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4A0" w:firstRow="1" w:lastRow="0" w:firstColumn="1" w:lastColumn="0" w:noHBand="0" w:noVBand="1"/>
      </w:tblPr>
      <w:tblGrid>
        <w:gridCol w:w="9054"/>
      </w:tblGrid>
      <w:tr w:rsidR="00297669" w:rsidRPr="004672E7" w:rsidTr="002E7134">
        <w:trPr>
          <w:trHeight w:val="2880"/>
          <w:jc w:val="center"/>
        </w:trPr>
        <w:tc>
          <w:tcPr>
            <w:tcW w:w="5000" w:type="pct"/>
          </w:tcPr>
          <w:p w:rsidR="00297669" w:rsidRPr="00D82B37" w:rsidRDefault="00297669" w:rsidP="002E7134">
            <w:pPr>
              <w:spacing w:after="0" w:line="240" w:lineRule="auto"/>
              <w:rPr>
                <w:rFonts w:ascii="Cambria" w:eastAsia="Times New Roman" w:hAnsi="Cambria"/>
                <w:caps/>
                <w:lang w:eastAsia="es-HN"/>
              </w:rPr>
            </w:pPr>
          </w:p>
          <w:p w:rsidR="00297669" w:rsidRPr="00D82B37" w:rsidRDefault="00297669" w:rsidP="002E7134">
            <w:pPr>
              <w:rPr>
                <w:lang w:eastAsia="es-HN"/>
              </w:rPr>
            </w:pPr>
          </w:p>
          <w:p w:rsidR="00297669" w:rsidRPr="00D82B37" w:rsidRDefault="00297669" w:rsidP="002E7134">
            <w:pPr>
              <w:rPr>
                <w:lang w:eastAsia="es-HN"/>
              </w:rPr>
            </w:pPr>
          </w:p>
          <w:p w:rsidR="00297669" w:rsidRPr="004672E7" w:rsidRDefault="00297669" w:rsidP="002E7134">
            <w:pPr>
              <w:rPr>
                <w:lang w:eastAsia="es-HN"/>
              </w:rPr>
            </w:pPr>
            <w:r>
              <w:rPr>
                <w:noProof/>
                <w:lang w:val="en-US"/>
              </w:rPr>
              <mc:AlternateContent>
                <mc:Choice Requires="wps">
                  <w:drawing>
                    <wp:anchor distT="0" distB="0" distL="114300" distR="114300" simplePos="0" relativeHeight="251659264" behindDoc="0" locked="0" layoutInCell="1" allowOverlap="1" wp14:anchorId="19A03AEE" wp14:editId="33018B10">
                      <wp:simplePos x="0" y="0"/>
                      <wp:positionH relativeFrom="column">
                        <wp:posOffset>1122045</wp:posOffset>
                      </wp:positionH>
                      <wp:positionV relativeFrom="paragraph">
                        <wp:posOffset>-907415</wp:posOffset>
                      </wp:positionV>
                      <wp:extent cx="3700145" cy="1038860"/>
                      <wp:effectExtent l="0" t="0" r="0" b="889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0145" cy="1038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7669" w:rsidRPr="00DF2F5C" w:rsidRDefault="00297669" w:rsidP="00297669">
                                  <w:pPr>
                                    <w:spacing w:after="0"/>
                                    <w:jc w:val="center"/>
                                    <w:rPr>
                                      <w:rFonts w:ascii="Arial Narrow" w:hAnsi="Arial Narrow"/>
                                      <w:b/>
                                    </w:rPr>
                                  </w:pPr>
                                  <w:r w:rsidRPr="00DF2F5C">
                                    <w:rPr>
                                      <w:rFonts w:ascii="Arial Narrow" w:hAnsi="Arial Narrow"/>
                                      <w:b/>
                                    </w:rPr>
                                    <w:t xml:space="preserve">Secretaría de </w:t>
                                  </w:r>
                                  <w:r>
                                    <w:rPr>
                                      <w:rFonts w:ascii="Arial Narrow" w:hAnsi="Arial Narrow"/>
                                      <w:b/>
                                    </w:rPr>
                                    <w:t xml:space="preserve">Estado en el Despacho de </w:t>
                                  </w:r>
                                  <w:r w:rsidRPr="00DF2F5C">
                                    <w:rPr>
                                      <w:rFonts w:ascii="Arial Narrow" w:hAnsi="Arial Narrow"/>
                                      <w:b/>
                                    </w:rPr>
                                    <w:t>Salud</w:t>
                                  </w:r>
                                </w:p>
                                <w:p w:rsidR="00297669" w:rsidRDefault="00297669" w:rsidP="00297669">
                                  <w:pPr>
                                    <w:spacing w:after="0"/>
                                    <w:jc w:val="center"/>
                                    <w:rPr>
                                      <w:rFonts w:ascii="Arial Narrow" w:hAnsi="Arial Narrow"/>
                                      <w:b/>
                                    </w:rPr>
                                  </w:pPr>
                                  <w:r w:rsidRPr="00DF2F5C">
                                    <w:rPr>
                                      <w:rFonts w:ascii="Arial Narrow" w:hAnsi="Arial Narrow"/>
                                      <w:b/>
                                    </w:rPr>
                                    <w:t>Subsecretaria de Redes Integradas de Servicios de Salud</w:t>
                                  </w:r>
                                </w:p>
                                <w:p w:rsidR="00297669" w:rsidRDefault="00297669" w:rsidP="00297669">
                                  <w:pPr>
                                    <w:spacing w:after="0"/>
                                    <w:jc w:val="center"/>
                                    <w:rPr>
                                      <w:rFonts w:ascii="Arial Narrow" w:hAnsi="Arial Narrow"/>
                                      <w:b/>
                                    </w:rPr>
                                  </w:pPr>
                                  <w:r>
                                    <w:rPr>
                                      <w:rFonts w:ascii="Arial Narrow" w:hAnsi="Arial Narrow"/>
                                      <w:b/>
                                    </w:rPr>
                                    <w:t>Unidad de Gestión Descentralizada</w:t>
                                  </w:r>
                                </w:p>
                                <w:p w:rsidR="00297669" w:rsidRDefault="00297669" w:rsidP="00297669">
                                  <w:pPr>
                                    <w:spacing w:after="0"/>
                                    <w:jc w:val="center"/>
                                    <w:rPr>
                                      <w:rFonts w:ascii="Arial Narrow" w:hAnsi="Arial Narrow"/>
                                      <w:b/>
                                    </w:rPr>
                                  </w:pPr>
                                  <w:r>
                                    <w:rPr>
                                      <w:rFonts w:ascii="Arial Narrow" w:hAnsi="Arial Narrow"/>
                                      <w:b/>
                                    </w:rPr>
                                    <w:t>República de Honduras, Centro América</w:t>
                                  </w:r>
                                </w:p>
                                <w:p w:rsidR="00297669" w:rsidRPr="00DF2F5C" w:rsidRDefault="00297669" w:rsidP="00297669">
                                  <w:pPr>
                                    <w:spacing w:after="0"/>
                                    <w:jc w:val="center"/>
                                    <w:rPr>
                                      <w:rFonts w:ascii="Arial Narrow" w:hAnsi="Arial Narrow"/>
                                      <w:b/>
                                    </w:rPr>
                                  </w:pPr>
                                  <w:r>
                                    <w:rPr>
                                      <w:rFonts w:ascii="Arial Narrow" w:hAnsi="Arial Narrow"/>
                                      <w:b/>
                                    </w:rPr>
                                    <w:t>Tel: 2231-3179 / 2231-3184 / 2231-3187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margin-left:88.35pt;margin-top:-71.45pt;width:291.35pt;height:8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" stroked="f">
                      <v:textbox>
                        <w:txbxContent>
                          <w:p w:rsidR="00297669" w:rsidRPr="00DF2F5C" w:rsidRDefault="00297669" w:rsidP="00297669">
                            <w:pPr>
                              <w:spacing w:after="0"/>
                              <w:jc w:val="center"/>
                              <w:rPr>
                                <w:rFonts w:ascii="Arial Narrow" w:hAnsi="Arial Narrow"/>
                                <w:b/>
                              </w:rPr>
                            </w:pPr>
                            <w:r w:rsidRPr="00DF2F5C">
                              <w:rPr>
                                <w:rFonts w:ascii="Arial Narrow" w:hAnsi="Arial Narrow"/>
                                <w:b/>
                              </w:rPr>
                              <w:t xml:space="preserve">Secretaría de </w:t>
                            </w:r>
                            <w:r>
                              <w:rPr>
                                <w:rFonts w:ascii="Arial Narrow" w:hAnsi="Arial Narrow"/>
                                <w:b/>
                              </w:rPr>
                              <w:t xml:space="preserve">Estado en el Despacho de </w:t>
                            </w:r>
                            <w:r w:rsidRPr="00DF2F5C">
                              <w:rPr>
                                <w:rFonts w:ascii="Arial Narrow" w:hAnsi="Arial Narrow"/>
                                <w:b/>
                              </w:rPr>
                              <w:t>Salud</w:t>
                            </w:r>
                          </w:p>
                          <w:p w:rsidR="00297669" w:rsidRDefault="00297669" w:rsidP="00297669">
                            <w:pPr>
                              <w:spacing w:after="0"/>
                              <w:jc w:val="center"/>
                              <w:rPr>
                                <w:rFonts w:ascii="Arial Narrow" w:hAnsi="Arial Narrow"/>
                                <w:b/>
                              </w:rPr>
                            </w:pPr>
                            <w:r w:rsidRPr="00DF2F5C">
                              <w:rPr>
                                <w:rFonts w:ascii="Arial Narrow" w:hAnsi="Arial Narrow"/>
                                <w:b/>
                              </w:rPr>
                              <w:t>Subsecretaria de Redes Integradas de Servicios de Salud</w:t>
                            </w:r>
                          </w:p>
                          <w:p w:rsidR="00297669" w:rsidRDefault="00297669" w:rsidP="00297669">
                            <w:pPr>
                              <w:spacing w:after="0"/>
                              <w:jc w:val="center"/>
                              <w:rPr>
                                <w:rFonts w:ascii="Arial Narrow" w:hAnsi="Arial Narrow"/>
                                <w:b/>
                              </w:rPr>
                            </w:pPr>
                            <w:r>
                              <w:rPr>
                                <w:rFonts w:ascii="Arial Narrow" w:hAnsi="Arial Narrow"/>
                                <w:b/>
                              </w:rPr>
                              <w:t>Unidad de Gestión Descentralizada</w:t>
                            </w:r>
                          </w:p>
                          <w:p w:rsidR="00297669" w:rsidRDefault="00297669" w:rsidP="00297669">
                            <w:pPr>
                              <w:spacing w:after="0"/>
                              <w:jc w:val="center"/>
                              <w:rPr>
                                <w:rFonts w:ascii="Arial Narrow" w:hAnsi="Arial Narrow"/>
                                <w:b/>
                              </w:rPr>
                            </w:pPr>
                            <w:r>
                              <w:rPr>
                                <w:rFonts w:ascii="Arial Narrow" w:hAnsi="Arial Narrow"/>
                                <w:b/>
                              </w:rPr>
                              <w:t>República de Honduras, Centro América</w:t>
                            </w:r>
                          </w:p>
                          <w:p w:rsidR="00297669" w:rsidRPr="00DF2F5C" w:rsidRDefault="00297669" w:rsidP="00297669">
                            <w:pPr>
                              <w:spacing w:after="0"/>
                              <w:jc w:val="center"/>
                              <w:rPr>
                                <w:rFonts w:ascii="Arial Narrow" w:hAnsi="Arial Narrow"/>
                                <w:b/>
                              </w:rPr>
                            </w:pPr>
                            <w:r>
                              <w:rPr>
                                <w:rFonts w:ascii="Arial Narrow" w:hAnsi="Arial Narrow"/>
                                <w:b/>
                              </w:rPr>
                              <w:t>Tel: 2231-3179 / 2231-3184 / 2231-3187</w:t>
                            </w:r>
                          </w:p>
                        </w:txbxContent>
                      </v:textbox>
                    </v:shape>
                  </w:pict>
                </mc:Fallback>
              </mc:AlternateContent>
            </w:r>
          </w:p>
          <w:p w:rsidR="00297669" w:rsidRPr="004672E7" w:rsidRDefault="00297669" w:rsidP="002E7134">
            <w:pPr>
              <w:tabs>
                <w:tab w:val="left" w:pos="3466"/>
                <w:tab w:val="right" w:pos="9404"/>
              </w:tabs>
              <w:rPr>
                <w:lang w:eastAsia="es-HN"/>
              </w:rPr>
            </w:pPr>
            <w:r w:rsidRPr="004672E7">
              <w:rPr>
                <w:lang w:eastAsia="es-HN"/>
              </w:rPr>
              <w:tab/>
            </w:r>
            <w:r w:rsidRPr="004672E7">
              <w:rPr>
                <w:lang w:eastAsia="es-HN"/>
              </w:rPr>
              <w:tab/>
            </w:r>
          </w:p>
          <w:p w:rsidR="00297669" w:rsidRPr="004672E7" w:rsidRDefault="00297669" w:rsidP="002E7134">
            <w:pPr>
              <w:tabs>
                <w:tab w:val="left" w:pos="3466"/>
              </w:tabs>
              <w:rPr>
                <w:lang w:eastAsia="es-HN"/>
              </w:rPr>
            </w:pPr>
          </w:p>
          <w:p w:rsidR="00297669" w:rsidRPr="004672E7" w:rsidRDefault="00297669" w:rsidP="002E7134">
            <w:pPr>
              <w:tabs>
                <w:tab w:val="left" w:pos="3466"/>
              </w:tabs>
              <w:rPr>
                <w:lang w:eastAsia="es-HN"/>
              </w:rPr>
            </w:pPr>
          </w:p>
          <w:p w:rsidR="00297669" w:rsidRPr="004672E7" w:rsidRDefault="00297669" w:rsidP="002E7134">
            <w:pPr>
              <w:tabs>
                <w:tab w:val="left" w:pos="3466"/>
              </w:tabs>
              <w:rPr>
                <w:lang w:eastAsia="es-HN"/>
              </w:rPr>
            </w:pPr>
          </w:p>
          <w:p w:rsidR="00297669" w:rsidRPr="004672E7" w:rsidRDefault="00297669" w:rsidP="002E7134">
            <w:pPr>
              <w:tabs>
                <w:tab w:val="left" w:pos="6413"/>
              </w:tabs>
              <w:rPr>
                <w:lang w:eastAsia="es-HN"/>
              </w:rPr>
            </w:pPr>
            <w:r w:rsidRPr="004672E7">
              <w:rPr>
                <w:lang w:eastAsia="es-HN"/>
              </w:rPr>
              <w:tab/>
            </w:r>
          </w:p>
        </w:tc>
      </w:tr>
      <w:tr w:rsidR="00297669" w:rsidRPr="004672E7" w:rsidTr="002E7134">
        <w:trPr>
          <w:trHeight w:val="1440"/>
          <w:jc w:val="center"/>
        </w:trPr>
        <w:tc>
          <w:tcPr>
            <w:tcW w:w="5000" w:type="pct"/>
            <w:tcBorders>
              <w:bottom w:val="single" w:sz="4" w:space="0" w:color="4F81BD"/>
            </w:tcBorders>
            <w:vAlign w:val="center"/>
          </w:tcPr>
          <w:p w:rsidR="00297669" w:rsidRPr="004672E7" w:rsidRDefault="00297669" w:rsidP="002E7134">
            <w:pPr>
              <w:spacing w:after="0" w:line="240" w:lineRule="auto"/>
              <w:jc w:val="center"/>
              <w:rPr>
                <w:rFonts w:ascii="Cambria" w:eastAsia="Times New Roman" w:hAnsi="Cambria"/>
                <w:sz w:val="80"/>
                <w:szCs w:val="80"/>
                <w:lang w:eastAsia="es-HN"/>
              </w:rPr>
            </w:pPr>
            <w:r w:rsidRPr="004672E7">
              <w:rPr>
                <w:rFonts w:ascii="Cambria" w:eastAsia="Times New Roman" w:hAnsi="Cambria"/>
                <w:sz w:val="80"/>
                <w:szCs w:val="80"/>
                <w:lang w:eastAsia="es-HN"/>
              </w:rPr>
              <w:t xml:space="preserve"> CONVENIO TIPO </w:t>
            </w:r>
          </w:p>
          <w:p w:rsidR="00297669" w:rsidRPr="004672E7" w:rsidRDefault="00297669" w:rsidP="002E7134">
            <w:pPr>
              <w:spacing w:after="0" w:line="240" w:lineRule="auto"/>
              <w:jc w:val="center"/>
              <w:rPr>
                <w:rFonts w:ascii="Cambria" w:eastAsia="Times New Roman" w:hAnsi="Cambria"/>
                <w:sz w:val="80"/>
                <w:szCs w:val="80"/>
                <w:lang w:eastAsia="es-HN"/>
              </w:rPr>
            </w:pPr>
            <w:r w:rsidRPr="004672E7">
              <w:rPr>
                <w:rFonts w:ascii="Cambria" w:eastAsia="Times New Roman" w:hAnsi="Cambria"/>
                <w:sz w:val="80"/>
                <w:szCs w:val="80"/>
                <w:lang w:eastAsia="es-HN"/>
              </w:rPr>
              <w:t>1E</w:t>
            </w:r>
            <w:bookmarkStart w:id="0" w:name="_GoBack"/>
            <w:bookmarkEnd w:id="0"/>
            <w:r w:rsidRPr="004672E7">
              <w:rPr>
                <w:rFonts w:ascii="Cambria" w:eastAsia="Times New Roman" w:hAnsi="Cambria"/>
                <w:sz w:val="80"/>
                <w:szCs w:val="80"/>
                <w:lang w:eastAsia="es-HN"/>
              </w:rPr>
              <w:t>R NIVEL</w:t>
            </w:r>
          </w:p>
        </w:tc>
      </w:tr>
      <w:tr w:rsidR="00297669" w:rsidRPr="004672E7" w:rsidTr="002E7134">
        <w:trPr>
          <w:trHeight w:val="720"/>
          <w:jc w:val="center"/>
        </w:trPr>
        <w:tc>
          <w:tcPr>
            <w:tcW w:w="5000" w:type="pct"/>
            <w:tcBorders>
              <w:top w:val="single" w:sz="4" w:space="0" w:color="4F81BD"/>
            </w:tcBorders>
            <w:vAlign w:val="center"/>
          </w:tcPr>
          <w:p w:rsidR="00297669" w:rsidRPr="004672E7" w:rsidRDefault="00297669" w:rsidP="002E7134">
            <w:pPr>
              <w:spacing w:after="0" w:line="240" w:lineRule="auto"/>
              <w:jc w:val="center"/>
              <w:rPr>
                <w:rFonts w:ascii="Cambria" w:eastAsia="Times New Roman" w:hAnsi="Cambria"/>
                <w:sz w:val="44"/>
                <w:szCs w:val="44"/>
                <w:lang w:eastAsia="es-HN"/>
              </w:rPr>
            </w:pPr>
          </w:p>
          <w:p w:rsidR="00297669" w:rsidRPr="004672E7" w:rsidRDefault="00297669" w:rsidP="002E7134">
            <w:pPr>
              <w:spacing w:after="0" w:line="240" w:lineRule="auto"/>
              <w:jc w:val="center"/>
              <w:rPr>
                <w:rFonts w:ascii="Cambria" w:eastAsia="Times New Roman" w:hAnsi="Cambria"/>
                <w:sz w:val="44"/>
                <w:szCs w:val="44"/>
                <w:lang w:eastAsia="es-HN"/>
              </w:rPr>
            </w:pPr>
            <w:r w:rsidRPr="004672E7">
              <w:rPr>
                <w:rFonts w:ascii="Cambria" w:eastAsia="Times New Roman" w:hAnsi="Cambria"/>
                <w:sz w:val="44"/>
                <w:szCs w:val="44"/>
                <w:lang w:eastAsia="es-HN"/>
              </w:rPr>
              <w:t>Préstamo 2943/BL-HO</w:t>
            </w:r>
          </w:p>
          <w:p w:rsidR="00297669" w:rsidRPr="004672E7" w:rsidRDefault="00297669" w:rsidP="002E7134">
            <w:pPr>
              <w:spacing w:after="0" w:line="240" w:lineRule="auto"/>
              <w:jc w:val="center"/>
              <w:rPr>
                <w:rFonts w:ascii="Arial Unicode MS" w:eastAsia="Arial Unicode MS" w:hAnsi="Arial Unicode MS" w:cs="Arial Unicode MS"/>
                <w:sz w:val="36"/>
                <w:szCs w:val="36"/>
                <w:lang w:eastAsia="es-HN"/>
              </w:rPr>
            </w:pPr>
          </w:p>
          <w:p w:rsidR="00297669" w:rsidRPr="004672E7" w:rsidRDefault="00297669" w:rsidP="002E7134">
            <w:pPr>
              <w:spacing w:after="0" w:line="240" w:lineRule="auto"/>
              <w:jc w:val="center"/>
              <w:rPr>
                <w:rFonts w:ascii="Cambria" w:eastAsia="Times New Roman" w:hAnsi="Cambria"/>
                <w:sz w:val="44"/>
                <w:szCs w:val="44"/>
                <w:lang w:eastAsia="es-HN"/>
              </w:rPr>
            </w:pPr>
          </w:p>
          <w:p w:rsidR="00297669" w:rsidRPr="004672E7" w:rsidRDefault="00297669" w:rsidP="002E7134">
            <w:pPr>
              <w:spacing w:after="0" w:line="240" w:lineRule="auto"/>
              <w:jc w:val="center"/>
              <w:rPr>
                <w:rFonts w:ascii="Cambria" w:eastAsia="Times New Roman" w:hAnsi="Cambria"/>
                <w:sz w:val="44"/>
                <w:szCs w:val="44"/>
                <w:lang w:eastAsia="es-HN"/>
              </w:rPr>
            </w:pPr>
          </w:p>
          <w:p w:rsidR="00297669" w:rsidRPr="004672E7" w:rsidRDefault="00297669" w:rsidP="002E7134">
            <w:pPr>
              <w:spacing w:after="0" w:line="240" w:lineRule="auto"/>
              <w:jc w:val="center"/>
              <w:rPr>
                <w:rFonts w:ascii="Cambria" w:eastAsia="Times New Roman" w:hAnsi="Cambria"/>
                <w:sz w:val="44"/>
                <w:szCs w:val="44"/>
                <w:lang w:eastAsia="es-HN"/>
              </w:rPr>
            </w:pPr>
          </w:p>
          <w:p w:rsidR="00297669" w:rsidRPr="004672E7" w:rsidRDefault="00297669" w:rsidP="002E7134">
            <w:pPr>
              <w:spacing w:after="0" w:line="240" w:lineRule="auto"/>
              <w:jc w:val="center"/>
              <w:rPr>
                <w:rFonts w:ascii="Cambria" w:eastAsia="Times New Roman" w:hAnsi="Cambria"/>
                <w:sz w:val="44"/>
                <w:szCs w:val="44"/>
                <w:lang w:eastAsia="es-HN"/>
              </w:rPr>
            </w:pPr>
          </w:p>
          <w:p w:rsidR="00297669" w:rsidRPr="004672E7" w:rsidRDefault="00297669" w:rsidP="002E7134">
            <w:pPr>
              <w:spacing w:after="0" w:line="240" w:lineRule="auto"/>
              <w:jc w:val="center"/>
              <w:rPr>
                <w:rFonts w:ascii="Cambria" w:eastAsia="Times New Roman" w:hAnsi="Cambria"/>
                <w:sz w:val="44"/>
                <w:szCs w:val="44"/>
                <w:lang w:eastAsia="es-HN"/>
              </w:rPr>
            </w:pPr>
          </w:p>
          <w:p w:rsidR="00297669" w:rsidRPr="004672E7" w:rsidRDefault="00297669" w:rsidP="002E7134">
            <w:pPr>
              <w:spacing w:after="0" w:line="240" w:lineRule="auto"/>
              <w:jc w:val="center"/>
              <w:rPr>
                <w:rFonts w:ascii="Cambria" w:eastAsia="Times New Roman" w:hAnsi="Cambria"/>
                <w:sz w:val="44"/>
                <w:szCs w:val="44"/>
                <w:lang w:eastAsia="es-HN"/>
              </w:rPr>
            </w:pPr>
          </w:p>
          <w:p w:rsidR="00297669" w:rsidRPr="004672E7" w:rsidRDefault="00297669" w:rsidP="002E7134">
            <w:pPr>
              <w:spacing w:after="0" w:line="240" w:lineRule="auto"/>
              <w:jc w:val="center"/>
              <w:rPr>
                <w:rFonts w:ascii="Arial Narrow" w:eastAsia="Times New Roman" w:hAnsi="Arial Narrow"/>
                <w:sz w:val="28"/>
                <w:szCs w:val="28"/>
                <w:lang w:eastAsia="es-HN"/>
              </w:rPr>
            </w:pPr>
            <w:r w:rsidRPr="004672E7">
              <w:rPr>
                <w:rFonts w:ascii="Arial Narrow" w:eastAsia="Times New Roman" w:hAnsi="Arial Narrow"/>
                <w:sz w:val="28"/>
                <w:szCs w:val="28"/>
                <w:lang w:eastAsia="es-HN"/>
              </w:rPr>
              <w:t>Tegucigalpa, MDC</w:t>
            </w:r>
          </w:p>
          <w:p w:rsidR="00297669" w:rsidRPr="004672E7" w:rsidRDefault="00297669" w:rsidP="002E7134">
            <w:pPr>
              <w:spacing w:after="0" w:line="240" w:lineRule="auto"/>
              <w:jc w:val="center"/>
              <w:rPr>
                <w:rFonts w:ascii="Cambria" w:eastAsia="Times New Roman" w:hAnsi="Cambria"/>
                <w:sz w:val="28"/>
                <w:szCs w:val="28"/>
                <w:lang w:eastAsia="es-HN"/>
              </w:rPr>
            </w:pPr>
            <w:r w:rsidRPr="004672E7">
              <w:rPr>
                <w:rFonts w:ascii="Arial Narrow" w:eastAsia="Times New Roman" w:hAnsi="Arial Narrow"/>
                <w:sz w:val="28"/>
                <w:szCs w:val="28"/>
                <w:lang w:eastAsia="es-HN"/>
              </w:rPr>
              <w:t>Enero 2016</w:t>
            </w:r>
          </w:p>
        </w:tc>
      </w:tr>
      <w:tr w:rsidR="00297669" w:rsidRPr="004672E7" w:rsidTr="002E7134">
        <w:trPr>
          <w:trHeight w:val="360"/>
          <w:jc w:val="center"/>
        </w:trPr>
        <w:tc>
          <w:tcPr>
            <w:tcW w:w="5000" w:type="pct"/>
            <w:vAlign w:val="center"/>
          </w:tcPr>
          <w:p w:rsidR="00297669" w:rsidRPr="004672E7" w:rsidRDefault="00297669" w:rsidP="002E7134">
            <w:pPr>
              <w:spacing w:after="0" w:line="240" w:lineRule="auto"/>
              <w:jc w:val="center"/>
              <w:rPr>
                <w:rFonts w:eastAsia="Times New Roman"/>
                <w:lang w:eastAsia="es-HN"/>
              </w:rPr>
            </w:pPr>
          </w:p>
        </w:tc>
      </w:tr>
      <w:tr w:rsidR="00297669" w:rsidRPr="004672E7" w:rsidTr="002E7134">
        <w:trPr>
          <w:trHeight w:val="360"/>
          <w:jc w:val="center"/>
        </w:trPr>
        <w:tc>
          <w:tcPr>
            <w:tcW w:w="5000" w:type="pct"/>
            <w:vAlign w:val="center"/>
          </w:tcPr>
          <w:p w:rsidR="00297669" w:rsidRPr="004672E7" w:rsidRDefault="00297669" w:rsidP="002E7134">
            <w:pPr>
              <w:spacing w:after="0" w:line="240" w:lineRule="auto"/>
              <w:jc w:val="center"/>
              <w:rPr>
                <w:rFonts w:eastAsia="Times New Roman"/>
                <w:b/>
                <w:bCs/>
                <w:lang w:eastAsia="es-HN"/>
              </w:rPr>
            </w:pPr>
          </w:p>
          <w:p w:rsidR="00297669" w:rsidRPr="004672E7" w:rsidRDefault="00297669" w:rsidP="002E7134">
            <w:pPr>
              <w:spacing w:after="0" w:line="240" w:lineRule="auto"/>
              <w:jc w:val="center"/>
              <w:rPr>
                <w:rFonts w:eastAsia="Times New Roman"/>
                <w:b/>
                <w:bCs/>
                <w:lang w:eastAsia="es-HN"/>
              </w:rPr>
            </w:pPr>
          </w:p>
        </w:tc>
      </w:tr>
    </w:tbl>
    <w:p w:rsidR="00297669" w:rsidRPr="004672E7" w:rsidRDefault="00297669" w:rsidP="00297669">
      <w:pPr>
        <w:spacing w:after="0" w:line="240" w:lineRule="auto"/>
        <w:jc w:val="center"/>
        <w:rPr>
          <w:rFonts w:ascii="Arial" w:hAnsi="Arial" w:cs="Arial"/>
          <w:b/>
          <w:sz w:val="24"/>
          <w:szCs w:val="24"/>
        </w:rPr>
      </w:pPr>
      <w:r w:rsidRPr="004672E7">
        <w:rPr>
          <w:rFonts w:ascii="Arial" w:hAnsi="Arial" w:cs="Arial"/>
          <w:b/>
          <w:sz w:val="24"/>
          <w:szCs w:val="24"/>
          <w:lang w:val="es-ES_tradnl"/>
        </w:rPr>
        <w:t>CONVENIO</w:t>
      </w:r>
      <w:r w:rsidRPr="004672E7">
        <w:rPr>
          <w:rFonts w:ascii="Arial" w:hAnsi="Arial" w:cs="Arial"/>
          <w:b/>
          <w:sz w:val="24"/>
          <w:szCs w:val="24"/>
        </w:rPr>
        <w:t xml:space="preserve"> DE GESTION</w:t>
      </w:r>
    </w:p>
    <w:p w:rsidR="00297669" w:rsidRPr="004672E7" w:rsidRDefault="00297669" w:rsidP="00297669">
      <w:pPr>
        <w:spacing w:after="120"/>
        <w:jc w:val="center"/>
        <w:rPr>
          <w:rFonts w:ascii="Arial" w:hAnsi="Arial" w:cs="Arial"/>
          <w:b/>
          <w:sz w:val="24"/>
          <w:szCs w:val="24"/>
        </w:rPr>
      </w:pPr>
      <w:r w:rsidRPr="004672E7">
        <w:rPr>
          <w:rFonts w:ascii="Arial" w:hAnsi="Arial" w:cs="Arial"/>
          <w:b/>
          <w:sz w:val="24"/>
          <w:szCs w:val="24"/>
        </w:rPr>
        <w:lastRenderedPageBreak/>
        <w:t>PARA LA PRESTACION DE SERVICIOS DE SALUD DE PRIMER NIVEL ENTRE LA SECRETARÍA  DE SALUD Y EL GESTOR XXXX</w:t>
      </w:r>
    </w:p>
    <w:p w:rsidR="00297669" w:rsidRPr="004672E7" w:rsidRDefault="00297669" w:rsidP="00297669">
      <w:pPr>
        <w:spacing w:after="120"/>
        <w:jc w:val="both"/>
        <w:rPr>
          <w:rFonts w:ascii="Arial" w:hAnsi="Arial" w:cs="Arial"/>
          <w:sz w:val="24"/>
          <w:szCs w:val="24"/>
        </w:rPr>
      </w:pPr>
      <w:r w:rsidRPr="004672E7">
        <w:rPr>
          <w:rFonts w:ascii="Arial" w:hAnsi="Arial" w:cs="Arial"/>
          <w:sz w:val="24"/>
          <w:szCs w:val="24"/>
        </w:rPr>
        <w:t xml:space="preserve">Nosotros, </w:t>
      </w:r>
      <w:r w:rsidRPr="004672E7">
        <w:rPr>
          <w:rFonts w:ascii="Arial" w:hAnsi="Arial" w:cs="Arial"/>
          <w:b/>
          <w:sz w:val="24"/>
          <w:szCs w:val="24"/>
        </w:rPr>
        <w:t>Edna Yolani Batres Cruz</w:t>
      </w:r>
      <w:r w:rsidRPr="004672E7">
        <w:rPr>
          <w:rFonts w:ascii="Arial" w:hAnsi="Arial" w:cs="Arial"/>
          <w:sz w:val="24"/>
          <w:szCs w:val="24"/>
        </w:rPr>
        <w:t xml:space="preserve"> mayor de edad, hondureña, con tarjeta de identidad No.1311-1967-00022, Médico Especialista en Salud Pública, con domicilio en la ciudad de Tegucigalpa, Municipio del Distrito Central, Departamento de Francisco Morazán, actuando en mi condición de Secretaria de Estado en el Despacho de Salud, nombrada mediante Acuerdo Ejecutivo No. 09-2014 de fecha 27 enero de 2014, quien en lo sucesivo se denominará </w:t>
      </w:r>
      <w:r w:rsidRPr="004672E7">
        <w:rPr>
          <w:rFonts w:ascii="Arial" w:hAnsi="Arial" w:cs="Arial"/>
          <w:b/>
          <w:sz w:val="24"/>
          <w:szCs w:val="24"/>
        </w:rPr>
        <w:t>“LA SECRETARIA</w:t>
      </w:r>
      <w:r w:rsidRPr="004672E7">
        <w:rPr>
          <w:rFonts w:ascii="Arial" w:hAnsi="Arial" w:cs="Arial"/>
          <w:sz w:val="24"/>
          <w:szCs w:val="24"/>
        </w:rPr>
        <w:t>” y XXXX</w:t>
      </w:r>
      <w:r w:rsidRPr="004672E7">
        <w:rPr>
          <w:rFonts w:ascii="Arial" w:hAnsi="Arial" w:cs="Arial"/>
          <w:b/>
          <w:sz w:val="24"/>
          <w:szCs w:val="24"/>
        </w:rPr>
        <w:t xml:space="preserve">, </w:t>
      </w:r>
      <w:r w:rsidRPr="004672E7">
        <w:rPr>
          <w:rFonts w:ascii="Arial" w:hAnsi="Arial" w:cs="Arial"/>
          <w:sz w:val="24"/>
          <w:szCs w:val="24"/>
        </w:rPr>
        <w:t>mayor de edad, estado civil, hondureño (a), con tarjeta de identidad No. XXXX, Profesión u oficio, actuando en mi condición de Representante Legal de la  XXXX, nombramiento según XXXX, quien en lo sucesivo se denominará "</w:t>
      </w:r>
      <w:r w:rsidRPr="004672E7">
        <w:rPr>
          <w:rFonts w:ascii="Arial" w:hAnsi="Arial" w:cs="Arial"/>
          <w:b/>
          <w:sz w:val="24"/>
          <w:szCs w:val="24"/>
        </w:rPr>
        <w:t>EL GESTOR</w:t>
      </w:r>
      <w:r w:rsidRPr="004672E7">
        <w:rPr>
          <w:rFonts w:ascii="Arial" w:hAnsi="Arial" w:cs="Arial"/>
          <w:sz w:val="24"/>
          <w:szCs w:val="24"/>
        </w:rPr>
        <w:t xml:space="preserve">", hemos acordado en celebrar el presente </w:t>
      </w:r>
      <w:r w:rsidRPr="004672E7">
        <w:rPr>
          <w:rFonts w:ascii="Arial" w:hAnsi="Arial" w:cs="Arial"/>
          <w:b/>
          <w:sz w:val="24"/>
          <w:szCs w:val="24"/>
        </w:rPr>
        <w:t>CONVENIO DE GESTION</w:t>
      </w:r>
      <w:r w:rsidRPr="004672E7">
        <w:rPr>
          <w:rFonts w:ascii="Arial" w:hAnsi="Arial" w:cs="Arial"/>
          <w:sz w:val="24"/>
          <w:szCs w:val="24"/>
        </w:rPr>
        <w:t>, sujeto a las clausulas siguientes:</w:t>
      </w:r>
    </w:p>
    <w:p w:rsidR="00297669" w:rsidRPr="004672E7" w:rsidRDefault="00297669" w:rsidP="00297669">
      <w:pPr>
        <w:autoSpaceDE w:val="0"/>
        <w:autoSpaceDN w:val="0"/>
        <w:adjustRightInd w:val="0"/>
        <w:spacing w:before="120" w:after="120"/>
        <w:rPr>
          <w:rFonts w:ascii="Arial" w:hAnsi="Arial" w:cs="Arial"/>
          <w:b/>
          <w:sz w:val="24"/>
          <w:szCs w:val="24"/>
        </w:rPr>
      </w:pPr>
    </w:p>
    <w:p w:rsidR="00297669" w:rsidRPr="004672E7" w:rsidRDefault="00297669" w:rsidP="00297669">
      <w:pPr>
        <w:autoSpaceDE w:val="0"/>
        <w:autoSpaceDN w:val="0"/>
        <w:adjustRightInd w:val="0"/>
        <w:spacing w:before="120" w:after="120"/>
        <w:rPr>
          <w:rFonts w:ascii="Arial" w:hAnsi="Arial" w:cs="Arial"/>
          <w:b/>
          <w:sz w:val="24"/>
          <w:szCs w:val="24"/>
        </w:rPr>
      </w:pPr>
      <w:r w:rsidRPr="004672E7">
        <w:rPr>
          <w:rFonts w:ascii="Arial" w:hAnsi="Arial" w:cs="Arial"/>
          <w:b/>
          <w:sz w:val="24"/>
          <w:szCs w:val="24"/>
        </w:rPr>
        <w:t>CLAUSULA PRIMERA: PROPOSITO</w:t>
      </w:r>
    </w:p>
    <w:p w:rsidR="00297669" w:rsidRPr="004672E7" w:rsidRDefault="00297669" w:rsidP="00297669">
      <w:pPr>
        <w:spacing w:after="120"/>
        <w:jc w:val="both"/>
        <w:rPr>
          <w:rFonts w:ascii="Arial" w:hAnsi="Arial" w:cs="Arial"/>
          <w:sz w:val="24"/>
          <w:szCs w:val="24"/>
        </w:rPr>
      </w:pPr>
      <w:r w:rsidRPr="004672E7">
        <w:rPr>
          <w:rFonts w:ascii="Arial" w:hAnsi="Arial" w:cs="Arial"/>
          <w:sz w:val="24"/>
          <w:szCs w:val="24"/>
        </w:rPr>
        <w:t xml:space="preserve">Contribuir al mejoramiento del estado de salud y bienestar </w:t>
      </w:r>
      <w:r w:rsidRPr="004672E7">
        <w:rPr>
          <w:rFonts w:ascii="Arial" w:hAnsi="Arial" w:cs="Arial"/>
          <w:bCs/>
          <w:sz w:val="24"/>
          <w:szCs w:val="24"/>
        </w:rPr>
        <w:t>de las personas y familias asignadas, en sus ambientes de desarrollo humano,</w:t>
      </w:r>
      <w:r w:rsidRPr="004672E7">
        <w:rPr>
          <w:rFonts w:ascii="Arial" w:hAnsi="Arial" w:cs="Arial"/>
          <w:sz w:val="24"/>
          <w:szCs w:val="24"/>
        </w:rPr>
        <w:t xml:space="preserve"> con énfasis en las poblaciones postergadas y priorizando  al grupo materno infantil.</w:t>
      </w:r>
    </w:p>
    <w:p w:rsidR="00297669" w:rsidRPr="004672E7" w:rsidRDefault="00297669" w:rsidP="00297669">
      <w:pPr>
        <w:autoSpaceDE w:val="0"/>
        <w:autoSpaceDN w:val="0"/>
        <w:adjustRightInd w:val="0"/>
        <w:spacing w:after="120"/>
        <w:rPr>
          <w:rFonts w:ascii="Arial" w:hAnsi="Arial" w:cs="Arial"/>
          <w:b/>
          <w:sz w:val="24"/>
          <w:szCs w:val="24"/>
        </w:rPr>
      </w:pPr>
    </w:p>
    <w:p w:rsidR="00297669" w:rsidRPr="004672E7" w:rsidRDefault="00297669" w:rsidP="00297669">
      <w:pPr>
        <w:autoSpaceDE w:val="0"/>
        <w:autoSpaceDN w:val="0"/>
        <w:adjustRightInd w:val="0"/>
        <w:spacing w:after="120"/>
        <w:rPr>
          <w:rFonts w:ascii="Arial" w:hAnsi="Arial" w:cs="Arial"/>
          <w:b/>
          <w:sz w:val="24"/>
          <w:szCs w:val="24"/>
        </w:rPr>
      </w:pPr>
      <w:r w:rsidRPr="004672E7">
        <w:rPr>
          <w:rFonts w:ascii="Arial" w:hAnsi="Arial" w:cs="Arial"/>
          <w:b/>
          <w:sz w:val="24"/>
          <w:szCs w:val="24"/>
        </w:rPr>
        <w:t>CLAUSULA SEGUNDA: OBJETIVOS DEL CONVENIO</w:t>
      </w:r>
    </w:p>
    <w:p w:rsidR="00297669" w:rsidRPr="004672E7" w:rsidRDefault="00297669" w:rsidP="00297669">
      <w:pPr>
        <w:autoSpaceDE w:val="0"/>
        <w:autoSpaceDN w:val="0"/>
        <w:adjustRightInd w:val="0"/>
        <w:spacing w:after="120"/>
        <w:jc w:val="both"/>
        <w:rPr>
          <w:rFonts w:ascii="Arial" w:hAnsi="Arial" w:cs="Arial"/>
          <w:b/>
          <w:sz w:val="24"/>
          <w:szCs w:val="24"/>
        </w:rPr>
      </w:pPr>
      <w:r w:rsidRPr="004672E7">
        <w:rPr>
          <w:rFonts w:ascii="Arial" w:hAnsi="Arial" w:cs="Arial"/>
          <w:b/>
          <w:sz w:val="24"/>
          <w:szCs w:val="24"/>
        </w:rPr>
        <w:t>General</w:t>
      </w:r>
    </w:p>
    <w:p w:rsidR="00297669" w:rsidRPr="004672E7" w:rsidRDefault="00297669" w:rsidP="00297669">
      <w:pPr>
        <w:autoSpaceDE w:val="0"/>
        <w:autoSpaceDN w:val="0"/>
        <w:adjustRightInd w:val="0"/>
        <w:spacing w:after="120"/>
        <w:jc w:val="both"/>
        <w:rPr>
          <w:rFonts w:ascii="Arial" w:hAnsi="Arial" w:cs="Arial"/>
          <w:sz w:val="24"/>
          <w:szCs w:val="24"/>
        </w:rPr>
      </w:pPr>
      <w:r w:rsidRPr="004672E7">
        <w:rPr>
          <w:rFonts w:ascii="Arial" w:hAnsi="Arial" w:cs="Arial"/>
          <w:sz w:val="24"/>
          <w:szCs w:val="24"/>
        </w:rPr>
        <w:t xml:space="preserve">Garantizar el cuidado de la salud </w:t>
      </w:r>
      <w:r w:rsidRPr="004672E7">
        <w:rPr>
          <w:rFonts w:ascii="Arial" w:hAnsi="Arial" w:cs="Arial"/>
          <w:bCs/>
          <w:sz w:val="24"/>
          <w:szCs w:val="24"/>
        </w:rPr>
        <w:t>de las personas y familias asignadas, en sus ambientes de desarrollo humano</w:t>
      </w:r>
      <w:r w:rsidRPr="004672E7">
        <w:rPr>
          <w:rFonts w:ascii="Arial" w:hAnsi="Arial" w:cs="Arial"/>
          <w:sz w:val="24"/>
          <w:szCs w:val="24"/>
        </w:rPr>
        <w:t>, mediante la implementación de un modelo de atención familiar comunitario, a través de acciones de promoción, prevención de enfermedades y daños a la salud, incrementando la cobertura, acceso, accesibilidad, continuidad y calidad de los servicios de salud integrales, con calidez, culturalmente aceptables, oportunos y eficientes con énfasis en las poblaciones en condiciones de pobreza y extrema pobreza, priorizando el grupo materno infantil.</w:t>
      </w:r>
    </w:p>
    <w:p w:rsidR="00297669" w:rsidRPr="004672E7" w:rsidRDefault="00297669" w:rsidP="00297669">
      <w:pPr>
        <w:autoSpaceDE w:val="0"/>
        <w:autoSpaceDN w:val="0"/>
        <w:adjustRightInd w:val="0"/>
        <w:spacing w:after="120"/>
        <w:rPr>
          <w:rFonts w:ascii="Arial" w:hAnsi="Arial" w:cs="Arial"/>
          <w:b/>
          <w:bCs/>
          <w:sz w:val="24"/>
          <w:szCs w:val="24"/>
        </w:rPr>
      </w:pPr>
      <w:r w:rsidRPr="004672E7">
        <w:rPr>
          <w:rFonts w:ascii="Arial" w:hAnsi="Arial" w:cs="Arial"/>
          <w:b/>
          <w:bCs/>
          <w:sz w:val="24"/>
          <w:szCs w:val="24"/>
        </w:rPr>
        <w:t>Objetivos Específicos</w:t>
      </w:r>
    </w:p>
    <w:p w:rsidR="00297669" w:rsidRPr="004672E7" w:rsidRDefault="00297669" w:rsidP="00297669">
      <w:pPr>
        <w:numPr>
          <w:ilvl w:val="0"/>
          <w:numId w:val="8"/>
        </w:numPr>
        <w:autoSpaceDE w:val="0"/>
        <w:autoSpaceDN w:val="0"/>
        <w:adjustRightInd w:val="0"/>
        <w:spacing w:after="120"/>
        <w:jc w:val="both"/>
        <w:rPr>
          <w:rFonts w:ascii="Arial" w:hAnsi="Arial" w:cs="Arial"/>
          <w:sz w:val="24"/>
          <w:szCs w:val="24"/>
        </w:rPr>
      </w:pPr>
      <w:bookmarkStart w:id="1" w:name="OLE_LINK1"/>
      <w:bookmarkStart w:id="2" w:name="OLE_LINK2"/>
      <w:r w:rsidRPr="004672E7">
        <w:rPr>
          <w:rFonts w:ascii="Arial" w:hAnsi="Arial" w:cs="Arial"/>
          <w:sz w:val="24"/>
          <w:szCs w:val="24"/>
        </w:rPr>
        <w:t>Garantizar el acceso y accesibilidad de los servicios de salud según las estrategias y lineamientos establecidos en el Modelo Nacional de Salud, a través de la implementación de los Equipos de Salud Familiar para el cuidado de la salud de las personas y familias asignadas.</w:t>
      </w:r>
    </w:p>
    <w:p w:rsidR="00297669" w:rsidRPr="004672E7" w:rsidRDefault="00297669" w:rsidP="00297669">
      <w:pPr>
        <w:numPr>
          <w:ilvl w:val="0"/>
          <w:numId w:val="8"/>
        </w:numPr>
        <w:autoSpaceDE w:val="0"/>
        <w:autoSpaceDN w:val="0"/>
        <w:adjustRightInd w:val="0"/>
        <w:spacing w:after="120"/>
        <w:jc w:val="both"/>
        <w:rPr>
          <w:rFonts w:ascii="Arial" w:hAnsi="Arial" w:cs="Arial"/>
          <w:sz w:val="24"/>
          <w:szCs w:val="24"/>
        </w:rPr>
      </w:pPr>
      <w:r w:rsidRPr="004672E7">
        <w:rPr>
          <w:rFonts w:ascii="Arial" w:hAnsi="Arial" w:cs="Arial"/>
          <w:sz w:val="24"/>
          <w:szCs w:val="24"/>
        </w:rPr>
        <w:lastRenderedPageBreak/>
        <w:t>Contribuir a la reducción de la morbilidad y mortalidad materna a través de la implementación de las Normas Nacionales para la Atención Materno Neonatal y del logro de:</w:t>
      </w:r>
    </w:p>
    <w:p w:rsidR="00297669" w:rsidRPr="004672E7" w:rsidRDefault="00297669" w:rsidP="00297669">
      <w:pPr>
        <w:numPr>
          <w:ilvl w:val="0"/>
          <w:numId w:val="13"/>
        </w:numPr>
        <w:autoSpaceDE w:val="0"/>
        <w:autoSpaceDN w:val="0"/>
        <w:adjustRightInd w:val="0"/>
        <w:spacing w:after="120"/>
        <w:jc w:val="both"/>
        <w:rPr>
          <w:rFonts w:ascii="Arial" w:hAnsi="Arial" w:cs="Arial"/>
          <w:sz w:val="24"/>
          <w:szCs w:val="24"/>
        </w:rPr>
      </w:pPr>
      <w:r w:rsidRPr="004672E7">
        <w:rPr>
          <w:rFonts w:ascii="Arial" w:hAnsi="Arial" w:cs="Arial"/>
          <w:sz w:val="24"/>
          <w:szCs w:val="24"/>
        </w:rPr>
        <w:t>80% de captación de embarazadas antes de las 12 semanas de gestación.</w:t>
      </w:r>
    </w:p>
    <w:p w:rsidR="00297669" w:rsidRPr="004672E7" w:rsidRDefault="00297669" w:rsidP="00297669">
      <w:pPr>
        <w:numPr>
          <w:ilvl w:val="0"/>
          <w:numId w:val="13"/>
        </w:numPr>
        <w:autoSpaceDE w:val="0"/>
        <w:autoSpaceDN w:val="0"/>
        <w:adjustRightInd w:val="0"/>
        <w:spacing w:after="120"/>
        <w:jc w:val="both"/>
        <w:rPr>
          <w:rFonts w:ascii="Arial" w:hAnsi="Arial" w:cs="Arial"/>
          <w:sz w:val="24"/>
          <w:szCs w:val="24"/>
        </w:rPr>
      </w:pPr>
      <w:r w:rsidRPr="004672E7">
        <w:rPr>
          <w:rFonts w:ascii="Arial" w:hAnsi="Arial" w:cs="Arial"/>
          <w:sz w:val="24"/>
          <w:szCs w:val="24"/>
        </w:rPr>
        <w:t xml:space="preserve">100% de mujeres que reciben por lo menos cinco atenciones prenatales con signos vitales, exámenes seleccionados, revisión fetal y evaluados por personal con las competencias necesarias (capacitado en CONE) </w:t>
      </w:r>
    </w:p>
    <w:p w:rsidR="00297669" w:rsidRPr="004672E7" w:rsidRDefault="00297669" w:rsidP="00297669">
      <w:pPr>
        <w:numPr>
          <w:ilvl w:val="0"/>
          <w:numId w:val="13"/>
        </w:numPr>
        <w:autoSpaceDE w:val="0"/>
        <w:autoSpaceDN w:val="0"/>
        <w:adjustRightInd w:val="0"/>
        <w:spacing w:after="120"/>
        <w:jc w:val="both"/>
        <w:rPr>
          <w:rFonts w:ascii="Arial" w:hAnsi="Arial" w:cs="Arial"/>
          <w:sz w:val="24"/>
          <w:szCs w:val="24"/>
        </w:rPr>
      </w:pPr>
      <w:r w:rsidRPr="004672E7">
        <w:rPr>
          <w:rFonts w:ascii="Arial" w:hAnsi="Arial" w:cs="Arial"/>
          <w:sz w:val="24"/>
          <w:szCs w:val="24"/>
        </w:rPr>
        <w:t xml:space="preserve">85% de  la cobertura de parto institucional. </w:t>
      </w:r>
    </w:p>
    <w:p w:rsidR="00297669" w:rsidRPr="004672E7" w:rsidRDefault="00297669" w:rsidP="00297669">
      <w:pPr>
        <w:numPr>
          <w:ilvl w:val="0"/>
          <w:numId w:val="13"/>
        </w:numPr>
        <w:autoSpaceDE w:val="0"/>
        <w:autoSpaceDN w:val="0"/>
        <w:adjustRightInd w:val="0"/>
        <w:spacing w:after="120"/>
        <w:jc w:val="both"/>
        <w:rPr>
          <w:rFonts w:ascii="Arial" w:hAnsi="Arial" w:cs="Arial"/>
          <w:sz w:val="24"/>
          <w:szCs w:val="24"/>
        </w:rPr>
      </w:pPr>
      <w:r w:rsidRPr="004672E7">
        <w:rPr>
          <w:rFonts w:ascii="Arial" w:hAnsi="Arial" w:cs="Arial"/>
          <w:sz w:val="24"/>
          <w:szCs w:val="24"/>
        </w:rPr>
        <w:t>80% de atención a puérperas entre los 3 y 7 días post parto.</w:t>
      </w:r>
    </w:p>
    <w:p w:rsidR="00297669" w:rsidRPr="004672E7" w:rsidRDefault="00297669" w:rsidP="00297669">
      <w:pPr>
        <w:numPr>
          <w:ilvl w:val="0"/>
          <w:numId w:val="8"/>
        </w:numPr>
        <w:autoSpaceDE w:val="0"/>
        <w:autoSpaceDN w:val="0"/>
        <w:adjustRightInd w:val="0"/>
        <w:spacing w:after="120"/>
        <w:jc w:val="both"/>
        <w:rPr>
          <w:rFonts w:ascii="Arial" w:hAnsi="Arial" w:cs="Arial"/>
          <w:sz w:val="24"/>
          <w:szCs w:val="24"/>
        </w:rPr>
      </w:pPr>
      <w:r w:rsidRPr="004672E7">
        <w:rPr>
          <w:rFonts w:ascii="Arial" w:hAnsi="Arial" w:cs="Arial"/>
          <w:sz w:val="24"/>
          <w:szCs w:val="24"/>
        </w:rPr>
        <w:t xml:space="preserve">Contribuir a la reducción de la morbilidad y mortalidad en menores de 5 años a través del logro de: </w:t>
      </w:r>
    </w:p>
    <w:p w:rsidR="00297669" w:rsidRPr="004672E7" w:rsidRDefault="00297669" w:rsidP="00297669">
      <w:pPr>
        <w:numPr>
          <w:ilvl w:val="1"/>
          <w:numId w:val="8"/>
        </w:numPr>
        <w:autoSpaceDE w:val="0"/>
        <w:autoSpaceDN w:val="0"/>
        <w:adjustRightInd w:val="0"/>
        <w:spacing w:after="120"/>
        <w:jc w:val="both"/>
        <w:rPr>
          <w:rFonts w:ascii="Arial" w:hAnsi="Arial" w:cs="Arial"/>
          <w:sz w:val="24"/>
          <w:szCs w:val="24"/>
        </w:rPr>
      </w:pPr>
      <w:r w:rsidRPr="004672E7">
        <w:rPr>
          <w:rFonts w:ascii="Arial" w:hAnsi="Arial" w:cs="Arial"/>
          <w:sz w:val="24"/>
          <w:szCs w:val="24"/>
        </w:rPr>
        <w:t>100% en el seguimiento a los niños y niñas con diagnóstico de neumonía en los dos días posteriores a la  atención.</w:t>
      </w:r>
    </w:p>
    <w:p w:rsidR="00297669" w:rsidRPr="004672E7" w:rsidRDefault="00297669" w:rsidP="00297669">
      <w:pPr>
        <w:numPr>
          <w:ilvl w:val="1"/>
          <w:numId w:val="8"/>
        </w:numPr>
        <w:autoSpaceDE w:val="0"/>
        <w:autoSpaceDN w:val="0"/>
        <w:adjustRightInd w:val="0"/>
        <w:spacing w:after="120"/>
        <w:jc w:val="both"/>
        <w:rPr>
          <w:rFonts w:ascii="Arial" w:hAnsi="Arial" w:cs="Arial"/>
          <w:sz w:val="24"/>
          <w:szCs w:val="24"/>
        </w:rPr>
      </w:pPr>
      <w:r w:rsidRPr="004672E7">
        <w:rPr>
          <w:rFonts w:ascii="Arial" w:hAnsi="Arial" w:cs="Arial"/>
          <w:sz w:val="24"/>
          <w:szCs w:val="24"/>
        </w:rPr>
        <w:t>100% en el uso de Sales de rehidratación Oral y Sulfato de Zinc en los casos de diarrea en niños y niñas menores de cinco años.</w:t>
      </w:r>
    </w:p>
    <w:p w:rsidR="00297669" w:rsidRPr="004672E7" w:rsidRDefault="00297669" w:rsidP="00297669">
      <w:pPr>
        <w:numPr>
          <w:ilvl w:val="1"/>
          <w:numId w:val="8"/>
        </w:numPr>
        <w:autoSpaceDE w:val="0"/>
        <w:autoSpaceDN w:val="0"/>
        <w:adjustRightInd w:val="0"/>
        <w:spacing w:after="120"/>
        <w:jc w:val="both"/>
        <w:rPr>
          <w:rFonts w:ascii="Arial" w:hAnsi="Arial" w:cs="Arial"/>
          <w:sz w:val="24"/>
          <w:szCs w:val="24"/>
        </w:rPr>
      </w:pPr>
      <w:r w:rsidRPr="004672E7">
        <w:rPr>
          <w:rFonts w:ascii="Arial" w:hAnsi="Arial" w:cs="Arial"/>
          <w:sz w:val="24"/>
          <w:szCs w:val="24"/>
        </w:rPr>
        <w:t>95% de coberturas de vacunación.</w:t>
      </w:r>
    </w:p>
    <w:p w:rsidR="00297669" w:rsidRPr="004672E7" w:rsidRDefault="00297669" w:rsidP="00297669">
      <w:pPr>
        <w:numPr>
          <w:ilvl w:val="1"/>
          <w:numId w:val="8"/>
        </w:numPr>
        <w:autoSpaceDE w:val="0"/>
        <w:autoSpaceDN w:val="0"/>
        <w:adjustRightInd w:val="0"/>
        <w:spacing w:after="120"/>
        <w:jc w:val="both"/>
        <w:rPr>
          <w:rFonts w:ascii="Arial" w:hAnsi="Arial" w:cs="Arial"/>
          <w:sz w:val="24"/>
          <w:szCs w:val="24"/>
        </w:rPr>
      </w:pPr>
      <w:r w:rsidRPr="004672E7">
        <w:rPr>
          <w:rFonts w:ascii="Arial" w:hAnsi="Arial" w:cs="Arial"/>
          <w:sz w:val="24"/>
          <w:szCs w:val="24"/>
        </w:rPr>
        <w:t>90% de entrega de micronutrientes a los niños y niñas de 6 a 23 meses.</w:t>
      </w:r>
    </w:p>
    <w:p w:rsidR="00297669" w:rsidRPr="004672E7" w:rsidRDefault="00297669" w:rsidP="00297669">
      <w:pPr>
        <w:numPr>
          <w:ilvl w:val="0"/>
          <w:numId w:val="8"/>
        </w:numPr>
        <w:autoSpaceDE w:val="0"/>
        <w:autoSpaceDN w:val="0"/>
        <w:adjustRightInd w:val="0"/>
        <w:spacing w:after="120"/>
        <w:jc w:val="both"/>
        <w:rPr>
          <w:rFonts w:ascii="Arial" w:hAnsi="Arial" w:cs="Arial"/>
          <w:sz w:val="24"/>
          <w:szCs w:val="24"/>
        </w:rPr>
      </w:pPr>
      <w:r w:rsidRPr="004672E7">
        <w:rPr>
          <w:rFonts w:ascii="Arial" w:hAnsi="Arial" w:cs="Arial"/>
          <w:sz w:val="24"/>
          <w:szCs w:val="24"/>
        </w:rPr>
        <w:t>Incrementar el uso de Métodos de Planificación Familiar mediante la promoción, abastecimiento y el logro de 90% de cobertura en métodos modernos de planificación familiar.</w:t>
      </w:r>
    </w:p>
    <w:p w:rsidR="00297669" w:rsidRPr="004672E7" w:rsidRDefault="00297669" w:rsidP="00297669">
      <w:pPr>
        <w:numPr>
          <w:ilvl w:val="0"/>
          <w:numId w:val="8"/>
        </w:numPr>
        <w:autoSpaceDE w:val="0"/>
        <w:autoSpaceDN w:val="0"/>
        <w:adjustRightInd w:val="0"/>
        <w:spacing w:after="120"/>
        <w:jc w:val="both"/>
        <w:rPr>
          <w:rFonts w:ascii="Arial" w:hAnsi="Arial" w:cs="Arial"/>
          <w:sz w:val="24"/>
          <w:szCs w:val="24"/>
        </w:rPr>
      </w:pPr>
      <w:r w:rsidRPr="004672E7">
        <w:rPr>
          <w:rFonts w:ascii="Arial" w:hAnsi="Arial" w:cs="Arial"/>
          <w:sz w:val="24"/>
          <w:szCs w:val="24"/>
        </w:rPr>
        <w:t xml:space="preserve">Lograr el 100% de cumplimiento de la norma en el monitoreo de la labor del parto, manejo activo del tercer periodo del parto, monitoreo del post parto inmediato y en el manejo inicial de las complicaciones obstétricas (Sepsis, Hemorragia, Preeclampsia y Eclampsia) y neonatales </w:t>
      </w:r>
      <w:r w:rsidRPr="004672E7">
        <w:rPr>
          <w:rFonts w:ascii="Arial" w:hAnsi="Arial" w:cs="Arial"/>
          <w:bCs/>
          <w:sz w:val="20"/>
          <w:szCs w:val="20"/>
          <w:lang w:val="es-ES"/>
        </w:rPr>
        <w:t>(</w:t>
      </w:r>
      <w:r w:rsidRPr="004672E7">
        <w:rPr>
          <w:rFonts w:ascii="Arial" w:hAnsi="Arial" w:cs="Arial"/>
          <w:sz w:val="24"/>
          <w:szCs w:val="24"/>
        </w:rPr>
        <w:t>Prematurez, Asfixia y Sepsis).</w:t>
      </w:r>
    </w:p>
    <w:p w:rsidR="00297669" w:rsidRPr="004672E7" w:rsidRDefault="00297669" w:rsidP="00297669">
      <w:pPr>
        <w:numPr>
          <w:ilvl w:val="0"/>
          <w:numId w:val="8"/>
        </w:numPr>
        <w:autoSpaceDE w:val="0"/>
        <w:autoSpaceDN w:val="0"/>
        <w:adjustRightInd w:val="0"/>
        <w:spacing w:after="120"/>
        <w:jc w:val="both"/>
        <w:rPr>
          <w:rFonts w:ascii="Arial" w:hAnsi="Arial" w:cs="Arial"/>
          <w:sz w:val="24"/>
          <w:szCs w:val="24"/>
        </w:rPr>
      </w:pPr>
      <w:r w:rsidRPr="004672E7">
        <w:rPr>
          <w:rFonts w:ascii="Arial" w:hAnsi="Arial" w:cs="Arial"/>
          <w:sz w:val="24"/>
          <w:szCs w:val="24"/>
        </w:rPr>
        <w:t>Garantizar la adecuada vigilancia, detección y reporte de enfermedades y otras condiciones de salud que sean identificadas en la atención brindada a la población.</w:t>
      </w:r>
    </w:p>
    <w:p w:rsidR="00297669" w:rsidRPr="004672E7" w:rsidRDefault="00297669" w:rsidP="00297669">
      <w:pPr>
        <w:numPr>
          <w:ilvl w:val="0"/>
          <w:numId w:val="8"/>
        </w:numPr>
        <w:autoSpaceDE w:val="0"/>
        <w:autoSpaceDN w:val="0"/>
        <w:adjustRightInd w:val="0"/>
        <w:spacing w:after="120"/>
        <w:jc w:val="both"/>
        <w:rPr>
          <w:rFonts w:ascii="Arial" w:hAnsi="Arial" w:cs="Arial"/>
          <w:strike/>
          <w:sz w:val="24"/>
          <w:szCs w:val="24"/>
        </w:rPr>
      </w:pPr>
      <w:r w:rsidRPr="004672E7">
        <w:rPr>
          <w:rFonts w:ascii="Arial" w:hAnsi="Arial" w:cs="Arial"/>
          <w:sz w:val="24"/>
          <w:szCs w:val="24"/>
        </w:rPr>
        <w:t>Fortalecer el funcionamiento y la articulación de las Redes Integradas de Servicios de Salud para asegurar la continuidad y complementariedad en la atención de los usuarios y usuarias, a través de la implementación del Sistema Nacional de Referencia Respuesta (SINARR).</w:t>
      </w:r>
    </w:p>
    <w:bookmarkEnd w:id="1"/>
    <w:bookmarkEnd w:id="2"/>
    <w:p w:rsidR="00297669" w:rsidRPr="00C21F45" w:rsidRDefault="00297669" w:rsidP="00297669">
      <w:pPr>
        <w:numPr>
          <w:ilvl w:val="0"/>
          <w:numId w:val="8"/>
        </w:numPr>
        <w:autoSpaceDE w:val="0"/>
        <w:autoSpaceDN w:val="0"/>
        <w:adjustRightInd w:val="0"/>
        <w:spacing w:after="120"/>
        <w:jc w:val="both"/>
        <w:rPr>
          <w:rFonts w:ascii="Arial" w:hAnsi="Arial" w:cs="Arial"/>
          <w:sz w:val="24"/>
          <w:szCs w:val="24"/>
          <w:highlight w:val="yellow"/>
        </w:rPr>
      </w:pPr>
      <w:r w:rsidRPr="00C21F45">
        <w:rPr>
          <w:rFonts w:ascii="Arial" w:hAnsi="Arial" w:cs="Arial"/>
          <w:sz w:val="24"/>
          <w:szCs w:val="24"/>
          <w:highlight w:val="yellow"/>
        </w:rPr>
        <w:t xml:space="preserve">Contribuir al alcance de los resultados del </w:t>
      </w:r>
      <w:r w:rsidRPr="00C21F45">
        <w:rPr>
          <w:rFonts w:ascii="Arial" w:hAnsi="Arial" w:cs="Arial"/>
          <w:b/>
          <w:sz w:val="24"/>
          <w:szCs w:val="24"/>
          <w:highlight w:val="yellow"/>
        </w:rPr>
        <w:t xml:space="preserve">Bono Vida Mejor </w:t>
      </w:r>
      <w:r w:rsidRPr="00C21F45">
        <w:rPr>
          <w:rFonts w:ascii="Arial" w:hAnsi="Arial" w:cs="Arial"/>
          <w:sz w:val="24"/>
          <w:szCs w:val="24"/>
          <w:highlight w:val="yellow"/>
        </w:rPr>
        <w:t xml:space="preserve">mediante la atención, seguimiento y registro de las mujeres (puérperas y embarazadas), </w:t>
      </w:r>
      <w:r w:rsidRPr="00C21F45">
        <w:rPr>
          <w:rFonts w:ascii="Arial" w:hAnsi="Arial" w:cs="Arial"/>
          <w:sz w:val="24"/>
          <w:szCs w:val="24"/>
          <w:highlight w:val="yellow"/>
        </w:rPr>
        <w:lastRenderedPageBreak/>
        <w:t>niños y niñas menores de cinco años  participantes, que reciben los servicios de salud.</w:t>
      </w:r>
    </w:p>
    <w:p w:rsidR="00297669" w:rsidRPr="004672E7" w:rsidRDefault="00297669" w:rsidP="00297669">
      <w:pPr>
        <w:numPr>
          <w:ilvl w:val="0"/>
          <w:numId w:val="8"/>
        </w:numPr>
        <w:autoSpaceDE w:val="0"/>
        <w:autoSpaceDN w:val="0"/>
        <w:adjustRightInd w:val="0"/>
        <w:spacing w:after="120"/>
        <w:jc w:val="both"/>
        <w:rPr>
          <w:rFonts w:ascii="Arial" w:hAnsi="Arial" w:cs="Arial"/>
          <w:sz w:val="24"/>
          <w:szCs w:val="24"/>
        </w:rPr>
      </w:pPr>
      <w:r w:rsidRPr="004672E7">
        <w:rPr>
          <w:rFonts w:ascii="Arial" w:hAnsi="Arial" w:cs="Arial"/>
          <w:sz w:val="24"/>
          <w:szCs w:val="24"/>
        </w:rPr>
        <w:t xml:space="preserve">Gestionar proyectos con enfoque de Intersectorialidad  para contribuir a mejorar las condiciones de vida de </w:t>
      </w:r>
      <w:r w:rsidRPr="004672E7">
        <w:rPr>
          <w:rFonts w:ascii="Arial" w:hAnsi="Arial" w:cs="Arial"/>
          <w:bCs/>
          <w:sz w:val="24"/>
          <w:szCs w:val="24"/>
        </w:rPr>
        <w:t>las personas y familias asignadas, en sus ambientes de desarrollo humano</w:t>
      </w:r>
      <w:r w:rsidRPr="004672E7">
        <w:rPr>
          <w:rFonts w:ascii="Arial" w:hAnsi="Arial" w:cs="Arial"/>
          <w:sz w:val="24"/>
          <w:szCs w:val="24"/>
        </w:rPr>
        <w:t>, en base al Diagnostico Comunitario de Salud y Plan de Desarrollo Local.</w:t>
      </w:r>
    </w:p>
    <w:p w:rsidR="00297669" w:rsidRPr="004672E7" w:rsidRDefault="00297669" w:rsidP="00297669">
      <w:pPr>
        <w:numPr>
          <w:ilvl w:val="0"/>
          <w:numId w:val="8"/>
        </w:numPr>
        <w:autoSpaceDE w:val="0"/>
        <w:autoSpaceDN w:val="0"/>
        <w:adjustRightInd w:val="0"/>
        <w:spacing w:after="120"/>
        <w:jc w:val="both"/>
        <w:rPr>
          <w:rFonts w:ascii="Arial" w:hAnsi="Arial" w:cs="Arial"/>
          <w:sz w:val="24"/>
          <w:szCs w:val="24"/>
        </w:rPr>
      </w:pPr>
      <w:r w:rsidRPr="004672E7">
        <w:rPr>
          <w:rFonts w:ascii="Arial" w:hAnsi="Arial" w:cs="Arial"/>
          <w:sz w:val="24"/>
          <w:szCs w:val="24"/>
        </w:rPr>
        <w:t>Fortalecer la capacidad de gestión en el Gestor en los procesos de organización, planificación, dirección, gerencia, monitoria, supervisión y evaluación en la prestación de los servicios de salud.</w:t>
      </w:r>
    </w:p>
    <w:p w:rsidR="00297669" w:rsidRPr="004672E7" w:rsidRDefault="00297669" w:rsidP="00297669">
      <w:pPr>
        <w:autoSpaceDE w:val="0"/>
        <w:autoSpaceDN w:val="0"/>
        <w:adjustRightInd w:val="0"/>
        <w:spacing w:after="120"/>
        <w:ind w:left="360"/>
        <w:jc w:val="both"/>
        <w:rPr>
          <w:rFonts w:ascii="Arial" w:hAnsi="Arial" w:cs="Arial"/>
          <w:sz w:val="24"/>
          <w:szCs w:val="24"/>
        </w:rPr>
      </w:pPr>
    </w:p>
    <w:p w:rsidR="00297669" w:rsidRPr="004672E7" w:rsidRDefault="00297669" w:rsidP="00297669">
      <w:pPr>
        <w:autoSpaceDE w:val="0"/>
        <w:autoSpaceDN w:val="0"/>
        <w:adjustRightInd w:val="0"/>
        <w:spacing w:after="120"/>
        <w:rPr>
          <w:rFonts w:ascii="Arial" w:hAnsi="Arial" w:cs="Arial"/>
          <w:b/>
          <w:bCs/>
          <w:sz w:val="24"/>
          <w:szCs w:val="24"/>
        </w:rPr>
      </w:pPr>
      <w:r w:rsidRPr="004672E7">
        <w:rPr>
          <w:rFonts w:ascii="Arial" w:hAnsi="Arial" w:cs="Arial"/>
          <w:b/>
          <w:bCs/>
          <w:sz w:val="24"/>
          <w:szCs w:val="24"/>
        </w:rPr>
        <w:t>CLAUSULA TERCERA: POBLACIÓN Y MUNICIPIOS BENEFICIADOS</w:t>
      </w:r>
    </w:p>
    <w:p w:rsidR="00297669" w:rsidRPr="004672E7" w:rsidRDefault="00297669" w:rsidP="00297669">
      <w:pPr>
        <w:spacing w:after="120"/>
        <w:jc w:val="both"/>
        <w:rPr>
          <w:rFonts w:ascii="Arial" w:hAnsi="Arial" w:cs="Arial"/>
          <w:bCs/>
          <w:sz w:val="24"/>
          <w:szCs w:val="24"/>
        </w:rPr>
      </w:pPr>
      <w:r w:rsidRPr="004672E7">
        <w:rPr>
          <w:rFonts w:ascii="Arial" w:hAnsi="Arial" w:cs="Arial"/>
          <w:b/>
          <w:bCs/>
          <w:sz w:val="24"/>
          <w:szCs w:val="24"/>
        </w:rPr>
        <w:t>El GESTOR</w:t>
      </w:r>
      <w:r w:rsidRPr="004672E7">
        <w:rPr>
          <w:rFonts w:ascii="Arial" w:hAnsi="Arial" w:cs="Arial"/>
          <w:bCs/>
          <w:sz w:val="24"/>
          <w:szCs w:val="24"/>
        </w:rPr>
        <w:t xml:space="preserve"> es responsable de la salud de las personas y familias asignadas, en sus ambientes de desarrollo humano, brindando un Conjunto Garantizado de Prestaciones y Servicios de Salud. En el </w:t>
      </w:r>
      <w:r w:rsidRPr="004672E7">
        <w:rPr>
          <w:rFonts w:ascii="Arial" w:hAnsi="Arial" w:cs="Arial"/>
          <w:b/>
          <w:bCs/>
          <w:sz w:val="24"/>
          <w:szCs w:val="24"/>
        </w:rPr>
        <w:t xml:space="preserve">Anexo No.1 </w:t>
      </w:r>
      <w:r w:rsidRPr="004672E7">
        <w:rPr>
          <w:rFonts w:ascii="Arial" w:hAnsi="Arial" w:cs="Arial"/>
          <w:bCs/>
          <w:sz w:val="24"/>
          <w:szCs w:val="24"/>
        </w:rPr>
        <w:t>del presente convenio se detalla la distribución de las personas asignadas por municipio, curso de vida y sexo.</w:t>
      </w:r>
    </w:p>
    <w:p w:rsidR="00297669" w:rsidRPr="004672E7" w:rsidRDefault="00297669" w:rsidP="00297669">
      <w:pPr>
        <w:spacing w:after="120"/>
        <w:jc w:val="both"/>
        <w:rPr>
          <w:rFonts w:ascii="Arial" w:hAnsi="Arial" w:cs="Arial"/>
          <w:bCs/>
          <w:sz w:val="24"/>
          <w:szCs w:val="24"/>
        </w:rPr>
      </w:pPr>
      <w:r w:rsidRPr="004672E7">
        <w:rPr>
          <w:rFonts w:ascii="Arial" w:hAnsi="Arial" w:cs="Arial"/>
          <w:bCs/>
          <w:sz w:val="24"/>
          <w:szCs w:val="24"/>
        </w:rPr>
        <w:t xml:space="preserve">Las personas asignadas al </w:t>
      </w:r>
      <w:r w:rsidRPr="004672E7">
        <w:rPr>
          <w:rFonts w:ascii="Arial" w:hAnsi="Arial" w:cs="Arial"/>
          <w:b/>
          <w:bCs/>
          <w:sz w:val="24"/>
          <w:szCs w:val="24"/>
        </w:rPr>
        <w:t>GESTOR</w:t>
      </w:r>
      <w:r w:rsidRPr="004672E7">
        <w:rPr>
          <w:rFonts w:ascii="Arial" w:hAnsi="Arial" w:cs="Arial"/>
          <w:bCs/>
          <w:sz w:val="24"/>
          <w:szCs w:val="24"/>
        </w:rPr>
        <w:t xml:space="preserve"> son las siguientes: </w:t>
      </w:r>
    </w:p>
    <w:tbl>
      <w:tblPr>
        <w:tblW w:w="9429" w:type="dxa"/>
        <w:jc w:val="center"/>
        <w:tblInd w:w="3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3402"/>
        <w:gridCol w:w="2229"/>
        <w:gridCol w:w="2470"/>
      </w:tblGrid>
      <w:tr w:rsidR="00297669" w:rsidRPr="004672E7" w:rsidTr="002E7134">
        <w:trPr>
          <w:trHeight w:val="317"/>
          <w:tblHeader/>
          <w:jc w:val="center"/>
        </w:trPr>
        <w:tc>
          <w:tcPr>
            <w:tcW w:w="1328" w:type="dxa"/>
            <w:shd w:val="clear" w:color="auto" w:fill="FFFFFF"/>
          </w:tcPr>
          <w:p w:rsidR="00297669" w:rsidRPr="004672E7" w:rsidRDefault="00297669" w:rsidP="002E7134">
            <w:pPr>
              <w:spacing w:after="120"/>
              <w:jc w:val="center"/>
              <w:rPr>
                <w:rFonts w:ascii="Arial" w:hAnsi="Arial" w:cs="Arial"/>
                <w:b/>
                <w:sz w:val="24"/>
                <w:szCs w:val="24"/>
              </w:rPr>
            </w:pPr>
          </w:p>
        </w:tc>
        <w:tc>
          <w:tcPr>
            <w:tcW w:w="8101" w:type="dxa"/>
            <w:gridSpan w:val="3"/>
            <w:shd w:val="clear" w:color="auto" w:fill="FFFFFF"/>
          </w:tcPr>
          <w:p w:rsidR="00297669" w:rsidRPr="004672E7" w:rsidRDefault="00297669" w:rsidP="002E7134">
            <w:pPr>
              <w:spacing w:after="120"/>
              <w:jc w:val="center"/>
              <w:rPr>
                <w:rFonts w:ascii="Arial" w:hAnsi="Arial" w:cs="Arial"/>
                <w:b/>
                <w:sz w:val="24"/>
                <w:szCs w:val="24"/>
              </w:rPr>
            </w:pPr>
            <w:r w:rsidRPr="004672E7">
              <w:rPr>
                <w:rFonts w:ascii="Arial" w:hAnsi="Arial" w:cs="Arial"/>
                <w:b/>
                <w:sz w:val="24"/>
                <w:szCs w:val="24"/>
              </w:rPr>
              <w:t>Departamento: XXXX</w:t>
            </w:r>
          </w:p>
        </w:tc>
      </w:tr>
      <w:tr w:rsidR="00297669" w:rsidRPr="004672E7" w:rsidTr="002E7134">
        <w:trPr>
          <w:trHeight w:val="538"/>
          <w:jc w:val="center"/>
        </w:trPr>
        <w:tc>
          <w:tcPr>
            <w:tcW w:w="1328" w:type="dxa"/>
            <w:vMerge w:val="restart"/>
            <w:shd w:val="clear" w:color="auto" w:fill="FFFFFF"/>
          </w:tcPr>
          <w:p w:rsidR="00297669" w:rsidRPr="004672E7" w:rsidRDefault="00297669" w:rsidP="002E7134">
            <w:pPr>
              <w:spacing w:after="120"/>
              <w:jc w:val="right"/>
              <w:rPr>
                <w:rFonts w:ascii="Arial" w:hAnsi="Arial" w:cs="Arial"/>
                <w:b/>
                <w:sz w:val="24"/>
                <w:szCs w:val="24"/>
              </w:rPr>
            </w:pPr>
            <w:r w:rsidRPr="004672E7">
              <w:rPr>
                <w:rFonts w:ascii="Arial" w:hAnsi="Arial" w:cs="Arial"/>
                <w:b/>
                <w:sz w:val="24"/>
                <w:szCs w:val="24"/>
              </w:rPr>
              <w:t>Red</w:t>
            </w:r>
          </w:p>
        </w:tc>
        <w:tc>
          <w:tcPr>
            <w:tcW w:w="3402" w:type="dxa"/>
            <w:shd w:val="clear" w:color="auto" w:fill="FFFFFF"/>
            <w:vAlign w:val="center"/>
          </w:tcPr>
          <w:p w:rsidR="00297669" w:rsidRPr="004672E7" w:rsidRDefault="00297669" w:rsidP="002E7134">
            <w:pPr>
              <w:spacing w:after="120"/>
              <w:jc w:val="center"/>
              <w:rPr>
                <w:rFonts w:ascii="Arial" w:hAnsi="Arial" w:cs="Arial"/>
                <w:b/>
                <w:sz w:val="24"/>
                <w:szCs w:val="24"/>
              </w:rPr>
            </w:pPr>
            <w:r w:rsidRPr="004672E7">
              <w:rPr>
                <w:rFonts w:ascii="Arial" w:hAnsi="Arial" w:cs="Arial"/>
                <w:b/>
                <w:sz w:val="24"/>
                <w:szCs w:val="24"/>
              </w:rPr>
              <w:t>Municipio (s)</w:t>
            </w:r>
          </w:p>
        </w:tc>
        <w:tc>
          <w:tcPr>
            <w:tcW w:w="2229" w:type="dxa"/>
            <w:shd w:val="clear" w:color="auto" w:fill="FFFFFF"/>
          </w:tcPr>
          <w:p w:rsidR="00297669" w:rsidRPr="004672E7" w:rsidRDefault="00297669" w:rsidP="002E7134">
            <w:pPr>
              <w:spacing w:after="120"/>
              <w:jc w:val="center"/>
              <w:rPr>
                <w:rFonts w:ascii="Arial" w:hAnsi="Arial" w:cs="Arial"/>
                <w:b/>
                <w:sz w:val="24"/>
                <w:szCs w:val="24"/>
              </w:rPr>
            </w:pPr>
            <w:r w:rsidRPr="004672E7">
              <w:rPr>
                <w:rFonts w:ascii="Arial" w:hAnsi="Arial" w:cs="Arial"/>
                <w:b/>
                <w:sz w:val="24"/>
                <w:szCs w:val="24"/>
              </w:rPr>
              <w:t>Establecimientos de Salud</w:t>
            </w:r>
          </w:p>
        </w:tc>
        <w:tc>
          <w:tcPr>
            <w:tcW w:w="2470" w:type="dxa"/>
            <w:shd w:val="clear" w:color="auto" w:fill="FFFFFF"/>
            <w:vAlign w:val="center"/>
          </w:tcPr>
          <w:p w:rsidR="00297669" w:rsidRPr="004672E7" w:rsidRDefault="00297669" w:rsidP="002E7134">
            <w:pPr>
              <w:spacing w:after="120"/>
              <w:jc w:val="center"/>
              <w:rPr>
                <w:rFonts w:ascii="Arial" w:hAnsi="Arial" w:cs="Arial"/>
                <w:b/>
                <w:i/>
                <w:sz w:val="24"/>
                <w:szCs w:val="24"/>
              </w:rPr>
            </w:pPr>
            <w:r w:rsidRPr="004672E7">
              <w:rPr>
                <w:rFonts w:ascii="Arial" w:hAnsi="Arial" w:cs="Arial"/>
                <w:b/>
                <w:sz w:val="24"/>
                <w:szCs w:val="24"/>
              </w:rPr>
              <w:t>Personas Asignadas</w:t>
            </w:r>
          </w:p>
        </w:tc>
      </w:tr>
      <w:tr w:rsidR="00297669" w:rsidRPr="004672E7" w:rsidTr="002E7134">
        <w:trPr>
          <w:jc w:val="center"/>
        </w:trPr>
        <w:tc>
          <w:tcPr>
            <w:tcW w:w="1328" w:type="dxa"/>
            <w:vMerge/>
            <w:shd w:val="clear" w:color="auto" w:fill="FFFFFF"/>
          </w:tcPr>
          <w:p w:rsidR="00297669" w:rsidRPr="004672E7" w:rsidRDefault="00297669" w:rsidP="002E7134">
            <w:pPr>
              <w:spacing w:after="120"/>
              <w:jc w:val="center"/>
              <w:rPr>
                <w:rFonts w:ascii="Arial" w:hAnsi="Arial" w:cs="Arial"/>
                <w:b/>
              </w:rPr>
            </w:pPr>
          </w:p>
        </w:tc>
        <w:tc>
          <w:tcPr>
            <w:tcW w:w="3402" w:type="dxa"/>
            <w:shd w:val="clear" w:color="auto" w:fill="FFFFFF"/>
            <w:vAlign w:val="center"/>
          </w:tcPr>
          <w:p w:rsidR="00297669" w:rsidRPr="004672E7" w:rsidRDefault="00297669" w:rsidP="002E7134">
            <w:pPr>
              <w:spacing w:after="120"/>
              <w:jc w:val="center"/>
              <w:rPr>
                <w:rFonts w:ascii="Arial" w:hAnsi="Arial" w:cs="Arial"/>
                <w:b/>
              </w:rPr>
            </w:pPr>
            <w:r w:rsidRPr="004672E7">
              <w:rPr>
                <w:rFonts w:ascii="Arial" w:hAnsi="Arial" w:cs="Arial"/>
                <w:b/>
              </w:rPr>
              <w:t>XXXX</w:t>
            </w:r>
          </w:p>
        </w:tc>
        <w:tc>
          <w:tcPr>
            <w:tcW w:w="2229" w:type="dxa"/>
            <w:shd w:val="clear" w:color="auto" w:fill="FFFFFF"/>
          </w:tcPr>
          <w:p w:rsidR="00297669" w:rsidRPr="004672E7" w:rsidRDefault="00297669" w:rsidP="002E7134">
            <w:pPr>
              <w:spacing w:after="120"/>
              <w:jc w:val="center"/>
              <w:rPr>
                <w:rFonts w:ascii="Arial" w:hAnsi="Arial" w:cs="Arial"/>
                <w:b/>
                <w:sz w:val="24"/>
                <w:szCs w:val="24"/>
              </w:rPr>
            </w:pPr>
            <w:r w:rsidRPr="004672E7">
              <w:rPr>
                <w:rFonts w:ascii="Arial" w:hAnsi="Arial" w:cs="Arial"/>
                <w:b/>
                <w:sz w:val="24"/>
                <w:szCs w:val="24"/>
              </w:rPr>
              <w:t>XXXX</w:t>
            </w:r>
          </w:p>
        </w:tc>
        <w:tc>
          <w:tcPr>
            <w:tcW w:w="2470" w:type="dxa"/>
            <w:shd w:val="clear" w:color="auto" w:fill="FFFFFF"/>
            <w:vAlign w:val="center"/>
          </w:tcPr>
          <w:p w:rsidR="00297669" w:rsidRPr="004672E7" w:rsidRDefault="00297669" w:rsidP="002E7134">
            <w:pPr>
              <w:spacing w:after="120"/>
              <w:jc w:val="center"/>
              <w:rPr>
                <w:rFonts w:ascii="Arial" w:hAnsi="Arial" w:cs="Arial"/>
                <w:b/>
                <w:sz w:val="24"/>
                <w:szCs w:val="24"/>
              </w:rPr>
            </w:pPr>
            <w:r w:rsidRPr="004672E7">
              <w:rPr>
                <w:rFonts w:ascii="Arial" w:hAnsi="Arial" w:cs="Arial"/>
                <w:b/>
                <w:sz w:val="24"/>
                <w:szCs w:val="24"/>
              </w:rPr>
              <w:t>XXXX</w:t>
            </w:r>
          </w:p>
        </w:tc>
      </w:tr>
      <w:tr w:rsidR="00297669" w:rsidRPr="004672E7" w:rsidTr="002E7134">
        <w:trPr>
          <w:jc w:val="center"/>
        </w:trPr>
        <w:tc>
          <w:tcPr>
            <w:tcW w:w="1328" w:type="dxa"/>
            <w:vMerge/>
            <w:shd w:val="clear" w:color="auto" w:fill="FFFFFF"/>
          </w:tcPr>
          <w:p w:rsidR="00297669" w:rsidRPr="004672E7" w:rsidRDefault="00297669" w:rsidP="002E7134">
            <w:pPr>
              <w:spacing w:after="120"/>
              <w:jc w:val="center"/>
              <w:rPr>
                <w:rFonts w:ascii="Arial" w:hAnsi="Arial" w:cs="Arial"/>
                <w:b/>
              </w:rPr>
            </w:pPr>
          </w:p>
        </w:tc>
        <w:tc>
          <w:tcPr>
            <w:tcW w:w="3402" w:type="dxa"/>
            <w:shd w:val="clear" w:color="auto" w:fill="FFFFFF"/>
            <w:vAlign w:val="center"/>
          </w:tcPr>
          <w:p w:rsidR="00297669" w:rsidRPr="004672E7" w:rsidRDefault="00297669" w:rsidP="002E7134">
            <w:pPr>
              <w:spacing w:after="120"/>
              <w:jc w:val="center"/>
              <w:rPr>
                <w:rFonts w:ascii="Arial" w:hAnsi="Arial" w:cs="Arial"/>
                <w:b/>
              </w:rPr>
            </w:pPr>
            <w:r w:rsidRPr="004672E7">
              <w:rPr>
                <w:rFonts w:ascii="Arial" w:hAnsi="Arial" w:cs="Arial"/>
                <w:b/>
              </w:rPr>
              <w:t>XXXX</w:t>
            </w:r>
          </w:p>
        </w:tc>
        <w:tc>
          <w:tcPr>
            <w:tcW w:w="2229" w:type="dxa"/>
            <w:shd w:val="clear" w:color="auto" w:fill="FFFFFF"/>
          </w:tcPr>
          <w:p w:rsidR="00297669" w:rsidRPr="004672E7" w:rsidRDefault="00297669" w:rsidP="002E7134">
            <w:pPr>
              <w:spacing w:after="120"/>
              <w:jc w:val="center"/>
              <w:rPr>
                <w:rFonts w:ascii="Arial" w:hAnsi="Arial" w:cs="Arial"/>
                <w:b/>
                <w:sz w:val="24"/>
                <w:szCs w:val="24"/>
              </w:rPr>
            </w:pPr>
            <w:r w:rsidRPr="004672E7">
              <w:rPr>
                <w:rFonts w:ascii="Arial" w:hAnsi="Arial" w:cs="Arial"/>
                <w:b/>
                <w:sz w:val="24"/>
                <w:szCs w:val="24"/>
              </w:rPr>
              <w:t>XXXX</w:t>
            </w:r>
          </w:p>
        </w:tc>
        <w:tc>
          <w:tcPr>
            <w:tcW w:w="2470" w:type="dxa"/>
            <w:shd w:val="clear" w:color="auto" w:fill="FFFFFF"/>
            <w:vAlign w:val="center"/>
          </w:tcPr>
          <w:p w:rsidR="00297669" w:rsidRPr="004672E7" w:rsidRDefault="00297669" w:rsidP="002E7134">
            <w:pPr>
              <w:spacing w:after="120"/>
              <w:jc w:val="center"/>
              <w:rPr>
                <w:rFonts w:ascii="Arial" w:hAnsi="Arial" w:cs="Arial"/>
                <w:b/>
                <w:sz w:val="24"/>
                <w:szCs w:val="24"/>
              </w:rPr>
            </w:pPr>
            <w:r w:rsidRPr="004672E7">
              <w:rPr>
                <w:rFonts w:ascii="Arial" w:hAnsi="Arial" w:cs="Arial"/>
                <w:b/>
                <w:sz w:val="24"/>
                <w:szCs w:val="24"/>
              </w:rPr>
              <w:t>XXXX</w:t>
            </w:r>
          </w:p>
        </w:tc>
      </w:tr>
    </w:tbl>
    <w:p w:rsidR="00297669" w:rsidRPr="004672E7" w:rsidRDefault="00297669" w:rsidP="00297669">
      <w:pPr>
        <w:keepNext/>
        <w:keepLines/>
        <w:autoSpaceDE w:val="0"/>
        <w:autoSpaceDN w:val="0"/>
        <w:adjustRightInd w:val="0"/>
        <w:spacing w:after="120"/>
        <w:rPr>
          <w:rFonts w:ascii="Arial" w:hAnsi="Arial" w:cs="Arial"/>
          <w:b/>
          <w:bCs/>
          <w:sz w:val="24"/>
          <w:szCs w:val="24"/>
        </w:rPr>
      </w:pPr>
    </w:p>
    <w:p w:rsidR="00297669" w:rsidRPr="004672E7" w:rsidRDefault="00297669" w:rsidP="00297669">
      <w:pPr>
        <w:keepNext/>
        <w:keepLines/>
        <w:autoSpaceDE w:val="0"/>
        <w:autoSpaceDN w:val="0"/>
        <w:adjustRightInd w:val="0"/>
        <w:spacing w:after="120"/>
        <w:rPr>
          <w:rFonts w:ascii="Arial" w:hAnsi="Arial" w:cs="Arial"/>
          <w:b/>
          <w:bCs/>
          <w:sz w:val="24"/>
          <w:szCs w:val="24"/>
        </w:rPr>
      </w:pPr>
      <w:r w:rsidRPr="004672E7">
        <w:rPr>
          <w:rFonts w:ascii="Arial" w:hAnsi="Arial" w:cs="Arial"/>
          <w:b/>
          <w:bCs/>
          <w:sz w:val="24"/>
          <w:szCs w:val="24"/>
        </w:rPr>
        <w:t>CLAUSULA CUARTA: CONJUNTO GARANTIZADO DE PRESTACIONES Y SERVICIOS DE SALUD</w:t>
      </w:r>
    </w:p>
    <w:p w:rsidR="00297669" w:rsidRPr="004672E7" w:rsidRDefault="00297669" w:rsidP="00297669">
      <w:pPr>
        <w:keepNext/>
        <w:keepLines/>
        <w:spacing w:after="120"/>
        <w:jc w:val="both"/>
        <w:rPr>
          <w:rFonts w:ascii="Arial" w:hAnsi="Arial" w:cs="Arial"/>
          <w:bCs/>
          <w:strike/>
          <w:sz w:val="24"/>
          <w:szCs w:val="24"/>
        </w:rPr>
      </w:pPr>
      <w:r w:rsidRPr="004672E7">
        <w:rPr>
          <w:rFonts w:ascii="Arial" w:hAnsi="Arial" w:cs="Arial"/>
          <w:b/>
          <w:bCs/>
          <w:sz w:val="24"/>
          <w:szCs w:val="24"/>
        </w:rPr>
        <w:t>El GESTOR</w:t>
      </w:r>
      <w:r w:rsidRPr="004672E7">
        <w:rPr>
          <w:rFonts w:ascii="Arial" w:hAnsi="Arial" w:cs="Arial"/>
          <w:bCs/>
          <w:sz w:val="24"/>
          <w:szCs w:val="24"/>
        </w:rPr>
        <w:t xml:space="preserve"> cuidara de la salud de un número determinado de personas, familias asignadas y ubicadas en un territorio delimitado en sus ambientes de desarrollo humano (hogar, comunidad, escuela, trabajo), brindando un Conjunto Garantizado de Prestaciones y Servicios de Salud y su correspondiente listado nacional de medicamentos esenciales, con suficiencia y accesibilidad para toda la población </w:t>
      </w:r>
      <w:r w:rsidRPr="004672E7">
        <w:rPr>
          <w:rFonts w:ascii="Arial" w:hAnsi="Arial" w:cs="Arial"/>
          <w:b/>
          <w:bCs/>
          <w:sz w:val="24"/>
          <w:szCs w:val="24"/>
        </w:rPr>
        <w:t xml:space="preserve">(Anexo No.2a y 2b). </w:t>
      </w:r>
      <w:r w:rsidRPr="004672E7">
        <w:rPr>
          <w:rFonts w:ascii="Arial" w:hAnsi="Arial" w:cs="Arial"/>
          <w:bCs/>
          <w:sz w:val="24"/>
          <w:szCs w:val="24"/>
        </w:rPr>
        <w:t xml:space="preserve">Este Conjunto Garantizado de Prestaciones y Servicios de Salud incluye los servicios de Promoción, Prevención, Atención y Rehabilitación de la salud de las personas, vigilancia epidemiológica y atención al ambiente, de acuerdo a las Normas definidas por </w:t>
      </w:r>
      <w:r w:rsidRPr="004672E7">
        <w:rPr>
          <w:rFonts w:ascii="Arial" w:hAnsi="Arial" w:cs="Arial"/>
          <w:b/>
          <w:bCs/>
          <w:sz w:val="24"/>
          <w:szCs w:val="24"/>
        </w:rPr>
        <w:t>LA SECRETARIA (Anexo No.3).</w:t>
      </w:r>
    </w:p>
    <w:p w:rsidR="00297669" w:rsidRPr="004672E7" w:rsidRDefault="00297669" w:rsidP="00297669">
      <w:pPr>
        <w:keepNext/>
        <w:keepLines/>
        <w:autoSpaceDE w:val="0"/>
        <w:autoSpaceDN w:val="0"/>
        <w:adjustRightInd w:val="0"/>
        <w:spacing w:after="120"/>
        <w:rPr>
          <w:rFonts w:ascii="Arial" w:hAnsi="Arial" w:cs="Arial"/>
          <w:b/>
          <w:bCs/>
          <w:sz w:val="24"/>
          <w:szCs w:val="24"/>
        </w:rPr>
      </w:pPr>
      <w:r w:rsidRPr="004672E7">
        <w:rPr>
          <w:rFonts w:ascii="Arial" w:hAnsi="Arial" w:cs="Arial"/>
          <w:b/>
          <w:bCs/>
          <w:sz w:val="24"/>
          <w:szCs w:val="24"/>
        </w:rPr>
        <w:t xml:space="preserve">CLAUSULA QUINTA: PLANIFICACIÓN  POR RESULTADOS </w:t>
      </w:r>
    </w:p>
    <w:p w:rsidR="00297669" w:rsidRPr="004672E7" w:rsidRDefault="00297669" w:rsidP="00297669">
      <w:pPr>
        <w:spacing w:after="120"/>
        <w:jc w:val="both"/>
        <w:rPr>
          <w:rFonts w:ascii="Arial" w:hAnsi="Arial" w:cs="Arial"/>
          <w:b/>
          <w:bCs/>
          <w:sz w:val="24"/>
          <w:szCs w:val="24"/>
        </w:rPr>
      </w:pPr>
      <w:r w:rsidRPr="004672E7">
        <w:rPr>
          <w:rFonts w:ascii="Arial" w:hAnsi="Arial" w:cs="Arial"/>
          <w:b/>
          <w:bCs/>
          <w:sz w:val="24"/>
          <w:szCs w:val="24"/>
        </w:rPr>
        <w:t xml:space="preserve">EL GESTOR </w:t>
      </w:r>
      <w:r w:rsidRPr="004672E7">
        <w:rPr>
          <w:rFonts w:ascii="Arial" w:hAnsi="Arial" w:cs="Arial"/>
          <w:bCs/>
          <w:sz w:val="24"/>
          <w:szCs w:val="24"/>
        </w:rPr>
        <w:t xml:space="preserve">deberá elaborar y presentar a la Región Sanitaria a más tardar el 15 de enero de 2016 el Plan Operativo con sus respectivas metas </w:t>
      </w:r>
      <w:r w:rsidRPr="004672E7">
        <w:rPr>
          <w:rFonts w:ascii="Arial" w:hAnsi="Arial" w:cs="Arial"/>
          <w:b/>
          <w:bCs/>
          <w:sz w:val="24"/>
          <w:szCs w:val="24"/>
        </w:rPr>
        <w:t>(Anexo No.4)</w:t>
      </w:r>
      <w:r w:rsidRPr="004672E7">
        <w:rPr>
          <w:rFonts w:ascii="Arial" w:hAnsi="Arial" w:cs="Arial"/>
          <w:bCs/>
          <w:sz w:val="24"/>
          <w:szCs w:val="24"/>
        </w:rPr>
        <w:t>, presupuesto así como el Plan de Inversión para revisión y aprobación.</w:t>
      </w:r>
    </w:p>
    <w:p w:rsidR="00297669" w:rsidRPr="004672E7" w:rsidRDefault="00297669" w:rsidP="00297669">
      <w:pPr>
        <w:spacing w:after="120"/>
        <w:jc w:val="both"/>
        <w:rPr>
          <w:rFonts w:ascii="Arial" w:hAnsi="Arial" w:cs="Arial"/>
          <w:bCs/>
          <w:sz w:val="24"/>
          <w:szCs w:val="24"/>
        </w:rPr>
      </w:pPr>
    </w:p>
    <w:p w:rsidR="00297669" w:rsidRPr="004672E7" w:rsidRDefault="00297669" w:rsidP="00297669">
      <w:pPr>
        <w:keepNext/>
        <w:keepLines/>
        <w:autoSpaceDE w:val="0"/>
        <w:autoSpaceDN w:val="0"/>
        <w:adjustRightInd w:val="0"/>
        <w:spacing w:after="120"/>
        <w:rPr>
          <w:rFonts w:ascii="Arial" w:hAnsi="Arial" w:cs="Arial"/>
          <w:b/>
          <w:bCs/>
          <w:sz w:val="24"/>
          <w:szCs w:val="24"/>
        </w:rPr>
      </w:pPr>
      <w:r w:rsidRPr="004672E7">
        <w:rPr>
          <w:rFonts w:ascii="Arial" w:hAnsi="Arial" w:cs="Arial"/>
          <w:b/>
          <w:bCs/>
          <w:sz w:val="24"/>
          <w:szCs w:val="24"/>
        </w:rPr>
        <w:t>CLAUSULA SEXTA: ROLES Y FUNCIONES DE LAS PARTES</w:t>
      </w:r>
    </w:p>
    <w:p w:rsidR="00297669" w:rsidRPr="004672E7" w:rsidRDefault="00297669" w:rsidP="00297669">
      <w:pPr>
        <w:spacing w:after="120"/>
        <w:jc w:val="both"/>
        <w:rPr>
          <w:rFonts w:ascii="Arial" w:hAnsi="Arial" w:cs="Arial"/>
          <w:bCs/>
          <w:sz w:val="24"/>
          <w:szCs w:val="24"/>
        </w:rPr>
      </w:pPr>
      <w:r w:rsidRPr="004672E7">
        <w:rPr>
          <w:rFonts w:ascii="Arial" w:hAnsi="Arial" w:cs="Arial"/>
          <w:bCs/>
          <w:sz w:val="24"/>
          <w:szCs w:val="24"/>
        </w:rPr>
        <w:t xml:space="preserve">Para la ejecución del presente convenio, los roles de las diferentes partes se describen a continuación: </w:t>
      </w:r>
    </w:p>
    <w:p w:rsidR="00297669" w:rsidRPr="004672E7" w:rsidRDefault="00297669" w:rsidP="00297669">
      <w:pPr>
        <w:numPr>
          <w:ilvl w:val="0"/>
          <w:numId w:val="10"/>
        </w:numPr>
        <w:spacing w:after="120"/>
        <w:jc w:val="both"/>
        <w:rPr>
          <w:rFonts w:ascii="Arial" w:hAnsi="Arial" w:cs="Arial"/>
          <w:strike/>
          <w:sz w:val="24"/>
          <w:szCs w:val="24"/>
        </w:rPr>
      </w:pPr>
      <w:r w:rsidRPr="004672E7">
        <w:rPr>
          <w:rFonts w:ascii="Arial" w:hAnsi="Arial" w:cs="Arial"/>
          <w:b/>
          <w:sz w:val="24"/>
          <w:szCs w:val="24"/>
        </w:rPr>
        <w:t>El GESTOR:</w:t>
      </w:r>
      <w:r w:rsidRPr="004672E7">
        <w:rPr>
          <w:rFonts w:ascii="Arial" w:hAnsi="Arial" w:cs="Arial"/>
          <w:sz w:val="24"/>
          <w:szCs w:val="24"/>
        </w:rPr>
        <w:t xml:space="preserve"> es el responsable de asegurar la entrega de los servicios consignados en la Cláusula Cuarta y el cumplimiento de los resultados pactados en el presente convenio, así como la gestión correcta y eficiente de los recursos asignados, la rendición de cuentas a la sociedad civil y entrega de reportes de producción de servicios y de la utilización de los recursos financieros</w:t>
      </w:r>
      <w:r w:rsidRPr="004672E7">
        <w:rPr>
          <w:rFonts w:ascii="Arial" w:hAnsi="Arial" w:cs="Arial"/>
          <w:b/>
          <w:sz w:val="24"/>
          <w:szCs w:val="24"/>
        </w:rPr>
        <w:t xml:space="preserve"> a LA SECRETARIA</w:t>
      </w:r>
      <w:r w:rsidRPr="004672E7">
        <w:rPr>
          <w:rFonts w:ascii="Arial" w:hAnsi="Arial" w:cs="Arial"/>
          <w:sz w:val="24"/>
          <w:szCs w:val="24"/>
        </w:rPr>
        <w:t xml:space="preserve">. </w:t>
      </w:r>
    </w:p>
    <w:p w:rsidR="00297669" w:rsidRPr="004672E7" w:rsidRDefault="00297669" w:rsidP="00297669">
      <w:pPr>
        <w:pStyle w:val="ListParagraph"/>
        <w:numPr>
          <w:ilvl w:val="0"/>
          <w:numId w:val="10"/>
        </w:numPr>
        <w:spacing w:after="120"/>
        <w:contextualSpacing w:val="0"/>
        <w:jc w:val="both"/>
        <w:rPr>
          <w:rFonts w:ascii="Arial" w:hAnsi="Arial" w:cs="Arial"/>
          <w:sz w:val="24"/>
          <w:szCs w:val="24"/>
        </w:rPr>
      </w:pPr>
      <w:r w:rsidRPr="004672E7">
        <w:rPr>
          <w:rFonts w:ascii="Arial" w:hAnsi="Arial" w:cs="Arial"/>
          <w:b/>
          <w:sz w:val="24"/>
          <w:szCs w:val="24"/>
        </w:rPr>
        <w:t>REGION SANITARIA (RS):</w:t>
      </w:r>
      <w:r w:rsidRPr="004672E7">
        <w:rPr>
          <w:rFonts w:ascii="Arial" w:hAnsi="Arial" w:cs="Arial"/>
          <w:sz w:val="24"/>
          <w:szCs w:val="24"/>
        </w:rPr>
        <w:t xml:space="preserve"> es responsable de la rectoría, conducción y regulación del sistema sanitario, vigilancia del cumplimiento del marco normativo y de la armonización de la provisión de servicios del área geográfica de su competencia. </w:t>
      </w:r>
    </w:p>
    <w:p w:rsidR="00297669" w:rsidRPr="004672E7" w:rsidRDefault="00297669" w:rsidP="00297669">
      <w:pPr>
        <w:pStyle w:val="ListParagraph"/>
        <w:spacing w:after="120"/>
        <w:ind w:left="360"/>
        <w:contextualSpacing w:val="0"/>
        <w:jc w:val="both"/>
        <w:rPr>
          <w:rFonts w:ascii="Arial" w:hAnsi="Arial" w:cs="Arial"/>
          <w:sz w:val="24"/>
          <w:szCs w:val="24"/>
        </w:rPr>
      </w:pPr>
      <w:r w:rsidRPr="004672E7">
        <w:rPr>
          <w:rFonts w:ascii="Arial" w:hAnsi="Arial" w:cs="Arial"/>
          <w:sz w:val="24"/>
          <w:szCs w:val="24"/>
        </w:rPr>
        <w:t xml:space="preserve">Asegura que </w:t>
      </w:r>
      <w:r w:rsidRPr="004672E7">
        <w:rPr>
          <w:rFonts w:ascii="Arial" w:hAnsi="Arial" w:cs="Arial"/>
          <w:b/>
          <w:sz w:val="24"/>
          <w:szCs w:val="24"/>
        </w:rPr>
        <w:t>EL GESTOR</w:t>
      </w:r>
      <w:r w:rsidRPr="004672E7">
        <w:rPr>
          <w:rFonts w:ascii="Arial" w:hAnsi="Arial" w:cs="Arial"/>
          <w:sz w:val="24"/>
          <w:szCs w:val="24"/>
        </w:rPr>
        <w:t xml:space="preserve"> cumpla con los resultados pactados en el presente convenio de gestión; coordina la planificación operativa anual de la Red de provisión de servicios; evalúa los resultados en materia de salud en el marco de la planificación sanitaria; brinda asistencia y asesoría técnica a los Gestores en materia de normas, guías y protocolos; revisa y analiza  los informes de producción y utilización de recursos financieros </w:t>
      </w:r>
      <w:r w:rsidRPr="004672E7">
        <w:rPr>
          <w:rFonts w:ascii="Arial" w:hAnsi="Arial" w:cs="Arial"/>
          <w:b/>
          <w:sz w:val="24"/>
          <w:szCs w:val="24"/>
        </w:rPr>
        <w:t xml:space="preserve">(Anexo No. 5) </w:t>
      </w:r>
      <w:r w:rsidRPr="004672E7">
        <w:rPr>
          <w:rFonts w:ascii="Arial" w:hAnsi="Arial" w:cs="Arial"/>
          <w:sz w:val="24"/>
          <w:szCs w:val="24"/>
        </w:rPr>
        <w:t>presentados por los Gestores y solicita la gestión de pago a la instancia correspondiente.</w:t>
      </w:r>
    </w:p>
    <w:p w:rsidR="00297669" w:rsidRPr="004672E7" w:rsidRDefault="00297669" w:rsidP="00297669">
      <w:pPr>
        <w:pStyle w:val="ListParagraph"/>
        <w:numPr>
          <w:ilvl w:val="0"/>
          <w:numId w:val="10"/>
        </w:numPr>
        <w:spacing w:after="120"/>
        <w:contextualSpacing w:val="0"/>
        <w:jc w:val="both"/>
        <w:rPr>
          <w:rFonts w:ascii="Arial" w:hAnsi="Arial" w:cs="Arial"/>
          <w:sz w:val="24"/>
          <w:szCs w:val="24"/>
        </w:rPr>
      </w:pPr>
      <w:r w:rsidRPr="004672E7">
        <w:rPr>
          <w:rFonts w:ascii="Arial" w:hAnsi="Arial" w:cs="Arial"/>
          <w:b/>
          <w:sz w:val="24"/>
          <w:szCs w:val="24"/>
        </w:rPr>
        <w:lastRenderedPageBreak/>
        <w:t>UNIDAD DE GESTION DESCENTRALIZADA</w:t>
      </w:r>
      <w:r w:rsidRPr="004672E7">
        <w:rPr>
          <w:rFonts w:ascii="Arial" w:hAnsi="Arial" w:cs="Arial"/>
          <w:sz w:val="24"/>
          <w:szCs w:val="24"/>
        </w:rPr>
        <w:t xml:space="preserve"> </w:t>
      </w:r>
      <w:r w:rsidRPr="004672E7">
        <w:rPr>
          <w:rFonts w:ascii="Arial" w:hAnsi="Arial" w:cs="Arial"/>
          <w:b/>
          <w:sz w:val="24"/>
          <w:szCs w:val="24"/>
        </w:rPr>
        <w:t>(UGD):</w:t>
      </w:r>
      <w:r w:rsidRPr="004672E7">
        <w:rPr>
          <w:rFonts w:ascii="Arial" w:hAnsi="Arial" w:cs="Arial"/>
          <w:sz w:val="24"/>
          <w:szCs w:val="24"/>
        </w:rPr>
        <w:t xml:space="preserve"> Es la unidad adscrita a la Subsecretaria de Redes Integradas de Servicios de Salud, que tiene como objetivo principal la compra y contratación de servicios de salud del primer y segundo nivel de atención, de acuerdo a lo establecido en el modelo nacional de salud.</w:t>
      </w:r>
    </w:p>
    <w:p w:rsidR="00297669" w:rsidRPr="004672E7" w:rsidRDefault="00297669" w:rsidP="00297669">
      <w:pPr>
        <w:pStyle w:val="ListParagraph"/>
        <w:spacing w:after="120"/>
        <w:ind w:left="360"/>
        <w:contextualSpacing w:val="0"/>
        <w:jc w:val="both"/>
        <w:rPr>
          <w:rFonts w:ascii="Arial" w:hAnsi="Arial" w:cs="Arial"/>
          <w:sz w:val="24"/>
          <w:szCs w:val="24"/>
        </w:rPr>
      </w:pPr>
      <w:r w:rsidRPr="004672E7">
        <w:rPr>
          <w:rFonts w:ascii="Arial" w:hAnsi="Arial" w:cs="Arial"/>
          <w:sz w:val="24"/>
          <w:szCs w:val="24"/>
        </w:rPr>
        <w:t xml:space="preserve">Conduce los procesos de negociación, verificación y evaluación de la ejecución  de los Convenios de Gestión de primer y segundo nivel de atención; verifica el cumplimiento de los lineamientos administrativos </w:t>
      </w:r>
      <w:r w:rsidRPr="004672E7">
        <w:rPr>
          <w:rFonts w:ascii="Arial" w:hAnsi="Arial" w:cs="Arial"/>
          <w:b/>
          <w:sz w:val="24"/>
          <w:szCs w:val="24"/>
        </w:rPr>
        <w:t>(Anexo No. 6)</w:t>
      </w:r>
      <w:r w:rsidRPr="004672E7">
        <w:rPr>
          <w:rFonts w:ascii="Arial" w:hAnsi="Arial" w:cs="Arial"/>
          <w:sz w:val="24"/>
          <w:szCs w:val="24"/>
        </w:rPr>
        <w:t xml:space="preserve"> brindados para el correcto manejo financiero del convenio por </w:t>
      </w:r>
      <w:r w:rsidRPr="004672E7">
        <w:rPr>
          <w:rFonts w:ascii="Arial" w:hAnsi="Arial" w:cs="Arial"/>
          <w:b/>
          <w:sz w:val="24"/>
          <w:szCs w:val="24"/>
        </w:rPr>
        <w:t>EL GESTOR</w:t>
      </w:r>
      <w:r w:rsidRPr="004672E7">
        <w:rPr>
          <w:rFonts w:ascii="Arial" w:hAnsi="Arial" w:cs="Arial"/>
          <w:sz w:val="24"/>
          <w:szCs w:val="24"/>
        </w:rPr>
        <w:t>.</w:t>
      </w:r>
    </w:p>
    <w:p w:rsidR="00297669" w:rsidRPr="004672E7" w:rsidRDefault="00297669" w:rsidP="00297669">
      <w:pPr>
        <w:pStyle w:val="ListParagraph"/>
        <w:numPr>
          <w:ilvl w:val="0"/>
          <w:numId w:val="10"/>
        </w:numPr>
        <w:spacing w:after="120"/>
        <w:contextualSpacing w:val="0"/>
        <w:jc w:val="both"/>
        <w:rPr>
          <w:rFonts w:ascii="Arial" w:hAnsi="Arial" w:cs="Arial"/>
          <w:sz w:val="24"/>
          <w:szCs w:val="24"/>
        </w:rPr>
      </w:pPr>
      <w:r w:rsidRPr="004672E7">
        <w:rPr>
          <w:rFonts w:ascii="Arial" w:hAnsi="Arial" w:cs="Arial"/>
          <w:b/>
          <w:sz w:val="24"/>
          <w:szCs w:val="24"/>
        </w:rPr>
        <w:t>UNIDAD ADMINISTRADORA DE FONDOS DE COOPERACIÓN EXTERNA (UAFCE):</w:t>
      </w:r>
      <w:r w:rsidRPr="004672E7">
        <w:rPr>
          <w:rFonts w:ascii="Arial" w:hAnsi="Arial" w:cs="Arial"/>
          <w:sz w:val="24"/>
          <w:szCs w:val="24"/>
        </w:rPr>
        <w:t xml:space="preserve"> es la responsable de gestionar los desembolsos a los Gestores a través de la Secretaria de Finanzas, así como el registro contable de las transferencias realizadas.</w:t>
      </w:r>
    </w:p>
    <w:p w:rsidR="00297669" w:rsidRPr="004672E7" w:rsidRDefault="00297669" w:rsidP="00297669">
      <w:pPr>
        <w:pStyle w:val="ListParagraph"/>
        <w:numPr>
          <w:ilvl w:val="0"/>
          <w:numId w:val="10"/>
        </w:numPr>
        <w:spacing w:after="120"/>
        <w:contextualSpacing w:val="0"/>
        <w:jc w:val="both"/>
        <w:rPr>
          <w:rFonts w:ascii="Arial" w:hAnsi="Arial" w:cs="Arial"/>
          <w:sz w:val="24"/>
          <w:szCs w:val="24"/>
        </w:rPr>
      </w:pPr>
      <w:r w:rsidRPr="004672E7">
        <w:rPr>
          <w:rFonts w:ascii="Arial" w:hAnsi="Arial" w:cs="Arial"/>
          <w:b/>
          <w:sz w:val="24"/>
          <w:szCs w:val="24"/>
        </w:rPr>
        <w:t>DEPARTAMENTO SERVICIOS DEL PRIMER NIVEL DE ATENCION:</w:t>
      </w:r>
    </w:p>
    <w:p w:rsidR="00297669" w:rsidRPr="004672E7" w:rsidRDefault="00297669" w:rsidP="00297669">
      <w:pPr>
        <w:pStyle w:val="ListParagraph"/>
        <w:spacing w:after="120"/>
        <w:ind w:left="360"/>
        <w:contextualSpacing w:val="0"/>
        <w:jc w:val="both"/>
        <w:rPr>
          <w:rFonts w:ascii="Arial" w:hAnsi="Arial" w:cs="Arial"/>
          <w:sz w:val="24"/>
          <w:szCs w:val="24"/>
        </w:rPr>
      </w:pPr>
      <w:r w:rsidRPr="004672E7">
        <w:rPr>
          <w:rFonts w:ascii="Arial" w:hAnsi="Arial" w:cs="Arial"/>
          <w:sz w:val="24"/>
          <w:szCs w:val="24"/>
        </w:rPr>
        <w:t>Es responsable de brindar asistencia y lineamientos técnicos a las Regiones Sanitarias para la organización de la provisión de servicios en Redes Integradas de Servicios de Salud de acuerdo al Modelo Nacional de Salud con el enfoque de Atención Primaria en Salud.</w:t>
      </w:r>
    </w:p>
    <w:p w:rsidR="00297669" w:rsidRPr="004672E7" w:rsidRDefault="00297669" w:rsidP="00297669">
      <w:pPr>
        <w:pStyle w:val="ListParagraph"/>
        <w:numPr>
          <w:ilvl w:val="0"/>
          <w:numId w:val="10"/>
        </w:numPr>
        <w:spacing w:after="120"/>
        <w:contextualSpacing w:val="0"/>
        <w:jc w:val="both"/>
        <w:rPr>
          <w:rFonts w:ascii="Arial" w:hAnsi="Arial" w:cs="Arial"/>
          <w:b/>
          <w:sz w:val="24"/>
          <w:szCs w:val="24"/>
        </w:rPr>
      </w:pPr>
      <w:r w:rsidRPr="004672E7">
        <w:rPr>
          <w:rFonts w:ascii="Arial" w:hAnsi="Arial" w:cs="Arial"/>
          <w:b/>
          <w:sz w:val="24"/>
          <w:szCs w:val="24"/>
        </w:rPr>
        <w:t>MODELO NACIONAL DE SALUD:</w:t>
      </w:r>
    </w:p>
    <w:p w:rsidR="00297669" w:rsidRPr="004672E7" w:rsidRDefault="00297669" w:rsidP="00297669">
      <w:pPr>
        <w:spacing w:line="240" w:lineRule="auto"/>
        <w:ind w:left="360"/>
        <w:jc w:val="both"/>
        <w:rPr>
          <w:rFonts w:ascii="Arial" w:hAnsi="Arial" w:cs="Arial"/>
          <w:sz w:val="24"/>
          <w:szCs w:val="24"/>
        </w:rPr>
      </w:pPr>
      <w:r w:rsidRPr="004672E7">
        <w:rPr>
          <w:rFonts w:ascii="Arial" w:hAnsi="Arial" w:cs="Arial"/>
          <w:sz w:val="24"/>
          <w:szCs w:val="24"/>
        </w:rPr>
        <w:t>Constituye  la primera norma político técnica de carácter estratégico por lo que se centra en la  definición de los principios y los lineamientos indicativos para  que la Secretaría de Salud y demás instituciones públicas y no públicas del sector salud, la sociedad y la comunidad hondureña y los gobiernos nacional y local articulen esfuerzos para alcanzar conjuntamente los objetivos, metas y la visión que, en el campo de la salud, incorpora  la Visión de País y Plan de Nación y, juntos, hacer tangible y exigible el derecho constitucional a la protección de la salud.</w:t>
      </w:r>
    </w:p>
    <w:p w:rsidR="00297669" w:rsidRPr="004672E7" w:rsidRDefault="00297669" w:rsidP="00297669">
      <w:pPr>
        <w:spacing w:line="240" w:lineRule="auto"/>
        <w:ind w:left="360"/>
        <w:jc w:val="both"/>
        <w:rPr>
          <w:rFonts w:ascii="Arial" w:hAnsi="Arial" w:cs="Arial"/>
          <w:sz w:val="24"/>
          <w:szCs w:val="24"/>
        </w:rPr>
      </w:pPr>
      <w:r w:rsidRPr="004672E7">
        <w:rPr>
          <w:rFonts w:ascii="Arial" w:hAnsi="Arial" w:cs="Arial"/>
          <w:sz w:val="24"/>
          <w:szCs w:val="24"/>
        </w:rPr>
        <w:t>Ha sido estructurado y elaborado de manera que, desde una perspectiva holística y sistémica,  aborde todos aquellos aspectos que deben caracterizar y explicar el desempeño de todo buen sistema de salud; por lo tanto, trasciende al quehacer y la composición tradicional del sector salud al incorporar de manera bien definida y, como  sus componentes esenciales,  aquellos relacionados con la atención y provisión integral, la  gestión por resultados y descentralizada y el financiamiento solidario y sostenible,  de los servicios de salud; con la participación  de todos los agentes públicos y no públicos que hacen parte del sector. (Modelo Nacional de Salud)</w:t>
      </w:r>
    </w:p>
    <w:p w:rsidR="00297669" w:rsidRPr="004672E7" w:rsidRDefault="00297669" w:rsidP="00297669">
      <w:pPr>
        <w:numPr>
          <w:ilvl w:val="0"/>
          <w:numId w:val="10"/>
        </w:numPr>
        <w:spacing w:line="240" w:lineRule="auto"/>
        <w:jc w:val="both"/>
        <w:rPr>
          <w:rFonts w:ascii="Arial" w:hAnsi="Arial" w:cs="Arial"/>
          <w:b/>
          <w:sz w:val="24"/>
          <w:szCs w:val="24"/>
        </w:rPr>
      </w:pPr>
      <w:r w:rsidRPr="004672E7">
        <w:rPr>
          <w:rFonts w:ascii="Arial" w:hAnsi="Arial" w:cs="Arial"/>
          <w:b/>
          <w:sz w:val="24"/>
          <w:szCs w:val="24"/>
        </w:rPr>
        <w:t>REDES INTEGRADAS DE SERVICIOS DE SALUD:</w:t>
      </w:r>
    </w:p>
    <w:p w:rsidR="00297669" w:rsidRPr="004672E7" w:rsidRDefault="00297669" w:rsidP="00297669">
      <w:pPr>
        <w:spacing w:line="240" w:lineRule="auto"/>
        <w:ind w:left="360"/>
        <w:jc w:val="both"/>
        <w:rPr>
          <w:rFonts w:ascii="Arial" w:hAnsi="Arial" w:cs="Arial"/>
          <w:sz w:val="24"/>
          <w:szCs w:val="24"/>
        </w:rPr>
      </w:pPr>
      <w:r w:rsidRPr="004672E7">
        <w:rPr>
          <w:rFonts w:ascii="Arial" w:hAnsi="Arial" w:cs="Arial"/>
          <w:sz w:val="24"/>
          <w:szCs w:val="24"/>
        </w:rPr>
        <w:t xml:space="preserve">Conjunto ordenado y articulado de todos los proveedores de servicios de salud, tanto públicos como no públicos o privados, que ofertan sus bienes y servicios, </w:t>
      </w:r>
      <w:r w:rsidRPr="004672E7">
        <w:rPr>
          <w:rFonts w:ascii="Arial" w:hAnsi="Arial" w:cs="Arial"/>
          <w:sz w:val="24"/>
          <w:szCs w:val="24"/>
        </w:rPr>
        <w:lastRenderedPageBreak/>
        <w:t>como mínimo el CGPS y los paquetes específicos para grupos especiales, a una  población y en un territorio definidos, sujetos a una instancia común, y que deberán estar dispuestos a rendir cuentas por sus resultados clínicos y económicos y por el estado de salud de la población a la que sirve. (Modelo Nacional de Salud)</w:t>
      </w:r>
    </w:p>
    <w:p w:rsidR="00297669" w:rsidRPr="004672E7" w:rsidRDefault="00297669" w:rsidP="00297669">
      <w:pPr>
        <w:numPr>
          <w:ilvl w:val="0"/>
          <w:numId w:val="10"/>
        </w:numPr>
        <w:spacing w:line="240" w:lineRule="auto"/>
        <w:jc w:val="both"/>
        <w:rPr>
          <w:rFonts w:ascii="Arial" w:hAnsi="Arial" w:cs="Arial"/>
          <w:b/>
          <w:sz w:val="24"/>
          <w:szCs w:val="24"/>
        </w:rPr>
      </w:pPr>
      <w:r w:rsidRPr="004672E7">
        <w:rPr>
          <w:rFonts w:ascii="Arial" w:hAnsi="Arial" w:cs="Arial"/>
          <w:b/>
          <w:sz w:val="24"/>
          <w:szCs w:val="24"/>
        </w:rPr>
        <w:t>CONJUNTO GARANTIZADO DE PRESTACIONES Y SERVICIOS DE SALUD:</w:t>
      </w:r>
    </w:p>
    <w:p w:rsidR="00297669" w:rsidRPr="004672E7" w:rsidRDefault="00297669" w:rsidP="00297669">
      <w:pPr>
        <w:pStyle w:val="ListParagraph"/>
        <w:spacing w:after="120"/>
        <w:ind w:left="360"/>
        <w:contextualSpacing w:val="0"/>
        <w:jc w:val="both"/>
        <w:rPr>
          <w:rFonts w:ascii="Arial" w:hAnsi="Arial" w:cs="Arial"/>
          <w:sz w:val="24"/>
          <w:szCs w:val="24"/>
        </w:rPr>
      </w:pPr>
      <w:r w:rsidRPr="004672E7">
        <w:rPr>
          <w:rFonts w:ascii="Arial" w:hAnsi="Arial" w:cs="Arial"/>
          <w:sz w:val="24"/>
          <w:szCs w:val="24"/>
        </w:rPr>
        <w:t>Todos los programas, intervenciones, beneficios y demás servicios de promoción,  prevención, atención, rehabilitación y apoyo en salud, definidos por la Secretaría de Salud y dirigidos a atender las demandas y necesidades de salud, que los pilares de aseguramiento debe garantizar en forma gradual y progresiva a sus beneficiarios, a través del Sistema Nacional de Salud. (Ley Marco de Protección Social)</w:t>
      </w:r>
    </w:p>
    <w:p w:rsidR="00297669" w:rsidRPr="004672E7" w:rsidRDefault="00297669" w:rsidP="00297669">
      <w:pPr>
        <w:pStyle w:val="ListParagraph"/>
        <w:numPr>
          <w:ilvl w:val="0"/>
          <w:numId w:val="10"/>
        </w:numPr>
        <w:spacing w:after="120"/>
        <w:contextualSpacing w:val="0"/>
        <w:jc w:val="both"/>
        <w:rPr>
          <w:rFonts w:ascii="Arial" w:hAnsi="Arial" w:cs="Arial"/>
          <w:b/>
          <w:sz w:val="24"/>
          <w:szCs w:val="24"/>
        </w:rPr>
      </w:pPr>
      <w:r w:rsidRPr="004672E7">
        <w:rPr>
          <w:rFonts w:ascii="Arial" w:hAnsi="Arial" w:cs="Arial"/>
          <w:b/>
          <w:sz w:val="24"/>
          <w:szCs w:val="24"/>
        </w:rPr>
        <w:t>EQUIPO DE SALUD FAMILIAR:</w:t>
      </w:r>
    </w:p>
    <w:p w:rsidR="00297669" w:rsidRPr="004672E7" w:rsidRDefault="00297669" w:rsidP="00297669">
      <w:pPr>
        <w:pStyle w:val="ListParagraph"/>
        <w:spacing w:after="120"/>
        <w:ind w:left="360"/>
        <w:contextualSpacing w:val="0"/>
        <w:jc w:val="both"/>
        <w:rPr>
          <w:rFonts w:ascii="Arial" w:hAnsi="Arial" w:cs="Arial"/>
          <w:sz w:val="24"/>
          <w:szCs w:val="24"/>
        </w:rPr>
      </w:pPr>
      <w:r w:rsidRPr="004672E7">
        <w:rPr>
          <w:rFonts w:ascii="Arial" w:hAnsi="Arial" w:cs="Arial"/>
          <w:sz w:val="24"/>
          <w:szCs w:val="24"/>
        </w:rPr>
        <w:t xml:space="preserve">Es el conjunto multidisciplinario de profesionales y técnicos de la salud del Primer Nivel  de Atención, responsable del cercano cuidado de la salud de un número determinado de personas y familias asignadas y ubicadas en un territorio delimitado en sus ambientes de desarrollo humano (hogar, comunidad, escuela, trabajo); sin tener en cuenta ningún factor que resulte discriminatorio (género, étnico, cultural entre otros). </w:t>
      </w:r>
    </w:p>
    <w:p w:rsidR="00297669" w:rsidRPr="004672E7" w:rsidRDefault="00297669" w:rsidP="00297669">
      <w:pPr>
        <w:pStyle w:val="ListParagraph"/>
        <w:spacing w:after="120"/>
        <w:ind w:left="360"/>
        <w:contextualSpacing w:val="0"/>
        <w:jc w:val="both"/>
        <w:rPr>
          <w:rFonts w:ascii="Arial" w:hAnsi="Arial" w:cs="Arial"/>
          <w:sz w:val="24"/>
          <w:szCs w:val="24"/>
        </w:rPr>
      </w:pPr>
      <w:r w:rsidRPr="004672E7">
        <w:rPr>
          <w:rFonts w:ascii="Arial" w:hAnsi="Arial" w:cs="Arial"/>
          <w:sz w:val="24"/>
          <w:szCs w:val="24"/>
        </w:rPr>
        <w:t>Su punto de partida es el diagnóstico de la situación de salud de cada familia y comunidad a su cargo con su correspondiente programa de intervención de sus riesgos y de sus daños hasta lograr la salud integral deseada. (Lineamientos Operativos para el Funcionamiento del Equipo de Salud Familiar)</w:t>
      </w:r>
    </w:p>
    <w:p w:rsidR="00297669" w:rsidRPr="004672E7" w:rsidRDefault="00297669" w:rsidP="00297669">
      <w:pPr>
        <w:pStyle w:val="ListParagraph"/>
        <w:numPr>
          <w:ilvl w:val="0"/>
          <w:numId w:val="10"/>
        </w:numPr>
        <w:spacing w:after="120"/>
        <w:contextualSpacing w:val="0"/>
        <w:jc w:val="both"/>
        <w:rPr>
          <w:rFonts w:ascii="Arial" w:hAnsi="Arial" w:cs="Arial"/>
          <w:b/>
          <w:sz w:val="24"/>
          <w:szCs w:val="24"/>
        </w:rPr>
      </w:pPr>
      <w:r w:rsidRPr="004672E7">
        <w:rPr>
          <w:rFonts w:ascii="Arial" w:hAnsi="Arial" w:cs="Arial"/>
          <w:b/>
          <w:sz w:val="24"/>
          <w:szCs w:val="24"/>
        </w:rPr>
        <w:t>SISTEMA NACIONAL DE REFERENCIA RESPUESTA:</w:t>
      </w:r>
    </w:p>
    <w:p w:rsidR="00297669" w:rsidRPr="004672E7" w:rsidRDefault="00297669" w:rsidP="00297669">
      <w:pPr>
        <w:pStyle w:val="ListParagraph"/>
        <w:spacing w:after="120"/>
        <w:ind w:left="360"/>
        <w:contextualSpacing w:val="0"/>
        <w:jc w:val="both"/>
        <w:rPr>
          <w:rFonts w:ascii="Arial" w:hAnsi="Arial" w:cs="Arial"/>
          <w:sz w:val="24"/>
          <w:szCs w:val="24"/>
        </w:rPr>
      </w:pPr>
      <w:r w:rsidRPr="004672E7">
        <w:rPr>
          <w:rFonts w:ascii="Arial" w:hAnsi="Arial" w:cs="Arial"/>
          <w:sz w:val="24"/>
          <w:szCs w:val="24"/>
        </w:rPr>
        <w:t>Es el mecanismo de coordinación y articulación que favorece el cumplimiento del compromiso de la Atención Primaria de Salud de asegurar una atención oportuna integral, completa y continua en cada Establecimientos de Salud de la Red Integrada de Servicios de Salud (RISS,) mediante el adecuado y ágil flujo de usuarios y pacientes referidos y atendidos entre los diferentes escalones de complejidad del Primer Nivel de Atención (horizontal) y entre niveles de atención (vertical) y, al mismo tiempo, hace parte del proceso de Gestión del Paciente, mecanismo que persigue dar seguimiento al paciente o usuario que ha sido referido a otro Establecimientos de mayor, igual  o menor complejidad y capacidad resolutiva. (Sistema Nacional de Referencia y Respuesta de Honduras (SINARR): Guía técnica para la organización y funcionamiento)</w:t>
      </w:r>
      <w:r w:rsidRPr="004672E7">
        <w:rPr>
          <w:rFonts w:ascii="Arial" w:hAnsi="Arial" w:cs="Arial"/>
          <w:sz w:val="24"/>
          <w:szCs w:val="24"/>
        </w:rPr>
        <w:tab/>
      </w:r>
    </w:p>
    <w:p w:rsidR="00297669" w:rsidRPr="004672E7" w:rsidRDefault="00297669" w:rsidP="00297669">
      <w:pPr>
        <w:pStyle w:val="BodyText2"/>
        <w:spacing w:line="276" w:lineRule="auto"/>
        <w:rPr>
          <w:rFonts w:ascii="Arial" w:hAnsi="Arial" w:cs="Arial"/>
          <w:bCs/>
          <w:sz w:val="24"/>
          <w:szCs w:val="24"/>
        </w:rPr>
      </w:pPr>
      <w:r w:rsidRPr="004672E7">
        <w:rPr>
          <w:rFonts w:ascii="Arial" w:hAnsi="Arial" w:cs="Arial"/>
          <w:b/>
          <w:bCs/>
          <w:sz w:val="24"/>
          <w:szCs w:val="24"/>
        </w:rPr>
        <w:t>CLAUSULA SEPTIMA: OBLIGACIONES DE LAS PARTES:</w:t>
      </w:r>
    </w:p>
    <w:p w:rsidR="00297669" w:rsidRPr="004672E7" w:rsidRDefault="00297669" w:rsidP="00297669">
      <w:pPr>
        <w:pStyle w:val="BodyText2"/>
        <w:spacing w:line="276" w:lineRule="auto"/>
        <w:rPr>
          <w:rFonts w:ascii="Arial" w:hAnsi="Arial" w:cs="Arial"/>
          <w:b/>
          <w:sz w:val="24"/>
          <w:szCs w:val="24"/>
        </w:rPr>
      </w:pPr>
      <w:r w:rsidRPr="004672E7">
        <w:rPr>
          <w:rFonts w:ascii="Arial" w:hAnsi="Arial" w:cs="Arial"/>
          <w:bCs/>
          <w:sz w:val="24"/>
          <w:szCs w:val="24"/>
        </w:rPr>
        <w:lastRenderedPageBreak/>
        <w:t xml:space="preserve">Las obligaciones de las partes se describen </w:t>
      </w:r>
      <w:r w:rsidRPr="004672E7">
        <w:rPr>
          <w:rFonts w:ascii="Arial" w:hAnsi="Arial" w:cs="Arial"/>
          <w:b/>
          <w:sz w:val="24"/>
          <w:szCs w:val="24"/>
        </w:rPr>
        <w:t xml:space="preserve">a continuación: </w:t>
      </w:r>
    </w:p>
    <w:p w:rsidR="00297669" w:rsidRPr="004672E7" w:rsidRDefault="00297669" w:rsidP="00297669">
      <w:pPr>
        <w:pStyle w:val="ListParagraph"/>
        <w:numPr>
          <w:ilvl w:val="0"/>
          <w:numId w:val="7"/>
        </w:numPr>
        <w:spacing w:after="120"/>
        <w:jc w:val="both"/>
        <w:rPr>
          <w:rFonts w:ascii="Arial" w:hAnsi="Arial" w:cs="Arial"/>
          <w:b/>
          <w:sz w:val="24"/>
          <w:szCs w:val="24"/>
          <w:lang w:val="es-MX"/>
        </w:rPr>
      </w:pPr>
      <w:r w:rsidRPr="004672E7">
        <w:rPr>
          <w:rFonts w:ascii="Arial" w:hAnsi="Arial" w:cs="Arial"/>
          <w:b/>
          <w:sz w:val="24"/>
          <w:szCs w:val="24"/>
          <w:lang w:val="es-ES"/>
        </w:rPr>
        <w:t xml:space="preserve">LA SECRETARIA </w:t>
      </w:r>
      <w:r w:rsidRPr="004672E7">
        <w:rPr>
          <w:rFonts w:ascii="Arial" w:hAnsi="Arial" w:cs="Arial"/>
          <w:sz w:val="24"/>
          <w:szCs w:val="24"/>
          <w:lang w:val="es-ES"/>
        </w:rPr>
        <w:t>a través de:</w:t>
      </w:r>
    </w:p>
    <w:p w:rsidR="00297669" w:rsidRPr="004672E7" w:rsidRDefault="00297669" w:rsidP="00297669">
      <w:pPr>
        <w:pStyle w:val="ListParagraph"/>
        <w:numPr>
          <w:ilvl w:val="0"/>
          <w:numId w:val="18"/>
        </w:numPr>
        <w:spacing w:after="120"/>
        <w:jc w:val="both"/>
        <w:rPr>
          <w:rFonts w:ascii="Arial" w:hAnsi="Arial" w:cs="Arial"/>
          <w:b/>
          <w:sz w:val="24"/>
          <w:szCs w:val="24"/>
          <w:lang w:val="es-MX"/>
        </w:rPr>
      </w:pPr>
      <w:r w:rsidRPr="004672E7">
        <w:rPr>
          <w:rFonts w:ascii="Arial" w:hAnsi="Arial" w:cs="Arial"/>
          <w:sz w:val="24"/>
          <w:szCs w:val="24"/>
          <w:lang w:val="es-ES"/>
        </w:rPr>
        <w:t xml:space="preserve">La </w:t>
      </w:r>
      <w:r w:rsidRPr="004672E7">
        <w:rPr>
          <w:rFonts w:ascii="Arial" w:hAnsi="Arial" w:cs="Arial"/>
          <w:b/>
          <w:sz w:val="24"/>
          <w:szCs w:val="24"/>
          <w:lang w:val="es-ES"/>
        </w:rPr>
        <w:t xml:space="preserve">Unidad de Gestión Descentralizada (UGD) </w:t>
      </w:r>
      <w:r w:rsidRPr="004672E7">
        <w:rPr>
          <w:rFonts w:ascii="Arial" w:hAnsi="Arial" w:cs="Arial"/>
          <w:sz w:val="24"/>
          <w:szCs w:val="24"/>
          <w:lang w:val="es-ES"/>
        </w:rPr>
        <w:t xml:space="preserve">se obliga a lo siguiente: </w:t>
      </w:r>
    </w:p>
    <w:p w:rsidR="00297669" w:rsidRPr="004672E7" w:rsidRDefault="00297669" w:rsidP="00297669">
      <w:pPr>
        <w:pStyle w:val="Texto"/>
        <w:numPr>
          <w:ilvl w:val="0"/>
          <w:numId w:val="5"/>
        </w:numPr>
        <w:spacing w:after="0"/>
        <w:ind w:left="782" w:hanging="357"/>
        <w:rPr>
          <w:rFonts w:ascii="Arial" w:hAnsi="Arial"/>
        </w:rPr>
      </w:pPr>
      <w:r w:rsidRPr="004672E7">
        <w:rPr>
          <w:rFonts w:ascii="Arial" w:hAnsi="Arial"/>
        </w:rPr>
        <w:t xml:space="preserve">Dar asistencia técnica a las Regiones Sanitarias en el proceso de gestión descentralizada </w:t>
      </w:r>
    </w:p>
    <w:p w:rsidR="00297669" w:rsidRPr="004672E7" w:rsidRDefault="00297669" w:rsidP="00297669">
      <w:pPr>
        <w:pStyle w:val="Texto"/>
        <w:numPr>
          <w:ilvl w:val="0"/>
          <w:numId w:val="5"/>
        </w:numPr>
        <w:spacing w:after="0"/>
        <w:ind w:left="782" w:hanging="357"/>
        <w:rPr>
          <w:rFonts w:ascii="Arial" w:hAnsi="Arial"/>
        </w:rPr>
      </w:pPr>
      <w:r w:rsidRPr="004672E7">
        <w:rPr>
          <w:rFonts w:ascii="Arial" w:hAnsi="Arial"/>
        </w:rPr>
        <w:t xml:space="preserve">Dar asistencia técnica en forma conjunta con la Región Sanitaria, para el desarrollo de capacidades del equipo técnico coordinador del </w:t>
      </w:r>
      <w:r w:rsidRPr="004672E7">
        <w:rPr>
          <w:rFonts w:ascii="Arial" w:hAnsi="Arial"/>
          <w:b/>
        </w:rPr>
        <w:t>GESTOR</w:t>
      </w:r>
      <w:r w:rsidRPr="004672E7">
        <w:rPr>
          <w:rFonts w:ascii="Arial" w:hAnsi="Arial"/>
        </w:rPr>
        <w:t>.</w:t>
      </w:r>
    </w:p>
    <w:p w:rsidR="00297669" w:rsidRPr="004672E7" w:rsidRDefault="00297669" w:rsidP="00297669">
      <w:pPr>
        <w:pStyle w:val="Texto"/>
        <w:numPr>
          <w:ilvl w:val="0"/>
          <w:numId w:val="5"/>
        </w:numPr>
        <w:spacing w:after="0"/>
        <w:contextualSpacing/>
        <w:rPr>
          <w:rFonts w:ascii="Arial" w:hAnsi="Arial"/>
          <w:lang w:val="es-ES_tradnl"/>
        </w:rPr>
      </w:pPr>
      <w:r w:rsidRPr="004672E7">
        <w:rPr>
          <w:rFonts w:ascii="Arial" w:hAnsi="Arial"/>
        </w:rPr>
        <w:t>Brindar los lineamientos técnicos para el proceso de monitoreo de los Convenios  de Gestión realizados por las Regiones Sanitarias.</w:t>
      </w:r>
    </w:p>
    <w:p w:rsidR="00297669" w:rsidRPr="004672E7" w:rsidRDefault="00297669" w:rsidP="00297669">
      <w:pPr>
        <w:pStyle w:val="ListParagraph"/>
        <w:numPr>
          <w:ilvl w:val="0"/>
          <w:numId w:val="5"/>
        </w:numPr>
        <w:spacing w:after="0"/>
        <w:ind w:left="782" w:hanging="357"/>
        <w:jc w:val="both"/>
        <w:rPr>
          <w:rFonts w:ascii="Arial" w:hAnsi="Arial" w:cs="Arial"/>
          <w:sz w:val="24"/>
          <w:szCs w:val="24"/>
          <w:lang w:val="es-ES"/>
        </w:rPr>
      </w:pPr>
      <w:r w:rsidRPr="004672E7">
        <w:rPr>
          <w:rFonts w:ascii="Arial" w:hAnsi="Arial" w:cs="Arial"/>
          <w:sz w:val="24"/>
          <w:szCs w:val="24"/>
          <w:lang w:val="es-ES"/>
        </w:rPr>
        <w:t xml:space="preserve">Verificar y aprobar los informes de producción mensual, los resultados de monitoreo de los Convenios de Gestión y las propuestas de mejora </w:t>
      </w:r>
      <w:r w:rsidRPr="004672E7">
        <w:rPr>
          <w:rFonts w:ascii="Arial" w:hAnsi="Arial" w:cs="Arial"/>
          <w:sz w:val="24"/>
          <w:szCs w:val="24"/>
          <w:lang w:val="es-MX"/>
        </w:rPr>
        <w:t>de los servicios de salud,</w:t>
      </w:r>
      <w:r w:rsidRPr="004672E7">
        <w:rPr>
          <w:rFonts w:ascii="Arial" w:hAnsi="Arial" w:cs="Arial"/>
          <w:sz w:val="24"/>
          <w:szCs w:val="24"/>
          <w:lang w:val="es-ES"/>
        </w:rPr>
        <w:t xml:space="preserve"> enviados por la Región Sanitaria</w:t>
      </w:r>
      <w:r w:rsidRPr="004672E7">
        <w:rPr>
          <w:rFonts w:ascii="Arial" w:hAnsi="Arial" w:cs="Arial"/>
          <w:sz w:val="24"/>
          <w:szCs w:val="24"/>
          <w:lang w:val="es-MX"/>
        </w:rPr>
        <w:t>.</w:t>
      </w:r>
    </w:p>
    <w:p w:rsidR="00297669" w:rsidRPr="004672E7" w:rsidRDefault="00297669" w:rsidP="00297669">
      <w:pPr>
        <w:pStyle w:val="Texto"/>
        <w:numPr>
          <w:ilvl w:val="0"/>
          <w:numId w:val="5"/>
        </w:numPr>
        <w:spacing w:after="0"/>
        <w:contextualSpacing/>
        <w:rPr>
          <w:rFonts w:ascii="Arial" w:hAnsi="Arial"/>
          <w:lang w:val="es-ES_tradnl"/>
        </w:rPr>
      </w:pPr>
      <w:r w:rsidRPr="004672E7">
        <w:rPr>
          <w:rFonts w:ascii="Arial" w:hAnsi="Arial"/>
          <w:lang w:val="es-ES_tradnl"/>
        </w:rPr>
        <w:t>Revisar y dar seguimiento a la correcta ejecución financiera asignada en el Convenio de Gestión</w:t>
      </w:r>
    </w:p>
    <w:p w:rsidR="00297669" w:rsidRPr="004672E7" w:rsidRDefault="00297669" w:rsidP="00297669">
      <w:pPr>
        <w:pStyle w:val="ListParagraph"/>
        <w:numPr>
          <w:ilvl w:val="0"/>
          <w:numId w:val="5"/>
        </w:numPr>
        <w:spacing w:after="120"/>
        <w:ind w:left="782" w:hanging="357"/>
        <w:jc w:val="both"/>
        <w:rPr>
          <w:rFonts w:ascii="Arial" w:hAnsi="Arial" w:cs="Arial"/>
          <w:sz w:val="24"/>
          <w:szCs w:val="24"/>
          <w:lang w:val="es-ES"/>
        </w:rPr>
      </w:pPr>
      <w:r w:rsidRPr="004672E7">
        <w:rPr>
          <w:rFonts w:ascii="Arial" w:hAnsi="Arial" w:cs="Arial"/>
          <w:sz w:val="24"/>
          <w:szCs w:val="24"/>
          <w:lang w:val="es-ES"/>
        </w:rPr>
        <w:t>Brindar recomendaciones administrativas y financieras a los Gestores para mejorar el desempeño en la ejecución del presente convenio y velar por el cumplimiento de las mismas.</w:t>
      </w:r>
    </w:p>
    <w:p w:rsidR="00297669" w:rsidRPr="004672E7" w:rsidRDefault="00297669" w:rsidP="00297669">
      <w:pPr>
        <w:pStyle w:val="ListParagraph"/>
        <w:numPr>
          <w:ilvl w:val="0"/>
          <w:numId w:val="5"/>
        </w:numPr>
        <w:spacing w:after="120"/>
        <w:ind w:left="782" w:hanging="357"/>
        <w:jc w:val="both"/>
        <w:rPr>
          <w:rFonts w:ascii="Arial" w:hAnsi="Arial" w:cs="Arial"/>
          <w:sz w:val="24"/>
          <w:szCs w:val="24"/>
          <w:lang w:val="es-ES"/>
        </w:rPr>
      </w:pPr>
      <w:r w:rsidRPr="004672E7">
        <w:rPr>
          <w:rFonts w:ascii="Arial" w:hAnsi="Arial" w:cs="Arial"/>
          <w:sz w:val="24"/>
          <w:szCs w:val="24"/>
          <w:lang w:val="es-ES"/>
        </w:rPr>
        <w:t xml:space="preserve">Proponer en coordinación con las instancias técnicas de </w:t>
      </w:r>
      <w:r w:rsidRPr="004672E7">
        <w:rPr>
          <w:rFonts w:ascii="Arial" w:hAnsi="Arial" w:cs="Arial"/>
          <w:b/>
          <w:sz w:val="24"/>
          <w:szCs w:val="24"/>
          <w:lang w:val="es-ES"/>
        </w:rPr>
        <w:t>LA SECRETARIA,</w:t>
      </w:r>
      <w:r w:rsidRPr="004672E7">
        <w:rPr>
          <w:rFonts w:ascii="Arial" w:hAnsi="Arial" w:cs="Arial"/>
          <w:sz w:val="24"/>
          <w:szCs w:val="24"/>
          <w:lang w:val="es-ES"/>
        </w:rPr>
        <w:t xml:space="preserve"> las intervenciones necesarias para mejorar el desempeño de las Regiones Sanitarias y de los Gestores.</w:t>
      </w:r>
    </w:p>
    <w:p w:rsidR="00297669" w:rsidRPr="004672E7" w:rsidRDefault="00297669" w:rsidP="00297669">
      <w:pPr>
        <w:numPr>
          <w:ilvl w:val="0"/>
          <w:numId w:val="5"/>
        </w:numPr>
        <w:spacing w:after="0" w:line="240" w:lineRule="auto"/>
        <w:contextualSpacing/>
        <w:jc w:val="both"/>
        <w:rPr>
          <w:rFonts w:ascii="Arial" w:hAnsi="Arial" w:cs="Arial"/>
          <w:sz w:val="24"/>
          <w:szCs w:val="24"/>
          <w:lang w:val="es-ES_tradnl"/>
        </w:rPr>
      </w:pPr>
      <w:r w:rsidRPr="004672E7">
        <w:rPr>
          <w:rFonts w:ascii="Arial" w:hAnsi="Arial" w:cs="Arial"/>
          <w:sz w:val="24"/>
          <w:szCs w:val="24"/>
          <w:lang w:val="es-ES_tradnl"/>
        </w:rPr>
        <w:t>Retroalimentar trimestralmente a las Regiones Sanitarias sobre los pagos realizados a los Gestores.</w:t>
      </w:r>
    </w:p>
    <w:p w:rsidR="00297669" w:rsidRPr="004672E7" w:rsidRDefault="00297669" w:rsidP="00297669">
      <w:pPr>
        <w:numPr>
          <w:ilvl w:val="0"/>
          <w:numId w:val="5"/>
        </w:numPr>
        <w:spacing w:after="0" w:line="240" w:lineRule="auto"/>
        <w:contextualSpacing/>
        <w:jc w:val="both"/>
        <w:rPr>
          <w:rFonts w:ascii="Arial" w:hAnsi="Arial" w:cs="Arial"/>
          <w:sz w:val="24"/>
          <w:szCs w:val="24"/>
          <w:lang w:val="es-ES_tradnl"/>
        </w:rPr>
      </w:pPr>
      <w:r w:rsidRPr="004672E7">
        <w:rPr>
          <w:rFonts w:ascii="Arial" w:hAnsi="Arial" w:cs="Arial"/>
          <w:sz w:val="24"/>
          <w:szCs w:val="24"/>
          <w:lang w:val="es-ES_tradnl"/>
        </w:rPr>
        <w:t>Dar seguimiento en conjunto con la Región Sanitaria, al cumplimiento por parte del Gestor de las recomendaciones efectuadas por las Auditorias Técnicas o Financieras producto de los hallazgos encontrados.</w:t>
      </w:r>
    </w:p>
    <w:p w:rsidR="00297669" w:rsidRPr="004672E7" w:rsidRDefault="00297669" w:rsidP="00297669">
      <w:pPr>
        <w:pStyle w:val="ListParagraph"/>
        <w:numPr>
          <w:ilvl w:val="0"/>
          <w:numId w:val="5"/>
        </w:numPr>
        <w:spacing w:after="0"/>
        <w:ind w:left="782" w:hanging="357"/>
        <w:jc w:val="both"/>
        <w:rPr>
          <w:rFonts w:ascii="Arial" w:hAnsi="Arial" w:cs="Arial"/>
          <w:sz w:val="24"/>
          <w:szCs w:val="24"/>
          <w:lang w:val="es-ES"/>
        </w:rPr>
      </w:pPr>
      <w:r w:rsidRPr="004672E7">
        <w:rPr>
          <w:rFonts w:ascii="Arial" w:hAnsi="Arial" w:cs="Arial"/>
          <w:sz w:val="24"/>
          <w:szCs w:val="24"/>
          <w:lang w:val="es-ES"/>
        </w:rPr>
        <w:t>Realizar auditorías técnicas a los Gestores, cuando se considere necesario.</w:t>
      </w:r>
    </w:p>
    <w:p w:rsidR="00297669" w:rsidRPr="004672E7" w:rsidRDefault="00297669" w:rsidP="00297669">
      <w:pPr>
        <w:pStyle w:val="ListParagraph"/>
        <w:numPr>
          <w:ilvl w:val="0"/>
          <w:numId w:val="5"/>
        </w:numPr>
        <w:spacing w:after="0"/>
        <w:ind w:left="782" w:hanging="357"/>
        <w:jc w:val="both"/>
        <w:rPr>
          <w:rFonts w:ascii="Arial" w:hAnsi="Arial" w:cs="Arial"/>
          <w:sz w:val="24"/>
          <w:szCs w:val="24"/>
          <w:lang w:val="es-ES"/>
        </w:rPr>
      </w:pPr>
      <w:r w:rsidRPr="004672E7">
        <w:rPr>
          <w:rFonts w:ascii="Arial" w:hAnsi="Arial" w:cs="Arial"/>
          <w:sz w:val="24"/>
          <w:szCs w:val="24"/>
          <w:lang w:val="es-ES"/>
        </w:rPr>
        <w:t xml:space="preserve">Realizar la evaluación de desempeño al </w:t>
      </w:r>
      <w:r w:rsidRPr="004672E7">
        <w:rPr>
          <w:rFonts w:ascii="Arial" w:hAnsi="Arial" w:cs="Arial"/>
          <w:b/>
          <w:sz w:val="24"/>
          <w:szCs w:val="24"/>
          <w:lang w:val="es-ES"/>
        </w:rPr>
        <w:t xml:space="preserve">GESTOR </w:t>
      </w:r>
      <w:r w:rsidRPr="004672E7">
        <w:rPr>
          <w:rFonts w:ascii="Arial" w:hAnsi="Arial" w:cs="Arial"/>
          <w:sz w:val="24"/>
          <w:szCs w:val="24"/>
          <w:lang w:val="es-ES"/>
        </w:rPr>
        <w:t>cuando corresponda, con acompañamiento de la Región Sanitaria.</w:t>
      </w:r>
    </w:p>
    <w:p w:rsidR="00297669" w:rsidRPr="004672E7" w:rsidRDefault="00297669" w:rsidP="00297669">
      <w:pPr>
        <w:pStyle w:val="ListParagraph"/>
        <w:spacing w:after="120"/>
        <w:ind w:left="782"/>
        <w:jc w:val="both"/>
        <w:rPr>
          <w:rFonts w:ascii="Arial" w:hAnsi="Arial" w:cs="Arial"/>
          <w:sz w:val="24"/>
          <w:szCs w:val="24"/>
          <w:lang w:val="es-ES"/>
        </w:rPr>
      </w:pPr>
    </w:p>
    <w:p w:rsidR="00297669" w:rsidRPr="004672E7" w:rsidRDefault="00297669" w:rsidP="00297669">
      <w:pPr>
        <w:pStyle w:val="ListParagraph"/>
        <w:numPr>
          <w:ilvl w:val="0"/>
          <w:numId w:val="18"/>
        </w:numPr>
        <w:spacing w:after="120"/>
        <w:jc w:val="both"/>
        <w:rPr>
          <w:rFonts w:ascii="Arial" w:hAnsi="Arial" w:cs="Arial"/>
          <w:b/>
          <w:sz w:val="24"/>
          <w:szCs w:val="24"/>
          <w:lang w:val="es-ES"/>
        </w:rPr>
      </w:pPr>
      <w:r w:rsidRPr="004672E7">
        <w:rPr>
          <w:rFonts w:ascii="Arial" w:hAnsi="Arial" w:cs="Arial"/>
          <w:sz w:val="24"/>
          <w:szCs w:val="24"/>
          <w:lang w:val="es-ES"/>
        </w:rPr>
        <w:t>La</w:t>
      </w:r>
      <w:r w:rsidRPr="004672E7">
        <w:rPr>
          <w:rFonts w:ascii="Arial" w:hAnsi="Arial" w:cs="Arial"/>
          <w:b/>
          <w:sz w:val="24"/>
          <w:szCs w:val="24"/>
          <w:lang w:val="es-ES"/>
        </w:rPr>
        <w:t xml:space="preserve"> Unidad Administradora de Fondos de Cooperación Externa (UAFCE) se </w:t>
      </w:r>
      <w:r w:rsidRPr="004672E7">
        <w:rPr>
          <w:rFonts w:ascii="Arial" w:hAnsi="Arial" w:cs="Arial"/>
          <w:sz w:val="24"/>
          <w:szCs w:val="24"/>
          <w:lang w:val="es-ES"/>
        </w:rPr>
        <w:t>obliga a lo siguiente:</w:t>
      </w:r>
    </w:p>
    <w:p w:rsidR="00297669" w:rsidRPr="004672E7" w:rsidRDefault="00297669" w:rsidP="00297669">
      <w:pPr>
        <w:numPr>
          <w:ilvl w:val="0"/>
          <w:numId w:val="14"/>
        </w:numPr>
        <w:spacing w:after="0" w:line="240" w:lineRule="auto"/>
        <w:contextualSpacing/>
        <w:jc w:val="both"/>
        <w:rPr>
          <w:rFonts w:ascii="Arial" w:hAnsi="Arial" w:cs="Arial"/>
          <w:sz w:val="24"/>
          <w:szCs w:val="24"/>
          <w:lang w:val="es-ES_tradnl"/>
        </w:rPr>
      </w:pPr>
      <w:r w:rsidRPr="004672E7">
        <w:rPr>
          <w:rFonts w:ascii="Arial" w:hAnsi="Arial" w:cs="Arial"/>
          <w:sz w:val="24"/>
          <w:szCs w:val="24"/>
          <w:lang w:val="es-ES_tradnl"/>
        </w:rPr>
        <w:t xml:space="preserve">Gestionar y efectuar los desembolsos al </w:t>
      </w:r>
      <w:r w:rsidRPr="004672E7">
        <w:rPr>
          <w:rFonts w:ascii="Arial" w:hAnsi="Arial" w:cs="Arial"/>
          <w:b/>
          <w:sz w:val="24"/>
          <w:szCs w:val="24"/>
          <w:lang w:val="es-ES_tradnl"/>
        </w:rPr>
        <w:t>GESTOR</w:t>
      </w:r>
      <w:r w:rsidRPr="004672E7">
        <w:rPr>
          <w:rFonts w:ascii="Arial" w:hAnsi="Arial" w:cs="Arial"/>
          <w:sz w:val="24"/>
          <w:szCs w:val="24"/>
          <w:lang w:val="es-ES_tradnl"/>
        </w:rPr>
        <w:t xml:space="preserve"> en forma oportuna de acuerdo a los resultados de informes de producción mensual, monitoreos y la evaluación desempeño debidamente aprobados por la UGD.</w:t>
      </w:r>
    </w:p>
    <w:p w:rsidR="00297669" w:rsidRPr="004672E7" w:rsidRDefault="00297669" w:rsidP="00297669">
      <w:pPr>
        <w:numPr>
          <w:ilvl w:val="0"/>
          <w:numId w:val="14"/>
        </w:numPr>
        <w:spacing w:after="0" w:line="240" w:lineRule="auto"/>
        <w:contextualSpacing/>
        <w:jc w:val="both"/>
        <w:rPr>
          <w:rFonts w:ascii="Arial" w:hAnsi="Arial" w:cs="Arial"/>
          <w:sz w:val="24"/>
          <w:szCs w:val="24"/>
          <w:lang w:val="es-ES_tradnl"/>
        </w:rPr>
      </w:pPr>
      <w:r w:rsidRPr="004672E7">
        <w:rPr>
          <w:rFonts w:ascii="Arial" w:hAnsi="Arial" w:cs="Arial"/>
          <w:sz w:val="24"/>
          <w:szCs w:val="24"/>
          <w:lang w:val="es-ES_tradnl"/>
        </w:rPr>
        <w:t>Participar cuando se requiera en el proceso de capacitación a Gestores sobre el Manual Operativo del Programa 2943 BL/HO.</w:t>
      </w:r>
    </w:p>
    <w:p w:rsidR="00297669" w:rsidRPr="004672E7" w:rsidRDefault="00297669" w:rsidP="00297669">
      <w:pPr>
        <w:numPr>
          <w:ilvl w:val="0"/>
          <w:numId w:val="14"/>
        </w:numPr>
        <w:spacing w:after="0" w:line="240" w:lineRule="auto"/>
        <w:contextualSpacing/>
        <w:jc w:val="both"/>
        <w:rPr>
          <w:rFonts w:ascii="Arial" w:hAnsi="Arial" w:cs="Arial"/>
          <w:sz w:val="24"/>
          <w:szCs w:val="24"/>
          <w:lang w:val="es-ES_tradnl"/>
        </w:rPr>
      </w:pPr>
      <w:r w:rsidRPr="004672E7">
        <w:rPr>
          <w:rFonts w:ascii="Arial" w:hAnsi="Arial" w:cs="Arial"/>
          <w:sz w:val="24"/>
          <w:szCs w:val="24"/>
          <w:lang w:val="es-ES_tradnl"/>
        </w:rPr>
        <w:t>Retroalimentar mensualmente a la UGD sobre los pagos realizados a los Gestores.</w:t>
      </w:r>
    </w:p>
    <w:p w:rsidR="00297669" w:rsidRPr="004672E7" w:rsidRDefault="00297669" w:rsidP="00297669">
      <w:pPr>
        <w:numPr>
          <w:ilvl w:val="0"/>
          <w:numId w:val="14"/>
        </w:numPr>
        <w:spacing w:after="0" w:line="240" w:lineRule="auto"/>
        <w:contextualSpacing/>
        <w:jc w:val="both"/>
        <w:rPr>
          <w:rFonts w:ascii="Arial" w:hAnsi="Arial" w:cs="Arial"/>
          <w:sz w:val="24"/>
          <w:szCs w:val="24"/>
          <w:lang w:val="es-ES_tradnl"/>
        </w:rPr>
      </w:pPr>
      <w:r w:rsidRPr="004672E7">
        <w:rPr>
          <w:rFonts w:ascii="Arial" w:hAnsi="Arial" w:cs="Arial"/>
          <w:sz w:val="24"/>
          <w:szCs w:val="24"/>
          <w:lang w:val="es-ES_tradnl"/>
        </w:rPr>
        <w:t>Retroalimentar a la UGD sobre los hallazgos de Auditoria Técnicas o Financieras.</w:t>
      </w:r>
    </w:p>
    <w:p w:rsidR="00297669" w:rsidRPr="004672E7" w:rsidRDefault="00297669" w:rsidP="00297669">
      <w:pPr>
        <w:spacing w:after="0" w:line="240" w:lineRule="auto"/>
        <w:ind w:left="360"/>
        <w:contextualSpacing/>
        <w:jc w:val="both"/>
        <w:rPr>
          <w:rFonts w:ascii="Arial" w:hAnsi="Arial" w:cs="Arial"/>
          <w:sz w:val="24"/>
          <w:szCs w:val="24"/>
          <w:lang w:val="es-ES_tradnl"/>
        </w:rPr>
      </w:pPr>
    </w:p>
    <w:p w:rsidR="00297669" w:rsidRPr="004672E7" w:rsidRDefault="00297669" w:rsidP="00297669">
      <w:pPr>
        <w:spacing w:after="0" w:line="240" w:lineRule="auto"/>
        <w:ind w:left="720"/>
        <w:contextualSpacing/>
        <w:jc w:val="both"/>
        <w:rPr>
          <w:rFonts w:ascii="Arial" w:hAnsi="Arial" w:cs="Arial"/>
          <w:sz w:val="24"/>
          <w:szCs w:val="24"/>
          <w:lang w:val="es-ES_tradnl"/>
        </w:rPr>
      </w:pPr>
    </w:p>
    <w:p w:rsidR="00297669" w:rsidRPr="004672E7" w:rsidRDefault="00297669" w:rsidP="00297669">
      <w:pPr>
        <w:pStyle w:val="ListParagraph"/>
        <w:numPr>
          <w:ilvl w:val="0"/>
          <w:numId w:val="18"/>
        </w:numPr>
        <w:spacing w:after="120"/>
        <w:jc w:val="both"/>
        <w:rPr>
          <w:rFonts w:ascii="Arial" w:hAnsi="Arial" w:cs="Arial"/>
          <w:sz w:val="24"/>
          <w:szCs w:val="24"/>
          <w:lang w:val="es-ES"/>
        </w:rPr>
      </w:pPr>
      <w:r w:rsidRPr="004672E7">
        <w:rPr>
          <w:rFonts w:ascii="Arial" w:hAnsi="Arial" w:cs="Arial"/>
          <w:sz w:val="24"/>
          <w:szCs w:val="24"/>
          <w:lang w:val="es-ES"/>
        </w:rPr>
        <w:t>La</w:t>
      </w:r>
      <w:r w:rsidRPr="004672E7">
        <w:rPr>
          <w:rFonts w:ascii="Arial" w:hAnsi="Arial" w:cs="Arial"/>
          <w:b/>
          <w:sz w:val="24"/>
          <w:szCs w:val="24"/>
          <w:lang w:val="es-ES"/>
        </w:rPr>
        <w:t xml:space="preserve"> Región Sanitaria (RS) </w:t>
      </w:r>
      <w:r w:rsidRPr="004672E7">
        <w:rPr>
          <w:rFonts w:ascii="Arial" w:hAnsi="Arial" w:cs="Arial"/>
          <w:sz w:val="24"/>
          <w:szCs w:val="24"/>
          <w:lang w:val="es-ES"/>
        </w:rPr>
        <w:t>se obliga a lo siguiente:</w:t>
      </w:r>
    </w:p>
    <w:p w:rsidR="00297669" w:rsidRPr="004672E7" w:rsidRDefault="00297669" w:rsidP="00297669">
      <w:pPr>
        <w:pStyle w:val="Texto"/>
        <w:rPr>
          <w:rFonts w:ascii="Arial" w:hAnsi="Arial"/>
        </w:rPr>
      </w:pPr>
      <w:r w:rsidRPr="004672E7">
        <w:rPr>
          <w:rFonts w:ascii="Arial" w:hAnsi="Arial"/>
        </w:rPr>
        <w:t>Garantizar el funcionamiento de la provisión de Servicios de Salud en Redes Integradas de Servicios de Salud (RISS)  a través del ejercicio de las funciones de rectoría.</w:t>
      </w:r>
    </w:p>
    <w:p w:rsidR="00297669" w:rsidRPr="004672E7" w:rsidRDefault="00297669" w:rsidP="00297669">
      <w:pPr>
        <w:pStyle w:val="Texto"/>
        <w:rPr>
          <w:rFonts w:ascii="Arial" w:hAnsi="Arial"/>
        </w:rPr>
      </w:pPr>
      <w:r w:rsidRPr="004672E7">
        <w:rPr>
          <w:rFonts w:ascii="Arial" w:hAnsi="Arial"/>
        </w:rPr>
        <w:t xml:space="preserve">Conformar los </w:t>
      </w:r>
      <w:r w:rsidRPr="004672E7">
        <w:rPr>
          <w:rFonts w:ascii="Arial" w:hAnsi="Arial"/>
          <w:b/>
        </w:rPr>
        <w:t>Equipos Técnicos Coordinadores de la Redes (ETECOR)</w:t>
      </w:r>
      <w:r w:rsidRPr="004672E7">
        <w:rPr>
          <w:rFonts w:ascii="Arial" w:hAnsi="Arial"/>
        </w:rPr>
        <w:t>, de acuerdo a los lineamientos del Departamento de Servicios de Primer Nivel de Atención.</w:t>
      </w:r>
    </w:p>
    <w:p w:rsidR="00297669" w:rsidRPr="004672E7" w:rsidRDefault="00297669" w:rsidP="00297669">
      <w:pPr>
        <w:pStyle w:val="Texto"/>
        <w:rPr>
          <w:rFonts w:ascii="Arial" w:hAnsi="Arial"/>
          <w:lang w:val="es-ES_tradnl"/>
        </w:rPr>
      </w:pPr>
      <w:r w:rsidRPr="004672E7">
        <w:rPr>
          <w:rFonts w:ascii="Arial" w:hAnsi="Arial"/>
          <w:lang w:val="es-ES_tradnl"/>
        </w:rPr>
        <w:t xml:space="preserve">Proporcionar al </w:t>
      </w:r>
      <w:r w:rsidRPr="004672E7">
        <w:rPr>
          <w:rFonts w:ascii="Arial" w:hAnsi="Arial"/>
          <w:b/>
          <w:lang w:val="es-ES_tradnl"/>
        </w:rPr>
        <w:t>GESTOR</w:t>
      </w:r>
      <w:r w:rsidRPr="004672E7">
        <w:rPr>
          <w:rFonts w:ascii="Arial" w:hAnsi="Arial"/>
          <w:lang w:val="es-ES_tradnl"/>
        </w:rPr>
        <w:t xml:space="preserve"> la población oficial INE por red, municipio y Establecimiento de Salud así como los Lineamientos de Distribución por AGI. </w:t>
      </w:r>
    </w:p>
    <w:p w:rsidR="00297669" w:rsidRPr="004672E7" w:rsidRDefault="00297669" w:rsidP="00297669">
      <w:pPr>
        <w:pStyle w:val="Texto"/>
        <w:rPr>
          <w:rFonts w:ascii="Arial" w:hAnsi="Arial"/>
        </w:rPr>
      </w:pPr>
      <w:r w:rsidRPr="004672E7">
        <w:rPr>
          <w:rFonts w:ascii="Arial" w:hAnsi="Arial"/>
        </w:rPr>
        <w:t xml:space="preserve">Dar a conocer a los Gestores el marco normativo de </w:t>
      </w:r>
      <w:r w:rsidRPr="004672E7">
        <w:rPr>
          <w:rFonts w:ascii="Arial" w:hAnsi="Arial"/>
          <w:b/>
        </w:rPr>
        <w:t>LA SECRETARIA</w:t>
      </w:r>
      <w:r w:rsidRPr="004672E7">
        <w:rPr>
          <w:rFonts w:ascii="Arial" w:hAnsi="Arial"/>
        </w:rPr>
        <w:t xml:space="preserve"> y vigilar su cumplimiento.</w:t>
      </w:r>
    </w:p>
    <w:p w:rsidR="00297669" w:rsidRPr="004672E7" w:rsidRDefault="00297669" w:rsidP="00297669">
      <w:pPr>
        <w:pStyle w:val="Texto"/>
        <w:rPr>
          <w:rFonts w:ascii="Arial" w:hAnsi="Arial"/>
        </w:rPr>
      </w:pPr>
      <w:r w:rsidRPr="004672E7">
        <w:rPr>
          <w:rFonts w:ascii="Arial" w:hAnsi="Arial"/>
        </w:rPr>
        <w:t>Revisar, aprobar y enviar a la UGD a más tardar el 1 de febrero, el Plan Operativo con sus respectivas metas, Presupuesto y Plan de Inversión elaborados por los Gestores para el cumplimiento del presente convenio.</w:t>
      </w:r>
    </w:p>
    <w:p w:rsidR="00297669" w:rsidRPr="004672E7" w:rsidRDefault="00297669" w:rsidP="00297669">
      <w:pPr>
        <w:pStyle w:val="Texto"/>
        <w:rPr>
          <w:strike/>
        </w:rPr>
      </w:pPr>
      <w:r w:rsidRPr="004672E7">
        <w:rPr>
          <w:rFonts w:ascii="Arial" w:hAnsi="Arial"/>
          <w:lang w:val="es-ES_tradnl"/>
        </w:rPr>
        <w:t xml:space="preserve">Socializar </w:t>
      </w:r>
      <w:r w:rsidRPr="004672E7">
        <w:rPr>
          <w:rFonts w:ascii="Arial" w:hAnsi="Arial"/>
        </w:rPr>
        <w:t xml:space="preserve">en el mes de enero, </w:t>
      </w:r>
      <w:r w:rsidRPr="004672E7">
        <w:rPr>
          <w:rFonts w:ascii="Arial" w:hAnsi="Arial"/>
          <w:lang w:val="es-ES_tradnl"/>
        </w:rPr>
        <w:t>el contenido  y resultados esperados  del Convenio de Gestión con el equipo técnico regional y actores claves del área geográfica de su competencia.</w:t>
      </w:r>
    </w:p>
    <w:p w:rsidR="00297669" w:rsidRPr="004672E7" w:rsidRDefault="00297669" w:rsidP="00297669">
      <w:pPr>
        <w:pStyle w:val="Texto"/>
        <w:rPr>
          <w:rFonts w:ascii="Arial" w:hAnsi="Arial"/>
        </w:rPr>
      </w:pPr>
      <w:r w:rsidRPr="004672E7">
        <w:rPr>
          <w:rFonts w:ascii="Arial" w:hAnsi="Arial"/>
        </w:rPr>
        <w:t>Velar por la conformación, funcionamiento y ejecución del plan de trabajo de la mesa intersectorial municipal para el control integrado de enfermedades transmitidas por vectores.</w:t>
      </w:r>
    </w:p>
    <w:p w:rsidR="00297669" w:rsidRPr="004672E7" w:rsidRDefault="00297669" w:rsidP="00297669">
      <w:pPr>
        <w:pStyle w:val="Texto"/>
        <w:rPr>
          <w:rFonts w:ascii="Arial" w:hAnsi="Arial"/>
          <w:lang w:val="es-ES_tradnl"/>
        </w:rPr>
      </w:pPr>
      <w:r w:rsidRPr="004672E7">
        <w:rPr>
          <w:rFonts w:ascii="Arial" w:hAnsi="Arial"/>
          <w:lang w:val="es-ES_tradnl"/>
        </w:rPr>
        <w:t>Realizar seguimiento a la ejecución del Convenio de Gestión, a través  de reuniones ordinarias y extraordinarias con los Gestores y sus Equipos Técnicos Coordinadores del área geográfica de su competencia.</w:t>
      </w:r>
    </w:p>
    <w:p w:rsidR="00297669" w:rsidRPr="004672E7" w:rsidRDefault="00297669" w:rsidP="00297669">
      <w:pPr>
        <w:pStyle w:val="Texto"/>
        <w:rPr>
          <w:rFonts w:ascii="Arial" w:hAnsi="Arial"/>
        </w:rPr>
      </w:pPr>
      <w:r w:rsidRPr="004672E7">
        <w:rPr>
          <w:rFonts w:ascii="Arial" w:hAnsi="Arial"/>
        </w:rPr>
        <w:t xml:space="preserve">Asegurar la implementación del sistema de referencia respuesta en toda la red de servicios de salud y vigilar su funcionamiento de acuerdo al Sistema Nacional de Referencia Respuesta (SINARR) </w:t>
      </w:r>
      <w:r w:rsidRPr="004672E7">
        <w:rPr>
          <w:rFonts w:ascii="Arial" w:hAnsi="Arial"/>
          <w:b/>
        </w:rPr>
        <w:t xml:space="preserve"> (Anexo No.7).</w:t>
      </w:r>
    </w:p>
    <w:p w:rsidR="00297669" w:rsidRPr="004672E7" w:rsidRDefault="00297669" w:rsidP="00297669">
      <w:pPr>
        <w:pStyle w:val="Texto"/>
        <w:rPr>
          <w:rFonts w:ascii="Arial" w:hAnsi="Arial"/>
        </w:rPr>
      </w:pPr>
      <w:r w:rsidRPr="004672E7">
        <w:rPr>
          <w:rFonts w:ascii="Arial" w:hAnsi="Arial"/>
        </w:rPr>
        <w:t xml:space="preserve">Extender la Licencia Sanitaria a los Establecimientos de Salud pertenecientes a </w:t>
      </w:r>
      <w:r w:rsidRPr="004672E7">
        <w:rPr>
          <w:rFonts w:ascii="Arial" w:hAnsi="Arial"/>
          <w:b/>
        </w:rPr>
        <w:t>LA SECRETARIA</w:t>
      </w:r>
      <w:r w:rsidRPr="004672E7">
        <w:rPr>
          <w:rFonts w:ascii="Arial" w:hAnsi="Arial"/>
        </w:rPr>
        <w:t xml:space="preserve">, exonerando el cobro al </w:t>
      </w:r>
      <w:r w:rsidRPr="004672E7">
        <w:rPr>
          <w:rFonts w:ascii="Arial" w:hAnsi="Arial"/>
          <w:b/>
        </w:rPr>
        <w:t>GESTOR,</w:t>
      </w:r>
      <w:r w:rsidRPr="004672E7">
        <w:rPr>
          <w:rFonts w:ascii="Arial" w:hAnsi="Arial"/>
        </w:rPr>
        <w:t xml:space="preserve"> debiendo cobrar  solo a los Establecimientos de Salud que son propiedad del </w:t>
      </w:r>
      <w:r w:rsidRPr="004672E7">
        <w:rPr>
          <w:rFonts w:ascii="Arial" w:hAnsi="Arial"/>
          <w:b/>
        </w:rPr>
        <w:t>GESTOR</w:t>
      </w:r>
      <w:r w:rsidRPr="004672E7">
        <w:rPr>
          <w:rFonts w:ascii="Arial" w:hAnsi="Arial"/>
        </w:rPr>
        <w:t>.</w:t>
      </w:r>
    </w:p>
    <w:p w:rsidR="00297669" w:rsidRPr="004672E7" w:rsidRDefault="00297669" w:rsidP="00297669">
      <w:pPr>
        <w:pStyle w:val="Texto"/>
        <w:rPr>
          <w:rFonts w:ascii="Arial" w:hAnsi="Arial"/>
        </w:rPr>
      </w:pPr>
      <w:r w:rsidRPr="004672E7">
        <w:rPr>
          <w:rFonts w:ascii="Arial" w:hAnsi="Arial"/>
        </w:rPr>
        <w:t xml:space="preserve">Gestionar la sustitución inmediata y oportuna del personal nombrado por acuerdo permanente de </w:t>
      </w:r>
      <w:r w:rsidRPr="004672E7">
        <w:rPr>
          <w:rFonts w:ascii="Arial" w:hAnsi="Arial"/>
          <w:b/>
        </w:rPr>
        <w:t xml:space="preserve">LA SECRETARIA </w:t>
      </w:r>
      <w:r w:rsidRPr="004672E7">
        <w:rPr>
          <w:rFonts w:ascii="Arial" w:hAnsi="Arial"/>
        </w:rPr>
        <w:t xml:space="preserve">que fuere removido del Establecimiento de Salud por causas estrictamente justificables, previa </w:t>
      </w:r>
      <w:r w:rsidRPr="004672E7">
        <w:rPr>
          <w:rFonts w:ascii="Arial" w:hAnsi="Arial"/>
        </w:rPr>
        <w:lastRenderedPageBreak/>
        <w:t xml:space="preserve">aprobación por la Subsecretaria de Redes Integradas de Servicios de Salud. </w:t>
      </w:r>
    </w:p>
    <w:p w:rsidR="00297669" w:rsidRPr="004672E7" w:rsidRDefault="00297669" w:rsidP="00297669">
      <w:pPr>
        <w:pStyle w:val="Texto"/>
        <w:rPr>
          <w:rFonts w:ascii="Arial" w:hAnsi="Arial"/>
        </w:rPr>
      </w:pPr>
      <w:r w:rsidRPr="004672E7">
        <w:rPr>
          <w:rFonts w:ascii="Arial" w:hAnsi="Arial"/>
        </w:rPr>
        <w:t xml:space="preserve">Mantener actualizado el inventario y registro en SIAFI de bienes muebles e inmuebles de los Establecimientos de Salud y de las oficinas del Equipo Técnico Coordinador del </w:t>
      </w:r>
      <w:r w:rsidRPr="004672E7">
        <w:rPr>
          <w:rFonts w:ascii="Arial" w:hAnsi="Arial"/>
          <w:b/>
        </w:rPr>
        <w:t>GESTOR</w:t>
      </w:r>
      <w:r w:rsidRPr="004672E7">
        <w:rPr>
          <w:rFonts w:ascii="Arial" w:hAnsi="Arial"/>
        </w:rPr>
        <w:t xml:space="preserve">, que permita identificar en forma contable y física los mismos.  </w:t>
      </w:r>
    </w:p>
    <w:p w:rsidR="00297669" w:rsidRPr="004672E7" w:rsidRDefault="00297669" w:rsidP="00297669">
      <w:pPr>
        <w:pStyle w:val="Texto"/>
      </w:pPr>
      <w:r w:rsidRPr="004672E7">
        <w:rPr>
          <w:rFonts w:ascii="Arial" w:hAnsi="Arial"/>
          <w:lang w:val="es-ES_tradnl"/>
        </w:rPr>
        <w:t xml:space="preserve">Suministrar al </w:t>
      </w:r>
      <w:r w:rsidRPr="004672E7">
        <w:rPr>
          <w:rFonts w:ascii="Arial" w:hAnsi="Arial"/>
          <w:b/>
          <w:lang w:val="es-ES_tradnl"/>
        </w:rPr>
        <w:t>GESTOR</w:t>
      </w:r>
      <w:r w:rsidRPr="004672E7">
        <w:rPr>
          <w:rFonts w:ascii="Arial" w:hAnsi="Arial"/>
          <w:lang w:val="es-ES_tradnl"/>
        </w:rPr>
        <w:t xml:space="preserve"> en físico o electrónico y de acuerdo a disponibilidad, las normas y procedimientos vigentes para la provisión de los servicios de salud y notificar inmediatamente cualquier cambio en las políticas sanitarias, normas de atención y otros aspectos concernientes a la provisión de los servicios de salud.</w:t>
      </w:r>
    </w:p>
    <w:p w:rsidR="00297669" w:rsidRPr="004672E7" w:rsidRDefault="00297669" w:rsidP="00297669">
      <w:pPr>
        <w:pStyle w:val="Texto"/>
        <w:rPr>
          <w:rFonts w:ascii="Arial" w:hAnsi="Arial"/>
        </w:rPr>
      </w:pPr>
      <w:r w:rsidRPr="004672E7">
        <w:rPr>
          <w:rFonts w:ascii="Arial" w:hAnsi="Arial"/>
        </w:rPr>
        <w:t xml:space="preserve">Desarrollar las capacidades del personal asistencial de los Gestores en la detección y notificación oportuna de los eventos de notificación obligatoria a la Unidad de Vigilancia de la Región Sanitaria. </w:t>
      </w:r>
    </w:p>
    <w:p w:rsidR="00297669" w:rsidRPr="004672E7" w:rsidRDefault="00297669" w:rsidP="00297669">
      <w:pPr>
        <w:pStyle w:val="Texto"/>
        <w:rPr>
          <w:rFonts w:ascii="Arial" w:hAnsi="Arial"/>
        </w:rPr>
      </w:pPr>
      <w:r w:rsidRPr="004672E7">
        <w:rPr>
          <w:rFonts w:ascii="Arial" w:hAnsi="Arial"/>
        </w:rPr>
        <w:t>Brindar asistencia técnica para la red de frío y proporcionar según disponibilidad los insumos utilizados en el PROGRAMA AMPLIADO DE INMUNIZACIONES (PAI): vacunas, jeringas, carnet, Listado de Niños y Niñas para Vigilancia Integral/LINVI, gráfico de pared de cobertura de vacunación, cajas de eliminación de jeringas, hoja de control de temperatura y formularios de control de vacunas e insumos.</w:t>
      </w:r>
    </w:p>
    <w:p w:rsidR="00297669" w:rsidRPr="004672E7" w:rsidRDefault="00297669" w:rsidP="00297669">
      <w:pPr>
        <w:pStyle w:val="Texto"/>
        <w:rPr>
          <w:rFonts w:ascii="Arial" w:hAnsi="Arial"/>
        </w:rPr>
      </w:pPr>
      <w:r w:rsidRPr="004672E7">
        <w:rPr>
          <w:rFonts w:ascii="Arial" w:hAnsi="Arial"/>
        </w:rPr>
        <w:t xml:space="preserve">Programar y suministrar los medicamentos definidos para el abordaje de: Tuberculosis, Malaria, Chagas, Leishmaniasis, Lepra; así como los insumos para el control de vectores, vacuna antirrábica humana y canina, métodos de Planificación Familiar (según disponibilidad), sales de rehidratación oral y los necesarios en casos de emergencia nacional y cualquier otro que por no estar disponible en el mercado </w:t>
      </w:r>
      <w:r w:rsidRPr="004672E7">
        <w:rPr>
          <w:rFonts w:ascii="Arial" w:hAnsi="Arial"/>
          <w:b/>
        </w:rPr>
        <w:t>LA SECRETARIA</w:t>
      </w:r>
      <w:r w:rsidRPr="004672E7">
        <w:rPr>
          <w:rFonts w:ascii="Arial" w:hAnsi="Arial"/>
        </w:rPr>
        <w:t xml:space="preserve"> lo estime conveniente.</w:t>
      </w:r>
    </w:p>
    <w:p w:rsidR="00297669" w:rsidRPr="004672E7" w:rsidRDefault="00297669" w:rsidP="00297669">
      <w:pPr>
        <w:pStyle w:val="Texto"/>
        <w:rPr>
          <w:rFonts w:ascii="Arial" w:hAnsi="Arial"/>
        </w:rPr>
      </w:pPr>
      <w:r w:rsidRPr="004672E7">
        <w:rPr>
          <w:rFonts w:ascii="Arial" w:hAnsi="Arial"/>
        </w:rPr>
        <w:t xml:space="preserve">Capacitar y dar asistencia técnica a un equipo facilitador del </w:t>
      </w:r>
      <w:r w:rsidRPr="004672E7">
        <w:rPr>
          <w:rFonts w:ascii="Arial" w:hAnsi="Arial"/>
          <w:b/>
        </w:rPr>
        <w:t xml:space="preserve">GESTOR </w:t>
      </w:r>
      <w:r w:rsidRPr="004672E7">
        <w:rPr>
          <w:rFonts w:ascii="Arial" w:hAnsi="Arial"/>
        </w:rPr>
        <w:t xml:space="preserve">en estrategias y normas para la provisión de los servicios de salud en Implementación Conjunta de Estrategias Comunitarias (ICEC), Planificación Familiar, Cuidados Obstétricos y Neonatales Esenciales, Atención Integral a la Niñez en la Comunidad (AIN-C), Atención Integral de Enfermedades Prevalentes de la Infancia (AIEPI), Estrategia Nacional de Prevención del Embarazo en Adolescentes en Honduras (ENAPREAH) y Lineamientos Operativos para el Funcionamiento del Equipo de Salud Familiar además todos aquellos que </w:t>
      </w:r>
      <w:r w:rsidRPr="004672E7">
        <w:rPr>
          <w:rFonts w:ascii="Arial" w:hAnsi="Arial"/>
          <w:b/>
        </w:rPr>
        <w:t>LA SECRETARIA</w:t>
      </w:r>
      <w:r w:rsidRPr="004672E7">
        <w:rPr>
          <w:rFonts w:ascii="Arial" w:hAnsi="Arial"/>
        </w:rPr>
        <w:t xml:space="preserve"> considere necesario.</w:t>
      </w:r>
    </w:p>
    <w:p w:rsidR="00297669" w:rsidRPr="004672E7" w:rsidRDefault="00297669" w:rsidP="00297669">
      <w:pPr>
        <w:pStyle w:val="Texto"/>
        <w:rPr>
          <w:rFonts w:ascii="Arial" w:hAnsi="Arial"/>
        </w:rPr>
      </w:pPr>
      <w:r w:rsidRPr="004672E7">
        <w:rPr>
          <w:rFonts w:ascii="Arial" w:hAnsi="Arial"/>
        </w:rPr>
        <w:lastRenderedPageBreak/>
        <w:t>Verificar el cumplimiento de los indicadores establecidos en el presente convenio, mediante los monitoreos y la aplicación de otros procedimientos de verificación que se estimen convenientes.</w:t>
      </w:r>
    </w:p>
    <w:p w:rsidR="00297669" w:rsidRPr="004672E7" w:rsidRDefault="00297669" w:rsidP="00297669">
      <w:pPr>
        <w:pStyle w:val="Texto"/>
        <w:rPr>
          <w:rFonts w:ascii="Arial" w:hAnsi="Arial"/>
        </w:rPr>
      </w:pPr>
      <w:r w:rsidRPr="004672E7">
        <w:rPr>
          <w:rFonts w:ascii="Arial" w:hAnsi="Arial"/>
        </w:rPr>
        <w:t>Dar seguimiento a la ejecución financiera asignada en el Convenio de Gestión, a través del técnico administrativo financiero del Departamento de Redes Integradas de Servicios de Salud, según lineamientos administrativos brindados para el manejo financiero del convenio.</w:t>
      </w:r>
    </w:p>
    <w:p w:rsidR="00297669" w:rsidRPr="004672E7" w:rsidRDefault="00297669" w:rsidP="00297669">
      <w:pPr>
        <w:pStyle w:val="Texto"/>
        <w:rPr>
          <w:rFonts w:ascii="Arial" w:hAnsi="Arial"/>
        </w:rPr>
      </w:pPr>
      <w:r w:rsidRPr="004672E7">
        <w:rPr>
          <w:rFonts w:ascii="Arial" w:hAnsi="Arial"/>
        </w:rPr>
        <w:t>Dar seguimiento al cumplimiento por parte del Gestor, de las recomendaciones efectuadas por las Auditorias Técnicas o Financieras producto de los hallazgos encontrados.</w:t>
      </w:r>
    </w:p>
    <w:p w:rsidR="00297669" w:rsidRPr="004672E7" w:rsidRDefault="00297669" w:rsidP="00297669">
      <w:pPr>
        <w:pStyle w:val="Texto"/>
        <w:rPr>
          <w:rFonts w:ascii="Arial" w:hAnsi="Arial"/>
        </w:rPr>
      </w:pPr>
      <w:r w:rsidRPr="004672E7">
        <w:rPr>
          <w:rFonts w:ascii="Arial" w:hAnsi="Arial"/>
        </w:rPr>
        <w:t xml:space="preserve">Garantizar la calidad, exactitud y oportunidad del dato en el Sistema de Información establecido por </w:t>
      </w:r>
      <w:r w:rsidRPr="004672E7">
        <w:rPr>
          <w:rFonts w:ascii="Arial" w:hAnsi="Arial"/>
          <w:b/>
        </w:rPr>
        <w:t xml:space="preserve">LA SECRETARIA, </w:t>
      </w:r>
      <w:r w:rsidRPr="004672E7">
        <w:rPr>
          <w:rFonts w:ascii="Arial" w:hAnsi="Arial"/>
        </w:rPr>
        <w:t>para su correcto funcionamiento.</w:t>
      </w:r>
    </w:p>
    <w:p w:rsidR="00297669" w:rsidRPr="00AC7E7C" w:rsidRDefault="00297669" w:rsidP="00297669">
      <w:pPr>
        <w:pStyle w:val="Texto"/>
        <w:rPr>
          <w:rFonts w:ascii="Arial" w:hAnsi="Arial"/>
          <w:highlight w:val="yellow"/>
        </w:rPr>
      </w:pPr>
      <w:r w:rsidRPr="00AC7E7C">
        <w:rPr>
          <w:rFonts w:ascii="Arial" w:hAnsi="Arial"/>
          <w:highlight w:val="yellow"/>
        </w:rPr>
        <w:t xml:space="preserve">Vigilar por el correcto y oportuno reporte mensual digitado por parte del </w:t>
      </w:r>
      <w:r w:rsidRPr="00AC7E7C">
        <w:rPr>
          <w:rFonts w:ascii="Arial" w:hAnsi="Arial"/>
          <w:b/>
          <w:highlight w:val="yellow"/>
        </w:rPr>
        <w:t>GESTOR</w:t>
      </w:r>
      <w:r w:rsidRPr="00AC7E7C">
        <w:rPr>
          <w:rFonts w:ascii="Arial" w:hAnsi="Arial"/>
          <w:highlight w:val="yellow"/>
        </w:rPr>
        <w:t xml:space="preserve"> en la plataforma web del </w:t>
      </w:r>
      <w:r w:rsidRPr="00AC7E7C">
        <w:rPr>
          <w:rFonts w:ascii="Arial" w:hAnsi="Arial"/>
          <w:b/>
          <w:highlight w:val="yellow"/>
        </w:rPr>
        <w:t>RENPI (</w:t>
      </w:r>
      <w:r w:rsidRPr="00AC7E7C">
        <w:rPr>
          <w:rFonts w:ascii="Arial" w:hAnsi="Arial"/>
          <w:b/>
          <w:highlight w:val="yellow"/>
          <w:lang w:val="es-NI"/>
        </w:rPr>
        <w:t>Registro Nacional de la Primera Infancia)</w:t>
      </w:r>
      <w:r w:rsidRPr="00AC7E7C">
        <w:rPr>
          <w:rFonts w:ascii="Arial" w:hAnsi="Arial"/>
          <w:highlight w:val="yellow"/>
          <w:lang w:val="es-NI"/>
        </w:rPr>
        <w:t xml:space="preserve"> del </w:t>
      </w:r>
      <w:r w:rsidRPr="00AC7E7C">
        <w:rPr>
          <w:rFonts w:ascii="Arial" w:hAnsi="Arial"/>
          <w:b/>
          <w:highlight w:val="yellow"/>
          <w:lang w:val="es-NI"/>
        </w:rPr>
        <w:t>Centro Nacional de Información del Sector Social, (CENISS).</w:t>
      </w:r>
    </w:p>
    <w:p w:rsidR="00297669" w:rsidRPr="004672E7" w:rsidRDefault="00297669" w:rsidP="00297669">
      <w:pPr>
        <w:pStyle w:val="Texto"/>
        <w:rPr>
          <w:rFonts w:ascii="Arial" w:hAnsi="Arial"/>
        </w:rPr>
      </w:pPr>
      <w:r w:rsidRPr="004672E7">
        <w:rPr>
          <w:rFonts w:ascii="Arial" w:hAnsi="Arial"/>
        </w:rPr>
        <w:t xml:space="preserve">Realizar análisis de los resultados de los informes de producción mensual que permitan identificar brechas de mejora y realizar las intervenciones oportunas al </w:t>
      </w:r>
      <w:r w:rsidRPr="004672E7">
        <w:rPr>
          <w:rFonts w:ascii="Arial" w:hAnsi="Arial"/>
          <w:b/>
        </w:rPr>
        <w:t>GESTOR</w:t>
      </w:r>
      <w:r w:rsidRPr="004672E7">
        <w:rPr>
          <w:rFonts w:ascii="Arial" w:hAnsi="Arial"/>
        </w:rPr>
        <w:t>. Dicho análisis debe adjuntarse a los informes que se envían a la UGD.</w:t>
      </w:r>
    </w:p>
    <w:p w:rsidR="00297669" w:rsidRPr="004672E7" w:rsidRDefault="00297669" w:rsidP="00297669">
      <w:pPr>
        <w:pStyle w:val="Texto"/>
        <w:rPr>
          <w:rFonts w:ascii="Arial" w:hAnsi="Arial"/>
        </w:rPr>
      </w:pPr>
      <w:r w:rsidRPr="004672E7">
        <w:rPr>
          <w:rFonts w:ascii="Arial" w:hAnsi="Arial"/>
        </w:rPr>
        <w:t xml:space="preserve">Aprobar los informes de producción mensual y de monitoreo  para la gestión de pago a los Gestores en conformidad con los documentos requeridos. </w:t>
      </w:r>
    </w:p>
    <w:p w:rsidR="00297669" w:rsidRPr="004672E7" w:rsidRDefault="00297669" w:rsidP="00297669">
      <w:pPr>
        <w:pStyle w:val="Texto"/>
        <w:rPr>
          <w:rFonts w:ascii="Arial" w:hAnsi="Arial"/>
        </w:rPr>
      </w:pPr>
      <w:r w:rsidRPr="004672E7">
        <w:rPr>
          <w:rFonts w:ascii="Arial" w:hAnsi="Arial"/>
        </w:rPr>
        <w:t>Enviar en tiempo y forma a la UGD según el flujograma establecido, los informes de producción mensual y financieros.</w:t>
      </w:r>
    </w:p>
    <w:p w:rsidR="00297669" w:rsidRPr="004672E7" w:rsidRDefault="00297669" w:rsidP="00297669">
      <w:pPr>
        <w:pStyle w:val="Texto"/>
        <w:rPr>
          <w:rFonts w:ascii="Arial" w:hAnsi="Arial"/>
        </w:rPr>
      </w:pPr>
      <w:r w:rsidRPr="004672E7">
        <w:rPr>
          <w:rFonts w:ascii="Arial" w:hAnsi="Arial"/>
        </w:rPr>
        <w:t>Programar los monitoreos de acuerdo a los criterios establecidos con un mes de anticipación al periodo de monitoreo y presentar la programación de los mismos a la UGD.</w:t>
      </w:r>
    </w:p>
    <w:p w:rsidR="00297669" w:rsidRPr="004672E7" w:rsidRDefault="00297669" w:rsidP="00297669">
      <w:pPr>
        <w:pStyle w:val="Texto"/>
        <w:rPr>
          <w:rFonts w:ascii="Arial" w:hAnsi="Arial"/>
        </w:rPr>
      </w:pPr>
      <w:r w:rsidRPr="004672E7">
        <w:rPr>
          <w:rFonts w:ascii="Arial" w:hAnsi="Arial"/>
        </w:rPr>
        <w:t xml:space="preserve">Realizar encuestas de satisfacción al usuario externo en las comunidades beneficiarias, en el mes de septiembre, debiendo coordinar con el gobierno municipal y grupos organizados de la comunidad. </w:t>
      </w:r>
    </w:p>
    <w:p w:rsidR="00297669" w:rsidRPr="004672E7" w:rsidRDefault="00297669" w:rsidP="00297669">
      <w:pPr>
        <w:pStyle w:val="Texto"/>
      </w:pPr>
      <w:r w:rsidRPr="004672E7">
        <w:rPr>
          <w:rFonts w:ascii="Arial" w:hAnsi="Arial"/>
        </w:rPr>
        <w:t xml:space="preserve">Realizar a los miembros del Equipo Técnico Coordinador evaluaciones de desempeño semestral con la finalidad de asegurar el cumplimiento de los resultados, metas e indicadores establecidos en el presente convenio, de acuerdo a los instrumentos definidos por </w:t>
      </w:r>
      <w:r w:rsidRPr="004672E7">
        <w:rPr>
          <w:rFonts w:ascii="Arial" w:hAnsi="Arial"/>
          <w:b/>
        </w:rPr>
        <w:t>LA SECRETARIA</w:t>
      </w:r>
      <w:r w:rsidRPr="004672E7">
        <w:t>.</w:t>
      </w:r>
    </w:p>
    <w:p w:rsidR="00297669" w:rsidRPr="004672E7" w:rsidRDefault="00297669" w:rsidP="00297669">
      <w:pPr>
        <w:pStyle w:val="ListParagraph"/>
        <w:numPr>
          <w:ilvl w:val="0"/>
          <w:numId w:val="7"/>
        </w:numPr>
        <w:spacing w:after="120"/>
        <w:jc w:val="both"/>
        <w:rPr>
          <w:rFonts w:ascii="Arial" w:hAnsi="Arial" w:cs="Arial"/>
          <w:sz w:val="24"/>
          <w:szCs w:val="24"/>
          <w:lang w:val="es-ES"/>
        </w:rPr>
      </w:pPr>
      <w:r w:rsidRPr="004672E7">
        <w:rPr>
          <w:rFonts w:ascii="Arial" w:hAnsi="Arial" w:cs="Arial"/>
          <w:b/>
          <w:sz w:val="24"/>
          <w:szCs w:val="24"/>
          <w:lang w:val="es-ES"/>
        </w:rPr>
        <w:lastRenderedPageBreak/>
        <w:t xml:space="preserve">EL GESTOR </w:t>
      </w:r>
      <w:r w:rsidRPr="004672E7">
        <w:rPr>
          <w:rFonts w:ascii="Arial" w:hAnsi="Arial" w:cs="Arial"/>
          <w:sz w:val="24"/>
          <w:szCs w:val="24"/>
          <w:lang w:val="es-ES"/>
        </w:rPr>
        <w:t>se obliga a lo siguiente:</w:t>
      </w:r>
    </w:p>
    <w:p w:rsidR="00297669" w:rsidRPr="004672E7" w:rsidRDefault="00297669" w:rsidP="00297669">
      <w:pPr>
        <w:pStyle w:val="Texto"/>
        <w:numPr>
          <w:ilvl w:val="0"/>
          <w:numId w:val="6"/>
        </w:numPr>
        <w:rPr>
          <w:rFonts w:ascii="Arial" w:hAnsi="Arial"/>
          <w:b/>
        </w:rPr>
      </w:pPr>
      <w:r w:rsidRPr="004672E7">
        <w:rPr>
          <w:rFonts w:ascii="Arial" w:hAnsi="Arial"/>
        </w:rPr>
        <w:t xml:space="preserve">Acatar las disposiciones de rectoría emitidas por </w:t>
      </w:r>
      <w:r w:rsidRPr="004672E7">
        <w:rPr>
          <w:rFonts w:ascii="Arial" w:hAnsi="Arial"/>
          <w:b/>
        </w:rPr>
        <w:t>LA SECRETARIA.</w:t>
      </w:r>
    </w:p>
    <w:p w:rsidR="00297669" w:rsidRPr="004672E7" w:rsidRDefault="00297669" w:rsidP="00297669">
      <w:pPr>
        <w:pStyle w:val="Texto"/>
        <w:numPr>
          <w:ilvl w:val="0"/>
          <w:numId w:val="6"/>
        </w:numPr>
        <w:rPr>
          <w:rFonts w:ascii="Arial" w:hAnsi="Arial"/>
        </w:rPr>
      </w:pPr>
      <w:r w:rsidRPr="004672E7">
        <w:rPr>
          <w:rFonts w:ascii="Arial" w:hAnsi="Arial"/>
        </w:rPr>
        <w:t xml:space="preserve">Cumplir con el marco normativo de </w:t>
      </w:r>
      <w:r w:rsidRPr="004672E7">
        <w:rPr>
          <w:rFonts w:ascii="Arial" w:hAnsi="Arial"/>
          <w:b/>
        </w:rPr>
        <w:t>LA SECRETARIA</w:t>
      </w:r>
      <w:r w:rsidRPr="004672E7">
        <w:rPr>
          <w:rFonts w:ascii="Arial" w:hAnsi="Arial"/>
        </w:rPr>
        <w:t xml:space="preserve"> en todos los procesos establecidos en el Convenio de Gestión </w:t>
      </w:r>
    </w:p>
    <w:p w:rsidR="00297669" w:rsidRPr="004672E7" w:rsidRDefault="00297669" w:rsidP="00297669">
      <w:pPr>
        <w:pStyle w:val="Texto"/>
        <w:numPr>
          <w:ilvl w:val="0"/>
          <w:numId w:val="6"/>
        </w:numPr>
        <w:rPr>
          <w:rFonts w:ascii="Arial" w:hAnsi="Arial"/>
        </w:rPr>
      </w:pPr>
      <w:r w:rsidRPr="004672E7">
        <w:rPr>
          <w:rFonts w:ascii="Arial" w:hAnsi="Arial"/>
        </w:rPr>
        <w:t>Garantizar el funcionamiento de la provisión de Servicios de Salud en el marco del Modelo Nacional de Salud a través de las Redes Integradas de Servicios de Salud de acuerdo a los Lineamientos Operativos para el Funcionamiento del Equipo de Salud Familiar, Guía técnica para la organización y funcionamiento del Sistema Nacional de Referencia Respuesta y Gobernanza de la Red.</w:t>
      </w:r>
    </w:p>
    <w:p w:rsidR="00297669" w:rsidRPr="004672E7" w:rsidRDefault="00297669" w:rsidP="00297669">
      <w:pPr>
        <w:pStyle w:val="Texto"/>
        <w:numPr>
          <w:ilvl w:val="0"/>
          <w:numId w:val="6"/>
        </w:numPr>
        <w:rPr>
          <w:rFonts w:ascii="Arial" w:hAnsi="Arial"/>
        </w:rPr>
      </w:pPr>
      <w:r w:rsidRPr="004672E7">
        <w:rPr>
          <w:rFonts w:ascii="Arial" w:hAnsi="Arial"/>
        </w:rPr>
        <w:t xml:space="preserve">Implementar el Modelo de Salud Familiar, a través de actividades de educación, promoción, prevención, control y tratamiento de enfermedades especificas mediante visitas domiciliares principalmente a hogares identificados como prioritarios o en riesgo, promoviendo el auto cuidado de la salud  de las personas y familias asignadas. </w:t>
      </w:r>
    </w:p>
    <w:p w:rsidR="00297669" w:rsidRPr="004672E7" w:rsidRDefault="00297669" w:rsidP="00297669">
      <w:pPr>
        <w:pStyle w:val="Texto"/>
        <w:numPr>
          <w:ilvl w:val="0"/>
          <w:numId w:val="6"/>
        </w:numPr>
        <w:rPr>
          <w:rFonts w:ascii="Arial" w:hAnsi="Arial"/>
        </w:rPr>
      </w:pPr>
      <w:r w:rsidRPr="004672E7">
        <w:rPr>
          <w:rFonts w:ascii="Arial" w:hAnsi="Arial"/>
        </w:rPr>
        <w:t>Implementar los Equipos de Salud Familiar, de acuerdo a lo convenido en la ficha de negociación y en el marco de la estrategia de Atención Primaria en Salud.</w:t>
      </w:r>
    </w:p>
    <w:p w:rsidR="00297669" w:rsidRPr="004672E7" w:rsidRDefault="00297669" w:rsidP="00297669">
      <w:pPr>
        <w:pStyle w:val="Texto"/>
        <w:numPr>
          <w:ilvl w:val="0"/>
          <w:numId w:val="6"/>
        </w:numPr>
        <w:rPr>
          <w:rFonts w:ascii="Arial" w:hAnsi="Arial"/>
        </w:rPr>
      </w:pPr>
      <w:r w:rsidRPr="004672E7">
        <w:rPr>
          <w:rFonts w:ascii="Arial" w:hAnsi="Arial"/>
        </w:rPr>
        <w:t>Conformar mesa intersectorial municipal para el control integrado de enfermedades transmitidas por vectores, con la participación del gobierno local y actores clave.</w:t>
      </w:r>
    </w:p>
    <w:p w:rsidR="00297669" w:rsidRPr="004672E7" w:rsidRDefault="00297669" w:rsidP="00297669">
      <w:pPr>
        <w:pStyle w:val="Texto"/>
        <w:numPr>
          <w:ilvl w:val="0"/>
          <w:numId w:val="6"/>
        </w:numPr>
        <w:rPr>
          <w:rFonts w:ascii="Arial" w:hAnsi="Arial"/>
        </w:rPr>
      </w:pPr>
      <w:r w:rsidRPr="004672E7">
        <w:rPr>
          <w:rFonts w:ascii="Arial" w:hAnsi="Arial"/>
        </w:rPr>
        <w:t>Elaborar y presentar a la Región Sanitaria a más tardar el 1 febrero el plan de trabajo para el control  integrado de enfermedades transmitidas por vectores, en el marco de la mesa intersectorial municipal y garantizar la ejecución de dicho plan.</w:t>
      </w:r>
    </w:p>
    <w:p w:rsidR="00297669" w:rsidRPr="004672E7" w:rsidRDefault="00297669" w:rsidP="00297669">
      <w:pPr>
        <w:pStyle w:val="Texto"/>
        <w:numPr>
          <w:ilvl w:val="0"/>
          <w:numId w:val="6"/>
        </w:numPr>
        <w:rPr>
          <w:rFonts w:ascii="Arial" w:hAnsi="Arial"/>
        </w:rPr>
      </w:pPr>
      <w:r w:rsidRPr="004672E7">
        <w:rPr>
          <w:rFonts w:ascii="Arial" w:hAnsi="Arial"/>
        </w:rPr>
        <w:t>Administrar, ejecutar y destinar los fondos transferidos, exclusivamente para el financiamiento de las actividades establecidas en el presente convenio.</w:t>
      </w:r>
    </w:p>
    <w:p w:rsidR="00297669" w:rsidRPr="004672E7" w:rsidRDefault="00297669" w:rsidP="00297669">
      <w:pPr>
        <w:pStyle w:val="Texto"/>
        <w:numPr>
          <w:ilvl w:val="0"/>
          <w:numId w:val="6"/>
        </w:numPr>
        <w:rPr>
          <w:rFonts w:ascii="Arial" w:hAnsi="Arial"/>
        </w:rPr>
      </w:pPr>
      <w:r w:rsidRPr="004672E7">
        <w:rPr>
          <w:rFonts w:ascii="Arial" w:hAnsi="Arial"/>
        </w:rPr>
        <w:t>Brindar de forma gratuita los servicios establecidos en la cartera de servicios definido en el presente Convenio, permitiendo la extensión de cobertura y el acceso universal a los servicios de salud.</w:t>
      </w:r>
    </w:p>
    <w:p w:rsidR="00297669" w:rsidRPr="004672E7" w:rsidRDefault="00297669" w:rsidP="00297669">
      <w:pPr>
        <w:numPr>
          <w:ilvl w:val="0"/>
          <w:numId w:val="6"/>
        </w:numPr>
        <w:jc w:val="both"/>
        <w:rPr>
          <w:rFonts w:ascii="Arial" w:hAnsi="Arial" w:cs="Arial"/>
          <w:bCs/>
          <w:sz w:val="24"/>
          <w:szCs w:val="24"/>
          <w:lang w:val="es-ES"/>
        </w:rPr>
      </w:pPr>
      <w:r w:rsidRPr="004672E7">
        <w:rPr>
          <w:rFonts w:ascii="Arial" w:hAnsi="Arial" w:cs="Arial"/>
          <w:b/>
          <w:bCs/>
          <w:sz w:val="24"/>
          <w:szCs w:val="24"/>
          <w:lang w:val="es-ES"/>
        </w:rPr>
        <w:t>EL GESTOR</w:t>
      </w:r>
      <w:r w:rsidRPr="004672E7">
        <w:rPr>
          <w:rFonts w:ascii="Arial" w:hAnsi="Arial" w:cs="Arial"/>
          <w:bCs/>
          <w:sz w:val="24"/>
          <w:szCs w:val="24"/>
          <w:lang w:val="es-ES"/>
        </w:rPr>
        <w:t xml:space="preserve"> no podrá realizar cobros a los usuarios y usuarias de los servicios de salud en concepto de fondo solidario, cuota de recuperación o aportación voluntaria.</w:t>
      </w:r>
    </w:p>
    <w:p w:rsidR="00297669" w:rsidRPr="004672E7" w:rsidRDefault="00297669" w:rsidP="00297669">
      <w:pPr>
        <w:pStyle w:val="Texto"/>
        <w:numPr>
          <w:ilvl w:val="0"/>
          <w:numId w:val="6"/>
        </w:numPr>
        <w:rPr>
          <w:rFonts w:ascii="Arial" w:hAnsi="Arial"/>
        </w:rPr>
      </w:pPr>
      <w:r w:rsidRPr="004672E7">
        <w:rPr>
          <w:rFonts w:ascii="Arial" w:hAnsi="Arial"/>
        </w:rPr>
        <w:lastRenderedPageBreak/>
        <w:t>Elaborar y presentar a</w:t>
      </w:r>
      <w:r w:rsidRPr="004672E7">
        <w:rPr>
          <w:rFonts w:ascii="Arial" w:hAnsi="Arial"/>
          <w:color w:val="FF0000"/>
        </w:rPr>
        <w:t xml:space="preserve"> </w:t>
      </w:r>
      <w:r w:rsidRPr="004672E7">
        <w:rPr>
          <w:rFonts w:ascii="Arial" w:hAnsi="Arial"/>
        </w:rPr>
        <w:t>la Región Sanitaria el Plan Operativo con sus respectivas metas, presupuesto y plan de inversión para su revisión y aprobación, según la cláusula quinta de este convenio.</w:t>
      </w:r>
    </w:p>
    <w:p w:rsidR="00297669" w:rsidRPr="004672E7" w:rsidRDefault="00297669" w:rsidP="00297669">
      <w:pPr>
        <w:pStyle w:val="Texto"/>
        <w:numPr>
          <w:ilvl w:val="0"/>
          <w:numId w:val="6"/>
        </w:numPr>
        <w:rPr>
          <w:rFonts w:ascii="Arial" w:hAnsi="Arial"/>
        </w:rPr>
      </w:pPr>
      <w:r w:rsidRPr="004672E7">
        <w:rPr>
          <w:rFonts w:ascii="Arial" w:hAnsi="Arial"/>
        </w:rPr>
        <w:t xml:space="preserve">Presentar a la Región Sanitaria y a la UGD a más tardar el 15 de enero planilla de personal de apoyo con su respectivo salario que labora con </w:t>
      </w:r>
      <w:r w:rsidRPr="004672E7">
        <w:rPr>
          <w:rFonts w:ascii="Arial" w:hAnsi="Arial"/>
          <w:b/>
        </w:rPr>
        <w:t>EL GESTOR</w:t>
      </w:r>
      <w:r w:rsidRPr="004672E7">
        <w:rPr>
          <w:rFonts w:ascii="Arial" w:hAnsi="Arial"/>
        </w:rPr>
        <w:t xml:space="preserve">. </w:t>
      </w:r>
    </w:p>
    <w:p w:rsidR="00297669" w:rsidRPr="004672E7" w:rsidRDefault="00297669" w:rsidP="00297669">
      <w:pPr>
        <w:pStyle w:val="Texto"/>
        <w:numPr>
          <w:ilvl w:val="0"/>
          <w:numId w:val="6"/>
        </w:numPr>
        <w:rPr>
          <w:rFonts w:ascii="Arial" w:hAnsi="Arial"/>
        </w:rPr>
      </w:pPr>
      <w:r w:rsidRPr="004672E7">
        <w:rPr>
          <w:rFonts w:ascii="Arial" w:hAnsi="Arial"/>
        </w:rPr>
        <w:t xml:space="preserve">Elaborar los informes de producción mensual y financieros, con sus respectivos análisis, planes de mejora y enviarlos en tiempo y forma a la Región Sanitaria. </w:t>
      </w:r>
    </w:p>
    <w:p w:rsidR="00297669" w:rsidRPr="004672E7" w:rsidRDefault="00297669" w:rsidP="00297669">
      <w:pPr>
        <w:pStyle w:val="Texto"/>
        <w:numPr>
          <w:ilvl w:val="0"/>
          <w:numId w:val="6"/>
        </w:numPr>
        <w:rPr>
          <w:rFonts w:ascii="Arial" w:hAnsi="Arial"/>
        </w:rPr>
      </w:pPr>
      <w:r w:rsidRPr="004672E7">
        <w:rPr>
          <w:rFonts w:ascii="Arial" w:hAnsi="Arial"/>
        </w:rPr>
        <w:t xml:space="preserve">Cumplir con el llenado correcto y completo, en físico y electrónico de los formatos oficiales del Sistema de Información de </w:t>
      </w:r>
      <w:r w:rsidRPr="004672E7">
        <w:rPr>
          <w:rFonts w:ascii="Arial" w:hAnsi="Arial"/>
          <w:b/>
        </w:rPr>
        <w:t xml:space="preserve">LA SECRETARIA </w:t>
      </w:r>
      <w:r w:rsidRPr="004672E7">
        <w:rPr>
          <w:rFonts w:ascii="Arial" w:hAnsi="Arial"/>
        </w:rPr>
        <w:t>y enviarlos en tiempo y forma a la Región Sanitaria según lo establecido.</w:t>
      </w:r>
    </w:p>
    <w:p w:rsidR="00297669" w:rsidRPr="004672E7" w:rsidRDefault="00297669" w:rsidP="00297669">
      <w:pPr>
        <w:pStyle w:val="Texto"/>
        <w:numPr>
          <w:ilvl w:val="0"/>
          <w:numId w:val="6"/>
        </w:numPr>
        <w:rPr>
          <w:rFonts w:ascii="Arial" w:hAnsi="Arial"/>
        </w:rPr>
      </w:pPr>
      <w:r w:rsidRPr="004672E7">
        <w:rPr>
          <w:rFonts w:ascii="Arial" w:hAnsi="Arial"/>
        </w:rPr>
        <w:t xml:space="preserve">Identificar los Establecimientos de Salud con un rótulo donde se visualice la participación conjunta de </w:t>
      </w:r>
      <w:r w:rsidRPr="004672E7">
        <w:rPr>
          <w:rFonts w:ascii="Arial" w:hAnsi="Arial"/>
          <w:b/>
        </w:rPr>
        <w:t>LA SECRETARIA</w:t>
      </w:r>
      <w:r w:rsidRPr="004672E7">
        <w:rPr>
          <w:rFonts w:ascii="Arial" w:hAnsi="Arial"/>
        </w:rPr>
        <w:t xml:space="preserve"> y </w:t>
      </w:r>
      <w:r w:rsidRPr="004672E7">
        <w:rPr>
          <w:rFonts w:ascii="Arial" w:hAnsi="Arial"/>
          <w:b/>
        </w:rPr>
        <w:t>EL GESTOR</w:t>
      </w:r>
      <w:r w:rsidRPr="004672E7">
        <w:rPr>
          <w:rFonts w:ascii="Arial" w:hAnsi="Arial"/>
        </w:rPr>
        <w:t>.</w:t>
      </w:r>
    </w:p>
    <w:p w:rsidR="00297669" w:rsidRPr="004672E7" w:rsidRDefault="00297669" w:rsidP="00297669">
      <w:pPr>
        <w:pStyle w:val="Texto"/>
        <w:numPr>
          <w:ilvl w:val="0"/>
          <w:numId w:val="6"/>
        </w:numPr>
        <w:rPr>
          <w:rFonts w:ascii="Arial" w:hAnsi="Arial"/>
        </w:rPr>
      </w:pPr>
      <w:r w:rsidRPr="004672E7">
        <w:rPr>
          <w:rFonts w:ascii="Arial" w:hAnsi="Arial"/>
        </w:rPr>
        <w:t xml:space="preserve">Asegurar que toda la papelería que utiliza </w:t>
      </w:r>
      <w:r w:rsidRPr="004672E7">
        <w:rPr>
          <w:rFonts w:ascii="Arial" w:hAnsi="Arial"/>
          <w:b/>
        </w:rPr>
        <w:t>EL GESTOR,</w:t>
      </w:r>
      <w:r w:rsidRPr="004672E7">
        <w:rPr>
          <w:rFonts w:ascii="Arial" w:hAnsi="Arial"/>
        </w:rPr>
        <w:t xml:space="preserve"> tanto en la prestación de servicios como en el área administrativa, identifiquen la participación conjunta de </w:t>
      </w:r>
      <w:r w:rsidRPr="004672E7">
        <w:rPr>
          <w:rFonts w:ascii="Arial" w:hAnsi="Arial"/>
          <w:b/>
        </w:rPr>
        <w:t>LA SECRETARIA</w:t>
      </w:r>
      <w:r w:rsidRPr="004672E7">
        <w:rPr>
          <w:rFonts w:ascii="Arial" w:hAnsi="Arial"/>
        </w:rPr>
        <w:t xml:space="preserve"> y </w:t>
      </w:r>
      <w:r w:rsidRPr="004672E7">
        <w:rPr>
          <w:rFonts w:ascii="Arial" w:hAnsi="Arial"/>
          <w:b/>
        </w:rPr>
        <w:t>EL GESTOR</w:t>
      </w:r>
      <w:r w:rsidRPr="004672E7">
        <w:rPr>
          <w:rFonts w:ascii="Arial" w:hAnsi="Arial"/>
        </w:rPr>
        <w:t xml:space="preserve"> con la inclusión de los respectivos logos.</w:t>
      </w:r>
    </w:p>
    <w:p w:rsidR="00297669" w:rsidRPr="004672E7" w:rsidRDefault="00297669" w:rsidP="00297669">
      <w:pPr>
        <w:pStyle w:val="Texto"/>
        <w:numPr>
          <w:ilvl w:val="0"/>
          <w:numId w:val="6"/>
        </w:numPr>
        <w:rPr>
          <w:rFonts w:ascii="Arial" w:hAnsi="Arial"/>
        </w:rPr>
      </w:pPr>
      <w:r w:rsidRPr="004672E7">
        <w:rPr>
          <w:rFonts w:ascii="Arial" w:hAnsi="Arial"/>
        </w:rPr>
        <w:t>Gestionar los recursos necesarios para la ejecución del Plan de Habilitación de los Establecimientos de Salud de acuerdo a los lineamientos técnicos definidos para su Licenciamiento.</w:t>
      </w:r>
    </w:p>
    <w:p w:rsidR="00297669" w:rsidRPr="004672E7" w:rsidRDefault="00297669" w:rsidP="00297669">
      <w:pPr>
        <w:pStyle w:val="Texto"/>
        <w:numPr>
          <w:ilvl w:val="0"/>
          <w:numId w:val="6"/>
        </w:numPr>
        <w:rPr>
          <w:rFonts w:ascii="Arial" w:hAnsi="Arial"/>
        </w:rPr>
      </w:pPr>
      <w:r w:rsidRPr="004672E7">
        <w:rPr>
          <w:rFonts w:ascii="Arial" w:hAnsi="Arial"/>
        </w:rPr>
        <w:t>Contar con un sistema de control de los bienes asignados al personal asistencial y de apoyo, así como con un plan de mantenimiento preventivo y correctivo (incluyendo red de frío).</w:t>
      </w:r>
    </w:p>
    <w:p w:rsidR="00297669" w:rsidRPr="004672E7" w:rsidRDefault="00297669" w:rsidP="00297669">
      <w:pPr>
        <w:pStyle w:val="Texto"/>
        <w:numPr>
          <w:ilvl w:val="0"/>
          <w:numId w:val="6"/>
        </w:numPr>
        <w:spacing w:before="240"/>
        <w:rPr>
          <w:rFonts w:ascii="Arial" w:hAnsi="Arial"/>
        </w:rPr>
      </w:pPr>
      <w:r w:rsidRPr="004672E7">
        <w:rPr>
          <w:rFonts w:ascii="Arial" w:hAnsi="Arial"/>
        </w:rPr>
        <w:t xml:space="preserve">Garantizar la contratación de los recursos humanos acordados en la ficha  y acta de negociación del Convenio de Gestión </w:t>
      </w:r>
      <w:r w:rsidRPr="004672E7">
        <w:rPr>
          <w:rFonts w:ascii="Arial" w:hAnsi="Arial"/>
          <w:b/>
        </w:rPr>
        <w:t>(Anexo No. 8)</w:t>
      </w:r>
      <w:r w:rsidRPr="004672E7">
        <w:rPr>
          <w:rFonts w:ascii="Arial" w:hAnsi="Arial"/>
        </w:rPr>
        <w:t xml:space="preserve">, de acuerdo a los perfiles y lineamientos establecidos por </w:t>
      </w:r>
      <w:r w:rsidRPr="004672E7">
        <w:rPr>
          <w:rFonts w:ascii="Arial" w:hAnsi="Arial"/>
          <w:b/>
        </w:rPr>
        <w:t>LA SECRETARIA</w:t>
      </w:r>
      <w:r w:rsidRPr="004672E7">
        <w:rPr>
          <w:rFonts w:ascii="Arial" w:hAnsi="Arial"/>
        </w:rPr>
        <w:t xml:space="preserve">. En caso de necesitarse  personal asistencial o técnico adicional para el cumplimiento de resultados, metas e indicadores, </w:t>
      </w:r>
      <w:r w:rsidRPr="004672E7">
        <w:rPr>
          <w:rFonts w:ascii="Arial" w:hAnsi="Arial"/>
          <w:b/>
        </w:rPr>
        <w:t>EL GESTOR</w:t>
      </w:r>
      <w:r w:rsidRPr="004672E7">
        <w:rPr>
          <w:rFonts w:ascii="Arial" w:hAnsi="Arial"/>
        </w:rPr>
        <w:t xml:space="preserve"> podrá realizar la contratación de dicho personal, previa gestión en la Región Sanitaria para el visto bueno y aprobación del perfil.</w:t>
      </w:r>
    </w:p>
    <w:p w:rsidR="00297669" w:rsidRPr="004672E7" w:rsidRDefault="00297669" w:rsidP="00297669">
      <w:pPr>
        <w:pStyle w:val="Texto"/>
        <w:numPr>
          <w:ilvl w:val="0"/>
          <w:numId w:val="6"/>
        </w:numPr>
        <w:rPr>
          <w:rFonts w:ascii="Arial" w:hAnsi="Arial"/>
          <w:b/>
        </w:rPr>
      </w:pPr>
      <w:r w:rsidRPr="004672E7">
        <w:rPr>
          <w:rFonts w:ascii="Arial" w:hAnsi="Arial"/>
        </w:rPr>
        <w:t xml:space="preserve">Desarrollar la gestión de la calidad de los procesos de atención de salud y  gerenciales, priorizando la mejora continua, de acuerdo a los lineamientos de </w:t>
      </w:r>
      <w:r w:rsidRPr="004672E7">
        <w:rPr>
          <w:rFonts w:ascii="Arial" w:hAnsi="Arial"/>
          <w:b/>
        </w:rPr>
        <w:t>LA SECRETARIA (Anexo No. 9)</w:t>
      </w:r>
    </w:p>
    <w:p w:rsidR="00297669" w:rsidRPr="004672E7" w:rsidRDefault="00297669" w:rsidP="00297669">
      <w:pPr>
        <w:pStyle w:val="Texto"/>
        <w:numPr>
          <w:ilvl w:val="0"/>
          <w:numId w:val="6"/>
        </w:numPr>
        <w:rPr>
          <w:rFonts w:ascii="Arial" w:hAnsi="Arial"/>
        </w:rPr>
      </w:pPr>
      <w:r w:rsidRPr="004672E7">
        <w:rPr>
          <w:rFonts w:ascii="Arial" w:hAnsi="Arial"/>
        </w:rPr>
        <w:t xml:space="preserve">Coordinar con la Región Sanitaria la programación de las capacitaciones en lo relativo a las estrategias y normas para la provisión de los servicios </w:t>
      </w:r>
      <w:r w:rsidRPr="004672E7">
        <w:rPr>
          <w:rFonts w:ascii="Arial" w:hAnsi="Arial"/>
        </w:rPr>
        <w:lastRenderedPageBreak/>
        <w:t xml:space="preserve">de salud en Planificación Familiar, Cuidados Obstétricos y Neonatales Esenciales (CONE), Atención Integral a la Niñez en la Comunidad (AIN-C), Atención Integral Enfermedades Prevalentes de la Infancia (AIEPI), Implementación Conjunta de Estrategias Comunitarias (ICEC), la Estrategia Nacional de Prevención del Embarazo en Adolescentes en Honduras (ENAPREAH) y Lineamientos Operativos para el Funcionamiento del Equipo de Salud Familiar entre otros que </w:t>
      </w:r>
      <w:r w:rsidRPr="004672E7">
        <w:rPr>
          <w:rFonts w:ascii="Arial" w:hAnsi="Arial"/>
          <w:b/>
        </w:rPr>
        <w:t>LA SECRETARIA</w:t>
      </w:r>
      <w:r w:rsidRPr="004672E7">
        <w:rPr>
          <w:rFonts w:ascii="Arial" w:hAnsi="Arial"/>
        </w:rPr>
        <w:t xml:space="preserve"> considere necesario.</w:t>
      </w:r>
    </w:p>
    <w:p w:rsidR="00297669" w:rsidRPr="004672E7" w:rsidRDefault="00297669" w:rsidP="00297669">
      <w:pPr>
        <w:numPr>
          <w:ilvl w:val="0"/>
          <w:numId w:val="6"/>
        </w:numPr>
        <w:rPr>
          <w:rFonts w:ascii="Arial" w:hAnsi="Arial" w:cs="Arial"/>
          <w:bCs/>
          <w:sz w:val="24"/>
          <w:szCs w:val="24"/>
          <w:lang w:val="es-ES"/>
        </w:rPr>
      </w:pPr>
      <w:r w:rsidRPr="004672E7">
        <w:rPr>
          <w:rFonts w:ascii="Arial" w:hAnsi="Arial" w:cs="Arial"/>
          <w:bCs/>
          <w:sz w:val="24"/>
          <w:szCs w:val="24"/>
          <w:lang w:val="es-ES"/>
        </w:rPr>
        <w:t xml:space="preserve">Conformar un equipo facilitador, el cual será responsable de capacitar y dar seguimiento al personal asistencial del </w:t>
      </w:r>
      <w:r w:rsidRPr="004672E7">
        <w:rPr>
          <w:rFonts w:ascii="Arial" w:hAnsi="Arial" w:cs="Arial"/>
          <w:b/>
          <w:bCs/>
          <w:sz w:val="24"/>
          <w:szCs w:val="24"/>
          <w:lang w:val="es-ES"/>
        </w:rPr>
        <w:t>GESTOR</w:t>
      </w:r>
      <w:r w:rsidRPr="004672E7">
        <w:rPr>
          <w:rFonts w:ascii="Arial" w:hAnsi="Arial" w:cs="Arial"/>
          <w:bCs/>
          <w:sz w:val="24"/>
          <w:szCs w:val="24"/>
          <w:lang w:val="es-ES"/>
        </w:rPr>
        <w:t>.</w:t>
      </w:r>
    </w:p>
    <w:p w:rsidR="00297669" w:rsidRPr="004672E7" w:rsidRDefault="00297669" w:rsidP="00297669">
      <w:pPr>
        <w:pStyle w:val="Texto"/>
        <w:numPr>
          <w:ilvl w:val="0"/>
          <w:numId w:val="6"/>
        </w:numPr>
        <w:rPr>
          <w:rFonts w:ascii="Arial" w:hAnsi="Arial"/>
        </w:rPr>
      </w:pPr>
      <w:r w:rsidRPr="004672E7">
        <w:rPr>
          <w:rFonts w:ascii="Arial" w:hAnsi="Arial"/>
        </w:rPr>
        <w:t xml:space="preserve">Mantener actualizado mediante el levantamiento de la ficha familiar de acuerdo a los Lineamientos Operativos del Equipo de Salud Familiar </w:t>
      </w:r>
      <w:r w:rsidRPr="004672E7">
        <w:rPr>
          <w:rFonts w:ascii="Arial" w:hAnsi="Arial"/>
          <w:b/>
        </w:rPr>
        <w:t>(Anexo No. 10)</w:t>
      </w:r>
      <w:r w:rsidRPr="004672E7">
        <w:rPr>
          <w:rFonts w:ascii="Arial" w:hAnsi="Arial"/>
        </w:rPr>
        <w:t xml:space="preserve"> el Análisis de Situación de Salud (ASIS), los indicadores de la Línea de Base (Con la información del censo y de estadística) y el Censo Familiar Comunitario, insumos indispensables para la definición de metas del siguiente periodo fiscal.</w:t>
      </w:r>
    </w:p>
    <w:p w:rsidR="00297669" w:rsidRPr="00AC7E7C" w:rsidRDefault="00297669" w:rsidP="00297669">
      <w:pPr>
        <w:pStyle w:val="Texto"/>
        <w:numPr>
          <w:ilvl w:val="0"/>
          <w:numId w:val="6"/>
        </w:numPr>
        <w:rPr>
          <w:rFonts w:ascii="Arial" w:hAnsi="Arial"/>
          <w:highlight w:val="yellow"/>
        </w:rPr>
      </w:pPr>
      <w:r w:rsidRPr="00AC7E7C">
        <w:rPr>
          <w:rFonts w:ascii="Arial" w:hAnsi="Arial"/>
          <w:highlight w:val="yellow"/>
        </w:rPr>
        <w:t xml:space="preserve">Elaborar el mapeo de las personas asignadas y actualizar semanalmente el mismo, identificando los hogares con individuos en riesgo tales como: mujeres embarazadas, puérperas, neonatos, niños y niñas menores de 2 y 5 años, adolescentes, hipertensos, diabéticos, epilépticos, discapacitados, pacientes con tuberculosis (TB) y </w:t>
      </w:r>
      <w:r w:rsidRPr="00C757E1">
        <w:rPr>
          <w:rFonts w:ascii="Arial" w:hAnsi="Arial"/>
          <w:color w:val="FF0000"/>
          <w:highlight w:val="yellow"/>
        </w:rPr>
        <w:t xml:space="preserve">participantes del </w:t>
      </w:r>
      <w:r w:rsidRPr="00C757E1">
        <w:rPr>
          <w:rFonts w:ascii="Arial" w:hAnsi="Arial"/>
          <w:b/>
          <w:color w:val="FF0000"/>
          <w:highlight w:val="yellow"/>
        </w:rPr>
        <w:t>Bono Vida Mejor</w:t>
      </w:r>
      <w:r w:rsidRPr="00C757E1">
        <w:rPr>
          <w:rFonts w:ascii="Arial" w:hAnsi="Arial"/>
          <w:color w:val="FF0000"/>
          <w:highlight w:val="yellow"/>
        </w:rPr>
        <w:t>,</w:t>
      </w:r>
      <w:r w:rsidRPr="00AC7E7C">
        <w:rPr>
          <w:rFonts w:ascii="Arial" w:hAnsi="Arial"/>
          <w:highlight w:val="yellow"/>
        </w:rPr>
        <w:t xml:space="preserve"> priorizando niños y niñas con episodios de diarreas, neumonías y desnutridos así como mujeres con embarazos de riesgo.</w:t>
      </w:r>
    </w:p>
    <w:p w:rsidR="00297669" w:rsidRPr="004672E7" w:rsidRDefault="00297669" w:rsidP="00297669">
      <w:pPr>
        <w:pStyle w:val="Texto"/>
        <w:numPr>
          <w:ilvl w:val="0"/>
          <w:numId w:val="6"/>
        </w:numPr>
        <w:rPr>
          <w:rFonts w:ascii="Arial" w:hAnsi="Arial"/>
        </w:rPr>
      </w:pPr>
      <w:r w:rsidRPr="004672E7">
        <w:rPr>
          <w:rFonts w:ascii="Arial" w:hAnsi="Arial"/>
        </w:rPr>
        <w:t>Cumplir con la entrega de la cartera de servicios definida al menos 8 horas de atención en los Establecimientos de Salud tipo 1 y tipo 2 y 24 horas del día, los 365 días del año en las clínicas maternas infantiles y de emergencia (CMIE).</w:t>
      </w:r>
    </w:p>
    <w:p w:rsidR="00297669" w:rsidRPr="004672E7" w:rsidRDefault="00297669" w:rsidP="00297669">
      <w:pPr>
        <w:pStyle w:val="Texto"/>
        <w:numPr>
          <w:ilvl w:val="0"/>
          <w:numId w:val="6"/>
        </w:numPr>
        <w:rPr>
          <w:rFonts w:ascii="Arial" w:hAnsi="Arial"/>
        </w:rPr>
      </w:pPr>
      <w:r w:rsidRPr="004672E7">
        <w:rPr>
          <w:rFonts w:ascii="Arial" w:hAnsi="Arial"/>
        </w:rPr>
        <w:t xml:space="preserve">Garantizar la existencia de los medicamentos, insumos y equipo requeridos para la prestación de los servicios, priorizando los utilizados en el tratamiento de las diarreas, neumonías en menores de 5 años y para la atención de los Cuidados Obstétricos Neonatales Esenciales (CONE) ambulatorio y básico </w:t>
      </w:r>
      <w:r w:rsidRPr="004672E7">
        <w:rPr>
          <w:rFonts w:ascii="Arial" w:hAnsi="Arial"/>
          <w:b/>
        </w:rPr>
        <w:t>(Anexo No. 11).</w:t>
      </w:r>
    </w:p>
    <w:p w:rsidR="00297669" w:rsidRPr="004672E7" w:rsidRDefault="00297669" w:rsidP="00297669">
      <w:pPr>
        <w:pStyle w:val="Texto"/>
        <w:numPr>
          <w:ilvl w:val="0"/>
          <w:numId w:val="6"/>
        </w:numPr>
        <w:rPr>
          <w:rFonts w:ascii="Arial" w:hAnsi="Arial"/>
          <w:b/>
        </w:rPr>
      </w:pPr>
      <w:r w:rsidRPr="004672E7">
        <w:rPr>
          <w:rFonts w:ascii="Arial" w:hAnsi="Arial"/>
        </w:rPr>
        <w:t xml:space="preserve">Solicitar a la Región Sanitaria los medicamentos definidos para el abordaje de: Tuberculosis, Malaria, Chagas, Leishmaniasis, Lepra; así como los insumos para el control de vectores, vacuna antirrábica humana y canina, métodos de Planificación Familiar,  sales de rehidratación oral y los necesarios en casos de emergencia nacional y </w:t>
      </w:r>
      <w:r w:rsidRPr="004672E7">
        <w:rPr>
          <w:rFonts w:ascii="Arial" w:hAnsi="Arial"/>
        </w:rPr>
        <w:lastRenderedPageBreak/>
        <w:t xml:space="preserve">cualquier otro que por no estar disponible en el mercado </w:t>
      </w:r>
      <w:r w:rsidRPr="004672E7">
        <w:rPr>
          <w:rFonts w:ascii="Arial" w:hAnsi="Arial"/>
          <w:b/>
        </w:rPr>
        <w:t>LA SECRETARIA</w:t>
      </w:r>
      <w:r w:rsidRPr="004672E7">
        <w:rPr>
          <w:rFonts w:ascii="Arial" w:hAnsi="Arial"/>
        </w:rPr>
        <w:t xml:space="preserve"> lo estime conveniente. </w:t>
      </w:r>
      <w:r w:rsidRPr="004672E7">
        <w:rPr>
          <w:rFonts w:ascii="Arial" w:hAnsi="Arial"/>
          <w:b/>
        </w:rPr>
        <w:t>En caso de que la Región Sanitaria no disponga de métodos temporales de planificación familiar o de insumos para el control de vectores, EL GESTOR deberá realizar las gestiones de compra para abastecerse.</w:t>
      </w:r>
    </w:p>
    <w:p w:rsidR="00297669" w:rsidRPr="004672E7" w:rsidRDefault="00297669" w:rsidP="00297669">
      <w:pPr>
        <w:pStyle w:val="Texto"/>
        <w:numPr>
          <w:ilvl w:val="0"/>
          <w:numId w:val="6"/>
        </w:numPr>
        <w:rPr>
          <w:rFonts w:ascii="Arial" w:hAnsi="Arial"/>
          <w:b/>
        </w:rPr>
      </w:pPr>
      <w:r w:rsidRPr="004672E7">
        <w:rPr>
          <w:rFonts w:ascii="Arial" w:hAnsi="Arial"/>
        </w:rPr>
        <w:t xml:space="preserve">Garantizar a la población el acceso gratuito a los métodos modernos temporales y permanentes de planificación familiar. En caso de los métodos permanentes </w:t>
      </w:r>
      <w:r w:rsidRPr="004672E7">
        <w:rPr>
          <w:rFonts w:ascii="Arial" w:hAnsi="Arial"/>
          <w:b/>
        </w:rPr>
        <w:t>EL GESTOR</w:t>
      </w:r>
      <w:r w:rsidRPr="004672E7">
        <w:rPr>
          <w:rFonts w:ascii="Arial" w:hAnsi="Arial"/>
        </w:rPr>
        <w:t xml:space="preserve"> podrá realizar convenios con proveedores locales certificados para la compra del servicio según los nuevos</w:t>
      </w:r>
      <w:r w:rsidRPr="004672E7">
        <w:rPr>
          <w:rFonts w:ascii="Arial" w:hAnsi="Arial"/>
          <w:b/>
        </w:rPr>
        <w:t xml:space="preserve"> Lineamientos Técnicos para el Desarrollo de las Actividades de Planificación Familiar por Proveedores Descentralizados</w:t>
      </w:r>
      <w:r w:rsidRPr="004672E7">
        <w:rPr>
          <w:rFonts w:ascii="Arial" w:hAnsi="Arial"/>
        </w:rPr>
        <w:t xml:space="preserve"> </w:t>
      </w:r>
      <w:r w:rsidRPr="004672E7">
        <w:rPr>
          <w:rFonts w:ascii="Arial" w:hAnsi="Arial"/>
          <w:b/>
        </w:rPr>
        <w:t>(Anexo No. 12).</w:t>
      </w:r>
    </w:p>
    <w:p w:rsidR="00297669" w:rsidRPr="004672E7" w:rsidRDefault="00297669" w:rsidP="00297669">
      <w:pPr>
        <w:pStyle w:val="Texto"/>
        <w:numPr>
          <w:ilvl w:val="0"/>
          <w:numId w:val="6"/>
        </w:numPr>
        <w:shd w:val="clear" w:color="auto" w:fill="FFFFFF"/>
        <w:rPr>
          <w:rFonts w:ascii="Arial" w:hAnsi="Arial"/>
        </w:rPr>
      </w:pPr>
      <w:r w:rsidRPr="004672E7">
        <w:rPr>
          <w:rFonts w:ascii="Arial" w:hAnsi="Arial"/>
        </w:rPr>
        <w:t xml:space="preserve">Implementar y fortalecer la Estrategia de Atención Integral a la Niñez en la Comunidad (AIN-C) en las comunidades seleccionadas según los lineamientos establecidos </w:t>
      </w:r>
      <w:r w:rsidRPr="004672E7">
        <w:rPr>
          <w:rFonts w:ascii="Arial" w:hAnsi="Arial"/>
          <w:b/>
        </w:rPr>
        <w:t>(Anexo No. 13).</w:t>
      </w:r>
    </w:p>
    <w:p w:rsidR="00297669" w:rsidRPr="004672E7" w:rsidRDefault="00297669" w:rsidP="00297669">
      <w:pPr>
        <w:pStyle w:val="Texto"/>
        <w:numPr>
          <w:ilvl w:val="0"/>
          <w:numId w:val="6"/>
        </w:numPr>
        <w:shd w:val="clear" w:color="auto" w:fill="FFFFFF"/>
        <w:rPr>
          <w:rFonts w:ascii="Arial" w:hAnsi="Arial"/>
        </w:rPr>
      </w:pPr>
      <w:r w:rsidRPr="004672E7">
        <w:rPr>
          <w:rFonts w:ascii="Arial" w:hAnsi="Arial"/>
        </w:rPr>
        <w:t xml:space="preserve">Garantizar la suplementación y registrar la entrega de sobres de micronutrientes a niños y niñas de 6 a 23 meses, de acuerdo a los lineamientos establecidos por </w:t>
      </w:r>
      <w:r w:rsidRPr="004672E7">
        <w:rPr>
          <w:rFonts w:ascii="Arial" w:hAnsi="Arial"/>
          <w:b/>
        </w:rPr>
        <w:t>LA SECRETARIA</w:t>
      </w:r>
      <w:r w:rsidRPr="004672E7">
        <w:rPr>
          <w:lang w:val="es-HN"/>
        </w:rPr>
        <w:t xml:space="preserve">, </w:t>
      </w:r>
      <w:r w:rsidRPr="004672E7">
        <w:rPr>
          <w:rFonts w:ascii="Arial" w:hAnsi="Arial"/>
        </w:rPr>
        <w:t>así como el seguimiento de dichos niños y niñas en la comunidad.</w:t>
      </w:r>
    </w:p>
    <w:p w:rsidR="00297669" w:rsidRPr="004672E7" w:rsidRDefault="00297669" w:rsidP="00297669">
      <w:pPr>
        <w:pStyle w:val="Texto"/>
        <w:numPr>
          <w:ilvl w:val="0"/>
          <w:numId w:val="6"/>
        </w:numPr>
        <w:rPr>
          <w:rFonts w:ascii="Arial" w:hAnsi="Arial"/>
          <w:lang w:val="es-HN" w:eastAsia="es-HN"/>
        </w:rPr>
      </w:pPr>
      <w:r w:rsidRPr="004672E7">
        <w:rPr>
          <w:rFonts w:ascii="Arial" w:hAnsi="Arial"/>
          <w:lang w:eastAsia="es-HN"/>
        </w:rPr>
        <w:t xml:space="preserve">Asegurar la Implementación Conjunta de Estrategias Comunitarias (hogares maternos, planificación familiar rural y Trabajo Individuo, Familia y Comunidad), </w:t>
      </w:r>
      <w:r w:rsidRPr="004672E7">
        <w:rPr>
          <w:rFonts w:ascii="Arial" w:hAnsi="Arial"/>
          <w:lang w:val="es-HN" w:eastAsia="es-HN"/>
        </w:rPr>
        <w:t>con la finalidad de contribuir en forma sinérgica en el impacto de la reducción de la mortalidad materna e infantil a nivel comunitario.</w:t>
      </w:r>
    </w:p>
    <w:p w:rsidR="00297669" w:rsidRPr="004672E7" w:rsidRDefault="00297669" w:rsidP="00297669">
      <w:pPr>
        <w:pStyle w:val="Texto"/>
        <w:numPr>
          <w:ilvl w:val="0"/>
          <w:numId w:val="6"/>
        </w:numPr>
        <w:rPr>
          <w:rFonts w:ascii="Arial" w:hAnsi="Arial"/>
          <w:lang w:eastAsia="es-HN"/>
        </w:rPr>
      </w:pPr>
      <w:r w:rsidRPr="004672E7">
        <w:rPr>
          <w:rFonts w:ascii="Arial" w:hAnsi="Arial"/>
        </w:rPr>
        <w:t>Organizar en las comunidades los comités para el traslado oportuno de la mujer en embarazo, parto, puerperio, neonatos, niños y niñas menores de cinco años con complicaciones haciendo participes en el proceso a la comunidad y los Gobiernos Municipales</w:t>
      </w:r>
      <w:r w:rsidRPr="004672E7">
        <w:rPr>
          <w:rFonts w:ascii="Arial" w:hAnsi="Arial"/>
          <w:lang w:eastAsia="es-HN"/>
        </w:rPr>
        <w:t xml:space="preserve">. </w:t>
      </w:r>
    </w:p>
    <w:p w:rsidR="00297669" w:rsidRPr="004672E7" w:rsidRDefault="00297669" w:rsidP="00297669">
      <w:pPr>
        <w:pStyle w:val="Texto"/>
        <w:numPr>
          <w:ilvl w:val="0"/>
          <w:numId w:val="6"/>
        </w:numPr>
        <w:rPr>
          <w:rFonts w:ascii="Arial" w:hAnsi="Arial"/>
          <w:lang w:eastAsia="es-HN"/>
        </w:rPr>
      </w:pPr>
      <w:r w:rsidRPr="004672E7">
        <w:rPr>
          <w:rFonts w:ascii="Arial" w:hAnsi="Arial"/>
          <w:lang w:val="es-NI" w:eastAsia="es-HN"/>
        </w:rPr>
        <w:t>Implementar incentivos y programas de educación a la embarazada hospedada en el hogar materno  proveniente de las comunidades postergadas.</w:t>
      </w:r>
    </w:p>
    <w:p w:rsidR="00297669" w:rsidRPr="004672E7" w:rsidRDefault="00297669" w:rsidP="00297669">
      <w:pPr>
        <w:pStyle w:val="Texto"/>
        <w:numPr>
          <w:ilvl w:val="0"/>
          <w:numId w:val="6"/>
        </w:numPr>
        <w:rPr>
          <w:rFonts w:ascii="Arial" w:hAnsi="Arial"/>
          <w:lang w:eastAsia="es-HN"/>
        </w:rPr>
      </w:pPr>
      <w:r w:rsidRPr="004672E7">
        <w:rPr>
          <w:rFonts w:ascii="Arial" w:hAnsi="Arial"/>
          <w:lang w:eastAsia="es-HN"/>
        </w:rPr>
        <w:t xml:space="preserve">Garantizar </w:t>
      </w:r>
      <w:r w:rsidRPr="004672E7">
        <w:rPr>
          <w:rFonts w:ascii="Arial" w:hAnsi="Arial"/>
          <w:lang w:val="es-NI" w:eastAsia="es-HN"/>
        </w:rPr>
        <w:t>la entrega de incentivos (incluidos en el pago de los partos) para la partera y parturienta provenientes de las comunidades definidas, que acudieron a la CMIE para la atención de parto.</w:t>
      </w:r>
    </w:p>
    <w:p w:rsidR="00297669" w:rsidRPr="004672E7" w:rsidRDefault="00297669" w:rsidP="00297669">
      <w:pPr>
        <w:pStyle w:val="Texto"/>
        <w:numPr>
          <w:ilvl w:val="0"/>
          <w:numId w:val="6"/>
        </w:numPr>
        <w:rPr>
          <w:rFonts w:ascii="Arial" w:hAnsi="Arial"/>
        </w:rPr>
      </w:pPr>
      <w:r w:rsidRPr="004672E7">
        <w:rPr>
          <w:rFonts w:ascii="Arial" w:hAnsi="Arial"/>
        </w:rPr>
        <w:t xml:space="preserve">Fortalecer la red de voluntarios de salud de la comunidad a través de capacitaciones continuas en las estrategias requeridas por </w:t>
      </w:r>
      <w:r w:rsidRPr="004672E7">
        <w:rPr>
          <w:rFonts w:ascii="Arial" w:hAnsi="Arial"/>
          <w:b/>
        </w:rPr>
        <w:t xml:space="preserve">LA SECRETARIA </w:t>
      </w:r>
      <w:r w:rsidRPr="004672E7">
        <w:rPr>
          <w:rFonts w:ascii="Arial" w:hAnsi="Arial"/>
        </w:rPr>
        <w:t xml:space="preserve">y proveerle entre otros, los insumos y equipo requeridos para el tratamiento de las diarreas y neumonías en menores de 5 años. </w:t>
      </w:r>
    </w:p>
    <w:p w:rsidR="00297669" w:rsidRPr="004672E7" w:rsidRDefault="00297669" w:rsidP="00297669">
      <w:pPr>
        <w:pStyle w:val="Texto"/>
        <w:numPr>
          <w:ilvl w:val="0"/>
          <w:numId w:val="6"/>
        </w:numPr>
        <w:rPr>
          <w:rFonts w:ascii="Arial" w:hAnsi="Arial"/>
        </w:rPr>
      </w:pPr>
      <w:r w:rsidRPr="004672E7">
        <w:rPr>
          <w:rFonts w:ascii="Arial" w:hAnsi="Arial"/>
        </w:rPr>
        <w:lastRenderedPageBreak/>
        <w:t xml:space="preserve">Asegurar el funcionamiento óptimo de la red de frío, solicitando los insumos y repuestos a la Región Sanitaria y proporcionando los gastos de viaje de la movilización del técnico de la Región Sanitaria encargado de la red de frío. En caso que la Región Sanitaria no disponga de los insumos y repuestos necesarios, </w:t>
      </w:r>
      <w:r w:rsidRPr="004672E7">
        <w:rPr>
          <w:rFonts w:ascii="Arial" w:hAnsi="Arial"/>
          <w:b/>
        </w:rPr>
        <w:t>EL GESTOR</w:t>
      </w:r>
      <w:r w:rsidRPr="004672E7">
        <w:rPr>
          <w:rFonts w:ascii="Arial" w:hAnsi="Arial"/>
        </w:rPr>
        <w:t xml:space="preserve"> deberá adquirirlos.</w:t>
      </w:r>
    </w:p>
    <w:p w:rsidR="00297669" w:rsidRPr="004672E7" w:rsidRDefault="00297669" w:rsidP="00297669">
      <w:pPr>
        <w:pStyle w:val="Texto"/>
        <w:numPr>
          <w:ilvl w:val="0"/>
          <w:numId w:val="6"/>
        </w:numPr>
        <w:rPr>
          <w:rFonts w:ascii="Arial" w:hAnsi="Arial"/>
        </w:rPr>
      </w:pPr>
      <w:r w:rsidRPr="004672E7">
        <w:rPr>
          <w:rFonts w:ascii="Arial" w:hAnsi="Arial"/>
        </w:rPr>
        <w:t>Realizar la vacunación sostenida en los Establecimientos de Salud, Centros Educativos y Comunidad de acuerdo a lineamientos técnicos operativos brindados por el Programa Ampliado de Inmunizaciones.</w:t>
      </w:r>
    </w:p>
    <w:p w:rsidR="00297669" w:rsidRPr="004672E7" w:rsidRDefault="00297669" w:rsidP="00297669">
      <w:pPr>
        <w:pStyle w:val="Texto"/>
        <w:numPr>
          <w:ilvl w:val="0"/>
          <w:numId w:val="6"/>
        </w:numPr>
        <w:rPr>
          <w:rFonts w:ascii="Arial" w:hAnsi="Arial"/>
        </w:rPr>
      </w:pPr>
      <w:r w:rsidRPr="004672E7">
        <w:rPr>
          <w:rFonts w:ascii="Arial" w:hAnsi="Arial"/>
        </w:rPr>
        <w:t>Realizar la vacunación, desparasitación y otras acciones de promoción y prevención durante las campañas de vacunación programadas en el año, según los lineamientos de las jornadas.</w:t>
      </w:r>
    </w:p>
    <w:p w:rsidR="00297669" w:rsidRPr="004672E7" w:rsidRDefault="00297669" w:rsidP="00297669">
      <w:pPr>
        <w:pStyle w:val="Texto"/>
        <w:numPr>
          <w:ilvl w:val="0"/>
          <w:numId w:val="6"/>
        </w:numPr>
        <w:rPr>
          <w:rFonts w:ascii="Arial" w:hAnsi="Arial"/>
        </w:rPr>
      </w:pPr>
      <w:r w:rsidRPr="004672E7">
        <w:rPr>
          <w:rFonts w:ascii="Arial" w:hAnsi="Arial"/>
        </w:rPr>
        <w:t xml:space="preserve">Detectar y notificar en forma oportuna los eventos de notificación obligatoria a la Unidad de Vigilancia de la Salud de la Región Sanitaria y asegurar la investigación completa y oportuna.  </w:t>
      </w:r>
    </w:p>
    <w:p w:rsidR="00297669" w:rsidRPr="004672E7" w:rsidRDefault="00297669" w:rsidP="00297669">
      <w:pPr>
        <w:pStyle w:val="Texto"/>
        <w:numPr>
          <w:ilvl w:val="0"/>
          <w:numId w:val="6"/>
        </w:numPr>
        <w:rPr>
          <w:rFonts w:ascii="Arial" w:hAnsi="Arial"/>
        </w:rPr>
      </w:pPr>
      <w:r w:rsidRPr="004672E7">
        <w:rPr>
          <w:rFonts w:ascii="Arial" w:hAnsi="Arial"/>
        </w:rPr>
        <w:t>Atender las urgencias médicas sin discriminación, a todo paciente nacional y extranjero, perteneciente o no a las familias asignadas, para su diagnóstico y tratamiento o estabilización y referencia a otro Establecimiento de Salud de mayor complejidad.</w:t>
      </w:r>
    </w:p>
    <w:p w:rsidR="00297669" w:rsidRPr="004672E7" w:rsidRDefault="00297669" w:rsidP="00297669">
      <w:pPr>
        <w:pStyle w:val="Texto"/>
        <w:numPr>
          <w:ilvl w:val="0"/>
          <w:numId w:val="6"/>
        </w:numPr>
        <w:rPr>
          <w:rFonts w:ascii="Arial" w:hAnsi="Arial"/>
        </w:rPr>
      </w:pPr>
      <w:r w:rsidRPr="004672E7">
        <w:rPr>
          <w:rFonts w:ascii="Arial" w:hAnsi="Arial"/>
        </w:rPr>
        <w:t>Brindar a los pacientes atendidos en los Establecimientos de Salud la continuidad del proceso de atención a través del adecuado funcionamiento del sistema nacional de referencia y respuesta de acuerdo a los lineamientos establecidos.</w:t>
      </w:r>
    </w:p>
    <w:p w:rsidR="00297669" w:rsidRPr="004672E7" w:rsidRDefault="00297669" w:rsidP="00297669">
      <w:pPr>
        <w:pStyle w:val="Texto"/>
        <w:numPr>
          <w:ilvl w:val="0"/>
          <w:numId w:val="6"/>
        </w:numPr>
        <w:rPr>
          <w:rFonts w:ascii="Arial" w:hAnsi="Arial"/>
        </w:rPr>
      </w:pPr>
      <w:r w:rsidRPr="004672E7">
        <w:rPr>
          <w:rFonts w:ascii="Arial" w:hAnsi="Arial"/>
        </w:rPr>
        <w:t>Mantener un registro del seguimiento de las referencias/respuestas y realizar el respectivo análisis de los casos.</w:t>
      </w:r>
    </w:p>
    <w:p w:rsidR="00297669" w:rsidRPr="004672E7" w:rsidRDefault="00297669" w:rsidP="00297669">
      <w:pPr>
        <w:pStyle w:val="Texto"/>
        <w:numPr>
          <w:ilvl w:val="0"/>
          <w:numId w:val="6"/>
        </w:numPr>
        <w:rPr>
          <w:rFonts w:ascii="Arial" w:hAnsi="Arial"/>
        </w:rPr>
      </w:pPr>
      <w:r w:rsidRPr="004672E7">
        <w:rPr>
          <w:rFonts w:ascii="Arial" w:hAnsi="Arial"/>
        </w:rPr>
        <w:t xml:space="preserve">Establecer las redes de tecnologías informáticas de comunicación (telefonía e internet) para la gestión de citas entre los diferentes niveles de atención, así como para facilitar la comunicación e intercambiar información entre las partes interesadas. </w:t>
      </w:r>
    </w:p>
    <w:p w:rsidR="00297669" w:rsidRPr="00C757E1" w:rsidRDefault="00297669" w:rsidP="00297669">
      <w:pPr>
        <w:pStyle w:val="Texto"/>
        <w:numPr>
          <w:ilvl w:val="0"/>
          <w:numId w:val="6"/>
        </w:numPr>
        <w:rPr>
          <w:rFonts w:ascii="Arial" w:hAnsi="Arial"/>
          <w:bCs w:val="0"/>
          <w:highlight w:val="yellow"/>
        </w:rPr>
      </w:pPr>
      <w:r w:rsidRPr="00C757E1">
        <w:rPr>
          <w:rFonts w:ascii="Arial" w:hAnsi="Arial"/>
          <w:bCs w:val="0"/>
          <w:highlight w:val="yellow"/>
        </w:rPr>
        <w:t xml:space="preserve">Mantener actualizados los listados  de las mujeres </w:t>
      </w:r>
      <w:r w:rsidRPr="00C757E1">
        <w:rPr>
          <w:rFonts w:ascii="Arial" w:hAnsi="Arial"/>
          <w:highlight w:val="yellow"/>
        </w:rPr>
        <w:t>(puérperas y embarazadas), niños y niñas menores de cinco años</w:t>
      </w:r>
      <w:r w:rsidRPr="00C757E1">
        <w:rPr>
          <w:rFonts w:ascii="Arial" w:hAnsi="Arial"/>
          <w:bCs w:val="0"/>
          <w:highlight w:val="yellow"/>
        </w:rPr>
        <w:t xml:space="preserve"> participantes del </w:t>
      </w:r>
      <w:r w:rsidRPr="00C757E1">
        <w:rPr>
          <w:rFonts w:ascii="Arial" w:hAnsi="Arial"/>
          <w:b/>
          <w:bCs w:val="0"/>
          <w:highlight w:val="yellow"/>
        </w:rPr>
        <w:t>Bono Vida Mejor</w:t>
      </w:r>
      <w:r w:rsidRPr="00C757E1">
        <w:rPr>
          <w:rFonts w:ascii="Arial" w:hAnsi="Arial"/>
          <w:bCs w:val="0"/>
          <w:highlight w:val="yellow"/>
        </w:rPr>
        <w:t xml:space="preserve"> e identificarlos en el mapa de riesgo de cada  Establecimiento de Salud.</w:t>
      </w:r>
    </w:p>
    <w:p w:rsidR="00297669" w:rsidRPr="00C757E1" w:rsidRDefault="00297669" w:rsidP="00297669">
      <w:pPr>
        <w:pStyle w:val="Texto"/>
        <w:numPr>
          <w:ilvl w:val="0"/>
          <w:numId w:val="6"/>
        </w:numPr>
        <w:rPr>
          <w:highlight w:val="yellow"/>
        </w:rPr>
      </w:pPr>
      <w:r w:rsidRPr="00C757E1">
        <w:rPr>
          <w:rFonts w:ascii="Arial" w:hAnsi="Arial"/>
          <w:highlight w:val="yellow"/>
        </w:rPr>
        <w:t xml:space="preserve">Brindar y registrar la atención a las mujeres (puérperas y embarazadas), niños y niñas menores de cinco años participantes del </w:t>
      </w:r>
      <w:r w:rsidRPr="00C757E1">
        <w:rPr>
          <w:rFonts w:ascii="Arial" w:hAnsi="Arial"/>
          <w:b/>
          <w:highlight w:val="yellow"/>
        </w:rPr>
        <w:t>Bono Vida Mejor</w:t>
      </w:r>
      <w:r w:rsidRPr="00C757E1">
        <w:rPr>
          <w:rFonts w:ascii="Arial" w:hAnsi="Arial"/>
          <w:highlight w:val="yellow"/>
        </w:rPr>
        <w:t xml:space="preserve"> del área geográfica de su competencia en los formularios oficiales de </w:t>
      </w:r>
      <w:r w:rsidRPr="00C757E1">
        <w:rPr>
          <w:rFonts w:ascii="Arial" w:hAnsi="Arial"/>
          <w:b/>
          <w:highlight w:val="yellow"/>
        </w:rPr>
        <w:t>LA SECRETARIA</w:t>
      </w:r>
      <w:r w:rsidRPr="00C757E1">
        <w:rPr>
          <w:rFonts w:ascii="Arial" w:hAnsi="Arial"/>
          <w:highlight w:val="yellow"/>
        </w:rPr>
        <w:t xml:space="preserve"> (Listado de Niños y Niñas para Vigilancia Integral/LINVI, </w:t>
      </w:r>
      <w:r w:rsidRPr="00C757E1">
        <w:rPr>
          <w:rFonts w:ascii="Arial" w:hAnsi="Arial"/>
          <w:highlight w:val="yellow"/>
        </w:rPr>
        <w:lastRenderedPageBreak/>
        <w:t>Listado de Mujeres Embarazadas/LISEM, Atenciones Ambulatorias /ATA).</w:t>
      </w:r>
    </w:p>
    <w:p w:rsidR="00297669" w:rsidRPr="00C757E1" w:rsidRDefault="00297669" w:rsidP="00297669">
      <w:pPr>
        <w:pStyle w:val="Texto"/>
        <w:numPr>
          <w:ilvl w:val="0"/>
          <w:numId w:val="6"/>
        </w:numPr>
        <w:rPr>
          <w:highlight w:val="yellow"/>
        </w:rPr>
      </w:pPr>
      <w:r w:rsidRPr="00C757E1">
        <w:rPr>
          <w:rFonts w:ascii="Arial" w:hAnsi="Arial"/>
          <w:highlight w:val="yellow"/>
        </w:rPr>
        <w:t xml:space="preserve">Reportar mensualmente en la plataforma web del </w:t>
      </w:r>
      <w:r w:rsidRPr="00C757E1">
        <w:rPr>
          <w:rFonts w:ascii="Arial" w:hAnsi="Arial"/>
          <w:b/>
          <w:highlight w:val="yellow"/>
        </w:rPr>
        <w:t>RENPI (</w:t>
      </w:r>
      <w:r w:rsidRPr="00C757E1">
        <w:rPr>
          <w:rFonts w:ascii="Arial" w:hAnsi="Arial"/>
          <w:b/>
          <w:highlight w:val="yellow"/>
          <w:lang w:val="es-NI"/>
        </w:rPr>
        <w:t>Registro Nacional de la Primera Infancia)</w:t>
      </w:r>
      <w:r w:rsidRPr="00C757E1">
        <w:rPr>
          <w:rFonts w:ascii="Arial" w:hAnsi="Arial"/>
          <w:highlight w:val="yellow"/>
          <w:lang w:val="es-NI"/>
        </w:rPr>
        <w:t xml:space="preserve"> de </w:t>
      </w:r>
      <w:r w:rsidRPr="00C757E1">
        <w:rPr>
          <w:rFonts w:ascii="Arial" w:hAnsi="Arial"/>
          <w:b/>
          <w:highlight w:val="yellow"/>
          <w:lang w:val="es-NI"/>
        </w:rPr>
        <w:t>Centro Nacional de Información del Sector Social, (CENISS)</w:t>
      </w:r>
      <w:r w:rsidRPr="00C757E1">
        <w:rPr>
          <w:rFonts w:ascii="Arial" w:hAnsi="Arial"/>
          <w:highlight w:val="yellow"/>
          <w:lang w:val="es-NI"/>
        </w:rPr>
        <w:t xml:space="preserve">, las atenciones a las mujeres </w:t>
      </w:r>
      <w:r w:rsidRPr="00C757E1">
        <w:rPr>
          <w:rFonts w:ascii="Arial" w:hAnsi="Arial"/>
          <w:highlight w:val="yellow"/>
        </w:rPr>
        <w:t>(puérperas y embarazadas), niños y niñas menores de cinco años</w:t>
      </w:r>
      <w:r w:rsidRPr="00C757E1">
        <w:rPr>
          <w:rFonts w:ascii="Arial" w:hAnsi="Arial"/>
          <w:highlight w:val="yellow"/>
          <w:lang w:val="es-NI"/>
        </w:rPr>
        <w:t xml:space="preserve"> participantes del </w:t>
      </w:r>
      <w:r w:rsidRPr="00C757E1">
        <w:rPr>
          <w:rFonts w:ascii="Arial" w:hAnsi="Arial"/>
          <w:b/>
          <w:highlight w:val="yellow"/>
          <w:lang w:val="es-NI"/>
        </w:rPr>
        <w:t>Bono Vida Mejor</w:t>
      </w:r>
      <w:r w:rsidRPr="00C757E1">
        <w:rPr>
          <w:rFonts w:ascii="Arial" w:hAnsi="Arial"/>
          <w:highlight w:val="yellow"/>
          <w:lang w:val="es-NI"/>
        </w:rPr>
        <w:t>.</w:t>
      </w:r>
    </w:p>
    <w:p w:rsidR="00297669" w:rsidRPr="00C757E1" w:rsidRDefault="00297669" w:rsidP="00297669">
      <w:pPr>
        <w:pStyle w:val="Texto"/>
        <w:numPr>
          <w:ilvl w:val="0"/>
          <w:numId w:val="6"/>
        </w:numPr>
        <w:rPr>
          <w:rFonts w:ascii="Arial" w:hAnsi="Arial"/>
          <w:highlight w:val="yellow"/>
        </w:rPr>
      </w:pPr>
      <w:r w:rsidRPr="00C757E1">
        <w:rPr>
          <w:rFonts w:ascii="Arial" w:hAnsi="Arial"/>
          <w:highlight w:val="yellow"/>
        </w:rPr>
        <w:t xml:space="preserve">Facilitar el acceso a los corresponsales municipales del </w:t>
      </w:r>
      <w:r w:rsidRPr="00C757E1">
        <w:rPr>
          <w:rFonts w:ascii="Arial" w:hAnsi="Arial"/>
          <w:b/>
          <w:highlight w:val="yellow"/>
        </w:rPr>
        <w:t>Bono Vida Mejor</w:t>
      </w:r>
      <w:r w:rsidRPr="00C757E1">
        <w:rPr>
          <w:rFonts w:ascii="Arial" w:hAnsi="Arial"/>
          <w:highlight w:val="yellow"/>
        </w:rPr>
        <w:t xml:space="preserve"> la información de los ATA, LINVI y LISEM para verificar las atenciones a las mujeres (puérperas y embarazadas), niños y niñas menores de cinco años brindadas por </w:t>
      </w:r>
      <w:r w:rsidRPr="00C757E1">
        <w:rPr>
          <w:rFonts w:ascii="Arial" w:hAnsi="Arial"/>
          <w:b/>
          <w:highlight w:val="yellow"/>
        </w:rPr>
        <w:t>EL GESTOR</w:t>
      </w:r>
      <w:r w:rsidRPr="00C757E1">
        <w:rPr>
          <w:rFonts w:ascii="Arial" w:hAnsi="Arial"/>
          <w:highlight w:val="yellow"/>
        </w:rPr>
        <w:t xml:space="preserve"> y la actualización sistemática de los listados de participantes.</w:t>
      </w:r>
    </w:p>
    <w:p w:rsidR="00297669" w:rsidRPr="00C757E1" w:rsidRDefault="00297669" w:rsidP="00297669">
      <w:pPr>
        <w:pStyle w:val="Texto"/>
        <w:numPr>
          <w:ilvl w:val="0"/>
          <w:numId w:val="6"/>
        </w:numPr>
        <w:rPr>
          <w:rFonts w:ascii="Arial" w:eastAsia="Times New Roman" w:hAnsi="Arial"/>
          <w:highlight w:val="yellow"/>
          <w:lang w:val="es-HN" w:eastAsia="es-HN"/>
        </w:rPr>
      </w:pPr>
      <w:r w:rsidRPr="00C757E1">
        <w:rPr>
          <w:rFonts w:ascii="Arial" w:hAnsi="Arial"/>
          <w:highlight w:val="yellow"/>
          <w:lang w:val="es-NI"/>
        </w:rPr>
        <w:t>Enviar junto a los informes de producción mensual de</w:t>
      </w:r>
      <w:r>
        <w:rPr>
          <w:rFonts w:ascii="Arial" w:hAnsi="Arial"/>
          <w:highlight w:val="yellow"/>
          <w:lang w:val="es-NI"/>
        </w:rPr>
        <w:t xml:space="preserve"> Enero y Junio </w:t>
      </w:r>
      <w:r w:rsidRPr="00C757E1">
        <w:rPr>
          <w:rFonts w:ascii="Arial" w:hAnsi="Arial"/>
          <w:highlight w:val="yellow"/>
          <w:lang w:val="es-NI"/>
        </w:rPr>
        <w:t xml:space="preserve"> </w:t>
      </w:r>
      <w:r w:rsidRPr="00277327">
        <w:rPr>
          <w:rFonts w:ascii="Arial" w:hAnsi="Arial"/>
          <w:b/>
          <w:strike/>
          <w:highlight w:val="yellow"/>
          <w:lang w:val="es-NI"/>
        </w:rPr>
        <w:t>Julio y Noviembre</w:t>
      </w:r>
      <w:r w:rsidRPr="00C757E1">
        <w:rPr>
          <w:rFonts w:ascii="Arial" w:hAnsi="Arial"/>
          <w:highlight w:val="yellow"/>
          <w:lang w:val="es-NI"/>
        </w:rPr>
        <w:t xml:space="preserve"> fotocopias en físico o fotografías en electrónico </w:t>
      </w:r>
      <w:r w:rsidRPr="00C757E1">
        <w:rPr>
          <w:rFonts w:ascii="Arial" w:eastAsia="Times New Roman" w:hAnsi="Arial"/>
          <w:highlight w:val="yellow"/>
          <w:lang w:val="es-HN" w:eastAsia="es-HN"/>
        </w:rPr>
        <w:t>de buena calidad</w:t>
      </w:r>
      <w:r w:rsidRPr="00C757E1">
        <w:rPr>
          <w:rFonts w:ascii="Arial" w:hAnsi="Arial"/>
          <w:highlight w:val="yellow"/>
          <w:lang w:val="es-NI"/>
        </w:rPr>
        <w:t xml:space="preserve"> (captadas mediante  </w:t>
      </w:r>
      <w:r w:rsidRPr="00C757E1">
        <w:rPr>
          <w:rFonts w:ascii="Arial" w:eastAsia="Times New Roman" w:hAnsi="Arial"/>
          <w:highlight w:val="yellow"/>
          <w:lang w:val="es-HN" w:eastAsia="es-HN"/>
        </w:rPr>
        <w:t>cámaras de celulares, tablets o  cámaras digitales)</w:t>
      </w:r>
      <w:r w:rsidRPr="00C757E1">
        <w:rPr>
          <w:rFonts w:ascii="Arial" w:hAnsi="Arial"/>
          <w:highlight w:val="yellow"/>
          <w:lang w:val="es-NI"/>
        </w:rPr>
        <w:t xml:space="preserve"> de los LINVI y LISEM de las comunidades donde haya participantes del</w:t>
      </w:r>
      <w:r w:rsidRPr="00C757E1">
        <w:rPr>
          <w:rFonts w:ascii="Arial" w:eastAsia="Times New Roman" w:hAnsi="Arial"/>
          <w:highlight w:val="yellow"/>
          <w:lang w:val="es-HN" w:eastAsia="es-HN"/>
        </w:rPr>
        <w:t xml:space="preserve"> </w:t>
      </w:r>
      <w:r w:rsidRPr="00C757E1">
        <w:rPr>
          <w:rFonts w:ascii="Arial" w:eastAsia="Times New Roman" w:hAnsi="Arial"/>
          <w:b/>
          <w:highlight w:val="yellow"/>
          <w:lang w:val="es-HN" w:eastAsia="es-HN"/>
        </w:rPr>
        <w:t>Bono Vida Mejor.</w:t>
      </w:r>
    </w:p>
    <w:p w:rsidR="00297669" w:rsidRPr="004672E7" w:rsidRDefault="00297669" w:rsidP="00297669">
      <w:pPr>
        <w:pStyle w:val="Texto"/>
        <w:numPr>
          <w:ilvl w:val="0"/>
          <w:numId w:val="6"/>
        </w:numPr>
        <w:rPr>
          <w:rFonts w:ascii="Arial" w:hAnsi="Arial"/>
        </w:rPr>
      </w:pPr>
      <w:r w:rsidRPr="004672E7">
        <w:rPr>
          <w:rFonts w:ascii="Arial" w:hAnsi="Arial"/>
        </w:rPr>
        <w:t>Promover, gestionar y desarrollar proyectos que mejoren las condiciones de vida de las personas y familias asignadas, en sus ambientes de desarrollo humano, en base al Diagnostico Comunitario de Salud y Plan de Desarrollo Local.</w:t>
      </w:r>
    </w:p>
    <w:p w:rsidR="00297669" w:rsidRPr="004672E7" w:rsidRDefault="00297669" w:rsidP="00297669">
      <w:pPr>
        <w:pStyle w:val="Texto"/>
        <w:numPr>
          <w:ilvl w:val="0"/>
          <w:numId w:val="6"/>
        </w:numPr>
        <w:shd w:val="clear" w:color="auto" w:fill="FFFFFF"/>
        <w:rPr>
          <w:rFonts w:ascii="Arial" w:hAnsi="Arial"/>
        </w:rPr>
      </w:pPr>
      <w:r w:rsidRPr="004672E7">
        <w:rPr>
          <w:rFonts w:ascii="Arial" w:hAnsi="Arial"/>
        </w:rPr>
        <w:t xml:space="preserve">Utilizar los materiales educativos brindados por </w:t>
      </w:r>
      <w:r w:rsidRPr="004672E7">
        <w:rPr>
          <w:rFonts w:ascii="Arial" w:hAnsi="Arial"/>
          <w:b/>
        </w:rPr>
        <w:t>LA SECRETARIA</w:t>
      </w:r>
      <w:r w:rsidRPr="004672E7">
        <w:rPr>
          <w:rFonts w:ascii="Arial" w:hAnsi="Arial"/>
        </w:rPr>
        <w:t xml:space="preserve"> para la promoción de conductas y hábitos saludables, enfatizando en la salud materna e infantil (PF, embarazo, parto, puerperio, uso de micronutrientes, preconcepcional, identificación de señales de peligro).</w:t>
      </w:r>
    </w:p>
    <w:p w:rsidR="00297669" w:rsidRPr="004672E7" w:rsidRDefault="00297669" w:rsidP="00297669">
      <w:pPr>
        <w:pStyle w:val="Texto"/>
        <w:numPr>
          <w:ilvl w:val="0"/>
          <w:numId w:val="6"/>
        </w:numPr>
        <w:rPr>
          <w:rFonts w:ascii="Arial" w:hAnsi="Arial"/>
        </w:rPr>
      </w:pPr>
      <w:r w:rsidRPr="004672E7">
        <w:rPr>
          <w:rFonts w:ascii="Arial" w:hAnsi="Arial"/>
        </w:rPr>
        <w:t xml:space="preserve">Realizar auto monitoreo y supervisión capacitante en forma sistemática a los Establecimientos de Salud para verificar el cumplimiento de indicadores del Convenio de Gestión, normas y lineamientos  establecidos por </w:t>
      </w:r>
      <w:r w:rsidRPr="004672E7">
        <w:rPr>
          <w:rFonts w:ascii="Arial" w:hAnsi="Arial"/>
          <w:b/>
        </w:rPr>
        <w:t>LA SECRETARIA</w:t>
      </w:r>
      <w:r w:rsidRPr="004672E7">
        <w:rPr>
          <w:rFonts w:ascii="Arial" w:hAnsi="Arial"/>
        </w:rPr>
        <w:t xml:space="preserve">. </w:t>
      </w:r>
    </w:p>
    <w:p w:rsidR="00297669" w:rsidRPr="004672E7" w:rsidRDefault="00297669" w:rsidP="00297669">
      <w:pPr>
        <w:pStyle w:val="Texto"/>
        <w:numPr>
          <w:ilvl w:val="0"/>
          <w:numId w:val="6"/>
        </w:numPr>
        <w:rPr>
          <w:rFonts w:ascii="Arial" w:hAnsi="Arial"/>
        </w:rPr>
      </w:pPr>
      <w:r w:rsidRPr="004672E7">
        <w:rPr>
          <w:rFonts w:ascii="Arial" w:hAnsi="Arial"/>
        </w:rPr>
        <w:t>Someterse al proceso de monitoreo del Convenio de Gestión por parte del Región Sanitaria y a la evaluación de desempeño realizada por la UGD en los tiempos establecidos.</w:t>
      </w:r>
    </w:p>
    <w:p w:rsidR="00297669" w:rsidRPr="004672E7" w:rsidRDefault="00297669" w:rsidP="00297669">
      <w:pPr>
        <w:pStyle w:val="Texto"/>
        <w:numPr>
          <w:ilvl w:val="0"/>
          <w:numId w:val="6"/>
        </w:numPr>
        <w:rPr>
          <w:rFonts w:ascii="Arial" w:hAnsi="Arial"/>
        </w:rPr>
      </w:pPr>
      <w:r w:rsidRPr="004672E7">
        <w:rPr>
          <w:rFonts w:ascii="Arial" w:hAnsi="Arial"/>
        </w:rPr>
        <w:t>Asegurar el seguimiento a los compromisos establecidos en el proceso de monitoreo y evaluación del desempeño del periodo, documentando las intervenciones implementadas.</w:t>
      </w:r>
    </w:p>
    <w:p w:rsidR="00297669" w:rsidRPr="004672E7" w:rsidRDefault="00297669" w:rsidP="00297669">
      <w:pPr>
        <w:pStyle w:val="Texto"/>
        <w:numPr>
          <w:ilvl w:val="0"/>
          <w:numId w:val="6"/>
        </w:numPr>
        <w:rPr>
          <w:rFonts w:ascii="Arial" w:hAnsi="Arial"/>
        </w:rPr>
      </w:pPr>
      <w:r w:rsidRPr="004672E7">
        <w:rPr>
          <w:rFonts w:ascii="Arial" w:hAnsi="Arial"/>
        </w:rPr>
        <w:t xml:space="preserve">Someterse a inspecciones y supervisiones cuando las instancias de </w:t>
      </w:r>
      <w:r w:rsidRPr="004672E7">
        <w:rPr>
          <w:rFonts w:ascii="Arial" w:hAnsi="Arial"/>
          <w:b/>
        </w:rPr>
        <w:t xml:space="preserve">LA SECRETARIA </w:t>
      </w:r>
      <w:r w:rsidRPr="004672E7">
        <w:rPr>
          <w:rFonts w:ascii="Arial" w:hAnsi="Arial"/>
        </w:rPr>
        <w:t xml:space="preserve">lo consideren oportuno. </w:t>
      </w:r>
    </w:p>
    <w:p w:rsidR="00297669" w:rsidRPr="004672E7" w:rsidRDefault="00297669" w:rsidP="00297669">
      <w:pPr>
        <w:pStyle w:val="Texto"/>
        <w:numPr>
          <w:ilvl w:val="0"/>
          <w:numId w:val="6"/>
        </w:numPr>
        <w:rPr>
          <w:rFonts w:ascii="Arial" w:hAnsi="Arial"/>
        </w:rPr>
      </w:pPr>
      <w:r w:rsidRPr="004672E7">
        <w:rPr>
          <w:rFonts w:ascii="Arial" w:hAnsi="Arial"/>
        </w:rPr>
        <w:lastRenderedPageBreak/>
        <w:t>Someterse a las auditorías sociales que puedan ser definidas por la instancia competente a fin de garantizar la transparencia en el uso de los recursos y los resultados alcanzados.</w:t>
      </w:r>
    </w:p>
    <w:p w:rsidR="00297669" w:rsidRPr="004672E7" w:rsidRDefault="00297669" w:rsidP="00297669">
      <w:pPr>
        <w:pStyle w:val="Texto"/>
        <w:numPr>
          <w:ilvl w:val="0"/>
          <w:numId w:val="6"/>
        </w:numPr>
        <w:rPr>
          <w:rFonts w:ascii="Arial" w:hAnsi="Arial"/>
        </w:rPr>
      </w:pPr>
      <w:r w:rsidRPr="004672E7">
        <w:rPr>
          <w:rFonts w:ascii="Arial" w:hAnsi="Arial"/>
        </w:rPr>
        <w:t xml:space="preserve">Someterse a las auditorias técnicas realizadas por la Región Sanitaria y UGD las auditorias administrativas, financieras y de cumplimiento legal a solicitud de </w:t>
      </w:r>
      <w:r w:rsidRPr="004672E7">
        <w:rPr>
          <w:rFonts w:ascii="Arial" w:hAnsi="Arial"/>
          <w:b/>
        </w:rPr>
        <w:t>LA SECRETARIA</w:t>
      </w:r>
      <w:r w:rsidRPr="004672E7">
        <w:rPr>
          <w:rFonts w:ascii="Arial" w:hAnsi="Arial"/>
        </w:rPr>
        <w:t xml:space="preserve"> y realizadas por las instancias competentes. </w:t>
      </w:r>
    </w:p>
    <w:p w:rsidR="00297669" w:rsidRPr="004672E7" w:rsidRDefault="00297669" w:rsidP="00297669">
      <w:pPr>
        <w:pStyle w:val="Texto"/>
        <w:numPr>
          <w:ilvl w:val="0"/>
          <w:numId w:val="6"/>
        </w:numPr>
        <w:rPr>
          <w:rFonts w:ascii="Arial" w:hAnsi="Arial"/>
        </w:rPr>
      </w:pPr>
      <w:r w:rsidRPr="004672E7">
        <w:rPr>
          <w:rFonts w:ascii="Arial" w:hAnsi="Arial"/>
        </w:rPr>
        <w:t>Dar cumplimiento a las recomendaciones efectuadas por la Auditoria Externa producto de los hallazgos encontrados.</w:t>
      </w:r>
    </w:p>
    <w:p w:rsidR="00297669" w:rsidRPr="004672E7" w:rsidRDefault="00297669" w:rsidP="00297669">
      <w:pPr>
        <w:pStyle w:val="Texto"/>
        <w:numPr>
          <w:ilvl w:val="0"/>
          <w:numId w:val="6"/>
        </w:numPr>
        <w:rPr>
          <w:rFonts w:ascii="Arial" w:hAnsi="Arial"/>
          <w:strike/>
        </w:rPr>
      </w:pPr>
      <w:r w:rsidRPr="004672E7">
        <w:rPr>
          <w:rFonts w:ascii="Arial" w:hAnsi="Arial"/>
        </w:rPr>
        <w:t>Promover un ambiente de trabajo seguro y saludable a través de la vigilancia de los factores de riesgo laborales, promoción de la salud y seguridad en el trabajo, de acuerdo a las normas de higiene y bio seguridad.</w:t>
      </w:r>
    </w:p>
    <w:p w:rsidR="00297669" w:rsidRPr="004672E7" w:rsidRDefault="00297669" w:rsidP="00297669">
      <w:pPr>
        <w:pStyle w:val="Texto"/>
        <w:numPr>
          <w:ilvl w:val="0"/>
          <w:numId w:val="6"/>
        </w:numPr>
        <w:rPr>
          <w:rFonts w:ascii="Arial" w:hAnsi="Arial"/>
          <w:b/>
        </w:rPr>
      </w:pPr>
      <w:r w:rsidRPr="004672E7">
        <w:rPr>
          <w:rFonts w:ascii="Arial" w:hAnsi="Arial"/>
        </w:rPr>
        <w:t xml:space="preserve">Desarrollar las acciones necesarias para la ejecución de un proceso de manejo de desechos sólidos y seguridad ambiental, en los servicios de salud de acuerdo al reglamento especial, para lo cual </w:t>
      </w:r>
      <w:r w:rsidRPr="004672E7">
        <w:rPr>
          <w:rFonts w:ascii="Arial" w:hAnsi="Arial"/>
          <w:b/>
        </w:rPr>
        <w:t xml:space="preserve">EL GESTOR </w:t>
      </w:r>
      <w:r w:rsidRPr="004672E7">
        <w:rPr>
          <w:rFonts w:ascii="Arial" w:hAnsi="Arial"/>
        </w:rPr>
        <w:t>deberá de presentar un Plan de Gestión Ambiental y Social (PGAS)</w:t>
      </w:r>
      <w:r w:rsidRPr="004672E7">
        <w:rPr>
          <w:rFonts w:ascii="Arial" w:hAnsi="Arial"/>
          <w:b/>
        </w:rPr>
        <w:t xml:space="preserve"> (Anexo No.14).</w:t>
      </w:r>
    </w:p>
    <w:p w:rsidR="00297669" w:rsidRPr="004672E7" w:rsidRDefault="00297669" w:rsidP="00297669">
      <w:pPr>
        <w:pStyle w:val="Texto"/>
        <w:numPr>
          <w:ilvl w:val="0"/>
          <w:numId w:val="6"/>
        </w:numPr>
        <w:rPr>
          <w:rFonts w:ascii="Arial" w:hAnsi="Arial"/>
        </w:rPr>
      </w:pPr>
      <w:r w:rsidRPr="004672E7">
        <w:rPr>
          <w:rFonts w:ascii="Arial" w:hAnsi="Arial"/>
        </w:rPr>
        <w:t xml:space="preserve">Comunicar a </w:t>
      </w:r>
      <w:r w:rsidRPr="004672E7">
        <w:rPr>
          <w:rFonts w:ascii="Arial" w:hAnsi="Arial"/>
          <w:b/>
        </w:rPr>
        <w:t>LA SECRETARIA</w:t>
      </w:r>
      <w:r w:rsidRPr="004672E7">
        <w:rPr>
          <w:rFonts w:ascii="Arial" w:hAnsi="Arial"/>
        </w:rPr>
        <w:t>, tan pronto ocurra, cualquier situación de fuerza mayor o caso fortuito, así como cualquier daño causado a los bienes administrados.</w:t>
      </w:r>
    </w:p>
    <w:p w:rsidR="00297669" w:rsidRPr="004672E7" w:rsidRDefault="00297669" w:rsidP="00297669">
      <w:pPr>
        <w:keepNext/>
        <w:keepLines/>
        <w:autoSpaceDE w:val="0"/>
        <w:autoSpaceDN w:val="0"/>
        <w:adjustRightInd w:val="0"/>
        <w:spacing w:after="120" w:line="240" w:lineRule="auto"/>
        <w:rPr>
          <w:rFonts w:ascii="Arial" w:hAnsi="Arial" w:cs="Arial"/>
          <w:b/>
          <w:bCs/>
          <w:sz w:val="24"/>
          <w:szCs w:val="24"/>
        </w:rPr>
      </w:pPr>
      <w:r w:rsidRPr="004672E7">
        <w:rPr>
          <w:rFonts w:ascii="Arial" w:hAnsi="Arial" w:cs="Arial"/>
          <w:b/>
          <w:bCs/>
          <w:sz w:val="24"/>
          <w:szCs w:val="24"/>
        </w:rPr>
        <w:t>CLAUSULA OCTAVA: FUENTE DE FINANCIAMIENTO</w:t>
      </w:r>
    </w:p>
    <w:p w:rsidR="00297669" w:rsidRPr="004672E7" w:rsidRDefault="00297669" w:rsidP="00297669">
      <w:pPr>
        <w:spacing w:after="120" w:line="240" w:lineRule="auto"/>
        <w:jc w:val="both"/>
        <w:rPr>
          <w:rFonts w:ascii="Arial" w:hAnsi="Arial" w:cs="Arial"/>
          <w:sz w:val="24"/>
          <w:szCs w:val="24"/>
        </w:rPr>
      </w:pPr>
      <w:r w:rsidRPr="004672E7">
        <w:rPr>
          <w:rFonts w:ascii="Arial" w:hAnsi="Arial" w:cs="Arial"/>
          <w:sz w:val="24"/>
          <w:szCs w:val="24"/>
        </w:rPr>
        <w:t xml:space="preserve">Para el presente convenio </w:t>
      </w:r>
      <w:r w:rsidRPr="004672E7">
        <w:rPr>
          <w:rFonts w:ascii="Arial" w:hAnsi="Arial" w:cs="Arial"/>
          <w:b/>
          <w:sz w:val="24"/>
          <w:szCs w:val="24"/>
        </w:rPr>
        <w:t>LA SECRETARÍA</w:t>
      </w:r>
      <w:r w:rsidRPr="004672E7">
        <w:rPr>
          <w:rFonts w:ascii="Arial" w:hAnsi="Arial" w:cs="Arial"/>
          <w:sz w:val="24"/>
          <w:szCs w:val="24"/>
        </w:rPr>
        <w:t xml:space="preserve">, dispondrá de la fuente de financiamiento siguiente: </w:t>
      </w:r>
    </w:p>
    <w:p w:rsidR="00297669" w:rsidRPr="004672E7" w:rsidRDefault="00297669" w:rsidP="00297669">
      <w:pPr>
        <w:tabs>
          <w:tab w:val="left" w:pos="2235"/>
        </w:tabs>
        <w:spacing w:line="240" w:lineRule="auto"/>
        <w:jc w:val="both"/>
        <w:rPr>
          <w:rFonts w:ascii="Arial" w:hAnsi="Arial" w:cs="Arial"/>
          <w:sz w:val="24"/>
          <w:szCs w:val="24"/>
        </w:rPr>
      </w:pPr>
      <w:r w:rsidRPr="004672E7">
        <w:rPr>
          <w:rFonts w:ascii="Arial" w:hAnsi="Arial" w:cs="Arial"/>
          <w:sz w:val="24"/>
          <w:szCs w:val="24"/>
        </w:rPr>
        <w:t>Del</w:t>
      </w:r>
      <w:r w:rsidRPr="004672E7">
        <w:rPr>
          <w:rFonts w:ascii="Arial" w:hAnsi="Arial" w:cs="Arial"/>
          <w:b/>
          <w:sz w:val="24"/>
          <w:szCs w:val="24"/>
        </w:rPr>
        <w:t xml:space="preserve"> Banco Interamericano de Desarrollo (BID)</w:t>
      </w:r>
      <w:r w:rsidRPr="004672E7">
        <w:rPr>
          <w:rFonts w:ascii="Arial" w:hAnsi="Arial" w:cs="Arial"/>
          <w:sz w:val="24"/>
          <w:szCs w:val="24"/>
        </w:rPr>
        <w:t>, mediante el Contrato de Préstamo No. 2943/BL-HO Fuente 21 “Crédito Externo”  ubicados en el Programa 19, “Provisión de Servicios de Salud del Primer Nivel de Atención”, Sub Programa 0, Gerencia Administrativa 056, Unidad Ejecutora 095, Proyecto 19, Programa de Mejoramiento del Acceso y Calidad de Servicios y Redes de Salud, actividad obra 002, “Mejora del Acceso y Calidad de Servicios de Salud del Primer Nivel de Atención bajo el Modelo de Gestión Descentralizada” objeto de gasto 54200 “Transferencias y Donaciones a Gobiernos Locales” para Alcaldías y Mancomunidades y 55200 “Transferencias y Donaciones a Asociaciones Civiles sin Fines de Lucro” para Fundaciones y ONG´S. Se pagará hasta un monto de (L. xxx)</w:t>
      </w:r>
    </w:p>
    <w:p w:rsidR="00297669" w:rsidRPr="004672E7" w:rsidRDefault="00297669" w:rsidP="00297669">
      <w:pPr>
        <w:keepNext/>
        <w:keepLines/>
        <w:autoSpaceDE w:val="0"/>
        <w:autoSpaceDN w:val="0"/>
        <w:adjustRightInd w:val="0"/>
        <w:spacing w:after="120" w:line="240" w:lineRule="auto"/>
        <w:rPr>
          <w:rFonts w:ascii="Arial" w:hAnsi="Arial" w:cs="Arial"/>
          <w:b/>
          <w:bCs/>
          <w:sz w:val="24"/>
          <w:szCs w:val="24"/>
        </w:rPr>
      </w:pPr>
      <w:r w:rsidRPr="004672E7">
        <w:rPr>
          <w:rFonts w:ascii="Arial" w:hAnsi="Arial" w:cs="Arial"/>
          <w:b/>
          <w:bCs/>
          <w:sz w:val="24"/>
          <w:szCs w:val="24"/>
        </w:rPr>
        <w:lastRenderedPageBreak/>
        <w:t>CLAUSULA NOVENA: MONTO DEL CONVENIO</w:t>
      </w:r>
    </w:p>
    <w:p w:rsidR="00297669" w:rsidRPr="004672E7" w:rsidRDefault="00297669" w:rsidP="00297669">
      <w:pPr>
        <w:keepNext/>
        <w:keepLines/>
        <w:autoSpaceDE w:val="0"/>
        <w:autoSpaceDN w:val="0"/>
        <w:adjustRightInd w:val="0"/>
        <w:spacing w:after="120" w:line="240" w:lineRule="auto"/>
        <w:jc w:val="both"/>
        <w:rPr>
          <w:rFonts w:ascii="Arial" w:hAnsi="Arial" w:cs="Arial"/>
          <w:bCs/>
          <w:sz w:val="24"/>
          <w:szCs w:val="24"/>
        </w:rPr>
      </w:pPr>
      <w:r w:rsidRPr="004672E7">
        <w:rPr>
          <w:rFonts w:ascii="Arial" w:hAnsi="Arial" w:cs="Arial"/>
          <w:bCs/>
          <w:sz w:val="24"/>
          <w:szCs w:val="24"/>
        </w:rPr>
        <w:t>El monto del presente convenio asciende a xx(cantidad en letras), (L.</w:t>
      </w:r>
      <w:r w:rsidRPr="004672E7">
        <w:rPr>
          <w:rFonts w:ascii="Arial" w:hAnsi="Arial" w:cs="Arial"/>
          <w:b/>
          <w:bCs/>
          <w:sz w:val="24"/>
          <w:szCs w:val="24"/>
        </w:rPr>
        <w:t xml:space="preserve"> </w:t>
      </w:r>
      <w:ins w:id="3" w:author="user" w:date="2015-11-19T11:51:00Z">
        <w:r w:rsidRPr="004672E7">
          <w:rPr>
            <w:rFonts w:ascii="Arial" w:hAnsi="Arial" w:cs="Arial"/>
            <w:bCs/>
            <w:color w:val="000000"/>
            <w:sz w:val="24"/>
            <w:szCs w:val="24"/>
          </w:rPr>
          <w:t>xx</w:t>
        </w:r>
      </w:ins>
      <w:r w:rsidRPr="004672E7">
        <w:rPr>
          <w:rFonts w:ascii="Arial" w:eastAsia="Times New Roman" w:hAnsi="Arial" w:cs="Arial"/>
          <w:b/>
          <w:bCs/>
          <w:sz w:val="24"/>
          <w:szCs w:val="24"/>
          <w:lang w:eastAsia="es-HN"/>
        </w:rPr>
        <w:t xml:space="preserve">) </w:t>
      </w:r>
      <w:r w:rsidRPr="004672E7">
        <w:rPr>
          <w:rFonts w:ascii="Arial" w:hAnsi="Arial" w:cs="Arial"/>
          <w:bCs/>
          <w:sz w:val="24"/>
          <w:szCs w:val="24"/>
        </w:rPr>
        <w:t xml:space="preserve">calculado de la siguiente manera: </w:t>
      </w:r>
    </w:p>
    <w:p w:rsidR="00297669" w:rsidRPr="004672E7" w:rsidRDefault="00297669" w:rsidP="00297669">
      <w:pPr>
        <w:keepNext/>
        <w:keepLines/>
        <w:autoSpaceDE w:val="0"/>
        <w:autoSpaceDN w:val="0"/>
        <w:adjustRightInd w:val="0"/>
        <w:spacing w:after="120" w:line="240" w:lineRule="auto"/>
        <w:jc w:val="both"/>
        <w:rPr>
          <w:rFonts w:ascii="Arial" w:hAnsi="Arial" w:cs="Arial"/>
          <w:bCs/>
          <w:sz w:val="24"/>
          <w:szCs w:val="24"/>
        </w:rPr>
      </w:pPr>
    </w:p>
    <w:tbl>
      <w:tblPr>
        <w:tblpPr w:leftFromText="141" w:rightFromText="141" w:vertAnchor="text" w:tblpXSpec="center" w:tblpY="1"/>
        <w:tblOverlap w:val="never"/>
        <w:tblW w:w="7654" w:type="dxa"/>
        <w:tblCellMar>
          <w:left w:w="70" w:type="dxa"/>
          <w:right w:w="70" w:type="dxa"/>
        </w:tblCellMar>
        <w:tblLook w:val="04A0" w:firstRow="1" w:lastRow="0" w:firstColumn="1" w:lastColumn="0" w:noHBand="0" w:noVBand="1"/>
      </w:tblPr>
      <w:tblGrid>
        <w:gridCol w:w="4677"/>
        <w:gridCol w:w="2977"/>
      </w:tblGrid>
      <w:tr w:rsidR="00297669" w:rsidRPr="004672E7" w:rsidTr="002E7134">
        <w:trPr>
          <w:trHeight w:val="315"/>
        </w:trPr>
        <w:tc>
          <w:tcPr>
            <w:tcW w:w="4677" w:type="dxa"/>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297669" w:rsidRPr="004672E7" w:rsidRDefault="00297669" w:rsidP="002E7134">
            <w:pPr>
              <w:spacing w:after="0" w:line="240" w:lineRule="auto"/>
              <w:jc w:val="center"/>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RUBRO</w:t>
            </w:r>
          </w:p>
        </w:tc>
        <w:tc>
          <w:tcPr>
            <w:tcW w:w="2977" w:type="dxa"/>
            <w:tcBorders>
              <w:top w:val="single" w:sz="4" w:space="0" w:color="auto"/>
              <w:left w:val="nil"/>
              <w:bottom w:val="single" w:sz="4" w:space="0" w:color="auto"/>
              <w:right w:val="single" w:sz="4" w:space="0" w:color="auto"/>
            </w:tcBorders>
            <w:shd w:val="clear" w:color="auto" w:fill="B8CCE4"/>
            <w:noWrap/>
            <w:vAlign w:val="bottom"/>
            <w:hideMark/>
          </w:tcPr>
          <w:p w:rsidR="00297669" w:rsidRPr="004672E7" w:rsidRDefault="00297669" w:rsidP="002E7134">
            <w:pPr>
              <w:spacing w:after="0" w:line="240" w:lineRule="auto"/>
              <w:jc w:val="center"/>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CANTIDAD EN LPS.</w:t>
            </w:r>
          </w:p>
        </w:tc>
      </w:tr>
      <w:tr w:rsidR="00297669" w:rsidRPr="004672E7" w:rsidTr="002E7134">
        <w:trPr>
          <w:trHeight w:val="315"/>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7669" w:rsidRPr="004672E7" w:rsidRDefault="00297669" w:rsidP="002E7134">
            <w:pPr>
              <w:spacing w:after="0" w:line="240" w:lineRule="auto"/>
              <w:rPr>
                <w:rFonts w:ascii="Arial" w:eastAsia="Times New Roman" w:hAnsi="Arial" w:cs="Arial"/>
                <w:sz w:val="24"/>
                <w:szCs w:val="24"/>
                <w:lang w:eastAsia="es-HN"/>
              </w:rPr>
            </w:pPr>
            <w:r w:rsidRPr="004672E7">
              <w:rPr>
                <w:rFonts w:ascii="Arial" w:eastAsia="Times New Roman" w:hAnsi="Arial" w:cs="Arial"/>
                <w:sz w:val="24"/>
                <w:szCs w:val="24"/>
                <w:lang w:eastAsia="es-HN"/>
              </w:rPr>
              <w:t xml:space="preserve">Pago Percápita </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jc w:val="right"/>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Xx</w:t>
            </w:r>
          </w:p>
        </w:tc>
      </w:tr>
      <w:tr w:rsidR="00297669" w:rsidRPr="004672E7" w:rsidTr="002E7134">
        <w:trPr>
          <w:trHeight w:val="315"/>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7669" w:rsidRPr="004672E7" w:rsidRDefault="00297669" w:rsidP="002E7134">
            <w:pPr>
              <w:spacing w:after="0" w:line="240" w:lineRule="auto"/>
              <w:rPr>
                <w:rFonts w:ascii="Arial" w:eastAsia="Times New Roman" w:hAnsi="Arial" w:cs="Arial"/>
                <w:sz w:val="24"/>
                <w:szCs w:val="24"/>
                <w:lang w:eastAsia="es-HN"/>
              </w:rPr>
            </w:pPr>
            <w:r w:rsidRPr="004672E7">
              <w:rPr>
                <w:rFonts w:ascii="Arial" w:eastAsia="Times New Roman" w:hAnsi="Arial" w:cs="Arial"/>
                <w:sz w:val="24"/>
                <w:szCs w:val="24"/>
                <w:lang w:eastAsia="es-HN"/>
              </w:rPr>
              <w:t xml:space="preserve">Población </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jc w:val="right"/>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Xx</w:t>
            </w:r>
          </w:p>
        </w:tc>
      </w:tr>
      <w:tr w:rsidR="00297669" w:rsidRPr="004672E7" w:rsidTr="002E7134">
        <w:trPr>
          <w:trHeight w:val="315"/>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7669" w:rsidRPr="004672E7" w:rsidRDefault="00297669" w:rsidP="002E7134">
            <w:pPr>
              <w:spacing w:after="0" w:line="240" w:lineRule="auto"/>
              <w:rPr>
                <w:rFonts w:ascii="Arial" w:eastAsia="Times New Roman" w:hAnsi="Arial" w:cs="Arial"/>
                <w:sz w:val="24"/>
                <w:szCs w:val="24"/>
                <w:lang w:eastAsia="es-HN"/>
              </w:rPr>
            </w:pPr>
            <w:r w:rsidRPr="004672E7">
              <w:rPr>
                <w:rFonts w:ascii="Arial" w:eastAsia="Times New Roman" w:hAnsi="Arial" w:cs="Arial"/>
                <w:sz w:val="24"/>
                <w:szCs w:val="24"/>
                <w:lang w:eastAsia="es-HN"/>
              </w:rPr>
              <w:t xml:space="preserve">Monto Capitado </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jc w:val="right"/>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Xx</w:t>
            </w:r>
          </w:p>
        </w:tc>
      </w:tr>
      <w:tr w:rsidR="00297669" w:rsidRPr="004672E7" w:rsidTr="002E7134">
        <w:trPr>
          <w:trHeight w:val="600"/>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7669" w:rsidRPr="004672E7" w:rsidRDefault="00297669" w:rsidP="002E7134">
            <w:pPr>
              <w:spacing w:after="0" w:line="240" w:lineRule="auto"/>
              <w:rPr>
                <w:rFonts w:ascii="Arial" w:eastAsia="Times New Roman" w:hAnsi="Arial" w:cs="Arial"/>
                <w:sz w:val="24"/>
                <w:szCs w:val="24"/>
                <w:lang w:eastAsia="es-HN"/>
              </w:rPr>
            </w:pPr>
            <w:r w:rsidRPr="004672E7">
              <w:rPr>
                <w:rFonts w:ascii="Arial" w:eastAsia="Times New Roman" w:hAnsi="Arial" w:cs="Arial"/>
                <w:sz w:val="24"/>
                <w:szCs w:val="24"/>
                <w:lang w:eastAsia="es-HN"/>
              </w:rPr>
              <w:t xml:space="preserve">Deducción del Personal Permanente de La Secretaria que  labora con el gestor </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jc w:val="right"/>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Xx</w:t>
            </w:r>
          </w:p>
        </w:tc>
      </w:tr>
      <w:tr w:rsidR="00297669" w:rsidRPr="004672E7" w:rsidTr="002E7134">
        <w:trPr>
          <w:trHeight w:val="315"/>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7669" w:rsidRPr="004672E7" w:rsidRDefault="00297669" w:rsidP="002E7134">
            <w:pPr>
              <w:spacing w:after="0" w:line="240" w:lineRule="auto"/>
              <w:rPr>
                <w:rFonts w:ascii="Arial" w:eastAsia="Times New Roman" w:hAnsi="Arial" w:cs="Arial"/>
                <w:sz w:val="24"/>
                <w:szCs w:val="24"/>
                <w:lang w:eastAsia="es-HN"/>
              </w:rPr>
            </w:pPr>
            <w:r w:rsidRPr="004672E7">
              <w:rPr>
                <w:rFonts w:ascii="Arial" w:eastAsia="Times New Roman" w:hAnsi="Arial" w:cs="Arial"/>
                <w:sz w:val="24"/>
                <w:szCs w:val="24"/>
                <w:lang w:eastAsia="es-HN"/>
              </w:rPr>
              <w:t>Pago por prestación de servicios (monto capitado menos deducción de planilla)</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jc w:val="right"/>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Xx</w:t>
            </w:r>
          </w:p>
        </w:tc>
      </w:tr>
      <w:tr w:rsidR="00297669" w:rsidRPr="004672E7" w:rsidTr="002E7134">
        <w:trPr>
          <w:trHeight w:val="570"/>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7669" w:rsidRPr="004672E7" w:rsidRDefault="00297669" w:rsidP="002E7134">
            <w:pPr>
              <w:spacing w:after="0" w:line="240" w:lineRule="auto"/>
              <w:rPr>
                <w:rFonts w:ascii="Arial" w:eastAsia="Times New Roman" w:hAnsi="Arial" w:cs="Arial"/>
                <w:sz w:val="24"/>
                <w:szCs w:val="24"/>
                <w:lang w:eastAsia="es-HN"/>
              </w:rPr>
            </w:pPr>
            <w:r w:rsidRPr="004672E7">
              <w:rPr>
                <w:rFonts w:ascii="Arial" w:eastAsia="Times New Roman" w:hAnsi="Arial" w:cs="Arial"/>
                <w:sz w:val="24"/>
                <w:szCs w:val="24"/>
                <w:lang w:eastAsia="es-HN"/>
              </w:rPr>
              <w:t>Monto por concepto de incentivo al desempeño (1% del total capitado )</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jc w:val="right"/>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Xx</w:t>
            </w:r>
          </w:p>
        </w:tc>
      </w:tr>
      <w:tr w:rsidR="00297669" w:rsidRPr="004672E7" w:rsidTr="002E7134">
        <w:trPr>
          <w:trHeight w:val="315"/>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7669" w:rsidRPr="004672E7" w:rsidRDefault="00297669" w:rsidP="002E7134">
            <w:pPr>
              <w:spacing w:after="0" w:line="240" w:lineRule="auto"/>
              <w:rPr>
                <w:rFonts w:ascii="Arial" w:eastAsia="Times New Roman" w:hAnsi="Arial" w:cs="Arial"/>
                <w:sz w:val="24"/>
                <w:szCs w:val="24"/>
                <w:lang w:eastAsia="es-HN"/>
              </w:rPr>
            </w:pPr>
            <w:r w:rsidRPr="004672E7">
              <w:rPr>
                <w:rFonts w:ascii="Arial" w:eastAsia="Times New Roman" w:hAnsi="Arial" w:cs="Arial"/>
                <w:sz w:val="24"/>
                <w:szCs w:val="24"/>
                <w:lang w:eastAsia="es-HN"/>
              </w:rPr>
              <w:t>Pago de partos  (xx  X L. . xx  c/u)</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jc w:val="right"/>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Xx</w:t>
            </w:r>
          </w:p>
        </w:tc>
      </w:tr>
      <w:tr w:rsidR="00297669" w:rsidRPr="004672E7" w:rsidTr="002E7134">
        <w:trPr>
          <w:trHeight w:val="315"/>
        </w:trPr>
        <w:tc>
          <w:tcPr>
            <w:tcW w:w="4677"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297669" w:rsidRPr="004672E7" w:rsidRDefault="00297669" w:rsidP="002E7134">
            <w:pPr>
              <w:spacing w:after="0" w:line="240" w:lineRule="auto"/>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 xml:space="preserve">MONTO TOTAL </w:t>
            </w:r>
          </w:p>
        </w:tc>
        <w:tc>
          <w:tcPr>
            <w:tcW w:w="2977" w:type="dxa"/>
            <w:tcBorders>
              <w:top w:val="single" w:sz="4" w:space="0" w:color="auto"/>
              <w:left w:val="nil"/>
              <w:bottom w:val="single" w:sz="4" w:space="0" w:color="auto"/>
              <w:right w:val="single" w:sz="4" w:space="0" w:color="auto"/>
            </w:tcBorders>
            <w:shd w:val="clear" w:color="auto" w:fill="B8CCE4"/>
            <w:noWrap/>
            <w:vAlign w:val="bottom"/>
            <w:hideMark/>
          </w:tcPr>
          <w:p w:rsidR="00297669" w:rsidRPr="004672E7" w:rsidRDefault="00297669" w:rsidP="002E7134">
            <w:pPr>
              <w:spacing w:after="0" w:line="240" w:lineRule="auto"/>
              <w:jc w:val="right"/>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Xx</w:t>
            </w:r>
          </w:p>
        </w:tc>
      </w:tr>
      <w:tr w:rsidR="00297669" w:rsidRPr="004672E7" w:rsidTr="002E7134">
        <w:trPr>
          <w:trHeight w:val="315"/>
        </w:trPr>
        <w:tc>
          <w:tcPr>
            <w:tcW w:w="4677" w:type="dxa"/>
            <w:tcBorders>
              <w:top w:val="single" w:sz="4" w:space="0" w:color="auto"/>
              <w:left w:val="single" w:sz="4" w:space="0" w:color="auto"/>
              <w:bottom w:val="single" w:sz="4" w:space="0" w:color="auto"/>
              <w:right w:val="single" w:sz="4" w:space="0" w:color="auto"/>
            </w:tcBorders>
            <w:shd w:val="clear" w:color="auto" w:fill="DAEEF3"/>
            <w:vAlign w:val="center"/>
            <w:hideMark/>
          </w:tcPr>
          <w:p w:rsidR="00297669" w:rsidRPr="004672E7" w:rsidRDefault="00297669" w:rsidP="002E7134">
            <w:pPr>
              <w:spacing w:after="0" w:line="240" w:lineRule="auto"/>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Pago fijo (80% sobre pago por prestación de servicios)</w:t>
            </w:r>
          </w:p>
        </w:tc>
        <w:tc>
          <w:tcPr>
            <w:tcW w:w="2977" w:type="dxa"/>
            <w:tcBorders>
              <w:top w:val="single" w:sz="4" w:space="0" w:color="auto"/>
              <w:left w:val="nil"/>
              <w:bottom w:val="single" w:sz="4" w:space="0" w:color="auto"/>
              <w:right w:val="single" w:sz="4" w:space="0" w:color="auto"/>
            </w:tcBorders>
            <w:shd w:val="clear" w:color="auto" w:fill="DAEEF3"/>
            <w:noWrap/>
            <w:vAlign w:val="bottom"/>
          </w:tcPr>
          <w:p w:rsidR="00297669" w:rsidRPr="004672E7" w:rsidRDefault="00297669" w:rsidP="002E7134">
            <w:pPr>
              <w:spacing w:after="0" w:line="240" w:lineRule="auto"/>
              <w:jc w:val="right"/>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Xx</w:t>
            </w:r>
          </w:p>
        </w:tc>
      </w:tr>
      <w:tr w:rsidR="00297669" w:rsidRPr="004672E7" w:rsidTr="002E7134">
        <w:trPr>
          <w:trHeight w:val="315"/>
        </w:trPr>
        <w:tc>
          <w:tcPr>
            <w:tcW w:w="4677" w:type="dxa"/>
            <w:tcBorders>
              <w:top w:val="single" w:sz="4" w:space="0" w:color="auto"/>
              <w:left w:val="single" w:sz="4" w:space="0" w:color="auto"/>
              <w:bottom w:val="single" w:sz="4" w:space="0" w:color="auto"/>
              <w:right w:val="single" w:sz="4" w:space="0" w:color="auto"/>
            </w:tcBorders>
            <w:shd w:val="clear" w:color="auto" w:fill="DAEEF3"/>
            <w:vAlign w:val="center"/>
            <w:hideMark/>
          </w:tcPr>
          <w:p w:rsidR="00297669" w:rsidRPr="004672E7" w:rsidRDefault="00297669" w:rsidP="002E7134">
            <w:pPr>
              <w:spacing w:after="0" w:line="240" w:lineRule="auto"/>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Pago variable (20% sobre pago por prestación de servicios)</w:t>
            </w:r>
          </w:p>
        </w:tc>
        <w:tc>
          <w:tcPr>
            <w:tcW w:w="2977" w:type="dxa"/>
            <w:tcBorders>
              <w:top w:val="single" w:sz="4" w:space="0" w:color="auto"/>
              <w:left w:val="nil"/>
              <w:bottom w:val="single" w:sz="4" w:space="0" w:color="auto"/>
              <w:right w:val="single" w:sz="4" w:space="0" w:color="auto"/>
            </w:tcBorders>
            <w:shd w:val="clear" w:color="auto" w:fill="DAEEF3"/>
            <w:noWrap/>
            <w:vAlign w:val="bottom"/>
          </w:tcPr>
          <w:p w:rsidR="00297669" w:rsidRPr="004672E7" w:rsidRDefault="00297669" w:rsidP="002E7134">
            <w:pPr>
              <w:spacing w:after="0" w:line="240" w:lineRule="auto"/>
              <w:jc w:val="right"/>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Xx</w:t>
            </w:r>
          </w:p>
        </w:tc>
      </w:tr>
    </w:tbl>
    <w:p w:rsidR="00297669" w:rsidRPr="004672E7" w:rsidRDefault="00297669" w:rsidP="00297669">
      <w:pPr>
        <w:spacing w:after="0" w:line="240" w:lineRule="auto"/>
        <w:jc w:val="both"/>
        <w:rPr>
          <w:rFonts w:ascii="Arial" w:hAnsi="Arial" w:cs="Arial"/>
          <w:b/>
        </w:rPr>
      </w:pPr>
    </w:p>
    <w:p w:rsidR="00297669" w:rsidRPr="004672E7" w:rsidRDefault="00297669" w:rsidP="00297669">
      <w:pPr>
        <w:keepNext/>
        <w:keepLines/>
        <w:autoSpaceDE w:val="0"/>
        <w:autoSpaceDN w:val="0"/>
        <w:adjustRightInd w:val="0"/>
        <w:spacing w:after="120" w:line="240" w:lineRule="auto"/>
        <w:rPr>
          <w:rFonts w:ascii="Arial" w:hAnsi="Arial" w:cs="Arial"/>
          <w:b/>
          <w:bCs/>
          <w:sz w:val="24"/>
          <w:szCs w:val="24"/>
        </w:rPr>
      </w:pPr>
      <w:r w:rsidRPr="004672E7">
        <w:rPr>
          <w:rFonts w:ascii="Arial" w:hAnsi="Arial" w:cs="Arial"/>
          <w:b/>
          <w:bCs/>
          <w:sz w:val="24"/>
          <w:szCs w:val="24"/>
        </w:rPr>
        <w:t>CLAUSULA DECIMA: MECANISMO DE PAGO</w:t>
      </w:r>
    </w:p>
    <w:p w:rsidR="00297669" w:rsidRPr="004672E7" w:rsidRDefault="00297669" w:rsidP="00297669">
      <w:pPr>
        <w:pStyle w:val="BodyText"/>
        <w:spacing w:before="240" w:after="0"/>
        <w:jc w:val="both"/>
        <w:rPr>
          <w:rFonts w:ascii="Arial" w:hAnsi="Arial" w:cs="Arial"/>
          <w:sz w:val="24"/>
          <w:szCs w:val="24"/>
          <w:lang w:val="es-ES_tradnl"/>
        </w:rPr>
      </w:pPr>
      <w:r w:rsidRPr="004672E7">
        <w:rPr>
          <w:rFonts w:ascii="Arial" w:hAnsi="Arial" w:cs="Arial"/>
          <w:b/>
          <w:sz w:val="24"/>
          <w:szCs w:val="24"/>
          <w:lang w:val="es-ES_tradnl"/>
        </w:rPr>
        <w:t>LA SECRETARÍA</w:t>
      </w:r>
      <w:r w:rsidRPr="004672E7">
        <w:rPr>
          <w:rFonts w:ascii="Arial" w:hAnsi="Arial" w:cs="Arial"/>
          <w:sz w:val="24"/>
          <w:szCs w:val="24"/>
          <w:lang w:val="es-ES_tradnl"/>
        </w:rPr>
        <w:t xml:space="preserve"> </w:t>
      </w:r>
      <w:r w:rsidRPr="004672E7">
        <w:rPr>
          <w:rFonts w:ascii="Arial" w:hAnsi="Arial" w:cs="Arial"/>
          <w:bCs/>
          <w:sz w:val="24"/>
          <w:szCs w:val="24"/>
        </w:rPr>
        <w:t xml:space="preserve">realizará transferencias de fondos al </w:t>
      </w:r>
      <w:r w:rsidRPr="004672E7">
        <w:rPr>
          <w:rFonts w:ascii="Arial" w:hAnsi="Arial" w:cs="Arial"/>
          <w:b/>
          <w:bCs/>
          <w:sz w:val="24"/>
          <w:szCs w:val="24"/>
        </w:rPr>
        <w:t>GESTOR</w:t>
      </w:r>
      <w:r w:rsidRPr="004672E7">
        <w:rPr>
          <w:rFonts w:ascii="Arial" w:hAnsi="Arial" w:cs="Arial"/>
          <w:sz w:val="24"/>
          <w:lang w:val="es-ES_tradnl"/>
        </w:rPr>
        <w:t xml:space="preserve"> para efectuar los </w:t>
      </w:r>
      <w:r w:rsidRPr="004672E7">
        <w:rPr>
          <w:rFonts w:ascii="Arial" w:hAnsi="Arial" w:cs="Arial"/>
          <w:sz w:val="24"/>
          <w:szCs w:val="24"/>
          <w:lang w:val="es-ES_tradnl"/>
        </w:rPr>
        <w:t>pagos por servicios de acuerdo a lo establecido en el presente convenio y según lo aprobado por el Congreso Nacional para este fin en el presupuesto General de Ingresos y Egresos de la República para el ejercicio fiscal 2016 de la forma siguiente:</w:t>
      </w:r>
    </w:p>
    <w:p w:rsidR="00297669" w:rsidRPr="004672E7" w:rsidRDefault="00297669" w:rsidP="00297669">
      <w:pPr>
        <w:pStyle w:val="BodyText"/>
        <w:spacing w:before="240" w:after="0"/>
        <w:jc w:val="both"/>
        <w:rPr>
          <w:rFonts w:ascii="Arial" w:hAnsi="Arial" w:cs="Arial"/>
          <w:sz w:val="24"/>
          <w:szCs w:val="24"/>
          <w:lang w:val="es-ES_tradnl"/>
        </w:rPr>
      </w:pPr>
    </w:p>
    <w:p w:rsidR="00297669" w:rsidRPr="004672E7" w:rsidRDefault="00297669" w:rsidP="00297669">
      <w:pPr>
        <w:jc w:val="both"/>
        <w:rPr>
          <w:rFonts w:ascii="Arial" w:hAnsi="Arial" w:cs="Arial"/>
          <w:sz w:val="24"/>
        </w:rPr>
      </w:pPr>
      <w:r w:rsidRPr="004672E7">
        <w:rPr>
          <w:rFonts w:ascii="Arial" w:hAnsi="Arial" w:cs="Arial"/>
          <w:b/>
          <w:sz w:val="24"/>
          <w:lang w:val="es-ES_tradnl"/>
        </w:rPr>
        <w:t>Fondos de préstamo 2943</w:t>
      </w:r>
      <w:r w:rsidRPr="004672E7">
        <w:rPr>
          <w:rFonts w:ascii="Arial" w:hAnsi="Arial" w:cs="Arial"/>
          <w:sz w:val="24"/>
          <w:lang w:val="es-ES_tradnl"/>
        </w:rPr>
        <w:t xml:space="preserve">/BL-HO hasta por un monto estimado de  </w:t>
      </w:r>
      <w:r w:rsidRPr="004672E7">
        <w:rPr>
          <w:rFonts w:ascii="Arial" w:hAnsi="Arial" w:cs="Arial"/>
          <w:bCs/>
          <w:sz w:val="24"/>
          <w:szCs w:val="24"/>
        </w:rPr>
        <w:t>xx cantidad en letras, (L.</w:t>
      </w:r>
      <w:r w:rsidRPr="004672E7">
        <w:rPr>
          <w:rFonts w:ascii="Arial" w:hAnsi="Arial" w:cs="Arial"/>
          <w:b/>
          <w:bCs/>
          <w:sz w:val="24"/>
          <w:szCs w:val="24"/>
        </w:rPr>
        <w:t xml:space="preserve"> </w:t>
      </w:r>
      <w:r w:rsidRPr="004672E7">
        <w:rPr>
          <w:rFonts w:ascii="Arial" w:hAnsi="Arial" w:cs="Arial"/>
          <w:sz w:val="24"/>
          <w:szCs w:val="24"/>
        </w:rPr>
        <w:t>xx</w:t>
      </w:r>
      <w:r w:rsidRPr="004672E7">
        <w:rPr>
          <w:rFonts w:ascii="Arial" w:eastAsia="Times New Roman" w:hAnsi="Arial" w:cs="Arial"/>
          <w:b/>
          <w:bCs/>
          <w:sz w:val="24"/>
          <w:szCs w:val="24"/>
          <w:lang w:eastAsia="es-HN"/>
        </w:rPr>
        <w:t xml:space="preserve">) </w:t>
      </w:r>
      <w:r w:rsidRPr="004672E7">
        <w:rPr>
          <w:rFonts w:ascii="Arial" w:hAnsi="Arial" w:cs="Arial"/>
          <w:sz w:val="24"/>
          <w:lang w:val="es-ES_tradnl"/>
        </w:rPr>
        <w:t xml:space="preserve"> distribuidos de la siguiente manera: a) Un monto de</w:t>
      </w:r>
      <w:r w:rsidRPr="004672E7">
        <w:rPr>
          <w:rFonts w:ascii="Arial" w:hAnsi="Arial" w:cs="Arial"/>
          <w:sz w:val="24"/>
          <w:szCs w:val="24"/>
          <w:lang w:val="es-ES_tradnl"/>
        </w:rPr>
        <w:t xml:space="preserve">  </w:t>
      </w:r>
      <w:r w:rsidRPr="004672E7">
        <w:rPr>
          <w:rFonts w:ascii="Arial" w:hAnsi="Arial" w:cs="Arial"/>
          <w:bCs/>
          <w:sz w:val="24"/>
          <w:szCs w:val="24"/>
        </w:rPr>
        <w:t xml:space="preserve">xx cantidad en letras </w:t>
      </w:r>
      <w:r w:rsidRPr="004672E7">
        <w:rPr>
          <w:rFonts w:ascii="Arial" w:hAnsi="Arial" w:cs="Arial"/>
          <w:sz w:val="24"/>
          <w:szCs w:val="24"/>
          <w:lang w:val="es-ES_tradnl"/>
        </w:rPr>
        <w:t xml:space="preserve">(L. </w:t>
      </w:r>
      <w:r w:rsidRPr="004672E7">
        <w:rPr>
          <w:rFonts w:ascii="Arial" w:eastAsia="Times New Roman" w:hAnsi="Arial" w:cs="Arial"/>
          <w:bCs/>
          <w:sz w:val="24"/>
          <w:szCs w:val="24"/>
          <w:lang w:eastAsia="es-HN"/>
        </w:rPr>
        <w:t>xx</w:t>
      </w:r>
      <w:r w:rsidRPr="004672E7">
        <w:rPr>
          <w:rFonts w:ascii="Arial" w:hAnsi="Arial" w:cs="Arial"/>
          <w:sz w:val="20"/>
          <w:szCs w:val="20"/>
          <w:lang w:val="es-ES_tradnl"/>
        </w:rPr>
        <w:t>)</w:t>
      </w:r>
      <w:r w:rsidRPr="004672E7">
        <w:rPr>
          <w:rFonts w:ascii="Arial" w:hAnsi="Arial" w:cs="Arial"/>
          <w:sz w:val="24"/>
          <w:lang w:val="es-ES_tradnl"/>
        </w:rPr>
        <w:t xml:space="preserve">  por servicios convenidos bajo la modalidad de pago per cápita menos la deducción de personal permanente; b) un monto de  </w:t>
      </w:r>
      <w:r w:rsidRPr="004672E7">
        <w:rPr>
          <w:rFonts w:ascii="Arial" w:hAnsi="Arial" w:cs="Arial"/>
          <w:bCs/>
          <w:sz w:val="24"/>
          <w:szCs w:val="24"/>
        </w:rPr>
        <w:t>xx cantidad en letras</w:t>
      </w:r>
      <w:r w:rsidRPr="004672E7">
        <w:rPr>
          <w:rFonts w:ascii="Arial" w:hAnsi="Arial" w:cs="Arial"/>
          <w:sz w:val="20"/>
          <w:szCs w:val="20"/>
          <w:lang w:val="es-ES_tradnl"/>
        </w:rPr>
        <w:t xml:space="preserve"> (L. xx)</w:t>
      </w:r>
      <w:r w:rsidRPr="004672E7">
        <w:rPr>
          <w:rFonts w:ascii="Arial" w:hAnsi="Arial" w:cs="Arial"/>
          <w:sz w:val="24"/>
          <w:lang w:val="es-ES_tradnl"/>
        </w:rPr>
        <w:t xml:space="preserve">  por servicios convenidos bajo la modalidad de pago por acto o servicio médico en concepto de atenciones de partos que incluye los costos en los cuales incurre </w:t>
      </w:r>
      <w:r w:rsidRPr="004672E7">
        <w:rPr>
          <w:rFonts w:ascii="Arial" w:hAnsi="Arial" w:cs="Arial"/>
          <w:b/>
          <w:sz w:val="24"/>
          <w:lang w:val="es-ES_tradnl"/>
        </w:rPr>
        <w:t>EL GESTOR</w:t>
      </w:r>
      <w:r w:rsidRPr="004672E7">
        <w:rPr>
          <w:rFonts w:ascii="Arial" w:hAnsi="Arial" w:cs="Arial"/>
          <w:sz w:val="24"/>
          <w:lang w:val="es-ES_tradnl"/>
        </w:rPr>
        <w:t xml:space="preserve"> para la atención de parto y el estipendio para partera y/o parturienta; y c) un monto de  </w:t>
      </w:r>
      <w:r w:rsidRPr="004672E7">
        <w:rPr>
          <w:rFonts w:ascii="Arial" w:hAnsi="Arial" w:cs="Arial"/>
          <w:bCs/>
          <w:sz w:val="24"/>
          <w:szCs w:val="24"/>
        </w:rPr>
        <w:t>xx cantidad en letras</w:t>
      </w:r>
      <w:r w:rsidRPr="004672E7">
        <w:rPr>
          <w:rFonts w:ascii="Arial" w:hAnsi="Arial" w:cs="Arial"/>
          <w:sz w:val="20"/>
          <w:szCs w:val="20"/>
          <w:lang w:val="es-ES_tradnl"/>
        </w:rPr>
        <w:t xml:space="preserve"> (Lps. </w:t>
      </w:r>
      <w:r w:rsidRPr="004672E7">
        <w:rPr>
          <w:rFonts w:ascii="Arial" w:eastAsia="Times New Roman" w:hAnsi="Arial" w:cs="Arial"/>
          <w:bCs/>
          <w:sz w:val="20"/>
          <w:szCs w:val="20"/>
          <w:lang w:eastAsia="es-HN"/>
        </w:rPr>
        <w:t>xx</w:t>
      </w:r>
      <w:r w:rsidRPr="004672E7">
        <w:rPr>
          <w:rFonts w:ascii="Arial" w:hAnsi="Arial" w:cs="Arial"/>
          <w:sz w:val="20"/>
          <w:szCs w:val="20"/>
          <w:lang w:val="es-ES_tradnl"/>
        </w:rPr>
        <w:t xml:space="preserve">)  </w:t>
      </w:r>
      <w:r w:rsidRPr="004672E7">
        <w:rPr>
          <w:rFonts w:ascii="Arial" w:hAnsi="Arial" w:cs="Arial"/>
          <w:sz w:val="24"/>
          <w:lang w:val="es-ES_tradnl"/>
        </w:rPr>
        <w:t xml:space="preserve">por concepto de incentivo al desempeño (1% del total capitado). </w:t>
      </w:r>
    </w:p>
    <w:p w:rsidR="00297669" w:rsidRPr="004672E7" w:rsidRDefault="00297669" w:rsidP="00297669">
      <w:pPr>
        <w:keepNext/>
        <w:keepLines/>
        <w:autoSpaceDE w:val="0"/>
        <w:autoSpaceDN w:val="0"/>
        <w:adjustRightInd w:val="0"/>
        <w:spacing w:after="120" w:line="240" w:lineRule="auto"/>
        <w:rPr>
          <w:rFonts w:ascii="Arial" w:hAnsi="Arial" w:cs="Arial"/>
          <w:b/>
          <w:bCs/>
          <w:sz w:val="24"/>
          <w:szCs w:val="24"/>
        </w:rPr>
      </w:pPr>
      <w:r w:rsidRPr="004672E7">
        <w:rPr>
          <w:rFonts w:ascii="Arial" w:hAnsi="Arial" w:cs="Arial"/>
          <w:b/>
          <w:bCs/>
          <w:sz w:val="24"/>
          <w:szCs w:val="24"/>
        </w:rPr>
        <w:t>CLAUSULA DECIMA PRIMERA: FORMA DE PAGO</w:t>
      </w:r>
    </w:p>
    <w:p w:rsidR="00297669" w:rsidRPr="004672E7" w:rsidRDefault="00297669" w:rsidP="00297669">
      <w:pPr>
        <w:pStyle w:val="BodyText"/>
        <w:spacing w:before="240" w:after="0" w:line="240" w:lineRule="auto"/>
        <w:jc w:val="both"/>
        <w:rPr>
          <w:rFonts w:ascii="Arial" w:hAnsi="Arial" w:cs="Arial"/>
          <w:sz w:val="24"/>
          <w:lang w:val="es-ES_tradnl"/>
        </w:rPr>
      </w:pPr>
      <w:r w:rsidRPr="004672E7">
        <w:rPr>
          <w:rFonts w:ascii="Arial" w:hAnsi="Arial" w:cs="Arial"/>
          <w:sz w:val="24"/>
          <w:lang w:val="es-ES_tradnl"/>
        </w:rPr>
        <w:t xml:space="preserve">La Secretaría </w:t>
      </w:r>
      <w:r w:rsidRPr="004672E7">
        <w:rPr>
          <w:rFonts w:ascii="Arial" w:hAnsi="Arial" w:cs="Arial"/>
          <w:bCs/>
          <w:sz w:val="24"/>
          <w:szCs w:val="24"/>
        </w:rPr>
        <w:t xml:space="preserve">realizará pagos al </w:t>
      </w:r>
      <w:r w:rsidRPr="004672E7">
        <w:rPr>
          <w:rFonts w:ascii="Arial" w:hAnsi="Arial" w:cs="Arial"/>
          <w:b/>
          <w:bCs/>
          <w:sz w:val="24"/>
          <w:szCs w:val="24"/>
        </w:rPr>
        <w:t>GESTOR</w:t>
      </w:r>
      <w:r w:rsidRPr="004672E7">
        <w:rPr>
          <w:rFonts w:ascii="Arial" w:hAnsi="Arial" w:cs="Arial"/>
          <w:sz w:val="24"/>
          <w:lang w:val="es-ES_tradnl"/>
        </w:rPr>
        <w:t xml:space="preserve"> de la forma siguiente:</w:t>
      </w:r>
    </w:p>
    <w:p w:rsidR="00297669" w:rsidRPr="004672E7" w:rsidRDefault="00297669" w:rsidP="00297669">
      <w:pPr>
        <w:pStyle w:val="BodyText"/>
        <w:numPr>
          <w:ilvl w:val="0"/>
          <w:numId w:val="17"/>
        </w:numPr>
        <w:spacing w:before="240" w:after="0" w:line="240" w:lineRule="auto"/>
        <w:jc w:val="both"/>
        <w:rPr>
          <w:rFonts w:ascii="Arial" w:eastAsia="Times New Roman" w:hAnsi="Arial" w:cs="Arial"/>
          <w:b/>
          <w:bCs/>
          <w:sz w:val="24"/>
          <w:szCs w:val="24"/>
          <w:lang w:val="es-HN" w:eastAsia="es-HN"/>
        </w:rPr>
      </w:pPr>
      <w:r w:rsidRPr="004672E7">
        <w:rPr>
          <w:rFonts w:ascii="Arial" w:hAnsi="Arial" w:cs="Arial"/>
          <w:sz w:val="24"/>
          <w:lang w:val="es-ES_tradnl"/>
        </w:rPr>
        <w:lastRenderedPageBreak/>
        <w:t xml:space="preserve">Pago por prestación de servicios L. </w:t>
      </w:r>
      <w:r w:rsidRPr="004672E7">
        <w:rPr>
          <w:rFonts w:ascii="Arial" w:eastAsia="Times New Roman" w:hAnsi="Arial" w:cs="Arial"/>
          <w:b/>
          <w:bCs/>
          <w:sz w:val="24"/>
          <w:szCs w:val="24"/>
          <w:lang w:val="es-HN" w:eastAsia="es-HN"/>
        </w:rPr>
        <w:t>XXX que se divide en:</w:t>
      </w:r>
    </w:p>
    <w:p w:rsidR="00297669" w:rsidRPr="004672E7" w:rsidRDefault="00297669" w:rsidP="00297669">
      <w:pPr>
        <w:pStyle w:val="BodyText"/>
        <w:spacing w:line="240" w:lineRule="auto"/>
        <w:ind w:left="720"/>
        <w:jc w:val="both"/>
        <w:rPr>
          <w:rFonts w:ascii="Arial" w:eastAsia="Times New Roman" w:hAnsi="Arial" w:cs="Arial"/>
          <w:b/>
          <w:bCs/>
          <w:sz w:val="24"/>
          <w:szCs w:val="24"/>
          <w:lang w:val="es-HN" w:eastAsia="es-HN"/>
        </w:rPr>
      </w:pPr>
    </w:p>
    <w:p w:rsidR="00297669" w:rsidRPr="004672E7" w:rsidRDefault="00297669" w:rsidP="00297669">
      <w:pPr>
        <w:pStyle w:val="BodyText"/>
        <w:numPr>
          <w:ilvl w:val="0"/>
          <w:numId w:val="15"/>
        </w:numPr>
        <w:spacing w:line="240" w:lineRule="auto"/>
        <w:ind w:left="720"/>
        <w:jc w:val="both"/>
        <w:rPr>
          <w:rFonts w:ascii="Arial" w:hAnsi="Arial" w:cs="Arial"/>
          <w:sz w:val="24"/>
          <w:szCs w:val="24"/>
          <w:lang w:val="es-ES_tradnl"/>
        </w:rPr>
      </w:pPr>
      <w:r w:rsidRPr="004672E7">
        <w:rPr>
          <w:rFonts w:ascii="Arial" w:eastAsia="Times New Roman" w:hAnsi="Arial" w:cs="Arial"/>
          <w:b/>
          <w:bCs/>
          <w:sz w:val="24"/>
          <w:szCs w:val="24"/>
          <w:lang w:val="es-HN" w:eastAsia="es-HN"/>
        </w:rPr>
        <w:t>Pago fijo de 80%: Un</w:t>
      </w:r>
      <w:r w:rsidRPr="004672E7">
        <w:rPr>
          <w:rFonts w:ascii="Arial" w:hAnsi="Arial" w:cs="Arial"/>
          <w:sz w:val="24"/>
          <w:szCs w:val="24"/>
          <w:lang w:val="es-HN"/>
        </w:rPr>
        <w:t xml:space="preserve"> pago fijo correspondiente al 80% del Pago por Prestación de Servicios (monto capitado menos planilla de personal permanente de </w:t>
      </w:r>
      <w:r w:rsidRPr="004672E7">
        <w:rPr>
          <w:rFonts w:ascii="Arial" w:hAnsi="Arial" w:cs="Arial"/>
          <w:b/>
          <w:sz w:val="24"/>
          <w:szCs w:val="24"/>
          <w:lang w:val="es-HN"/>
        </w:rPr>
        <w:t>LA SECRETARIA</w:t>
      </w:r>
      <w:r w:rsidRPr="004672E7">
        <w:rPr>
          <w:rFonts w:ascii="Arial" w:hAnsi="Arial" w:cs="Arial"/>
          <w:sz w:val="24"/>
          <w:szCs w:val="24"/>
          <w:lang w:val="es-HN"/>
        </w:rPr>
        <w:t xml:space="preserve">). El pago fijo se tramitará en cuotas bimestrales anticipadas al periodo de la prestación de servicios. </w:t>
      </w:r>
    </w:p>
    <w:p w:rsidR="00297669" w:rsidRPr="004672E7" w:rsidRDefault="00297669" w:rsidP="00297669">
      <w:pPr>
        <w:pStyle w:val="BodyText"/>
        <w:numPr>
          <w:ilvl w:val="0"/>
          <w:numId w:val="15"/>
        </w:numPr>
        <w:spacing w:line="240" w:lineRule="auto"/>
        <w:ind w:left="796"/>
        <w:jc w:val="both"/>
        <w:rPr>
          <w:rFonts w:ascii="Arial" w:hAnsi="Arial" w:cs="Arial"/>
          <w:sz w:val="24"/>
          <w:szCs w:val="24"/>
          <w:lang w:val="es-ES_tradnl"/>
        </w:rPr>
      </w:pPr>
      <w:r w:rsidRPr="004672E7">
        <w:rPr>
          <w:rFonts w:ascii="Arial" w:eastAsia="Times New Roman" w:hAnsi="Arial" w:cs="Arial"/>
          <w:b/>
          <w:bCs/>
          <w:sz w:val="24"/>
          <w:szCs w:val="24"/>
          <w:lang w:val="es-HN" w:eastAsia="es-HN"/>
        </w:rPr>
        <w:t>Pago variable de 20%: Un</w:t>
      </w:r>
      <w:r w:rsidRPr="004672E7">
        <w:rPr>
          <w:rFonts w:ascii="Arial" w:hAnsi="Arial" w:cs="Arial"/>
          <w:sz w:val="24"/>
          <w:szCs w:val="24"/>
          <w:lang w:val="es-ES_tradnl"/>
        </w:rPr>
        <w:t xml:space="preserve"> pago variable correspondiente al </w:t>
      </w:r>
      <w:r w:rsidRPr="004672E7">
        <w:rPr>
          <w:rFonts w:ascii="Arial" w:hAnsi="Arial" w:cs="Arial"/>
          <w:b/>
          <w:sz w:val="24"/>
          <w:szCs w:val="24"/>
          <w:lang w:val="es-ES_tradnl"/>
        </w:rPr>
        <w:t>20%</w:t>
      </w:r>
      <w:r w:rsidRPr="004672E7">
        <w:rPr>
          <w:rFonts w:ascii="Arial" w:hAnsi="Arial" w:cs="Arial"/>
          <w:sz w:val="24"/>
          <w:szCs w:val="24"/>
          <w:lang w:val="es-ES_tradnl"/>
        </w:rPr>
        <w:t xml:space="preserve"> del </w:t>
      </w:r>
      <w:r w:rsidRPr="004672E7">
        <w:rPr>
          <w:rFonts w:ascii="Arial" w:hAnsi="Arial" w:cs="Arial"/>
          <w:sz w:val="24"/>
          <w:szCs w:val="24"/>
          <w:lang w:val="es-HN"/>
        </w:rPr>
        <w:t>Pago por Prestación de Servicios</w:t>
      </w:r>
      <w:r w:rsidRPr="004672E7">
        <w:rPr>
          <w:rFonts w:ascii="Arial" w:hAnsi="Arial" w:cs="Arial"/>
          <w:sz w:val="24"/>
          <w:szCs w:val="24"/>
          <w:lang w:val="es-ES_tradnl"/>
        </w:rPr>
        <w:t xml:space="preserve"> (monto capitado menos planilla de </w:t>
      </w:r>
      <w:r w:rsidRPr="004672E7">
        <w:rPr>
          <w:rFonts w:ascii="Arial" w:hAnsi="Arial" w:cs="Arial"/>
          <w:sz w:val="24"/>
          <w:szCs w:val="24"/>
          <w:lang w:val="es-HN"/>
        </w:rPr>
        <w:t xml:space="preserve">personal permanente de </w:t>
      </w:r>
      <w:r w:rsidRPr="004672E7">
        <w:rPr>
          <w:rFonts w:ascii="Arial" w:hAnsi="Arial" w:cs="Arial"/>
          <w:b/>
          <w:sz w:val="24"/>
          <w:szCs w:val="24"/>
          <w:lang w:val="es-HN"/>
        </w:rPr>
        <w:t>LA SECRETARIA</w:t>
      </w:r>
      <w:r w:rsidRPr="004672E7">
        <w:rPr>
          <w:rFonts w:ascii="Arial" w:hAnsi="Arial" w:cs="Arial"/>
          <w:sz w:val="24"/>
          <w:szCs w:val="24"/>
          <w:lang w:val="es-ES_tradnl"/>
        </w:rPr>
        <w:t>). Este monto variable se vinculará al resultado obtenido en los indicadores detallados en los instrumentos de monitoreo.</w:t>
      </w:r>
    </w:p>
    <w:p w:rsidR="00297669" w:rsidRPr="004672E7" w:rsidRDefault="00297669" w:rsidP="00297669">
      <w:pPr>
        <w:pStyle w:val="BodyText"/>
        <w:spacing w:line="240" w:lineRule="auto"/>
        <w:ind w:left="736"/>
        <w:jc w:val="both"/>
        <w:rPr>
          <w:rFonts w:ascii="Arial" w:hAnsi="Arial" w:cs="Arial"/>
          <w:sz w:val="24"/>
          <w:szCs w:val="24"/>
          <w:lang w:val="es-ES_tradnl"/>
        </w:rPr>
      </w:pPr>
      <w:r w:rsidRPr="004672E7">
        <w:rPr>
          <w:rFonts w:ascii="Arial" w:hAnsi="Arial" w:cs="Arial"/>
          <w:sz w:val="24"/>
          <w:szCs w:val="24"/>
          <w:lang w:val="es-ES_tradnl"/>
        </w:rPr>
        <w:t xml:space="preserve">El pago variable se realizará conforme a los resultados obtenidos por </w:t>
      </w:r>
      <w:r w:rsidRPr="004672E7">
        <w:rPr>
          <w:rFonts w:ascii="Arial" w:hAnsi="Arial" w:cs="Arial"/>
          <w:b/>
          <w:sz w:val="24"/>
          <w:szCs w:val="24"/>
          <w:lang w:val="es-ES_tradnl"/>
        </w:rPr>
        <w:t>EL GESTOR</w:t>
      </w:r>
      <w:r w:rsidRPr="004672E7">
        <w:rPr>
          <w:rFonts w:ascii="Arial" w:hAnsi="Arial" w:cs="Arial"/>
          <w:sz w:val="24"/>
          <w:szCs w:val="24"/>
          <w:lang w:val="es-ES_tradnl"/>
        </w:rPr>
        <w:t xml:space="preserve"> en los monitoreos, de acuerdo a los porcentajes  detallados en la tabla siguiente:</w:t>
      </w:r>
    </w:p>
    <w:p w:rsidR="00297669" w:rsidRPr="004672E7" w:rsidRDefault="00297669" w:rsidP="00297669">
      <w:pPr>
        <w:pStyle w:val="BodyText"/>
        <w:spacing w:line="240" w:lineRule="auto"/>
        <w:ind w:left="300"/>
        <w:jc w:val="both"/>
        <w:rPr>
          <w:rFonts w:ascii="Arial" w:hAnsi="Arial" w:cs="Arial"/>
          <w:sz w:val="24"/>
          <w:szCs w:val="24"/>
          <w:lang w:val="es-ES_tradnl"/>
        </w:rPr>
      </w:pPr>
    </w:p>
    <w:p w:rsidR="00297669" w:rsidRPr="004672E7" w:rsidRDefault="00297669" w:rsidP="00297669">
      <w:pPr>
        <w:pStyle w:val="BodyText"/>
        <w:spacing w:line="240" w:lineRule="auto"/>
        <w:ind w:left="300"/>
        <w:jc w:val="both"/>
        <w:rPr>
          <w:rFonts w:ascii="Arial" w:hAnsi="Arial" w:cs="Arial"/>
          <w:sz w:val="24"/>
          <w:szCs w:val="24"/>
          <w:lang w:val="es-ES_tradnl"/>
        </w:rPr>
      </w:pPr>
    </w:p>
    <w:tbl>
      <w:tblPr>
        <w:tblW w:w="7810" w:type="dxa"/>
        <w:tblInd w:w="57" w:type="dxa"/>
        <w:tblCellMar>
          <w:left w:w="70" w:type="dxa"/>
          <w:right w:w="70" w:type="dxa"/>
        </w:tblCellMar>
        <w:tblLook w:val="04A0" w:firstRow="1" w:lastRow="0" w:firstColumn="1" w:lastColumn="0" w:noHBand="0" w:noVBand="1"/>
      </w:tblPr>
      <w:tblGrid>
        <w:gridCol w:w="1147"/>
        <w:gridCol w:w="3015"/>
        <w:gridCol w:w="3648"/>
      </w:tblGrid>
      <w:tr w:rsidR="00297669" w:rsidRPr="004672E7" w:rsidTr="002E7134">
        <w:trPr>
          <w:trHeight w:val="588"/>
        </w:trPr>
        <w:tc>
          <w:tcPr>
            <w:tcW w:w="1147" w:type="dxa"/>
            <w:tcBorders>
              <w:top w:val="nil"/>
              <w:left w:val="nil"/>
              <w:bottom w:val="nil"/>
              <w:right w:val="nil"/>
            </w:tcBorders>
            <w:shd w:val="clear" w:color="auto" w:fill="auto"/>
            <w:noWrap/>
            <w:vAlign w:val="bottom"/>
            <w:hideMark/>
          </w:tcPr>
          <w:p w:rsidR="00297669" w:rsidRPr="004672E7" w:rsidRDefault="00297669" w:rsidP="002E7134">
            <w:pPr>
              <w:spacing w:after="0" w:line="240" w:lineRule="auto"/>
              <w:rPr>
                <w:rFonts w:ascii="Arial" w:eastAsia="Times New Roman" w:hAnsi="Arial" w:cs="Arial"/>
                <w:color w:val="000000"/>
                <w:sz w:val="24"/>
                <w:szCs w:val="24"/>
                <w:lang w:eastAsia="es-HN"/>
              </w:rPr>
            </w:pPr>
          </w:p>
        </w:tc>
        <w:tc>
          <w:tcPr>
            <w:tcW w:w="3015"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297669" w:rsidRPr="004672E7" w:rsidRDefault="00297669" w:rsidP="002E7134">
            <w:pPr>
              <w:spacing w:after="0" w:line="240" w:lineRule="auto"/>
              <w:jc w:val="center"/>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Rangos de calificación</w:t>
            </w:r>
          </w:p>
        </w:tc>
        <w:tc>
          <w:tcPr>
            <w:tcW w:w="3648" w:type="dxa"/>
            <w:tcBorders>
              <w:top w:val="single" w:sz="4" w:space="0" w:color="auto"/>
              <w:left w:val="nil"/>
              <w:bottom w:val="single" w:sz="4" w:space="0" w:color="auto"/>
              <w:right w:val="single" w:sz="4" w:space="0" w:color="auto"/>
            </w:tcBorders>
            <w:shd w:val="clear" w:color="auto" w:fill="B8CCE4"/>
            <w:vAlign w:val="center"/>
            <w:hideMark/>
          </w:tcPr>
          <w:p w:rsidR="00297669" w:rsidRPr="004672E7" w:rsidRDefault="00297669" w:rsidP="002E7134">
            <w:pPr>
              <w:spacing w:after="0" w:line="240" w:lineRule="auto"/>
              <w:jc w:val="center"/>
              <w:rPr>
                <w:rFonts w:ascii="Arial" w:eastAsia="Times New Roman" w:hAnsi="Arial" w:cs="Arial"/>
                <w:b/>
                <w:bCs/>
                <w:sz w:val="24"/>
                <w:szCs w:val="24"/>
                <w:lang w:eastAsia="es-HN"/>
              </w:rPr>
            </w:pPr>
            <w:r w:rsidRPr="004672E7">
              <w:rPr>
                <w:rFonts w:ascii="Arial" w:eastAsia="Times New Roman" w:hAnsi="Arial" w:cs="Arial"/>
                <w:b/>
                <w:bCs/>
                <w:sz w:val="24"/>
                <w:szCs w:val="24"/>
                <w:lang w:eastAsia="es-HN"/>
              </w:rPr>
              <w:t>%  del variable a pagar</w:t>
            </w:r>
          </w:p>
        </w:tc>
      </w:tr>
      <w:tr w:rsidR="00297669" w:rsidRPr="004672E7" w:rsidTr="002E7134">
        <w:trPr>
          <w:trHeight w:val="196"/>
        </w:trPr>
        <w:tc>
          <w:tcPr>
            <w:tcW w:w="1147" w:type="dxa"/>
            <w:tcBorders>
              <w:top w:val="nil"/>
              <w:left w:val="nil"/>
              <w:bottom w:val="nil"/>
              <w:right w:val="nil"/>
            </w:tcBorders>
            <w:shd w:val="clear" w:color="auto" w:fill="auto"/>
            <w:noWrap/>
            <w:vAlign w:val="bottom"/>
            <w:hideMark/>
          </w:tcPr>
          <w:p w:rsidR="00297669" w:rsidRPr="004672E7" w:rsidRDefault="00297669" w:rsidP="002E7134">
            <w:pPr>
              <w:spacing w:after="0" w:line="240" w:lineRule="auto"/>
              <w:rPr>
                <w:rFonts w:ascii="Arial" w:eastAsia="Times New Roman" w:hAnsi="Arial" w:cs="Arial"/>
                <w:sz w:val="24"/>
                <w:szCs w:val="24"/>
                <w:lang w:eastAsia="es-HN"/>
              </w:rPr>
            </w:pPr>
          </w:p>
        </w:tc>
        <w:tc>
          <w:tcPr>
            <w:tcW w:w="3015" w:type="dxa"/>
            <w:tcBorders>
              <w:top w:val="nil"/>
              <w:left w:val="single" w:sz="4" w:space="0" w:color="auto"/>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rPr>
                <w:rFonts w:ascii="Arial" w:eastAsia="Times New Roman" w:hAnsi="Arial" w:cs="Arial"/>
                <w:sz w:val="24"/>
                <w:szCs w:val="24"/>
                <w:lang w:eastAsia="es-HN"/>
              </w:rPr>
            </w:pPr>
            <w:r w:rsidRPr="004672E7">
              <w:rPr>
                <w:rFonts w:ascii="Arial" w:eastAsia="Times New Roman" w:hAnsi="Arial" w:cs="Arial"/>
                <w:sz w:val="24"/>
                <w:szCs w:val="24"/>
                <w:lang w:eastAsia="es-HN"/>
              </w:rPr>
              <w:t>85 a 100%</w:t>
            </w:r>
          </w:p>
        </w:tc>
        <w:tc>
          <w:tcPr>
            <w:tcW w:w="3648" w:type="dxa"/>
            <w:tcBorders>
              <w:top w:val="nil"/>
              <w:left w:val="nil"/>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jc w:val="center"/>
              <w:rPr>
                <w:rFonts w:ascii="Arial" w:eastAsia="Times New Roman" w:hAnsi="Arial" w:cs="Arial"/>
                <w:sz w:val="24"/>
                <w:szCs w:val="24"/>
                <w:lang w:eastAsia="es-HN"/>
              </w:rPr>
            </w:pPr>
            <w:r w:rsidRPr="004672E7">
              <w:rPr>
                <w:rFonts w:ascii="Arial" w:eastAsia="Times New Roman" w:hAnsi="Arial" w:cs="Arial"/>
                <w:sz w:val="24"/>
                <w:szCs w:val="24"/>
                <w:lang w:eastAsia="es-HN"/>
              </w:rPr>
              <w:t>20%/20%</w:t>
            </w:r>
          </w:p>
        </w:tc>
      </w:tr>
      <w:tr w:rsidR="00297669" w:rsidRPr="004672E7" w:rsidTr="002E7134">
        <w:trPr>
          <w:trHeight w:val="196"/>
        </w:trPr>
        <w:tc>
          <w:tcPr>
            <w:tcW w:w="1147" w:type="dxa"/>
            <w:tcBorders>
              <w:top w:val="nil"/>
              <w:left w:val="nil"/>
              <w:bottom w:val="nil"/>
              <w:right w:val="nil"/>
            </w:tcBorders>
            <w:shd w:val="clear" w:color="auto" w:fill="auto"/>
            <w:noWrap/>
            <w:vAlign w:val="bottom"/>
            <w:hideMark/>
          </w:tcPr>
          <w:p w:rsidR="00297669" w:rsidRPr="004672E7" w:rsidRDefault="00297669" w:rsidP="002E7134">
            <w:pPr>
              <w:spacing w:after="0" w:line="240" w:lineRule="auto"/>
              <w:rPr>
                <w:rFonts w:ascii="Arial" w:eastAsia="Times New Roman" w:hAnsi="Arial" w:cs="Arial"/>
                <w:sz w:val="24"/>
                <w:szCs w:val="24"/>
                <w:lang w:eastAsia="es-HN"/>
              </w:rPr>
            </w:pPr>
          </w:p>
        </w:tc>
        <w:tc>
          <w:tcPr>
            <w:tcW w:w="3015" w:type="dxa"/>
            <w:tcBorders>
              <w:top w:val="nil"/>
              <w:left w:val="single" w:sz="4" w:space="0" w:color="auto"/>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rPr>
                <w:rFonts w:ascii="Arial" w:eastAsia="Times New Roman" w:hAnsi="Arial" w:cs="Arial"/>
                <w:sz w:val="24"/>
                <w:szCs w:val="24"/>
                <w:lang w:eastAsia="es-HN"/>
              </w:rPr>
            </w:pPr>
            <w:r w:rsidRPr="004672E7">
              <w:rPr>
                <w:rFonts w:ascii="Arial" w:eastAsia="Times New Roman" w:hAnsi="Arial" w:cs="Arial"/>
                <w:sz w:val="24"/>
                <w:szCs w:val="24"/>
                <w:lang w:eastAsia="es-HN"/>
              </w:rPr>
              <w:t>75 a 84%</w:t>
            </w:r>
          </w:p>
        </w:tc>
        <w:tc>
          <w:tcPr>
            <w:tcW w:w="3648" w:type="dxa"/>
            <w:tcBorders>
              <w:top w:val="nil"/>
              <w:left w:val="nil"/>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jc w:val="center"/>
              <w:rPr>
                <w:rFonts w:ascii="Arial" w:eastAsia="Times New Roman" w:hAnsi="Arial" w:cs="Arial"/>
                <w:sz w:val="24"/>
                <w:szCs w:val="24"/>
                <w:lang w:eastAsia="es-HN"/>
              </w:rPr>
            </w:pPr>
            <w:r w:rsidRPr="004672E7">
              <w:rPr>
                <w:rFonts w:ascii="Arial" w:eastAsia="Times New Roman" w:hAnsi="Arial" w:cs="Arial"/>
                <w:sz w:val="24"/>
                <w:szCs w:val="24"/>
                <w:lang w:eastAsia="es-HN"/>
              </w:rPr>
              <w:t>16%/20%</w:t>
            </w:r>
          </w:p>
        </w:tc>
      </w:tr>
      <w:tr w:rsidR="00297669" w:rsidRPr="004672E7" w:rsidTr="002E7134">
        <w:trPr>
          <w:trHeight w:val="196"/>
        </w:trPr>
        <w:tc>
          <w:tcPr>
            <w:tcW w:w="1147" w:type="dxa"/>
            <w:tcBorders>
              <w:top w:val="nil"/>
              <w:left w:val="nil"/>
              <w:bottom w:val="nil"/>
              <w:right w:val="nil"/>
            </w:tcBorders>
            <w:shd w:val="clear" w:color="auto" w:fill="auto"/>
            <w:noWrap/>
            <w:vAlign w:val="bottom"/>
            <w:hideMark/>
          </w:tcPr>
          <w:p w:rsidR="00297669" w:rsidRPr="004672E7" w:rsidRDefault="00297669" w:rsidP="002E7134">
            <w:pPr>
              <w:spacing w:after="0" w:line="240" w:lineRule="auto"/>
              <w:rPr>
                <w:rFonts w:ascii="Arial" w:eastAsia="Times New Roman" w:hAnsi="Arial" w:cs="Arial"/>
                <w:sz w:val="24"/>
                <w:szCs w:val="24"/>
                <w:lang w:eastAsia="es-HN"/>
              </w:rPr>
            </w:pPr>
          </w:p>
        </w:tc>
        <w:tc>
          <w:tcPr>
            <w:tcW w:w="3015" w:type="dxa"/>
            <w:tcBorders>
              <w:top w:val="nil"/>
              <w:left w:val="single" w:sz="4" w:space="0" w:color="auto"/>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rPr>
                <w:rFonts w:ascii="Arial" w:eastAsia="Times New Roman" w:hAnsi="Arial" w:cs="Arial"/>
                <w:sz w:val="24"/>
                <w:szCs w:val="24"/>
                <w:lang w:eastAsia="es-HN"/>
              </w:rPr>
            </w:pPr>
            <w:r w:rsidRPr="004672E7">
              <w:rPr>
                <w:rFonts w:ascii="Arial" w:eastAsia="Times New Roman" w:hAnsi="Arial" w:cs="Arial"/>
                <w:sz w:val="24"/>
                <w:szCs w:val="24"/>
                <w:lang w:eastAsia="es-HN"/>
              </w:rPr>
              <w:t>65 a 74%</w:t>
            </w:r>
          </w:p>
        </w:tc>
        <w:tc>
          <w:tcPr>
            <w:tcW w:w="3648" w:type="dxa"/>
            <w:tcBorders>
              <w:top w:val="nil"/>
              <w:left w:val="nil"/>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jc w:val="center"/>
              <w:rPr>
                <w:rFonts w:ascii="Arial" w:eastAsia="Times New Roman" w:hAnsi="Arial" w:cs="Arial"/>
                <w:sz w:val="24"/>
                <w:szCs w:val="24"/>
                <w:lang w:eastAsia="es-HN"/>
              </w:rPr>
            </w:pPr>
            <w:r w:rsidRPr="004672E7">
              <w:rPr>
                <w:rFonts w:ascii="Arial" w:eastAsia="Times New Roman" w:hAnsi="Arial" w:cs="Arial"/>
                <w:sz w:val="24"/>
                <w:szCs w:val="24"/>
                <w:lang w:eastAsia="es-HN"/>
              </w:rPr>
              <w:t>10%/20%</w:t>
            </w:r>
          </w:p>
        </w:tc>
      </w:tr>
      <w:tr w:rsidR="00297669" w:rsidRPr="004672E7" w:rsidTr="002E7134">
        <w:trPr>
          <w:trHeight w:val="196"/>
        </w:trPr>
        <w:tc>
          <w:tcPr>
            <w:tcW w:w="1147" w:type="dxa"/>
            <w:tcBorders>
              <w:top w:val="nil"/>
              <w:left w:val="nil"/>
              <w:bottom w:val="nil"/>
              <w:right w:val="nil"/>
            </w:tcBorders>
            <w:shd w:val="clear" w:color="auto" w:fill="auto"/>
            <w:noWrap/>
            <w:vAlign w:val="bottom"/>
            <w:hideMark/>
          </w:tcPr>
          <w:p w:rsidR="00297669" w:rsidRPr="004672E7" w:rsidRDefault="00297669" w:rsidP="002E7134">
            <w:pPr>
              <w:spacing w:after="0" w:line="240" w:lineRule="auto"/>
              <w:rPr>
                <w:rFonts w:ascii="Arial" w:eastAsia="Times New Roman" w:hAnsi="Arial" w:cs="Arial"/>
                <w:sz w:val="24"/>
                <w:szCs w:val="24"/>
                <w:lang w:eastAsia="es-HN"/>
              </w:rPr>
            </w:pPr>
          </w:p>
        </w:tc>
        <w:tc>
          <w:tcPr>
            <w:tcW w:w="3015" w:type="dxa"/>
            <w:tcBorders>
              <w:top w:val="nil"/>
              <w:left w:val="single" w:sz="4" w:space="0" w:color="auto"/>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rPr>
                <w:rFonts w:ascii="Arial" w:eastAsia="Times New Roman" w:hAnsi="Arial" w:cs="Arial"/>
                <w:sz w:val="24"/>
                <w:szCs w:val="24"/>
                <w:lang w:eastAsia="es-HN"/>
              </w:rPr>
            </w:pPr>
            <w:r w:rsidRPr="004672E7">
              <w:rPr>
                <w:rFonts w:ascii="Arial" w:eastAsia="Times New Roman" w:hAnsi="Arial" w:cs="Arial"/>
                <w:sz w:val="24"/>
                <w:szCs w:val="24"/>
                <w:lang w:eastAsia="es-HN"/>
              </w:rPr>
              <w:t>60 a 64%</w:t>
            </w:r>
          </w:p>
        </w:tc>
        <w:tc>
          <w:tcPr>
            <w:tcW w:w="3648" w:type="dxa"/>
            <w:tcBorders>
              <w:top w:val="nil"/>
              <w:left w:val="nil"/>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jc w:val="center"/>
              <w:rPr>
                <w:rFonts w:ascii="Arial" w:eastAsia="Times New Roman" w:hAnsi="Arial" w:cs="Arial"/>
                <w:sz w:val="24"/>
                <w:szCs w:val="24"/>
                <w:lang w:eastAsia="es-HN"/>
              </w:rPr>
            </w:pPr>
            <w:r w:rsidRPr="004672E7">
              <w:rPr>
                <w:rFonts w:ascii="Arial" w:eastAsia="Times New Roman" w:hAnsi="Arial" w:cs="Arial"/>
                <w:sz w:val="24"/>
                <w:szCs w:val="24"/>
                <w:lang w:eastAsia="es-HN"/>
              </w:rPr>
              <w:t>4%/20%</w:t>
            </w:r>
          </w:p>
        </w:tc>
      </w:tr>
      <w:tr w:rsidR="00297669" w:rsidRPr="004672E7" w:rsidTr="002E7134">
        <w:trPr>
          <w:trHeight w:val="196"/>
        </w:trPr>
        <w:tc>
          <w:tcPr>
            <w:tcW w:w="1147" w:type="dxa"/>
            <w:tcBorders>
              <w:top w:val="nil"/>
              <w:left w:val="nil"/>
              <w:bottom w:val="nil"/>
              <w:right w:val="nil"/>
            </w:tcBorders>
            <w:shd w:val="clear" w:color="auto" w:fill="auto"/>
            <w:noWrap/>
            <w:vAlign w:val="bottom"/>
            <w:hideMark/>
          </w:tcPr>
          <w:p w:rsidR="00297669" w:rsidRPr="004672E7" w:rsidRDefault="00297669" w:rsidP="002E7134">
            <w:pPr>
              <w:spacing w:after="0" w:line="240" w:lineRule="auto"/>
              <w:rPr>
                <w:rFonts w:ascii="Arial" w:eastAsia="Times New Roman" w:hAnsi="Arial" w:cs="Arial"/>
                <w:sz w:val="24"/>
                <w:szCs w:val="24"/>
                <w:lang w:eastAsia="es-HN"/>
              </w:rPr>
            </w:pPr>
          </w:p>
        </w:tc>
        <w:tc>
          <w:tcPr>
            <w:tcW w:w="3015" w:type="dxa"/>
            <w:tcBorders>
              <w:top w:val="nil"/>
              <w:left w:val="single" w:sz="4" w:space="0" w:color="auto"/>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rPr>
                <w:rFonts w:ascii="Arial" w:eastAsia="Times New Roman" w:hAnsi="Arial" w:cs="Arial"/>
                <w:sz w:val="24"/>
                <w:szCs w:val="24"/>
                <w:lang w:eastAsia="es-HN"/>
              </w:rPr>
            </w:pPr>
            <w:r w:rsidRPr="004672E7">
              <w:rPr>
                <w:rFonts w:ascii="Arial" w:eastAsia="Times New Roman" w:hAnsi="Arial" w:cs="Arial"/>
                <w:sz w:val="24"/>
                <w:szCs w:val="24"/>
                <w:lang w:eastAsia="es-HN"/>
              </w:rPr>
              <w:t xml:space="preserve">MENOS DE 60 % </w:t>
            </w:r>
          </w:p>
        </w:tc>
        <w:tc>
          <w:tcPr>
            <w:tcW w:w="3648" w:type="dxa"/>
            <w:tcBorders>
              <w:top w:val="nil"/>
              <w:left w:val="nil"/>
              <w:bottom w:val="single" w:sz="4" w:space="0" w:color="auto"/>
              <w:right w:val="single" w:sz="4" w:space="0" w:color="auto"/>
            </w:tcBorders>
            <w:shd w:val="clear" w:color="auto" w:fill="auto"/>
            <w:noWrap/>
            <w:vAlign w:val="bottom"/>
            <w:hideMark/>
          </w:tcPr>
          <w:p w:rsidR="00297669" w:rsidRPr="004672E7" w:rsidRDefault="00297669" w:rsidP="002E7134">
            <w:pPr>
              <w:spacing w:after="0" w:line="240" w:lineRule="auto"/>
              <w:jc w:val="center"/>
              <w:rPr>
                <w:rFonts w:ascii="Arial" w:eastAsia="Times New Roman" w:hAnsi="Arial" w:cs="Arial"/>
                <w:sz w:val="24"/>
                <w:szCs w:val="24"/>
                <w:lang w:eastAsia="es-HN"/>
              </w:rPr>
            </w:pPr>
            <w:r w:rsidRPr="004672E7">
              <w:rPr>
                <w:rFonts w:ascii="Arial" w:eastAsia="Times New Roman" w:hAnsi="Arial" w:cs="Arial"/>
                <w:sz w:val="24"/>
                <w:szCs w:val="24"/>
                <w:lang w:eastAsia="es-HN"/>
              </w:rPr>
              <w:t>0%/20%</w:t>
            </w:r>
          </w:p>
        </w:tc>
      </w:tr>
    </w:tbl>
    <w:p w:rsidR="00297669" w:rsidRPr="004672E7" w:rsidRDefault="00297669" w:rsidP="00297669">
      <w:pPr>
        <w:autoSpaceDE w:val="0"/>
        <w:autoSpaceDN w:val="0"/>
        <w:adjustRightInd w:val="0"/>
        <w:spacing w:after="120" w:line="240" w:lineRule="auto"/>
        <w:rPr>
          <w:rFonts w:ascii="Arial" w:hAnsi="Arial" w:cs="Arial"/>
          <w:sz w:val="16"/>
          <w:szCs w:val="24"/>
          <w:lang w:val="es-ES_tradnl"/>
        </w:rPr>
      </w:pPr>
    </w:p>
    <w:p w:rsidR="00297669" w:rsidRPr="004672E7" w:rsidRDefault="00297669" w:rsidP="00297669">
      <w:pPr>
        <w:pStyle w:val="ListParagraph"/>
        <w:numPr>
          <w:ilvl w:val="0"/>
          <w:numId w:val="17"/>
        </w:numPr>
        <w:autoSpaceDE w:val="0"/>
        <w:autoSpaceDN w:val="0"/>
        <w:adjustRightInd w:val="0"/>
        <w:spacing w:after="120" w:line="240" w:lineRule="auto"/>
        <w:jc w:val="both"/>
        <w:rPr>
          <w:rFonts w:ascii="Arial" w:hAnsi="Arial" w:cs="Arial"/>
          <w:sz w:val="24"/>
          <w:szCs w:val="24"/>
          <w:lang w:val="es-ES_tradnl"/>
        </w:rPr>
      </w:pPr>
      <w:r w:rsidRPr="004672E7">
        <w:rPr>
          <w:rFonts w:ascii="Arial" w:hAnsi="Arial" w:cs="Arial"/>
          <w:sz w:val="24"/>
          <w:szCs w:val="24"/>
          <w:lang w:val="es-ES_tradnl"/>
        </w:rPr>
        <w:t xml:space="preserve">Pago mensual por servicio médico de  partos atendidos </w:t>
      </w:r>
      <w:r w:rsidRPr="004672E7">
        <w:rPr>
          <w:rFonts w:ascii="Arial" w:hAnsi="Arial" w:cs="Arial"/>
          <w:sz w:val="24"/>
          <w:lang w:val="es-ES_tradnl"/>
        </w:rPr>
        <w:t xml:space="preserve">L. </w:t>
      </w:r>
      <w:r w:rsidRPr="004672E7">
        <w:rPr>
          <w:rFonts w:ascii="Arial" w:eastAsia="Times New Roman" w:hAnsi="Arial" w:cs="Arial"/>
          <w:b/>
          <w:bCs/>
          <w:sz w:val="24"/>
          <w:szCs w:val="24"/>
          <w:lang w:eastAsia="es-HN"/>
        </w:rPr>
        <w:t>XXX</w:t>
      </w:r>
    </w:p>
    <w:p w:rsidR="00297669" w:rsidRPr="004672E7" w:rsidRDefault="00297669" w:rsidP="00297669">
      <w:pPr>
        <w:pStyle w:val="ListParagraph"/>
        <w:numPr>
          <w:ilvl w:val="0"/>
          <w:numId w:val="17"/>
        </w:numPr>
        <w:autoSpaceDE w:val="0"/>
        <w:autoSpaceDN w:val="0"/>
        <w:adjustRightInd w:val="0"/>
        <w:spacing w:before="240" w:after="0" w:line="240" w:lineRule="auto"/>
        <w:jc w:val="both"/>
        <w:rPr>
          <w:rFonts w:ascii="Arial" w:eastAsia="Times New Roman" w:hAnsi="Arial" w:cs="Arial"/>
          <w:b/>
          <w:bCs/>
          <w:sz w:val="24"/>
          <w:szCs w:val="24"/>
          <w:lang w:val="es-ES_tradnl" w:eastAsia="es-HN"/>
        </w:rPr>
      </w:pPr>
      <w:r w:rsidRPr="004672E7">
        <w:rPr>
          <w:rFonts w:ascii="Arial" w:hAnsi="Arial" w:cs="Arial"/>
          <w:sz w:val="24"/>
          <w:szCs w:val="24"/>
          <w:lang w:val="es-ES_tradnl"/>
        </w:rPr>
        <w:t xml:space="preserve">Pago único de incentivo por desempeño de acuerdo a los resultados obtenidos en la evaluación de desempeño </w:t>
      </w:r>
      <w:r w:rsidRPr="004672E7">
        <w:rPr>
          <w:rFonts w:ascii="Arial" w:hAnsi="Arial" w:cs="Arial"/>
          <w:sz w:val="24"/>
          <w:lang w:val="es-ES_tradnl"/>
        </w:rPr>
        <w:t xml:space="preserve">L. </w:t>
      </w:r>
      <w:r w:rsidRPr="004672E7">
        <w:rPr>
          <w:rFonts w:ascii="Arial" w:eastAsia="Times New Roman" w:hAnsi="Arial" w:cs="Arial"/>
          <w:b/>
          <w:bCs/>
          <w:sz w:val="24"/>
          <w:szCs w:val="24"/>
          <w:lang w:eastAsia="es-HN"/>
        </w:rPr>
        <w:t>XXX</w:t>
      </w:r>
    </w:p>
    <w:p w:rsidR="00297669" w:rsidRPr="004672E7" w:rsidRDefault="00297669" w:rsidP="00297669">
      <w:pPr>
        <w:autoSpaceDE w:val="0"/>
        <w:autoSpaceDN w:val="0"/>
        <w:adjustRightInd w:val="0"/>
        <w:spacing w:after="120" w:line="240" w:lineRule="auto"/>
        <w:jc w:val="both"/>
        <w:rPr>
          <w:rFonts w:ascii="Arial" w:hAnsi="Arial" w:cs="Arial"/>
          <w:sz w:val="24"/>
          <w:szCs w:val="24"/>
          <w:lang w:val="es-ES_tradnl"/>
        </w:rPr>
      </w:pPr>
    </w:p>
    <w:p w:rsidR="00297669" w:rsidRPr="004672E7" w:rsidRDefault="00297669" w:rsidP="00297669">
      <w:pPr>
        <w:autoSpaceDE w:val="0"/>
        <w:autoSpaceDN w:val="0"/>
        <w:adjustRightInd w:val="0"/>
        <w:spacing w:after="120" w:line="240" w:lineRule="auto"/>
        <w:ind w:left="284"/>
        <w:jc w:val="both"/>
        <w:rPr>
          <w:rFonts w:ascii="Arial" w:hAnsi="Arial" w:cs="Arial"/>
          <w:sz w:val="24"/>
          <w:szCs w:val="24"/>
        </w:rPr>
      </w:pPr>
      <w:r w:rsidRPr="004672E7">
        <w:rPr>
          <w:rFonts w:ascii="Arial" w:hAnsi="Arial" w:cs="Arial"/>
          <w:sz w:val="24"/>
          <w:szCs w:val="24"/>
        </w:rPr>
        <w:t xml:space="preserve">Para hacer efectivo los </w:t>
      </w:r>
      <w:r w:rsidRPr="004672E7">
        <w:rPr>
          <w:rFonts w:ascii="Arial" w:hAnsi="Arial" w:cs="Arial"/>
          <w:b/>
          <w:sz w:val="24"/>
          <w:szCs w:val="24"/>
        </w:rPr>
        <w:t>pagos fijos y el pago por atención de partos</w:t>
      </w:r>
      <w:r w:rsidRPr="004672E7">
        <w:rPr>
          <w:rFonts w:ascii="Arial" w:hAnsi="Arial" w:cs="Arial"/>
          <w:sz w:val="24"/>
          <w:szCs w:val="24"/>
        </w:rPr>
        <w:t xml:space="preserve">, </w:t>
      </w:r>
      <w:r w:rsidRPr="004672E7">
        <w:rPr>
          <w:rFonts w:ascii="Arial" w:hAnsi="Arial" w:cs="Arial"/>
          <w:b/>
          <w:sz w:val="24"/>
          <w:szCs w:val="24"/>
        </w:rPr>
        <w:t xml:space="preserve">EL GESTOR </w:t>
      </w:r>
      <w:r w:rsidRPr="004672E7">
        <w:rPr>
          <w:rFonts w:ascii="Arial" w:hAnsi="Arial" w:cs="Arial"/>
          <w:sz w:val="24"/>
          <w:szCs w:val="24"/>
        </w:rPr>
        <w:t xml:space="preserve">presentará a </w:t>
      </w:r>
      <w:r w:rsidRPr="004672E7">
        <w:rPr>
          <w:rFonts w:ascii="Arial" w:hAnsi="Arial" w:cs="Arial"/>
          <w:b/>
          <w:sz w:val="24"/>
          <w:szCs w:val="24"/>
        </w:rPr>
        <w:t>LA SECRETARÍA</w:t>
      </w:r>
      <w:r w:rsidRPr="004672E7">
        <w:rPr>
          <w:rFonts w:ascii="Arial" w:hAnsi="Arial" w:cs="Arial"/>
          <w:sz w:val="24"/>
          <w:szCs w:val="24"/>
        </w:rPr>
        <w:t xml:space="preserve">: </w:t>
      </w:r>
    </w:p>
    <w:p w:rsidR="00297669" w:rsidRPr="004672E7" w:rsidRDefault="00297669" w:rsidP="00297669">
      <w:pPr>
        <w:pStyle w:val="ListParagraph"/>
        <w:numPr>
          <w:ilvl w:val="0"/>
          <w:numId w:val="2"/>
        </w:numPr>
        <w:autoSpaceDE w:val="0"/>
        <w:autoSpaceDN w:val="0"/>
        <w:adjustRightInd w:val="0"/>
        <w:spacing w:after="120" w:line="240" w:lineRule="auto"/>
        <w:jc w:val="both"/>
        <w:rPr>
          <w:rFonts w:ascii="Arial" w:hAnsi="Arial" w:cs="Arial"/>
          <w:sz w:val="24"/>
          <w:szCs w:val="24"/>
        </w:rPr>
      </w:pPr>
      <w:r w:rsidRPr="004672E7">
        <w:rPr>
          <w:rFonts w:ascii="Arial" w:hAnsi="Arial" w:cs="Arial"/>
          <w:sz w:val="24"/>
          <w:szCs w:val="24"/>
        </w:rPr>
        <w:t>Informe Técnico  de Producción Mensual, debidamente aprobado por la Región Sanitaria y por la Unidad de Gestión Descentralizada.</w:t>
      </w:r>
    </w:p>
    <w:p w:rsidR="00297669" w:rsidRPr="004672E7" w:rsidRDefault="00297669" w:rsidP="00297669">
      <w:pPr>
        <w:pStyle w:val="ListParagraph"/>
        <w:numPr>
          <w:ilvl w:val="0"/>
          <w:numId w:val="2"/>
        </w:numPr>
        <w:autoSpaceDE w:val="0"/>
        <w:autoSpaceDN w:val="0"/>
        <w:adjustRightInd w:val="0"/>
        <w:spacing w:after="120" w:line="240" w:lineRule="auto"/>
        <w:ind w:left="714" w:hanging="357"/>
        <w:contextualSpacing w:val="0"/>
        <w:jc w:val="both"/>
        <w:rPr>
          <w:rFonts w:ascii="Arial" w:hAnsi="Arial" w:cs="Arial"/>
          <w:sz w:val="24"/>
          <w:szCs w:val="24"/>
        </w:rPr>
      </w:pPr>
      <w:r w:rsidRPr="004672E7">
        <w:rPr>
          <w:rFonts w:ascii="Arial" w:hAnsi="Arial" w:cs="Arial"/>
          <w:sz w:val="24"/>
          <w:szCs w:val="24"/>
        </w:rPr>
        <w:t>Factura a nombre Unidad Administradora de Cooperación  Externa (UAFCE), Préstamo N° 2943/BL-HO.</w:t>
      </w:r>
    </w:p>
    <w:p w:rsidR="00297669" w:rsidRPr="004672E7" w:rsidRDefault="00297669" w:rsidP="00297669">
      <w:pPr>
        <w:pStyle w:val="ListParagraph"/>
        <w:numPr>
          <w:ilvl w:val="0"/>
          <w:numId w:val="2"/>
        </w:numPr>
        <w:autoSpaceDE w:val="0"/>
        <w:autoSpaceDN w:val="0"/>
        <w:adjustRightInd w:val="0"/>
        <w:spacing w:after="120" w:line="240" w:lineRule="auto"/>
        <w:ind w:left="714" w:hanging="357"/>
        <w:contextualSpacing w:val="0"/>
        <w:jc w:val="both"/>
        <w:rPr>
          <w:rFonts w:ascii="Arial" w:hAnsi="Arial" w:cs="Arial"/>
          <w:sz w:val="24"/>
          <w:szCs w:val="24"/>
        </w:rPr>
      </w:pPr>
      <w:r w:rsidRPr="004672E7">
        <w:rPr>
          <w:rFonts w:ascii="Arial" w:hAnsi="Arial" w:cs="Arial"/>
          <w:sz w:val="24"/>
          <w:szCs w:val="24"/>
        </w:rPr>
        <w:t xml:space="preserve">Recibo de Pago a nombre de la Tesorería General de la República de Honduras de los meses que habrán de pagarse. </w:t>
      </w:r>
    </w:p>
    <w:p w:rsidR="00297669" w:rsidRPr="004672E7" w:rsidRDefault="00297669" w:rsidP="00297669">
      <w:pPr>
        <w:pStyle w:val="ListParagraph"/>
        <w:ind w:left="0"/>
        <w:jc w:val="both"/>
        <w:rPr>
          <w:rFonts w:ascii="Arial" w:hAnsi="Arial" w:cs="Arial"/>
          <w:sz w:val="24"/>
        </w:rPr>
      </w:pPr>
      <w:r w:rsidRPr="004672E7">
        <w:rPr>
          <w:rFonts w:ascii="Arial" w:hAnsi="Arial" w:cs="Arial"/>
          <w:sz w:val="24"/>
        </w:rPr>
        <w:t>El primer pago será en calidad de anticipo contra presentación de Plan Operativo con sus respectivas metas, Presupuesto y Plan de Inversión, factura y recibo; para los pagos subsiguientes se deberá presentar los informes de producción mensual.</w:t>
      </w:r>
    </w:p>
    <w:p w:rsidR="00297669" w:rsidRPr="004672E7" w:rsidRDefault="00297669" w:rsidP="00297669">
      <w:pPr>
        <w:pStyle w:val="ListParagraph"/>
        <w:autoSpaceDE w:val="0"/>
        <w:autoSpaceDN w:val="0"/>
        <w:adjustRightInd w:val="0"/>
        <w:spacing w:after="120" w:line="240" w:lineRule="auto"/>
        <w:ind w:left="357"/>
        <w:contextualSpacing w:val="0"/>
        <w:jc w:val="both"/>
        <w:rPr>
          <w:rFonts w:ascii="Arial" w:hAnsi="Arial" w:cs="Arial"/>
          <w:sz w:val="24"/>
          <w:szCs w:val="24"/>
        </w:rPr>
      </w:pPr>
    </w:p>
    <w:p w:rsidR="00297669" w:rsidRPr="004672E7" w:rsidRDefault="00297669" w:rsidP="00297669">
      <w:pPr>
        <w:autoSpaceDE w:val="0"/>
        <w:autoSpaceDN w:val="0"/>
        <w:adjustRightInd w:val="0"/>
        <w:spacing w:after="120" w:line="240" w:lineRule="auto"/>
        <w:ind w:left="284"/>
        <w:jc w:val="both"/>
        <w:rPr>
          <w:rFonts w:ascii="Arial" w:hAnsi="Arial" w:cs="Arial"/>
          <w:sz w:val="24"/>
          <w:szCs w:val="24"/>
        </w:rPr>
      </w:pPr>
      <w:r w:rsidRPr="004672E7">
        <w:rPr>
          <w:rFonts w:ascii="Arial" w:hAnsi="Arial" w:cs="Arial"/>
          <w:sz w:val="24"/>
          <w:szCs w:val="24"/>
        </w:rPr>
        <w:lastRenderedPageBreak/>
        <w:t xml:space="preserve">Para hacer efectivo los </w:t>
      </w:r>
      <w:r w:rsidRPr="004672E7">
        <w:rPr>
          <w:rFonts w:ascii="Arial" w:hAnsi="Arial" w:cs="Arial"/>
          <w:b/>
          <w:sz w:val="24"/>
          <w:szCs w:val="24"/>
        </w:rPr>
        <w:t xml:space="preserve">pagos variables, EL GESTOR </w:t>
      </w:r>
      <w:r w:rsidRPr="004672E7">
        <w:rPr>
          <w:rFonts w:ascii="Arial" w:hAnsi="Arial" w:cs="Arial"/>
          <w:sz w:val="24"/>
          <w:szCs w:val="24"/>
        </w:rPr>
        <w:t xml:space="preserve">presentará a </w:t>
      </w:r>
      <w:r w:rsidRPr="004672E7">
        <w:rPr>
          <w:rFonts w:ascii="Arial" w:hAnsi="Arial" w:cs="Arial"/>
          <w:b/>
          <w:sz w:val="24"/>
          <w:szCs w:val="24"/>
        </w:rPr>
        <w:t>LA SECRETARÍA</w:t>
      </w:r>
      <w:r w:rsidRPr="004672E7">
        <w:rPr>
          <w:rFonts w:ascii="Arial" w:hAnsi="Arial" w:cs="Arial"/>
          <w:sz w:val="24"/>
          <w:szCs w:val="24"/>
        </w:rPr>
        <w:t xml:space="preserve">: </w:t>
      </w:r>
    </w:p>
    <w:p w:rsidR="00297669" w:rsidRPr="004672E7" w:rsidRDefault="00297669" w:rsidP="00297669">
      <w:pPr>
        <w:pStyle w:val="ListParagraph"/>
        <w:numPr>
          <w:ilvl w:val="0"/>
          <w:numId w:val="12"/>
        </w:numPr>
        <w:autoSpaceDE w:val="0"/>
        <w:autoSpaceDN w:val="0"/>
        <w:adjustRightInd w:val="0"/>
        <w:spacing w:after="120" w:line="240" w:lineRule="auto"/>
        <w:jc w:val="both"/>
        <w:rPr>
          <w:rFonts w:ascii="Arial" w:hAnsi="Arial" w:cs="Arial"/>
          <w:sz w:val="24"/>
          <w:szCs w:val="24"/>
        </w:rPr>
      </w:pPr>
      <w:r w:rsidRPr="004672E7">
        <w:rPr>
          <w:rFonts w:ascii="Arial" w:hAnsi="Arial" w:cs="Arial"/>
          <w:sz w:val="24"/>
          <w:szCs w:val="24"/>
        </w:rPr>
        <w:t>Informe de monitoreo realizado por la Región Sanitaria, revisado, analizado y aprobados por la Unidad de Gestión Descentralizada.</w:t>
      </w:r>
    </w:p>
    <w:p w:rsidR="00297669" w:rsidRPr="004672E7" w:rsidRDefault="00297669" w:rsidP="00297669">
      <w:pPr>
        <w:pStyle w:val="ListParagraph"/>
        <w:numPr>
          <w:ilvl w:val="0"/>
          <w:numId w:val="12"/>
        </w:numPr>
        <w:autoSpaceDE w:val="0"/>
        <w:autoSpaceDN w:val="0"/>
        <w:adjustRightInd w:val="0"/>
        <w:spacing w:after="120" w:line="240" w:lineRule="auto"/>
        <w:ind w:left="714" w:hanging="357"/>
        <w:contextualSpacing w:val="0"/>
        <w:jc w:val="both"/>
        <w:rPr>
          <w:rFonts w:ascii="Arial" w:hAnsi="Arial" w:cs="Arial"/>
          <w:sz w:val="24"/>
          <w:szCs w:val="24"/>
        </w:rPr>
      </w:pPr>
      <w:r w:rsidRPr="004672E7">
        <w:rPr>
          <w:rFonts w:ascii="Arial" w:hAnsi="Arial" w:cs="Arial"/>
          <w:sz w:val="24"/>
          <w:szCs w:val="24"/>
        </w:rPr>
        <w:t xml:space="preserve">Factura a nombre Unidad Administradora de Cooperación  Externa (UAFCE), Préstamo N° 2943/BL-HO </w:t>
      </w:r>
    </w:p>
    <w:p w:rsidR="00297669" w:rsidRPr="004672E7" w:rsidRDefault="00297669" w:rsidP="00297669">
      <w:pPr>
        <w:pStyle w:val="ListParagraph"/>
        <w:numPr>
          <w:ilvl w:val="0"/>
          <w:numId w:val="12"/>
        </w:numPr>
        <w:autoSpaceDE w:val="0"/>
        <w:autoSpaceDN w:val="0"/>
        <w:adjustRightInd w:val="0"/>
        <w:spacing w:after="120" w:line="240" w:lineRule="auto"/>
        <w:ind w:left="714" w:hanging="357"/>
        <w:contextualSpacing w:val="0"/>
        <w:jc w:val="both"/>
        <w:rPr>
          <w:rFonts w:ascii="Arial" w:hAnsi="Arial" w:cs="Arial"/>
          <w:sz w:val="24"/>
          <w:szCs w:val="24"/>
        </w:rPr>
      </w:pPr>
      <w:r w:rsidRPr="004672E7">
        <w:rPr>
          <w:rFonts w:ascii="Arial" w:hAnsi="Arial" w:cs="Arial"/>
          <w:sz w:val="24"/>
          <w:szCs w:val="24"/>
        </w:rPr>
        <w:t xml:space="preserve">Recibo de Pago a nombre de la Tesorería General de la República de Honduras de los meses que habrán de pagarse. </w:t>
      </w:r>
    </w:p>
    <w:p w:rsidR="00297669" w:rsidRPr="004672E7" w:rsidRDefault="00297669" w:rsidP="00297669">
      <w:pPr>
        <w:autoSpaceDE w:val="0"/>
        <w:autoSpaceDN w:val="0"/>
        <w:adjustRightInd w:val="0"/>
        <w:spacing w:after="120" w:line="240" w:lineRule="auto"/>
        <w:jc w:val="both"/>
        <w:rPr>
          <w:rFonts w:ascii="Arial" w:hAnsi="Arial" w:cs="Arial"/>
          <w:sz w:val="24"/>
          <w:szCs w:val="24"/>
        </w:rPr>
      </w:pPr>
    </w:p>
    <w:p w:rsidR="00297669" w:rsidRPr="004672E7" w:rsidRDefault="00297669" w:rsidP="00297669">
      <w:pPr>
        <w:autoSpaceDE w:val="0"/>
        <w:autoSpaceDN w:val="0"/>
        <w:adjustRightInd w:val="0"/>
        <w:spacing w:after="120" w:line="240" w:lineRule="auto"/>
        <w:ind w:left="284"/>
        <w:jc w:val="both"/>
        <w:rPr>
          <w:rFonts w:ascii="Arial" w:hAnsi="Arial" w:cs="Arial"/>
          <w:sz w:val="24"/>
          <w:szCs w:val="24"/>
        </w:rPr>
      </w:pPr>
      <w:r w:rsidRPr="004672E7">
        <w:rPr>
          <w:rFonts w:ascii="Arial" w:hAnsi="Arial" w:cs="Arial"/>
          <w:sz w:val="24"/>
          <w:szCs w:val="24"/>
        </w:rPr>
        <w:t>Para hacer efectivo el pago del incentivo,</w:t>
      </w:r>
      <w:r w:rsidRPr="004672E7">
        <w:rPr>
          <w:rFonts w:ascii="Arial" w:hAnsi="Arial" w:cs="Arial"/>
          <w:b/>
          <w:sz w:val="24"/>
          <w:szCs w:val="24"/>
        </w:rPr>
        <w:t xml:space="preserve"> EL GESTOR </w:t>
      </w:r>
      <w:r w:rsidRPr="004672E7">
        <w:rPr>
          <w:rFonts w:ascii="Arial" w:hAnsi="Arial" w:cs="Arial"/>
          <w:sz w:val="24"/>
          <w:szCs w:val="24"/>
        </w:rPr>
        <w:t xml:space="preserve">presentarán a </w:t>
      </w:r>
      <w:r w:rsidRPr="004672E7">
        <w:rPr>
          <w:rFonts w:ascii="Arial" w:hAnsi="Arial" w:cs="Arial"/>
          <w:b/>
          <w:sz w:val="24"/>
          <w:szCs w:val="24"/>
        </w:rPr>
        <w:t>LA SECRETARÍA</w:t>
      </w:r>
      <w:r w:rsidRPr="004672E7">
        <w:rPr>
          <w:rFonts w:ascii="Arial" w:hAnsi="Arial" w:cs="Arial"/>
          <w:sz w:val="24"/>
          <w:szCs w:val="24"/>
        </w:rPr>
        <w:t xml:space="preserve">: </w:t>
      </w:r>
    </w:p>
    <w:p w:rsidR="00297669" w:rsidRPr="004672E7" w:rsidRDefault="00297669" w:rsidP="00297669">
      <w:pPr>
        <w:pStyle w:val="ListParagraph"/>
        <w:numPr>
          <w:ilvl w:val="0"/>
          <w:numId w:val="16"/>
        </w:numPr>
        <w:autoSpaceDE w:val="0"/>
        <w:autoSpaceDN w:val="0"/>
        <w:adjustRightInd w:val="0"/>
        <w:spacing w:after="120" w:line="240" w:lineRule="auto"/>
        <w:jc w:val="both"/>
        <w:rPr>
          <w:rFonts w:ascii="Arial" w:hAnsi="Arial" w:cs="Arial"/>
          <w:sz w:val="24"/>
          <w:szCs w:val="24"/>
        </w:rPr>
      </w:pPr>
      <w:r w:rsidRPr="004672E7">
        <w:rPr>
          <w:rFonts w:ascii="Arial" w:hAnsi="Arial" w:cs="Arial"/>
          <w:sz w:val="24"/>
          <w:szCs w:val="24"/>
        </w:rPr>
        <w:t>Informe de evaluación de desempeño realizado por la Unidad de Gestión Descentralizada.</w:t>
      </w:r>
    </w:p>
    <w:p w:rsidR="00297669" w:rsidRPr="004672E7" w:rsidRDefault="00297669" w:rsidP="00297669">
      <w:pPr>
        <w:pStyle w:val="ListParagraph"/>
        <w:numPr>
          <w:ilvl w:val="0"/>
          <w:numId w:val="16"/>
        </w:numPr>
        <w:autoSpaceDE w:val="0"/>
        <w:autoSpaceDN w:val="0"/>
        <w:adjustRightInd w:val="0"/>
        <w:spacing w:after="120" w:line="240" w:lineRule="auto"/>
        <w:ind w:left="714" w:hanging="357"/>
        <w:contextualSpacing w:val="0"/>
        <w:jc w:val="both"/>
        <w:rPr>
          <w:rFonts w:ascii="Arial" w:hAnsi="Arial" w:cs="Arial"/>
          <w:sz w:val="24"/>
          <w:szCs w:val="24"/>
        </w:rPr>
      </w:pPr>
      <w:r w:rsidRPr="004672E7">
        <w:rPr>
          <w:rFonts w:ascii="Arial" w:hAnsi="Arial" w:cs="Arial"/>
          <w:sz w:val="24"/>
          <w:szCs w:val="24"/>
        </w:rPr>
        <w:t xml:space="preserve">Factura a nombre Unidad Administradora de Cooperación  Externa (UAFCE), Préstamo N° 2943/BL-HO </w:t>
      </w:r>
    </w:p>
    <w:p w:rsidR="00297669" w:rsidRPr="004672E7" w:rsidRDefault="00297669" w:rsidP="00297669">
      <w:pPr>
        <w:pStyle w:val="ListParagraph"/>
        <w:numPr>
          <w:ilvl w:val="0"/>
          <w:numId w:val="16"/>
        </w:numPr>
        <w:autoSpaceDE w:val="0"/>
        <w:autoSpaceDN w:val="0"/>
        <w:adjustRightInd w:val="0"/>
        <w:spacing w:after="120" w:line="240" w:lineRule="auto"/>
        <w:ind w:left="714" w:hanging="357"/>
        <w:contextualSpacing w:val="0"/>
        <w:jc w:val="both"/>
        <w:rPr>
          <w:rFonts w:ascii="Arial" w:hAnsi="Arial" w:cs="Arial"/>
          <w:sz w:val="24"/>
          <w:szCs w:val="24"/>
        </w:rPr>
      </w:pPr>
      <w:r w:rsidRPr="004672E7">
        <w:rPr>
          <w:rFonts w:ascii="Arial" w:hAnsi="Arial" w:cs="Arial"/>
          <w:sz w:val="24"/>
          <w:szCs w:val="24"/>
        </w:rPr>
        <w:t xml:space="preserve">Recibo de Pago a nombre de la Tesorería General de la República de Honduras de los meses que habrán de pagarse. </w:t>
      </w:r>
    </w:p>
    <w:p w:rsidR="00297669" w:rsidRPr="004672E7" w:rsidRDefault="00297669" w:rsidP="00297669">
      <w:pPr>
        <w:keepNext/>
        <w:keepLines/>
        <w:autoSpaceDE w:val="0"/>
        <w:autoSpaceDN w:val="0"/>
        <w:adjustRightInd w:val="0"/>
        <w:spacing w:after="120"/>
        <w:jc w:val="both"/>
        <w:rPr>
          <w:rFonts w:ascii="Arial" w:hAnsi="Arial" w:cs="Arial"/>
          <w:b/>
          <w:bCs/>
          <w:sz w:val="24"/>
          <w:szCs w:val="24"/>
        </w:rPr>
      </w:pPr>
      <w:r w:rsidRPr="004672E7">
        <w:rPr>
          <w:rFonts w:ascii="Arial" w:hAnsi="Arial" w:cs="Arial"/>
          <w:b/>
          <w:bCs/>
          <w:sz w:val="24"/>
          <w:szCs w:val="24"/>
        </w:rPr>
        <w:t>CLAUSULA DECIMA SEGUNDA: MANEJO DE LOS FONDOS</w:t>
      </w:r>
    </w:p>
    <w:p w:rsidR="00297669" w:rsidRPr="004672E7" w:rsidRDefault="00297669" w:rsidP="00297669">
      <w:pPr>
        <w:keepNext/>
        <w:keepLines/>
        <w:autoSpaceDE w:val="0"/>
        <w:autoSpaceDN w:val="0"/>
        <w:adjustRightInd w:val="0"/>
        <w:spacing w:after="120"/>
        <w:jc w:val="both"/>
        <w:rPr>
          <w:rFonts w:ascii="Arial" w:hAnsi="Arial" w:cs="Arial"/>
          <w:bCs/>
          <w:sz w:val="24"/>
          <w:szCs w:val="24"/>
        </w:rPr>
      </w:pPr>
      <w:r w:rsidRPr="004672E7">
        <w:rPr>
          <w:rFonts w:ascii="Arial" w:hAnsi="Arial" w:cs="Arial"/>
          <w:bCs/>
          <w:sz w:val="24"/>
          <w:szCs w:val="24"/>
        </w:rPr>
        <w:t>La ejecución de los fondos del presente convenio, deberá regirse por la Legislación Nacional y en casos específicos por las políticas del Banco Interamericano de Desarrollo.</w:t>
      </w:r>
    </w:p>
    <w:p w:rsidR="00297669" w:rsidRPr="004672E7" w:rsidRDefault="00297669" w:rsidP="00297669">
      <w:pPr>
        <w:keepNext/>
        <w:keepLines/>
        <w:autoSpaceDE w:val="0"/>
        <w:autoSpaceDN w:val="0"/>
        <w:adjustRightInd w:val="0"/>
        <w:spacing w:after="120"/>
        <w:jc w:val="both"/>
        <w:rPr>
          <w:rFonts w:ascii="Arial" w:hAnsi="Arial" w:cs="Arial"/>
          <w:b/>
          <w:bCs/>
          <w:sz w:val="24"/>
          <w:szCs w:val="24"/>
        </w:rPr>
      </w:pPr>
      <w:r w:rsidRPr="004672E7">
        <w:rPr>
          <w:rFonts w:ascii="Arial" w:hAnsi="Arial" w:cs="Arial"/>
          <w:b/>
          <w:bCs/>
          <w:sz w:val="24"/>
          <w:szCs w:val="24"/>
        </w:rPr>
        <w:t>CLAUSULA DECIMA TERCERA: DESEMBOLSOS</w:t>
      </w:r>
    </w:p>
    <w:p w:rsidR="00297669" w:rsidRPr="004672E7" w:rsidRDefault="00297669" w:rsidP="00297669">
      <w:pPr>
        <w:keepNext/>
        <w:keepLines/>
        <w:autoSpaceDE w:val="0"/>
        <w:autoSpaceDN w:val="0"/>
        <w:adjustRightInd w:val="0"/>
        <w:spacing w:after="120"/>
        <w:jc w:val="both"/>
        <w:rPr>
          <w:rFonts w:ascii="Arial" w:hAnsi="Arial" w:cs="Arial"/>
          <w:bCs/>
          <w:sz w:val="24"/>
          <w:szCs w:val="24"/>
        </w:rPr>
      </w:pPr>
      <w:r w:rsidRPr="004672E7">
        <w:rPr>
          <w:rFonts w:ascii="Arial" w:hAnsi="Arial" w:cs="Arial"/>
          <w:bCs/>
          <w:sz w:val="24"/>
          <w:szCs w:val="24"/>
        </w:rPr>
        <w:t>La Unidad de Gestión Descentralizada revisara y autorizara la solicitud de desembolso y lo remitirá a la instancia competente para continuar el trámite de desembolso.</w:t>
      </w:r>
    </w:p>
    <w:p w:rsidR="00297669" w:rsidRPr="004672E7" w:rsidRDefault="00297669" w:rsidP="00297669">
      <w:pPr>
        <w:keepNext/>
        <w:keepLines/>
        <w:autoSpaceDE w:val="0"/>
        <w:autoSpaceDN w:val="0"/>
        <w:adjustRightInd w:val="0"/>
        <w:spacing w:after="120"/>
        <w:jc w:val="both"/>
        <w:rPr>
          <w:rFonts w:ascii="Arial" w:hAnsi="Arial" w:cs="Arial"/>
          <w:b/>
          <w:bCs/>
          <w:sz w:val="24"/>
          <w:szCs w:val="24"/>
        </w:rPr>
      </w:pPr>
      <w:r w:rsidRPr="004672E7">
        <w:rPr>
          <w:rFonts w:ascii="Arial" w:hAnsi="Arial" w:cs="Arial"/>
          <w:b/>
          <w:bCs/>
          <w:sz w:val="24"/>
          <w:szCs w:val="24"/>
        </w:rPr>
        <w:t>CLAUSULA DECIMA CUARTA: PRESENTACION DE ESTADOS FINANCIEROS</w:t>
      </w:r>
    </w:p>
    <w:p w:rsidR="00297669" w:rsidRPr="004672E7" w:rsidRDefault="00297669" w:rsidP="00297669">
      <w:pPr>
        <w:keepNext/>
        <w:keepLines/>
        <w:autoSpaceDE w:val="0"/>
        <w:autoSpaceDN w:val="0"/>
        <w:adjustRightInd w:val="0"/>
        <w:spacing w:after="120"/>
        <w:jc w:val="both"/>
        <w:rPr>
          <w:rFonts w:ascii="Arial" w:hAnsi="Arial" w:cs="Arial"/>
          <w:bCs/>
          <w:sz w:val="24"/>
          <w:szCs w:val="24"/>
        </w:rPr>
      </w:pPr>
      <w:r w:rsidRPr="004672E7">
        <w:rPr>
          <w:rFonts w:ascii="Arial" w:hAnsi="Arial" w:cs="Arial"/>
          <w:b/>
          <w:bCs/>
          <w:sz w:val="24"/>
          <w:szCs w:val="24"/>
        </w:rPr>
        <w:t>EL GESTOR</w:t>
      </w:r>
      <w:r w:rsidRPr="004672E7">
        <w:rPr>
          <w:rFonts w:ascii="Arial" w:hAnsi="Arial" w:cs="Arial"/>
          <w:bCs/>
          <w:sz w:val="24"/>
          <w:szCs w:val="24"/>
        </w:rPr>
        <w:t xml:space="preserve"> deberá presentar al final del periodo de ejecución del Convenio de Gestión un informe técnico-administrativo de la gestión realizada, liquidación del monto del convenio clasificado por objeto de gasto,  incorporando los estados financieros de dicho periodo como ser estados de resultados, balance general y la conciliación bancaria.</w:t>
      </w:r>
    </w:p>
    <w:p w:rsidR="00297669" w:rsidRPr="004672E7" w:rsidRDefault="00297669" w:rsidP="00297669">
      <w:pPr>
        <w:keepNext/>
        <w:keepLines/>
        <w:autoSpaceDE w:val="0"/>
        <w:autoSpaceDN w:val="0"/>
        <w:adjustRightInd w:val="0"/>
        <w:spacing w:after="120"/>
        <w:jc w:val="both"/>
        <w:rPr>
          <w:rFonts w:ascii="Arial" w:hAnsi="Arial" w:cs="Arial"/>
          <w:b/>
          <w:bCs/>
          <w:sz w:val="24"/>
          <w:szCs w:val="24"/>
        </w:rPr>
      </w:pPr>
      <w:r w:rsidRPr="004672E7">
        <w:rPr>
          <w:rFonts w:ascii="Arial" w:hAnsi="Arial" w:cs="Arial"/>
          <w:b/>
          <w:bCs/>
          <w:sz w:val="24"/>
          <w:szCs w:val="24"/>
        </w:rPr>
        <w:t>CLAUSULA DECIMA QUINTA: AUTOMONITOREO, SUPERVISION CAPACITANTE, MONITOREO, AUDITORIAS TECNICAS Y EVALUACION DEL DESEMPEÑO</w:t>
      </w:r>
    </w:p>
    <w:p w:rsidR="00297669" w:rsidRPr="004672E7" w:rsidRDefault="00297669" w:rsidP="00297669">
      <w:pPr>
        <w:autoSpaceDE w:val="0"/>
        <w:autoSpaceDN w:val="0"/>
        <w:adjustRightInd w:val="0"/>
        <w:spacing w:after="120"/>
        <w:jc w:val="both"/>
        <w:rPr>
          <w:rFonts w:ascii="Arial" w:hAnsi="Arial" w:cs="Arial"/>
          <w:b/>
          <w:sz w:val="24"/>
          <w:szCs w:val="24"/>
        </w:rPr>
      </w:pPr>
      <w:r w:rsidRPr="004672E7">
        <w:rPr>
          <w:rFonts w:ascii="Arial" w:hAnsi="Arial" w:cs="Arial"/>
          <w:b/>
          <w:sz w:val="24"/>
          <w:szCs w:val="24"/>
        </w:rPr>
        <w:t xml:space="preserve">AUTOMONITOREO: </w:t>
      </w:r>
      <w:r w:rsidRPr="004672E7">
        <w:rPr>
          <w:rFonts w:ascii="Arial" w:hAnsi="Arial" w:cs="Arial"/>
          <w:sz w:val="24"/>
          <w:szCs w:val="24"/>
        </w:rPr>
        <w:t xml:space="preserve">Es responsabilidad del </w:t>
      </w:r>
      <w:r w:rsidRPr="004672E7">
        <w:rPr>
          <w:rFonts w:ascii="Arial" w:hAnsi="Arial" w:cs="Arial"/>
          <w:b/>
          <w:sz w:val="24"/>
          <w:szCs w:val="24"/>
        </w:rPr>
        <w:t>GESTOR</w:t>
      </w:r>
      <w:r w:rsidRPr="004672E7">
        <w:rPr>
          <w:rFonts w:ascii="Arial" w:hAnsi="Arial" w:cs="Arial"/>
          <w:sz w:val="24"/>
          <w:szCs w:val="24"/>
        </w:rPr>
        <w:t xml:space="preserve"> y lo debe realizar mensualmente, debe estar enfocado en los procesos de atención y gestión, utilizando los  Instrumentos brindados por </w:t>
      </w:r>
      <w:r w:rsidRPr="004672E7">
        <w:rPr>
          <w:rFonts w:ascii="Arial" w:hAnsi="Arial" w:cs="Arial"/>
          <w:b/>
          <w:sz w:val="24"/>
          <w:szCs w:val="24"/>
        </w:rPr>
        <w:t>LA SECRETARIA</w:t>
      </w:r>
      <w:r w:rsidRPr="004672E7">
        <w:rPr>
          <w:rFonts w:ascii="Arial" w:hAnsi="Arial" w:cs="Arial"/>
          <w:sz w:val="24"/>
          <w:szCs w:val="24"/>
        </w:rPr>
        <w:t xml:space="preserve"> </w:t>
      </w:r>
      <w:r w:rsidRPr="004672E7">
        <w:rPr>
          <w:rFonts w:ascii="Arial" w:hAnsi="Arial" w:cs="Arial"/>
          <w:b/>
          <w:sz w:val="24"/>
          <w:szCs w:val="24"/>
        </w:rPr>
        <w:t>(Anexo No. 15)</w:t>
      </w:r>
    </w:p>
    <w:p w:rsidR="00297669" w:rsidRPr="004672E7" w:rsidRDefault="00297669" w:rsidP="00297669">
      <w:pPr>
        <w:autoSpaceDE w:val="0"/>
        <w:autoSpaceDN w:val="0"/>
        <w:adjustRightInd w:val="0"/>
        <w:spacing w:after="120"/>
        <w:jc w:val="both"/>
        <w:rPr>
          <w:rFonts w:ascii="Arial" w:hAnsi="Arial" w:cs="Arial"/>
          <w:sz w:val="24"/>
          <w:szCs w:val="24"/>
        </w:rPr>
      </w:pPr>
      <w:r w:rsidRPr="004672E7">
        <w:rPr>
          <w:rFonts w:ascii="Arial" w:hAnsi="Arial" w:cs="Arial"/>
          <w:b/>
          <w:sz w:val="24"/>
          <w:szCs w:val="24"/>
        </w:rPr>
        <w:lastRenderedPageBreak/>
        <w:t>SUPERVISION CAPACITANTE:</w:t>
      </w:r>
      <w:r w:rsidRPr="004672E7">
        <w:rPr>
          <w:rFonts w:ascii="Arial" w:hAnsi="Arial" w:cs="Arial"/>
          <w:sz w:val="24"/>
          <w:szCs w:val="24"/>
        </w:rPr>
        <w:t xml:space="preserve"> La Supervisión la realizará el Equipo Técnico del </w:t>
      </w:r>
      <w:r w:rsidRPr="004672E7">
        <w:rPr>
          <w:rFonts w:ascii="Arial" w:hAnsi="Arial" w:cs="Arial"/>
          <w:b/>
          <w:sz w:val="24"/>
          <w:szCs w:val="24"/>
        </w:rPr>
        <w:t>GESTOR</w:t>
      </w:r>
      <w:r w:rsidRPr="004672E7">
        <w:rPr>
          <w:rFonts w:ascii="Arial" w:hAnsi="Arial" w:cs="Arial"/>
          <w:sz w:val="24"/>
          <w:szCs w:val="24"/>
        </w:rPr>
        <w:t xml:space="preserve"> con acompañamiento de la Unidad de Apoyo a la Gestión, Departamento de Vigilancia del Marco Normativo y cualquier otra instancia de la Región Sanitaria que se considere necesario y de acuerdo a los lineamientos establecidos por la Unidad de Gestión de la Calidad de </w:t>
      </w:r>
      <w:r w:rsidRPr="004672E7">
        <w:rPr>
          <w:rFonts w:ascii="Arial" w:hAnsi="Arial" w:cs="Arial"/>
          <w:b/>
          <w:sz w:val="24"/>
          <w:szCs w:val="24"/>
        </w:rPr>
        <w:t>LA SECRETARIA</w:t>
      </w:r>
      <w:r w:rsidRPr="004672E7">
        <w:rPr>
          <w:rFonts w:ascii="Arial" w:hAnsi="Arial" w:cs="Arial"/>
          <w:sz w:val="24"/>
          <w:szCs w:val="24"/>
        </w:rPr>
        <w:t xml:space="preserve"> </w:t>
      </w:r>
      <w:r w:rsidRPr="004672E7">
        <w:rPr>
          <w:rFonts w:ascii="Arial" w:hAnsi="Arial" w:cs="Arial"/>
          <w:b/>
          <w:sz w:val="24"/>
          <w:szCs w:val="24"/>
        </w:rPr>
        <w:t xml:space="preserve">(Anexo No 16); </w:t>
      </w:r>
      <w:r w:rsidRPr="004672E7">
        <w:rPr>
          <w:rFonts w:ascii="Arial" w:hAnsi="Arial" w:cs="Arial"/>
          <w:sz w:val="24"/>
          <w:szCs w:val="24"/>
        </w:rPr>
        <w:t xml:space="preserve">Esta dirigido a los profesionales responsables del proceso de atención que de acuerdo a los resultados del auto monitoreo, no cumplen con los estándares establecidos en la normativa. La frecuencia y la duración de la supervisión capacitante la definirá </w:t>
      </w:r>
      <w:r w:rsidRPr="004672E7">
        <w:rPr>
          <w:rFonts w:ascii="Arial" w:hAnsi="Arial" w:cs="Arial"/>
          <w:b/>
          <w:sz w:val="24"/>
          <w:szCs w:val="24"/>
        </w:rPr>
        <w:t>EL GESTOR</w:t>
      </w:r>
      <w:r w:rsidRPr="004672E7">
        <w:rPr>
          <w:rFonts w:ascii="Arial" w:hAnsi="Arial" w:cs="Arial"/>
          <w:sz w:val="24"/>
          <w:szCs w:val="24"/>
        </w:rPr>
        <w:t xml:space="preserve"> en base a los resultados de los auto monitoreos. El equipo supervisor debe documentar el proceso de supervisión y darle seguimiento al cumplimiento de las recomendaciones técnicas realizadas.</w:t>
      </w:r>
    </w:p>
    <w:p w:rsidR="00297669" w:rsidRPr="004672E7" w:rsidRDefault="00297669" w:rsidP="00297669">
      <w:pPr>
        <w:autoSpaceDE w:val="0"/>
        <w:autoSpaceDN w:val="0"/>
        <w:adjustRightInd w:val="0"/>
        <w:spacing w:after="120"/>
        <w:jc w:val="both"/>
        <w:rPr>
          <w:rFonts w:ascii="Arial" w:hAnsi="Arial" w:cs="Arial"/>
          <w:sz w:val="24"/>
          <w:szCs w:val="24"/>
        </w:rPr>
      </w:pPr>
      <w:r w:rsidRPr="004672E7">
        <w:rPr>
          <w:rFonts w:ascii="Arial" w:hAnsi="Arial" w:cs="Arial"/>
          <w:b/>
          <w:sz w:val="24"/>
          <w:szCs w:val="24"/>
        </w:rPr>
        <w:t>MONITOREO DEL CONVENIO DE GESTION</w:t>
      </w:r>
      <w:r w:rsidRPr="004672E7">
        <w:rPr>
          <w:rFonts w:ascii="Arial" w:hAnsi="Arial" w:cs="Arial"/>
          <w:sz w:val="24"/>
          <w:szCs w:val="24"/>
        </w:rPr>
        <w:t xml:space="preserve">: El Monitoreo lo realizará la Región Sanitaria, utilizando la Guía e Instrumentos de Monitoreo descrito en el </w:t>
      </w:r>
      <w:r w:rsidRPr="004672E7">
        <w:rPr>
          <w:rFonts w:ascii="Arial" w:hAnsi="Arial" w:cs="Arial"/>
          <w:b/>
          <w:sz w:val="24"/>
          <w:szCs w:val="24"/>
        </w:rPr>
        <w:t>Anexo No. 17.</w:t>
      </w:r>
      <w:r w:rsidRPr="004672E7">
        <w:rPr>
          <w:rFonts w:ascii="Arial" w:hAnsi="Arial" w:cs="Arial"/>
          <w:sz w:val="24"/>
          <w:szCs w:val="24"/>
        </w:rPr>
        <w:t xml:space="preserve"> La UGD acompañara, cuando se considere necesario. La Región Sanitaria comunicará al </w:t>
      </w:r>
      <w:r w:rsidRPr="004672E7">
        <w:rPr>
          <w:rFonts w:ascii="Arial" w:hAnsi="Arial" w:cs="Arial"/>
          <w:b/>
          <w:sz w:val="24"/>
          <w:szCs w:val="24"/>
        </w:rPr>
        <w:t xml:space="preserve">GESTOR </w:t>
      </w:r>
      <w:r w:rsidRPr="004672E7">
        <w:rPr>
          <w:rFonts w:ascii="Arial" w:hAnsi="Arial" w:cs="Arial"/>
          <w:sz w:val="24"/>
          <w:szCs w:val="24"/>
        </w:rPr>
        <w:t>con una semana de anticipación la fecha exacta de su realización.</w:t>
      </w:r>
    </w:p>
    <w:p w:rsidR="00297669" w:rsidRPr="004672E7" w:rsidRDefault="00297669" w:rsidP="00297669">
      <w:pPr>
        <w:autoSpaceDE w:val="0"/>
        <w:autoSpaceDN w:val="0"/>
        <w:adjustRightInd w:val="0"/>
        <w:spacing w:after="120"/>
        <w:jc w:val="both"/>
        <w:rPr>
          <w:rFonts w:ascii="Arial" w:hAnsi="Arial" w:cs="Arial"/>
          <w:sz w:val="24"/>
          <w:szCs w:val="24"/>
        </w:rPr>
      </w:pPr>
      <w:r w:rsidRPr="004672E7">
        <w:rPr>
          <w:rFonts w:ascii="Arial" w:hAnsi="Arial" w:cs="Arial"/>
          <w:b/>
          <w:sz w:val="24"/>
          <w:szCs w:val="24"/>
        </w:rPr>
        <w:t>AUDITORIAS TECNICAS A LAS REGIONES SANITARIAS</w:t>
      </w:r>
      <w:r w:rsidRPr="004672E7">
        <w:rPr>
          <w:rFonts w:ascii="Arial" w:hAnsi="Arial" w:cs="Arial"/>
          <w:sz w:val="24"/>
          <w:szCs w:val="24"/>
        </w:rPr>
        <w:t xml:space="preserve">: Sera responsabilidad de la Dirección General de Redes Integradas de Servicios de Salud en colaboración con la UGD y serán realizadas según  hallazgos encontrados en los informes de producción mensual y monitoreos. </w:t>
      </w:r>
    </w:p>
    <w:p w:rsidR="00297669" w:rsidRPr="004672E7" w:rsidRDefault="00297669" w:rsidP="00297669">
      <w:pPr>
        <w:autoSpaceDE w:val="0"/>
        <w:autoSpaceDN w:val="0"/>
        <w:adjustRightInd w:val="0"/>
        <w:spacing w:after="120"/>
        <w:jc w:val="both"/>
        <w:rPr>
          <w:rFonts w:ascii="Arial" w:hAnsi="Arial" w:cs="Arial"/>
          <w:sz w:val="24"/>
          <w:szCs w:val="24"/>
        </w:rPr>
      </w:pPr>
      <w:r w:rsidRPr="004672E7">
        <w:rPr>
          <w:rFonts w:ascii="Arial" w:hAnsi="Arial" w:cs="Arial"/>
          <w:b/>
          <w:sz w:val="24"/>
          <w:szCs w:val="24"/>
        </w:rPr>
        <w:t>EVALUACION DEL DESEMPEÑO DEL GESTOR</w:t>
      </w:r>
      <w:r w:rsidRPr="004672E7">
        <w:rPr>
          <w:rFonts w:ascii="Arial" w:hAnsi="Arial" w:cs="Arial"/>
          <w:sz w:val="24"/>
          <w:szCs w:val="24"/>
        </w:rPr>
        <w:t xml:space="preserve">: La Evaluación del Desempeño es responsabilidad de a UGD con el acompañamiento de la Región Sanitaria y se llevará a cabo un mes antes de la finalización del presente convenio, de conformidad con lo establecido en el Instrumento de Evaluación de Desempeño </w:t>
      </w:r>
      <w:r w:rsidRPr="004672E7">
        <w:rPr>
          <w:rFonts w:ascii="Arial" w:hAnsi="Arial" w:cs="Arial"/>
          <w:b/>
          <w:sz w:val="24"/>
          <w:szCs w:val="24"/>
        </w:rPr>
        <w:t>(Anexo No.18)</w:t>
      </w:r>
      <w:r w:rsidRPr="004672E7">
        <w:rPr>
          <w:rFonts w:ascii="Arial" w:hAnsi="Arial" w:cs="Arial"/>
          <w:sz w:val="24"/>
          <w:szCs w:val="24"/>
        </w:rPr>
        <w:t>.</w:t>
      </w:r>
    </w:p>
    <w:tbl>
      <w:tblPr>
        <w:tblW w:w="160" w:type="dxa"/>
        <w:jc w:val="center"/>
        <w:tblInd w:w="57" w:type="dxa"/>
        <w:tblCellMar>
          <w:left w:w="70" w:type="dxa"/>
          <w:right w:w="70" w:type="dxa"/>
        </w:tblCellMar>
        <w:tblLook w:val="04A0" w:firstRow="1" w:lastRow="0" w:firstColumn="1" w:lastColumn="0" w:noHBand="0" w:noVBand="1"/>
      </w:tblPr>
      <w:tblGrid>
        <w:gridCol w:w="160"/>
      </w:tblGrid>
      <w:tr w:rsidR="00297669" w:rsidRPr="004672E7" w:rsidTr="002E7134">
        <w:trPr>
          <w:trHeight w:val="196"/>
          <w:jc w:val="center"/>
        </w:trPr>
        <w:tc>
          <w:tcPr>
            <w:tcW w:w="160" w:type="dxa"/>
            <w:tcBorders>
              <w:top w:val="nil"/>
              <w:left w:val="nil"/>
              <w:bottom w:val="nil"/>
              <w:right w:val="nil"/>
            </w:tcBorders>
            <w:shd w:val="clear" w:color="auto" w:fill="auto"/>
            <w:noWrap/>
            <w:vAlign w:val="bottom"/>
            <w:hideMark/>
          </w:tcPr>
          <w:p w:rsidR="00297669" w:rsidRPr="004672E7" w:rsidRDefault="00297669" w:rsidP="002E7134">
            <w:pPr>
              <w:spacing w:after="0" w:line="240" w:lineRule="auto"/>
              <w:rPr>
                <w:rFonts w:ascii="Arial" w:eastAsia="Times New Roman" w:hAnsi="Arial" w:cs="Arial"/>
                <w:sz w:val="24"/>
                <w:szCs w:val="24"/>
                <w:lang w:eastAsia="es-HN"/>
              </w:rPr>
            </w:pPr>
          </w:p>
        </w:tc>
      </w:tr>
      <w:tr w:rsidR="00297669" w:rsidRPr="004672E7" w:rsidTr="002E7134">
        <w:trPr>
          <w:trHeight w:val="196"/>
          <w:jc w:val="center"/>
        </w:trPr>
        <w:tc>
          <w:tcPr>
            <w:tcW w:w="160" w:type="dxa"/>
            <w:tcBorders>
              <w:top w:val="nil"/>
              <w:left w:val="nil"/>
              <w:bottom w:val="nil"/>
              <w:right w:val="nil"/>
            </w:tcBorders>
            <w:shd w:val="clear" w:color="auto" w:fill="auto"/>
            <w:noWrap/>
            <w:vAlign w:val="bottom"/>
            <w:hideMark/>
          </w:tcPr>
          <w:p w:rsidR="00297669" w:rsidRPr="004672E7" w:rsidRDefault="00297669" w:rsidP="002E7134">
            <w:pPr>
              <w:spacing w:after="120"/>
              <w:rPr>
                <w:rFonts w:ascii="Arial" w:eastAsia="Times New Roman" w:hAnsi="Arial" w:cs="Arial"/>
                <w:sz w:val="24"/>
                <w:szCs w:val="24"/>
                <w:lang w:eastAsia="es-HN"/>
              </w:rPr>
            </w:pPr>
          </w:p>
        </w:tc>
      </w:tr>
    </w:tbl>
    <w:p w:rsidR="00297669" w:rsidRPr="00297669" w:rsidRDefault="00297669" w:rsidP="00297669">
      <w:pPr>
        <w:keepNext/>
        <w:keepLines/>
        <w:autoSpaceDE w:val="0"/>
        <w:autoSpaceDN w:val="0"/>
        <w:adjustRightInd w:val="0"/>
        <w:spacing w:after="120"/>
        <w:rPr>
          <w:rFonts w:ascii="Arial" w:hAnsi="Arial" w:cs="Arial"/>
          <w:b/>
          <w:bCs/>
          <w:sz w:val="24"/>
          <w:szCs w:val="24"/>
          <w:lang w:val="pt-BR"/>
        </w:rPr>
      </w:pPr>
      <w:r w:rsidRPr="00297669">
        <w:rPr>
          <w:rFonts w:ascii="Arial" w:hAnsi="Arial" w:cs="Arial"/>
          <w:b/>
          <w:bCs/>
          <w:sz w:val="24"/>
          <w:szCs w:val="24"/>
          <w:lang w:val="pt-BR"/>
        </w:rPr>
        <w:t>CLAUSULA DECIMA SEXTA: INCENTIVOS POR DESEMPEÑO</w:t>
      </w:r>
    </w:p>
    <w:p w:rsidR="00297669" w:rsidRPr="004672E7" w:rsidRDefault="00297669" w:rsidP="00297669">
      <w:pPr>
        <w:keepNext/>
        <w:keepLines/>
        <w:autoSpaceDE w:val="0"/>
        <w:autoSpaceDN w:val="0"/>
        <w:adjustRightInd w:val="0"/>
        <w:spacing w:after="120"/>
        <w:jc w:val="both"/>
        <w:rPr>
          <w:rFonts w:ascii="Arial" w:hAnsi="Arial" w:cs="Arial"/>
          <w:sz w:val="24"/>
          <w:szCs w:val="24"/>
        </w:rPr>
      </w:pPr>
      <w:r w:rsidRPr="004672E7">
        <w:rPr>
          <w:rFonts w:ascii="Arial" w:hAnsi="Arial" w:cs="Arial"/>
          <w:sz w:val="24"/>
          <w:szCs w:val="24"/>
        </w:rPr>
        <w:t xml:space="preserve">Como resultado de la evaluación de desempeño, </w:t>
      </w:r>
      <w:r w:rsidRPr="004672E7">
        <w:rPr>
          <w:rFonts w:ascii="Arial" w:hAnsi="Arial" w:cs="Arial"/>
          <w:b/>
          <w:bCs/>
          <w:sz w:val="24"/>
          <w:szCs w:val="24"/>
        </w:rPr>
        <w:t xml:space="preserve">LA SECRETARIA </w:t>
      </w:r>
      <w:r w:rsidRPr="004672E7">
        <w:rPr>
          <w:rFonts w:ascii="Arial" w:hAnsi="Arial" w:cs="Arial"/>
          <w:bCs/>
          <w:sz w:val="24"/>
          <w:szCs w:val="24"/>
        </w:rPr>
        <w:t xml:space="preserve">pagará al </w:t>
      </w:r>
      <w:r w:rsidRPr="004672E7">
        <w:rPr>
          <w:rFonts w:ascii="Arial" w:hAnsi="Arial" w:cs="Arial"/>
          <w:b/>
          <w:bCs/>
          <w:sz w:val="24"/>
          <w:szCs w:val="24"/>
        </w:rPr>
        <w:t xml:space="preserve">GESTOR </w:t>
      </w:r>
      <w:r w:rsidRPr="004672E7">
        <w:rPr>
          <w:rFonts w:ascii="Arial" w:hAnsi="Arial" w:cs="Arial"/>
          <w:bCs/>
          <w:sz w:val="24"/>
          <w:szCs w:val="24"/>
        </w:rPr>
        <w:t xml:space="preserve">en concepto de incentivo equivalente al </w:t>
      </w:r>
      <w:r w:rsidRPr="004672E7">
        <w:rPr>
          <w:rFonts w:ascii="Arial" w:hAnsi="Arial" w:cs="Arial"/>
          <w:b/>
          <w:bCs/>
          <w:sz w:val="24"/>
          <w:szCs w:val="24"/>
        </w:rPr>
        <w:t xml:space="preserve">1% </w:t>
      </w:r>
      <w:r w:rsidRPr="004672E7">
        <w:rPr>
          <w:rFonts w:ascii="Arial" w:hAnsi="Arial" w:cs="Arial"/>
          <w:bCs/>
          <w:sz w:val="24"/>
          <w:szCs w:val="24"/>
        </w:rPr>
        <w:t>del total capitado c</w:t>
      </w:r>
      <w:r w:rsidRPr="004672E7">
        <w:rPr>
          <w:rFonts w:ascii="Arial" w:hAnsi="Arial" w:cs="Arial"/>
          <w:sz w:val="24"/>
          <w:szCs w:val="24"/>
        </w:rPr>
        <w:t xml:space="preserve">uando </w:t>
      </w:r>
      <w:r w:rsidRPr="004672E7">
        <w:rPr>
          <w:rFonts w:ascii="Arial" w:hAnsi="Arial" w:cs="Arial"/>
          <w:b/>
          <w:sz w:val="24"/>
          <w:szCs w:val="24"/>
        </w:rPr>
        <w:t>EL GESTOR</w:t>
      </w:r>
      <w:r w:rsidRPr="004672E7">
        <w:rPr>
          <w:rFonts w:ascii="Arial" w:hAnsi="Arial" w:cs="Arial"/>
          <w:sz w:val="24"/>
          <w:szCs w:val="24"/>
        </w:rPr>
        <w:t xml:space="preserve"> obtenga una calificación igual o mayor al 90%, </w:t>
      </w:r>
      <w:r w:rsidRPr="004672E7">
        <w:rPr>
          <w:rFonts w:ascii="Arial" w:hAnsi="Arial" w:cs="Arial"/>
          <w:bCs/>
          <w:sz w:val="24"/>
          <w:szCs w:val="24"/>
        </w:rPr>
        <w:t>por el cumplimiento de las metas y resultados esperados en salud en la población beneficiaria.</w:t>
      </w:r>
    </w:p>
    <w:p w:rsidR="00297669" w:rsidRPr="004672E7" w:rsidRDefault="00297669" w:rsidP="00297669">
      <w:pPr>
        <w:autoSpaceDE w:val="0"/>
        <w:autoSpaceDN w:val="0"/>
        <w:adjustRightInd w:val="0"/>
        <w:spacing w:after="120"/>
        <w:rPr>
          <w:rFonts w:ascii="Arial" w:hAnsi="Arial" w:cs="Arial"/>
          <w:bCs/>
          <w:sz w:val="24"/>
          <w:szCs w:val="24"/>
        </w:rPr>
      </w:pPr>
    </w:p>
    <w:p w:rsidR="00297669" w:rsidRPr="004672E7" w:rsidRDefault="00297669" w:rsidP="00297669">
      <w:pPr>
        <w:keepNext/>
        <w:keepLines/>
        <w:autoSpaceDE w:val="0"/>
        <w:autoSpaceDN w:val="0"/>
        <w:adjustRightInd w:val="0"/>
        <w:spacing w:after="120"/>
        <w:rPr>
          <w:rFonts w:ascii="Arial" w:hAnsi="Arial" w:cs="Arial"/>
          <w:b/>
          <w:bCs/>
          <w:sz w:val="24"/>
          <w:szCs w:val="24"/>
        </w:rPr>
      </w:pPr>
      <w:r w:rsidRPr="004672E7">
        <w:rPr>
          <w:rFonts w:ascii="Arial" w:hAnsi="Arial" w:cs="Arial"/>
          <w:b/>
          <w:bCs/>
          <w:sz w:val="24"/>
          <w:szCs w:val="24"/>
        </w:rPr>
        <w:t xml:space="preserve">CLAUSULA DECIMA SEPTIMA: GESTIÓN DE LOS RECURSOS HUMANOS </w:t>
      </w:r>
    </w:p>
    <w:p w:rsidR="00297669" w:rsidRPr="004672E7" w:rsidRDefault="00297669" w:rsidP="00297669">
      <w:pPr>
        <w:autoSpaceDE w:val="0"/>
        <w:autoSpaceDN w:val="0"/>
        <w:adjustRightInd w:val="0"/>
        <w:spacing w:after="120"/>
        <w:jc w:val="both"/>
        <w:rPr>
          <w:rFonts w:ascii="Arial" w:hAnsi="Arial" w:cs="Arial"/>
          <w:b/>
          <w:sz w:val="24"/>
          <w:szCs w:val="24"/>
        </w:rPr>
      </w:pPr>
      <w:r w:rsidRPr="004672E7">
        <w:rPr>
          <w:rFonts w:ascii="Arial" w:hAnsi="Arial" w:cs="Arial"/>
          <w:sz w:val="24"/>
          <w:szCs w:val="24"/>
        </w:rPr>
        <w:t xml:space="preserve">El personal de salud nombrado por acuerdo que se encuentra asignado a los Establecimientos de Salud, objeto de este convenio, dependerá funcionalmente del </w:t>
      </w:r>
      <w:r w:rsidRPr="004672E7">
        <w:rPr>
          <w:rFonts w:ascii="Arial" w:hAnsi="Arial" w:cs="Arial"/>
          <w:b/>
          <w:sz w:val="24"/>
          <w:szCs w:val="24"/>
        </w:rPr>
        <w:t xml:space="preserve">GESTOR </w:t>
      </w:r>
      <w:r w:rsidRPr="004672E7">
        <w:rPr>
          <w:rFonts w:ascii="Arial" w:hAnsi="Arial" w:cs="Arial"/>
          <w:sz w:val="24"/>
          <w:szCs w:val="24"/>
        </w:rPr>
        <w:t xml:space="preserve">pero continuará gozando de los beneficios del Régimen de Servicio </w:t>
      </w:r>
      <w:r w:rsidRPr="004672E7">
        <w:rPr>
          <w:rFonts w:ascii="Arial" w:hAnsi="Arial" w:cs="Arial"/>
          <w:sz w:val="24"/>
          <w:szCs w:val="24"/>
        </w:rPr>
        <w:lastRenderedPageBreak/>
        <w:t xml:space="preserve">Civil </w:t>
      </w:r>
      <w:r w:rsidRPr="004672E7">
        <w:rPr>
          <w:rFonts w:ascii="Arial" w:hAnsi="Arial" w:cs="Arial"/>
          <w:b/>
          <w:sz w:val="24"/>
          <w:szCs w:val="24"/>
        </w:rPr>
        <w:t xml:space="preserve">(Anexo No. 19a y 19b) </w:t>
      </w:r>
      <w:r w:rsidRPr="004672E7">
        <w:rPr>
          <w:rFonts w:ascii="Arial" w:hAnsi="Arial" w:cs="Arial"/>
          <w:sz w:val="24"/>
          <w:szCs w:val="24"/>
        </w:rPr>
        <w:t xml:space="preserve">y el Reglamento de Personal de la Secretaría de Salud </w:t>
      </w:r>
      <w:r w:rsidRPr="004672E7">
        <w:rPr>
          <w:rFonts w:ascii="Arial" w:hAnsi="Arial" w:cs="Arial"/>
          <w:b/>
          <w:sz w:val="24"/>
          <w:szCs w:val="24"/>
        </w:rPr>
        <w:t xml:space="preserve">(Anexo No. 20) </w:t>
      </w:r>
    </w:p>
    <w:p w:rsidR="00297669" w:rsidRPr="004672E7" w:rsidRDefault="00297669" w:rsidP="00297669">
      <w:pPr>
        <w:autoSpaceDE w:val="0"/>
        <w:autoSpaceDN w:val="0"/>
        <w:adjustRightInd w:val="0"/>
        <w:spacing w:after="120"/>
        <w:jc w:val="both"/>
        <w:rPr>
          <w:rFonts w:ascii="Arial" w:hAnsi="Arial" w:cs="Arial"/>
          <w:sz w:val="24"/>
          <w:szCs w:val="24"/>
        </w:rPr>
      </w:pPr>
      <w:r w:rsidRPr="004672E7">
        <w:rPr>
          <w:rFonts w:ascii="Arial" w:hAnsi="Arial" w:cs="Arial"/>
          <w:b/>
          <w:sz w:val="24"/>
          <w:szCs w:val="24"/>
        </w:rPr>
        <w:t xml:space="preserve">EL GESTOR </w:t>
      </w:r>
      <w:r w:rsidRPr="004672E7">
        <w:rPr>
          <w:rFonts w:ascii="Arial" w:hAnsi="Arial" w:cs="Arial"/>
          <w:sz w:val="24"/>
          <w:szCs w:val="24"/>
        </w:rPr>
        <w:t>será el responsable por el recurso humano contratado en el marco de este convenio, así mismo realizará la debida de gestión de Recursos Humanos contratados conforme a estatutos de los diferentes gremios, Código del Trabajo y otras leyes que rigen las relaciones laborales y será el responsable de la administración de los mismos.</w:t>
      </w:r>
    </w:p>
    <w:p w:rsidR="00297669" w:rsidRPr="004672E7" w:rsidRDefault="00297669" w:rsidP="00297669">
      <w:pPr>
        <w:autoSpaceDE w:val="0"/>
        <w:autoSpaceDN w:val="0"/>
        <w:adjustRightInd w:val="0"/>
        <w:spacing w:after="120"/>
        <w:jc w:val="both"/>
        <w:rPr>
          <w:rFonts w:ascii="Arial" w:hAnsi="Arial" w:cs="Arial"/>
          <w:b/>
          <w:sz w:val="24"/>
          <w:szCs w:val="24"/>
        </w:rPr>
      </w:pPr>
      <w:r w:rsidRPr="004672E7">
        <w:rPr>
          <w:rFonts w:ascii="Arial" w:hAnsi="Arial" w:cs="Arial"/>
          <w:b/>
          <w:sz w:val="24"/>
          <w:szCs w:val="24"/>
        </w:rPr>
        <w:t xml:space="preserve">EL GESTOR </w:t>
      </w:r>
      <w:r w:rsidRPr="004672E7">
        <w:rPr>
          <w:rFonts w:ascii="Arial" w:hAnsi="Arial" w:cs="Arial"/>
          <w:sz w:val="24"/>
          <w:szCs w:val="24"/>
        </w:rPr>
        <w:t xml:space="preserve">deberá garantizar los Recursos Humanos técnicos pactados, respetando los perfiles y requisitos establecidos por </w:t>
      </w:r>
      <w:r w:rsidRPr="004672E7">
        <w:rPr>
          <w:rFonts w:ascii="Arial" w:hAnsi="Arial" w:cs="Arial"/>
          <w:b/>
          <w:sz w:val="24"/>
          <w:szCs w:val="24"/>
        </w:rPr>
        <w:t>LA SECRETARÍA</w:t>
      </w:r>
      <w:r w:rsidRPr="004672E7">
        <w:rPr>
          <w:rFonts w:ascii="Arial" w:hAnsi="Arial" w:cs="Arial"/>
          <w:sz w:val="24"/>
          <w:szCs w:val="24"/>
        </w:rPr>
        <w:t xml:space="preserve">, se enviará las hojas de vida a la Región Sanitaria para el visto bueno y aprobación del perfil del personal a contratar por parte del </w:t>
      </w:r>
      <w:r w:rsidRPr="004672E7">
        <w:rPr>
          <w:rFonts w:ascii="Arial" w:hAnsi="Arial" w:cs="Arial"/>
          <w:b/>
          <w:sz w:val="24"/>
          <w:szCs w:val="24"/>
        </w:rPr>
        <w:t>GESTOR</w:t>
      </w:r>
      <w:r w:rsidRPr="004672E7">
        <w:rPr>
          <w:rFonts w:ascii="Arial" w:hAnsi="Arial" w:cs="Arial"/>
          <w:sz w:val="24"/>
          <w:szCs w:val="24"/>
        </w:rPr>
        <w:t xml:space="preserve">, a fin de garantizar el cumplimiento de los requisitos establecidos para cada perfil. </w:t>
      </w:r>
      <w:r w:rsidRPr="004672E7">
        <w:rPr>
          <w:rFonts w:ascii="Arial" w:hAnsi="Arial" w:cs="Arial"/>
          <w:b/>
          <w:sz w:val="24"/>
          <w:szCs w:val="24"/>
        </w:rPr>
        <w:t>(Anexo No. 21).</w:t>
      </w:r>
    </w:p>
    <w:p w:rsidR="00297669" w:rsidRPr="004672E7" w:rsidRDefault="00297669" w:rsidP="00297669">
      <w:pPr>
        <w:autoSpaceDE w:val="0"/>
        <w:autoSpaceDN w:val="0"/>
        <w:adjustRightInd w:val="0"/>
        <w:spacing w:after="120"/>
        <w:jc w:val="both"/>
        <w:rPr>
          <w:rFonts w:ascii="Arial" w:hAnsi="Arial" w:cs="Arial"/>
          <w:sz w:val="24"/>
          <w:szCs w:val="24"/>
        </w:rPr>
      </w:pPr>
      <w:r w:rsidRPr="004672E7">
        <w:rPr>
          <w:rFonts w:ascii="Arial" w:hAnsi="Arial" w:cs="Arial"/>
          <w:sz w:val="24"/>
          <w:szCs w:val="24"/>
        </w:rPr>
        <w:t>Conformación del Equipo Técnico Coordinador:</w:t>
      </w:r>
    </w:p>
    <w:p w:rsidR="00297669" w:rsidRPr="004672E7" w:rsidRDefault="00297669" w:rsidP="00297669">
      <w:pPr>
        <w:numPr>
          <w:ilvl w:val="0"/>
          <w:numId w:val="9"/>
        </w:numPr>
        <w:autoSpaceDE w:val="0"/>
        <w:autoSpaceDN w:val="0"/>
        <w:adjustRightInd w:val="0"/>
        <w:spacing w:after="0"/>
        <w:ind w:left="360"/>
        <w:jc w:val="both"/>
        <w:rPr>
          <w:rFonts w:ascii="Arial" w:hAnsi="Arial" w:cs="Arial"/>
          <w:sz w:val="24"/>
          <w:szCs w:val="24"/>
        </w:rPr>
      </w:pPr>
      <w:r w:rsidRPr="004672E7">
        <w:rPr>
          <w:rFonts w:ascii="Arial" w:hAnsi="Arial" w:cs="Arial"/>
          <w:sz w:val="24"/>
          <w:szCs w:val="24"/>
        </w:rPr>
        <w:t xml:space="preserve">Un Coordinador de la Red de Servicios: </w:t>
      </w:r>
    </w:p>
    <w:p w:rsidR="00297669" w:rsidRPr="004672E7" w:rsidRDefault="00297669" w:rsidP="00297669">
      <w:pPr>
        <w:autoSpaceDE w:val="0"/>
        <w:autoSpaceDN w:val="0"/>
        <w:adjustRightInd w:val="0"/>
        <w:spacing w:after="0"/>
        <w:ind w:left="360"/>
        <w:jc w:val="both"/>
        <w:rPr>
          <w:rFonts w:ascii="Arial" w:hAnsi="Arial" w:cs="Arial"/>
          <w:sz w:val="24"/>
          <w:szCs w:val="24"/>
        </w:rPr>
      </w:pPr>
      <w:r w:rsidRPr="004672E7">
        <w:rPr>
          <w:rFonts w:ascii="Arial" w:hAnsi="Arial" w:cs="Arial"/>
          <w:sz w:val="24"/>
          <w:szCs w:val="24"/>
        </w:rPr>
        <w:t>Profesional Universitario de la Salud con experiencia en Gerencia de Servicios de Salud.</w:t>
      </w:r>
    </w:p>
    <w:p w:rsidR="00297669" w:rsidRPr="004672E7" w:rsidRDefault="00297669" w:rsidP="00297669">
      <w:pPr>
        <w:numPr>
          <w:ilvl w:val="0"/>
          <w:numId w:val="9"/>
        </w:numPr>
        <w:autoSpaceDE w:val="0"/>
        <w:autoSpaceDN w:val="0"/>
        <w:adjustRightInd w:val="0"/>
        <w:spacing w:after="0"/>
        <w:ind w:left="360"/>
        <w:jc w:val="both"/>
        <w:rPr>
          <w:rFonts w:ascii="Arial" w:hAnsi="Arial" w:cs="Arial"/>
          <w:sz w:val="24"/>
          <w:szCs w:val="24"/>
        </w:rPr>
      </w:pPr>
      <w:r w:rsidRPr="004672E7">
        <w:rPr>
          <w:rFonts w:ascii="Arial" w:hAnsi="Arial" w:cs="Arial"/>
          <w:sz w:val="24"/>
          <w:szCs w:val="24"/>
        </w:rPr>
        <w:t>Una Supervisora de Enfermería por un promedio de  5 Establecimientos de Salud</w:t>
      </w:r>
    </w:p>
    <w:p w:rsidR="00297669" w:rsidRPr="004672E7" w:rsidRDefault="00297669" w:rsidP="00297669">
      <w:pPr>
        <w:autoSpaceDE w:val="0"/>
        <w:autoSpaceDN w:val="0"/>
        <w:adjustRightInd w:val="0"/>
        <w:spacing w:after="0"/>
        <w:ind w:left="360"/>
        <w:jc w:val="both"/>
        <w:rPr>
          <w:rFonts w:ascii="Arial" w:hAnsi="Arial" w:cs="Arial"/>
          <w:sz w:val="24"/>
          <w:szCs w:val="24"/>
        </w:rPr>
      </w:pPr>
      <w:r w:rsidRPr="004672E7">
        <w:rPr>
          <w:rFonts w:ascii="Arial" w:hAnsi="Arial" w:cs="Arial"/>
          <w:sz w:val="24"/>
          <w:szCs w:val="24"/>
        </w:rPr>
        <w:t>Enfermera Profesional con experiencia en monitoria, supervisión y evaluación o actividades afines</w:t>
      </w:r>
    </w:p>
    <w:p w:rsidR="00297669" w:rsidRPr="004672E7" w:rsidRDefault="00297669" w:rsidP="00297669">
      <w:pPr>
        <w:numPr>
          <w:ilvl w:val="0"/>
          <w:numId w:val="9"/>
        </w:numPr>
        <w:autoSpaceDE w:val="0"/>
        <w:autoSpaceDN w:val="0"/>
        <w:adjustRightInd w:val="0"/>
        <w:spacing w:after="0"/>
        <w:ind w:left="360"/>
        <w:jc w:val="both"/>
        <w:rPr>
          <w:rFonts w:ascii="Arial" w:hAnsi="Arial" w:cs="Arial"/>
          <w:sz w:val="24"/>
          <w:szCs w:val="24"/>
        </w:rPr>
      </w:pPr>
      <w:r w:rsidRPr="004672E7">
        <w:rPr>
          <w:rFonts w:ascii="Arial" w:hAnsi="Arial" w:cs="Arial"/>
          <w:sz w:val="24"/>
          <w:szCs w:val="24"/>
        </w:rPr>
        <w:t>Enfermera Profesional para la CMIE donde hubiese.</w:t>
      </w:r>
    </w:p>
    <w:p w:rsidR="00297669" w:rsidRPr="004672E7" w:rsidRDefault="00297669" w:rsidP="00297669">
      <w:pPr>
        <w:numPr>
          <w:ilvl w:val="0"/>
          <w:numId w:val="9"/>
        </w:numPr>
        <w:autoSpaceDE w:val="0"/>
        <w:autoSpaceDN w:val="0"/>
        <w:adjustRightInd w:val="0"/>
        <w:spacing w:after="0"/>
        <w:ind w:left="360"/>
        <w:jc w:val="both"/>
        <w:rPr>
          <w:rFonts w:ascii="Arial" w:hAnsi="Arial" w:cs="Arial"/>
          <w:sz w:val="24"/>
          <w:szCs w:val="24"/>
        </w:rPr>
      </w:pPr>
      <w:r w:rsidRPr="004672E7">
        <w:rPr>
          <w:rFonts w:ascii="Arial" w:hAnsi="Arial" w:cs="Arial"/>
          <w:sz w:val="24"/>
          <w:szCs w:val="24"/>
        </w:rPr>
        <w:t xml:space="preserve">Un Coordinador de Promoción: Bachiller en Promoción </w:t>
      </w:r>
    </w:p>
    <w:p w:rsidR="00297669" w:rsidRPr="004672E7" w:rsidRDefault="00297669" w:rsidP="00297669">
      <w:pPr>
        <w:numPr>
          <w:ilvl w:val="0"/>
          <w:numId w:val="9"/>
        </w:numPr>
        <w:autoSpaceDE w:val="0"/>
        <w:autoSpaceDN w:val="0"/>
        <w:adjustRightInd w:val="0"/>
        <w:spacing w:after="0"/>
        <w:ind w:left="360"/>
        <w:jc w:val="both"/>
        <w:rPr>
          <w:rFonts w:ascii="Arial" w:hAnsi="Arial" w:cs="Arial"/>
          <w:sz w:val="24"/>
          <w:szCs w:val="24"/>
        </w:rPr>
      </w:pPr>
      <w:r w:rsidRPr="004672E7">
        <w:rPr>
          <w:rFonts w:ascii="Arial" w:hAnsi="Arial" w:cs="Arial"/>
          <w:sz w:val="24"/>
          <w:szCs w:val="24"/>
        </w:rPr>
        <w:t>Un Administrador:</w:t>
      </w:r>
    </w:p>
    <w:p w:rsidR="00297669" w:rsidRPr="004672E7" w:rsidRDefault="00297669" w:rsidP="00297669">
      <w:pPr>
        <w:autoSpaceDE w:val="0"/>
        <w:autoSpaceDN w:val="0"/>
        <w:adjustRightInd w:val="0"/>
        <w:spacing w:after="0"/>
        <w:ind w:left="360"/>
        <w:jc w:val="both"/>
        <w:rPr>
          <w:rFonts w:ascii="Arial" w:hAnsi="Arial" w:cs="Arial"/>
          <w:sz w:val="24"/>
          <w:szCs w:val="24"/>
        </w:rPr>
      </w:pPr>
      <w:r w:rsidRPr="004672E7">
        <w:rPr>
          <w:rFonts w:ascii="Arial" w:hAnsi="Arial" w:cs="Arial"/>
          <w:sz w:val="24"/>
          <w:szCs w:val="24"/>
        </w:rPr>
        <w:t>Licenciado en Ciencias Administrativas, Económicas y Contables con experiencia</w:t>
      </w:r>
    </w:p>
    <w:p w:rsidR="00297669" w:rsidRPr="004672E7" w:rsidRDefault="00297669" w:rsidP="00297669">
      <w:pPr>
        <w:numPr>
          <w:ilvl w:val="0"/>
          <w:numId w:val="9"/>
        </w:numPr>
        <w:autoSpaceDE w:val="0"/>
        <w:autoSpaceDN w:val="0"/>
        <w:adjustRightInd w:val="0"/>
        <w:spacing w:after="0"/>
        <w:ind w:left="360"/>
        <w:jc w:val="both"/>
        <w:rPr>
          <w:rFonts w:ascii="Arial" w:hAnsi="Arial" w:cs="Arial"/>
          <w:sz w:val="24"/>
          <w:szCs w:val="24"/>
        </w:rPr>
      </w:pPr>
      <w:r w:rsidRPr="004672E7">
        <w:rPr>
          <w:rFonts w:ascii="Arial" w:hAnsi="Arial" w:cs="Arial"/>
          <w:sz w:val="24"/>
          <w:szCs w:val="24"/>
        </w:rPr>
        <w:t>Un Estadígrafo/Asistente</w:t>
      </w:r>
    </w:p>
    <w:p w:rsidR="00297669" w:rsidRPr="004672E7" w:rsidRDefault="00297669" w:rsidP="00297669">
      <w:pPr>
        <w:autoSpaceDE w:val="0"/>
        <w:autoSpaceDN w:val="0"/>
        <w:adjustRightInd w:val="0"/>
        <w:spacing w:after="0"/>
        <w:jc w:val="both"/>
        <w:rPr>
          <w:rFonts w:ascii="Arial" w:hAnsi="Arial" w:cs="Arial"/>
          <w:sz w:val="24"/>
          <w:szCs w:val="24"/>
        </w:rPr>
      </w:pPr>
    </w:p>
    <w:p w:rsidR="00297669" w:rsidRPr="004672E7" w:rsidRDefault="00297669" w:rsidP="00297669">
      <w:pPr>
        <w:keepNext/>
        <w:keepLines/>
        <w:autoSpaceDE w:val="0"/>
        <w:autoSpaceDN w:val="0"/>
        <w:adjustRightInd w:val="0"/>
        <w:spacing w:after="120"/>
        <w:rPr>
          <w:rFonts w:ascii="Arial" w:hAnsi="Arial" w:cs="Arial"/>
          <w:b/>
          <w:bCs/>
          <w:sz w:val="24"/>
          <w:szCs w:val="24"/>
        </w:rPr>
      </w:pPr>
      <w:r w:rsidRPr="004672E7">
        <w:rPr>
          <w:rFonts w:ascii="Arial" w:hAnsi="Arial" w:cs="Arial"/>
          <w:b/>
          <w:bCs/>
          <w:sz w:val="24"/>
          <w:szCs w:val="24"/>
        </w:rPr>
        <w:t xml:space="preserve">CLAUSULA DECIMA OCTAVA: RESPONSABILIDAD ANTE TERCEROS. </w:t>
      </w:r>
    </w:p>
    <w:p w:rsidR="00297669" w:rsidRPr="004672E7" w:rsidRDefault="00297669" w:rsidP="00297669">
      <w:pPr>
        <w:autoSpaceDE w:val="0"/>
        <w:autoSpaceDN w:val="0"/>
        <w:adjustRightInd w:val="0"/>
        <w:spacing w:after="0"/>
        <w:jc w:val="both"/>
        <w:rPr>
          <w:rFonts w:ascii="Arial" w:hAnsi="Arial" w:cs="Arial"/>
          <w:sz w:val="24"/>
          <w:szCs w:val="24"/>
        </w:rPr>
      </w:pPr>
      <w:r w:rsidRPr="004672E7">
        <w:rPr>
          <w:rFonts w:ascii="Arial" w:hAnsi="Arial" w:cs="Arial"/>
          <w:b/>
          <w:sz w:val="24"/>
          <w:szCs w:val="24"/>
        </w:rPr>
        <w:t>EL GESTOR</w:t>
      </w:r>
      <w:r w:rsidRPr="004672E7">
        <w:rPr>
          <w:rFonts w:ascii="Arial" w:hAnsi="Arial" w:cs="Arial"/>
          <w:sz w:val="24"/>
          <w:szCs w:val="24"/>
        </w:rPr>
        <w:t xml:space="preserve"> será el único y exclusivo responsable por el recurso humano contratado en el marco de este convenio, eximiendo a </w:t>
      </w:r>
      <w:r w:rsidRPr="004672E7">
        <w:rPr>
          <w:rFonts w:ascii="Arial" w:hAnsi="Arial" w:cs="Arial"/>
          <w:b/>
          <w:sz w:val="24"/>
          <w:szCs w:val="24"/>
        </w:rPr>
        <w:t>LA SECRETARIA</w:t>
      </w:r>
      <w:r w:rsidRPr="004672E7">
        <w:rPr>
          <w:rFonts w:ascii="Arial" w:hAnsi="Arial" w:cs="Arial"/>
          <w:sz w:val="24"/>
          <w:szCs w:val="24"/>
        </w:rPr>
        <w:t xml:space="preserve"> de toda responsabilidad por daños físicos, materiales y perjuicios morales, causadas a terceras personas dentro de los Establecimientos de Salud, así como la responsabilidad generada por reclamos administrativos o judiciales de naturaleza civil, penal, mercantil, laboral o de cualquier otra índole que surjan a raíz de las relaciones del </w:t>
      </w:r>
      <w:r w:rsidRPr="004672E7">
        <w:rPr>
          <w:rFonts w:ascii="Arial" w:hAnsi="Arial" w:cs="Arial"/>
          <w:b/>
          <w:sz w:val="24"/>
          <w:szCs w:val="24"/>
        </w:rPr>
        <w:t>GESTOR</w:t>
      </w:r>
      <w:r w:rsidRPr="004672E7">
        <w:rPr>
          <w:rFonts w:ascii="Arial" w:hAnsi="Arial" w:cs="Arial"/>
          <w:sz w:val="24"/>
          <w:szCs w:val="24"/>
        </w:rPr>
        <w:t xml:space="preserve">, con suplidoras, contratistas, trabajadores contratados o usuarios de los servicios y en general por cualquier tipo de reclamos, todo dentro de su ámbito de operación, no obstante se exime de toda responsabilidad al </w:t>
      </w:r>
      <w:r w:rsidRPr="004672E7">
        <w:rPr>
          <w:rFonts w:ascii="Arial" w:hAnsi="Arial" w:cs="Arial"/>
          <w:b/>
          <w:sz w:val="24"/>
          <w:szCs w:val="24"/>
        </w:rPr>
        <w:t>GESTOR</w:t>
      </w:r>
      <w:r w:rsidRPr="004672E7">
        <w:rPr>
          <w:rFonts w:ascii="Arial" w:hAnsi="Arial" w:cs="Arial"/>
          <w:sz w:val="24"/>
          <w:szCs w:val="24"/>
        </w:rPr>
        <w:t xml:space="preserve"> en caso de que dicho perjuicio sea ocasionado directamente por el </w:t>
      </w:r>
      <w:r w:rsidRPr="004672E7">
        <w:rPr>
          <w:rFonts w:ascii="Arial" w:hAnsi="Arial" w:cs="Arial"/>
          <w:sz w:val="24"/>
          <w:szCs w:val="24"/>
        </w:rPr>
        <w:lastRenderedPageBreak/>
        <w:t xml:space="preserve">personal permanente de </w:t>
      </w:r>
      <w:r w:rsidRPr="004672E7">
        <w:rPr>
          <w:rFonts w:ascii="Arial" w:hAnsi="Arial" w:cs="Arial"/>
          <w:b/>
          <w:sz w:val="24"/>
          <w:szCs w:val="24"/>
        </w:rPr>
        <w:t>LA SECRETARIA</w:t>
      </w:r>
      <w:r w:rsidRPr="004672E7">
        <w:rPr>
          <w:rFonts w:ascii="Arial" w:hAnsi="Arial" w:cs="Arial"/>
          <w:sz w:val="24"/>
          <w:szCs w:val="24"/>
        </w:rPr>
        <w:t xml:space="preserve">, cuando se hubiera notificado oportunamente a esta, mediante los mecanismos establecidos, comprometiéndose </w:t>
      </w:r>
      <w:r w:rsidRPr="004672E7">
        <w:rPr>
          <w:rFonts w:ascii="Arial" w:hAnsi="Arial" w:cs="Arial"/>
          <w:b/>
          <w:sz w:val="24"/>
          <w:szCs w:val="24"/>
        </w:rPr>
        <w:t>EL GESTOR</w:t>
      </w:r>
      <w:r w:rsidRPr="004672E7">
        <w:rPr>
          <w:rFonts w:ascii="Arial" w:hAnsi="Arial" w:cs="Arial"/>
          <w:sz w:val="24"/>
          <w:szCs w:val="24"/>
        </w:rPr>
        <w:t xml:space="preserve"> a seguir prestando sus servicios y hacer frente durante y hasta la finalización de los procesos legales. </w:t>
      </w:r>
    </w:p>
    <w:p w:rsidR="00297669" w:rsidRPr="004672E7" w:rsidRDefault="00297669" w:rsidP="00297669">
      <w:pPr>
        <w:autoSpaceDE w:val="0"/>
        <w:autoSpaceDN w:val="0"/>
        <w:adjustRightInd w:val="0"/>
        <w:spacing w:after="0"/>
        <w:jc w:val="both"/>
        <w:rPr>
          <w:rFonts w:ascii="Arial" w:hAnsi="Arial" w:cs="Arial"/>
          <w:sz w:val="24"/>
          <w:szCs w:val="24"/>
        </w:rPr>
      </w:pPr>
    </w:p>
    <w:p w:rsidR="00297669" w:rsidRPr="004672E7" w:rsidRDefault="00297669" w:rsidP="00297669">
      <w:pPr>
        <w:keepNext/>
        <w:keepLines/>
        <w:autoSpaceDE w:val="0"/>
        <w:autoSpaceDN w:val="0"/>
        <w:adjustRightInd w:val="0"/>
        <w:spacing w:after="0"/>
        <w:jc w:val="both"/>
        <w:rPr>
          <w:rFonts w:ascii="Arial" w:hAnsi="Arial" w:cs="Arial"/>
          <w:b/>
          <w:bCs/>
          <w:sz w:val="24"/>
          <w:szCs w:val="24"/>
        </w:rPr>
      </w:pPr>
      <w:r w:rsidRPr="004672E7">
        <w:rPr>
          <w:rFonts w:ascii="Arial" w:hAnsi="Arial" w:cs="Arial"/>
          <w:b/>
          <w:bCs/>
          <w:sz w:val="24"/>
          <w:szCs w:val="24"/>
        </w:rPr>
        <w:t>CLAUSULA DECIMA NOVENA: INFRAESTRUCTURA, EQUIPO MÉDICO, TRANSPORTE Y OTROS</w:t>
      </w:r>
    </w:p>
    <w:p w:rsidR="00297669" w:rsidRPr="004672E7" w:rsidRDefault="00297669" w:rsidP="00297669">
      <w:pPr>
        <w:autoSpaceDE w:val="0"/>
        <w:autoSpaceDN w:val="0"/>
        <w:adjustRightInd w:val="0"/>
        <w:spacing w:after="120"/>
        <w:jc w:val="both"/>
        <w:rPr>
          <w:rFonts w:ascii="Arial" w:hAnsi="Arial" w:cs="Arial"/>
          <w:bCs/>
          <w:sz w:val="24"/>
          <w:szCs w:val="24"/>
        </w:rPr>
      </w:pPr>
      <w:r w:rsidRPr="004672E7">
        <w:rPr>
          <w:rFonts w:ascii="Arial" w:hAnsi="Arial" w:cs="Arial"/>
          <w:b/>
          <w:bCs/>
          <w:sz w:val="24"/>
          <w:szCs w:val="24"/>
        </w:rPr>
        <w:t xml:space="preserve">LA SECRETARIA </w:t>
      </w:r>
      <w:r w:rsidRPr="004672E7">
        <w:rPr>
          <w:rFonts w:ascii="Arial" w:hAnsi="Arial" w:cs="Arial"/>
          <w:bCs/>
          <w:sz w:val="24"/>
          <w:szCs w:val="24"/>
        </w:rPr>
        <w:t xml:space="preserve">se compromete a otorgar mediante Contrato de Comodato la infraestructura, medios de transporte, equipos, sistema de información, insumos y medicamentos en las condiciones en que se encuentren al momento de suscribir el presente convenio, conservando </w:t>
      </w:r>
      <w:r w:rsidRPr="004672E7">
        <w:rPr>
          <w:rFonts w:ascii="Arial" w:hAnsi="Arial" w:cs="Arial"/>
          <w:b/>
          <w:bCs/>
          <w:sz w:val="24"/>
          <w:szCs w:val="24"/>
        </w:rPr>
        <w:t xml:space="preserve">LA SECRETARIA </w:t>
      </w:r>
      <w:r w:rsidRPr="004672E7">
        <w:rPr>
          <w:rFonts w:ascii="Arial" w:hAnsi="Arial" w:cs="Arial"/>
          <w:bCs/>
          <w:sz w:val="24"/>
          <w:szCs w:val="24"/>
        </w:rPr>
        <w:t xml:space="preserve">la propiedad delos mismos </w:t>
      </w:r>
      <w:r w:rsidRPr="004672E7">
        <w:rPr>
          <w:rFonts w:ascii="Arial" w:hAnsi="Arial" w:cs="Arial"/>
          <w:b/>
          <w:bCs/>
          <w:sz w:val="24"/>
          <w:szCs w:val="24"/>
        </w:rPr>
        <w:t>(Anexo No. 22).</w:t>
      </w:r>
    </w:p>
    <w:p w:rsidR="00297669" w:rsidRPr="004672E7" w:rsidRDefault="00297669" w:rsidP="00297669">
      <w:pPr>
        <w:autoSpaceDE w:val="0"/>
        <w:autoSpaceDN w:val="0"/>
        <w:adjustRightInd w:val="0"/>
        <w:spacing w:after="120"/>
        <w:jc w:val="both"/>
        <w:rPr>
          <w:rFonts w:ascii="Arial" w:hAnsi="Arial" w:cs="Arial"/>
          <w:b/>
          <w:bCs/>
          <w:sz w:val="24"/>
          <w:szCs w:val="24"/>
        </w:rPr>
      </w:pPr>
      <w:r w:rsidRPr="004672E7">
        <w:rPr>
          <w:rFonts w:ascii="Arial" w:hAnsi="Arial" w:cs="Arial"/>
          <w:b/>
          <w:bCs/>
          <w:sz w:val="24"/>
          <w:szCs w:val="24"/>
        </w:rPr>
        <w:t xml:space="preserve">EL GESTOR </w:t>
      </w:r>
      <w:r w:rsidRPr="004672E7">
        <w:rPr>
          <w:rFonts w:ascii="Arial" w:hAnsi="Arial" w:cs="Arial"/>
          <w:bCs/>
          <w:sz w:val="24"/>
          <w:szCs w:val="24"/>
        </w:rPr>
        <w:t xml:space="preserve">será responsable del mantenimiento y uso adecuado de las instalaciones de los Establecimientos de Salud de </w:t>
      </w:r>
      <w:r w:rsidRPr="004672E7">
        <w:rPr>
          <w:rFonts w:ascii="Arial" w:hAnsi="Arial" w:cs="Arial"/>
          <w:b/>
          <w:bCs/>
          <w:sz w:val="24"/>
          <w:szCs w:val="24"/>
        </w:rPr>
        <w:t xml:space="preserve">LA SECRETARIA, </w:t>
      </w:r>
      <w:r w:rsidRPr="004672E7">
        <w:rPr>
          <w:rFonts w:ascii="Arial" w:hAnsi="Arial" w:cs="Arial"/>
          <w:bCs/>
          <w:sz w:val="24"/>
          <w:szCs w:val="24"/>
        </w:rPr>
        <w:t>existentes en su área de influencia y descritos en el presente convenio</w:t>
      </w:r>
      <w:r w:rsidRPr="004672E7">
        <w:rPr>
          <w:rFonts w:ascii="Arial" w:hAnsi="Arial" w:cs="Arial"/>
          <w:b/>
          <w:bCs/>
          <w:sz w:val="24"/>
          <w:szCs w:val="24"/>
        </w:rPr>
        <w:t>.</w:t>
      </w:r>
    </w:p>
    <w:p w:rsidR="00297669" w:rsidRPr="004672E7" w:rsidRDefault="00297669" w:rsidP="00297669">
      <w:pPr>
        <w:autoSpaceDE w:val="0"/>
        <w:autoSpaceDN w:val="0"/>
        <w:adjustRightInd w:val="0"/>
        <w:spacing w:after="120"/>
        <w:jc w:val="both"/>
        <w:rPr>
          <w:rFonts w:ascii="Arial" w:hAnsi="Arial" w:cs="Arial"/>
          <w:bCs/>
          <w:sz w:val="24"/>
          <w:szCs w:val="24"/>
        </w:rPr>
      </w:pPr>
      <w:r w:rsidRPr="004672E7">
        <w:rPr>
          <w:rFonts w:ascii="Arial" w:hAnsi="Arial" w:cs="Arial"/>
          <w:b/>
          <w:bCs/>
          <w:sz w:val="24"/>
          <w:szCs w:val="24"/>
        </w:rPr>
        <w:t xml:space="preserve">EL GESTOR </w:t>
      </w:r>
      <w:r w:rsidRPr="004672E7">
        <w:rPr>
          <w:rFonts w:ascii="Arial" w:hAnsi="Arial" w:cs="Arial"/>
          <w:bCs/>
          <w:sz w:val="24"/>
          <w:szCs w:val="24"/>
        </w:rPr>
        <w:t xml:space="preserve">deberá contar con un inventario de bienes actualizado por cada Establecimiento de Salud, así como un plan permanente de mantenimiento preventivo y correctivo que incluya la red de frio. </w:t>
      </w:r>
    </w:p>
    <w:p w:rsidR="00297669" w:rsidRPr="004672E7" w:rsidRDefault="00297669" w:rsidP="00297669">
      <w:pPr>
        <w:autoSpaceDE w:val="0"/>
        <w:autoSpaceDN w:val="0"/>
        <w:adjustRightInd w:val="0"/>
        <w:spacing w:after="120"/>
        <w:jc w:val="both"/>
        <w:rPr>
          <w:rFonts w:ascii="Arial" w:hAnsi="Arial" w:cs="Arial"/>
          <w:bCs/>
          <w:sz w:val="24"/>
          <w:szCs w:val="24"/>
        </w:rPr>
      </w:pPr>
      <w:r w:rsidRPr="004672E7">
        <w:rPr>
          <w:rFonts w:ascii="Arial" w:hAnsi="Arial" w:cs="Arial"/>
          <w:bCs/>
          <w:sz w:val="24"/>
          <w:szCs w:val="24"/>
        </w:rPr>
        <w:t xml:space="preserve">En el caso del equipo de cadena de frio que requiera ser sustituido, si </w:t>
      </w:r>
      <w:r w:rsidRPr="004672E7">
        <w:rPr>
          <w:rFonts w:ascii="Arial" w:hAnsi="Arial" w:cs="Arial"/>
          <w:b/>
          <w:bCs/>
          <w:sz w:val="24"/>
          <w:szCs w:val="24"/>
        </w:rPr>
        <w:t>LA SECRETARIA</w:t>
      </w:r>
      <w:r w:rsidRPr="004672E7">
        <w:rPr>
          <w:rFonts w:ascii="Arial" w:hAnsi="Arial" w:cs="Arial"/>
          <w:bCs/>
          <w:sz w:val="24"/>
          <w:szCs w:val="24"/>
        </w:rPr>
        <w:t xml:space="preserve"> no dispone del mismo, </w:t>
      </w:r>
      <w:r w:rsidRPr="004672E7">
        <w:rPr>
          <w:rFonts w:ascii="Arial" w:hAnsi="Arial" w:cs="Arial"/>
          <w:b/>
          <w:bCs/>
          <w:sz w:val="24"/>
          <w:szCs w:val="24"/>
        </w:rPr>
        <w:t>EL GESTOR</w:t>
      </w:r>
      <w:r w:rsidRPr="004672E7">
        <w:rPr>
          <w:rFonts w:ascii="Arial" w:hAnsi="Arial" w:cs="Arial"/>
          <w:bCs/>
          <w:sz w:val="24"/>
          <w:szCs w:val="24"/>
        </w:rPr>
        <w:t xml:space="preserve"> deberá adquirirlo de acuerdo a las especificaciones técnicas del PAI.</w:t>
      </w:r>
    </w:p>
    <w:p w:rsidR="00297669" w:rsidRPr="004672E7" w:rsidRDefault="00297669" w:rsidP="00297669">
      <w:pPr>
        <w:autoSpaceDE w:val="0"/>
        <w:autoSpaceDN w:val="0"/>
        <w:adjustRightInd w:val="0"/>
        <w:spacing w:after="120"/>
        <w:jc w:val="both"/>
        <w:rPr>
          <w:rFonts w:ascii="Arial" w:hAnsi="Arial" w:cs="Arial"/>
          <w:bCs/>
          <w:sz w:val="24"/>
          <w:szCs w:val="24"/>
        </w:rPr>
      </w:pPr>
      <w:r w:rsidRPr="004672E7">
        <w:rPr>
          <w:rFonts w:ascii="Arial" w:hAnsi="Arial" w:cs="Arial"/>
          <w:b/>
          <w:bCs/>
          <w:sz w:val="24"/>
          <w:szCs w:val="24"/>
        </w:rPr>
        <w:t xml:space="preserve">LASECRETARIA </w:t>
      </w:r>
      <w:r w:rsidRPr="004672E7">
        <w:rPr>
          <w:rFonts w:ascii="Arial" w:hAnsi="Arial" w:cs="Arial"/>
          <w:bCs/>
          <w:sz w:val="24"/>
          <w:szCs w:val="24"/>
        </w:rPr>
        <w:t>a través de la Región Sanitaria tendrá la responsabilidad de actualizar anualmente (noviembre) el inventario y de verificar el buen funcionamiento de dichos equipos. Cualquier traslado o descargo de algún bien, deberá hacerse de acuerdo a la normativa vigente de Bienes Nacionales.</w:t>
      </w:r>
    </w:p>
    <w:p w:rsidR="00297669" w:rsidRPr="004672E7" w:rsidRDefault="00297669" w:rsidP="00297669">
      <w:pPr>
        <w:autoSpaceDE w:val="0"/>
        <w:autoSpaceDN w:val="0"/>
        <w:adjustRightInd w:val="0"/>
        <w:spacing w:after="120"/>
        <w:jc w:val="both"/>
        <w:rPr>
          <w:rFonts w:ascii="Arial" w:hAnsi="Arial" w:cs="Arial"/>
          <w:bCs/>
          <w:sz w:val="24"/>
          <w:szCs w:val="24"/>
        </w:rPr>
      </w:pPr>
      <w:r w:rsidRPr="004672E7">
        <w:rPr>
          <w:rFonts w:ascii="Arial" w:hAnsi="Arial" w:cs="Arial"/>
          <w:bCs/>
          <w:sz w:val="24"/>
          <w:szCs w:val="24"/>
        </w:rPr>
        <w:t xml:space="preserve">Todos los bienes adquiridos como producto de la movilización de recursos de otras fuentes de financiamiento y que sean destinados a la prestación de servicios en el marco del presente convenio pasan a ser propiedad de </w:t>
      </w:r>
      <w:r w:rsidRPr="004672E7">
        <w:rPr>
          <w:rFonts w:ascii="Arial" w:hAnsi="Arial" w:cs="Arial"/>
          <w:b/>
          <w:bCs/>
          <w:sz w:val="24"/>
          <w:szCs w:val="24"/>
        </w:rPr>
        <w:t>LA SECRETARIA</w:t>
      </w:r>
      <w:r w:rsidRPr="004672E7">
        <w:rPr>
          <w:rFonts w:ascii="Arial" w:hAnsi="Arial" w:cs="Arial"/>
          <w:bCs/>
          <w:sz w:val="24"/>
          <w:szCs w:val="24"/>
        </w:rPr>
        <w:t>.</w:t>
      </w:r>
    </w:p>
    <w:p w:rsidR="00297669" w:rsidRPr="004672E7" w:rsidRDefault="00297669" w:rsidP="00297669">
      <w:pPr>
        <w:keepNext/>
        <w:keepLines/>
        <w:autoSpaceDE w:val="0"/>
        <w:autoSpaceDN w:val="0"/>
        <w:adjustRightInd w:val="0"/>
        <w:spacing w:after="120"/>
        <w:rPr>
          <w:rFonts w:ascii="Arial" w:hAnsi="Arial" w:cs="Arial"/>
          <w:b/>
          <w:bCs/>
          <w:sz w:val="24"/>
          <w:szCs w:val="24"/>
        </w:rPr>
      </w:pPr>
    </w:p>
    <w:p w:rsidR="00297669" w:rsidRPr="004672E7" w:rsidRDefault="00297669" w:rsidP="00297669">
      <w:pPr>
        <w:keepNext/>
        <w:keepLines/>
        <w:autoSpaceDE w:val="0"/>
        <w:autoSpaceDN w:val="0"/>
        <w:adjustRightInd w:val="0"/>
        <w:spacing w:after="120"/>
        <w:rPr>
          <w:rFonts w:ascii="Arial" w:hAnsi="Arial" w:cs="Arial"/>
          <w:b/>
          <w:bCs/>
          <w:sz w:val="24"/>
          <w:szCs w:val="24"/>
        </w:rPr>
      </w:pPr>
      <w:r w:rsidRPr="004672E7">
        <w:rPr>
          <w:rFonts w:ascii="Arial" w:hAnsi="Arial" w:cs="Arial"/>
          <w:b/>
          <w:bCs/>
          <w:sz w:val="24"/>
          <w:szCs w:val="24"/>
        </w:rPr>
        <w:t>CLAUSULA VIGESIMA: INTERVENCIONES AL GESTOR</w:t>
      </w:r>
    </w:p>
    <w:p w:rsidR="00297669" w:rsidRPr="004672E7" w:rsidRDefault="00297669" w:rsidP="00297669">
      <w:pPr>
        <w:autoSpaceDE w:val="0"/>
        <w:autoSpaceDN w:val="0"/>
        <w:adjustRightInd w:val="0"/>
        <w:spacing w:after="120"/>
        <w:jc w:val="both"/>
        <w:rPr>
          <w:rFonts w:ascii="Arial" w:hAnsi="Arial" w:cs="Arial"/>
          <w:sz w:val="24"/>
          <w:szCs w:val="24"/>
        </w:rPr>
      </w:pPr>
      <w:r w:rsidRPr="004672E7">
        <w:rPr>
          <w:rFonts w:ascii="Arial" w:hAnsi="Arial" w:cs="Arial"/>
          <w:sz w:val="24"/>
          <w:szCs w:val="24"/>
        </w:rPr>
        <w:t xml:space="preserve">Con el fin de garantizar la sostenibilidad y la calidad en la prestación de servicios a la población beneficiaria, </w:t>
      </w:r>
      <w:r w:rsidRPr="004672E7">
        <w:rPr>
          <w:rFonts w:ascii="Arial" w:hAnsi="Arial" w:cs="Arial"/>
          <w:b/>
          <w:sz w:val="24"/>
          <w:szCs w:val="24"/>
        </w:rPr>
        <w:t>LA SECRETARIA</w:t>
      </w:r>
      <w:r w:rsidRPr="004672E7">
        <w:rPr>
          <w:rFonts w:ascii="Arial" w:hAnsi="Arial" w:cs="Arial"/>
          <w:sz w:val="24"/>
          <w:szCs w:val="24"/>
        </w:rPr>
        <w:t xml:space="preserve">, realizará en cualquier momento una revisión de la capacidad de gestión y la existencia de los mecanismos de control interno del </w:t>
      </w:r>
      <w:r w:rsidRPr="004672E7">
        <w:rPr>
          <w:rFonts w:ascii="Arial" w:hAnsi="Arial" w:cs="Arial"/>
          <w:b/>
          <w:sz w:val="24"/>
          <w:szCs w:val="24"/>
        </w:rPr>
        <w:t>GESTOR</w:t>
      </w:r>
      <w:r w:rsidRPr="004672E7">
        <w:rPr>
          <w:rFonts w:ascii="Arial" w:hAnsi="Arial" w:cs="Arial"/>
          <w:sz w:val="24"/>
          <w:szCs w:val="24"/>
        </w:rPr>
        <w:t xml:space="preserve">. En el caso que </w:t>
      </w:r>
      <w:r w:rsidRPr="004672E7">
        <w:rPr>
          <w:rFonts w:ascii="Arial" w:hAnsi="Arial" w:cs="Arial"/>
          <w:b/>
          <w:sz w:val="24"/>
          <w:szCs w:val="24"/>
        </w:rPr>
        <w:t xml:space="preserve">EL GESTOR </w:t>
      </w:r>
      <w:r w:rsidRPr="004672E7">
        <w:rPr>
          <w:rFonts w:ascii="Arial" w:hAnsi="Arial" w:cs="Arial"/>
          <w:sz w:val="24"/>
          <w:szCs w:val="24"/>
        </w:rPr>
        <w:t xml:space="preserve">obtenga una valoración durante el monitoreo menor del </w:t>
      </w:r>
      <w:r w:rsidRPr="004672E7">
        <w:rPr>
          <w:rFonts w:ascii="Arial" w:hAnsi="Arial" w:cs="Arial"/>
          <w:b/>
          <w:sz w:val="24"/>
          <w:szCs w:val="24"/>
        </w:rPr>
        <w:t xml:space="preserve">60% </w:t>
      </w:r>
      <w:r w:rsidRPr="004672E7">
        <w:rPr>
          <w:rFonts w:ascii="Arial" w:hAnsi="Arial" w:cs="Arial"/>
          <w:sz w:val="24"/>
          <w:szCs w:val="24"/>
        </w:rPr>
        <w:t xml:space="preserve">ó en caso de una denuncia específica, este será objeto de una intervención de acuerdo a lo establecido por </w:t>
      </w:r>
      <w:r w:rsidRPr="004672E7">
        <w:rPr>
          <w:rFonts w:ascii="Arial" w:hAnsi="Arial" w:cs="Arial"/>
          <w:b/>
          <w:sz w:val="24"/>
          <w:szCs w:val="24"/>
        </w:rPr>
        <w:t>LA SECRETARIA</w:t>
      </w:r>
      <w:r w:rsidRPr="004672E7">
        <w:rPr>
          <w:rFonts w:ascii="Arial" w:hAnsi="Arial" w:cs="Arial"/>
          <w:sz w:val="24"/>
          <w:szCs w:val="24"/>
        </w:rPr>
        <w:t xml:space="preserve"> para tal fin (técnica, administrativa, financiera y legal).</w:t>
      </w:r>
    </w:p>
    <w:p w:rsidR="00297669" w:rsidRPr="004672E7" w:rsidRDefault="00297669" w:rsidP="00297669">
      <w:pPr>
        <w:keepNext/>
        <w:keepLines/>
        <w:autoSpaceDE w:val="0"/>
        <w:autoSpaceDN w:val="0"/>
        <w:adjustRightInd w:val="0"/>
        <w:spacing w:after="120"/>
        <w:rPr>
          <w:rFonts w:ascii="Arial" w:hAnsi="Arial" w:cs="Arial"/>
          <w:b/>
          <w:bCs/>
          <w:sz w:val="24"/>
          <w:szCs w:val="24"/>
        </w:rPr>
      </w:pPr>
    </w:p>
    <w:p w:rsidR="00297669" w:rsidRPr="004672E7" w:rsidRDefault="00297669" w:rsidP="00297669">
      <w:pPr>
        <w:keepNext/>
        <w:keepLines/>
        <w:autoSpaceDE w:val="0"/>
        <w:autoSpaceDN w:val="0"/>
        <w:adjustRightInd w:val="0"/>
        <w:spacing w:after="120"/>
        <w:rPr>
          <w:rFonts w:ascii="Arial" w:hAnsi="Arial" w:cs="Arial"/>
          <w:b/>
          <w:bCs/>
          <w:sz w:val="24"/>
          <w:szCs w:val="24"/>
        </w:rPr>
      </w:pPr>
      <w:r w:rsidRPr="004672E7">
        <w:rPr>
          <w:rFonts w:ascii="Arial" w:hAnsi="Arial" w:cs="Arial"/>
          <w:b/>
          <w:bCs/>
          <w:sz w:val="24"/>
          <w:szCs w:val="24"/>
        </w:rPr>
        <w:t>CLAUSULA VIGESIMA PRIMERA: RENDICION DE CUENTAS</w:t>
      </w:r>
    </w:p>
    <w:p w:rsidR="00297669" w:rsidRPr="004672E7" w:rsidRDefault="00297669" w:rsidP="00297669">
      <w:pPr>
        <w:autoSpaceDE w:val="0"/>
        <w:autoSpaceDN w:val="0"/>
        <w:adjustRightInd w:val="0"/>
        <w:spacing w:after="120"/>
        <w:jc w:val="both"/>
        <w:rPr>
          <w:rFonts w:ascii="Arial" w:hAnsi="Arial" w:cs="Arial"/>
          <w:bCs/>
          <w:sz w:val="24"/>
          <w:szCs w:val="24"/>
        </w:rPr>
      </w:pPr>
      <w:r w:rsidRPr="004672E7">
        <w:rPr>
          <w:rFonts w:ascii="Arial" w:hAnsi="Arial" w:cs="Arial"/>
          <w:b/>
          <w:bCs/>
          <w:sz w:val="24"/>
          <w:szCs w:val="24"/>
        </w:rPr>
        <w:t xml:space="preserve">EL GESTOR </w:t>
      </w:r>
      <w:r w:rsidRPr="004672E7">
        <w:rPr>
          <w:rFonts w:ascii="Arial" w:hAnsi="Arial" w:cs="Arial"/>
          <w:bCs/>
          <w:sz w:val="24"/>
          <w:szCs w:val="24"/>
        </w:rPr>
        <w:t xml:space="preserve">deberá presentar a más tardar en el mes de marzo, a la sociedad civil organizada de cada municipio beneficiario, un informe de los servicios prestados y de la gestión realizada en presencia del representante de </w:t>
      </w:r>
      <w:r w:rsidRPr="004672E7">
        <w:rPr>
          <w:rFonts w:ascii="Arial" w:hAnsi="Arial" w:cs="Arial"/>
          <w:b/>
          <w:bCs/>
          <w:sz w:val="24"/>
          <w:szCs w:val="24"/>
        </w:rPr>
        <w:t xml:space="preserve">LA SECRETARIA </w:t>
      </w:r>
      <w:r w:rsidRPr="004672E7">
        <w:rPr>
          <w:rFonts w:ascii="Arial" w:hAnsi="Arial" w:cs="Arial"/>
          <w:bCs/>
          <w:sz w:val="24"/>
          <w:szCs w:val="24"/>
        </w:rPr>
        <w:t xml:space="preserve">y del organismo de cooperación externa que apoya financieramente la ejecución del presente convenio, debiendo presentar a </w:t>
      </w:r>
      <w:r w:rsidRPr="004672E7">
        <w:rPr>
          <w:rFonts w:ascii="Arial" w:hAnsi="Arial" w:cs="Arial"/>
          <w:b/>
          <w:bCs/>
          <w:sz w:val="24"/>
          <w:szCs w:val="24"/>
        </w:rPr>
        <w:t>LA SECRETARIA</w:t>
      </w:r>
      <w:r w:rsidRPr="004672E7">
        <w:rPr>
          <w:rFonts w:ascii="Arial" w:hAnsi="Arial" w:cs="Arial"/>
          <w:bCs/>
          <w:sz w:val="24"/>
          <w:szCs w:val="24"/>
        </w:rPr>
        <w:t xml:space="preserve"> la evidencia de dicha actividad. </w:t>
      </w:r>
    </w:p>
    <w:p w:rsidR="00297669" w:rsidRPr="004672E7" w:rsidRDefault="00297669" w:rsidP="00297669">
      <w:pPr>
        <w:keepNext/>
        <w:keepLines/>
        <w:autoSpaceDE w:val="0"/>
        <w:autoSpaceDN w:val="0"/>
        <w:adjustRightInd w:val="0"/>
        <w:spacing w:after="120"/>
        <w:rPr>
          <w:rFonts w:ascii="Arial" w:hAnsi="Arial" w:cs="Arial"/>
          <w:b/>
          <w:bCs/>
          <w:sz w:val="24"/>
          <w:szCs w:val="24"/>
        </w:rPr>
      </w:pPr>
    </w:p>
    <w:p w:rsidR="00297669" w:rsidRPr="004672E7" w:rsidRDefault="00297669" w:rsidP="00297669">
      <w:pPr>
        <w:keepNext/>
        <w:keepLines/>
        <w:autoSpaceDE w:val="0"/>
        <w:autoSpaceDN w:val="0"/>
        <w:adjustRightInd w:val="0"/>
        <w:spacing w:after="120"/>
        <w:rPr>
          <w:rFonts w:ascii="Arial" w:hAnsi="Arial" w:cs="Arial"/>
          <w:b/>
          <w:bCs/>
          <w:sz w:val="24"/>
          <w:szCs w:val="24"/>
        </w:rPr>
      </w:pPr>
      <w:r w:rsidRPr="004672E7">
        <w:rPr>
          <w:rFonts w:ascii="Arial" w:hAnsi="Arial" w:cs="Arial"/>
          <w:b/>
          <w:bCs/>
          <w:sz w:val="24"/>
          <w:szCs w:val="24"/>
        </w:rPr>
        <w:t>CLAUSULA VIGESIMA SEGUNDA: TRANSPARENCIA Y AUDITORÍA SOCIAL</w:t>
      </w:r>
    </w:p>
    <w:p w:rsidR="00297669" w:rsidRPr="004672E7" w:rsidRDefault="00297669" w:rsidP="00297669">
      <w:pPr>
        <w:autoSpaceDE w:val="0"/>
        <w:autoSpaceDN w:val="0"/>
        <w:adjustRightInd w:val="0"/>
        <w:spacing w:after="120"/>
        <w:jc w:val="both"/>
        <w:rPr>
          <w:rFonts w:ascii="Arial" w:hAnsi="Arial" w:cs="Arial"/>
          <w:bCs/>
          <w:sz w:val="24"/>
          <w:szCs w:val="24"/>
        </w:rPr>
      </w:pPr>
      <w:r w:rsidRPr="004672E7">
        <w:rPr>
          <w:rFonts w:ascii="Arial" w:hAnsi="Arial" w:cs="Arial"/>
          <w:b/>
          <w:bCs/>
          <w:sz w:val="24"/>
          <w:szCs w:val="24"/>
        </w:rPr>
        <w:t>EL GESTOR</w:t>
      </w:r>
      <w:r w:rsidRPr="004672E7">
        <w:rPr>
          <w:rFonts w:ascii="Arial" w:hAnsi="Arial" w:cs="Arial"/>
          <w:bCs/>
          <w:sz w:val="24"/>
          <w:szCs w:val="24"/>
        </w:rPr>
        <w:t xml:space="preserve"> deberá someterse a las instancias de auditoría social, a fin de garantizar la transparencia del manejo de los fondos y del buen uso de los recursos asignados para cumplimiento del Convenio de Gestión de Primer nivel.</w:t>
      </w:r>
    </w:p>
    <w:p w:rsidR="00297669" w:rsidRPr="004672E7" w:rsidRDefault="00297669" w:rsidP="00297669">
      <w:pPr>
        <w:keepNext/>
        <w:keepLines/>
        <w:autoSpaceDE w:val="0"/>
        <w:autoSpaceDN w:val="0"/>
        <w:adjustRightInd w:val="0"/>
        <w:spacing w:after="120"/>
        <w:rPr>
          <w:rFonts w:ascii="Arial" w:hAnsi="Arial" w:cs="Arial"/>
          <w:b/>
          <w:bCs/>
          <w:sz w:val="24"/>
          <w:szCs w:val="24"/>
        </w:rPr>
      </w:pPr>
    </w:p>
    <w:p w:rsidR="00297669" w:rsidRPr="004672E7" w:rsidRDefault="00297669" w:rsidP="00297669">
      <w:pPr>
        <w:keepNext/>
        <w:keepLines/>
        <w:autoSpaceDE w:val="0"/>
        <w:autoSpaceDN w:val="0"/>
        <w:adjustRightInd w:val="0"/>
        <w:spacing w:after="120"/>
        <w:rPr>
          <w:rFonts w:ascii="Arial" w:hAnsi="Arial" w:cs="Arial"/>
          <w:b/>
          <w:bCs/>
          <w:sz w:val="24"/>
          <w:szCs w:val="24"/>
        </w:rPr>
      </w:pPr>
      <w:r w:rsidRPr="004672E7">
        <w:rPr>
          <w:rFonts w:ascii="Arial" w:hAnsi="Arial" w:cs="Arial"/>
          <w:b/>
          <w:bCs/>
          <w:sz w:val="24"/>
          <w:szCs w:val="24"/>
        </w:rPr>
        <w:t>CLAUSULA VIGESIMA TERCERA: SOLUCION DE CONTROVERSIAS</w:t>
      </w:r>
    </w:p>
    <w:p w:rsidR="00297669" w:rsidRPr="004672E7" w:rsidRDefault="00297669" w:rsidP="00297669">
      <w:pPr>
        <w:spacing w:after="120"/>
        <w:jc w:val="both"/>
        <w:rPr>
          <w:rFonts w:ascii="Arial" w:eastAsia="Times New Roman" w:hAnsi="Arial" w:cs="Arial"/>
          <w:sz w:val="24"/>
          <w:szCs w:val="24"/>
          <w:lang w:val="es-ES_tradnl" w:eastAsia="es-ES"/>
        </w:rPr>
      </w:pPr>
      <w:r w:rsidRPr="004672E7">
        <w:rPr>
          <w:rFonts w:ascii="Arial" w:eastAsia="Times New Roman" w:hAnsi="Arial" w:cs="Arial"/>
          <w:sz w:val="24"/>
          <w:szCs w:val="24"/>
          <w:lang w:val="es-ES_tradnl" w:eastAsia="es-ES"/>
        </w:rPr>
        <w:t xml:space="preserve">Las partes se comprometen a ejecutar de buena fe las obligaciones recíprocas que contraen mediante este convenio y a realizar todos los esfuerzos requeridos para superar, de mutuo acuerdo, cualquier controversia. Toda controversia o diferencia derivada de la aplicación, validez, interpretación, nulidad o cumplimiento del presente convenio será resuelta por acuerdo mutuo de las partes, para lo cual procederán a conformar una comisión acordada, comprometiéndose a aceptar las recomendaciones emitidas por dicha comisión. La comisión será integrada por tres (3) miembros, siendo representada de la forma siguiente: Un miembro será elegido por </w:t>
      </w:r>
      <w:r w:rsidRPr="004672E7">
        <w:rPr>
          <w:rFonts w:ascii="Arial" w:eastAsia="Times New Roman" w:hAnsi="Arial" w:cs="Arial"/>
          <w:b/>
          <w:sz w:val="24"/>
          <w:szCs w:val="24"/>
          <w:lang w:val="es-ES_tradnl" w:eastAsia="es-ES"/>
        </w:rPr>
        <w:t>LA SECRETARIA</w:t>
      </w:r>
      <w:r w:rsidRPr="004672E7">
        <w:rPr>
          <w:rFonts w:ascii="Arial" w:eastAsia="Times New Roman" w:hAnsi="Arial" w:cs="Arial"/>
          <w:sz w:val="24"/>
          <w:szCs w:val="24"/>
          <w:lang w:val="es-ES_tradnl" w:eastAsia="es-ES"/>
        </w:rPr>
        <w:t xml:space="preserve">, un miembro  será elegido por </w:t>
      </w:r>
      <w:r w:rsidRPr="004672E7">
        <w:rPr>
          <w:rFonts w:ascii="Arial" w:eastAsia="Times New Roman" w:hAnsi="Arial" w:cs="Arial"/>
          <w:b/>
          <w:sz w:val="24"/>
          <w:szCs w:val="24"/>
          <w:lang w:val="es-ES_tradnl" w:eastAsia="es-ES"/>
        </w:rPr>
        <w:t>EL GESTOR</w:t>
      </w:r>
      <w:r w:rsidRPr="004672E7">
        <w:rPr>
          <w:rFonts w:ascii="Arial" w:eastAsia="Times New Roman" w:hAnsi="Arial" w:cs="Arial"/>
          <w:sz w:val="24"/>
          <w:szCs w:val="24"/>
          <w:lang w:val="es-ES_tradnl" w:eastAsia="es-ES"/>
        </w:rPr>
        <w:t xml:space="preserve"> y  un tercero será elegido por  la Sociedad Civil.</w:t>
      </w:r>
    </w:p>
    <w:p w:rsidR="00297669" w:rsidRPr="004672E7" w:rsidRDefault="00297669" w:rsidP="00297669">
      <w:pPr>
        <w:autoSpaceDE w:val="0"/>
        <w:autoSpaceDN w:val="0"/>
        <w:adjustRightInd w:val="0"/>
        <w:spacing w:after="120"/>
        <w:jc w:val="both"/>
        <w:rPr>
          <w:rFonts w:ascii="Arial" w:hAnsi="Arial" w:cs="Arial"/>
          <w:bCs/>
          <w:sz w:val="24"/>
          <w:szCs w:val="24"/>
        </w:rPr>
      </w:pPr>
      <w:r w:rsidRPr="004672E7">
        <w:rPr>
          <w:rFonts w:ascii="Arial" w:eastAsia="Times New Roman" w:hAnsi="Arial" w:cs="Arial"/>
          <w:sz w:val="24"/>
          <w:szCs w:val="24"/>
          <w:lang w:val="es-ES_tradnl" w:eastAsia="es-ES"/>
        </w:rPr>
        <w:t>Si transcurridos treinta días desde el reclamo persistiera el desacuerdo, las partes se someterán a la jurisdicción de lo contencioso administrativo.</w:t>
      </w:r>
    </w:p>
    <w:p w:rsidR="00297669" w:rsidRPr="004672E7" w:rsidRDefault="00297669" w:rsidP="00297669">
      <w:pPr>
        <w:keepNext/>
        <w:keepLines/>
        <w:autoSpaceDE w:val="0"/>
        <w:autoSpaceDN w:val="0"/>
        <w:adjustRightInd w:val="0"/>
        <w:spacing w:after="120"/>
        <w:rPr>
          <w:rFonts w:ascii="Arial" w:hAnsi="Arial" w:cs="Arial"/>
          <w:b/>
          <w:bCs/>
          <w:sz w:val="24"/>
          <w:szCs w:val="24"/>
        </w:rPr>
      </w:pPr>
    </w:p>
    <w:p w:rsidR="00297669" w:rsidRPr="004672E7" w:rsidRDefault="00297669" w:rsidP="00297669">
      <w:pPr>
        <w:keepNext/>
        <w:keepLines/>
        <w:autoSpaceDE w:val="0"/>
        <w:autoSpaceDN w:val="0"/>
        <w:adjustRightInd w:val="0"/>
        <w:spacing w:after="120"/>
        <w:rPr>
          <w:rFonts w:ascii="Arial" w:hAnsi="Arial" w:cs="Arial"/>
          <w:b/>
          <w:bCs/>
          <w:sz w:val="24"/>
          <w:szCs w:val="24"/>
        </w:rPr>
      </w:pPr>
      <w:r w:rsidRPr="004672E7">
        <w:rPr>
          <w:rFonts w:ascii="Arial" w:hAnsi="Arial" w:cs="Arial"/>
          <w:b/>
          <w:bCs/>
          <w:sz w:val="24"/>
          <w:szCs w:val="24"/>
        </w:rPr>
        <w:t>CLAUSULA VIGESIMA CUARTA: CAUSALES DE RESCISION DEL CONVENIO</w:t>
      </w:r>
    </w:p>
    <w:p w:rsidR="00297669" w:rsidRPr="004672E7" w:rsidRDefault="00297669" w:rsidP="00297669">
      <w:pPr>
        <w:autoSpaceDE w:val="0"/>
        <w:autoSpaceDN w:val="0"/>
        <w:adjustRightInd w:val="0"/>
        <w:spacing w:after="120"/>
        <w:jc w:val="both"/>
        <w:rPr>
          <w:rFonts w:ascii="Arial" w:hAnsi="Arial" w:cs="Arial"/>
          <w:bCs/>
          <w:sz w:val="24"/>
          <w:szCs w:val="24"/>
        </w:rPr>
      </w:pPr>
      <w:r w:rsidRPr="004672E7">
        <w:rPr>
          <w:rFonts w:ascii="Arial" w:hAnsi="Arial" w:cs="Arial"/>
          <w:bCs/>
          <w:sz w:val="24"/>
          <w:szCs w:val="24"/>
        </w:rPr>
        <w:t>Las partes podrán rescindir del presente convenio por cualquiera de las causales siguientes:</w:t>
      </w:r>
    </w:p>
    <w:p w:rsidR="00297669" w:rsidRPr="004672E7" w:rsidRDefault="00297669" w:rsidP="00297669">
      <w:pPr>
        <w:pStyle w:val="ListParagraph"/>
        <w:numPr>
          <w:ilvl w:val="0"/>
          <w:numId w:val="3"/>
        </w:numPr>
        <w:autoSpaceDE w:val="0"/>
        <w:autoSpaceDN w:val="0"/>
        <w:adjustRightInd w:val="0"/>
        <w:spacing w:after="120"/>
        <w:ind w:left="714" w:hanging="357"/>
        <w:jc w:val="both"/>
        <w:rPr>
          <w:rFonts w:ascii="Arial" w:hAnsi="Arial" w:cs="Arial"/>
          <w:bCs/>
          <w:sz w:val="24"/>
          <w:szCs w:val="24"/>
        </w:rPr>
      </w:pPr>
      <w:r w:rsidRPr="004672E7">
        <w:rPr>
          <w:rFonts w:ascii="Arial" w:hAnsi="Arial" w:cs="Arial"/>
          <w:bCs/>
          <w:sz w:val="24"/>
          <w:szCs w:val="24"/>
        </w:rPr>
        <w:t>Incumplimiento de las cláusulas del presente convenio por cualquiera de las partes.</w:t>
      </w:r>
    </w:p>
    <w:p w:rsidR="00297669" w:rsidRPr="004672E7" w:rsidRDefault="00297669" w:rsidP="00297669">
      <w:pPr>
        <w:pStyle w:val="ListParagraph"/>
        <w:numPr>
          <w:ilvl w:val="0"/>
          <w:numId w:val="3"/>
        </w:numPr>
        <w:autoSpaceDE w:val="0"/>
        <w:autoSpaceDN w:val="0"/>
        <w:adjustRightInd w:val="0"/>
        <w:spacing w:after="120"/>
        <w:ind w:left="714" w:hanging="357"/>
        <w:jc w:val="both"/>
        <w:rPr>
          <w:rFonts w:ascii="Arial" w:hAnsi="Arial" w:cs="Arial"/>
          <w:bCs/>
          <w:sz w:val="24"/>
          <w:szCs w:val="24"/>
        </w:rPr>
      </w:pPr>
      <w:r w:rsidRPr="004672E7">
        <w:rPr>
          <w:rFonts w:ascii="Arial" w:hAnsi="Arial" w:cs="Arial"/>
          <w:bCs/>
          <w:sz w:val="24"/>
          <w:szCs w:val="24"/>
        </w:rPr>
        <w:t>Por acuerdo de ambas partes</w:t>
      </w:r>
    </w:p>
    <w:p w:rsidR="00297669" w:rsidRPr="004672E7" w:rsidRDefault="00297669" w:rsidP="00297669">
      <w:pPr>
        <w:pStyle w:val="ListParagraph"/>
        <w:numPr>
          <w:ilvl w:val="0"/>
          <w:numId w:val="3"/>
        </w:numPr>
        <w:autoSpaceDE w:val="0"/>
        <w:autoSpaceDN w:val="0"/>
        <w:adjustRightInd w:val="0"/>
        <w:spacing w:after="120"/>
        <w:ind w:left="714" w:hanging="357"/>
        <w:jc w:val="both"/>
        <w:rPr>
          <w:rFonts w:ascii="Arial" w:hAnsi="Arial" w:cs="Arial"/>
          <w:bCs/>
          <w:sz w:val="24"/>
          <w:szCs w:val="24"/>
        </w:rPr>
      </w:pPr>
      <w:r w:rsidRPr="004672E7">
        <w:rPr>
          <w:rFonts w:ascii="Arial" w:hAnsi="Arial" w:cs="Arial"/>
          <w:bCs/>
          <w:sz w:val="24"/>
          <w:szCs w:val="24"/>
        </w:rPr>
        <w:t>Incumplimiento injustificado en los pagos comprometidos por más de sesenta (60) días calendario computados a partir de la fecha de pago.</w:t>
      </w:r>
    </w:p>
    <w:p w:rsidR="00297669" w:rsidRPr="004672E7" w:rsidRDefault="00297669" w:rsidP="00297669">
      <w:pPr>
        <w:pStyle w:val="ListParagraph"/>
        <w:numPr>
          <w:ilvl w:val="0"/>
          <w:numId w:val="3"/>
        </w:numPr>
        <w:autoSpaceDE w:val="0"/>
        <w:autoSpaceDN w:val="0"/>
        <w:adjustRightInd w:val="0"/>
        <w:spacing w:after="120"/>
        <w:ind w:left="714" w:hanging="357"/>
        <w:jc w:val="both"/>
        <w:rPr>
          <w:rFonts w:ascii="Arial" w:hAnsi="Arial" w:cs="Arial"/>
          <w:bCs/>
          <w:sz w:val="24"/>
          <w:szCs w:val="24"/>
        </w:rPr>
      </w:pPr>
      <w:r w:rsidRPr="004672E7">
        <w:rPr>
          <w:rFonts w:ascii="Arial" w:hAnsi="Arial" w:cs="Arial"/>
          <w:bCs/>
          <w:sz w:val="24"/>
          <w:szCs w:val="24"/>
        </w:rPr>
        <w:lastRenderedPageBreak/>
        <w:t xml:space="preserve">Insolvencia manifiesta del </w:t>
      </w:r>
      <w:r w:rsidRPr="004672E7">
        <w:rPr>
          <w:rFonts w:ascii="Arial" w:hAnsi="Arial" w:cs="Arial"/>
          <w:b/>
          <w:bCs/>
          <w:sz w:val="24"/>
          <w:szCs w:val="24"/>
        </w:rPr>
        <w:t>GESTOR</w:t>
      </w:r>
      <w:r w:rsidRPr="004672E7">
        <w:rPr>
          <w:rFonts w:ascii="Arial" w:hAnsi="Arial" w:cs="Arial"/>
          <w:bCs/>
          <w:sz w:val="24"/>
          <w:szCs w:val="24"/>
        </w:rPr>
        <w:t>.</w:t>
      </w:r>
    </w:p>
    <w:p w:rsidR="00297669" w:rsidRPr="004672E7" w:rsidRDefault="00297669" w:rsidP="00297669">
      <w:pPr>
        <w:pStyle w:val="ListParagraph"/>
        <w:numPr>
          <w:ilvl w:val="0"/>
          <w:numId w:val="3"/>
        </w:numPr>
        <w:autoSpaceDE w:val="0"/>
        <w:autoSpaceDN w:val="0"/>
        <w:adjustRightInd w:val="0"/>
        <w:spacing w:after="120"/>
        <w:ind w:left="714" w:hanging="357"/>
        <w:jc w:val="both"/>
        <w:rPr>
          <w:rFonts w:ascii="Arial" w:hAnsi="Arial" w:cs="Arial"/>
          <w:bCs/>
          <w:sz w:val="24"/>
          <w:szCs w:val="24"/>
        </w:rPr>
      </w:pPr>
      <w:r w:rsidRPr="004672E7">
        <w:rPr>
          <w:rFonts w:ascii="Arial" w:hAnsi="Arial" w:cs="Arial"/>
          <w:bCs/>
          <w:sz w:val="24"/>
          <w:szCs w:val="24"/>
        </w:rPr>
        <w:t xml:space="preserve">Por la cancelación o suspensión de la personería jurídica del </w:t>
      </w:r>
      <w:r w:rsidRPr="004672E7">
        <w:rPr>
          <w:rFonts w:ascii="Arial" w:hAnsi="Arial" w:cs="Arial"/>
          <w:b/>
          <w:bCs/>
          <w:sz w:val="24"/>
          <w:szCs w:val="24"/>
        </w:rPr>
        <w:t>GESTOR</w:t>
      </w:r>
    </w:p>
    <w:p w:rsidR="00297669" w:rsidRPr="004672E7" w:rsidRDefault="00297669" w:rsidP="00297669">
      <w:pPr>
        <w:pStyle w:val="ListParagraph"/>
        <w:numPr>
          <w:ilvl w:val="0"/>
          <w:numId w:val="3"/>
        </w:numPr>
        <w:autoSpaceDE w:val="0"/>
        <w:autoSpaceDN w:val="0"/>
        <w:adjustRightInd w:val="0"/>
        <w:spacing w:after="120"/>
        <w:ind w:left="714" w:hanging="357"/>
        <w:jc w:val="both"/>
        <w:rPr>
          <w:rFonts w:ascii="Arial" w:hAnsi="Arial" w:cs="Arial"/>
          <w:bCs/>
          <w:sz w:val="24"/>
          <w:szCs w:val="24"/>
        </w:rPr>
      </w:pPr>
      <w:r w:rsidRPr="004672E7">
        <w:rPr>
          <w:rFonts w:ascii="Arial" w:hAnsi="Arial" w:cs="Arial"/>
          <w:bCs/>
          <w:sz w:val="24"/>
          <w:szCs w:val="24"/>
        </w:rPr>
        <w:t>Suspensión de la entrega de servicios de salud por más de 5 días consecutivos, por causas no justificadas.</w:t>
      </w:r>
    </w:p>
    <w:p w:rsidR="00297669" w:rsidRPr="004672E7" w:rsidRDefault="00297669" w:rsidP="00297669">
      <w:pPr>
        <w:pStyle w:val="ListParagraph"/>
        <w:numPr>
          <w:ilvl w:val="0"/>
          <w:numId w:val="3"/>
        </w:numPr>
        <w:autoSpaceDE w:val="0"/>
        <w:autoSpaceDN w:val="0"/>
        <w:adjustRightInd w:val="0"/>
        <w:spacing w:after="120"/>
        <w:ind w:left="714" w:hanging="357"/>
        <w:jc w:val="both"/>
        <w:rPr>
          <w:rFonts w:ascii="Arial" w:hAnsi="Arial" w:cs="Arial"/>
          <w:bCs/>
          <w:sz w:val="24"/>
          <w:szCs w:val="24"/>
        </w:rPr>
      </w:pPr>
      <w:r w:rsidRPr="004672E7">
        <w:rPr>
          <w:rFonts w:ascii="Arial" w:hAnsi="Arial" w:cs="Arial"/>
          <w:bCs/>
          <w:sz w:val="24"/>
          <w:szCs w:val="24"/>
        </w:rPr>
        <w:t xml:space="preserve">Cuando </w:t>
      </w:r>
      <w:r w:rsidRPr="004672E7">
        <w:rPr>
          <w:rFonts w:ascii="Arial" w:hAnsi="Arial" w:cs="Arial"/>
          <w:b/>
          <w:bCs/>
          <w:sz w:val="24"/>
          <w:szCs w:val="24"/>
        </w:rPr>
        <w:t xml:space="preserve">EL GESTOR </w:t>
      </w:r>
      <w:r w:rsidRPr="004672E7">
        <w:rPr>
          <w:rFonts w:ascii="Arial" w:hAnsi="Arial" w:cs="Arial"/>
          <w:bCs/>
          <w:sz w:val="24"/>
          <w:szCs w:val="24"/>
        </w:rPr>
        <w:t xml:space="preserve">refleje un bajo rendimiento inferior al 60 % en dos monitoreos consecutivos </w:t>
      </w:r>
    </w:p>
    <w:p w:rsidR="00297669" w:rsidRPr="004672E7" w:rsidRDefault="00297669" w:rsidP="00297669">
      <w:pPr>
        <w:pStyle w:val="ListParagraph"/>
        <w:numPr>
          <w:ilvl w:val="0"/>
          <w:numId w:val="3"/>
        </w:numPr>
        <w:autoSpaceDE w:val="0"/>
        <w:autoSpaceDN w:val="0"/>
        <w:adjustRightInd w:val="0"/>
        <w:spacing w:after="120"/>
        <w:ind w:left="714" w:hanging="357"/>
        <w:jc w:val="both"/>
        <w:rPr>
          <w:rFonts w:ascii="Arial" w:hAnsi="Arial" w:cs="Arial"/>
          <w:bCs/>
          <w:sz w:val="24"/>
          <w:szCs w:val="24"/>
        </w:rPr>
      </w:pPr>
      <w:r w:rsidRPr="004672E7">
        <w:rPr>
          <w:rFonts w:ascii="Arial" w:hAnsi="Arial" w:cs="Arial"/>
          <w:bCs/>
          <w:sz w:val="24"/>
          <w:szCs w:val="24"/>
        </w:rPr>
        <w:t xml:space="preserve">Resultado de evaluación de desempeño del </w:t>
      </w:r>
      <w:r w:rsidRPr="004672E7">
        <w:rPr>
          <w:rFonts w:ascii="Arial" w:hAnsi="Arial" w:cs="Arial"/>
          <w:b/>
          <w:bCs/>
          <w:sz w:val="24"/>
          <w:szCs w:val="24"/>
        </w:rPr>
        <w:t xml:space="preserve">GESTOR </w:t>
      </w:r>
      <w:r w:rsidRPr="004672E7">
        <w:rPr>
          <w:rFonts w:ascii="Arial" w:hAnsi="Arial" w:cs="Arial"/>
          <w:bCs/>
          <w:sz w:val="24"/>
          <w:szCs w:val="24"/>
        </w:rPr>
        <w:t>igual o menor de 60%.</w:t>
      </w:r>
    </w:p>
    <w:p w:rsidR="00297669" w:rsidRPr="004672E7" w:rsidRDefault="00297669" w:rsidP="00297669">
      <w:pPr>
        <w:pStyle w:val="ListParagraph"/>
        <w:numPr>
          <w:ilvl w:val="0"/>
          <w:numId w:val="3"/>
        </w:numPr>
        <w:autoSpaceDE w:val="0"/>
        <w:autoSpaceDN w:val="0"/>
        <w:adjustRightInd w:val="0"/>
        <w:spacing w:after="120"/>
        <w:ind w:left="714" w:hanging="357"/>
        <w:jc w:val="both"/>
        <w:rPr>
          <w:rFonts w:ascii="Arial" w:hAnsi="Arial" w:cs="Arial"/>
          <w:bCs/>
          <w:sz w:val="24"/>
          <w:szCs w:val="24"/>
        </w:rPr>
      </w:pPr>
      <w:r w:rsidRPr="004672E7">
        <w:rPr>
          <w:rFonts w:ascii="Arial" w:hAnsi="Arial" w:cs="Arial"/>
          <w:bCs/>
          <w:sz w:val="24"/>
          <w:szCs w:val="24"/>
        </w:rPr>
        <w:t>Por acuerdo de ambas partes.</w:t>
      </w:r>
    </w:p>
    <w:p w:rsidR="00297669" w:rsidRPr="004672E7" w:rsidRDefault="00297669" w:rsidP="00297669">
      <w:pPr>
        <w:pStyle w:val="ListParagraph"/>
        <w:numPr>
          <w:ilvl w:val="0"/>
          <w:numId w:val="3"/>
        </w:numPr>
        <w:autoSpaceDE w:val="0"/>
        <w:autoSpaceDN w:val="0"/>
        <w:adjustRightInd w:val="0"/>
        <w:spacing w:after="120"/>
        <w:ind w:left="714" w:hanging="357"/>
        <w:jc w:val="both"/>
        <w:rPr>
          <w:rFonts w:ascii="Arial" w:hAnsi="Arial" w:cs="Arial"/>
          <w:bCs/>
          <w:sz w:val="24"/>
          <w:szCs w:val="24"/>
        </w:rPr>
      </w:pPr>
      <w:r w:rsidRPr="004672E7">
        <w:rPr>
          <w:rFonts w:ascii="Arial" w:hAnsi="Arial" w:cs="Arial"/>
          <w:bCs/>
          <w:sz w:val="24"/>
          <w:szCs w:val="24"/>
        </w:rPr>
        <w:t>Por caso fortuito o fuerza mayor debidamente comprobada.</w:t>
      </w:r>
    </w:p>
    <w:p w:rsidR="00297669" w:rsidRPr="004672E7" w:rsidRDefault="00297669" w:rsidP="00297669">
      <w:pPr>
        <w:pStyle w:val="ListParagraph"/>
        <w:numPr>
          <w:ilvl w:val="0"/>
          <w:numId w:val="3"/>
        </w:numPr>
        <w:autoSpaceDE w:val="0"/>
        <w:autoSpaceDN w:val="0"/>
        <w:adjustRightInd w:val="0"/>
        <w:spacing w:after="120"/>
        <w:ind w:left="714" w:hanging="357"/>
        <w:jc w:val="both"/>
        <w:rPr>
          <w:rFonts w:ascii="Arial" w:hAnsi="Arial" w:cs="Arial"/>
          <w:bCs/>
          <w:sz w:val="24"/>
          <w:szCs w:val="24"/>
        </w:rPr>
      </w:pPr>
      <w:r w:rsidRPr="004672E7">
        <w:rPr>
          <w:rFonts w:ascii="Arial" w:hAnsi="Arial" w:cs="Arial"/>
          <w:bCs/>
          <w:sz w:val="24"/>
          <w:szCs w:val="24"/>
        </w:rPr>
        <w:t xml:space="preserve">Participación del </w:t>
      </w:r>
      <w:r w:rsidRPr="004672E7">
        <w:rPr>
          <w:rFonts w:ascii="Arial" w:hAnsi="Arial" w:cs="Arial"/>
          <w:b/>
          <w:bCs/>
          <w:sz w:val="24"/>
          <w:szCs w:val="24"/>
        </w:rPr>
        <w:t xml:space="preserve">GESTOR </w:t>
      </w:r>
      <w:r w:rsidRPr="004672E7">
        <w:rPr>
          <w:rFonts w:ascii="Arial" w:hAnsi="Arial" w:cs="Arial"/>
          <w:bCs/>
          <w:sz w:val="24"/>
          <w:szCs w:val="24"/>
        </w:rPr>
        <w:t>en prácticas corruptas o fraudulentas, durante la ejecución del Convenio de Gestión.</w:t>
      </w:r>
    </w:p>
    <w:p w:rsidR="00297669" w:rsidRPr="004672E7" w:rsidRDefault="00297669" w:rsidP="00297669">
      <w:pPr>
        <w:pStyle w:val="ListParagraph"/>
        <w:numPr>
          <w:ilvl w:val="0"/>
          <w:numId w:val="3"/>
        </w:numPr>
        <w:autoSpaceDE w:val="0"/>
        <w:autoSpaceDN w:val="0"/>
        <w:adjustRightInd w:val="0"/>
        <w:spacing w:after="120"/>
        <w:ind w:left="714" w:hanging="357"/>
        <w:jc w:val="both"/>
        <w:rPr>
          <w:rFonts w:ascii="Arial" w:hAnsi="Arial" w:cs="Arial"/>
          <w:bCs/>
          <w:sz w:val="24"/>
          <w:szCs w:val="24"/>
        </w:rPr>
      </w:pPr>
      <w:r w:rsidRPr="004672E7">
        <w:rPr>
          <w:rFonts w:ascii="Arial" w:hAnsi="Arial" w:cs="Arial"/>
          <w:bCs/>
          <w:sz w:val="24"/>
          <w:szCs w:val="24"/>
        </w:rPr>
        <w:t>Incumplimiento del Contrato de Comodato.</w:t>
      </w:r>
    </w:p>
    <w:p w:rsidR="00297669" w:rsidRPr="004672E7" w:rsidRDefault="00297669" w:rsidP="00297669">
      <w:pPr>
        <w:pStyle w:val="ListParagraph"/>
        <w:numPr>
          <w:ilvl w:val="0"/>
          <w:numId w:val="3"/>
        </w:numPr>
        <w:autoSpaceDE w:val="0"/>
        <w:autoSpaceDN w:val="0"/>
        <w:adjustRightInd w:val="0"/>
        <w:spacing w:after="120"/>
        <w:ind w:left="714" w:hanging="357"/>
        <w:contextualSpacing w:val="0"/>
        <w:jc w:val="both"/>
        <w:rPr>
          <w:rFonts w:ascii="Arial" w:hAnsi="Arial" w:cs="Arial"/>
          <w:bCs/>
          <w:sz w:val="24"/>
          <w:szCs w:val="24"/>
        </w:rPr>
      </w:pPr>
      <w:r w:rsidRPr="004672E7">
        <w:rPr>
          <w:rFonts w:ascii="Arial" w:hAnsi="Arial" w:cs="Arial"/>
          <w:bCs/>
          <w:sz w:val="24"/>
          <w:szCs w:val="24"/>
        </w:rPr>
        <w:t>Cualquier otra causa estipulada en la legislación vigente.</w:t>
      </w:r>
    </w:p>
    <w:p w:rsidR="00297669" w:rsidRPr="004672E7" w:rsidRDefault="00297669" w:rsidP="00297669">
      <w:pPr>
        <w:keepNext/>
        <w:keepLines/>
        <w:autoSpaceDE w:val="0"/>
        <w:autoSpaceDN w:val="0"/>
        <w:adjustRightInd w:val="0"/>
        <w:spacing w:after="120"/>
        <w:rPr>
          <w:rFonts w:ascii="Arial" w:hAnsi="Arial" w:cs="Arial"/>
          <w:b/>
          <w:bCs/>
          <w:sz w:val="24"/>
          <w:szCs w:val="24"/>
        </w:rPr>
      </w:pPr>
      <w:r w:rsidRPr="004672E7">
        <w:rPr>
          <w:rFonts w:ascii="Arial" w:hAnsi="Arial" w:cs="Arial"/>
          <w:b/>
          <w:bCs/>
          <w:sz w:val="24"/>
          <w:szCs w:val="24"/>
        </w:rPr>
        <w:t xml:space="preserve">CLAUSULA VIGESIMA QUINTA: FINALIZACION DEL CONVENIO </w:t>
      </w:r>
    </w:p>
    <w:p w:rsidR="00297669" w:rsidRPr="004672E7" w:rsidRDefault="00297669" w:rsidP="00297669">
      <w:pPr>
        <w:keepNext/>
        <w:keepLines/>
        <w:autoSpaceDE w:val="0"/>
        <w:autoSpaceDN w:val="0"/>
        <w:adjustRightInd w:val="0"/>
        <w:spacing w:after="120"/>
        <w:jc w:val="both"/>
        <w:rPr>
          <w:rFonts w:ascii="Arial" w:hAnsi="Arial" w:cs="Arial"/>
          <w:b/>
          <w:bCs/>
          <w:sz w:val="24"/>
          <w:szCs w:val="24"/>
        </w:rPr>
      </w:pPr>
      <w:r w:rsidRPr="004672E7">
        <w:rPr>
          <w:rFonts w:ascii="Arial" w:hAnsi="Arial" w:cs="Arial"/>
          <w:bCs/>
          <w:sz w:val="24"/>
          <w:szCs w:val="24"/>
        </w:rPr>
        <w:t>Cualquiera de las partes podrá dar por finalizado el Convenio de Gestión invocando las causales anteriores. En este caso, deberá notificar por escrito a la otra parte con tres meses de anticipación</w:t>
      </w:r>
      <w:r w:rsidRPr="004672E7">
        <w:rPr>
          <w:rFonts w:ascii="Arial" w:hAnsi="Arial" w:cs="Arial"/>
          <w:b/>
          <w:bCs/>
          <w:sz w:val="24"/>
          <w:szCs w:val="24"/>
        </w:rPr>
        <w:t xml:space="preserve">. </w:t>
      </w:r>
    </w:p>
    <w:p w:rsidR="00297669" w:rsidRPr="004672E7" w:rsidRDefault="00297669" w:rsidP="00297669">
      <w:pPr>
        <w:keepNext/>
        <w:keepLines/>
        <w:autoSpaceDE w:val="0"/>
        <w:autoSpaceDN w:val="0"/>
        <w:adjustRightInd w:val="0"/>
        <w:spacing w:after="120"/>
        <w:rPr>
          <w:rFonts w:ascii="Arial" w:hAnsi="Arial" w:cs="Arial"/>
          <w:b/>
          <w:bCs/>
          <w:sz w:val="24"/>
          <w:szCs w:val="24"/>
        </w:rPr>
      </w:pPr>
    </w:p>
    <w:p w:rsidR="00297669" w:rsidRPr="004672E7" w:rsidRDefault="00297669" w:rsidP="00297669">
      <w:pPr>
        <w:keepNext/>
        <w:keepLines/>
        <w:autoSpaceDE w:val="0"/>
        <w:autoSpaceDN w:val="0"/>
        <w:adjustRightInd w:val="0"/>
        <w:spacing w:after="120"/>
        <w:rPr>
          <w:rFonts w:ascii="Arial" w:hAnsi="Arial" w:cs="Arial"/>
          <w:b/>
          <w:bCs/>
          <w:sz w:val="24"/>
          <w:szCs w:val="24"/>
        </w:rPr>
      </w:pPr>
      <w:r w:rsidRPr="004672E7">
        <w:rPr>
          <w:rFonts w:ascii="Arial" w:hAnsi="Arial" w:cs="Arial"/>
          <w:b/>
          <w:bCs/>
          <w:sz w:val="24"/>
          <w:szCs w:val="24"/>
        </w:rPr>
        <w:t>CLAUSULA VIGESIMA SEXTA: MODIFICACIONES AL CONVENIO</w:t>
      </w:r>
    </w:p>
    <w:p w:rsidR="00297669" w:rsidRPr="004672E7" w:rsidRDefault="00297669" w:rsidP="00297669">
      <w:pPr>
        <w:autoSpaceDE w:val="0"/>
        <w:autoSpaceDN w:val="0"/>
        <w:adjustRightInd w:val="0"/>
        <w:spacing w:after="120"/>
        <w:jc w:val="both"/>
        <w:rPr>
          <w:rFonts w:ascii="Arial" w:hAnsi="Arial" w:cs="Arial"/>
          <w:bCs/>
          <w:sz w:val="24"/>
          <w:szCs w:val="24"/>
        </w:rPr>
      </w:pPr>
      <w:r w:rsidRPr="004672E7">
        <w:rPr>
          <w:rFonts w:ascii="Arial" w:hAnsi="Arial" w:cs="Arial"/>
          <w:bCs/>
          <w:sz w:val="24"/>
          <w:szCs w:val="24"/>
        </w:rPr>
        <w:t>Cualquiera de las partes podrá solicitar por escrito, la realización de cambios, modificaciones o adiciones en cualquiera de las obligaciones o condiciones del presente convenio, lo cual podrá realizarse, mediante un adendum, previa negociación y acuerdo mutuo, siempre que no perjudique la prestación de los servicios a las personas y familias asignadas.</w:t>
      </w:r>
    </w:p>
    <w:p w:rsidR="00297669" w:rsidRPr="004672E7" w:rsidRDefault="00297669" w:rsidP="00297669">
      <w:pPr>
        <w:autoSpaceDE w:val="0"/>
        <w:autoSpaceDN w:val="0"/>
        <w:adjustRightInd w:val="0"/>
        <w:spacing w:after="120"/>
        <w:jc w:val="both"/>
        <w:rPr>
          <w:rFonts w:ascii="Arial" w:hAnsi="Arial" w:cs="Arial"/>
          <w:b/>
          <w:bCs/>
          <w:sz w:val="24"/>
          <w:szCs w:val="24"/>
        </w:rPr>
      </w:pPr>
    </w:p>
    <w:p w:rsidR="00297669" w:rsidRPr="004672E7" w:rsidRDefault="00297669" w:rsidP="00297669">
      <w:pPr>
        <w:autoSpaceDE w:val="0"/>
        <w:autoSpaceDN w:val="0"/>
        <w:adjustRightInd w:val="0"/>
        <w:spacing w:after="120"/>
        <w:jc w:val="both"/>
        <w:rPr>
          <w:rFonts w:ascii="Arial" w:hAnsi="Arial" w:cs="Arial"/>
          <w:b/>
          <w:bCs/>
          <w:sz w:val="24"/>
          <w:szCs w:val="24"/>
        </w:rPr>
      </w:pPr>
      <w:r w:rsidRPr="004672E7">
        <w:rPr>
          <w:rFonts w:ascii="Arial" w:hAnsi="Arial" w:cs="Arial"/>
          <w:b/>
          <w:bCs/>
          <w:sz w:val="24"/>
          <w:szCs w:val="24"/>
        </w:rPr>
        <w:t>CLAUSULA VIGESIMA SEPTIMA: SITUACIONES ESPECIALES</w:t>
      </w:r>
    </w:p>
    <w:p w:rsidR="00297669" w:rsidRPr="004672E7" w:rsidRDefault="00297669" w:rsidP="00297669">
      <w:pPr>
        <w:autoSpaceDE w:val="0"/>
        <w:autoSpaceDN w:val="0"/>
        <w:adjustRightInd w:val="0"/>
        <w:spacing w:after="120"/>
        <w:jc w:val="both"/>
        <w:rPr>
          <w:rFonts w:ascii="Arial" w:hAnsi="Arial" w:cs="Arial"/>
          <w:bCs/>
          <w:sz w:val="24"/>
          <w:szCs w:val="24"/>
        </w:rPr>
      </w:pPr>
      <w:r w:rsidRPr="004672E7">
        <w:rPr>
          <w:rFonts w:ascii="Arial" w:hAnsi="Arial" w:cs="Arial"/>
          <w:bCs/>
          <w:sz w:val="24"/>
          <w:szCs w:val="24"/>
        </w:rPr>
        <w:t xml:space="preserve">El incumplimiento de las obligaciones de las partes del presente convenio, será aceptable solamente en caso de situaciones especiales ó de fuerza mayor; Se considerará fuerza mayor, cualquier acto de carácter imprevisible o irreversible fuera del control del </w:t>
      </w:r>
      <w:r w:rsidRPr="004672E7">
        <w:rPr>
          <w:rFonts w:ascii="Arial" w:hAnsi="Arial" w:cs="Arial"/>
          <w:b/>
          <w:bCs/>
          <w:sz w:val="24"/>
          <w:szCs w:val="24"/>
        </w:rPr>
        <w:t>GESTOR</w:t>
      </w:r>
      <w:r w:rsidRPr="004672E7">
        <w:rPr>
          <w:rFonts w:ascii="Arial" w:hAnsi="Arial" w:cs="Arial"/>
          <w:bCs/>
          <w:sz w:val="24"/>
          <w:szCs w:val="24"/>
        </w:rPr>
        <w:t xml:space="preserve"> ó </w:t>
      </w:r>
      <w:r w:rsidRPr="004672E7">
        <w:rPr>
          <w:rFonts w:ascii="Arial" w:hAnsi="Arial" w:cs="Arial"/>
          <w:b/>
          <w:bCs/>
          <w:sz w:val="24"/>
          <w:szCs w:val="24"/>
        </w:rPr>
        <w:t>LA SECRETARIA,</w:t>
      </w:r>
      <w:r w:rsidRPr="004672E7">
        <w:rPr>
          <w:rFonts w:ascii="Arial" w:hAnsi="Arial" w:cs="Arial"/>
          <w:bCs/>
          <w:sz w:val="24"/>
          <w:szCs w:val="24"/>
        </w:rPr>
        <w:t xml:space="preserve"> cuando dicho acto ó evento incida en las condiciones de ejecución del Convenio de Gestión, especialmente las siguientes:</w:t>
      </w:r>
    </w:p>
    <w:p w:rsidR="00297669" w:rsidRPr="004672E7" w:rsidRDefault="00297669" w:rsidP="00297669">
      <w:pPr>
        <w:numPr>
          <w:ilvl w:val="0"/>
          <w:numId w:val="11"/>
        </w:numPr>
        <w:autoSpaceDE w:val="0"/>
        <w:autoSpaceDN w:val="0"/>
        <w:adjustRightInd w:val="0"/>
        <w:spacing w:after="0"/>
        <w:jc w:val="both"/>
        <w:rPr>
          <w:rFonts w:ascii="Arial" w:hAnsi="Arial" w:cs="Arial"/>
          <w:bCs/>
          <w:sz w:val="24"/>
          <w:szCs w:val="24"/>
        </w:rPr>
      </w:pPr>
      <w:r w:rsidRPr="004672E7">
        <w:rPr>
          <w:rFonts w:ascii="Arial" w:hAnsi="Arial" w:cs="Arial"/>
          <w:bCs/>
          <w:sz w:val="24"/>
          <w:szCs w:val="24"/>
        </w:rPr>
        <w:t>Los tornados, huracanes, inundaciones, terremotos y otras catástrofes naturales.</w:t>
      </w:r>
    </w:p>
    <w:p w:rsidR="00297669" w:rsidRPr="004672E7" w:rsidRDefault="00297669" w:rsidP="00297669">
      <w:pPr>
        <w:numPr>
          <w:ilvl w:val="0"/>
          <w:numId w:val="11"/>
        </w:numPr>
        <w:autoSpaceDE w:val="0"/>
        <w:autoSpaceDN w:val="0"/>
        <w:adjustRightInd w:val="0"/>
        <w:spacing w:after="0"/>
        <w:jc w:val="both"/>
        <w:rPr>
          <w:rFonts w:ascii="Arial" w:hAnsi="Arial" w:cs="Arial"/>
          <w:bCs/>
          <w:sz w:val="24"/>
          <w:szCs w:val="24"/>
        </w:rPr>
      </w:pPr>
      <w:r w:rsidRPr="004672E7">
        <w:rPr>
          <w:rFonts w:ascii="Arial" w:hAnsi="Arial" w:cs="Arial"/>
          <w:bCs/>
          <w:sz w:val="24"/>
          <w:szCs w:val="24"/>
        </w:rPr>
        <w:t xml:space="preserve">Los incendios y explosiones, con sujeción a que no hayan sido causados de forma voluntaria por </w:t>
      </w:r>
      <w:r w:rsidRPr="004672E7">
        <w:rPr>
          <w:rFonts w:ascii="Arial" w:hAnsi="Arial" w:cs="Arial"/>
          <w:b/>
          <w:bCs/>
          <w:sz w:val="24"/>
          <w:szCs w:val="24"/>
        </w:rPr>
        <w:t xml:space="preserve">EL GESTOR </w:t>
      </w:r>
      <w:r w:rsidRPr="004672E7">
        <w:rPr>
          <w:rFonts w:ascii="Arial" w:hAnsi="Arial" w:cs="Arial"/>
          <w:bCs/>
          <w:sz w:val="24"/>
          <w:szCs w:val="24"/>
        </w:rPr>
        <w:t xml:space="preserve">ó </w:t>
      </w:r>
      <w:r w:rsidRPr="004672E7">
        <w:rPr>
          <w:rFonts w:ascii="Arial" w:hAnsi="Arial" w:cs="Arial"/>
          <w:b/>
          <w:bCs/>
          <w:sz w:val="24"/>
          <w:szCs w:val="24"/>
        </w:rPr>
        <w:t>LA SECRETARIA</w:t>
      </w:r>
      <w:r w:rsidRPr="004672E7">
        <w:rPr>
          <w:rFonts w:ascii="Arial" w:hAnsi="Arial" w:cs="Arial"/>
          <w:bCs/>
          <w:sz w:val="24"/>
          <w:szCs w:val="24"/>
        </w:rPr>
        <w:t>.</w:t>
      </w:r>
    </w:p>
    <w:p w:rsidR="00297669" w:rsidRPr="004672E7" w:rsidRDefault="00297669" w:rsidP="00297669">
      <w:pPr>
        <w:keepNext/>
        <w:keepLines/>
        <w:numPr>
          <w:ilvl w:val="0"/>
          <w:numId w:val="11"/>
        </w:numPr>
        <w:autoSpaceDE w:val="0"/>
        <w:autoSpaceDN w:val="0"/>
        <w:adjustRightInd w:val="0"/>
        <w:spacing w:after="0"/>
        <w:jc w:val="both"/>
        <w:rPr>
          <w:rFonts w:ascii="Arial" w:hAnsi="Arial" w:cs="Arial"/>
          <w:bCs/>
          <w:sz w:val="24"/>
          <w:szCs w:val="24"/>
        </w:rPr>
      </w:pPr>
      <w:r w:rsidRPr="004672E7">
        <w:rPr>
          <w:rFonts w:ascii="Arial" w:hAnsi="Arial" w:cs="Arial"/>
          <w:bCs/>
          <w:sz w:val="24"/>
          <w:szCs w:val="24"/>
        </w:rPr>
        <w:lastRenderedPageBreak/>
        <w:t xml:space="preserve">Los actos de guerra (declarada ó no), hostilidades, invasiones, acciones de gobiernos enemigos, terrorismo, revoluciones, rebeliones, insurrecciones, guerra civil, levantamientos ó desórdenes, huelgas y sus consecuencias, e impedimentos que se deriven directa o indirectamente de órdenes dadas por las Autoridades Públicas Hondureñas. </w:t>
      </w:r>
    </w:p>
    <w:p w:rsidR="00297669" w:rsidRPr="004672E7" w:rsidRDefault="00297669" w:rsidP="00297669">
      <w:pPr>
        <w:keepNext/>
        <w:keepLines/>
        <w:autoSpaceDE w:val="0"/>
        <w:autoSpaceDN w:val="0"/>
        <w:adjustRightInd w:val="0"/>
        <w:spacing w:after="0"/>
        <w:jc w:val="both"/>
        <w:rPr>
          <w:rFonts w:ascii="Arial" w:hAnsi="Arial" w:cs="Arial"/>
          <w:bCs/>
          <w:sz w:val="24"/>
          <w:szCs w:val="24"/>
        </w:rPr>
      </w:pPr>
      <w:r w:rsidRPr="004672E7">
        <w:rPr>
          <w:rFonts w:ascii="Arial" w:hAnsi="Arial" w:cs="Arial"/>
          <w:bCs/>
          <w:sz w:val="24"/>
          <w:szCs w:val="24"/>
        </w:rPr>
        <w:t>La Parte que invoque un caso de fuerza mayor, deberá proceder a notificarlo de inmediato mediante carta certificada, detallando ampliamente el hecho.</w:t>
      </w:r>
    </w:p>
    <w:p w:rsidR="00297669" w:rsidRPr="004672E7" w:rsidRDefault="00297669" w:rsidP="00297669">
      <w:pPr>
        <w:keepNext/>
        <w:keepLines/>
        <w:autoSpaceDE w:val="0"/>
        <w:autoSpaceDN w:val="0"/>
        <w:adjustRightInd w:val="0"/>
        <w:spacing w:after="0"/>
        <w:jc w:val="both"/>
        <w:rPr>
          <w:rFonts w:ascii="Arial" w:hAnsi="Arial" w:cs="Arial"/>
          <w:bCs/>
          <w:sz w:val="24"/>
          <w:szCs w:val="24"/>
        </w:rPr>
      </w:pPr>
    </w:p>
    <w:p w:rsidR="00297669" w:rsidRPr="004672E7" w:rsidRDefault="00297669" w:rsidP="00297669">
      <w:pPr>
        <w:keepNext/>
        <w:keepLines/>
        <w:autoSpaceDE w:val="0"/>
        <w:autoSpaceDN w:val="0"/>
        <w:adjustRightInd w:val="0"/>
        <w:spacing w:after="120"/>
        <w:jc w:val="both"/>
        <w:rPr>
          <w:rFonts w:ascii="Arial" w:hAnsi="Arial" w:cs="Arial"/>
          <w:bCs/>
          <w:sz w:val="24"/>
          <w:szCs w:val="24"/>
        </w:rPr>
      </w:pPr>
      <w:r w:rsidRPr="004672E7">
        <w:rPr>
          <w:rFonts w:ascii="Arial" w:hAnsi="Arial" w:cs="Arial"/>
          <w:bCs/>
          <w:sz w:val="24"/>
          <w:szCs w:val="24"/>
        </w:rPr>
        <w:t>Si el caso de fuerza mayor conlleva una interrupción de las prestaciones de los servicios, Las Partes procederán a examinar dentro del plazo más breve posible las consecuencias de dicha fuerza mayor, para no interrumpir la continuación de la ejecución del Convenio de Gestión.</w:t>
      </w:r>
    </w:p>
    <w:p w:rsidR="00297669" w:rsidRPr="004672E7" w:rsidRDefault="00297669" w:rsidP="00297669">
      <w:pPr>
        <w:keepNext/>
        <w:keepLines/>
        <w:autoSpaceDE w:val="0"/>
        <w:autoSpaceDN w:val="0"/>
        <w:adjustRightInd w:val="0"/>
        <w:spacing w:after="120"/>
        <w:rPr>
          <w:rFonts w:ascii="Arial" w:hAnsi="Arial" w:cs="Arial"/>
          <w:b/>
          <w:bCs/>
          <w:sz w:val="24"/>
          <w:szCs w:val="24"/>
        </w:rPr>
      </w:pPr>
    </w:p>
    <w:p w:rsidR="00297669" w:rsidRPr="004672E7" w:rsidRDefault="00297669" w:rsidP="00297669">
      <w:pPr>
        <w:keepNext/>
        <w:keepLines/>
        <w:autoSpaceDE w:val="0"/>
        <w:autoSpaceDN w:val="0"/>
        <w:adjustRightInd w:val="0"/>
        <w:spacing w:after="120"/>
        <w:rPr>
          <w:rFonts w:ascii="Arial" w:hAnsi="Arial" w:cs="Arial"/>
          <w:b/>
          <w:bCs/>
          <w:sz w:val="24"/>
          <w:szCs w:val="24"/>
        </w:rPr>
      </w:pPr>
      <w:r w:rsidRPr="004672E7">
        <w:rPr>
          <w:rFonts w:ascii="Arial" w:hAnsi="Arial" w:cs="Arial"/>
          <w:b/>
          <w:bCs/>
          <w:sz w:val="24"/>
          <w:szCs w:val="24"/>
        </w:rPr>
        <w:t>CLAUSULA VIGESIMA OCTAVA: VIGENCIA DEL CONVENIO</w:t>
      </w:r>
    </w:p>
    <w:p w:rsidR="00297669" w:rsidRPr="004672E7" w:rsidRDefault="00297669" w:rsidP="00297669">
      <w:pPr>
        <w:autoSpaceDE w:val="0"/>
        <w:autoSpaceDN w:val="0"/>
        <w:adjustRightInd w:val="0"/>
        <w:spacing w:after="120"/>
        <w:jc w:val="both"/>
        <w:rPr>
          <w:rFonts w:ascii="Arial" w:hAnsi="Arial" w:cs="Arial"/>
          <w:bCs/>
          <w:sz w:val="24"/>
          <w:szCs w:val="24"/>
        </w:rPr>
      </w:pPr>
      <w:r w:rsidRPr="004672E7">
        <w:rPr>
          <w:rFonts w:ascii="Arial" w:hAnsi="Arial" w:cs="Arial"/>
          <w:bCs/>
          <w:sz w:val="24"/>
          <w:szCs w:val="24"/>
        </w:rPr>
        <w:t xml:space="preserve">El presente convenio será efectivo del 01 de enero de </w:t>
      </w:r>
      <w:r w:rsidRPr="004672E7">
        <w:rPr>
          <w:rFonts w:ascii="Arial" w:hAnsi="Arial" w:cs="Arial"/>
          <w:sz w:val="24"/>
          <w:szCs w:val="24"/>
        </w:rPr>
        <w:t>2016</w:t>
      </w:r>
      <w:r w:rsidRPr="004672E7">
        <w:rPr>
          <w:rFonts w:ascii="Arial" w:hAnsi="Arial" w:cs="Arial"/>
          <w:bCs/>
          <w:sz w:val="24"/>
          <w:szCs w:val="24"/>
        </w:rPr>
        <w:t xml:space="preserve"> al 31 de diciembre de </w:t>
      </w:r>
      <w:r w:rsidRPr="004672E7">
        <w:rPr>
          <w:rFonts w:ascii="Arial" w:hAnsi="Arial" w:cs="Arial"/>
          <w:sz w:val="24"/>
          <w:szCs w:val="24"/>
        </w:rPr>
        <w:t>2016</w:t>
      </w:r>
      <w:r w:rsidRPr="004672E7">
        <w:rPr>
          <w:rFonts w:ascii="Arial" w:hAnsi="Arial" w:cs="Arial"/>
          <w:bCs/>
          <w:sz w:val="24"/>
          <w:szCs w:val="24"/>
        </w:rPr>
        <w:t>.</w:t>
      </w:r>
    </w:p>
    <w:p w:rsidR="00297669" w:rsidRPr="004672E7" w:rsidRDefault="00297669" w:rsidP="00297669">
      <w:pPr>
        <w:autoSpaceDE w:val="0"/>
        <w:autoSpaceDN w:val="0"/>
        <w:adjustRightInd w:val="0"/>
        <w:spacing w:after="120"/>
        <w:jc w:val="both"/>
        <w:rPr>
          <w:rFonts w:ascii="Arial" w:hAnsi="Arial" w:cs="Arial"/>
          <w:bCs/>
          <w:sz w:val="24"/>
          <w:szCs w:val="24"/>
        </w:rPr>
      </w:pPr>
      <w:r w:rsidRPr="004672E7">
        <w:rPr>
          <w:rFonts w:ascii="Arial" w:hAnsi="Arial" w:cs="Arial"/>
          <w:bCs/>
          <w:sz w:val="24"/>
          <w:szCs w:val="24"/>
        </w:rPr>
        <w:t xml:space="preserve">En el caso de cambio de autoridades tanto de </w:t>
      </w:r>
      <w:r w:rsidRPr="004672E7">
        <w:rPr>
          <w:rFonts w:ascii="Arial" w:hAnsi="Arial" w:cs="Arial"/>
          <w:b/>
          <w:bCs/>
          <w:sz w:val="24"/>
          <w:szCs w:val="24"/>
        </w:rPr>
        <w:t xml:space="preserve">LASECRETARIA </w:t>
      </w:r>
      <w:r w:rsidRPr="004672E7">
        <w:rPr>
          <w:rFonts w:ascii="Arial" w:hAnsi="Arial" w:cs="Arial"/>
          <w:bCs/>
          <w:sz w:val="24"/>
          <w:szCs w:val="24"/>
        </w:rPr>
        <w:t xml:space="preserve">ó </w:t>
      </w:r>
      <w:r w:rsidRPr="004672E7">
        <w:rPr>
          <w:rFonts w:ascii="Arial" w:hAnsi="Arial" w:cs="Arial"/>
          <w:b/>
          <w:bCs/>
          <w:sz w:val="24"/>
          <w:szCs w:val="24"/>
        </w:rPr>
        <w:t>EL GESTOR</w:t>
      </w:r>
      <w:r w:rsidRPr="004672E7">
        <w:rPr>
          <w:rFonts w:ascii="Arial" w:hAnsi="Arial" w:cs="Arial"/>
          <w:bCs/>
          <w:sz w:val="24"/>
          <w:szCs w:val="24"/>
        </w:rPr>
        <w:t xml:space="preserve"> las nuevas autoridades se comprometen al cumplimiento de este convenio.</w:t>
      </w:r>
    </w:p>
    <w:p w:rsidR="00297669" w:rsidRPr="004672E7" w:rsidRDefault="00297669" w:rsidP="00297669">
      <w:pPr>
        <w:keepNext/>
        <w:keepLines/>
        <w:autoSpaceDE w:val="0"/>
        <w:autoSpaceDN w:val="0"/>
        <w:adjustRightInd w:val="0"/>
        <w:spacing w:after="120"/>
        <w:rPr>
          <w:rFonts w:ascii="Arial" w:hAnsi="Arial" w:cs="Arial"/>
          <w:b/>
          <w:bCs/>
          <w:sz w:val="24"/>
          <w:szCs w:val="24"/>
        </w:rPr>
      </w:pPr>
    </w:p>
    <w:p w:rsidR="00297669" w:rsidRPr="004672E7" w:rsidRDefault="00297669" w:rsidP="00297669">
      <w:pPr>
        <w:keepNext/>
        <w:keepLines/>
        <w:autoSpaceDE w:val="0"/>
        <w:autoSpaceDN w:val="0"/>
        <w:adjustRightInd w:val="0"/>
        <w:spacing w:after="120"/>
        <w:rPr>
          <w:rFonts w:ascii="Arial" w:hAnsi="Arial" w:cs="Arial"/>
          <w:b/>
          <w:bCs/>
          <w:sz w:val="24"/>
          <w:szCs w:val="24"/>
        </w:rPr>
      </w:pPr>
      <w:r w:rsidRPr="004672E7">
        <w:rPr>
          <w:rFonts w:ascii="Arial" w:hAnsi="Arial" w:cs="Arial"/>
          <w:b/>
          <w:bCs/>
          <w:sz w:val="24"/>
          <w:szCs w:val="24"/>
        </w:rPr>
        <w:t>CLAUSULA VIGESIMA NOVENA: ANEXOS DEL CONVENIO</w:t>
      </w:r>
    </w:p>
    <w:p w:rsidR="00297669" w:rsidRPr="004672E7" w:rsidRDefault="00297669" w:rsidP="00297669">
      <w:pPr>
        <w:autoSpaceDE w:val="0"/>
        <w:autoSpaceDN w:val="0"/>
        <w:adjustRightInd w:val="0"/>
        <w:spacing w:after="120"/>
        <w:jc w:val="both"/>
        <w:rPr>
          <w:rFonts w:ascii="Arial" w:hAnsi="Arial" w:cs="Arial"/>
          <w:sz w:val="24"/>
          <w:szCs w:val="24"/>
        </w:rPr>
      </w:pPr>
      <w:r w:rsidRPr="004672E7">
        <w:rPr>
          <w:rFonts w:ascii="Arial" w:hAnsi="Arial" w:cs="Arial"/>
          <w:sz w:val="24"/>
          <w:szCs w:val="24"/>
        </w:rPr>
        <w:t>Forman parte del presente convenio los anexos siguientes:</w:t>
      </w:r>
    </w:p>
    <w:p w:rsidR="00297669" w:rsidRPr="004672E7" w:rsidRDefault="00297669" w:rsidP="00297669">
      <w:pPr>
        <w:autoSpaceDE w:val="0"/>
        <w:autoSpaceDN w:val="0"/>
        <w:adjustRightInd w:val="0"/>
        <w:spacing w:after="120"/>
        <w:ind w:left="2124" w:hanging="1840"/>
        <w:jc w:val="both"/>
        <w:rPr>
          <w:rFonts w:ascii="Arial" w:hAnsi="Arial" w:cs="Arial"/>
          <w:sz w:val="24"/>
          <w:szCs w:val="24"/>
        </w:rPr>
      </w:pPr>
      <w:r w:rsidRPr="004672E7">
        <w:rPr>
          <w:rFonts w:ascii="Arial" w:hAnsi="Arial" w:cs="Arial"/>
          <w:sz w:val="24"/>
          <w:szCs w:val="24"/>
        </w:rPr>
        <w:t>Anexo No. 1:</w:t>
      </w:r>
      <w:r w:rsidRPr="004672E7">
        <w:rPr>
          <w:rFonts w:ascii="Arial" w:hAnsi="Arial" w:cs="Arial"/>
          <w:sz w:val="24"/>
          <w:szCs w:val="24"/>
        </w:rPr>
        <w:tab/>
        <w:t>Distribución de Personas Asignadas por Municipio, Curso de Vida y Sexo</w:t>
      </w:r>
    </w:p>
    <w:p w:rsidR="00297669" w:rsidRPr="004672E7" w:rsidRDefault="00297669" w:rsidP="00297669">
      <w:pPr>
        <w:autoSpaceDE w:val="0"/>
        <w:autoSpaceDN w:val="0"/>
        <w:adjustRightInd w:val="0"/>
        <w:spacing w:after="120"/>
        <w:ind w:left="2124" w:hanging="1840"/>
        <w:jc w:val="both"/>
        <w:rPr>
          <w:rFonts w:ascii="Arial" w:hAnsi="Arial" w:cs="Arial"/>
          <w:sz w:val="24"/>
          <w:szCs w:val="24"/>
        </w:rPr>
      </w:pPr>
      <w:r w:rsidRPr="004672E7">
        <w:rPr>
          <w:rFonts w:ascii="Arial" w:hAnsi="Arial" w:cs="Arial"/>
          <w:sz w:val="24"/>
          <w:szCs w:val="24"/>
        </w:rPr>
        <w:t>Anexo No. 2a:</w:t>
      </w:r>
      <w:r w:rsidRPr="004672E7">
        <w:rPr>
          <w:rFonts w:ascii="Arial" w:hAnsi="Arial" w:cs="Arial"/>
          <w:sz w:val="24"/>
          <w:szCs w:val="24"/>
        </w:rPr>
        <w:tab/>
        <w:t>Conjunto Garantizado de Prestaciones y Servicios de Salud de Salud</w:t>
      </w:r>
    </w:p>
    <w:p w:rsidR="00297669" w:rsidRPr="004672E7" w:rsidRDefault="00297669" w:rsidP="00297669">
      <w:pPr>
        <w:autoSpaceDE w:val="0"/>
        <w:autoSpaceDN w:val="0"/>
        <w:adjustRightInd w:val="0"/>
        <w:spacing w:after="120"/>
        <w:ind w:left="2124" w:hanging="1840"/>
        <w:jc w:val="both"/>
        <w:rPr>
          <w:rFonts w:ascii="Arial" w:hAnsi="Arial" w:cs="Arial"/>
          <w:sz w:val="24"/>
          <w:szCs w:val="24"/>
        </w:rPr>
      </w:pPr>
      <w:r w:rsidRPr="004672E7">
        <w:rPr>
          <w:rFonts w:ascii="Arial" w:hAnsi="Arial" w:cs="Arial"/>
          <w:sz w:val="24"/>
          <w:szCs w:val="24"/>
        </w:rPr>
        <w:t>Anexo No. 2b:</w:t>
      </w:r>
      <w:r w:rsidRPr="004672E7">
        <w:rPr>
          <w:rFonts w:ascii="Arial" w:hAnsi="Arial" w:cs="Arial"/>
          <w:sz w:val="24"/>
          <w:szCs w:val="24"/>
        </w:rPr>
        <w:tab/>
        <w:t>Listado Nacional de Medicamentos Esenciales</w:t>
      </w:r>
    </w:p>
    <w:p w:rsidR="00297669" w:rsidRPr="004672E7" w:rsidRDefault="00297669" w:rsidP="00297669">
      <w:pPr>
        <w:autoSpaceDE w:val="0"/>
        <w:autoSpaceDN w:val="0"/>
        <w:adjustRightInd w:val="0"/>
        <w:spacing w:after="120"/>
        <w:jc w:val="both"/>
        <w:rPr>
          <w:rFonts w:ascii="Arial" w:hAnsi="Arial" w:cs="Arial"/>
          <w:sz w:val="24"/>
          <w:szCs w:val="24"/>
        </w:rPr>
      </w:pPr>
      <w:r w:rsidRPr="004672E7">
        <w:rPr>
          <w:rFonts w:ascii="Arial" w:hAnsi="Arial" w:cs="Arial"/>
          <w:sz w:val="24"/>
          <w:szCs w:val="24"/>
        </w:rPr>
        <w:t xml:space="preserve">    Anexo No. 3:</w:t>
      </w:r>
      <w:r w:rsidRPr="004672E7">
        <w:rPr>
          <w:rFonts w:ascii="Arial" w:hAnsi="Arial" w:cs="Arial"/>
          <w:sz w:val="24"/>
          <w:szCs w:val="24"/>
        </w:rPr>
        <w:tab/>
        <w:t>Listado de Verificación de Normas y Protocolos de Atención</w:t>
      </w:r>
    </w:p>
    <w:p w:rsidR="00297669" w:rsidRPr="004672E7" w:rsidRDefault="00297669" w:rsidP="00297669">
      <w:pPr>
        <w:autoSpaceDE w:val="0"/>
        <w:autoSpaceDN w:val="0"/>
        <w:adjustRightInd w:val="0"/>
        <w:spacing w:after="120"/>
        <w:ind w:firstLine="284"/>
        <w:jc w:val="both"/>
        <w:rPr>
          <w:rFonts w:ascii="Arial" w:hAnsi="Arial" w:cs="Arial"/>
          <w:sz w:val="24"/>
          <w:szCs w:val="24"/>
        </w:rPr>
      </w:pPr>
      <w:r w:rsidRPr="004672E7">
        <w:rPr>
          <w:rFonts w:ascii="Arial" w:hAnsi="Arial" w:cs="Arial"/>
          <w:sz w:val="24"/>
          <w:szCs w:val="24"/>
        </w:rPr>
        <w:t>Anexo No. 4:</w:t>
      </w:r>
      <w:r w:rsidRPr="004672E7">
        <w:rPr>
          <w:rFonts w:ascii="Arial" w:hAnsi="Arial" w:cs="Arial"/>
          <w:sz w:val="24"/>
          <w:szCs w:val="24"/>
        </w:rPr>
        <w:tab/>
        <w:t>Matriz de Plan Operativo</w:t>
      </w:r>
    </w:p>
    <w:p w:rsidR="00297669" w:rsidRPr="004672E7" w:rsidRDefault="00297669" w:rsidP="00297669">
      <w:pPr>
        <w:autoSpaceDE w:val="0"/>
        <w:autoSpaceDN w:val="0"/>
        <w:adjustRightInd w:val="0"/>
        <w:spacing w:after="120"/>
        <w:ind w:firstLine="284"/>
        <w:jc w:val="both"/>
        <w:rPr>
          <w:rFonts w:ascii="Arial" w:hAnsi="Arial" w:cs="Arial"/>
          <w:sz w:val="24"/>
          <w:szCs w:val="24"/>
        </w:rPr>
      </w:pPr>
      <w:r w:rsidRPr="004672E7">
        <w:rPr>
          <w:rFonts w:ascii="Arial" w:hAnsi="Arial" w:cs="Arial"/>
          <w:sz w:val="24"/>
          <w:szCs w:val="24"/>
        </w:rPr>
        <w:t>Anexo No. 5:</w:t>
      </w:r>
      <w:r w:rsidRPr="004672E7">
        <w:rPr>
          <w:rFonts w:ascii="Arial" w:hAnsi="Arial" w:cs="Arial"/>
          <w:sz w:val="24"/>
          <w:szCs w:val="24"/>
        </w:rPr>
        <w:tab/>
        <w:t>Formatos de Informes de Producción Mensual</w:t>
      </w:r>
    </w:p>
    <w:p w:rsidR="00297669" w:rsidRPr="004672E7" w:rsidRDefault="00297669" w:rsidP="00297669">
      <w:pPr>
        <w:autoSpaceDE w:val="0"/>
        <w:autoSpaceDN w:val="0"/>
        <w:adjustRightInd w:val="0"/>
        <w:spacing w:after="120"/>
        <w:ind w:left="2124" w:hanging="1840"/>
        <w:jc w:val="both"/>
        <w:rPr>
          <w:rFonts w:ascii="Arial" w:hAnsi="Arial" w:cs="Arial"/>
          <w:sz w:val="24"/>
          <w:szCs w:val="24"/>
        </w:rPr>
      </w:pPr>
      <w:r w:rsidRPr="004672E7">
        <w:rPr>
          <w:rFonts w:ascii="Arial" w:hAnsi="Arial" w:cs="Arial"/>
          <w:sz w:val="24"/>
          <w:szCs w:val="24"/>
        </w:rPr>
        <w:t xml:space="preserve">Anexo No. 6:    </w:t>
      </w:r>
      <w:r w:rsidRPr="004672E7">
        <w:rPr>
          <w:rFonts w:ascii="Arial" w:hAnsi="Arial" w:cs="Arial"/>
          <w:sz w:val="24"/>
          <w:szCs w:val="24"/>
        </w:rPr>
        <w:tab/>
        <w:t>Lineamientos Administrativos para el Manejo Financiero del Convenio</w:t>
      </w:r>
    </w:p>
    <w:p w:rsidR="00297669" w:rsidRPr="004672E7" w:rsidRDefault="00297669" w:rsidP="00297669">
      <w:pPr>
        <w:autoSpaceDE w:val="0"/>
        <w:autoSpaceDN w:val="0"/>
        <w:adjustRightInd w:val="0"/>
        <w:spacing w:after="120"/>
        <w:ind w:left="2124" w:hanging="1840"/>
        <w:jc w:val="both"/>
        <w:rPr>
          <w:rFonts w:ascii="Arial" w:hAnsi="Arial" w:cs="Arial"/>
          <w:sz w:val="24"/>
          <w:szCs w:val="24"/>
        </w:rPr>
      </w:pPr>
      <w:r w:rsidRPr="004672E7">
        <w:rPr>
          <w:rFonts w:ascii="Arial" w:hAnsi="Arial" w:cs="Arial"/>
          <w:sz w:val="24"/>
          <w:szCs w:val="24"/>
        </w:rPr>
        <w:t>Anexo No. 7:</w:t>
      </w:r>
      <w:r w:rsidRPr="004672E7">
        <w:rPr>
          <w:rFonts w:ascii="Arial" w:hAnsi="Arial" w:cs="Arial"/>
          <w:sz w:val="24"/>
          <w:szCs w:val="24"/>
        </w:rPr>
        <w:tab/>
        <w:t>Sistema Nacional de Referencia Respuesta (SINARR): Guía Técnica para la Organización y Funcionamiento</w:t>
      </w:r>
    </w:p>
    <w:p w:rsidR="00297669" w:rsidRPr="004672E7" w:rsidRDefault="00297669" w:rsidP="00297669">
      <w:pPr>
        <w:autoSpaceDE w:val="0"/>
        <w:autoSpaceDN w:val="0"/>
        <w:adjustRightInd w:val="0"/>
        <w:spacing w:after="120"/>
        <w:ind w:firstLine="284"/>
        <w:jc w:val="both"/>
        <w:rPr>
          <w:rFonts w:ascii="Arial" w:hAnsi="Arial" w:cs="Arial"/>
          <w:sz w:val="24"/>
          <w:szCs w:val="24"/>
        </w:rPr>
      </w:pPr>
      <w:r w:rsidRPr="004672E7">
        <w:rPr>
          <w:rFonts w:ascii="Arial" w:hAnsi="Arial" w:cs="Arial"/>
          <w:sz w:val="24"/>
          <w:szCs w:val="24"/>
        </w:rPr>
        <w:t>Anexo No. 8:</w:t>
      </w:r>
      <w:r w:rsidRPr="004672E7">
        <w:rPr>
          <w:rFonts w:ascii="Arial" w:hAnsi="Arial" w:cs="Arial"/>
          <w:sz w:val="24"/>
          <w:szCs w:val="24"/>
        </w:rPr>
        <w:tab/>
        <w:t>Ficha y Acta de Negociación</w:t>
      </w:r>
    </w:p>
    <w:p w:rsidR="00297669" w:rsidRPr="004672E7" w:rsidRDefault="00297669" w:rsidP="00297669">
      <w:pPr>
        <w:autoSpaceDE w:val="0"/>
        <w:autoSpaceDN w:val="0"/>
        <w:adjustRightInd w:val="0"/>
        <w:spacing w:after="120"/>
        <w:ind w:left="2124" w:hanging="1840"/>
        <w:jc w:val="both"/>
        <w:rPr>
          <w:rFonts w:ascii="Arial" w:hAnsi="Arial" w:cs="Arial"/>
          <w:sz w:val="24"/>
          <w:szCs w:val="24"/>
        </w:rPr>
      </w:pPr>
      <w:r w:rsidRPr="004672E7">
        <w:rPr>
          <w:rFonts w:ascii="Arial" w:hAnsi="Arial" w:cs="Arial"/>
          <w:sz w:val="24"/>
          <w:szCs w:val="24"/>
        </w:rPr>
        <w:lastRenderedPageBreak/>
        <w:t>Anexo No. 9:</w:t>
      </w:r>
      <w:r w:rsidRPr="004672E7">
        <w:rPr>
          <w:rFonts w:ascii="Arial" w:hAnsi="Arial" w:cs="Arial"/>
          <w:sz w:val="24"/>
          <w:szCs w:val="24"/>
        </w:rPr>
        <w:tab/>
        <w:t>Lineamientos Operativos para la Implementación de la Estrategia de Mejora Continua de los Procesos de las Redes Integradas de Servicios de Salud</w:t>
      </w:r>
    </w:p>
    <w:p w:rsidR="00297669" w:rsidRPr="004672E7" w:rsidRDefault="00297669" w:rsidP="00297669">
      <w:pPr>
        <w:autoSpaceDE w:val="0"/>
        <w:autoSpaceDN w:val="0"/>
        <w:adjustRightInd w:val="0"/>
        <w:spacing w:after="120"/>
        <w:ind w:left="2124" w:hanging="1840"/>
        <w:jc w:val="both"/>
        <w:rPr>
          <w:rFonts w:ascii="Arial" w:hAnsi="Arial" w:cs="Arial"/>
          <w:sz w:val="24"/>
          <w:szCs w:val="24"/>
        </w:rPr>
      </w:pPr>
      <w:r w:rsidRPr="004672E7">
        <w:rPr>
          <w:rFonts w:ascii="Arial" w:hAnsi="Arial" w:cs="Arial"/>
          <w:sz w:val="24"/>
          <w:szCs w:val="24"/>
        </w:rPr>
        <w:t>Anexo No. 10:</w:t>
      </w:r>
      <w:r w:rsidRPr="004672E7">
        <w:rPr>
          <w:rFonts w:ascii="Arial" w:hAnsi="Arial" w:cs="Arial"/>
          <w:sz w:val="24"/>
          <w:szCs w:val="24"/>
        </w:rPr>
        <w:tab/>
        <w:t xml:space="preserve">Lineamientos Operativos para el Funcionamiento del Equipo de Salud Familiar </w:t>
      </w:r>
    </w:p>
    <w:p w:rsidR="00297669" w:rsidRPr="004672E7" w:rsidRDefault="00297669" w:rsidP="00297669">
      <w:pPr>
        <w:autoSpaceDE w:val="0"/>
        <w:autoSpaceDN w:val="0"/>
        <w:adjustRightInd w:val="0"/>
        <w:spacing w:after="120"/>
        <w:ind w:left="2124" w:hanging="1840"/>
        <w:jc w:val="both"/>
        <w:rPr>
          <w:rFonts w:ascii="Arial" w:hAnsi="Arial" w:cs="Arial"/>
          <w:sz w:val="24"/>
          <w:szCs w:val="24"/>
        </w:rPr>
      </w:pPr>
      <w:r w:rsidRPr="004672E7">
        <w:rPr>
          <w:rFonts w:ascii="Arial" w:hAnsi="Arial" w:cs="Arial"/>
          <w:sz w:val="24"/>
          <w:szCs w:val="24"/>
        </w:rPr>
        <w:t>Anexo No.11:</w:t>
      </w:r>
      <w:r w:rsidRPr="004672E7">
        <w:rPr>
          <w:rFonts w:ascii="Arial" w:hAnsi="Arial" w:cs="Arial"/>
          <w:sz w:val="24"/>
          <w:szCs w:val="24"/>
        </w:rPr>
        <w:tab/>
        <w:t>Listado de Medicamentos, Insumos y Equipo para la Atención de Diarrea, Neumonía y CONE  Básico y Ambulatorio</w:t>
      </w:r>
    </w:p>
    <w:p w:rsidR="00297669" w:rsidRPr="004672E7" w:rsidRDefault="00297669" w:rsidP="00297669">
      <w:pPr>
        <w:autoSpaceDE w:val="0"/>
        <w:autoSpaceDN w:val="0"/>
        <w:adjustRightInd w:val="0"/>
        <w:spacing w:after="120"/>
        <w:ind w:left="2124" w:hanging="1840"/>
        <w:jc w:val="both"/>
        <w:rPr>
          <w:rFonts w:ascii="Arial" w:hAnsi="Arial" w:cs="Arial"/>
          <w:sz w:val="24"/>
          <w:szCs w:val="24"/>
        </w:rPr>
      </w:pPr>
      <w:r w:rsidRPr="004672E7">
        <w:rPr>
          <w:rFonts w:ascii="Arial" w:hAnsi="Arial" w:cs="Arial"/>
          <w:sz w:val="24"/>
          <w:szCs w:val="24"/>
        </w:rPr>
        <w:t>Anexo No.12:</w:t>
      </w:r>
      <w:r w:rsidRPr="004672E7">
        <w:rPr>
          <w:rFonts w:ascii="Arial" w:hAnsi="Arial" w:cs="Arial"/>
          <w:sz w:val="24"/>
          <w:szCs w:val="24"/>
        </w:rPr>
        <w:tab/>
        <w:t>Lineamientos Técnicos para el Desarrollo de las Actividades de Planificación Familiar por Proveedores Descentralizados</w:t>
      </w:r>
    </w:p>
    <w:p w:rsidR="00297669" w:rsidRPr="004672E7" w:rsidRDefault="00297669" w:rsidP="00297669">
      <w:pPr>
        <w:autoSpaceDE w:val="0"/>
        <w:autoSpaceDN w:val="0"/>
        <w:adjustRightInd w:val="0"/>
        <w:spacing w:after="120"/>
        <w:ind w:left="2124" w:hanging="1840"/>
        <w:jc w:val="both"/>
        <w:rPr>
          <w:rFonts w:ascii="Arial" w:hAnsi="Arial" w:cs="Arial"/>
          <w:sz w:val="24"/>
          <w:szCs w:val="24"/>
        </w:rPr>
      </w:pPr>
      <w:r w:rsidRPr="004672E7">
        <w:rPr>
          <w:rFonts w:ascii="Arial" w:hAnsi="Arial" w:cs="Arial"/>
          <w:sz w:val="24"/>
          <w:szCs w:val="24"/>
        </w:rPr>
        <w:t>Anexo No.13:</w:t>
      </w:r>
      <w:r w:rsidRPr="004672E7">
        <w:rPr>
          <w:rFonts w:ascii="Arial" w:hAnsi="Arial" w:cs="Arial"/>
          <w:sz w:val="24"/>
          <w:szCs w:val="24"/>
        </w:rPr>
        <w:tab/>
        <w:t xml:space="preserve">Lineamientos Técnicos de Implementación de la Estrategia AIN C </w:t>
      </w:r>
    </w:p>
    <w:p w:rsidR="00297669" w:rsidRPr="004672E7" w:rsidRDefault="00297669" w:rsidP="00297669">
      <w:pPr>
        <w:autoSpaceDE w:val="0"/>
        <w:autoSpaceDN w:val="0"/>
        <w:adjustRightInd w:val="0"/>
        <w:spacing w:after="120"/>
        <w:ind w:left="2124" w:hanging="1840"/>
        <w:jc w:val="both"/>
        <w:rPr>
          <w:rFonts w:ascii="Arial" w:hAnsi="Arial" w:cs="Arial"/>
          <w:sz w:val="24"/>
          <w:szCs w:val="24"/>
        </w:rPr>
      </w:pPr>
      <w:r w:rsidRPr="004672E7">
        <w:rPr>
          <w:rFonts w:ascii="Arial" w:hAnsi="Arial" w:cs="Arial"/>
          <w:sz w:val="24"/>
          <w:szCs w:val="24"/>
        </w:rPr>
        <w:t>Anexo No.14:</w:t>
      </w:r>
      <w:r w:rsidRPr="004672E7">
        <w:rPr>
          <w:rFonts w:ascii="Arial" w:hAnsi="Arial" w:cs="Arial"/>
          <w:sz w:val="24"/>
          <w:szCs w:val="24"/>
        </w:rPr>
        <w:tab/>
        <w:t xml:space="preserve">Plan de Gestión Ambiental y Social    </w:t>
      </w:r>
    </w:p>
    <w:p w:rsidR="00297669" w:rsidRPr="00297669" w:rsidRDefault="00297669" w:rsidP="00297669">
      <w:pPr>
        <w:autoSpaceDE w:val="0"/>
        <w:autoSpaceDN w:val="0"/>
        <w:adjustRightInd w:val="0"/>
        <w:spacing w:after="120"/>
        <w:ind w:left="2124" w:hanging="1840"/>
        <w:jc w:val="both"/>
        <w:rPr>
          <w:rFonts w:ascii="Arial" w:hAnsi="Arial" w:cs="Arial"/>
          <w:sz w:val="24"/>
          <w:szCs w:val="24"/>
          <w:lang w:val="pt-BR"/>
        </w:rPr>
      </w:pPr>
      <w:r w:rsidRPr="00297669">
        <w:rPr>
          <w:rFonts w:ascii="Arial" w:hAnsi="Arial" w:cs="Arial"/>
          <w:sz w:val="24"/>
          <w:szCs w:val="24"/>
          <w:lang w:val="pt-BR"/>
        </w:rPr>
        <w:t>Anexo No.15:</w:t>
      </w:r>
      <w:r w:rsidRPr="00297669">
        <w:rPr>
          <w:rFonts w:ascii="Arial" w:hAnsi="Arial" w:cs="Arial"/>
          <w:sz w:val="24"/>
          <w:szCs w:val="24"/>
          <w:lang w:val="pt-BR"/>
        </w:rPr>
        <w:tab/>
        <w:t>Set de Instrumentos de Auto monitoreo</w:t>
      </w:r>
      <w:r w:rsidRPr="00297669">
        <w:rPr>
          <w:rFonts w:ascii="Arial" w:hAnsi="Arial" w:cs="Arial"/>
          <w:sz w:val="24"/>
          <w:szCs w:val="24"/>
          <w:lang w:val="pt-BR"/>
        </w:rPr>
        <w:tab/>
      </w:r>
    </w:p>
    <w:p w:rsidR="00297669" w:rsidRPr="004672E7" w:rsidRDefault="00297669" w:rsidP="00297669">
      <w:pPr>
        <w:autoSpaceDE w:val="0"/>
        <w:autoSpaceDN w:val="0"/>
        <w:adjustRightInd w:val="0"/>
        <w:spacing w:after="120"/>
        <w:ind w:left="2124" w:hanging="1840"/>
        <w:jc w:val="both"/>
        <w:rPr>
          <w:rFonts w:ascii="Arial" w:hAnsi="Arial" w:cs="Arial"/>
          <w:sz w:val="24"/>
          <w:szCs w:val="24"/>
        </w:rPr>
      </w:pPr>
      <w:r w:rsidRPr="004672E7">
        <w:rPr>
          <w:rFonts w:ascii="Arial" w:hAnsi="Arial" w:cs="Arial"/>
          <w:sz w:val="24"/>
          <w:szCs w:val="24"/>
        </w:rPr>
        <w:t>AnexoNo.16:</w:t>
      </w:r>
      <w:r w:rsidRPr="004672E7">
        <w:rPr>
          <w:rFonts w:ascii="Arial" w:hAnsi="Arial" w:cs="Arial"/>
          <w:sz w:val="24"/>
          <w:szCs w:val="24"/>
        </w:rPr>
        <w:tab/>
        <w:t>Lineamientos de Supervisión Capacitante de Atención en Salud</w:t>
      </w:r>
    </w:p>
    <w:p w:rsidR="00297669" w:rsidRPr="004672E7" w:rsidRDefault="00297669" w:rsidP="00297669">
      <w:pPr>
        <w:autoSpaceDE w:val="0"/>
        <w:autoSpaceDN w:val="0"/>
        <w:adjustRightInd w:val="0"/>
        <w:spacing w:after="120"/>
        <w:ind w:left="2124" w:hanging="1840"/>
        <w:jc w:val="both"/>
        <w:rPr>
          <w:rFonts w:ascii="Arial" w:hAnsi="Arial" w:cs="Arial"/>
          <w:sz w:val="24"/>
          <w:szCs w:val="24"/>
        </w:rPr>
      </w:pPr>
      <w:r w:rsidRPr="004672E7">
        <w:rPr>
          <w:rFonts w:ascii="Arial" w:hAnsi="Arial" w:cs="Arial"/>
          <w:sz w:val="24"/>
          <w:szCs w:val="24"/>
        </w:rPr>
        <w:t>Anexo No.17:</w:t>
      </w:r>
      <w:r w:rsidRPr="004672E7">
        <w:rPr>
          <w:rFonts w:ascii="Arial" w:hAnsi="Arial" w:cs="Arial"/>
          <w:sz w:val="24"/>
          <w:szCs w:val="24"/>
        </w:rPr>
        <w:tab/>
        <w:t>Guía e Instrumentos de Monitoreo</w:t>
      </w:r>
    </w:p>
    <w:p w:rsidR="00297669" w:rsidRPr="004672E7" w:rsidRDefault="00297669" w:rsidP="00297669">
      <w:pPr>
        <w:autoSpaceDE w:val="0"/>
        <w:autoSpaceDN w:val="0"/>
        <w:adjustRightInd w:val="0"/>
        <w:spacing w:after="120"/>
        <w:ind w:firstLine="284"/>
        <w:jc w:val="both"/>
        <w:rPr>
          <w:rFonts w:ascii="Arial" w:hAnsi="Arial" w:cs="Arial"/>
          <w:sz w:val="24"/>
          <w:szCs w:val="24"/>
        </w:rPr>
      </w:pPr>
      <w:r w:rsidRPr="004672E7">
        <w:rPr>
          <w:rFonts w:ascii="Arial" w:hAnsi="Arial" w:cs="Arial"/>
          <w:sz w:val="24"/>
          <w:szCs w:val="24"/>
        </w:rPr>
        <w:t>Anexo No. 18:</w:t>
      </w:r>
      <w:r w:rsidRPr="004672E7">
        <w:rPr>
          <w:rFonts w:ascii="Arial" w:hAnsi="Arial" w:cs="Arial"/>
          <w:sz w:val="24"/>
          <w:szCs w:val="24"/>
        </w:rPr>
        <w:tab/>
        <w:t>Instrumento de Evaluación del Desempeño</w:t>
      </w:r>
    </w:p>
    <w:p w:rsidR="00297669" w:rsidRPr="004672E7" w:rsidRDefault="00297669" w:rsidP="00297669">
      <w:pPr>
        <w:autoSpaceDE w:val="0"/>
        <w:autoSpaceDN w:val="0"/>
        <w:adjustRightInd w:val="0"/>
        <w:spacing w:after="120"/>
        <w:ind w:left="1418" w:hanging="1134"/>
        <w:jc w:val="both"/>
        <w:rPr>
          <w:rFonts w:ascii="Arial" w:hAnsi="Arial" w:cs="Arial"/>
          <w:sz w:val="24"/>
          <w:szCs w:val="24"/>
        </w:rPr>
      </w:pPr>
      <w:r w:rsidRPr="004672E7">
        <w:rPr>
          <w:rFonts w:ascii="Arial" w:hAnsi="Arial" w:cs="Arial"/>
          <w:sz w:val="24"/>
          <w:szCs w:val="24"/>
        </w:rPr>
        <w:t xml:space="preserve">Anexo No. 19a: </w:t>
      </w:r>
      <w:r w:rsidRPr="004672E7">
        <w:rPr>
          <w:rFonts w:ascii="Arial" w:hAnsi="Arial" w:cs="Arial"/>
          <w:sz w:val="24"/>
          <w:szCs w:val="24"/>
        </w:rPr>
        <w:tab/>
        <w:t>Ley de Servicio Civil</w:t>
      </w:r>
    </w:p>
    <w:p w:rsidR="00297669" w:rsidRPr="004672E7" w:rsidRDefault="00297669" w:rsidP="00297669">
      <w:pPr>
        <w:autoSpaceDE w:val="0"/>
        <w:autoSpaceDN w:val="0"/>
        <w:adjustRightInd w:val="0"/>
        <w:spacing w:after="120"/>
        <w:ind w:left="1418" w:hanging="1134"/>
        <w:jc w:val="both"/>
        <w:rPr>
          <w:rFonts w:ascii="Arial" w:hAnsi="Arial" w:cs="Arial"/>
          <w:sz w:val="24"/>
          <w:szCs w:val="24"/>
        </w:rPr>
      </w:pPr>
      <w:r w:rsidRPr="004672E7">
        <w:rPr>
          <w:rFonts w:ascii="Arial" w:hAnsi="Arial" w:cs="Arial"/>
          <w:sz w:val="24"/>
          <w:szCs w:val="24"/>
        </w:rPr>
        <w:t>Anexo No. 19b:</w:t>
      </w:r>
      <w:r w:rsidRPr="004672E7">
        <w:rPr>
          <w:rFonts w:ascii="Arial" w:hAnsi="Arial" w:cs="Arial"/>
          <w:sz w:val="24"/>
          <w:szCs w:val="24"/>
        </w:rPr>
        <w:tab/>
        <w:t>Reglamento de la Ley de Servicio Civil</w:t>
      </w:r>
    </w:p>
    <w:p w:rsidR="00297669" w:rsidRPr="004672E7" w:rsidRDefault="00297669" w:rsidP="00297669">
      <w:pPr>
        <w:autoSpaceDE w:val="0"/>
        <w:autoSpaceDN w:val="0"/>
        <w:adjustRightInd w:val="0"/>
        <w:spacing w:after="120"/>
        <w:ind w:left="1418" w:hanging="1134"/>
        <w:rPr>
          <w:rFonts w:ascii="Arial" w:hAnsi="Arial" w:cs="Arial"/>
          <w:sz w:val="24"/>
          <w:szCs w:val="24"/>
        </w:rPr>
      </w:pPr>
      <w:r w:rsidRPr="004672E7">
        <w:rPr>
          <w:rFonts w:ascii="Arial" w:hAnsi="Arial" w:cs="Arial"/>
          <w:sz w:val="24"/>
          <w:szCs w:val="24"/>
        </w:rPr>
        <w:t xml:space="preserve">Anexo No. 20: </w:t>
      </w:r>
      <w:r w:rsidRPr="004672E7">
        <w:rPr>
          <w:rFonts w:ascii="Arial" w:hAnsi="Arial" w:cs="Arial"/>
          <w:sz w:val="24"/>
          <w:szCs w:val="24"/>
        </w:rPr>
        <w:tab/>
        <w:t xml:space="preserve">Reglamento de Personal de la SESAL </w:t>
      </w:r>
    </w:p>
    <w:p w:rsidR="00297669" w:rsidRPr="004672E7" w:rsidRDefault="00297669" w:rsidP="00297669">
      <w:pPr>
        <w:autoSpaceDE w:val="0"/>
        <w:autoSpaceDN w:val="0"/>
        <w:adjustRightInd w:val="0"/>
        <w:spacing w:after="120"/>
        <w:ind w:left="1418" w:hanging="1134"/>
        <w:rPr>
          <w:rFonts w:ascii="Arial" w:hAnsi="Arial" w:cs="Arial"/>
          <w:sz w:val="24"/>
          <w:szCs w:val="24"/>
        </w:rPr>
      </w:pPr>
      <w:r w:rsidRPr="004672E7">
        <w:rPr>
          <w:rFonts w:ascii="Arial" w:hAnsi="Arial" w:cs="Arial"/>
          <w:sz w:val="24"/>
          <w:szCs w:val="24"/>
        </w:rPr>
        <w:t>Anexo No. 21:</w:t>
      </w:r>
      <w:r w:rsidRPr="004672E7">
        <w:rPr>
          <w:rFonts w:ascii="Arial" w:hAnsi="Arial" w:cs="Arial"/>
          <w:sz w:val="24"/>
          <w:szCs w:val="24"/>
        </w:rPr>
        <w:tab/>
        <w:t>Perfiles del Equipo Técnico Coordinador del Gestor</w:t>
      </w:r>
    </w:p>
    <w:p w:rsidR="00297669" w:rsidRPr="004672E7" w:rsidRDefault="00297669" w:rsidP="00297669">
      <w:pPr>
        <w:autoSpaceDE w:val="0"/>
        <w:autoSpaceDN w:val="0"/>
        <w:adjustRightInd w:val="0"/>
        <w:spacing w:after="120"/>
        <w:ind w:firstLine="284"/>
        <w:rPr>
          <w:rFonts w:ascii="Arial" w:hAnsi="Arial" w:cs="Arial"/>
          <w:sz w:val="24"/>
          <w:szCs w:val="24"/>
        </w:rPr>
      </w:pPr>
      <w:r w:rsidRPr="004672E7">
        <w:rPr>
          <w:rFonts w:ascii="Arial" w:hAnsi="Arial" w:cs="Arial"/>
          <w:sz w:val="24"/>
          <w:szCs w:val="24"/>
        </w:rPr>
        <w:t>Anexo No. 22:</w:t>
      </w:r>
      <w:r w:rsidRPr="004672E7">
        <w:rPr>
          <w:rFonts w:ascii="Arial" w:hAnsi="Arial" w:cs="Arial"/>
          <w:sz w:val="24"/>
          <w:szCs w:val="24"/>
        </w:rPr>
        <w:tab/>
        <w:t>Contrato de Comodato</w:t>
      </w:r>
    </w:p>
    <w:p w:rsidR="00297669" w:rsidRPr="004672E7" w:rsidRDefault="00297669" w:rsidP="00297669">
      <w:pPr>
        <w:autoSpaceDE w:val="0"/>
        <w:autoSpaceDN w:val="0"/>
        <w:adjustRightInd w:val="0"/>
        <w:spacing w:after="120"/>
        <w:ind w:left="284"/>
        <w:rPr>
          <w:rFonts w:ascii="Arial" w:hAnsi="Arial" w:cs="Arial"/>
          <w:sz w:val="24"/>
          <w:szCs w:val="24"/>
        </w:rPr>
      </w:pPr>
    </w:p>
    <w:p w:rsidR="00297669" w:rsidRPr="004672E7" w:rsidRDefault="00297669" w:rsidP="00297669">
      <w:pPr>
        <w:keepNext/>
        <w:keepLines/>
        <w:autoSpaceDE w:val="0"/>
        <w:autoSpaceDN w:val="0"/>
        <w:adjustRightInd w:val="0"/>
        <w:spacing w:after="120"/>
        <w:rPr>
          <w:rFonts w:ascii="Arial" w:hAnsi="Arial" w:cs="Arial"/>
          <w:b/>
          <w:bCs/>
          <w:sz w:val="24"/>
          <w:szCs w:val="24"/>
        </w:rPr>
      </w:pPr>
      <w:r w:rsidRPr="004672E7">
        <w:rPr>
          <w:rFonts w:ascii="Arial" w:hAnsi="Arial" w:cs="Arial"/>
          <w:b/>
          <w:bCs/>
          <w:sz w:val="24"/>
          <w:szCs w:val="24"/>
        </w:rPr>
        <w:t>CLAUSULA TRIGESIMA: ACEPTACION DE LAS PARTES</w:t>
      </w:r>
    </w:p>
    <w:p w:rsidR="00297669" w:rsidRPr="004672E7" w:rsidRDefault="00297669" w:rsidP="00297669">
      <w:pPr>
        <w:autoSpaceDE w:val="0"/>
        <w:autoSpaceDN w:val="0"/>
        <w:adjustRightInd w:val="0"/>
        <w:spacing w:after="120"/>
        <w:jc w:val="both"/>
        <w:rPr>
          <w:rFonts w:ascii="Arial" w:hAnsi="Arial" w:cs="Arial"/>
          <w:bCs/>
          <w:sz w:val="24"/>
          <w:szCs w:val="24"/>
        </w:rPr>
      </w:pPr>
      <w:r w:rsidRPr="004672E7">
        <w:rPr>
          <w:rFonts w:ascii="Arial" w:hAnsi="Arial" w:cs="Arial"/>
          <w:bCs/>
          <w:sz w:val="24"/>
          <w:szCs w:val="24"/>
        </w:rPr>
        <w:t>En fe de conformidad y aceptación de todo cuanto antecede, firmamos el presente convenio, en la Ciudad de Tegucigalpa, Honduras, a los [</w:t>
      </w:r>
      <w:r w:rsidRPr="004672E7">
        <w:rPr>
          <w:rFonts w:ascii="Arial" w:hAnsi="Arial" w:cs="Arial"/>
          <w:bCs/>
          <w:i/>
          <w:sz w:val="24"/>
          <w:szCs w:val="24"/>
        </w:rPr>
        <w:t>XX</w:t>
      </w:r>
      <w:r w:rsidRPr="004672E7">
        <w:rPr>
          <w:rFonts w:ascii="Arial" w:hAnsi="Arial" w:cs="Arial"/>
          <w:bCs/>
          <w:sz w:val="24"/>
          <w:szCs w:val="24"/>
        </w:rPr>
        <w:t>] días de [</w:t>
      </w:r>
      <w:r w:rsidRPr="004672E7">
        <w:rPr>
          <w:rFonts w:ascii="Arial" w:hAnsi="Arial" w:cs="Arial"/>
          <w:bCs/>
          <w:i/>
          <w:sz w:val="24"/>
          <w:szCs w:val="24"/>
        </w:rPr>
        <w:t>mes</w:t>
      </w:r>
      <w:r w:rsidRPr="004672E7">
        <w:rPr>
          <w:rFonts w:ascii="Arial" w:hAnsi="Arial" w:cs="Arial"/>
          <w:bCs/>
          <w:sz w:val="24"/>
          <w:szCs w:val="24"/>
        </w:rPr>
        <w:t xml:space="preserve">] del </w:t>
      </w:r>
      <w:r w:rsidRPr="004672E7">
        <w:rPr>
          <w:rFonts w:ascii="Arial" w:hAnsi="Arial" w:cs="Arial"/>
          <w:bCs/>
          <w:i/>
          <w:sz w:val="24"/>
          <w:szCs w:val="24"/>
        </w:rPr>
        <w:t>2015</w:t>
      </w:r>
      <w:r w:rsidRPr="004672E7">
        <w:rPr>
          <w:rFonts w:ascii="Arial" w:hAnsi="Arial" w:cs="Arial"/>
          <w:bCs/>
          <w:sz w:val="24"/>
          <w:szCs w:val="24"/>
        </w:rPr>
        <w:t>.</w:t>
      </w:r>
    </w:p>
    <w:p w:rsidR="00297669" w:rsidRPr="004672E7" w:rsidRDefault="00297669" w:rsidP="00297669">
      <w:pPr>
        <w:autoSpaceDE w:val="0"/>
        <w:autoSpaceDN w:val="0"/>
        <w:adjustRightInd w:val="0"/>
        <w:spacing w:after="120"/>
        <w:jc w:val="both"/>
        <w:rPr>
          <w:rFonts w:ascii="Arial" w:hAnsi="Arial" w:cs="Arial"/>
          <w:bCs/>
          <w:sz w:val="24"/>
          <w:szCs w:val="24"/>
        </w:rPr>
      </w:pPr>
    </w:p>
    <w:p w:rsidR="00297669" w:rsidRPr="004672E7" w:rsidRDefault="00297669" w:rsidP="00297669">
      <w:pPr>
        <w:autoSpaceDE w:val="0"/>
        <w:autoSpaceDN w:val="0"/>
        <w:adjustRightInd w:val="0"/>
        <w:spacing w:after="120"/>
        <w:rPr>
          <w:rFonts w:ascii="Arial" w:hAnsi="Arial" w:cs="Arial"/>
          <w:bCs/>
          <w:sz w:val="24"/>
          <w:szCs w:val="24"/>
        </w:rPr>
      </w:pPr>
    </w:p>
    <w:tbl>
      <w:tblPr>
        <w:tblW w:w="8505" w:type="dxa"/>
        <w:tblLook w:val="04A0" w:firstRow="1" w:lastRow="0" w:firstColumn="1" w:lastColumn="0" w:noHBand="0" w:noVBand="1"/>
      </w:tblPr>
      <w:tblGrid>
        <w:gridCol w:w="3402"/>
        <w:gridCol w:w="1384"/>
        <w:gridCol w:w="3719"/>
      </w:tblGrid>
      <w:tr w:rsidR="00297669" w:rsidRPr="004672E7" w:rsidTr="002E7134">
        <w:tc>
          <w:tcPr>
            <w:tcW w:w="3402" w:type="dxa"/>
            <w:tcBorders>
              <w:bottom w:val="single" w:sz="4" w:space="0" w:color="auto"/>
            </w:tcBorders>
          </w:tcPr>
          <w:p w:rsidR="00297669" w:rsidRPr="004672E7" w:rsidRDefault="00297669" w:rsidP="002E7134">
            <w:pPr>
              <w:autoSpaceDE w:val="0"/>
              <w:autoSpaceDN w:val="0"/>
              <w:adjustRightInd w:val="0"/>
              <w:spacing w:after="120"/>
              <w:jc w:val="center"/>
              <w:rPr>
                <w:rFonts w:ascii="Arial" w:hAnsi="Arial" w:cs="Arial"/>
                <w:bCs/>
                <w:sz w:val="24"/>
                <w:szCs w:val="24"/>
              </w:rPr>
            </w:pPr>
            <w:r w:rsidRPr="004672E7">
              <w:rPr>
                <w:rFonts w:ascii="Arial" w:hAnsi="Arial" w:cs="Arial"/>
                <w:bCs/>
                <w:sz w:val="24"/>
                <w:szCs w:val="24"/>
              </w:rPr>
              <w:t>[</w:t>
            </w:r>
            <w:r w:rsidRPr="004672E7">
              <w:rPr>
                <w:rFonts w:ascii="Arial" w:hAnsi="Arial" w:cs="Arial"/>
                <w:bCs/>
                <w:i/>
                <w:sz w:val="24"/>
                <w:szCs w:val="24"/>
              </w:rPr>
              <w:t>firma</w:t>
            </w:r>
            <w:r w:rsidRPr="004672E7">
              <w:rPr>
                <w:rFonts w:ascii="Arial" w:hAnsi="Arial" w:cs="Arial"/>
                <w:bCs/>
                <w:sz w:val="24"/>
                <w:szCs w:val="24"/>
              </w:rPr>
              <w:t>]</w:t>
            </w:r>
          </w:p>
        </w:tc>
        <w:tc>
          <w:tcPr>
            <w:tcW w:w="1384" w:type="dxa"/>
          </w:tcPr>
          <w:p w:rsidR="00297669" w:rsidRPr="004672E7" w:rsidRDefault="00297669" w:rsidP="002E7134">
            <w:pPr>
              <w:autoSpaceDE w:val="0"/>
              <w:autoSpaceDN w:val="0"/>
              <w:adjustRightInd w:val="0"/>
              <w:spacing w:after="120"/>
              <w:jc w:val="center"/>
              <w:rPr>
                <w:rFonts w:ascii="Arial" w:hAnsi="Arial" w:cs="Arial"/>
                <w:bCs/>
                <w:sz w:val="24"/>
                <w:szCs w:val="24"/>
              </w:rPr>
            </w:pPr>
          </w:p>
        </w:tc>
        <w:tc>
          <w:tcPr>
            <w:tcW w:w="3719" w:type="dxa"/>
            <w:tcBorders>
              <w:bottom w:val="single" w:sz="4" w:space="0" w:color="auto"/>
            </w:tcBorders>
          </w:tcPr>
          <w:p w:rsidR="00297669" w:rsidRPr="004672E7" w:rsidRDefault="00297669" w:rsidP="002E7134">
            <w:pPr>
              <w:autoSpaceDE w:val="0"/>
              <w:autoSpaceDN w:val="0"/>
              <w:adjustRightInd w:val="0"/>
              <w:spacing w:after="120"/>
              <w:jc w:val="center"/>
              <w:rPr>
                <w:rFonts w:ascii="Arial" w:hAnsi="Arial" w:cs="Arial"/>
                <w:bCs/>
                <w:sz w:val="24"/>
                <w:szCs w:val="24"/>
              </w:rPr>
            </w:pPr>
            <w:r w:rsidRPr="004672E7">
              <w:rPr>
                <w:rFonts w:ascii="Arial" w:hAnsi="Arial" w:cs="Arial"/>
                <w:bCs/>
                <w:sz w:val="24"/>
                <w:szCs w:val="24"/>
              </w:rPr>
              <w:t>[</w:t>
            </w:r>
            <w:r w:rsidRPr="004672E7">
              <w:rPr>
                <w:rFonts w:ascii="Arial" w:hAnsi="Arial" w:cs="Arial"/>
                <w:bCs/>
                <w:i/>
                <w:sz w:val="24"/>
                <w:szCs w:val="24"/>
              </w:rPr>
              <w:t>firma</w:t>
            </w:r>
            <w:r w:rsidRPr="004672E7">
              <w:rPr>
                <w:rFonts w:ascii="Arial" w:hAnsi="Arial" w:cs="Arial"/>
                <w:bCs/>
                <w:sz w:val="24"/>
                <w:szCs w:val="24"/>
              </w:rPr>
              <w:t>]</w:t>
            </w:r>
          </w:p>
        </w:tc>
      </w:tr>
      <w:tr w:rsidR="00297669" w:rsidRPr="007E19CE" w:rsidTr="002E7134">
        <w:tc>
          <w:tcPr>
            <w:tcW w:w="3402" w:type="dxa"/>
            <w:tcBorders>
              <w:top w:val="single" w:sz="4" w:space="0" w:color="auto"/>
            </w:tcBorders>
          </w:tcPr>
          <w:p w:rsidR="00297669" w:rsidRPr="004672E7" w:rsidRDefault="00297669" w:rsidP="002E7134">
            <w:pPr>
              <w:autoSpaceDE w:val="0"/>
              <w:autoSpaceDN w:val="0"/>
              <w:adjustRightInd w:val="0"/>
              <w:spacing w:after="120"/>
              <w:jc w:val="center"/>
              <w:rPr>
                <w:rFonts w:ascii="Arial" w:hAnsi="Arial" w:cs="Arial"/>
                <w:bCs/>
                <w:sz w:val="24"/>
                <w:szCs w:val="24"/>
              </w:rPr>
            </w:pPr>
            <w:r w:rsidRPr="004672E7">
              <w:rPr>
                <w:rFonts w:ascii="Arial" w:hAnsi="Arial" w:cs="Arial"/>
                <w:bCs/>
                <w:sz w:val="24"/>
                <w:szCs w:val="24"/>
              </w:rPr>
              <w:t xml:space="preserve">Edna Yolani Batres Cruz </w:t>
            </w:r>
          </w:p>
          <w:p w:rsidR="00297669" w:rsidRPr="004672E7" w:rsidRDefault="00297669" w:rsidP="002E7134">
            <w:pPr>
              <w:autoSpaceDE w:val="0"/>
              <w:autoSpaceDN w:val="0"/>
              <w:adjustRightInd w:val="0"/>
              <w:spacing w:after="120"/>
              <w:jc w:val="center"/>
              <w:rPr>
                <w:rFonts w:ascii="Arial" w:hAnsi="Arial" w:cs="Arial"/>
                <w:b/>
                <w:bCs/>
                <w:sz w:val="24"/>
                <w:szCs w:val="24"/>
              </w:rPr>
            </w:pPr>
            <w:r w:rsidRPr="004672E7">
              <w:rPr>
                <w:rFonts w:ascii="Arial" w:hAnsi="Arial" w:cs="Arial"/>
                <w:b/>
                <w:bCs/>
                <w:sz w:val="24"/>
                <w:szCs w:val="24"/>
              </w:rPr>
              <w:t>Por LA SECRETARIA</w:t>
            </w:r>
          </w:p>
        </w:tc>
        <w:tc>
          <w:tcPr>
            <w:tcW w:w="1384" w:type="dxa"/>
          </w:tcPr>
          <w:p w:rsidR="00297669" w:rsidRPr="004672E7" w:rsidRDefault="00297669" w:rsidP="002E7134">
            <w:pPr>
              <w:autoSpaceDE w:val="0"/>
              <w:autoSpaceDN w:val="0"/>
              <w:adjustRightInd w:val="0"/>
              <w:spacing w:after="120"/>
              <w:jc w:val="center"/>
              <w:rPr>
                <w:rFonts w:ascii="Arial" w:hAnsi="Arial" w:cs="Arial"/>
                <w:bCs/>
                <w:sz w:val="24"/>
                <w:szCs w:val="24"/>
              </w:rPr>
            </w:pPr>
          </w:p>
        </w:tc>
        <w:tc>
          <w:tcPr>
            <w:tcW w:w="3719" w:type="dxa"/>
            <w:tcBorders>
              <w:top w:val="single" w:sz="4" w:space="0" w:color="auto"/>
            </w:tcBorders>
            <w:shd w:val="clear" w:color="auto" w:fill="auto"/>
          </w:tcPr>
          <w:p w:rsidR="00297669" w:rsidRPr="004672E7" w:rsidRDefault="00297669" w:rsidP="002E7134">
            <w:pPr>
              <w:autoSpaceDE w:val="0"/>
              <w:autoSpaceDN w:val="0"/>
              <w:adjustRightInd w:val="0"/>
              <w:spacing w:after="120"/>
              <w:jc w:val="center"/>
              <w:rPr>
                <w:rFonts w:ascii="Arial" w:hAnsi="Arial" w:cs="Arial"/>
                <w:bCs/>
                <w:sz w:val="24"/>
                <w:szCs w:val="24"/>
              </w:rPr>
            </w:pPr>
            <w:r w:rsidRPr="004672E7">
              <w:rPr>
                <w:rFonts w:ascii="Arial" w:hAnsi="Arial" w:cs="Arial"/>
                <w:bCs/>
                <w:sz w:val="24"/>
                <w:szCs w:val="24"/>
              </w:rPr>
              <w:t>XXXX</w:t>
            </w:r>
          </w:p>
          <w:p w:rsidR="00297669" w:rsidRPr="009D7692" w:rsidRDefault="00297669" w:rsidP="002E7134">
            <w:pPr>
              <w:autoSpaceDE w:val="0"/>
              <w:autoSpaceDN w:val="0"/>
              <w:adjustRightInd w:val="0"/>
              <w:spacing w:after="120"/>
              <w:jc w:val="center"/>
              <w:rPr>
                <w:rFonts w:ascii="Arial" w:hAnsi="Arial" w:cs="Arial"/>
                <w:b/>
                <w:bCs/>
                <w:sz w:val="24"/>
                <w:szCs w:val="24"/>
              </w:rPr>
            </w:pPr>
            <w:r w:rsidRPr="004672E7">
              <w:rPr>
                <w:rFonts w:ascii="Arial" w:hAnsi="Arial" w:cs="Arial"/>
                <w:b/>
                <w:bCs/>
                <w:sz w:val="24"/>
                <w:szCs w:val="24"/>
              </w:rPr>
              <w:t>Por EL GESTOR</w:t>
            </w:r>
          </w:p>
        </w:tc>
      </w:tr>
    </w:tbl>
    <w:p w:rsidR="00297669" w:rsidRPr="006D6205" w:rsidRDefault="00297669" w:rsidP="00297669">
      <w:pPr>
        <w:rPr>
          <w:rFonts w:ascii="Arial" w:hAnsi="Arial" w:cs="Arial"/>
          <w:sz w:val="24"/>
          <w:szCs w:val="24"/>
        </w:rPr>
      </w:pPr>
    </w:p>
    <w:p w:rsidR="00297669" w:rsidRDefault="00297669" w:rsidP="00297669">
      <w:pPr>
        <w:sectPr w:rsidR="00297669" w:rsidSect="00DC2D95">
          <w:pgSz w:w="12240" w:h="15840" w:code="1"/>
          <w:pgMar w:top="1418" w:right="1701" w:bottom="1418" w:left="1701" w:header="709" w:footer="709" w:gutter="0"/>
          <w:cols w:space="708"/>
          <w:docGrid w:linePitch="360"/>
        </w:sectPr>
      </w:pPr>
    </w:p>
    <w:p w:rsidR="00297669" w:rsidRDefault="00297669" w:rsidP="00297669"/>
    <w:tbl>
      <w:tblPr>
        <w:tblStyle w:val="TableGrid"/>
        <w:tblW w:w="11199" w:type="dxa"/>
        <w:tblInd w:w="-1310" w:type="dxa"/>
        <w:tblLook w:val="04A0" w:firstRow="1" w:lastRow="0" w:firstColumn="1" w:lastColumn="0" w:noHBand="0" w:noVBand="1"/>
      </w:tblPr>
      <w:tblGrid>
        <w:gridCol w:w="709"/>
        <w:gridCol w:w="2694"/>
        <w:gridCol w:w="5245"/>
        <w:gridCol w:w="2551"/>
      </w:tblGrid>
      <w:tr w:rsidR="00297669" w:rsidTr="002E7134">
        <w:tc>
          <w:tcPr>
            <w:tcW w:w="709" w:type="dxa"/>
            <w:shd w:val="clear" w:color="auto" w:fill="C6D9F1" w:themeFill="text2" w:themeFillTint="33"/>
          </w:tcPr>
          <w:p w:rsidR="00297669" w:rsidRPr="00A50162" w:rsidRDefault="00297669" w:rsidP="002E7134">
            <w:pPr>
              <w:rPr>
                <w:b/>
              </w:rPr>
            </w:pPr>
            <w:r w:rsidRPr="00A50162">
              <w:rPr>
                <w:b/>
              </w:rPr>
              <w:t>No</w:t>
            </w:r>
          </w:p>
        </w:tc>
        <w:tc>
          <w:tcPr>
            <w:tcW w:w="2694" w:type="dxa"/>
            <w:shd w:val="clear" w:color="auto" w:fill="C6D9F1" w:themeFill="text2" w:themeFillTint="33"/>
          </w:tcPr>
          <w:p w:rsidR="00297669" w:rsidRPr="00A50162" w:rsidRDefault="00297669" w:rsidP="002E7134">
            <w:pPr>
              <w:rPr>
                <w:b/>
              </w:rPr>
            </w:pPr>
            <w:r w:rsidRPr="00A50162">
              <w:rPr>
                <w:b/>
              </w:rPr>
              <w:t xml:space="preserve">Nombre </w:t>
            </w:r>
          </w:p>
        </w:tc>
        <w:tc>
          <w:tcPr>
            <w:tcW w:w="5245" w:type="dxa"/>
            <w:shd w:val="clear" w:color="auto" w:fill="C6D9F1" w:themeFill="text2" w:themeFillTint="33"/>
          </w:tcPr>
          <w:p w:rsidR="00297669" w:rsidRPr="00A50162" w:rsidRDefault="00297669" w:rsidP="002E7134">
            <w:pPr>
              <w:rPr>
                <w:b/>
              </w:rPr>
            </w:pPr>
            <w:r w:rsidRPr="00A50162">
              <w:rPr>
                <w:b/>
              </w:rPr>
              <w:t xml:space="preserve">Cargo </w:t>
            </w:r>
          </w:p>
        </w:tc>
        <w:tc>
          <w:tcPr>
            <w:tcW w:w="2551" w:type="dxa"/>
            <w:shd w:val="clear" w:color="auto" w:fill="C6D9F1" w:themeFill="text2" w:themeFillTint="33"/>
          </w:tcPr>
          <w:p w:rsidR="00297669" w:rsidRPr="00A50162" w:rsidRDefault="00297669" w:rsidP="002E7134">
            <w:pPr>
              <w:rPr>
                <w:b/>
              </w:rPr>
            </w:pPr>
            <w:r w:rsidRPr="00A50162">
              <w:rPr>
                <w:b/>
              </w:rPr>
              <w:t xml:space="preserve">Organización </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Pr="00A50162" w:rsidRDefault="00297669" w:rsidP="002E7134">
            <w:pPr>
              <w:rPr>
                <w:sz w:val="20"/>
              </w:rPr>
            </w:pPr>
            <w:r w:rsidRPr="00A50162">
              <w:rPr>
                <w:sz w:val="20"/>
              </w:rPr>
              <w:t xml:space="preserve">Dra. Justa Urbina </w:t>
            </w:r>
          </w:p>
        </w:tc>
        <w:tc>
          <w:tcPr>
            <w:tcW w:w="5245" w:type="dxa"/>
          </w:tcPr>
          <w:p w:rsidR="00297669" w:rsidRPr="00A50162" w:rsidRDefault="00297669" w:rsidP="002E7134">
            <w:pPr>
              <w:rPr>
                <w:sz w:val="20"/>
              </w:rPr>
            </w:pPr>
            <w:r w:rsidRPr="00A50162">
              <w:rPr>
                <w:sz w:val="20"/>
              </w:rPr>
              <w:t xml:space="preserve">Directora Unidad de Gestión Descentralizada </w:t>
            </w:r>
          </w:p>
        </w:tc>
        <w:tc>
          <w:tcPr>
            <w:tcW w:w="2551" w:type="dxa"/>
          </w:tcPr>
          <w:p w:rsidR="00297669" w:rsidRPr="00A50162" w:rsidRDefault="00297669" w:rsidP="002E7134">
            <w:pPr>
              <w:rPr>
                <w:sz w:val="20"/>
              </w:rPr>
            </w:pPr>
            <w:r w:rsidRPr="00A50162">
              <w:rPr>
                <w:sz w:val="20"/>
              </w:rPr>
              <w:t>UGD/SESAL</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Pr="00A50162" w:rsidRDefault="00297669" w:rsidP="002E7134">
            <w:pPr>
              <w:rPr>
                <w:sz w:val="20"/>
              </w:rPr>
            </w:pPr>
            <w:r w:rsidRPr="00A50162">
              <w:rPr>
                <w:sz w:val="20"/>
              </w:rPr>
              <w:t>Dr. Víctor Amaya</w:t>
            </w:r>
          </w:p>
        </w:tc>
        <w:tc>
          <w:tcPr>
            <w:tcW w:w="5245" w:type="dxa"/>
          </w:tcPr>
          <w:p w:rsidR="00297669" w:rsidRPr="00A50162" w:rsidRDefault="00297669" w:rsidP="002E7134">
            <w:pPr>
              <w:rPr>
                <w:sz w:val="20"/>
              </w:rPr>
            </w:pPr>
            <w:r w:rsidRPr="00A50162">
              <w:rPr>
                <w:sz w:val="20"/>
              </w:rPr>
              <w:t xml:space="preserve">Técnico Monitoria y evaluación de desempeño </w:t>
            </w:r>
          </w:p>
        </w:tc>
        <w:tc>
          <w:tcPr>
            <w:tcW w:w="2551" w:type="dxa"/>
          </w:tcPr>
          <w:p w:rsidR="00297669" w:rsidRPr="00A50162" w:rsidRDefault="00297669" w:rsidP="002E7134">
            <w:pPr>
              <w:rPr>
                <w:sz w:val="20"/>
              </w:rPr>
            </w:pPr>
            <w:r w:rsidRPr="00A50162">
              <w:rPr>
                <w:sz w:val="20"/>
              </w:rPr>
              <w:t>UGD/SESAL</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Pr="00A50162" w:rsidRDefault="00297669" w:rsidP="002E7134">
            <w:pPr>
              <w:rPr>
                <w:sz w:val="20"/>
              </w:rPr>
            </w:pPr>
            <w:r w:rsidRPr="00A50162">
              <w:rPr>
                <w:sz w:val="20"/>
              </w:rPr>
              <w:t xml:space="preserve">Licda. Karen Bonilla </w:t>
            </w:r>
          </w:p>
        </w:tc>
        <w:tc>
          <w:tcPr>
            <w:tcW w:w="5245" w:type="dxa"/>
          </w:tcPr>
          <w:p w:rsidR="00297669" w:rsidRPr="00A50162" w:rsidRDefault="00297669" w:rsidP="002E7134">
            <w:pPr>
              <w:rPr>
                <w:sz w:val="20"/>
              </w:rPr>
            </w:pPr>
            <w:r w:rsidRPr="00A50162">
              <w:rPr>
                <w:sz w:val="20"/>
              </w:rPr>
              <w:t xml:space="preserve">Técnico Monitoria y evaluación de desempeño </w:t>
            </w:r>
          </w:p>
        </w:tc>
        <w:tc>
          <w:tcPr>
            <w:tcW w:w="2551" w:type="dxa"/>
          </w:tcPr>
          <w:p w:rsidR="00297669" w:rsidRPr="00A50162" w:rsidRDefault="00297669" w:rsidP="002E7134">
            <w:pPr>
              <w:rPr>
                <w:sz w:val="20"/>
              </w:rPr>
            </w:pPr>
            <w:r w:rsidRPr="00A50162">
              <w:rPr>
                <w:sz w:val="20"/>
              </w:rPr>
              <w:t>UGD/SESAL</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Pr="00A50162" w:rsidRDefault="00297669" w:rsidP="002E7134">
            <w:pPr>
              <w:rPr>
                <w:sz w:val="20"/>
              </w:rPr>
            </w:pPr>
            <w:r w:rsidRPr="00A50162">
              <w:rPr>
                <w:sz w:val="20"/>
              </w:rPr>
              <w:t>Licda. Arely Juárez</w:t>
            </w:r>
          </w:p>
        </w:tc>
        <w:tc>
          <w:tcPr>
            <w:tcW w:w="5245" w:type="dxa"/>
          </w:tcPr>
          <w:p w:rsidR="00297669" w:rsidRPr="00A50162" w:rsidRDefault="00297669" w:rsidP="002E7134">
            <w:pPr>
              <w:rPr>
                <w:sz w:val="20"/>
              </w:rPr>
            </w:pPr>
            <w:r w:rsidRPr="00A50162">
              <w:rPr>
                <w:sz w:val="20"/>
              </w:rPr>
              <w:t xml:space="preserve">Técnico Monitoria y evaluación de desempeño </w:t>
            </w:r>
          </w:p>
        </w:tc>
        <w:tc>
          <w:tcPr>
            <w:tcW w:w="2551" w:type="dxa"/>
          </w:tcPr>
          <w:p w:rsidR="00297669" w:rsidRPr="00A50162" w:rsidRDefault="00297669" w:rsidP="002E7134">
            <w:pPr>
              <w:rPr>
                <w:sz w:val="20"/>
              </w:rPr>
            </w:pPr>
            <w:r w:rsidRPr="00A50162">
              <w:rPr>
                <w:sz w:val="20"/>
              </w:rPr>
              <w:t>UGD/SESAL</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Pr="00A50162" w:rsidRDefault="00297669" w:rsidP="002E7134">
            <w:pPr>
              <w:rPr>
                <w:sz w:val="20"/>
              </w:rPr>
            </w:pPr>
            <w:r>
              <w:rPr>
                <w:sz w:val="20"/>
              </w:rPr>
              <w:t xml:space="preserve">Licda. Belinda López </w:t>
            </w:r>
          </w:p>
        </w:tc>
        <w:tc>
          <w:tcPr>
            <w:tcW w:w="5245" w:type="dxa"/>
          </w:tcPr>
          <w:p w:rsidR="00297669" w:rsidRPr="00A50162" w:rsidRDefault="00297669" w:rsidP="002E7134">
            <w:pPr>
              <w:rPr>
                <w:sz w:val="20"/>
              </w:rPr>
            </w:pPr>
            <w:r>
              <w:rPr>
                <w:sz w:val="20"/>
              </w:rPr>
              <w:t xml:space="preserve">Técnico financiero </w:t>
            </w:r>
          </w:p>
        </w:tc>
        <w:tc>
          <w:tcPr>
            <w:tcW w:w="2551" w:type="dxa"/>
          </w:tcPr>
          <w:p w:rsidR="00297669" w:rsidRPr="00A50162" w:rsidRDefault="00297669" w:rsidP="002E7134">
            <w:pPr>
              <w:rPr>
                <w:sz w:val="20"/>
              </w:rPr>
            </w:pPr>
            <w:r w:rsidRPr="00A50162">
              <w:rPr>
                <w:sz w:val="20"/>
              </w:rPr>
              <w:t>UGD/SESAL</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Default="00297669" w:rsidP="002E7134">
            <w:pPr>
              <w:rPr>
                <w:sz w:val="20"/>
              </w:rPr>
            </w:pPr>
            <w:r>
              <w:rPr>
                <w:sz w:val="20"/>
              </w:rPr>
              <w:t>Licda. Iveth Lemus</w:t>
            </w:r>
          </w:p>
        </w:tc>
        <w:tc>
          <w:tcPr>
            <w:tcW w:w="5245" w:type="dxa"/>
          </w:tcPr>
          <w:p w:rsidR="00297669" w:rsidRDefault="00297669" w:rsidP="002E7134">
            <w:pPr>
              <w:rPr>
                <w:sz w:val="20"/>
              </w:rPr>
            </w:pPr>
            <w:r>
              <w:rPr>
                <w:sz w:val="20"/>
              </w:rPr>
              <w:t xml:space="preserve">Analista Financiero </w:t>
            </w:r>
          </w:p>
        </w:tc>
        <w:tc>
          <w:tcPr>
            <w:tcW w:w="2551" w:type="dxa"/>
          </w:tcPr>
          <w:p w:rsidR="00297669" w:rsidRPr="00A50162" w:rsidRDefault="00297669" w:rsidP="002E7134">
            <w:pPr>
              <w:rPr>
                <w:sz w:val="20"/>
              </w:rPr>
            </w:pPr>
            <w:r w:rsidRPr="00A50162">
              <w:rPr>
                <w:sz w:val="20"/>
              </w:rPr>
              <w:t>UGD/SESAL</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Default="00297669" w:rsidP="002E7134">
            <w:pPr>
              <w:rPr>
                <w:sz w:val="20"/>
              </w:rPr>
            </w:pPr>
            <w:r>
              <w:rPr>
                <w:sz w:val="20"/>
              </w:rPr>
              <w:t xml:space="preserve">Abog. Boris Sevilla </w:t>
            </w:r>
          </w:p>
        </w:tc>
        <w:tc>
          <w:tcPr>
            <w:tcW w:w="5245" w:type="dxa"/>
          </w:tcPr>
          <w:p w:rsidR="00297669" w:rsidRDefault="00297669" w:rsidP="002E7134">
            <w:pPr>
              <w:rPr>
                <w:sz w:val="20"/>
              </w:rPr>
            </w:pPr>
            <w:r>
              <w:rPr>
                <w:sz w:val="20"/>
              </w:rPr>
              <w:t xml:space="preserve">Departamento Legal </w:t>
            </w:r>
          </w:p>
        </w:tc>
        <w:tc>
          <w:tcPr>
            <w:tcW w:w="2551" w:type="dxa"/>
          </w:tcPr>
          <w:p w:rsidR="00297669" w:rsidRPr="00A50162" w:rsidRDefault="00297669" w:rsidP="002E7134">
            <w:pPr>
              <w:rPr>
                <w:sz w:val="20"/>
              </w:rPr>
            </w:pPr>
            <w:r w:rsidRPr="00A50162">
              <w:rPr>
                <w:sz w:val="20"/>
              </w:rPr>
              <w:t>UGD/SESAL</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Default="00297669" w:rsidP="002E7134">
            <w:pPr>
              <w:rPr>
                <w:sz w:val="20"/>
              </w:rPr>
            </w:pPr>
            <w:r>
              <w:rPr>
                <w:sz w:val="20"/>
              </w:rPr>
              <w:t xml:space="preserve">Dra. Norma Aly </w:t>
            </w:r>
          </w:p>
        </w:tc>
        <w:tc>
          <w:tcPr>
            <w:tcW w:w="5245" w:type="dxa"/>
          </w:tcPr>
          <w:p w:rsidR="00297669" w:rsidRDefault="00297669" w:rsidP="002E7134">
            <w:pPr>
              <w:rPr>
                <w:sz w:val="20"/>
              </w:rPr>
            </w:pPr>
            <w:r>
              <w:rPr>
                <w:sz w:val="20"/>
              </w:rPr>
              <w:t xml:space="preserve">Coordinadora general </w:t>
            </w:r>
          </w:p>
        </w:tc>
        <w:tc>
          <w:tcPr>
            <w:tcW w:w="2551" w:type="dxa"/>
          </w:tcPr>
          <w:p w:rsidR="00297669" w:rsidRPr="00A50162" w:rsidRDefault="00297669" w:rsidP="002E7134">
            <w:pPr>
              <w:rPr>
                <w:sz w:val="20"/>
              </w:rPr>
            </w:pPr>
            <w:r>
              <w:rPr>
                <w:sz w:val="20"/>
              </w:rPr>
              <w:t>SM-2015 Honduras</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Pr="00A50162" w:rsidRDefault="00297669" w:rsidP="002E7134">
            <w:pPr>
              <w:rPr>
                <w:sz w:val="20"/>
              </w:rPr>
            </w:pPr>
            <w:r>
              <w:rPr>
                <w:sz w:val="20"/>
              </w:rPr>
              <w:t>Dra. Valentina Pérez</w:t>
            </w:r>
          </w:p>
        </w:tc>
        <w:tc>
          <w:tcPr>
            <w:tcW w:w="5245" w:type="dxa"/>
          </w:tcPr>
          <w:p w:rsidR="00297669" w:rsidRPr="00A50162" w:rsidRDefault="00297669" w:rsidP="002E7134">
            <w:pPr>
              <w:rPr>
                <w:sz w:val="20"/>
              </w:rPr>
            </w:pPr>
            <w:r>
              <w:rPr>
                <w:sz w:val="20"/>
              </w:rPr>
              <w:t xml:space="preserve">Asistente técnico </w:t>
            </w:r>
          </w:p>
        </w:tc>
        <w:tc>
          <w:tcPr>
            <w:tcW w:w="2551" w:type="dxa"/>
          </w:tcPr>
          <w:p w:rsidR="00297669" w:rsidRPr="00A50162" w:rsidRDefault="00297669" w:rsidP="002E7134">
            <w:pPr>
              <w:rPr>
                <w:sz w:val="20"/>
              </w:rPr>
            </w:pPr>
            <w:r>
              <w:rPr>
                <w:sz w:val="20"/>
              </w:rPr>
              <w:t>SM-2015 Honduras</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Pr="00A50162" w:rsidRDefault="00297669" w:rsidP="002E7134">
            <w:pPr>
              <w:rPr>
                <w:sz w:val="20"/>
              </w:rPr>
            </w:pPr>
            <w:r>
              <w:rPr>
                <w:sz w:val="20"/>
              </w:rPr>
              <w:t>Dr. Hugo Godoy</w:t>
            </w:r>
          </w:p>
        </w:tc>
        <w:tc>
          <w:tcPr>
            <w:tcW w:w="5245" w:type="dxa"/>
          </w:tcPr>
          <w:p w:rsidR="00297669" w:rsidRPr="00A50162" w:rsidRDefault="00297669" w:rsidP="002E7134">
            <w:pPr>
              <w:rPr>
                <w:sz w:val="20"/>
              </w:rPr>
            </w:pPr>
            <w:r>
              <w:rPr>
                <w:sz w:val="20"/>
              </w:rPr>
              <w:t xml:space="preserve">Especialista líder en salud </w:t>
            </w:r>
          </w:p>
        </w:tc>
        <w:tc>
          <w:tcPr>
            <w:tcW w:w="2551" w:type="dxa"/>
          </w:tcPr>
          <w:p w:rsidR="00297669" w:rsidRPr="00A50162" w:rsidRDefault="00297669" w:rsidP="002E7134">
            <w:pPr>
              <w:rPr>
                <w:sz w:val="20"/>
              </w:rPr>
            </w:pPr>
            <w:r>
              <w:rPr>
                <w:sz w:val="20"/>
              </w:rPr>
              <w:t>BID</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Default="00297669" w:rsidP="002E7134">
            <w:pPr>
              <w:rPr>
                <w:sz w:val="20"/>
              </w:rPr>
            </w:pPr>
            <w:r>
              <w:rPr>
                <w:sz w:val="20"/>
              </w:rPr>
              <w:t xml:space="preserve">Dr. Luis Tejerina </w:t>
            </w:r>
          </w:p>
        </w:tc>
        <w:tc>
          <w:tcPr>
            <w:tcW w:w="5245" w:type="dxa"/>
          </w:tcPr>
          <w:p w:rsidR="00297669" w:rsidRDefault="00297669" w:rsidP="002E7134">
            <w:pPr>
              <w:rPr>
                <w:sz w:val="20"/>
              </w:rPr>
            </w:pPr>
            <w:r>
              <w:rPr>
                <w:sz w:val="20"/>
              </w:rPr>
              <w:t xml:space="preserve">Economista Protección Social </w:t>
            </w:r>
          </w:p>
        </w:tc>
        <w:tc>
          <w:tcPr>
            <w:tcW w:w="2551" w:type="dxa"/>
          </w:tcPr>
          <w:p w:rsidR="00297669" w:rsidRDefault="00297669" w:rsidP="002E7134">
            <w:pPr>
              <w:rPr>
                <w:sz w:val="20"/>
              </w:rPr>
            </w:pPr>
            <w:r>
              <w:rPr>
                <w:sz w:val="20"/>
              </w:rPr>
              <w:t>BID</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Pr="00A50162" w:rsidRDefault="00297669" w:rsidP="002E7134">
            <w:pPr>
              <w:rPr>
                <w:sz w:val="20"/>
              </w:rPr>
            </w:pPr>
            <w:r w:rsidRPr="00A50162">
              <w:rPr>
                <w:sz w:val="20"/>
              </w:rPr>
              <w:t>Fermina Rodezno</w:t>
            </w:r>
          </w:p>
        </w:tc>
        <w:tc>
          <w:tcPr>
            <w:tcW w:w="5245" w:type="dxa"/>
          </w:tcPr>
          <w:p w:rsidR="00297669" w:rsidRPr="00A50162" w:rsidRDefault="00297669" w:rsidP="002E7134">
            <w:pPr>
              <w:rPr>
                <w:sz w:val="20"/>
              </w:rPr>
            </w:pPr>
            <w:r w:rsidRPr="00A50162">
              <w:rPr>
                <w:sz w:val="20"/>
              </w:rPr>
              <w:t>Coordinador</w:t>
            </w:r>
            <w:r>
              <w:rPr>
                <w:sz w:val="20"/>
              </w:rPr>
              <w:t>a</w:t>
            </w:r>
            <w:r w:rsidRPr="00A50162">
              <w:rPr>
                <w:sz w:val="20"/>
              </w:rPr>
              <w:t xml:space="preserve"> </w:t>
            </w:r>
            <w:r>
              <w:rPr>
                <w:sz w:val="20"/>
              </w:rPr>
              <w:t>técnica</w:t>
            </w:r>
          </w:p>
        </w:tc>
        <w:tc>
          <w:tcPr>
            <w:tcW w:w="2551" w:type="dxa"/>
          </w:tcPr>
          <w:p w:rsidR="00297669" w:rsidRPr="00A50162" w:rsidRDefault="00297669" w:rsidP="002E7134">
            <w:pPr>
              <w:rPr>
                <w:sz w:val="20"/>
              </w:rPr>
            </w:pPr>
            <w:r w:rsidRPr="00A50162">
              <w:rPr>
                <w:sz w:val="20"/>
              </w:rPr>
              <w:t>MANCOSOL</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Pr="00A50162" w:rsidRDefault="00297669" w:rsidP="002E7134">
            <w:pPr>
              <w:rPr>
                <w:sz w:val="20"/>
              </w:rPr>
            </w:pPr>
            <w:r w:rsidRPr="00A50162">
              <w:rPr>
                <w:sz w:val="20"/>
              </w:rPr>
              <w:t xml:space="preserve">Dra. Amanda Madrid </w:t>
            </w:r>
          </w:p>
        </w:tc>
        <w:tc>
          <w:tcPr>
            <w:tcW w:w="5245" w:type="dxa"/>
          </w:tcPr>
          <w:p w:rsidR="00297669" w:rsidRPr="00A50162" w:rsidRDefault="00297669" w:rsidP="002E7134">
            <w:pPr>
              <w:rPr>
                <w:sz w:val="20"/>
              </w:rPr>
            </w:pPr>
            <w:r w:rsidRPr="00A50162">
              <w:rPr>
                <w:sz w:val="20"/>
              </w:rPr>
              <w:t>Directora Ejecutiva</w:t>
            </w:r>
          </w:p>
        </w:tc>
        <w:tc>
          <w:tcPr>
            <w:tcW w:w="2551" w:type="dxa"/>
          </w:tcPr>
          <w:p w:rsidR="00297669" w:rsidRPr="00A50162" w:rsidRDefault="00297669" w:rsidP="002E7134">
            <w:pPr>
              <w:rPr>
                <w:sz w:val="20"/>
              </w:rPr>
            </w:pPr>
            <w:r w:rsidRPr="00A50162">
              <w:rPr>
                <w:sz w:val="20"/>
              </w:rPr>
              <w:t>PREDISAN</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Pr="00A50162" w:rsidRDefault="00297669" w:rsidP="002E7134">
            <w:pPr>
              <w:rPr>
                <w:sz w:val="20"/>
              </w:rPr>
            </w:pPr>
            <w:r w:rsidRPr="00A50162">
              <w:rPr>
                <w:sz w:val="20"/>
              </w:rPr>
              <w:t xml:space="preserve">Lic. Frank López </w:t>
            </w:r>
          </w:p>
        </w:tc>
        <w:tc>
          <w:tcPr>
            <w:tcW w:w="5245" w:type="dxa"/>
          </w:tcPr>
          <w:p w:rsidR="00297669" w:rsidRPr="00A50162" w:rsidRDefault="00297669" w:rsidP="002E7134">
            <w:pPr>
              <w:rPr>
                <w:sz w:val="20"/>
              </w:rPr>
            </w:pPr>
            <w:r w:rsidRPr="00A50162">
              <w:rPr>
                <w:sz w:val="20"/>
              </w:rPr>
              <w:t>Coordinador técnico</w:t>
            </w:r>
          </w:p>
        </w:tc>
        <w:tc>
          <w:tcPr>
            <w:tcW w:w="2551" w:type="dxa"/>
          </w:tcPr>
          <w:p w:rsidR="00297669" w:rsidRPr="00A50162" w:rsidRDefault="00297669" w:rsidP="002E7134">
            <w:pPr>
              <w:rPr>
                <w:sz w:val="20"/>
              </w:rPr>
            </w:pPr>
            <w:r w:rsidRPr="00A50162">
              <w:rPr>
                <w:sz w:val="20"/>
              </w:rPr>
              <w:t>PREDISAN</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Pr="00A50162" w:rsidRDefault="00297669" w:rsidP="002E7134">
            <w:pPr>
              <w:rPr>
                <w:sz w:val="20"/>
              </w:rPr>
            </w:pPr>
            <w:r w:rsidRPr="00A50162">
              <w:rPr>
                <w:sz w:val="20"/>
              </w:rPr>
              <w:t xml:space="preserve">Licda. Diana Gonzales </w:t>
            </w:r>
          </w:p>
        </w:tc>
        <w:tc>
          <w:tcPr>
            <w:tcW w:w="5245" w:type="dxa"/>
          </w:tcPr>
          <w:p w:rsidR="00297669" w:rsidRPr="00A50162" w:rsidRDefault="00297669" w:rsidP="002E7134">
            <w:pPr>
              <w:rPr>
                <w:sz w:val="20"/>
              </w:rPr>
            </w:pPr>
            <w:r w:rsidRPr="00A50162">
              <w:rPr>
                <w:sz w:val="20"/>
              </w:rPr>
              <w:t xml:space="preserve">Supervisora Enfermería </w:t>
            </w:r>
          </w:p>
        </w:tc>
        <w:tc>
          <w:tcPr>
            <w:tcW w:w="2551" w:type="dxa"/>
          </w:tcPr>
          <w:p w:rsidR="00297669" w:rsidRPr="00A50162" w:rsidRDefault="00297669" w:rsidP="002E7134">
            <w:pPr>
              <w:rPr>
                <w:sz w:val="20"/>
              </w:rPr>
            </w:pPr>
            <w:r w:rsidRPr="00A50162">
              <w:rPr>
                <w:sz w:val="20"/>
              </w:rPr>
              <w:t>MANBOCAURE</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Pr="00A50162" w:rsidRDefault="00297669" w:rsidP="002E7134">
            <w:pPr>
              <w:rPr>
                <w:sz w:val="20"/>
              </w:rPr>
            </w:pPr>
            <w:r w:rsidRPr="00A50162">
              <w:rPr>
                <w:sz w:val="20"/>
              </w:rPr>
              <w:t xml:space="preserve">José Eliud Recinos </w:t>
            </w:r>
          </w:p>
        </w:tc>
        <w:tc>
          <w:tcPr>
            <w:tcW w:w="5245" w:type="dxa"/>
          </w:tcPr>
          <w:p w:rsidR="00297669" w:rsidRPr="00A50162" w:rsidRDefault="00297669" w:rsidP="002E7134">
            <w:pPr>
              <w:rPr>
                <w:sz w:val="20"/>
              </w:rPr>
            </w:pPr>
            <w:r w:rsidRPr="00A50162">
              <w:rPr>
                <w:sz w:val="20"/>
              </w:rPr>
              <w:t>Administrador</w:t>
            </w:r>
          </w:p>
        </w:tc>
        <w:tc>
          <w:tcPr>
            <w:tcW w:w="2551" w:type="dxa"/>
          </w:tcPr>
          <w:p w:rsidR="00297669" w:rsidRPr="00A50162" w:rsidRDefault="00297669" w:rsidP="002E7134">
            <w:pPr>
              <w:rPr>
                <w:sz w:val="20"/>
              </w:rPr>
            </w:pPr>
            <w:r w:rsidRPr="00A50162">
              <w:rPr>
                <w:sz w:val="20"/>
              </w:rPr>
              <w:t>Asociación “Nueva Vida”</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Pr="00A50162" w:rsidRDefault="00297669" w:rsidP="002E7134">
            <w:pPr>
              <w:rPr>
                <w:sz w:val="20"/>
              </w:rPr>
            </w:pPr>
            <w:r>
              <w:rPr>
                <w:sz w:val="20"/>
              </w:rPr>
              <w:t xml:space="preserve">Lic. Alberto Sierra </w:t>
            </w:r>
          </w:p>
        </w:tc>
        <w:tc>
          <w:tcPr>
            <w:tcW w:w="5245" w:type="dxa"/>
          </w:tcPr>
          <w:p w:rsidR="00297669" w:rsidRPr="00A50162" w:rsidRDefault="00297669" w:rsidP="002E7134">
            <w:pPr>
              <w:rPr>
                <w:sz w:val="20"/>
              </w:rPr>
            </w:pPr>
            <w:r>
              <w:rPr>
                <w:sz w:val="20"/>
              </w:rPr>
              <w:t>Coordinador General UCP</w:t>
            </w:r>
          </w:p>
        </w:tc>
        <w:tc>
          <w:tcPr>
            <w:tcW w:w="2551" w:type="dxa"/>
          </w:tcPr>
          <w:p w:rsidR="00297669" w:rsidRPr="00A50162" w:rsidRDefault="00297669" w:rsidP="002E7134">
            <w:pPr>
              <w:rPr>
                <w:sz w:val="20"/>
              </w:rPr>
            </w:pPr>
            <w:r>
              <w:rPr>
                <w:sz w:val="20"/>
              </w:rPr>
              <w:t xml:space="preserve">PRAF </w:t>
            </w:r>
          </w:p>
        </w:tc>
      </w:tr>
      <w:tr w:rsidR="00297669" w:rsidTr="002E7134">
        <w:tc>
          <w:tcPr>
            <w:tcW w:w="709" w:type="dxa"/>
          </w:tcPr>
          <w:p w:rsidR="00297669" w:rsidRPr="00A50162" w:rsidRDefault="00297669" w:rsidP="00297669">
            <w:pPr>
              <w:pStyle w:val="ListParagraph"/>
              <w:numPr>
                <w:ilvl w:val="0"/>
                <w:numId w:val="1"/>
              </w:numPr>
              <w:rPr>
                <w:sz w:val="20"/>
              </w:rPr>
            </w:pPr>
          </w:p>
        </w:tc>
        <w:tc>
          <w:tcPr>
            <w:tcW w:w="2694" w:type="dxa"/>
          </w:tcPr>
          <w:p w:rsidR="00297669" w:rsidRDefault="00297669" w:rsidP="002E7134">
            <w:pPr>
              <w:rPr>
                <w:sz w:val="20"/>
              </w:rPr>
            </w:pPr>
            <w:r>
              <w:rPr>
                <w:sz w:val="20"/>
              </w:rPr>
              <w:t>Ing. Mario Rolando Palma</w:t>
            </w:r>
          </w:p>
        </w:tc>
        <w:tc>
          <w:tcPr>
            <w:tcW w:w="5245" w:type="dxa"/>
          </w:tcPr>
          <w:p w:rsidR="00297669" w:rsidRDefault="00297669" w:rsidP="002E7134">
            <w:pPr>
              <w:rPr>
                <w:sz w:val="20"/>
              </w:rPr>
            </w:pPr>
            <w:r>
              <w:rPr>
                <w:sz w:val="20"/>
              </w:rPr>
              <w:t xml:space="preserve">Coordinador Informática </w:t>
            </w:r>
          </w:p>
        </w:tc>
        <w:tc>
          <w:tcPr>
            <w:tcW w:w="2551" w:type="dxa"/>
          </w:tcPr>
          <w:p w:rsidR="00297669" w:rsidRDefault="00297669" w:rsidP="002E7134">
            <w:pPr>
              <w:rPr>
                <w:sz w:val="20"/>
              </w:rPr>
            </w:pPr>
            <w:r>
              <w:rPr>
                <w:sz w:val="20"/>
              </w:rPr>
              <w:t>PRAF</w:t>
            </w:r>
          </w:p>
        </w:tc>
      </w:tr>
    </w:tbl>
    <w:p w:rsidR="00297669" w:rsidRDefault="00297669" w:rsidP="00297669"/>
    <w:p w:rsidR="00297669" w:rsidRDefault="00297669" w:rsidP="00297669"/>
    <w:p w:rsidR="00297669" w:rsidRDefault="00297669" w:rsidP="00297669"/>
    <w:p w:rsidR="00297669" w:rsidRDefault="00297669" w:rsidP="00297669"/>
    <w:p w:rsidR="00297669" w:rsidRDefault="00297669" w:rsidP="00297669"/>
    <w:p w:rsidR="00297669" w:rsidRDefault="00297669" w:rsidP="00297669"/>
    <w:p w:rsidR="00297669" w:rsidRDefault="00297669" w:rsidP="00297669"/>
    <w:p w:rsidR="00297669" w:rsidRDefault="00297669" w:rsidP="00297669"/>
    <w:p w:rsidR="00297669" w:rsidRDefault="00297669" w:rsidP="00297669"/>
    <w:p w:rsidR="00297669" w:rsidRDefault="00297669" w:rsidP="00297669"/>
    <w:p w:rsidR="00297669" w:rsidRDefault="00297669" w:rsidP="00297669"/>
    <w:p w:rsidR="00297669" w:rsidRDefault="00297669" w:rsidP="00297669"/>
    <w:p w:rsidR="00860CFD" w:rsidRDefault="00860CFD"/>
    <w:sectPr w:rsidR="00860CFD" w:rsidSect="002B5B5F">
      <w:pgSz w:w="12240" w:h="15840" w:code="1"/>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159F0"/>
    <w:multiLevelType w:val="hybridMultilevel"/>
    <w:tmpl w:val="1A0C8A6A"/>
    <w:lvl w:ilvl="0" w:tplc="ADA4F750">
      <w:start w:val="1"/>
      <w:numFmt w:val="lowerLetter"/>
      <w:lvlText w:val="%1)"/>
      <w:lvlJc w:val="left"/>
      <w:pPr>
        <w:ind w:left="720" w:hanging="360"/>
      </w:pPr>
      <w:rPr>
        <w:b/>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
    <w:nsid w:val="0B4A39C2"/>
    <w:multiLevelType w:val="hybridMultilevel"/>
    <w:tmpl w:val="2CAE5920"/>
    <w:lvl w:ilvl="0" w:tplc="480A0001">
      <w:start w:val="1"/>
      <w:numFmt w:val="bullet"/>
      <w:lvlText w:val=""/>
      <w:lvlJc w:val="left"/>
      <w:pPr>
        <w:ind w:left="360" w:hanging="360"/>
      </w:pPr>
      <w:rPr>
        <w:rFonts w:ascii="Symbol" w:hAnsi="Symbol"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2">
    <w:nsid w:val="0DA93F57"/>
    <w:multiLevelType w:val="hybridMultilevel"/>
    <w:tmpl w:val="68782EEC"/>
    <w:lvl w:ilvl="0" w:tplc="4C0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CF4DA4"/>
    <w:multiLevelType w:val="hybridMultilevel"/>
    <w:tmpl w:val="20BE6EB8"/>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
    <w:nsid w:val="39873DE8"/>
    <w:multiLevelType w:val="hybridMultilevel"/>
    <w:tmpl w:val="7820DC12"/>
    <w:lvl w:ilvl="0" w:tplc="480A0001">
      <w:start w:val="1"/>
      <w:numFmt w:val="bullet"/>
      <w:lvlText w:val=""/>
      <w:lvlJc w:val="left"/>
      <w:pPr>
        <w:ind w:left="360" w:hanging="360"/>
      </w:pPr>
      <w:rPr>
        <w:rFonts w:ascii="Symbol" w:hAnsi="Symbol"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5">
    <w:nsid w:val="398D226E"/>
    <w:multiLevelType w:val="hybridMultilevel"/>
    <w:tmpl w:val="BBD0D55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6491E06"/>
    <w:multiLevelType w:val="hybridMultilevel"/>
    <w:tmpl w:val="3A72730E"/>
    <w:lvl w:ilvl="0" w:tplc="75E8A2EC">
      <w:start w:val="1"/>
      <w:numFmt w:val="decimal"/>
      <w:lvlText w:val="%1."/>
      <w:lvlJc w:val="right"/>
      <w:pPr>
        <w:ind w:left="1070" w:hanging="360"/>
      </w:pPr>
      <w:rPr>
        <w:rFonts w:ascii="Arial" w:hAnsi="Arial" w:cs="Arial" w:hint="default"/>
        <w:b w:val="0"/>
        <w:strike w:val="0"/>
        <w:color w:val="auto"/>
      </w:rPr>
    </w:lvl>
    <w:lvl w:ilvl="1" w:tplc="480A0019">
      <w:start w:val="1"/>
      <w:numFmt w:val="lowerLetter"/>
      <w:lvlText w:val="%2."/>
      <w:lvlJc w:val="left"/>
      <w:pPr>
        <w:ind w:left="1788" w:hanging="360"/>
      </w:pPr>
    </w:lvl>
    <w:lvl w:ilvl="2" w:tplc="480A001B" w:tentative="1">
      <w:start w:val="1"/>
      <w:numFmt w:val="lowerRoman"/>
      <w:lvlText w:val="%3."/>
      <w:lvlJc w:val="right"/>
      <w:pPr>
        <w:ind w:left="2508" w:hanging="180"/>
      </w:pPr>
    </w:lvl>
    <w:lvl w:ilvl="3" w:tplc="480A000F" w:tentative="1">
      <w:start w:val="1"/>
      <w:numFmt w:val="decimal"/>
      <w:lvlText w:val="%4."/>
      <w:lvlJc w:val="left"/>
      <w:pPr>
        <w:ind w:left="3228" w:hanging="360"/>
      </w:pPr>
    </w:lvl>
    <w:lvl w:ilvl="4" w:tplc="480A0019" w:tentative="1">
      <w:start w:val="1"/>
      <w:numFmt w:val="lowerLetter"/>
      <w:lvlText w:val="%5."/>
      <w:lvlJc w:val="left"/>
      <w:pPr>
        <w:ind w:left="3948" w:hanging="360"/>
      </w:pPr>
    </w:lvl>
    <w:lvl w:ilvl="5" w:tplc="480A001B" w:tentative="1">
      <w:start w:val="1"/>
      <w:numFmt w:val="lowerRoman"/>
      <w:lvlText w:val="%6."/>
      <w:lvlJc w:val="right"/>
      <w:pPr>
        <w:ind w:left="4668" w:hanging="180"/>
      </w:pPr>
    </w:lvl>
    <w:lvl w:ilvl="6" w:tplc="480A000F" w:tentative="1">
      <w:start w:val="1"/>
      <w:numFmt w:val="decimal"/>
      <w:lvlText w:val="%7."/>
      <w:lvlJc w:val="left"/>
      <w:pPr>
        <w:ind w:left="5388" w:hanging="360"/>
      </w:pPr>
    </w:lvl>
    <w:lvl w:ilvl="7" w:tplc="480A0019" w:tentative="1">
      <w:start w:val="1"/>
      <w:numFmt w:val="lowerLetter"/>
      <w:lvlText w:val="%8."/>
      <w:lvlJc w:val="left"/>
      <w:pPr>
        <w:ind w:left="6108" w:hanging="360"/>
      </w:pPr>
    </w:lvl>
    <w:lvl w:ilvl="8" w:tplc="480A001B" w:tentative="1">
      <w:start w:val="1"/>
      <w:numFmt w:val="lowerRoman"/>
      <w:lvlText w:val="%9."/>
      <w:lvlJc w:val="right"/>
      <w:pPr>
        <w:ind w:left="6828" w:hanging="180"/>
      </w:pPr>
    </w:lvl>
  </w:abstractNum>
  <w:abstractNum w:abstractNumId="7">
    <w:nsid w:val="46C24CFD"/>
    <w:multiLevelType w:val="hybridMultilevel"/>
    <w:tmpl w:val="857698E0"/>
    <w:lvl w:ilvl="0" w:tplc="4978147E">
      <w:start w:val="1"/>
      <w:numFmt w:val="decimal"/>
      <w:lvlText w:val="%1."/>
      <w:lvlJc w:val="left"/>
      <w:pPr>
        <w:ind w:left="360" w:hanging="360"/>
      </w:pPr>
      <w:rPr>
        <w:b w:val="0"/>
        <w:strike w:val="0"/>
      </w:rPr>
    </w:lvl>
    <w:lvl w:ilvl="1" w:tplc="480A0019">
      <w:start w:val="1"/>
      <w:numFmt w:val="lowerLetter"/>
      <w:lvlText w:val="%2."/>
      <w:lvlJc w:val="left"/>
      <w:pPr>
        <w:ind w:left="1089" w:hanging="360"/>
      </w:pPr>
    </w:lvl>
    <w:lvl w:ilvl="2" w:tplc="480A001B" w:tentative="1">
      <w:start w:val="1"/>
      <w:numFmt w:val="lowerRoman"/>
      <w:lvlText w:val="%3."/>
      <w:lvlJc w:val="right"/>
      <w:pPr>
        <w:ind w:left="1809" w:hanging="180"/>
      </w:pPr>
    </w:lvl>
    <w:lvl w:ilvl="3" w:tplc="480A000F" w:tentative="1">
      <w:start w:val="1"/>
      <w:numFmt w:val="decimal"/>
      <w:lvlText w:val="%4."/>
      <w:lvlJc w:val="left"/>
      <w:pPr>
        <w:ind w:left="2529" w:hanging="360"/>
      </w:pPr>
    </w:lvl>
    <w:lvl w:ilvl="4" w:tplc="480A0019" w:tentative="1">
      <w:start w:val="1"/>
      <w:numFmt w:val="lowerLetter"/>
      <w:lvlText w:val="%5."/>
      <w:lvlJc w:val="left"/>
      <w:pPr>
        <w:ind w:left="3249" w:hanging="360"/>
      </w:pPr>
    </w:lvl>
    <w:lvl w:ilvl="5" w:tplc="480A001B" w:tentative="1">
      <w:start w:val="1"/>
      <w:numFmt w:val="lowerRoman"/>
      <w:lvlText w:val="%6."/>
      <w:lvlJc w:val="right"/>
      <w:pPr>
        <w:ind w:left="3969" w:hanging="180"/>
      </w:pPr>
    </w:lvl>
    <w:lvl w:ilvl="6" w:tplc="480A000F" w:tentative="1">
      <w:start w:val="1"/>
      <w:numFmt w:val="decimal"/>
      <w:lvlText w:val="%7."/>
      <w:lvlJc w:val="left"/>
      <w:pPr>
        <w:ind w:left="4689" w:hanging="360"/>
      </w:pPr>
    </w:lvl>
    <w:lvl w:ilvl="7" w:tplc="480A0019" w:tentative="1">
      <w:start w:val="1"/>
      <w:numFmt w:val="lowerLetter"/>
      <w:lvlText w:val="%8."/>
      <w:lvlJc w:val="left"/>
      <w:pPr>
        <w:ind w:left="5409" w:hanging="360"/>
      </w:pPr>
    </w:lvl>
    <w:lvl w:ilvl="8" w:tplc="480A001B" w:tentative="1">
      <w:start w:val="1"/>
      <w:numFmt w:val="lowerRoman"/>
      <w:lvlText w:val="%9."/>
      <w:lvlJc w:val="right"/>
      <w:pPr>
        <w:ind w:left="6129" w:hanging="180"/>
      </w:pPr>
    </w:lvl>
  </w:abstractNum>
  <w:abstractNum w:abstractNumId="8">
    <w:nsid w:val="4C691F7B"/>
    <w:multiLevelType w:val="hybridMultilevel"/>
    <w:tmpl w:val="68782EEC"/>
    <w:lvl w:ilvl="0" w:tplc="4C0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EB6183"/>
    <w:multiLevelType w:val="hybridMultilevel"/>
    <w:tmpl w:val="FE0CD654"/>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0">
    <w:nsid w:val="594A2F84"/>
    <w:multiLevelType w:val="hybridMultilevel"/>
    <w:tmpl w:val="20CA6338"/>
    <w:lvl w:ilvl="0" w:tplc="04090019">
      <w:start w:val="1"/>
      <w:numFmt w:val="lowerLetter"/>
      <w:lvlText w:val="%1."/>
      <w:lvlJc w:val="left"/>
      <w:pPr>
        <w:ind w:left="1068" w:hanging="360"/>
      </w:pPr>
    </w:lvl>
    <w:lvl w:ilvl="1" w:tplc="480A0019" w:tentative="1">
      <w:start w:val="1"/>
      <w:numFmt w:val="lowerLetter"/>
      <w:lvlText w:val="%2."/>
      <w:lvlJc w:val="left"/>
      <w:pPr>
        <w:ind w:left="1788" w:hanging="360"/>
      </w:pPr>
    </w:lvl>
    <w:lvl w:ilvl="2" w:tplc="480A001B" w:tentative="1">
      <w:start w:val="1"/>
      <w:numFmt w:val="lowerRoman"/>
      <w:lvlText w:val="%3."/>
      <w:lvlJc w:val="right"/>
      <w:pPr>
        <w:ind w:left="2508" w:hanging="180"/>
      </w:pPr>
    </w:lvl>
    <w:lvl w:ilvl="3" w:tplc="480A000F" w:tentative="1">
      <w:start w:val="1"/>
      <w:numFmt w:val="decimal"/>
      <w:lvlText w:val="%4."/>
      <w:lvlJc w:val="left"/>
      <w:pPr>
        <w:ind w:left="3228" w:hanging="360"/>
      </w:pPr>
    </w:lvl>
    <w:lvl w:ilvl="4" w:tplc="480A0019" w:tentative="1">
      <w:start w:val="1"/>
      <w:numFmt w:val="lowerLetter"/>
      <w:lvlText w:val="%5."/>
      <w:lvlJc w:val="left"/>
      <w:pPr>
        <w:ind w:left="3948" w:hanging="360"/>
      </w:pPr>
    </w:lvl>
    <w:lvl w:ilvl="5" w:tplc="480A001B" w:tentative="1">
      <w:start w:val="1"/>
      <w:numFmt w:val="lowerRoman"/>
      <w:lvlText w:val="%6."/>
      <w:lvlJc w:val="right"/>
      <w:pPr>
        <w:ind w:left="4668" w:hanging="180"/>
      </w:pPr>
    </w:lvl>
    <w:lvl w:ilvl="6" w:tplc="480A000F" w:tentative="1">
      <w:start w:val="1"/>
      <w:numFmt w:val="decimal"/>
      <w:lvlText w:val="%7."/>
      <w:lvlJc w:val="left"/>
      <w:pPr>
        <w:ind w:left="5388" w:hanging="360"/>
      </w:pPr>
    </w:lvl>
    <w:lvl w:ilvl="7" w:tplc="480A0019" w:tentative="1">
      <w:start w:val="1"/>
      <w:numFmt w:val="lowerLetter"/>
      <w:lvlText w:val="%8."/>
      <w:lvlJc w:val="left"/>
      <w:pPr>
        <w:ind w:left="6108" w:hanging="360"/>
      </w:pPr>
    </w:lvl>
    <w:lvl w:ilvl="8" w:tplc="480A001B" w:tentative="1">
      <w:start w:val="1"/>
      <w:numFmt w:val="lowerRoman"/>
      <w:lvlText w:val="%9."/>
      <w:lvlJc w:val="right"/>
      <w:pPr>
        <w:ind w:left="6828" w:hanging="180"/>
      </w:pPr>
    </w:lvl>
  </w:abstractNum>
  <w:abstractNum w:abstractNumId="11">
    <w:nsid w:val="6402648A"/>
    <w:multiLevelType w:val="hybridMultilevel"/>
    <w:tmpl w:val="261C4DDE"/>
    <w:lvl w:ilvl="0" w:tplc="25DEFB68">
      <w:start w:val="1"/>
      <w:numFmt w:val="upperLetter"/>
      <w:lvlText w:val="%1."/>
      <w:lvlJc w:val="left"/>
      <w:pPr>
        <w:ind w:left="360" w:hanging="360"/>
      </w:pPr>
      <w:rPr>
        <w:b w:val="0"/>
        <w:sz w:val="22"/>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2">
    <w:nsid w:val="695B1FB4"/>
    <w:multiLevelType w:val="hybridMultilevel"/>
    <w:tmpl w:val="C598ED44"/>
    <w:lvl w:ilvl="0" w:tplc="F684C916">
      <w:start w:val="1"/>
      <w:numFmt w:val="decimal"/>
      <w:pStyle w:val="Texto"/>
      <w:lvlText w:val="%1."/>
      <w:lvlJc w:val="left"/>
      <w:pPr>
        <w:ind w:left="786" w:hanging="360"/>
      </w:pPr>
      <w:rPr>
        <w:rFonts w:hint="default"/>
        <w:b w:val="0"/>
        <w:strike w:val="0"/>
        <w:color w:val="auto"/>
      </w:rPr>
    </w:lvl>
    <w:lvl w:ilvl="1" w:tplc="04090019" w:tentative="1">
      <w:start w:val="1"/>
      <w:numFmt w:val="lowerLetter"/>
      <w:lvlText w:val="%2."/>
      <w:lvlJc w:val="left"/>
      <w:pPr>
        <w:ind w:left="-1612" w:hanging="360"/>
      </w:pPr>
    </w:lvl>
    <w:lvl w:ilvl="2" w:tplc="0409001B" w:tentative="1">
      <w:start w:val="1"/>
      <w:numFmt w:val="lowerRoman"/>
      <w:lvlText w:val="%3."/>
      <w:lvlJc w:val="right"/>
      <w:pPr>
        <w:ind w:left="-892" w:hanging="180"/>
      </w:pPr>
    </w:lvl>
    <w:lvl w:ilvl="3" w:tplc="0409000F" w:tentative="1">
      <w:start w:val="1"/>
      <w:numFmt w:val="decimal"/>
      <w:lvlText w:val="%4."/>
      <w:lvlJc w:val="left"/>
      <w:pPr>
        <w:ind w:left="-172" w:hanging="360"/>
      </w:pPr>
    </w:lvl>
    <w:lvl w:ilvl="4" w:tplc="04090019" w:tentative="1">
      <w:start w:val="1"/>
      <w:numFmt w:val="lowerLetter"/>
      <w:lvlText w:val="%5."/>
      <w:lvlJc w:val="left"/>
      <w:pPr>
        <w:ind w:left="548" w:hanging="360"/>
      </w:pPr>
    </w:lvl>
    <w:lvl w:ilvl="5" w:tplc="0409001B" w:tentative="1">
      <w:start w:val="1"/>
      <w:numFmt w:val="lowerRoman"/>
      <w:lvlText w:val="%6."/>
      <w:lvlJc w:val="right"/>
      <w:pPr>
        <w:ind w:left="1268" w:hanging="180"/>
      </w:pPr>
    </w:lvl>
    <w:lvl w:ilvl="6" w:tplc="0409000F" w:tentative="1">
      <w:start w:val="1"/>
      <w:numFmt w:val="decimal"/>
      <w:lvlText w:val="%7."/>
      <w:lvlJc w:val="left"/>
      <w:pPr>
        <w:ind w:left="1988" w:hanging="360"/>
      </w:pPr>
    </w:lvl>
    <w:lvl w:ilvl="7" w:tplc="04090019" w:tentative="1">
      <w:start w:val="1"/>
      <w:numFmt w:val="lowerLetter"/>
      <w:lvlText w:val="%8."/>
      <w:lvlJc w:val="left"/>
      <w:pPr>
        <w:ind w:left="2708" w:hanging="360"/>
      </w:pPr>
    </w:lvl>
    <w:lvl w:ilvl="8" w:tplc="0409001B" w:tentative="1">
      <w:start w:val="1"/>
      <w:numFmt w:val="lowerRoman"/>
      <w:lvlText w:val="%9."/>
      <w:lvlJc w:val="right"/>
      <w:pPr>
        <w:ind w:left="3428" w:hanging="180"/>
      </w:pPr>
    </w:lvl>
  </w:abstractNum>
  <w:abstractNum w:abstractNumId="13">
    <w:nsid w:val="697464A5"/>
    <w:multiLevelType w:val="hybridMultilevel"/>
    <w:tmpl w:val="FF60CC3E"/>
    <w:lvl w:ilvl="0" w:tplc="0409000F">
      <w:start w:val="1"/>
      <w:numFmt w:val="decimal"/>
      <w:lvlText w:val="%1."/>
      <w:lvlJc w:val="left"/>
      <w:pPr>
        <w:ind w:left="-1065" w:hanging="360"/>
      </w:pPr>
      <w:rPr>
        <w:rFonts w:hint="default"/>
      </w:rPr>
    </w:lvl>
    <w:lvl w:ilvl="1" w:tplc="04090019" w:tentative="1">
      <w:start w:val="1"/>
      <w:numFmt w:val="lowerLetter"/>
      <w:lvlText w:val="%2."/>
      <w:lvlJc w:val="left"/>
      <w:pPr>
        <w:ind w:left="-345" w:hanging="360"/>
      </w:pPr>
    </w:lvl>
    <w:lvl w:ilvl="2" w:tplc="0409001B" w:tentative="1">
      <w:start w:val="1"/>
      <w:numFmt w:val="lowerRoman"/>
      <w:lvlText w:val="%3."/>
      <w:lvlJc w:val="right"/>
      <w:pPr>
        <w:ind w:left="375" w:hanging="180"/>
      </w:pPr>
    </w:lvl>
    <w:lvl w:ilvl="3" w:tplc="0409000F" w:tentative="1">
      <w:start w:val="1"/>
      <w:numFmt w:val="decimal"/>
      <w:lvlText w:val="%4."/>
      <w:lvlJc w:val="left"/>
      <w:pPr>
        <w:ind w:left="1095" w:hanging="360"/>
      </w:pPr>
    </w:lvl>
    <w:lvl w:ilvl="4" w:tplc="04090019" w:tentative="1">
      <w:start w:val="1"/>
      <w:numFmt w:val="lowerLetter"/>
      <w:lvlText w:val="%5."/>
      <w:lvlJc w:val="left"/>
      <w:pPr>
        <w:ind w:left="1815" w:hanging="360"/>
      </w:pPr>
    </w:lvl>
    <w:lvl w:ilvl="5" w:tplc="0409001B" w:tentative="1">
      <w:start w:val="1"/>
      <w:numFmt w:val="lowerRoman"/>
      <w:lvlText w:val="%6."/>
      <w:lvlJc w:val="right"/>
      <w:pPr>
        <w:ind w:left="2535" w:hanging="180"/>
      </w:pPr>
    </w:lvl>
    <w:lvl w:ilvl="6" w:tplc="0409000F" w:tentative="1">
      <w:start w:val="1"/>
      <w:numFmt w:val="decimal"/>
      <w:lvlText w:val="%7."/>
      <w:lvlJc w:val="left"/>
      <w:pPr>
        <w:ind w:left="3255" w:hanging="360"/>
      </w:pPr>
    </w:lvl>
    <w:lvl w:ilvl="7" w:tplc="04090019" w:tentative="1">
      <w:start w:val="1"/>
      <w:numFmt w:val="lowerLetter"/>
      <w:lvlText w:val="%8."/>
      <w:lvlJc w:val="left"/>
      <w:pPr>
        <w:ind w:left="3975" w:hanging="360"/>
      </w:pPr>
    </w:lvl>
    <w:lvl w:ilvl="8" w:tplc="0409001B" w:tentative="1">
      <w:start w:val="1"/>
      <w:numFmt w:val="lowerRoman"/>
      <w:lvlText w:val="%9."/>
      <w:lvlJc w:val="right"/>
      <w:pPr>
        <w:ind w:left="4695" w:hanging="180"/>
      </w:pPr>
    </w:lvl>
  </w:abstractNum>
  <w:abstractNum w:abstractNumId="14">
    <w:nsid w:val="71BD3581"/>
    <w:multiLevelType w:val="hybridMultilevel"/>
    <w:tmpl w:val="68782EEC"/>
    <w:lvl w:ilvl="0" w:tplc="4C0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633A69"/>
    <w:multiLevelType w:val="hybridMultilevel"/>
    <w:tmpl w:val="5616F4A6"/>
    <w:lvl w:ilvl="0" w:tplc="CCCA05D0">
      <w:start w:val="1"/>
      <w:numFmt w:val="decimal"/>
      <w:lvlText w:val="%1."/>
      <w:lvlJc w:val="left"/>
      <w:pPr>
        <w:ind w:left="720" w:hanging="360"/>
      </w:pPr>
      <w:rPr>
        <w:rFonts w:eastAsia="Calibri" w:hint="default"/>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6">
    <w:nsid w:val="7A27762E"/>
    <w:multiLevelType w:val="hybridMultilevel"/>
    <w:tmpl w:val="B12C78DE"/>
    <w:lvl w:ilvl="0" w:tplc="51105950">
      <w:start w:val="1"/>
      <w:numFmt w:val="decimal"/>
      <w:lvlText w:val="%1."/>
      <w:lvlJc w:val="left"/>
      <w:pPr>
        <w:ind w:left="786" w:hanging="360"/>
      </w:pPr>
      <w:rPr>
        <w:rFonts w:hint="default"/>
      </w:rPr>
    </w:lvl>
    <w:lvl w:ilvl="1" w:tplc="480A0019" w:tentative="1">
      <w:start w:val="1"/>
      <w:numFmt w:val="lowerLetter"/>
      <w:lvlText w:val="%2."/>
      <w:lvlJc w:val="left"/>
      <w:pPr>
        <w:ind w:left="1506" w:hanging="360"/>
      </w:pPr>
    </w:lvl>
    <w:lvl w:ilvl="2" w:tplc="480A001B" w:tentative="1">
      <w:start w:val="1"/>
      <w:numFmt w:val="lowerRoman"/>
      <w:lvlText w:val="%3."/>
      <w:lvlJc w:val="right"/>
      <w:pPr>
        <w:ind w:left="2226" w:hanging="180"/>
      </w:pPr>
    </w:lvl>
    <w:lvl w:ilvl="3" w:tplc="480A000F" w:tentative="1">
      <w:start w:val="1"/>
      <w:numFmt w:val="decimal"/>
      <w:lvlText w:val="%4."/>
      <w:lvlJc w:val="left"/>
      <w:pPr>
        <w:ind w:left="2946" w:hanging="360"/>
      </w:pPr>
    </w:lvl>
    <w:lvl w:ilvl="4" w:tplc="480A0019" w:tentative="1">
      <w:start w:val="1"/>
      <w:numFmt w:val="lowerLetter"/>
      <w:lvlText w:val="%5."/>
      <w:lvlJc w:val="left"/>
      <w:pPr>
        <w:ind w:left="3666" w:hanging="360"/>
      </w:pPr>
    </w:lvl>
    <w:lvl w:ilvl="5" w:tplc="480A001B" w:tentative="1">
      <w:start w:val="1"/>
      <w:numFmt w:val="lowerRoman"/>
      <w:lvlText w:val="%6."/>
      <w:lvlJc w:val="right"/>
      <w:pPr>
        <w:ind w:left="4386" w:hanging="180"/>
      </w:pPr>
    </w:lvl>
    <w:lvl w:ilvl="6" w:tplc="480A000F" w:tentative="1">
      <w:start w:val="1"/>
      <w:numFmt w:val="decimal"/>
      <w:lvlText w:val="%7."/>
      <w:lvlJc w:val="left"/>
      <w:pPr>
        <w:ind w:left="5106" w:hanging="360"/>
      </w:pPr>
    </w:lvl>
    <w:lvl w:ilvl="7" w:tplc="480A0019" w:tentative="1">
      <w:start w:val="1"/>
      <w:numFmt w:val="lowerLetter"/>
      <w:lvlText w:val="%8."/>
      <w:lvlJc w:val="left"/>
      <w:pPr>
        <w:ind w:left="5826" w:hanging="360"/>
      </w:pPr>
    </w:lvl>
    <w:lvl w:ilvl="8" w:tplc="480A001B" w:tentative="1">
      <w:start w:val="1"/>
      <w:numFmt w:val="lowerRoman"/>
      <w:lvlText w:val="%9."/>
      <w:lvlJc w:val="right"/>
      <w:pPr>
        <w:ind w:left="6546" w:hanging="180"/>
      </w:pPr>
    </w:lvl>
  </w:abstractNum>
  <w:abstractNum w:abstractNumId="17">
    <w:nsid w:val="7DA15878"/>
    <w:multiLevelType w:val="hybridMultilevel"/>
    <w:tmpl w:val="7E2CEC16"/>
    <w:lvl w:ilvl="0" w:tplc="480A0019">
      <w:start w:val="1"/>
      <w:numFmt w:val="lowerLetter"/>
      <w:lvlText w:val="%1."/>
      <w:lvlJc w:val="left"/>
      <w:pPr>
        <w:ind w:left="36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num w:numId="1">
    <w:abstractNumId w:val="3"/>
  </w:num>
  <w:num w:numId="2">
    <w:abstractNumId w:val="2"/>
  </w:num>
  <w:num w:numId="3">
    <w:abstractNumId w:val="13"/>
  </w:num>
  <w:num w:numId="4">
    <w:abstractNumId w:val="12"/>
  </w:num>
  <w:num w:numId="5">
    <w:abstractNumId w:val="16"/>
  </w:num>
  <w:num w:numId="6">
    <w:abstractNumId w:val="6"/>
  </w:num>
  <w:num w:numId="7">
    <w:abstractNumId w:val="11"/>
  </w:num>
  <w:num w:numId="8">
    <w:abstractNumId w:val="7"/>
  </w:num>
  <w:num w:numId="9">
    <w:abstractNumId w:val="9"/>
  </w:num>
  <w:num w:numId="10">
    <w:abstractNumId w:val="4"/>
  </w:num>
  <w:num w:numId="11">
    <w:abstractNumId w:val="1"/>
  </w:num>
  <w:num w:numId="12">
    <w:abstractNumId w:val="8"/>
  </w:num>
  <w:num w:numId="13">
    <w:abstractNumId w:val="10"/>
  </w:num>
  <w:num w:numId="14">
    <w:abstractNumId w:val="5"/>
  </w:num>
  <w:num w:numId="15">
    <w:abstractNumId w:val="17"/>
  </w:num>
  <w:num w:numId="16">
    <w:abstractNumId w:val="14"/>
  </w:num>
  <w:num w:numId="17">
    <w:abstractNumId w:val="1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669"/>
    <w:rsid w:val="00297669"/>
    <w:rsid w:val="00860CFD"/>
    <w:rsid w:val="00CD3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669"/>
    <w:rPr>
      <w:lang w:val="es-H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7669"/>
    <w:pPr>
      <w:spacing w:after="0" w:line="240" w:lineRule="auto"/>
    </w:pPr>
    <w:rPr>
      <w:lang w:val="es-H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Thesis,Párrafo de lista1"/>
    <w:basedOn w:val="Normal"/>
    <w:link w:val="ListParagraphChar"/>
    <w:uiPriority w:val="34"/>
    <w:qFormat/>
    <w:rsid w:val="00297669"/>
    <w:pPr>
      <w:ind w:left="720"/>
      <w:contextualSpacing/>
    </w:pPr>
  </w:style>
  <w:style w:type="character" w:customStyle="1" w:styleId="ListParagraphChar">
    <w:name w:val="List Paragraph Char"/>
    <w:aliases w:val="List Paragraph-Thesis Char,Párrafo de lista1 Char"/>
    <w:basedOn w:val="DefaultParagraphFont"/>
    <w:link w:val="ListParagraph"/>
    <w:uiPriority w:val="34"/>
    <w:rsid w:val="00297669"/>
    <w:rPr>
      <w:lang w:val="es-HN"/>
    </w:rPr>
  </w:style>
  <w:style w:type="paragraph" w:styleId="BodyText">
    <w:name w:val="Body Text"/>
    <w:basedOn w:val="Normal"/>
    <w:link w:val="BodyTextChar"/>
    <w:uiPriority w:val="99"/>
    <w:unhideWhenUsed/>
    <w:rsid w:val="00297669"/>
    <w:pPr>
      <w:spacing w:after="120"/>
    </w:pPr>
    <w:rPr>
      <w:rFonts w:ascii="Calibri" w:eastAsia="Calibri" w:hAnsi="Calibri" w:cs="Times New Roman"/>
      <w:lang w:val="x-none"/>
    </w:rPr>
  </w:style>
  <w:style w:type="character" w:customStyle="1" w:styleId="BodyTextChar">
    <w:name w:val="Body Text Char"/>
    <w:basedOn w:val="DefaultParagraphFont"/>
    <w:link w:val="BodyText"/>
    <w:uiPriority w:val="99"/>
    <w:rsid w:val="00297669"/>
    <w:rPr>
      <w:rFonts w:ascii="Calibri" w:eastAsia="Calibri" w:hAnsi="Calibri" w:cs="Times New Roman"/>
      <w:lang w:val="x-none"/>
    </w:rPr>
  </w:style>
  <w:style w:type="paragraph" w:styleId="BodyText2">
    <w:name w:val="Body Text 2"/>
    <w:basedOn w:val="Normal"/>
    <w:link w:val="BodyText2Char"/>
    <w:uiPriority w:val="99"/>
    <w:semiHidden/>
    <w:unhideWhenUsed/>
    <w:rsid w:val="00297669"/>
    <w:pPr>
      <w:spacing w:after="120" w:line="480" w:lineRule="auto"/>
    </w:pPr>
    <w:rPr>
      <w:rFonts w:ascii="Calibri" w:eastAsia="Calibri" w:hAnsi="Calibri" w:cs="Times New Roman"/>
      <w:lang w:val="es-NI"/>
    </w:rPr>
  </w:style>
  <w:style w:type="character" w:customStyle="1" w:styleId="BodyText2Char">
    <w:name w:val="Body Text 2 Char"/>
    <w:basedOn w:val="DefaultParagraphFont"/>
    <w:link w:val="BodyText2"/>
    <w:uiPriority w:val="99"/>
    <w:semiHidden/>
    <w:rsid w:val="00297669"/>
    <w:rPr>
      <w:rFonts w:ascii="Calibri" w:eastAsia="Calibri" w:hAnsi="Calibri" w:cs="Times New Roman"/>
      <w:lang w:val="es-NI"/>
    </w:rPr>
  </w:style>
  <w:style w:type="paragraph" w:customStyle="1" w:styleId="Texto">
    <w:name w:val="Texto"/>
    <w:basedOn w:val="Normal"/>
    <w:next w:val="Normal"/>
    <w:uiPriority w:val="99"/>
    <w:rsid w:val="00297669"/>
    <w:pPr>
      <w:numPr>
        <w:numId w:val="4"/>
      </w:numPr>
      <w:autoSpaceDE w:val="0"/>
      <w:autoSpaceDN w:val="0"/>
      <w:adjustRightInd w:val="0"/>
      <w:spacing w:after="120"/>
      <w:jc w:val="both"/>
    </w:pPr>
    <w:rPr>
      <w:rFonts w:ascii="Arial Narrow" w:eastAsia="Calibri" w:hAnsi="Arial Narrow" w:cs="Arial"/>
      <w:bCs/>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669"/>
    <w:rPr>
      <w:lang w:val="es-H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7669"/>
    <w:pPr>
      <w:spacing w:after="0" w:line="240" w:lineRule="auto"/>
    </w:pPr>
    <w:rPr>
      <w:lang w:val="es-H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Thesis,Párrafo de lista1"/>
    <w:basedOn w:val="Normal"/>
    <w:link w:val="ListParagraphChar"/>
    <w:uiPriority w:val="34"/>
    <w:qFormat/>
    <w:rsid w:val="00297669"/>
    <w:pPr>
      <w:ind w:left="720"/>
      <w:contextualSpacing/>
    </w:pPr>
  </w:style>
  <w:style w:type="character" w:customStyle="1" w:styleId="ListParagraphChar">
    <w:name w:val="List Paragraph Char"/>
    <w:aliases w:val="List Paragraph-Thesis Char,Párrafo de lista1 Char"/>
    <w:basedOn w:val="DefaultParagraphFont"/>
    <w:link w:val="ListParagraph"/>
    <w:uiPriority w:val="34"/>
    <w:rsid w:val="00297669"/>
    <w:rPr>
      <w:lang w:val="es-HN"/>
    </w:rPr>
  </w:style>
  <w:style w:type="paragraph" w:styleId="BodyText">
    <w:name w:val="Body Text"/>
    <w:basedOn w:val="Normal"/>
    <w:link w:val="BodyTextChar"/>
    <w:uiPriority w:val="99"/>
    <w:unhideWhenUsed/>
    <w:rsid w:val="00297669"/>
    <w:pPr>
      <w:spacing w:after="120"/>
    </w:pPr>
    <w:rPr>
      <w:rFonts w:ascii="Calibri" w:eastAsia="Calibri" w:hAnsi="Calibri" w:cs="Times New Roman"/>
      <w:lang w:val="x-none"/>
    </w:rPr>
  </w:style>
  <w:style w:type="character" w:customStyle="1" w:styleId="BodyTextChar">
    <w:name w:val="Body Text Char"/>
    <w:basedOn w:val="DefaultParagraphFont"/>
    <w:link w:val="BodyText"/>
    <w:uiPriority w:val="99"/>
    <w:rsid w:val="00297669"/>
    <w:rPr>
      <w:rFonts w:ascii="Calibri" w:eastAsia="Calibri" w:hAnsi="Calibri" w:cs="Times New Roman"/>
      <w:lang w:val="x-none"/>
    </w:rPr>
  </w:style>
  <w:style w:type="paragraph" w:styleId="BodyText2">
    <w:name w:val="Body Text 2"/>
    <w:basedOn w:val="Normal"/>
    <w:link w:val="BodyText2Char"/>
    <w:uiPriority w:val="99"/>
    <w:semiHidden/>
    <w:unhideWhenUsed/>
    <w:rsid w:val="00297669"/>
    <w:pPr>
      <w:spacing w:after="120" w:line="480" w:lineRule="auto"/>
    </w:pPr>
    <w:rPr>
      <w:rFonts w:ascii="Calibri" w:eastAsia="Calibri" w:hAnsi="Calibri" w:cs="Times New Roman"/>
      <w:lang w:val="es-NI"/>
    </w:rPr>
  </w:style>
  <w:style w:type="character" w:customStyle="1" w:styleId="BodyText2Char">
    <w:name w:val="Body Text 2 Char"/>
    <w:basedOn w:val="DefaultParagraphFont"/>
    <w:link w:val="BodyText2"/>
    <w:uiPriority w:val="99"/>
    <w:semiHidden/>
    <w:rsid w:val="00297669"/>
    <w:rPr>
      <w:rFonts w:ascii="Calibri" w:eastAsia="Calibri" w:hAnsi="Calibri" w:cs="Times New Roman"/>
      <w:lang w:val="es-NI"/>
    </w:rPr>
  </w:style>
  <w:style w:type="paragraph" w:customStyle="1" w:styleId="Texto">
    <w:name w:val="Texto"/>
    <w:basedOn w:val="Normal"/>
    <w:next w:val="Normal"/>
    <w:uiPriority w:val="99"/>
    <w:rsid w:val="00297669"/>
    <w:pPr>
      <w:numPr>
        <w:numId w:val="4"/>
      </w:numPr>
      <w:autoSpaceDE w:val="0"/>
      <w:autoSpaceDN w:val="0"/>
      <w:adjustRightInd w:val="0"/>
      <w:spacing w:after="120"/>
      <w:jc w:val="both"/>
    </w:pPr>
    <w:rPr>
      <w:rFonts w:ascii="Arial Narrow" w:eastAsia="Calibri" w:hAnsi="Arial Narrow" w:cs="Arial"/>
      <w:bCs/>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40272326</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Tejerina, Luis R.</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HO-L1105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IS-INS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2815AE354FCFA468D52301C118528C4" ma:contentTypeVersion="0" ma:contentTypeDescription="A content type to manage public (operations) IDB documents" ma:contentTypeScope="" ma:versionID="323dc80aa54ad81f04cb70ce55d23484">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8F6E0E07-0FBB-4B52-B8DE-E6990A13C3FA}"/>
</file>

<file path=customXml/itemProps2.xml><?xml version="1.0" encoding="utf-8"?>
<ds:datastoreItem xmlns:ds="http://schemas.openxmlformats.org/officeDocument/2006/customXml" ds:itemID="{EB6FD517-6D59-4FE3-B969-9343A7A7C259}"/>
</file>

<file path=customXml/itemProps3.xml><?xml version="1.0" encoding="utf-8"?>
<ds:datastoreItem xmlns:ds="http://schemas.openxmlformats.org/officeDocument/2006/customXml" ds:itemID="{05685045-F43E-4960-9C2D-A3A543A70D54}"/>
</file>

<file path=customXml/itemProps4.xml><?xml version="1.0" encoding="utf-8"?>
<ds:datastoreItem xmlns:ds="http://schemas.openxmlformats.org/officeDocument/2006/customXml" ds:itemID="{53A023FB-F570-4579-AE90-738A6D61B421}"/>
</file>

<file path=customXml/itemProps5.xml><?xml version="1.0" encoding="utf-8"?>
<ds:datastoreItem xmlns:ds="http://schemas.openxmlformats.org/officeDocument/2006/customXml" ds:itemID="{A4C2CAEE-8C0A-4779-A3B9-73AB6A5BFFBE}"/>
</file>

<file path=docProps/app.xml><?xml version="1.0" encoding="utf-8"?>
<Properties xmlns="http://schemas.openxmlformats.org/officeDocument/2006/extended-properties" xmlns:vt="http://schemas.openxmlformats.org/officeDocument/2006/docPropsVTypes">
  <Template>Normal.dotm</Template>
  <TotalTime>1</TotalTime>
  <Pages>30</Pages>
  <Words>8612</Words>
  <Characters>49093</Characters>
  <Application>Microsoft Office Word</Application>
  <DocSecurity>4</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57590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_Modificaciones a Convenios con Gestores Descentralizados_</dc:title>
  <dc:creator>Luis Tejerina</dc:creator>
  <cp:lastModifiedBy>Test</cp:lastModifiedBy>
  <cp:revision>2</cp:revision>
  <dcterms:created xsi:type="dcterms:W3CDTF">2016-05-09T12:47:00Z</dcterms:created>
  <dcterms:modified xsi:type="dcterms:W3CDTF">2016-05-09T12:47:00Z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0x01010046CF21643EE8D14686A648AA6DAD08920022815AE354FCFA468D52301C118528C4</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