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people.xml" ContentType="application/vnd.openxmlformats-officedocument.wordprocessingml.people+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xmlns:c="http://schemas.openxmlformats.org/drawingml/2006/chart" mc:Ignorable="w14 w15 w16se w16cid wp14">
  <w:body>
    <w:p w:rsidRPr="00963878" w:rsidR="00D52FED" w:rsidP="00D52FED" w:rsidRDefault="00D52FED" w14:paraId="40129877" w14:textId="77777777">
      <w:pPr>
        <w:pStyle w:val="SubSubPar"/>
        <w:numPr>
          <w:ilvl w:val="0"/>
          <w:numId w:val="0"/>
        </w:numPr>
        <w:spacing w:after="0"/>
        <w:jc w:val="center"/>
        <w:rPr>
          <w:rFonts w:ascii="Arial" w:hAnsi="Arial" w:cs="Arial"/>
          <w:smallCaps/>
          <w:sz w:val="22"/>
          <w:szCs w:val="22"/>
          <w:lang w:val="es-419"/>
        </w:rPr>
      </w:pPr>
      <w:bookmarkStart w:name="_Toc388249744" w:id="0"/>
      <w:r w:rsidRPr="00963878">
        <w:rPr>
          <w:rFonts w:ascii="Arial" w:hAnsi="Arial" w:cs="Arial"/>
          <w:smallCaps/>
          <w:sz w:val="22"/>
          <w:szCs w:val="22"/>
          <w:lang w:val="es-419"/>
        </w:rPr>
        <w:t>Documento del Banco Interamericano De Desarrollo</w:t>
      </w:r>
      <w:bookmarkEnd w:id="0"/>
    </w:p>
    <w:p w:rsidRPr="00963878" w:rsidR="00D52FED" w:rsidP="00D52FED" w:rsidRDefault="00D52FED" w14:paraId="246FE041" w14:textId="77777777">
      <w:pPr>
        <w:spacing w:before="120" w:after="120" w:line="240" w:lineRule="auto"/>
        <w:jc w:val="center"/>
        <w:rPr>
          <w:rFonts w:ascii="Arial" w:hAnsi="Arial" w:cs="Arial"/>
          <w:lang w:val="es-419"/>
        </w:rPr>
      </w:pPr>
    </w:p>
    <w:p w:rsidRPr="00963878" w:rsidR="00D52FED" w:rsidP="00D52FED" w:rsidRDefault="00D52FED" w14:paraId="72FADAFA" w14:textId="77777777">
      <w:pPr>
        <w:spacing w:before="120" w:after="120" w:line="240" w:lineRule="auto"/>
        <w:jc w:val="center"/>
        <w:rPr>
          <w:rFonts w:ascii="Arial" w:hAnsi="Arial" w:cs="Arial"/>
          <w:lang w:val="es-419"/>
        </w:rPr>
      </w:pPr>
    </w:p>
    <w:p w:rsidRPr="00963878" w:rsidR="00D52FED" w:rsidP="00D52FED" w:rsidRDefault="00D52FED" w14:paraId="1CAF9FF5" w14:textId="77777777">
      <w:pPr>
        <w:spacing w:before="120" w:after="120" w:line="240" w:lineRule="auto"/>
        <w:jc w:val="center"/>
        <w:rPr>
          <w:rFonts w:ascii="Arial" w:hAnsi="Arial" w:cs="Arial"/>
          <w:lang w:val="es-419"/>
        </w:rPr>
      </w:pPr>
    </w:p>
    <w:p w:rsidRPr="00963878" w:rsidR="00D52FED" w:rsidP="00D52FED" w:rsidRDefault="00D52FED" w14:paraId="18984CA7" w14:textId="77777777">
      <w:pPr>
        <w:spacing w:before="120" w:after="120" w:line="240" w:lineRule="auto"/>
        <w:jc w:val="center"/>
        <w:rPr>
          <w:rFonts w:ascii="Arial" w:hAnsi="Arial" w:cs="Arial"/>
          <w:lang w:val="es-419"/>
        </w:rPr>
      </w:pPr>
    </w:p>
    <w:p w:rsidRPr="00963878" w:rsidR="00D52FED" w:rsidP="00D52FED" w:rsidRDefault="00D52FED" w14:paraId="25C1638F" w14:textId="77777777">
      <w:pPr>
        <w:tabs>
          <w:tab w:val="left" w:pos="1350"/>
        </w:tabs>
        <w:jc w:val="center"/>
        <w:rPr>
          <w:rFonts w:ascii="Arial" w:hAnsi="Arial" w:cs="Arial"/>
          <w:b/>
          <w:smallCaps/>
          <w:sz w:val="28"/>
          <w:lang w:val="es-419"/>
        </w:rPr>
      </w:pPr>
      <w:r w:rsidRPr="00963878">
        <w:rPr>
          <w:rFonts w:ascii="Arial" w:hAnsi="Arial" w:cs="Arial"/>
          <w:b/>
          <w:smallCaps/>
          <w:sz w:val="28"/>
          <w:lang w:val="es-419"/>
        </w:rPr>
        <w:t>Paraguay</w:t>
      </w:r>
    </w:p>
    <w:p w:rsidRPr="00963878" w:rsidR="00D52FED" w:rsidP="00D52FED" w:rsidRDefault="00D52FED" w14:paraId="071523F8" w14:textId="77777777">
      <w:pPr>
        <w:spacing w:before="120" w:after="120" w:line="240" w:lineRule="auto"/>
        <w:jc w:val="both"/>
        <w:rPr>
          <w:rFonts w:ascii="Arial" w:hAnsi="Arial" w:cs="Arial"/>
          <w:lang w:val="es-419"/>
        </w:rPr>
      </w:pPr>
    </w:p>
    <w:p w:rsidRPr="00963878" w:rsidR="00D52FED" w:rsidP="5D72456B" w:rsidRDefault="00D52FED" w14:paraId="1F9395D4" w14:textId="41A26F92">
      <w:pPr>
        <w:spacing w:before="120" w:after="120" w:line="240" w:lineRule="auto"/>
        <w:jc w:val="center"/>
        <w:rPr>
          <w:ins w:author="Arauz Herrera, Alison" w:date="2019-07-22T12:17:36.0274524" w:id="1771019916"/>
        </w:rPr>
        <w:pPrChange w:author="Arauz Herrera, Alison" w:date="2019-07-22T12:17:36.0274524" w:id="2101594560">
          <w:pPr>
            <w:jc w:val="both"/>
          </w:pPr>
        </w:pPrChange>
      </w:pPr>
      <w:ins w:author="Arauz Herrera, Alison" w:date="2019-07-22T12:17:36.0274524" w:id="1919141854">
        <w:r w:rsidRPr="5D72456B" w:rsidR="5D72456B">
          <w:rPr>
            <w:rFonts w:ascii="Arial" w:hAnsi="Arial" w:eastAsia="Arial" w:cs="Arial"/>
            <w:b w:val="1"/>
            <w:bCs w:val="1"/>
            <w:smallCaps w:val="1"/>
            <w:noProof w:val="0"/>
            <w:sz w:val="24"/>
            <w:szCs w:val="24"/>
            <w:lang w:val="es-419"/>
            <w:rPrChange w:author="Arauz Herrera, Alison" w:date="2019-07-22T12:17:36.0274524" w:id="1539633017">
              <w:rPr/>
            </w:rPrChange>
          </w:rPr>
          <w:t>Acceso a Financiamiento para Inversiones del Sector Agropecuario en el Paraguay</w:t>
        </w:r>
      </w:ins>
    </w:p>
    <w:p w:rsidRPr="00963878" w:rsidR="00D52FED" w:rsidP="5D72456B" w:rsidRDefault="00D52FED" w14:paraId="07A78DC1" w14:textId="33198BBB">
      <w:pPr>
        <w:spacing w:before="120" w:after="120" w:line="240" w:lineRule="auto"/>
        <w:jc w:val="center"/>
        <w:rPr>
          <w:ins w:author="Arauz Herrera, Alison" w:date="2019-07-22T12:17:36.0274524" w:id="2028455648"/>
        </w:rPr>
        <w:pPrChange w:author="Arauz Herrera, Alison" w:date="2019-07-22T12:17:36.0274524" w:id="1444993890">
          <w:pPr>
            <w:jc w:val="both"/>
          </w:pPr>
        </w:pPrChange>
      </w:pPr>
      <w:ins w:author="Arauz Herrera, Alison" w:date="2019-07-22T12:17:36.0274524" w:id="1749713429">
        <w:r w:rsidRPr="5D72456B" w:rsidR="5D72456B">
          <w:rPr>
            <w:rFonts w:ascii="Arial" w:hAnsi="Arial" w:eastAsia="Arial" w:cs="Arial"/>
            <w:b w:val="1"/>
            <w:bCs w:val="1"/>
            <w:smallCaps w:val="1"/>
            <w:noProof w:val="0"/>
            <w:sz w:val="24"/>
            <w:szCs w:val="24"/>
            <w:lang w:val="es-419"/>
            <w:rPrChange w:author="Arauz Herrera, Alison" w:date="2019-07-22T12:17:36.0274524" w:id="254390249">
              <w:rPr/>
            </w:rPrChange>
          </w:rPr>
          <w:t>(PR-L1170)</w:t>
        </w:r>
      </w:ins>
    </w:p>
    <w:p w:rsidRPr="00963878" w:rsidR="00D52FED" w:rsidP="5D72456B" w:rsidRDefault="00D52FED" w14:paraId="5A9651D8" w14:textId="6D416A96">
      <w:pPr>
        <w:spacing w:before="120" w:after="120" w:line="240" w:lineRule="auto"/>
        <w:jc w:val="center"/>
        <w:rPr>
          <w:ins w:author="Arauz Herrera, Alison" w:date="2019-07-22T12:17:36.0274524" w:id="1440119919"/>
        </w:rPr>
        <w:pPrChange w:author="Arauz Herrera, Alison" w:date="2019-07-22T12:17:36.0274524" w:id="1309108223">
          <w:pPr>
            <w:jc w:val="both"/>
          </w:pPr>
        </w:pPrChange>
      </w:pPr>
      <w:ins w:author="Arauz Herrera, Alison" w:date="2019-07-22T12:17:36.0274524" w:id="943915197">
        <w:r w:rsidRPr="5D72456B" w:rsidR="5D72456B">
          <w:rPr>
            <w:rFonts w:ascii="Arial" w:hAnsi="Arial" w:eastAsia="Arial" w:cs="Arial"/>
            <w:b w:val="1"/>
            <w:bCs w:val="1"/>
            <w:smallCaps w:val="1"/>
            <w:noProof w:val="0"/>
            <w:sz w:val="24"/>
            <w:szCs w:val="24"/>
            <w:lang w:val="es-419"/>
            <w:rPrChange w:author="Arauz Herrera, Alison" w:date="2019-07-22T12:17:36.0274524" w:id="762573423">
              <w:rPr/>
            </w:rPrChange>
          </w:rPr>
          <w:t>Segunda Operación Individual Bajo la Línea de Crédito Condicional para Proyectos de Inversión (CCLIP) de Financiamiento del Desarrollo Productivo</w:t>
        </w:r>
      </w:ins>
    </w:p>
    <w:p w:rsidRPr="00963878" w:rsidR="00D52FED" w:rsidP="5D72456B" w:rsidRDefault="00D52FED" w14:paraId="78EC0A07" w14:textId="210E7103">
      <w:pPr>
        <w:spacing w:before="120" w:after="120" w:line="240" w:lineRule="auto"/>
        <w:jc w:val="center"/>
        <w:rPr>
          <w:ins w:author="Arauz Herrera, Alison" w:date="2019-07-22T12:17:36.0274524" w:id="686833625"/>
        </w:rPr>
        <w:pPrChange w:author="Arauz Herrera, Alison" w:date="2019-07-22T12:17:36.0274524" w:id="1956854376">
          <w:pPr>
            <w:jc w:val="both"/>
          </w:pPr>
        </w:pPrChange>
      </w:pPr>
      <w:ins w:author="Arauz Herrera, Alison" w:date="2019-07-22T12:17:36.0274524" w:id="618054593">
        <w:r w:rsidRPr="5D72456B" w:rsidR="5D72456B">
          <w:rPr>
            <w:rFonts w:ascii="Arial" w:hAnsi="Arial" w:eastAsia="Arial" w:cs="Arial"/>
            <w:b w:val="1"/>
            <w:bCs w:val="1"/>
            <w:smallCaps w:val="1"/>
            <w:noProof w:val="0"/>
            <w:sz w:val="24"/>
            <w:szCs w:val="24"/>
            <w:lang w:val="es-419"/>
            <w:rPrChange w:author="Arauz Herrera, Alison" w:date="2019-07-22T12:17:36.0274524" w:id="1195644319">
              <w:rPr/>
            </w:rPrChange>
          </w:rPr>
          <w:t>(PR-X1006)</w:t>
        </w:r>
      </w:ins>
    </w:p>
    <w:p w:rsidRPr="00963878" w:rsidR="00D52FED" w:rsidDel="5D72456B" w:rsidP="00D52FED" w:rsidRDefault="00D52FED" w14:paraId="51118B5A" w14:textId="77777777">
      <w:pPr>
        <w:spacing w:before="120" w:after="120" w:line="240" w:lineRule="auto"/>
        <w:jc w:val="both"/>
        <w:rPr>
          <w:del w:author="Arauz Herrera, Alison" w:date="2019-07-22T12:17:36.0274524" w:id="916516829"/>
          <w:rFonts w:ascii="Arial" w:hAnsi="Arial" w:cs="Arial"/>
          <w:sz w:val="24"/>
          <w:lang w:val="es-419"/>
        </w:rPr>
      </w:pPr>
    </w:p>
    <w:p w:rsidRPr="00963878" w:rsidR="00D52FED" w:rsidDel="5D72456B" w:rsidP="61A2AB92" w:rsidRDefault="61A2AB92" w14:paraId="291BE69F" w14:textId="6DC59234">
      <w:pPr>
        <w:tabs>
          <w:tab w:val="left" w:pos="1350"/>
        </w:tabs>
        <w:jc w:val="center"/>
        <w:rPr>
          <w:del w:author="Arauz Herrera, Alison" w:date="2019-07-22T12:17:36.0274524" w:id="1760927703"/>
          <w:rFonts w:ascii="Arial" w:hAnsi="Arial" w:cs="Arial"/>
          <w:sz w:val="28"/>
          <w:szCs w:val="28"/>
          <w:lang w:val="es-419"/>
        </w:rPr>
      </w:pPr>
      <w:del w:author="Arauz Herrera, Alison" w:date="2019-07-22T12:17:36.0274524" w:id="196880197">
        <w:r w:rsidRPr="00963878" w:rsidDel="5D72456B">
          <w:rPr>
            <w:rFonts w:ascii="Arial" w:hAnsi="Arial" w:cs="Arial"/>
            <w:b/>
            <w:bCs/>
            <w:smallCaps/>
            <w:sz w:val="28"/>
            <w:szCs w:val="28"/>
            <w:lang w:val="es-419"/>
          </w:rPr>
          <w:delText xml:space="preserve">Acceso a Financiamiento para Inversiones del Sector Agropecuario en el Paraguay </w:delText>
        </w:r>
      </w:del>
    </w:p>
    <w:p w:rsidRPr="00963878" w:rsidR="00D52FED" w:rsidDel="5D72456B" w:rsidP="00D52FED" w:rsidRDefault="0751CBE3" w14:paraId="2E6B1CF5" w14:textId="77777777">
      <w:pPr>
        <w:tabs>
          <w:tab w:val="left" w:pos="1350"/>
        </w:tabs>
        <w:jc w:val="center"/>
        <w:rPr>
          <w:del w:author="Arauz Herrera, Alison" w:date="2019-07-22T12:17:36.0274524" w:id="1651460980"/>
          <w:rFonts w:ascii="Arial" w:hAnsi="Arial" w:cs="Arial"/>
          <w:b/>
          <w:smallCaps/>
          <w:sz w:val="24"/>
          <w:lang w:val="es-419"/>
        </w:rPr>
      </w:pPr>
      <w:bookmarkStart w:name="Text7" w:id="1"/>
      <w:del w:author="Arauz Herrera, Alison" w:date="2019-07-22T12:17:36.0274524" w:id="1882247838">
        <w:r w:rsidRPr="00963878" w:rsidDel="5D72456B">
          <w:rPr>
            <w:rFonts w:ascii="Arial" w:hAnsi="Arial" w:cs="Arial"/>
            <w:b/>
            <w:bCs/>
            <w:smallCaps/>
            <w:sz w:val="24"/>
            <w:szCs w:val="24"/>
            <w:lang w:val="es-419"/>
          </w:rPr>
          <w:delText>(PR-L1170)</w:delText>
        </w:r>
      </w:del>
      <w:bookmarkEnd w:id="1"/>
    </w:p>
    <w:p w:rsidRPr="00AE0311" w:rsidR="0751CBE3" w:rsidDel="5D72456B" w:rsidP="0751CBE3" w:rsidRDefault="0751CBE3" w14:paraId="0CFFD90B" w14:textId="7C29D143">
      <w:pPr>
        <w:jc w:val="center"/>
        <w:rPr>
          <w:del w:author="Arauz Herrera, Alison" w:date="2019-07-22T12:17:36.0274524" w:id="643291013"/>
          <w:rFonts w:ascii="Arial" w:hAnsi="Arial" w:eastAsia="Arial" w:cs="Arial"/>
          <w:sz w:val="28"/>
          <w:szCs w:val="28"/>
          <w:lang w:val="es-419"/>
        </w:rPr>
      </w:pPr>
      <w:del w:author="Arauz Herrera, Alison" w:date="2019-07-22T12:17:36.0274524" w:id="1275836000">
        <w:r w:rsidRPr="00517845" w:rsidDel="5D72456B">
          <w:rPr>
            <w:rFonts w:ascii="Arial" w:hAnsi="Arial" w:eastAsia="Arial" w:cs="Arial"/>
            <w:b/>
            <w:bCs/>
            <w:smallCaps/>
            <w:sz w:val="28"/>
            <w:szCs w:val="28"/>
            <w:lang w:val="es-419"/>
          </w:rPr>
          <w:delText xml:space="preserve">Segundo Programa bajo la Línea de Crédito Condicional para Proyectos de Inversión (CCLIP) para el Financiamiento del Desarrollo Productivo </w:delText>
        </w:r>
      </w:del>
    </w:p>
    <w:p w:rsidRPr="00AE0311" w:rsidR="0751CBE3" w:rsidDel="5D72456B" w:rsidP="0751CBE3" w:rsidRDefault="0751CBE3" w14:paraId="28A0D8E4" w14:textId="3CC60A4C">
      <w:pPr>
        <w:jc w:val="center"/>
        <w:rPr>
          <w:del w:author="Arauz Herrera, Alison" w:date="2019-07-22T12:17:36.0274524" w:id="2118586779"/>
          <w:rFonts w:ascii="Arial" w:hAnsi="Arial" w:eastAsia="Arial" w:cs="Arial"/>
          <w:sz w:val="24"/>
          <w:szCs w:val="24"/>
          <w:lang w:val="es-419"/>
        </w:rPr>
      </w:pPr>
      <w:del w:author="Arauz Herrera, Alison" w:date="2019-07-22T12:17:36.0274524" w:id="129271691">
        <w:r w:rsidRPr="00517845" w:rsidDel="5D72456B">
          <w:rPr>
            <w:rFonts w:ascii="Arial" w:hAnsi="Arial" w:eastAsia="Arial" w:cs="Arial"/>
            <w:b/>
            <w:bCs/>
            <w:smallCaps/>
            <w:sz w:val="24"/>
            <w:szCs w:val="24"/>
            <w:lang w:val="es-419"/>
          </w:rPr>
          <w:delText>(PR-X1006)</w:delText>
        </w:r>
      </w:del>
    </w:p>
    <w:p w:rsidR="5D72456B" w:rsidP="5D72456B" w:rsidRDefault="5D72456B" w14:paraId="601D2DF9">
      <w:pPr>
        <w:pStyle w:val="Normal"/>
        <w:spacing w:before="120" w:after="120" w:line="240" w:lineRule="auto"/>
        <w:jc w:val="both"/>
        <w:rPr>
          <w:rFonts w:ascii="Arial" w:hAnsi="Arial" w:cs="Arial"/>
          <w:sz w:val="24"/>
          <w:szCs w:val="24"/>
          <w:lang w:val="es-419"/>
          <w:rPrChange w:author="Arauz Herrera, Alison" w:date="2019-07-22T12:17:36.0274524" w:id="1369305716">
            <w:rPr/>
          </w:rPrChange>
        </w:rPr>
        <w:pPrChange w:author="Arauz Herrera, Alison" w:date="2019-07-22T12:17:36.0274524" w:id="367150171">
          <w:pPr/>
        </w:pPrChange>
      </w:pPr>
    </w:p>
    <w:p w:rsidRPr="00517845" w:rsidR="0751CBE3" w:rsidP="0751CBE3" w:rsidRDefault="0751CBE3" w14:paraId="6402B632" w14:textId="36492AA8">
      <w:pPr>
        <w:jc w:val="center"/>
        <w:outlineLvl w:val="0"/>
        <w:rPr>
          <w:rFonts w:ascii="Arial" w:hAnsi="Arial" w:cs="Arial"/>
          <w:b/>
          <w:bCs/>
          <w:smallCaps/>
          <w:sz w:val="24"/>
          <w:szCs w:val="24"/>
          <w:lang w:val="es-419"/>
        </w:rPr>
      </w:pPr>
    </w:p>
    <w:p w:rsidRPr="00517845" w:rsidR="00D52FED" w:rsidP="00D52FED" w:rsidRDefault="00D52FED" w14:paraId="3E6DDD82" w14:textId="77777777">
      <w:pPr>
        <w:tabs>
          <w:tab w:val="left" w:pos="1440"/>
          <w:tab w:val="left" w:pos="3060"/>
        </w:tabs>
        <w:jc w:val="center"/>
        <w:outlineLvl w:val="0"/>
        <w:rPr>
          <w:rFonts w:ascii="Arial" w:hAnsi="Arial" w:cs="Arial"/>
          <w:b/>
          <w:smallCaps/>
          <w:sz w:val="24"/>
          <w:lang w:val="es-419"/>
        </w:rPr>
      </w:pPr>
    </w:p>
    <w:p w:rsidRPr="00517845" w:rsidR="00D52FED" w:rsidP="00D52FED" w:rsidRDefault="00D52FED" w14:paraId="17D792AE" w14:textId="77777777">
      <w:pPr>
        <w:tabs>
          <w:tab w:val="left" w:pos="1440"/>
          <w:tab w:val="left" w:pos="3060"/>
        </w:tabs>
        <w:jc w:val="center"/>
        <w:outlineLvl w:val="0"/>
        <w:rPr>
          <w:rFonts w:ascii="Arial" w:hAnsi="Arial" w:cs="Arial"/>
          <w:b/>
          <w:smallCaps/>
          <w:sz w:val="24"/>
          <w:lang w:val="es-419"/>
        </w:rPr>
      </w:pPr>
    </w:p>
    <w:p w:rsidRPr="00517845" w:rsidR="00D52FED" w:rsidP="00D52FED" w:rsidRDefault="00D52FED" w14:paraId="4422D781" w14:textId="2EFC9087">
      <w:pPr>
        <w:tabs>
          <w:tab w:val="left" w:pos="1440"/>
          <w:tab w:val="left" w:pos="3060"/>
        </w:tabs>
        <w:jc w:val="center"/>
        <w:outlineLvl w:val="0"/>
        <w:rPr>
          <w:rFonts w:ascii="Arial" w:hAnsi="Arial" w:cs="Arial"/>
          <w:b/>
          <w:smallCaps/>
          <w:sz w:val="24"/>
          <w:lang w:val="es-419"/>
        </w:rPr>
      </w:pPr>
      <w:r w:rsidRPr="00517845">
        <w:rPr>
          <w:rFonts w:ascii="Arial" w:hAnsi="Arial" w:cs="Arial"/>
          <w:b/>
          <w:smallCaps/>
          <w:sz w:val="24"/>
          <w:lang w:val="es-419"/>
        </w:rPr>
        <w:t>Análisis de Demanda</w:t>
      </w:r>
    </w:p>
    <w:p w:rsidRPr="00517845" w:rsidR="00D52FED" w:rsidP="00D52FED" w:rsidRDefault="00D52FED" w14:paraId="07B255D8" w14:textId="77777777">
      <w:pPr>
        <w:spacing w:after="100" w:afterAutospacing="1" w:line="240" w:lineRule="auto"/>
        <w:jc w:val="center"/>
        <w:rPr>
          <w:rFonts w:ascii="Arial" w:hAnsi="Arial" w:cs="Arial"/>
          <w:b/>
          <w:lang w:val="es-419"/>
        </w:rPr>
      </w:pPr>
    </w:p>
    <w:p w:rsidRPr="00517845" w:rsidR="00D52FED" w:rsidP="00D52FED" w:rsidRDefault="00D52FED" w14:paraId="5F93FB1C" w14:textId="77777777">
      <w:pPr>
        <w:pStyle w:val="TOC3"/>
        <w:rPr>
          <w:rFonts w:ascii="Arial" w:hAnsi="Arial" w:cs="Arial"/>
          <w:sz w:val="22"/>
          <w:lang w:val="es-419"/>
        </w:rPr>
      </w:pPr>
    </w:p>
    <w:p w:rsidRPr="00517845" w:rsidR="00D52FED" w:rsidP="00D52FED" w:rsidRDefault="00D52FED" w14:paraId="4B15517D" w14:textId="77777777">
      <w:pPr>
        <w:rPr>
          <w:rFonts w:ascii="Arial" w:hAnsi="Arial" w:cs="Arial"/>
          <w:lang w:val="es-419"/>
        </w:rPr>
      </w:pPr>
    </w:p>
    <w:p w:rsidRPr="00517845" w:rsidR="00D52FED" w:rsidP="00D52FED" w:rsidRDefault="00D52FED" w14:paraId="0BE40CF8" w14:textId="77777777">
      <w:pPr>
        <w:rPr>
          <w:rFonts w:ascii="Arial" w:hAnsi="Arial" w:cs="Arial"/>
          <w:b/>
          <w:lang w:val="es-419"/>
        </w:rPr>
      </w:pPr>
    </w:p>
    <w:p w:rsidRPr="00517845" w:rsidR="00D52FED" w:rsidP="00D52FED" w:rsidRDefault="00D52FED" w14:paraId="46D2306E" w14:textId="77777777">
      <w:pPr>
        <w:rPr>
          <w:rFonts w:ascii="Arial" w:hAnsi="Arial" w:cs="Arial"/>
          <w:b/>
          <w:lang w:val="es-419"/>
        </w:rPr>
      </w:pPr>
    </w:p>
    <w:p w:rsidRPr="00517845" w:rsidR="00D52FED" w:rsidP="00D52FED" w:rsidRDefault="00D52FED" w14:paraId="0898B77E" w14:textId="77777777">
      <w:pPr>
        <w:rPr>
          <w:rFonts w:ascii="Arial" w:hAnsi="Arial" w:cs="Arial"/>
          <w:b/>
          <w:lang w:val="es-419"/>
        </w:rPr>
      </w:pPr>
    </w:p>
    <w:p w:rsidRPr="00AE0311" w:rsidR="00D52FED" w:rsidP="00D52FED" w:rsidRDefault="00D52FED" w14:paraId="65C413D8" w14:textId="77777777">
      <w:pPr>
        <w:rPr>
          <w:rFonts w:ascii="Arial" w:hAnsi="Arial" w:cs="Arial"/>
          <w:b/>
          <w:lang w:val="es-419"/>
        </w:rPr>
        <w:sectPr w:rsidRPr="00AE0311" w:rsidR="00D52FED" w:rsidSect="00AF2969">
          <w:sectPrChange w:author="Fernandini Puga, Manuel Pablo" w:date="2019-06-19T16:09:14.228061" w:id="536076177">
            <w:sectPr w:rsidRPr="00AE0311" w:rsidR="00D52FED" w:rsidSect="00AF2969">
              <w:pgSz w:w="12240" w:h="15840"/>
              <w:pgMar w:top="1440" w:right="1800" w:bottom="1440" w:left="1800" w:header="720" w:footer="720" w:gutter="0"/>
              <w:cols w:space="720"/>
              <w:titlePg/>
              <w:docGrid w:linePitch="360"/>
            </w:sectPr>
          </w:sectPrChange>
          <w:footerReference w:type="default" r:id="rId13"/>
          <w:pgSz w:w="12240" w:h="15840" w:orient="portrait"/>
          <w:pgMar w:top="1440" w:right="1800" w:bottom="1440" w:left="1800" w:header="720" w:footer="720" w:gutter="0"/>
          <w:cols w:space="720"/>
          <w:titlePg/>
          <w:docGrid w:linePitch="360"/>
        </w:sectPr>
      </w:pPr>
      <w:r w:rsidRPr="00AE0311">
        <w:rPr>
          <w:rFonts w:ascii="Arial" w:hAnsi="Arial" w:cs="Arial"/>
          <w:noProof/>
          <w:lang w:val="es-419" w:eastAsia="en-US"/>
        </w:rPr>
        <mc:AlternateContent>
          <mc:Choice Requires="wps">
            <w:drawing>
              <wp:anchor distT="0" distB="0" distL="114300" distR="114300" simplePos="0" relativeHeight="251659264" behindDoc="0" locked="0" layoutInCell="1" allowOverlap="1" wp14:anchorId="2E3A32B7" wp14:editId="476483CB">
                <wp:simplePos x="0" y="0"/>
                <wp:positionH relativeFrom="column">
                  <wp:posOffset>-215537</wp:posOffset>
                </wp:positionH>
                <wp:positionV relativeFrom="paragraph">
                  <wp:posOffset>304165</wp:posOffset>
                </wp:positionV>
                <wp:extent cx="5734050" cy="4572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57200"/>
                        </a:xfrm>
                        <a:prstGeom prst="rect">
                          <a:avLst/>
                        </a:prstGeom>
                        <a:solidFill>
                          <a:srgbClr val="FFFFFF"/>
                        </a:solidFill>
                        <a:ln w="9525">
                          <a:solidFill>
                            <a:srgbClr val="000000"/>
                          </a:solidFill>
                          <a:miter lim="800000"/>
                          <a:headEnd/>
                          <a:tailEnd/>
                        </a:ln>
                      </wps:spPr>
                      <wps:txbx>
                        <w:txbxContent>
                          <w:p w:rsidRPr="00486549" w:rsidR="00D52FED" w:rsidP="00D52FED" w:rsidRDefault="00D52FED" w14:paraId="113C0BEF" w14:textId="45697645">
                            <w:pPr>
                              <w:jc w:val="both"/>
                              <w:rPr>
                                <w:rFonts w:ascii="Arial" w:hAnsi="Arial" w:cs="Arial"/>
                                <w:sz w:val="20"/>
                                <w:lang w:val="es-ES_tradnl"/>
                              </w:rPr>
                            </w:pPr>
                            <w:r w:rsidRPr="00486549">
                              <w:rPr>
                                <w:rFonts w:ascii="Arial" w:hAnsi="Arial" w:cs="Arial"/>
                                <w:szCs w:val="24"/>
                                <w:lang w:val="es-ES_tradnl"/>
                              </w:rPr>
                              <w:t>Este documento fue elaborado por</w:t>
                            </w:r>
                            <w:r>
                              <w:rPr>
                                <w:rFonts w:ascii="Arial" w:hAnsi="Arial" w:cs="Arial"/>
                                <w:szCs w:val="24"/>
                                <w:lang w:val="es-ES_tradnl"/>
                              </w:rPr>
                              <w:t xml:space="preserve"> la Agencia Financiera de Desarrollo (AFD) de Paraguay a petición del equipo de proyecto.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E3A32B7">
                <v:stroke joinstyle="miter"/>
                <v:path gradientshapeok="t" o:connecttype="rect"/>
              </v:shapetype>
              <v:shape id="Text Box 1" style="position:absolute;margin-left:-16.95pt;margin-top:23.95pt;width:451.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">
                <v:textbox>
                  <w:txbxContent>
                    <w:p w:rsidRPr="00486549" w:rsidR="00D52FED" w:rsidP="00D52FED" w:rsidRDefault="00D52FED" w14:paraId="113C0BEF" w14:textId="45697645">
                      <w:pPr>
                        <w:jc w:val="both"/>
                        <w:rPr>
                          <w:rFonts w:ascii="Arial" w:hAnsi="Arial" w:cs="Arial"/>
                          <w:sz w:val="20"/>
                          <w:lang w:val="es-ES_tradnl"/>
                        </w:rPr>
                      </w:pPr>
                      <w:r w:rsidRPr="00486549">
                        <w:rPr>
                          <w:rFonts w:ascii="Arial" w:hAnsi="Arial" w:cs="Arial"/>
                          <w:szCs w:val="24"/>
                          <w:lang w:val="es-ES_tradnl"/>
                        </w:rPr>
                        <w:t>Este documento fue elaborado por</w:t>
                      </w:r>
                      <w:r>
                        <w:rPr>
                          <w:rFonts w:ascii="Arial" w:hAnsi="Arial" w:cs="Arial"/>
                          <w:szCs w:val="24"/>
                          <w:lang w:val="es-ES_tradnl"/>
                        </w:rPr>
                        <w:t xml:space="preserve"> la Agencia Financiera de Desarrollo (AFD) de Paraguay a petición del equipo de proyecto.</w:t>
                      </w:r>
                    </w:p>
                  </w:txbxContent>
                </v:textbox>
              </v:shape>
            </w:pict>
          </mc:Fallback>
        </mc:AlternateContent>
      </w:r>
    </w:p>
    <w:p w:rsidRPr="00517845" w:rsidR="00D52FED" w:rsidP="00D52FED" w:rsidRDefault="00D52FED" w14:paraId="52145B9E" w14:textId="77777777">
      <w:pPr>
        <w:rPr>
          <w:b/>
          <w:lang w:val="es-419"/>
        </w:rPr>
      </w:pPr>
      <w:bookmarkStart w:name="_Hlk8827997" w:id="2"/>
      <w:bookmarkEnd w:id="2"/>
      <w:r w:rsidRPr="00517845">
        <w:rPr>
          <w:noProof/>
          <w:lang w:val="es-419"/>
        </w:rPr>
        <w:lastRenderedPageBreak/>
        <w:drawing>
          <wp:inline distT="0" distB="0" distL="0" distR="0" wp14:anchorId="701C7F8D" wp14:editId="105626C2">
            <wp:extent cx="1805940" cy="487680"/>
            <wp:effectExtent l="0" t="0" r="3810" b="7620"/>
            <wp:docPr id="3" name="Imagen 3" descr="logo AFD en png"/>
            <wp:cNvGraphicFramePr/>
            <a:graphic xmlns:a="http://schemas.openxmlformats.org/drawingml/2006/main">
              <a:graphicData uri="http://schemas.openxmlformats.org/drawingml/2006/picture">
                <pic:pic xmlns:pic="http://schemas.openxmlformats.org/drawingml/2006/picture">
                  <pic:nvPicPr>
                    <pic:cNvPr id="1" name="Imagen 1" descr="logo AFD en png"/>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5940" cy="487680"/>
                    </a:xfrm>
                    <a:prstGeom prst="rect">
                      <a:avLst/>
                    </a:prstGeom>
                    <a:noFill/>
                    <a:ln>
                      <a:noFill/>
                    </a:ln>
                  </pic:spPr>
                </pic:pic>
              </a:graphicData>
            </a:graphic>
          </wp:inline>
        </w:drawing>
      </w:r>
    </w:p>
    <w:p w:rsidR="00D52FED" w:rsidP="00D52FED" w:rsidRDefault="00D52FED" w14:paraId="720BA3A6" w14:textId="5AD57F61">
      <w:pPr>
        <w:rPr>
          <w:ins w:author="Fernandini Puga, Manuel Pablo" w:date="2019-06-19T15:56:00Z" w:id="3"/>
          <w:b/>
          <w:lang w:val="es-419"/>
        </w:rPr>
      </w:pPr>
    </w:p>
    <w:p w:rsidRPr="00517845" w:rsidR="006D209E" w:rsidP="00D52FED" w:rsidRDefault="006D209E" w14:paraId="4B84A5D9" w14:textId="77777777">
      <w:pPr>
        <w:rPr>
          <w:b/>
          <w:lang w:val="es-419"/>
        </w:rPr>
      </w:pPr>
    </w:p>
    <w:p w:rsidRPr="00517845" w:rsidR="00D52FED" w:rsidP="00963878" w:rsidRDefault="00D52FED" w14:paraId="4391FCAF" w14:textId="77777777">
      <w:pPr>
        <w:spacing w:before="120" w:after="240" w:line="240" w:lineRule="auto"/>
        <w:jc w:val="center"/>
        <w:rPr>
          <w:rFonts w:ascii="Arial" w:hAnsi="Arial" w:cs="Arial"/>
          <w:b/>
          <w:lang w:val="es-419"/>
        </w:rPr>
      </w:pPr>
      <w:r w:rsidRPr="00517845">
        <w:rPr>
          <w:rFonts w:ascii="Arial" w:hAnsi="Arial" w:cs="Arial"/>
          <w:b/>
          <w:lang w:val="es-419"/>
        </w:rPr>
        <w:t>FUNDAMENTOS DE LA DEMANDA DE CREDITO AGRICOLA</w:t>
      </w:r>
    </w:p>
    <w:p w:rsidRPr="00AE0311" w:rsidR="00963878" w:rsidP="003D3E0C" w:rsidRDefault="00963878" w14:paraId="617E7145" w14:textId="77777777">
      <w:pPr>
        <w:jc w:val="both"/>
        <w:rPr>
          <w:ins w:author="Fernandini Puga, Manuel Pablo" w:date="2019-06-19T15:53:00Z" w:id="4"/>
          <w:lang w:val="es-419"/>
        </w:rPr>
      </w:pPr>
    </w:p>
    <w:p w:rsidRPr="00963878" w:rsidR="003D3E0C" w:rsidP="003D3E0C" w:rsidRDefault="003D3E0C" w14:paraId="23C36F56" w14:textId="021457F1">
      <w:pPr>
        <w:jc w:val="both"/>
        <w:rPr>
          <w:ins w:author="Fernandini Puga, Manuel Pablo" w:date="2019-06-19T15:52:00Z" w:id="5"/>
          <w:lang w:val="es-419"/>
          <w:rPrChange w:author="Fernandini Puga, Manuel Pablo" w:date="2019-06-19T15:53:00Z" w:id="6">
            <w:rPr>
              <w:ins w:author="Fernandini Puga, Manuel Pablo" w:date="2019-06-19T15:52:00Z" w:id="7"/>
              <w:lang w:val="es-419"/>
            </w:rPr>
          </w:rPrChange>
        </w:rPr>
      </w:pPr>
      <w:ins w:author="Fernandini Puga, Manuel Pablo" w:date="2019-06-19T15:52:00Z" w:id="8">
        <w:r w:rsidRPr="00963878">
          <w:rPr>
            <w:lang w:val="es-419"/>
            <w:rPrChange w:author="Fernandini Puga, Manuel Pablo" w:date="2019-06-19T15:53:00Z" w:id="9">
              <w:rPr>
                <w:lang w:val="es-419"/>
              </w:rPr>
            </w:rPrChange>
          </w:rPr>
          <w:t>La FAO tiene una estimación de la Formación Bruta de Capital Fijo y stock de capital del sector agrícola, según sus cálculos la FBCF del sector agrícola es casi 300 millones de dólares, por lo que decir que el programa de 30 millones de dólares del BID, esta representaría un incremento de alrededor del 10% de la inversión.</w:t>
        </w:r>
      </w:ins>
    </w:p>
    <w:p w:rsidRPr="00517845" w:rsidR="003D3E0C" w:rsidP="003D3E0C" w:rsidRDefault="003D3E0C" w14:paraId="71CEBEF7" w14:textId="77777777">
      <w:pPr>
        <w:jc w:val="center"/>
        <w:rPr>
          <w:ins w:author="Fernandini Puga, Manuel Pablo" w:date="2019-06-19T15:52:00Z" w:id="10"/>
          <w:b/>
          <w:lang w:val="es-419"/>
        </w:rPr>
      </w:pPr>
      <w:ins w:author="Fernandini Puga, Manuel Pablo" w:date="2019-06-19T15:52:00Z" w:id="11">
        <w:r w:rsidRPr="00517845">
          <w:rPr>
            <w:b/>
            <w:lang w:val="es-419"/>
          </w:rPr>
          <w:t>Gráfico 1</w:t>
        </w:r>
      </w:ins>
    </w:p>
    <w:p w:rsidRPr="00517845" w:rsidR="003D3E0C" w:rsidP="003D3E0C" w:rsidRDefault="003D3E0C" w14:paraId="2380FC5F" w14:textId="77777777">
      <w:pPr>
        <w:jc w:val="center"/>
        <w:rPr>
          <w:ins w:author="Fernandini Puga, Manuel Pablo" w:date="2019-06-19T15:52:00Z" w:id="12"/>
          <w:lang w:val="es-419"/>
        </w:rPr>
      </w:pPr>
      <w:ins w:author="Fernandini Puga, Manuel Pablo" w:date="2019-06-19T15:52:00Z" w:id="13">
        <w:r w:rsidRPr="00517845">
          <w:rPr>
            <w:noProof/>
            <w:lang w:val="es-419"/>
          </w:rPr>
          <w:drawing>
            <wp:inline distT="0" distB="0" distL="0" distR="0" wp14:anchorId="7E1843FA" wp14:editId="03F4CC01">
              <wp:extent cx="4562475" cy="2924175"/>
              <wp:effectExtent l="0" t="0" r="9525" b="9525"/>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62475" cy="2924175"/>
                      </a:xfrm>
                      <a:prstGeom prst="rect">
                        <a:avLst/>
                      </a:prstGeom>
                      <a:noFill/>
                      <a:ln>
                        <a:noFill/>
                      </a:ln>
                    </pic:spPr>
                  </pic:pic>
                </a:graphicData>
              </a:graphic>
            </wp:inline>
          </w:drawing>
        </w:r>
      </w:ins>
    </w:p>
    <w:p w:rsidRPr="00963878" w:rsidR="003D3E0C" w:rsidP="003D3E0C" w:rsidRDefault="003D3E0C" w14:paraId="265E9F0E" w14:textId="1D7D6278">
      <w:pPr>
        <w:jc w:val="both"/>
        <w:rPr>
          <w:ins w:author="Fernandini Puga, Manuel Pablo" w:date="2019-06-19T15:52:00Z" w:id="15"/>
          <w:lang w:val="es-419"/>
          <w:rPrChange w:author="Fernandini Puga, Manuel Pablo" w:date="2019-06-19T15:53:00Z" w:id="16">
            <w:rPr>
              <w:ins w:author="Fernandini Puga, Manuel Pablo" w:date="2019-06-19T15:52:00Z" w:id="17"/>
              <w:lang w:val="es-419"/>
            </w:rPr>
          </w:rPrChange>
        </w:rPr>
      </w:pPr>
      <w:ins w:author="Fernandini Puga, Manuel Pablo" w:date="2019-06-19T15:52:00Z" w:id="18">
        <w:r w:rsidRPr="00AE0311">
          <w:rPr>
            <w:lang w:val="es-419"/>
          </w:rPr>
          <w:t xml:space="preserve">En tanto, las colocaciones agrícolas reportadas por la Superintendencia de Bancos del Banco Central del Paraguay en su boletín estadístico, da cuenta de </w:t>
        </w:r>
        <w:r w:rsidRPr="00517845">
          <w:rPr>
            <w:lang w:val="es-419"/>
          </w:rPr>
          <w:t>un total de casi 2.400 millones de dólares a fin del primer trimestre del 2019</w:t>
        </w:r>
        <w:r w:rsidRPr="00963878">
          <w:rPr>
            <w:lang w:val="es-419"/>
            <w:rPrChange w:author="Fernandini Puga, Manuel Pablo" w:date="2019-06-19T15:53:00Z" w:id="19">
              <w:rPr>
                <w:lang w:val="es-419"/>
              </w:rPr>
            </w:rPrChange>
          </w:rPr>
          <w:t xml:space="preserve">. Es importe mencionar que estas colocaciones incluyen capital de trabajo e inversión. No existen datos públicos del sector agrícola que permitan separar los préstamos de inversión o de largo plazo del sistema. </w:t>
        </w:r>
      </w:ins>
    </w:p>
    <w:p w:rsidRPr="00963878" w:rsidR="003D3E0C" w:rsidP="003D3E0C" w:rsidRDefault="003D3E0C" w14:paraId="1708AE0F" w14:textId="77777777">
      <w:pPr>
        <w:jc w:val="both"/>
        <w:rPr>
          <w:ins w:author="Fernandini Puga, Manuel Pablo" w:date="2019-06-19T15:52:00Z" w:id="20"/>
          <w:lang w:val="es-419"/>
          <w:rPrChange w:author="Fernandini Puga, Manuel Pablo" w:date="2019-06-19T15:53:00Z" w:id="21">
            <w:rPr>
              <w:ins w:author="Fernandini Puga, Manuel Pablo" w:date="2019-06-19T15:52:00Z" w:id="22"/>
              <w:lang w:val="es-419"/>
            </w:rPr>
          </w:rPrChange>
        </w:rPr>
      </w:pPr>
      <w:bookmarkStart w:name="_GoBack" w:id="23"/>
      <w:bookmarkEnd w:id="23"/>
    </w:p>
    <w:p w:rsidRPr="00963878" w:rsidR="003D3E0C" w:rsidP="003D3E0C" w:rsidRDefault="003D3E0C" w14:paraId="430A4459" w14:textId="77777777">
      <w:pPr>
        <w:jc w:val="both"/>
        <w:rPr>
          <w:ins w:author="Fernandini Puga, Manuel Pablo" w:date="2019-06-19T15:52:00Z" w:id="24"/>
          <w:lang w:val="es-419"/>
          <w:rPrChange w:author="Fernandini Puga, Manuel Pablo" w:date="2019-06-19T15:53:00Z" w:id="25">
            <w:rPr>
              <w:ins w:author="Fernandini Puga, Manuel Pablo" w:date="2019-06-19T15:52:00Z" w:id="26"/>
              <w:lang w:val="es-419"/>
            </w:rPr>
          </w:rPrChange>
        </w:rPr>
      </w:pPr>
    </w:p>
    <w:p w:rsidRPr="00963878" w:rsidR="003D3E0C" w:rsidP="003D3E0C" w:rsidRDefault="003D3E0C" w14:paraId="7BECEE6F" w14:textId="77777777">
      <w:pPr>
        <w:jc w:val="both"/>
        <w:rPr>
          <w:ins w:author="Fernandini Puga, Manuel Pablo" w:date="2019-06-19T15:52:00Z" w:id="27"/>
          <w:lang w:val="es-419"/>
          <w:rPrChange w:author="Fernandini Puga, Manuel Pablo" w:date="2019-06-19T15:53:00Z" w:id="28">
            <w:rPr>
              <w:ins w:author="Fernandini Puga, Manuel Pablo" w:date="2019-06-19T15:52:00Z" w:id="29"/>
              <w:lang w:val="es-419"/>
            </w:rPr>
          </w:rPrChange>
        </w:rPr>
      </w:pPr>
    </w:p>
    <w:p w:rsidRPr="00517845" w:rsidR="003D3E0C" w:rsidP="003D3E0C" w:rsidRDefault="003D3E0C" w14:paraId="3EF0BD13" w14:textId="77777777">
      <w:pPr>
        <w:jc w:val="center"/>
        <w:rPr>
          <w:ins w:author="Fernandini Puga, Manuel Pablo" w:date="2019-06-19T15:52:00Z" w:id="30"/>
          <w:b/>
          <w:lang w:val="es-419"/>
        </w:rPr>
      </w:pPr>
      <w:ins w:author="Fernandini Puga, Manuel Pablo" w:date="2019-06-19T15:52:00Z" w:id="31">
        <w:r w:rsidRPr="00517845">
          <w:rPr>
            <w:b/>
            <w:lang w:val="es-419"/>
          </w:rPr>
          <w:t>Gráfico 2</w:t>
        </w:r>
      </w:ins>
    </w:p>
    <w:p w:rsidRPr="00517845" w:rsidR="003D3E0C" w:rsidP="003D3E0C" w:rsidRDefault="003D3E0C" w14:paraId="34924663" w14:textId="77777777">
      <w:pPr>
        <w:jc w:val="center"/>
        <w:rPr>
          <w:ins w:author="Fernandini Puga, Manuel Pablo" w:date="2019-06-19T15:52:00Z" w:id="32"/>
          <w:lang w:val="es-419"/>
        </w:rPr>
      </w:pPr>
      <w:ins w:author="Fernandini Puga, Manuel Pablo" w:date="2019-06-19T15:52:00Z" w:id="33">
        <w:r w:rsidRPr="00517845">
          <w:rPr>
            <w:noProof/>
            <w:lang w:val="es-419"/>
          </w:rPr>
          <w:drawing>
            <wp:inline distT="0" distB="0" distL="0" distR="0" wp14:anchorId="6142F157" wp14:editId="60319289">
              <wp:extent cx="4562475" cy="2924175"/>
              <wp:effectExtent l="0" t="0" r="9525" b="9525"/>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62475" cy="2924175"/>
                      </a:xfrm>
                      <a:prstGeom prst="rect">
                        <a:avLst/>
                      </a:prstGeom>
                      <a:noFill/>
                      <a:ln>
                        <a:noFill/>
                      </a:ln>
                    </pic:spPr>
                  </pic:pic>
                </a:graphicData>
              </a:graphic>
            </wp:inline>
          </w:drawing>
        </w:r>
      </w:ins>
    </w:p>
    <w:p w:rsidRPr="00963878" w:rsidR="003D3E0C" w:rsidP="003D3E0C" w:rsidRDefault="003D3E0C" w14:paraId="0ED7F838" w14:textId="1F788B7E">
      <w:pPr>
        <w:jc w:val="both"/>
        <w:rPr>
          <w:ins w:author="Fernandini Puga, Manuel Pablo" w:date="2019-06-19T15:52:00Z" w:id="34"/>
          <w:lang w:val="es-419"/>
          <w:rPrChange w:author="Fernandini Puga, Manuel Pablo" w:date="2019-06-19T15:53:00Z" w:id="35">
            <w:rPr>
              <w:ins w:author="Fernandini Puga, Manuel Pablo" w:date="2019-06-19T15:52:00Z" w:id="36"/>
              <w:lang w:val="es-419"/>
            </w:rPr>
          </w:rPrChange>
        </w:rPr>
      </w:pPr>
      <w:ins w:author="Fernandini Puga, Manuel Pablo" w:date="2019-06-19T15:52:00Z" w:id="37">
        <w:r w:rsidRPr="00AE0311">
          <w:rPr>
            <w:lang w:val="es-419"/>
          </w:rPr>
          <w:t xml:space="preserve">El saldo de la cartera de créditos de la AFD, relacionadas al sector agrícola, es de aproximadamente US$ </w:t>
        </w:r>
        <w:r w:rsidRPr="00517845">
          <w:rPr>
            <w:lang w:val="es-419"/>
          </w:rPr>
          <w:t>280 millones, lo que representa casi un 12% del total del sistema.</w:t>
        </w:r>
      </w:ins>
      <w:ins w:author="Fernandini Puga, Manuel Pablo" w:date="2019-06-19T16:02:00Z" w:id="38">
        <w:r w:rsidR="00FC597D">
          <w:rPr>
            <w:lang w:val="es-419"/>
          </w:rPr>
          <w:t xml:space="preserve"> Por lo tanto, e</w:t>
        </w:r>
      </w:ins>
      <w:ins w:author="Fernandini Puga, Manuel Pablo" w:date="2019-06-19T15:52:00Z" w:id="39">
        <w:r w:rsidRPr="00517845">
          <w:rPr>
            <w:lang w:val="es-419"/>
          </w:rPr>
          <w:t xml:space="preserve">l programa de US$ 30 </w:t>
        </w:r>
        <w:r w:rsidRPr="00963878">
          <w:rPr>
            <w:lang w:val="es-419"/>
            <w:rPrChange w:author="Fernandini Puga, Manuel Pablo" w:date="2019-06-19T15:53:00Z" w:id="40">
              <w:rPr>
                <w:lang w:val="es-419"/>
              </w:rPr>
            </w:rPrChange>
          </w:rPr>
          <w:t xml:space="preserve">millones permitiría incrementar en 1% la participación de la AFD en la cartera agrícola. Existe </w:t>
        </w:r>
      </w:ins>
      <w:ins w:author="Fernandini Puga, Manuel Pablo" w:date="2019-06-19T15:53:00Z" w:id="41">
        <w:r w:rsidRPr="00963878" w:rsidR="00963878">
          <w:rPr>
            <w:lang w:val="es-419"/>
            <w:rPrChange w:author="Fernandini Puga, Manuel Pablo" w:date="2019-06-19T15:53:00Z" w:id="42">
              <w:rPr>
                <w:lang w:val="es-419"/>
              </w:rPr>
            </w:rPrChange>
          </w:rPr>
          <w:t>aún</w:t>
        </w:r>
      </w:ins>
      <w:ins w:author="Fernandini Puga, Manuel Pablo" w:date="2019-06-19T15:52:00Z" w:id="43">
        <w:r w:rsidRPr="00963878">
          <w:rPr>
            <w:lang w:val="es-419"/>
            <w:rPrChange w:author="Fernandini Puga, Manuel Pablo" w:date="2019-06-19T15:53:00Z" w:id="44">
              <w:rPr>
                <w:lang w:val="es-419"/>
              </w:rPr>
            </w:rPrChange>
          </w:rPr>
          <w:t xml:space="preserve"> una amplia proporción de demanda insatisfecha que puede ser cubierta por los créditos de la AFD.</w:t>
        </w:r>
      </w:ins>
    </w:p>
    <w:p w:rsidRPr="00963878" w:rsidR="003D3E0C" w:rsidP="003D3E0C" w:rsidRDefault="003D3E0C" w14:paraId="0E5A2C87" w14:textId="77777777">
      <w:pPr>
        <w:jc w:val="both"/>
        <w:rPr>
          <w:ins w:author="Fernandini Puga, Manuel Pablo" w:date="2019-06-19T15:52:00Z" w:id="45"/>
          <w:lang w:val="es-419"/>
          <w:rPrChange w:author="Fernandini Puga, Manuel Pablo" w:date="2019-06-19T15:53:00Z" w:id="46">
            <w:rPr>
              <w:ins w:author="Fernandini Puga, Manuel Pablo" w:date="2019-06-19T15:52:00Z" w:id="47"/>
              <w:lang w:val="es-419"/>
            </w:rPr>
          </w:rPrChange>
        </w:rPr>
      </w:pPr>
      <w:ins w:author="Fernandini Puga, Manuel Pablo" w:date="2019-06-19T15:52:00Z" w:id="48">
        <w:r w:rsidRPr="00963878">
          <w:rPr>
            <w:lang w:val="es-419"/>
            <w:rPrChange w:author="Fernandini Puga, Manuel Pablo" w:date="2019-06-19T15:53:00Z" w:id="49">
              <w:rPr>
                <w:lang w:val="es-419"/>
              </w:rPr>
            </w:rPrChange>
          </w:rPr>
          <w:t xml:space="preserve">Por sectores y para el sistema en su conjunto, no existe información pública disponible. No obstante, en algunos registros no oficiales de la Superintendencia de Bancos del año 2017, cedidos a la AFD para su uso interno, es factible la obtención de los montos, plazos y tasas de interés promedio del sistema bancario (ver tabla 1). Partiendo de la distinción entre agricultura, ganadería y </w:t>
        </w:r>
        <w:proofErr w:type="spellStart"/>
        <w:r w:rsidRPr="00963878">
          <w:rPr>
            <w:lang w:val="es-419"/>
            <w:rPrChange w:author="Fernandini Puga, Manuel Pablo" w:date="2019-06-19T15:53:00Z" w:id="50">
              <w:rPr>
                <w:lang w:val="es-419"/>
              </w:rPr>
            </w:rPrChange>
          </w:rPr>
          <w:t>Agribusiness</w:t>
        </w:r>
        <w:proofErr w:type="spellEnd"/>
        <w:r w:rsidRPr="00963878">
          <w:rPr>
            <w:lang w:val="es-419"/>
            <w:rPrChange w:author="Fernandini Puga, Manuel Pablo" w:date="2019-06-19T15:53:00Z" w:id="51">
              <w:rPr>
                <w:lang w:val="es-419"/>
              </w:rPr>
            </w:rPrChange>
          </w:rPr>
          <w:t xml:space="preserve">, no existen grandes diferencias en términos de plazo y tasas efectiva, pero los montos promedio difieren, siendo el sector </w:t>
        </w:r>
        <w:proofErr w:type="spellStart"/>
        <w:r w:rsidRPr="00963878">
          <w:rPr>
            <w:lang w:val="es-419"/>
            <w:rPrChange w:author="Fernandini Puga, Manuel Pablo" w:date="2019-06-19T15:53:00Z" w:id="52">
              <w:rPr>
                <w:lang w:val="es-419"/>
              </w:rPr>
            </w:rPrChange>
          </w:rPr>
          <w:t>Agribusiness</w:t>
        </w:r>
        <w:proofErr w:type="spellEnd"/>
        <w:r w:rsidRPr="00963878">
          <w:rPr>
            <w:lang w:val="es-419"/>
            <w:rPrChange w:author="Fernandini Puga, Manuel Pablo" w:date="2019-06-19T15:53:00Z" w:id="53">
              <w:rPr>
                <w:lang w:val="es-419"/>
              </w:rPr>
            </w:rPrChange>
          </w:rPr>
          <w:t xml:space="preserve"> con mayores montos. </w:t>
        </w:r>
      </w:ins>
    </w:p>
    <w:p w:rsidRPr="00963878" w:rsidR="003D3E0C" w:rsidP="003D3E0C" w:rsidRDefault="003D3E0C" w14:paraId="346AE2A7" w14:textId="77777777">
      <w:pPr>
        <w:jc w:val="center"/>
        <w:rPr>
          <w:ins w:author="Fernandini Puga, Manuel Pablo" w:date="2019-06-19T15:52:00Z" w:id="54"/>
          <w:lang w:val="es-419"/>
          <w:rPrChange w:author="Fernandini Puga, Manuel Pablo" w:date="2019-06-19T15:53:00Z" w:id="55">
            <w:rPr>
              <w:ins w:author="Fernandini Puga, Manuel Pablo" w:date="2019-06-19T15:52:00Z" w:id="56"/>
              <w:lang w:val="es-419"/>
            </w:rPr>
          </w:rPrChange>
        </w:rPr>
      </w:pPr>
      <w:ins w:author="Fernandini Puga, Manuel Pablo" w:date="2019-06-19T15:52:00Z" w:id="57">
        <w:r w:rsidRPr="00963878">
          <w:rPr>
            <w:b/>
            <w:lang w:val="es-419"/>
            <w:rPrChange w:author="Fernandini Puga, Manuel Pablo" w:date="2019-06-19T15:53:00Z" w:id="58">
              <w:rPr>
                <w:b/>
                <w:lang w:val="es-419"/>
              </w:rPr>
            </w:rPrChange>
          </w:rPr>
          <w:t>Tabla 1: Colocaciones mayores a 3 años, sistema bancario</w:t>
        </w:r>
      </w:ins>
    </w:p>
    <w:tbl>
      <w:tblPr>
        <w:tblStyle w:val="TableGrid"/>
        <w:tblW w:w="0" w:type="auto"/>
        <w:tblLook w:val="04A0" w:firstRow="1" w:lastRow="0" w:firstColumn="1" w:lastColumn="0" w:noHBand="0" w:noVBand="1"/>
      </w:tblPr>
      <w:tblGrid>
        <w:gridCol w:w="1765"/>
        <w:gridCol w:w="1765"/>
        <w:gridCol w:w="1766"/>
        <w:gridCol w:w="1766"/>
        <w:gridCol w:w="1766"/>
      </w:tblGrid>
      <w:tr w:rsidRPr="00517845" w:rsidR="003D3E0C" w:rsidTr="00517845" w14:paraId="00662F05" w14:textId="77777777">
        <w:trPr>
          <w:ins w:author="Fernandini Puga, Manuel Pablo" w:date="2019-06-19T15:52:00Z" w:id="59"/>
        </w:trPr>
        <w:tc>
          <w:tcPr>
            <w:tcW w:w="1765" w:type="dxa"/>
            <w:vAlign w:val="center"/>
          </w:tcPr>
          <w:p w:rsidRPr="00517845" w:rsidR="003D3E0C" w:rsidP="00E41CA6" w:rsidRDefault="003D3E0C" w14:paraId="0385EF92" w14:textId="77777777">
            <w:pPr>
              <w:jc w:val="center"/>
              <w:rPr>
                <w:ins w:author="Fernandini Puga, Manuel Pablo" w:date="2019-06-19T15:52:00Z" w:id="60"/>
                <w:b/>
                <w:lang w:val="es-419"/>
              </w:rPr>
            </w:pPr>
            <w:ins w:author="Fernandini Puga, Manuel Pablo" w:date="2019-06-19T15:52:00Z" w:id="61">
              <w:r w:rsidRPr="00517845">
                <w:rPr>
                  <w:b/>
                  <w:lang w:val="es-419"/>
                </w:rPr>
                <w:t>Sector</w:t>
              </w:r>
            </w:ins>
          </w:p>
        </w:tc>
        <w:tc>
          <w:tcPr>
            <w:tcW w:w="1765" w:type="dxa"/>
            <w:vAlign w:val="center"/>
          </w:tcPr>
          <w:p w:rsidRPr="00517845" w:rsidR="003D3E0C" w:rsidP="00E41CA6" w:rsidRDefault="003D3E0C" w14:paraId="444471C8" w14:textId="77777777">
            <w:pPr>
              <w:jc w:val="center"/>
              <w:rPr>
                <w:ins w:author="Fernandini Puga, Manuel Pablo" w:date="2019-06-19T15:52:00Z" w:id="62"/>
                <w:b/>
                <w:lang w:val="es-419"/>
              </w:rPr>
            </w:pPr>
            <w:ins w:author="Fernandini Puga, Manuel Pablo" w:date="2019-06-19T15:52:00Z" w:id="63">
              <w:r w:rsidRPr="00517845">
                <w:rPr>
                  <w:b/>
                  <w:lang w:val="es-419"/>
                </w:rPr>
                <w:t>Cantidad</w:t>
              </w:r>
            </w:ins>
          </w:p>
        </w:tc>
        <w:tc>
          <w:tcPr>
            <w:tcW w:w="1766" w:type="dxa"/>
            <w:vAlign w:val="center"/>
          </w:tcPr>
          <w:p w:rsidRPr="00517845" w:rsidR="003D3E0C" w:rsidP="00E41CA6" w:rsidRDefault="003D3E0C" w14:paraId="10CDD2E9" w14:textId="77777777">
            <w:pPr>
              <w:jc w:val="center"/>
              <w:rPr>
                <w:ins w:author="Fernandini Puga, Manuel Pablo" w:date="2019-06-19T15:52:00Z" w:id="64"/>
                <w:b/>
                <w:lang w:val="es-419"/>
              </w:rPr>
            </w:pPr>
            <w:ins w:author="Fernandini Puga, Manuel Pablo" w:date="2019-06-19T15:52:00Z" w:id="65">
              <w:r w:rsidRPr="00517845">
                <w:rPr>
                  <w:b/>
                  <w:lang w:val="es-419"/>
                </w:rPr>
                <w:t>Monto (USD)</w:t>
              </w:r>
            </w:ins>
          </w:p>
        </w:tc>
        <w:tc>
          <w:tcPr>
            <w:tcW w:w="1766" w:type="dxa"/>
            <w:vAlign w:val="center"/>
          </w:tcPr>
          <w:p w:rsidRPr="00517845" w:rsidR="003D3E0C" w:rsidP="00E41CA6" w:rsidRDefault="003D3E0C" w14:paraId="4320F289" w14:textId="77777777">
            <w:pPr>
              <w:jc w:val="center"/>
              <w:rPr>
                <w:ins w:author="Fernandini Puga, Manuel Pablo" w:date="2019-06-19T15:52:00Z" w:id="66"/>
                <w:b/>
                <w:lang w:val="es-419"/>
              </w:rPr>
            </w:pPr>
            <w:ins w:author="Fernandini Puga, Manuel Pablo" w:date="2019-06-19T15:52:00Z" w:id="67">
              <w:r w:rsidRPr="00517845">
                <w:rPr>
                  <w:b/>
                  <w:lang w:val="es-419"/>
                </w:rPr>
                <w:t>Plazo (años)</w:t>
              </w:r>
            </w:ins>
          </w:p>
        </w:tc>
        <w:tc>
          <w:tcPr>
            <w:tcW w:w="1766" w:type="dxa"/>
            <w:vAlign w:val="center"/>
          </w:tcPr>
          <w:p w:rsidRPr="00517845" w:rsidR="003D3E0C" w:rsidP="00E41CA6" w:rsidRDefault="003D3E0C" w14:paraId="62054CF5" w14:textId="77777777">
            <w:pPr>
              <w:jc w:val="center"/>
              <w:rPr>
                <w:ins w:author="Fernandini Puga, Manuel Pablo" w:date="2019-06-19T15:52:00Z" w:id="68"/>
                <w:b/>
                <w:lang w:val="es-419"/>
              </w:rPr>
            </w:pPr>
            <w:ins w:author="Fernandini Puga, Manuel Pablo" w:date="2019-06-19T15:52:00Z" w:id="69">
              <w:r w:rsidRPr="00517845">
                <w:rPr>
                  <w:b/>
                  <w:lang w:val="es-419"/>
                </w:rPr>
                <w:t>Tasa efectiva (porcentaje)</w:t>
              </w:r>
            </w:ins>
          </w:p>
        </w:tc>
      </w:tr>
      <w:tr w:rsidRPr="00517845" w:rsidR="003D3E0C" w:rsidTr="00517845" w14:paraId="110AD4C1" w14:textId="77777777">
        <w:trPr>
          <w:trHeight w:val="368"/>
          <w:ins w:author="Fernandini Puga, Manuel Pablo" w:date="2019-06-19T15:52:00Z" w:id="70"/>
        </w:trPr>
        <w:tc>
          <w:tcPr>
            <w:tcW w:w="1765" w:type="dxa"/>
            <w:vAlign w:val="center"/>
          </w:tcPr>
          <w:p w:rsidRPr="00517845" w:rsidR="003D3E0C" w:rsidP="00E41CA6" w:rsidRDefault="003D3E0C" w14:paraId="6B268863" w14:textId="77777777">
            <w:pPr>
              <w:jc w:val="both"/>
              <w:rPr>
                <w:ins w:author="Fernandini Puga, Manuel Pablo" w:date="2019-06-19T15:52:00Z" w:id="71"/>
                <w:lang w:val="es-419"/>
              </w:rPr>
            </w:pPr>
            <w:proofErr w:type="spellStart"/>
            <w:ins w:author="Fernandini Puga, Manuel Pablo" w:date="2019-06-19T15:52:00Z" w:id="72">
              <w:r w:rsidRPr="00517845">
                <w:rPr>
                  <w:lang w:val="es-419"/>
                </w:rPr>
                <w:t>Agribusiness</w:t>
              </w:r>
              <w:proofErr w:type="spellEnd"/>
            </w:ins>
          </w:p>
        </w:tc>
        <w:tc>
          <w:tcPr>
            <w:tcW w:w="1765" w:type="dxa"/>
            <w:vAlign w:val="center"/>
          </w:tcPr>
          <w:p w:rsidRPr="00517845" w:rsidR="003D3E0C" w:rsidP="00E41CA6" w:rsidRDefault="003D3E0C" w14:paraId="404B394C" w14:textId="77777777">
            <w:pPr>
              <w:jc w:val="right"/>
              <w:rPr>
                <w:ins w:author="Fernandini Puga, Manuel Pablo" w:date="2019-06-19T15:52:00Z" w:id="73"/>
                <w:lang w:val="es-419"/>
              </w:rPr>
            </w:pPr>
            <w:ins w:author="Fernandini Puga, Manuel Pablo" w:date="2019-06-19T15:52:00Z" w:id="74">
              <w:r w:rsidRPr="00517845">
                <w:rPr>
                  <w:lang w:val="es-419"/>
                </w:rPr>
                <w:t>335</w:t>
              </w:r>
            </w:ins>
          </w:p>
        </w:tc>
        <w:tc>
          <w:tcPr>
            <w:tcW w:w="1766" w:type="dxa"/>
            <w:vAlign w:val="center"/>
          </w:tcPr>
          <w:p w:rsidRPr="00517845" w:rsidR="003D3E0C" w:rsidP="00E41CA6" w:rsidRDefault="003D3E0C" w14:paraId="20E20016" w14:textId="77777777">
            <w:pPr>
              <w:jc w:val="right"/>
              <w:rPr>
                <w:ins w:author="Fernandini Puga, Manuel Pablo" w:date="2019-06-19T15:52:00Z" w:id="75"/>
                <w:lang w:val="es-419"/>
              </w:rPr>
            </w:pPr>
            <w:ins w:author="Fernandini Puga, Manuel Pablo" w:date="2019-06-19T15:52:00Z" w:id="76">
              <w:r w:rsidRPr="00517845">
                <w:rPr>
                  <w:lang w:val="es-419"/>
                </w:rPr>
                <w:t>108.678</w:t>
              </w:r>
            </w:ins>
          </w:p>
        </w:tc>
        <w:tc>
          <w:tcPr>
            <w:tcW w:w="1766" w:type="dxa"/>
            <w:vAlign w:val="center"/>
          </w:tcPr>
          <w:p w:rsidRPr="00517845" w:rsidR="003D3E0C" w:rsidP="00E41CA6" w:rsidRDefault="003D3E0C" w14:paraId="192A1FEA" w14:textId="77777777">
            <w:pPr>
              <w:jc w:val="right"/>
              <w:rPr>
                <w:ins w:author="Fernandini Puga, Manuel Pablo" w:date="2019-06-19T15:52:00Z" w:id="77"/>
                <w:lang w:val="es-419"/>
              </w:rPr>
            </w:pPr>
            <w:ins w:author="Fernandini Puga, Manuel Pablo" w:date="2019-06-19T15:52:00Z" w:id="78">
              <w:r w:rsidRPr="00517845">
                <w:rPr>
                  <w:lang w:val="es-419"/>
                </w:rPr>
                <w:t>3,84</w:t>
              </w:r>
            </w:ins>
          </w:p>
        </w:tc>
        <w:tc>
          <w:tcPr>
            <w:tcW w:w="1766" w:type="dxa"/>
            <w:vAlign w:val="center"/>
          </w:tcPr>
          <w:p w:rsidRPr="00517845" w:rsidR="003D3E0C" w:rsidP="00E41CA6" w:rsidRDefault="003D3E0C" w14:paraId="00171846" w14:textId="77777777">
            <w:pPr>
              <w:jc w:val="right"/>
              <w:rPr>
                <w:ins w:author="Fernandini Puga, Manuel Pablo" w:date="2019-06-19T15:52:00Z" w:id="79"/>
                <w:lang w:val="es-419"/>
              </w:rPr>
            </w:pPr>
            <w:ins w:author="Fernandini Puga, Manuel Pablo" w:date="2019-06-19T15:52:00Z" w:id="80">
              <w:r w:rsidRPr="00517845">
                <w:rPr>
                  <w:lang w:val="es-419"/>
                </w:rPr>
                <w:t>8,7</w:t>
              </w:r>
            </w:ins>
          </w:p>
        </w:tc>
      </w:tr>
      <w:tr w:rsidRPr="00517845" w:rsidR="003D3E0C" w:rsidTr="00517845" w14:paraId="16089C4E" w14:textId="77777777">
        <w:trPr>
          <w:ins w:author="Fernandini Puga, Manuel Pablo" w:date="2019-06-19T15:52:00Z" w:id="81"/>
        </w:trPr>
        <w:tc>
          <w:tcPr>
            <w:tcW w:w="1765" w:type="dxa"/>
            <w:vAlign w:val="center"/>
          </w:tcPr>
          <w:p w:rsidRPr="00517845" w:rsidR="003D3E0C" w:rsidP="00E41CA6" w:rsidRDefault="003D3E0C" w14:paraId="6790A0BE" w14:textId="77777777">
            <w:pPr>
              <w:jc w:val="both"/>
              <w:rPr>
                <w:ins w:author="Fernandini Puga, Manuel Pablo" w:date="2019-06-19T15:52:00Z" w:id="82"/>
                <w:lang w:val="es-419"/>
              </w:rPr>
            </w:pPr>
            <w:ins w:author="Fernandini Puga, Manuel Pablo" w:date="2019-06-19T15:52:00Z" w:id="83">
              <w:r w:rsidRPr="00517845">
                <w:rPr>
                  <w:lang w:val="es-419"/>
                </w:rPr>
                <w:t>Agricultura</w:t>
              </w:r>
            </w:ins>
          </w:p>
        </w:tc>
        <w:tc>
          <w:tcPr>
            <w:tcW w:w="1765" w:type="dxa"/>
            <w:vAlign w:val="center"/>
          </w:tcPr>
          <w:p w:rsidRPr="00517845" w:rsidR="003D3E0C" w:rsidP="00E41CA6" w:rsidRDefault="003D3E0C" w14:paraId="32737C19" w14:textId="77777777">
            <w:pPr>
              <w:jc w:val="right"/>
              <w:rPr>
                <w:ins w:author="Fernandini Puga, Manuel Pablo" w:date="2019-06-19T15:52:00Z" w:id="84"/>
                <w:lang w:val="es-419"/>
              </w:rPr>
            </w:pPr>
            <w:ins w:author="Fernandini Puga, Manuel Pablo" w:date="2019-06-19T15:52:00Z" w:id="85">
              <w:r w:rsidRPr="00517845">
                <w:rPr>
                  <w:lang w:val="es-419"/>
                </w:rPr>
                <w:t>1.500</w:t>
              </w:r>
            </w:ins>
          </w:p>
        </w:tc>
        <w:tc>
          <w:tcPr>
            <w:tcW w:w="1766" w:type="dxa"/>
            <w:vAlign w:val="center"/>
          </w:tcPr>
          <w:p w:rsidRPr="00517845" w:rsidR="003D3E0C" w:rsidP="00E41CA6" w:rsidRDefault="003D3E0C" w14:paraId="136CA200" w14:textId="77777777">
            <w:pPr>
              <w:jc w:val="right"/>
              <w:rPr>
                <w:ins w:author="Fernandini Puga, Manuel Pablo" w:date="2019-06-19T15:52:00Z" w:id="86"/>
                <w:lang w:val="es-419"/>
              </w:rPr>
            </w:pPr>
            <w:ins w:author="Fernandini Puga, Manuel Pablo" w:date="2019-06-19T15:52:00Z" w:id="87">
              <w:r w:rsidRPr="00517845">
                <w:rPr>
                  <w:lang w:val="es-419"/>
                </w:rPr>
                <w:t>85.977</w:t>
              </w:r>
            </w:ins>
          </w:p>
        </w:tc>
        <w:tc>
          <w:tcPr>
            <w:tcW w:w="1766" w:type="dxa"/>
            <w:vAlign w:val="center"/>
          </w:tcPr>
          <w:p w:rsidRPr="00517845" w:rsidR="003D3E0C" w:rsidP="00E41CA6" w:rsidRDefault="003D3E0C" w14:paraId="498FA873" w14:textId="77777777">
            <w:pPr>
              <w:jc w:val="right"/>
              <w:rPr>
                <w:ins w:author="Fernandini Puga, Manuel Pablo" w:date="2019-06-19T15:52:00Z" w:id="88"/>
                <w:lang w:val="es-419"/>
              </w:rPr>
            </w:pPr>
            <w:ins w:author="Fernandini Puga, Manuel Pablo" w:date="2019-06-19T15:52:00Z" w:id="89">
              <w:r w:rsidRPr="00517845">
                <w:rPr>
                  <w:lang w:val="es-419"/>
                </w:rPr>
                <w:t>3,44</w:t>
              </w:r>
            </w:ins>
          </w:p>
        </w:tc>
        <w:tc>
          <w:tcPr>
            <w:tcW w:w="1766" w:type="dxa"/>
            <w:vAlign w:val="center"/>
          </w:tcPr>
          <w:p w:rsidRPr="00517845" w:rsidR="003D3E0C" w:rsidP="00E41CA6" w:rsidRDefault="003D3E0C" w14:paraId="273E2470" w14:textId="77777777">
            <w:pPr>
              <w:jc w:val="right"/>
              <w:rPr>
                <w:ins w:author="Fernandini Puga, Manuel Pablo" w:date="2019-06-19T15:52:00Z" w:id="90"/>
                <w:lang w:val="es-419"/>
              </w:rPr>
            </w:pPr>
            <w:ins w:author="Fernandini Puga, Manuel Pablo" w:date="2019-06-19T15:52:00Z" w:id="91">
              <w:r w:rsidRPr="00517845">
                <w:rPr>
                  <w:lang w:val="es-419"/>
                </w:rPr>
                <w:t>10,2</w:t>
              </w:r>
            </w:ins>
          </w:p>
        </w:tc>
      </w:tr>
      <w:tr w:rsidRPr="00517845" w:rsidR="003D3E0C" w:rsidTr="00517845" w14:paraId="08BED55F" w14:textId="77777777">
        <w:trPr>
          <w:ins w:author="Fernandini Puga, Manuel Pablo" w:date="2019-06-19T15:52:00Z" w:id="92"/>
        </w:trPr>
        <w:tc>
          <w:tcPr>
            <w:tcW w:w="1765" w:type="dxa"/>
            <w:vAlign w:val="center"/>
          </w:tcPr>
          <w:p w:rsidRPr="00517845" w:rsidR="003D3E0C" w:rsidP="00E41CA6" w:rsidRDefault="003D3E0C" w14:paraId="636117FA" w14:textId="77777777">
            <w:pPr>
              <w:jc w:val="both"/>
              <w:rPr>
                <w:ins w:author="Fernandini Puga, Manuel Pablo" w:date="2019-06-19T15:52:00Z" w:id="93"/>
                <w:lang w:val="es-419"/>
              </w:rPr>
            </w:pPr>
            <w:ins w:author="Fernandini Puga, Manuel Pablo" w:date="2019-06-19T15:52:00Z" w:id="94">
              <w:r w:rsidRPr="00517845">
                <w:rPr>
                  <w:lang w:val="es-419"/>
                </w:rPr>
                <w:t>Ganadería</w:t>
              </w:r>
            </w:ins>
          </w:p>
        </w:tc>
        <w:tc>
          <w:tcPr>
            <w:tcW w:w="1765" w:type="dxa"/>
            <w:vAlign w:val="center"/>
          </w:tcPr>
          <w:p w:rsidRPr="00517845" w:rsidR="003D3E0C" w:rsidP="00E41CA6" w:rsidRDefault="003D3E0C" w14:paraId="1EE1C224" w14:textId="77777777">
            <w:pPr>
              <w:jc w:val="right"/>
              <w:rPr>
                <w:ins w:author="Fernandini Puga, Manuel Pablo" w:date="2019-06-19T15:52:00Z" w:id="95"/>
                <w:lang w:val="es-419"/>
              </w:rPr>
            </w:pPr>
            <w:ins w:author="Fernandini Puga, Manuel Pablo" w:date="2019-06-19T15:52:00Z" w:id="96">
              <w:r w:rsidRPr="00517845">
                <w:rPr>
                  <w:lang w:val="es-419"/>
                </w:rPr>
                <w:t>269</w:t>
              </w:r>
            </w:ins>
          </w:p>
        </w:tc>
        <w:tc>
          <w:tcPr>
            <w:tcW w:w="1766" w:type="dxa"/>
            <w:vAlign w:val="center"/>
          </w:tcPr>
          <w:p w:rsidRPr="00517845" w:rsidR="00F15E75" w:rsidP="00517845" w:rsidRDefault="003D3E0C" w14:paraId="55E19D45" w14:textId="23DE9943">
            <w:pPr>
              <w:jc w:val="right"/>
              <w:rPr>
                <w:ins w:author="Fernandini Puga, Manuel Pablo" w:date="2019-06-19T15:52:00Z" w:id="97"/>
                <w:lang w:val="es-419"/>
              </w:rPr>
            </w:pPr>
            <w:ins w:author="Fernandini Puga, Manuel Pablo" w:date="2019-06-19T15:52:00Z" w:id="98">
              <w:r w:rsidRPr="00517845">
                <w:rPr>
                  <w:lang w:val="es-419"/>
                </w:rPr>
                <w:t>97.283</w:t>
              </w:r>
            </w:ins>
          </w:p>
        </w:tc>
        <w:tc>
          <w:tcPr>
            <w:tcW w:w="1766" w:type="dxa"/>
            <w:vAlign w:val="center"/>
          </w:tcPr>
          <w:p w:rsidRPr="00517845" w:rsidR="003D3E0C" w:rsidP="00E41CA6" w:rsidRDefault="003D3E0C" w14:paraId="4B5B30C4" w14:textId="77777777">
            <w:pPr>
              <w:jc w:val="right"/>
              <w:rPr>
                <w:ins w:author="Fernandini Puga, Manuel Pablo" w:date="2019-06-19T15:52:00Z" w:id="99"/>
                <w:lang w:val="es-419"/>
              </w:rPr>
            </w:pPr>
            <w:ins w:author="Fernandini Puga, Manuel Pablo" w:date="2019-06-19T15:52:00Z" w:id="100">
              <w:r w:rsidRPr="00517845">
                <w:rPr>
                  <w:lang w:val="es-419"/>
                </w:rPr>
                <w:t>3,05</w:t>
              </w:r>
            </w:ins>
          </w:p>
        </w:tc>
        <w:tc>
          <w:tcPr>
            <w:tcW w:w="1766" w:type="dxa"/>
            <w:vAlign w:val="center"/>
          </w:tcPr>
          <w:p w:rsidRPr="00517845" w:rsidR="003D3E0C" w:rsidP="00E41CA6" w:rsidRDefault="003D3E0C" w14:paraId="046A9ABC" w14:textId="77777777">
            <w:pPr>
              <w:jc w:val="right"/>
              <w:rPr>
                <w:ins w:author="Fernandini Puga, Manuel Pablo" w:date="2019-06-19T15:52:00Z" w:id="101"/>
                <w:lang w:val="es-419"/>
              </w:rPr>
            </w:pPr>
            <w:ins w:author="Fernandini Puga, Manuel Pablo" w:date="2019-06-19T15:52:00Z" w:id="102">
              <w:r w:rsidRPr="00517845">
                <w:rPr>
                  <w:lang w:val="es-419"/>
                </w:rPr>
                <w:t>9,1</w:t>
              </w:r>
            </w:ins>
          </w:p>
        </w:tc>
      </w:tr>
    </w:tbl>
    <w:p w:rsidRPr="00517845" w:rsidR="003D3E0C" w:rsidP="003D3E0C" w:rsidRDefault="003D3E0C" w14:paraId="1C0C6465" w14:textId="77777777">
      <w:pPr>
        <w:jc w:val="both"/>
        <w:rPr>
          <w:ins w:author="Fernandini Puga, Manuel Pablo" w:date="2019-06-19T15:52:00Z" w:id="103"/>
          <w:lang w:val="es-419"/>
        </w:rPr>
      </w:pPr>
    </w:p>
    <w:p w:rsidRPr="00517845" w:rsidR="003D3E0C" w:rsidP="5C0C502E" w:rsidRDefault="003D3E0C" w14:paraId="22744A17" w14:textId="1EA4B76A">
      <w:pPr>
        <w:jc w:val="both"/>
        <w:rPr>
          <w:ins w:author="Fernandini Puga, Manuel Pablo" w:date="2019-06-19T15:52:00Z" w:id="104"/>
          <w:b w:val="1"/>
          <w:bCs w:val="1"/>
          <w:lang w:val="es-419"/>
          <w:rPrChange w:author="Fernandini Puga, Manuel Pablo" w:date="2019-06-19T16:09:14.228061" w:id="949105111">
            <w:rPr/>
          </w:rPrChange>
        </w:rPr>
        <w:pPrChange w:author="Fernandini Puga, Manuel Pablo" w:date="2019-06-19T16:09:14.228061" w:id="737058874">
          <w:pPr>
            <w:jc w:val="both"/>
          </w:pPr>
        </w:pPrChange>
      </w:pPr>
      <w:ins w:author="Fernandini Puga, Manuel Pablo" w:date="2019-06-19T15:52:00Z" w:id="105">
        <w:r w:rsidRPr="00AE0311">
          <w:rPr>
            <w:lang w:val="es-419"/>
          </w:rPr>
          <w:t xml:space="preserve">En términos de </w:t>
        </w:r>
      </w:ins>
      <w:ins w:author="Fernandini Puga, Manuel Pablo" w:date="2019-06-19T16:09:14.228061" w:id="1088347700">
        <w:r w:rsidRPr="00AE0311" w:rsidR="5C0C502E">
          <w:rPr>
            <w:lang w:val="es-419"/>
          </w:rPr>
          <w:t xml:space="preserve">su </w:t>
        </w:r>
      </w:ins>
      <w:ins w:author="Fernandini Puga, Manuel Pablo" w:date="2019-06-19T15:52:00Z" w:id="922262900">
        <w:r w:rsidRPr="00AE0311">
          <w:rPr>
            <w:lang w:val="es-419"/>
          </w:rPr>
          <w:t>cartera</w:t>
        </w:r>
      </w:ins>
      <w:ins w:author="Fernandini Puga, Manuel Pablo" w:date="2019-06-19T16:09:14.228061" w:id="1993864968">
        <w:r w:rsidRPr="00AE0311" w:rsidR="5C0C502E">
          <w:rPr>
            <w:lang w:val="es-419"/>
          </w:rPr>
          <w:t xml:space="preserve">, </w:t>
        </w:r>
        <w:r w:rsidRPr="00AE0311">
          <w:rPr>
            <w:lang w:val="es-419"/>
          </w:rPr>
          <w:lastRenderedPageBreak/>
          <w:t>la AFD experimentó un crecimiento del 11% en la cartera ag</w:t>
        </w:r>
      </w:ins>
      <w:ins w:author="Fernandini Puga, Manuel Pablo" w:date="2019-06-19T15:52:00Z" w:id="1063453951">
        <w:r w:rsidRPr="00517845">
          <w:rPr>
            <w:lang w:val="es-419"/>
          </w:rPr>
          <w:t xml:space="preserve">rícola y del 21% en la cartera ganadera, entre los años 2014 a 2018. Ambos sectores representan el 22% de la cartera de la AFD. En 2017 y 2018 se han incorporado </w:t>
        </w:r>
        <w:r w:rsidRPr="00963878">
          <w:rPr>
            <w:lang w:val="es-419"/>
            <w:rPrChange w:author="Fernandini Puga, Manuel Pablo" w:date="2019-06-19T15:53:00Z" w:id="106">
              <w:rPr>
                <w:lang w:val="es-419"/>
              </w:rPr>
            </w:rPrChange>
          </w:rPr>
          <w:t xml:space="preserve">el subsector agroindustrial (2%) y ha cobrado mayor importancia el forestal (0,18%). </w:t>
        </w:r>
      </w:ins>
    </w:p>
    <w:p w:rsidRPr="00517845" w:rsidR="003D3E0C" w:rsidP="003D3E0C" w:rsidRDefault="003D3E0C" w14:paraId="746C9D0E" w14:textId="77777777">
      <w:pPr>
        <w:jc w:val="center"/>
        <w:rPr>
          <w:ins w:author="Fernandini Puga, Manuel Pablo" w:date="2019-06-19T15:52:00Z" w:id="107"/>
          <w:b/>
          <w:lang w:val="es-419"/>
        </w:rPr>
      </w:pPr>
      <w:ins w:author="Fernandini Puga, Manuel Pablo" w:date="2019-06-19T15:52:00Z" w:id="108">
        <w:r w:rsidRPr="00517845">
          <w:rPr>
            <w:b/>
            <w:lang w:val="es-419"/>
          </w:rPr>
          <w:t>Gráfico 3: Crecimiento de la demanda agropecuaria de la AFD</w:t>
        </w:r>
      </w:ins>
    </w:p>
    <w:p w:rsidRPr="00517845" w:rsidR="003D3E0C" w:rsidP="003D3E0C" w:rsidRDefault="003D3E0C" w14:paraId="05D21CD3" w14:textId="77777777">
      <w:pPr>
        <w:jc w:val="center"/>
        <w:rPr>
          <w:ins w:author="Fernandini Puga, Manuel Pablo" w:date="2019-06-19T15:52:00Z" w:id="109"/>
          <w:lang w:val="es-419"/>
        </w:rPr>
      </w:pPr>
      <w:ins w:author="Fernandini Puga, Manuel Pablo" w:date="2019-06-19T15:52:00Z" w:id="110">
        <w:r w:rsidRPr="00517845">
          <w:rPr>
            <w:noProof/>
            <w:lang w:val="es-419"/>
          </w:rPr>
          <w:drawing>
            <wp:inline distT="0" distB="0" distL="0" distR="0" wp14:anchorId="68CF7C3E" wp14:editId="7ADE34A1">
              <wp:extent cx="5486400" cy="2962275"/>
              <wp:effectExtent l="0" t="0" r="0" b="9525"/>
              <wp:docPr id="8" name="Chart 8">
                <a:extLst xmlns:a="http://schemas.openxmlformats.org/drawingml/2006/main">
                  <a:ext uri="{FF2B5EF4-FFF2-40B4-BE49-F238E27FC236}">
                    <a16:creationId xmlns:a16="http://schemas.microsoft.com/office/drawing/2014/main" id="{F0ACEBDF-4040-4F68-8C6F-5DBC9FE641A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ins>
    </w:p>
    <w:p w:rsidRPr="00517845" w:rsidR="003D3E0C" w:rsidP="003D3E0C" w:rsidRDefault="003D3E0C" w14:paraId="68A86C25" w14:textId="77777777">
      <w:pPr>
        <w:rPr>
          <w:ins w:author="Fernandini Puga, Manuel Pablo" w:date="2019-06-19T15:52:00Z" w:id="111"/>
          <w:lang w:val="es-419"/>
        </w:rPr>
      </w:pPr>
    </w:p>
    <w:p w:rsidRPr="00963878" w:rsidR="003D3E0C" w:rsidP="003D3E0C" w:rsidRDefault="003D3E0C" w14:paraId="2049A8B3" w14:textId="77777777">
      <w:pPr>
        <w:rPr>
          <w:ins w:author="Fernandini Puga, Manuel Pablo" w:date="2019-06-19T15:52:00Z" w:id="112"/>
          <w:lang w:val="es-419"/>
          <w:rPrChange w:author="Fernandini Puga, Manuel Pablo" w:date="2019-06-19T15:53:00Z" w:id="113">
            <w:rPr>
              <w:ins w:author="Fernandini Puga, Manuel Pablo" w:date="2019-06-19T15:52:00Z" w:id="114"/>
              <w:lang w:val="es-419"/>
            </w:rPr>
          </w:rPrChange>
        </w:rPr>
      </w:pPr>
      <w:ins w:author="Fernandini Puga, Manuel Pablo" w:date="2019-06-19T15:52:00Z" w:id="115">
        <w:r w:rsidRPr="00AE0311">
          <w:rPr>
            <w:lang w:val="es-419"/>
          </w:rPr>
          <w:t>En 2017, la cartera agropecuaria estaba concentrada principalmente en las líneas PROCOOP (58%</w:t>
        </w:r>
        <w:r w:rsidRPr="00517845">
          <w:rPr>
            <w:lang w:val="es-419"/>
          </w:rPr>
          <w:t xml:space="preserve"> del total de la cartera), fundamentalmente para cooperativas ganaderas (68% de la línea).  Esta línea atiende a cooperativas y por tanto está destinada más a la agricultura familiar, tanto para el sector agrícola como ganadero. </w:t>
        </w:r>
        <w:r w:rsidRPr="00963878">
          <w:rPr>
            <w:lang w:val="es-419"/>
            <w:rPrChange w:author="Fernandini Puga, Manuel Pablo" w:date="2019-06-19T15:53:00Z" w:id="116">
              <w:rPr>
                <w:lang w:val="es-419"/>
              </w:rPr>
            </w:rPrChange>
          </w:rPr>
          <w:t xml:space="preserve">En términos medios en los últimos años (2014 a 2018), el monto de los préstamos ha sido de US$ 14.509. </w:t>
        </w:r>
      </w:ins>
    </w:p>
    <w:p w:rsidRPr="00963878" w:rsidR="003D3E0C" w:rsidP="003D3E0C" w:rsidRDefault="003D3E0C" w14:paraId="44D9AC06" w14:textId="77777777">
      <w:pPr>
        <w:rPr>
          <w:ins w:author="Fernandini Puga, Manuel Pablo" w:date="2019-06-19T15:52:00Z" w:id="117"/>
          <w:lang w:val="es-419"/>
          <w:rPrChange w:author="Fernandini Puga, Manuel Pablo" w:date="2019-06-19T15:53:00Z" w:id="118">
            <w:rPr>
              <w:ins w:author="Fernandini Puga, Manuel Pablo" w:date="2019-06-19T15:52:00Z" w:id="119"/>
              <w:lang w:val="es-419"/>
            </w:rPr>
          </w:rPrChange>
        </w:rPr>
      </w:pPr>
      <w:ins w:author="Fernandini Puga, Manuel Pablo" w:date="2019-06-19T15:52:00Z" w:id="120">
        <w:r w:rsidRPr="00963878">
          <w:rPr>
            <w:lang w:val="es-419"/>
            <w:rPrChange w:author="Fernandini Puga, Manuel Pablo" w:date="2019-06-19T15:53:00Z" w:id="121">
              <w:rPr>
                <w:lang w:val="es-419"/>
              </w:rPr>
            </w:rPrChange>
          </w:rPr>
          <w:t xml:space="preserve">Por otra parte, la línea PROPYMES (38% de la cartera en 2017), está también destinada a PYMES ganaderas (6%), agroindustria (3%) y sector comercial (28%). El monto promedio de esta línea es mayor, dado su destino a productores de mayor tamaño (US$ 107.141). </w:t>
        </w:r>
      </w:ins>
    </w:p>
    <w:p w:rsidRPr="00517845" w:rsidR="003D3E0C" w:rsidP="003D3E0C" w:rsidRDefault="003D3E0C" w14:paraId="6DA94994" w14:textId="77777777">
      <w:pPr>
        <w:rPr>
          <w:ins w:author="Fernandini Puga, Manuel Pablo" w:date="2019-06-19T15:52:00Z" w:id="122"/>
          <w:lang w:val="es-419"/>
        </w:rPr>
      </w:pPr>
      <w:ins w:author="Fernandini Puga, Manuel Pablo" w:date="2019-06-19T15:52:00Z" w:id="123">
        <w:r w:rsidRPr="00963878">
          <w:rPr>
            <w:lang w:val="es-419"/>
            <w:rPrChange w:author="Fernandini Puga, Manuel Pablo" w:date="2019-06-19T15:53:00Z" w:id="124">
              <w:rPr>
                <w:lang w:val="es-419"/>
              </w:rPr>
            </w:rPrChange>
          </w:rPr>
          <w:t xml:space="preserve">También es importante por su destino a la inversión de capital agrícola la línea FIMAGRO (2,39% de la cartera) y la línea PROCAMPO para el sector ganadero (0,19%). Con unos montos promedio de US$ 27.640 y US$ 23.518, respectivamente. </w:t>
        </w:r>
      </w:ins>
    </w:p>
    <w:p w:rsidRPr="00517845" w:rsidR="003D3E0C" w:rsidP="003D3E0C" w:rsidRDefault="003D3E0C" w14:paraId="1278A615" w14:textId="77777777">
      <w:pPr>
        <w:rPr>
          <w:ins w:author="Fernandini Puga, Manuel Pablo" w:date="2019-06-19T15:52:00Z" w:id="125"/>
          <w:lang w:val="es-419"/>
        </w:rPr>
      </w:pPr>
      <w:ins w:author="Fernandini Puga, Manuel Pablo" w:date="2019-06-19T15:52:00Z" w:id="126">
        <w:r w:rsidRPr="00517845">
          <w:rPr>
            <w:lang w:val="es-419"/>
          </w:rPr>
          <w:t xml:space="preserve">En términos de los plazos que aplican las IFI a los préstamos con las líneas de la AFD, se observan fluctuaciones, con una tendencia a mantenerse por encima de los 4 años. </w:t>
        </w:r>
      </w:ins>
    </w:p>
    <w:p w:rsidRPr="00517845" w:rsidR="003D3E0C" w:rsidP="005B6849" w:rsidRDefault="003D3E0C" w14:paraId="3A75E445" w14:textId="076FA2F6">
      <w:pPr>
        <w:jc w:val="center"/>
        <w:rPr>
          <w:ins w:author="Fernandini Puga, Manuel Pablo" w:date="2019-06-19T15:52:00Z" w:id="127"/>
          <w:b/>
          <w:lang w:val="es-419"/>
        </w:rPr>
        <w:pPrChange w:author="Fernandini Puga, Manuel Pablo" w:date="2019-06-19T15:56:00Z" w:id="128">
          <w:pPr>
            <w:jc w:val="center"/>
          </w:pPr>
        </w:pPrChange>
      </w:pPr>
      <w:ins w:author="Fernandini Puga, Manuel Pablo" w:date="2019-06-19T15:52:00Z" w:id="129">
        <w:r w:rsidRPr="00517845">
          <w:rPr>
            <w:lang w:val="es-419"/>
          </w:rPr>
          <w:br w:type="page"/>
        </w:r>
        <w:r w:rsidRPr="00517845">
          <w:rPr>
            <w:b/>
            <w:lang w:val="es-419"/>
          </w:rPr>
          <w:lastRenderedPageBreak/>
          <w:t>Gráfico 4: Evolución de los plazos aplicados por las IFI colaboradoras de primer piso</w:t>
        </w:r>
      </w:ins>
    </w:p>
    <w:p w:rsidRPr="00517845" w:rsidR="003D3E0C" w:rsidP="003D3E0C" w:rsidRDefault="003D3E0C" w14:paraId="57C30175" w14:textId="77777777">
      <w:pPr>
        <w:jc w:val="center"/>
        <w:rPr>
          <w:ins w:author="Fernandini Puga, Manuel Pablo" w:date="2019-06-19T15:52:00Z" w:id="130"/>
          <w:lang w:val="es-419"/>
        </w:rPr>
      </w:pPr>
      <w:ins w:author="Fernandini Puga, Manuel Pablo" w:date="2019-06-19T15:52:00Z" w:id="131">
        <w:r w:rsidRPr="00517845">
          <w:rPr>
            <w:noProof/>
            <w:lang w:val="es-419"/>
          </w:rPr>
          <w:drawing>
            <wp:inline distT="0" distB="0" distL="0" distR="0" wp14:anchorId="39960A16" wp14:editId="4C0DC2BC">
              <wp:extent cx="4559157" cy="2623335"/>
              <wp:effectExtent l="0" t="0" r="13335" b="5715"/>
              <wp:docPr id="5" name="Chart 5">
                <a:extLst xmlns:a="http://schemas.openxmlformats.org/drawingml/2006/main">
                  <a:ext uri="{FF2B5EF4-FFF2-40B4-BE49-F238E27FC236}">
                    <a16:creationId xmlns:a16="http://schemas.microsoft.com/office/drawing/2014/main" id="{0D4F2EA9-25C6-47AD-90C9-6DCB0D01AC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ins>
    </w:p>
    <w:p w:rsidRPr="00517845" w:rsidR="003D3E0C" w:rsidP="003D3E0C" w:rsidRDefault="003D3E0C" w14:paraId="6F1BCFE6" w14:textId="77777777">
      <w:pPr>
        <w:rPr>
          <w:ins w:author="Fernandini Puga, Manuel Pablo" w:date="2019-06-19T15:52:00Z" w:id="132"/>
          <w:lang w:val="es-419"/>
        </w:rPr>
      </w:pPr>
    </w:p>
    <w:p w:rsidRPr="00963878" w:rsidR="003D3E0C" w:rsidP="003D3E0C" w:rsidRDefault="003D3E0C" w14:paraId="1903A810" w14:textId="1753BA07">
      <w:pPr>
        <w:jc w:val="both"/>
        <w:rPr>
          <w:ins w:author="Fernandini Puga, Manuel Pablo" w:date="2019-06-19T15:52:00Z" w:id="133"/>
          <w:rFonts w:cstheme="minorHAnsi"/>
          <w:lang w:val="es-419"/>
          <w:rPrChange w:author="Fernandini Puga, Manuel Pablo" w:date="2019-06-19T15:53:00Z" w:id="134">
            <w:rPr>
              <w:ins w:author="Fernandini Puga, Manuel Pablo" w:date="2019-06-19T15:52:00Z" w:id="135"/>
              <w:rFonts w:cstheme="minorHAnsi"/>
              <w:lang w:val="es-419"/>
            </w:rPr>
          </w:rPrChange>
        </w:rPr>
      </w:pPr>
      <w:ins w:author="Fernandini Puga, Manuel Pablo" w:date="2019-06-19T15:52:00Z" w:id="136">
        <w:r w:rsidRPr="00AE0311">
          <w:rPr>
            <w:rFonts w:cstheme="minorHAnsi"/>
            <w:lang w:val="es-419"/>
          </w:rPr>
          <w:t>La evolución de la cartera agropecuaria ha mostrado un crecimiento interanual medio del 23% entre 2016 y 2018. Las tasas que aplica la AFD, han venido decreciendo, y están a un nivel del 5%, reflejando también un cambio en las tasas que aplican las IFI (6,9% a diciembre 2018) que se redujeron en un 8,1% en el periodo 2016 a 2018.</w:t>
        </w:r>
        <w:r w:rsidRPr="00963878">
          <w:rPr>
            <w:rFonts w:cstheme="minorHAnsi"/>
            <w:lang w:val="es-419"/>
            <w:rPrChange w:author="Fernandini Puga, Manuel Pablo" w:date="2019-06-19T15:53:00Z" w:id="137">
              <w:rPr>
                <w:rFonts w:cstheme="minorHAnsi"/>
                <w:lang w:val="es-419"/>
              </w:rPr>
            </w:rPrChange>
          </w:rPr>
          <w:t xml:space="preserve"> Menores que la del sistema en su conjunto (Tabla 1.). Por otra parte, los plazos medios de la cartera agropecuaria están en torno a 7 años (también mayores que la del sistema en su conjunto). </w:t>
        </w:r>
      </w:ins>
    </w:p>
    <w:p w:rsidRPr="00517845" w:rsidR="003D3E0C" w:rsidP="003D3E0C" w:rsidRDefault="003D3E0C" w14:paraId="3C532AE1" w14:textId="77777777">
      <w:pPr>
        <w:jc w:val="both"/>
        <w:rPr>
          <w:ins w:author="Fernandini Puga, Manuel Pablo" w:date="2019-06-19T15:52:00Z" w:id="138"/>
          <w:lang w:val="es-419"/>
        </w:rPr>
      </w:pPr>
    </w:p>
    <w:p w:rsidRPr="00AE0311" w:rsidR="003D3E0C" w:rsidP="003D3E0C" w:rsidRDefault="003D3E0C" w14:paraId="5DA0D500" w14:textId="77777777">
      <w:pPr>
        <w:rPr>
          <w:ins w:author="Fernandini Puga, Manuel Pablo" w:date="2019-06-19T15:52:00Z" w:id="139"/>
          <w:lang w:val="es-419"/>
        </w:rPr>
      </w:pPr>
    </w:p>
    <w:p w:rsidRPr="00517845" w:rsidR="00D52FED" w:rsidDel="003D3E0C" w:rsidP="003D3E0C" w:rsidRDefault="00D52FED" w14:paraId="52979645" w14:textId="7331C0B7">
      <w:pPr>
        <w:spacing w:before="120" w:after="120"/>
        <w:jc w:val="both"/>
        <w:rPr>
          <w:del w:author="Fernandini Puga, Manuel Pablo" w:date="2019-06-19T15:52:00Z" w:id="140"/>
          <w:rFonts w:ascii="Arial" w:hAnsi="Arial" w:cs="Arial"/>
          <w:lang w:val="es-419"/>
        </w:rPr>
      </w:pPr>
      <w:del w:author="Fernandini Puga, Manuel Pablo" w:date="2019-06-19T15:52:00Z" w:id="141">
        <w:r w:rsidRPr="00517845" w:rsidDel="003D3E0C">
          <w:rPr>
            <w:rFonts w:ascii="Arial" w:hAnsi="Arial" w:cs="Arial"/>
            <w:lang w:val="es-419"/>
          </w:rPr>
          <w:delText>La FAO tiene una estimación de la Formación Bruta de Capital Fijo y stock de capital del sector agrícola, según sus cálculos la FBCF del sector agrícola es casi 300 millones de dólares, por lo que decir que el programa de 30 millones de dólares del BID, esta representaría un incremento de alrededor del 10% de la inversión.</w:delText>
        </w:r>
      </w:del>
    </w:p>
    <w:p w:rsidRPr="00517845" w:rsidR="00D52FED" w:rsidDel="003D3E0C" w:rsidP="003D3E0C" w:rsidRDefault="00D52FED" w14:paraId="1C6CC6F6" w14:textId="65ED4479">
      <w:pPr>
        <w:spacing w:before="120" w:after="120"/>
        <w:jc w:val="both"/>
        <w:rPr>
          <w:del w:author="Fernandini Puga, Manuel Pablo" w:date="2019-06-19T15:52:00Z" w:id="142"/>
          <w:rFonts w:ascii="Arial" w:hAnsi="Arial" w:cs="Arial"/>
          <w:lang w:val="es-419"/>
        </w:rPr>
      </w:pPr>
      <w:del w:author="Fernandini Puga, Manuel Pablo" w:date="2019-06-19T15:52:00Z" w:id="143">
        <w:r w:rsidRPr="00517845" w:rsidDel="003D3E0C">
          <w:rPr>
            <w:rFonts w:ascii="Arial" w:hAnsi="Arial" w:cs="Arial"/>
            <w:noProof/>
            <w:lang w:val="es-419"/>
          </w:rPr>
          <w:lastRenderedPageBreak/>
          <w:drawing>
            <wp:inline distT="0" distB="0" distL="0" distR="0" wp14:anchorId="54198E8E" wp14:editId="737ED29F">
              <wp:extent cx="4562475" cy="2924175"/>
              <wp:effectExtent l="0" t="0" r="9525" b="9525"/>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62475" cy="2924175"/>
                      </a:xfrm>
                      <a:prstGeom prst="rect">
                        <a:avLst/>
                      </a:prstGeom>
                      <a:noFill/>
                      <a:ln>
                        <a:noFill/>
                      </a:ln>
                    </pic:spPr>
                  </pic:pic>
                </a:graphicData>
              </a:graphic>
            </wp:inline>
          </w:drawing>
        </w:r>
      </w:del>
    </w:p>
    <w:p w:rsidRPr="00517845" w:rsidR="00D52FED" w:rsidDel="003D3E0C" w:rsidP="003D3E0C" w:rsidRDefault="00D52FED" w14:paraId="14198271" w14:textId="2AD16E55">
      <w:pPr>
        <w:spacing w:before="120" w:after="120"/>
        <w:jc w:val="both"/>
        <w:rPr>
          <w:del w:author="Fernandini Puga, Manuel Pablo" w:date="2019-06-19T15:52:00Z" w:id="144"/>
          <w:rFonts w:ascii="Arial" w:hAnsi="Arial" w:cs="Arial"/>
          <w:lang w:val="es-419"/>
        </w:rPr>
      </w:pPr>
      <w:del w:author="Fernandini Puga, Manuel Pablo" w:date="2019-06-19T15:52:00Z" w:id="145">
        <w:r w:rsidRPr="00517845" w:rsidDel="003D3E0C">
          <w:rPr>
            <w:rFonts w:ascii="Arial" w:hAnsi="Arial" w:cs="Arial"/>
            <w:lang w:val="es-419"/>
          </w:rPr>
          <w:delText xml:space="preserve">En tanto, las colocaciones agrícolas reportadas por la Superintendencia de Bancos del Banco Central del Paraguay en su boletín estadístico, da cuenta de un total de casi 2.400 millones de dólares a fin del primer trimestre del 2019. Es importe mencionar que estas colocaciones incluyen capital de trabajo, e inversión. No existen datos públicos del sector agrícola que permitan separar los préstamos de inversión o de largo plazo del sistema. </w:delText>
        </w:r>
      </w:del>
    </w:p>
    <w:p w:rsidRPr="00517845" w:rsidR="00D52FED" w:rsidDel="003D3E0C" w:rsidP="003D3E0C" w:rsidRDefault="00D52FED" w14:paraId="31ADEFEF" w14:textId="42C8EF64">
      <w:pPr>
        <w:spacing w:before="120" w:after="120"/>
        <w:jc w:val="both"/>
        <w:rPr>
          <w:del w:author="Fernandini Puga, Manuel Pablo" w:date="2019-06-19T15:52:00Z" w:id="146"/>
          <w:rFonts w:ascii="Arial" w:hAnsi="Arial" w:cs="Arial"/>
          <w:lang w:val="es-419"/>
        </w:rPr>
      </w:pPr>
      <w:del w:author="Fernandini Puga, Manuel Pablo" w:date="2019-06-19T15:52:00Z" w:id="147">
        <w:r w:rsidRPr="00517845" w:rsidDel="003D3E0C">
          <w:rPr>
            <w:rFonts w:ascii="Arial" w:hAnsi="Arial" w:cs="Arial"/>
            <w:lang w:val="es-419"/>
          </w:rPr>
          <w:delText>El saldo de la cartera de créditos de la AFD, relacionadas al sector agrícola, es de aproximadamente 280 millones de dólares, lo que representa casi un 12% del total del sistema.</w:delText>
        </w:r>
      </w:del>
    </w:p>
    <w:p w:rsidRPr="00517845" w:rsidR="00D52FED" w:rsidDel="003D3E0C" w:rsidP="003D3E0C" w:rsidRDefault="00D52FED" w14:paraId="78DA7737" w14:textId="5D4B1076">
      <w:pPr>
        <w:spacing w:before="120" w:after="120"/>
        <w:jc w:val="both"/>
        <w:rPr>
          <w:del w:author="Fernandini Puga, Manuel Pablo" w:date="2019-06-19T15:52:00Z" w:id="148"/>
          <w:rFonts w:ascii="Arial" w:hAnsi="Arial" w:cs="Arial"/>
          <w:lang w:val="es-419"/>
        </w:rPr>
      </w:pPr>
      <w:del w:author="Fernandini Puga, Manuel Pablo" w:date="2019-06-19T15:52:00Z" w:id="149">
        <w:r w:rsidRPr="00517845" w:rsidDel="003D3E0C">
          <w:rPr>
            <w:rFonts w:ascii="Arial" w:hAnsi="Arial" w:cs="Arial"/>
            <w:noProof/>
            <w:lang w:val="es-419"/>
          </w:rPr>
          <w:drawing>
            <wp:anchor distT="0" distB="0" distL="114300" distR="114300" simplePos="0" relativeHeight="251661312" behindDoc="0" locked="0" layoutInCell="1" allowOverlap="1" wp14:anchorId="63631353" wp14:editId="5B04F8AB">
              <wp:simplePos x="0" y="0"/>
              <wp:positionH relativeFrom="column">
                <wp:posOffset>812528</wp:posOffset>
              </wp:positionH>
              <wp:positionV relativeFrom="paragraph">
                <wp:posOffset>78377</wp:posOffset>
              </wp:positionV>
              <wp:extent cx="4562475" cy="2924175"/>
              <wp:effectExtent l="0" t="0" r="9525" b="9525"/>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62475" cy="2924175"/>
                      </a:xfrm>
                      <a:prstGeom prst="rect">
                        <a:avLst/>
                      </a:prstGeom>
                      <a:noFill/>
                      <a:ln>
                        <a:noFill/>
                      </a:ln>
                    </pic:spPr>
                  </pic:pic>
                </a:graphicData>
              </a:graphic>
            </wp:anchor>
          </w:drawing>
        </w:r>
        <w:r w:rsidRPr="00517845" w:rsidDel="003D3E0C">
          <w:rPr>
            <w:rFonts w:ascii="Arial" w:hAnsi="Arial" w:cs="Arial"/>
            <w:lang w:val="es-419"/>
          </w:rPr>
          <w:delText>El programa del BID por un monto de US$30 millones permitiría incrementar en 1% la participación de la AFD en la cartera agrícola. Existe aún una amplia proporción de demanda insatisfecha que puede ser cubierta por los créditos de la AFD.</w:delText>
        </w:r>
      </w:del>
    </w:p>
    <w:p w:rsidRPr="00517845" w:rsidR="009047EB" w:rsidRDefault="00B1532C" w14:paraId="4BE1BF4F" w14:textId="77777777">
      <w:pPr>
        <w:rPr>
          <w:lang w:val="es-419"/>
        </w:rPr>
      </w:pPr>
    </w:p>
    <w:sectPr w:rsidRPr="00517845" w:rsidR="009047EB">
      <w:sectPrChange w:author="Fernandini Puga, Manuel Pablo" w:date="2019-06-19T16:09:14.228061" w:id="1812447530">
        <w:sectPr w:rsidRPr="00517845" w:rsidR="009047EB">
          <w:pgSz w:w="12240" w:h="15840"/>
          <w:pgMar w:top="1440" w:right="1440" w:bottom="1440" w:left="1440" w:header="720" w:footer="720" w:gutter="0"/>
          <w:cols w:space="720"/>
          <w:docGrid w:linePitch="360"/>
        </w:sectPr>
      </w:sectPrChange>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532C" w:rsidRDefault="00B1532C" w14:paraId="6422A016" w14:textId="77777777">
      <w:pPr>
        <w:spacing w:after="0" w:line="240" w:lineRule="auto"/>
      </w:pPr>
      <w:r>
        <w:separator/>
      </w:r>
    </w:p>
  </w:endnote>
  <w:endnote w:type="continuationSeparator" w:id="0">
    <w:p w:rsidR="00B1532C" w:rsidRDefault="00B1532C" w14:paraId="64C68ED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281859"/>
      <w:docPartObj>
        <w:docPartGallery w:val="Page Numbers (Bottom of Page)"/>
        <w:docPartUnique/>
      </w:docPartObj>
    </w:sdtPr>
    <w:sdtEndPr>
      <w:rPr>
        <w:rFonts w:ascii="Times New Roman" w:hAnsi="Times New Roman" w:cs="Times New Roman"/>
        <w:noProof/>
      </w:rPr>
    </w:sdtEndPr>
    <w:sdtContent>
      <w:p w:rsidRPr="00352714" w:rsidR="00FA1113" w:rsidRDefault="00D52FED" w14:paraId="02C29696" w14:textId="77777777">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rsidR="00FA1113" w:rsidRDefault="00B1532C" w14:paraId="7E17B4A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532C" w:rsidRDefault="00B1532C" w14:paraId="0AC10E2E" w14:textId="77777777">
      <w:pPr>
        <w:spacing w:after="0" w:line="240" w:lineRule="auto"/>
      </w:pPr>
      <w:r>
        <w:separator/>
      </w:r>
    </w:p>
  </w:footnote>
  <w:footnote w:type="continuationSeparator" w:id="0">
    <w:p w:rsidR="00B1532C" w:rsidRDefault="00B1532C" w14:paraId="43A6A4E1"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B7F98"/>
    <w:multiLevelType w:val="multilevel"/>
    <w:tmpl w:val="8D509E1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2736"/>
        </w:tabs>
        <w:ind w:left="2736" w:hanging="1296"/>
      </w:pPr>
      <w:rPr>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ernandini Puga, Manuel Pablo">
    <w15:presenceInfo w15:providerId="AD" w15:userId="S::manuelfe@iadb.org::029a6d8f-4c0d-4311-9b87-acd592d53e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FED"/>
    <w:rsid w:val="00326F48"/>
    <w:rsid w:val="003D3E0C"/>
    <w:rsid w:val="004F07E2"/>
    <w:rsid w:val="00517845"/>
    <w:rsid w:val="005B6849"/>
    <w:rsid w:val="006D209E"/>
    <w:rsid w:val="008702D3"/>
    <w:rsid w:val="00963878"/>
    <w:rsid w:val="00AE0311"/>
    <w:rsid w:val="00B1532C"/>
    <w:rsid w:val="00B84440"/>
    <w:rsid w:val="00CC0863"/>
    <w:rsid w:val="00D52FED"/>
    <w:rsid w:val="00F15E75"/>
    <w:rsid w:val="00FC597D"/>
    <w:rsid w:val="0751CBE3"/>
    <w:rsid w:val="5C0C502E"/>
    <w:rsid w:val="5D72456B"/>
    <w:rsid w:val="61A2AB92"/>
    <w:rsid w:val="6894E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F6AF1"/>
  <w15:chartTrackingRefBased/>
  <w15:docId w15:val="{E208D44A-BEDC-4E43-A824-C31BA53C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52FED"/>
    <w:pPr>
      <w:spacing w:after="200" w:line="276" w:lineRule="auto"/>
    </w:pPr>
    <w:rPr>
      <w:rFonts w:eastAsiaTheme="minorEastAsia"/>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OC3">
    <w:name w:val="toc 3"/>
    <w:basedOn w:val="Normal"/>
    <w:next w:val="Normal"/>
    <w:autoRedefine/>
    <w:uiPriority w:val="39"/>
    <w:unhideWhenUsed/>
    <w:qFormat/>
    <w:rsid w:val="00D52FE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styleId="Paragraph" w:customStyle="1">
    <w:name w:val="Paragraph"/>
    <w:aliases w:val="paragraph,p,PARAGRAPH,PG,pa,at"/>
    <w:basedOn w:val="BodyTextIndent"/>
    <w:qFormat/>
    <w:rsid w:val="00D52FED"/>
    <w:pPr>
      <w:numPr>
        <w:ilvl w:val="1"/>
        <w:numId w:val="1"/>
      </w:numPr>
      <w:spacing w:before="120" w:line="240" w:lineRule="auto"/>
      <w:jc w:val="both"/>
      <w:outlineLvl w:val="1"/>
    </w:pPr>
    <w:rPr>
      <w:rFonts w:ascii="Times New Roman" w:hAnsi="Times New Roman" w:eastAsia="Times New Roman" w:cs="Times New Roman"/>
      <w:sz w:val="24"/>
      <w:szCs w:val="20"/>
      <w:lang w:val="en-US"/>
    </w:rPr>
  </w:style>
  <w:style w:type="paragraph" w:styleId="Chapter" w:customStyle="1">
    <w:name w:val="Chapter"/>
    <w:basedOn w:val="Normal"/>
    <w:next w:val="Normal"/>
    <w:qFormat/>
    <w:rsid w:val="00D52FED"/>
    <w:pPr>
      <w:keepNext/>
      <w:numPr>
        <w:numId w:val="1"/>
      </w:numPr>
      <w:tabs>
        <w:tab w:val="clear" w:pos="2088"/>
        <w:tab w:val="num" w:pos="648"/>
        <w:tab w:val="left" w:pos="1440"/>
      </w:tabs>
      <w:spacing w:before="240" w:after="240" w:line="240" w:lineRule="auto"/>
      <w:ind w:left="0"/>
      <w:jc w:val="center"/>
    </w:pPr>
    <w:rPr>
      <w:rFonts w:ascii="Times New Roman" w:hAnsi="Times New Roman" w:eastAsia="Times New Roman" w:cs="Times New Roman"/>
      <w:b/>
      <w:smallCaps/>
      <w:sz w:val="24"/>
      <w:szCs w:val="20"/>
      <w:lang w:val="en-US"/>
    </w:rPr>
  </w:style>
  <w:style w:type="paragraph" w:styleId="subpar" w:customStyle="1">
    <w:name w:val="subpar"/>
    <w:basedOn w:val="BodyTextIndent3"/>
    <w:rsid w:val="00D52FED"/>
    <w:pPr>
      <w:numPr>
        <w:ilvl w:val="2"/>
        <w:numId w:val="1"/>
      </w:numPr>
      <w:spacing w:before="120" w:line="240" w:lineRule="auto"/>
      <w:jc w:val="both"/>
      <w:outlineLvl w:val="2"/>
    </w:pPr>
    <w:rPr>
      <w:rFonts w:ascii="Times New Roman" w:hAnsi="Times New Roman" w:cs="Times New Roman"/>
      <w:sz w:val="24"/>
    </w:rPr>
  </w:style>
  <w:style w:type="paragraph" w:styleId="SubSubPar" w:customStyle="1">
    <w:name w:val="SubSubPar"/>
    <w:basedOn w:val="subpar"/>
    <w:link w:val="SubSubParChar"/>
    <w:rsid w:val="00D52FED"/>
    <w:pPr>
      <w:numPr>
        <w:ilvl w:val="3"/>
      </w:numPr>
      <w:tabs>
        <w:tab w:val="clear" w:pos="3024"/>
        <w:tab w:val="left" w:pos="0"/>
        <w:tab w:val="num" w:pos="1296"/>
      </w:tabs>
      <w:ind w:left="1296"/>
    </w:pPr>
  </w:style>
  <w:style w:type="character" w:styleId="SubSubParChar" w:customStyle="1">
    <w:name w:val="SubSubPar Char"/>
    <w:basedOn w:val="DefaultParagraphFont"/>
    <w:link w:val="SubSubPar"/>
    <w:rsid w:val="00D52FED"/>
    <w:rPr>
      <w:rFonts w:ascii="Times New Roman" w:hAnsi="Times New Roman" w:cs="Times New Roman" w:eastAsiaTheme="minorEastAsia"/>
      <w:sz w:val="24"/>
      <w:szCs w:val="16"/>
      <w:lang w:val="en-GB" w:eastAsia="en-GB"/>
    </w:rPr>
  </w:style>
  <w:style w:type="paragraph" w:styleId="Footer">
    <w:name w:val="footer"/>
    <w:basedOn w:val="Normal"/>
    <w:link w:val="FooterChar"/>
    <w:uiPriority w:val="99"/>
    <w:unhideWhenUsed/>
    <w:rsid w:val="00D52FE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52FED"/>
    <w:rPr>
      <w:rFonts w:eastAsiaTheme="minorEastAsia"/>
      <w:lang w:val="en-GB" w:eastAsia="en-GB"/>
    </w:rPr>
  </w:style>
  <w:style w:type="paragraph" w:styleId="BodyTextIndent">
    <w:name w:val="Body Text Indent"/>
    <w:basedOn w:val="Normal"/>
    <w:link w:val="BodyTextIndentChar"/>
    <w:uiPriority w:val="99"/>
    <w:semiHidden/>
    <w:unhideWhenUsed/>
    <w:rsid w:val="00D52FED"/>
    <w:pPr>
      <w:spacing w:after="120"/>
      <w:ind w:left="360"/>
    </w:pPr>
  </w:style>
  <w:style w:type="character" w:styleId="BodyTextIndentChar" w:customStyle="1">
    <w:name w:val="Body Text Indent Char"/>
    <w:basedOn w:val="DefaultParagraphFont"/>
    <w:link w:val="BodyTextIndent"/>
    <w:uiPriority w:val="99"/>
    <w:semiHidden/>
    <w:rsid w:val="00D52FED"/>
    <w:rPr>
      <w:rFonts w:eastAsiaTheme="minorEastAsia"/>
      <w:lang w:val="en-GB" w:eastAsia="en-GB"/>
    </w:rPr>
  </w:style>
  <w:style w:type="paragraph" w:styleId="BodyTextIndent3">
    <w:name w:val="Body Text Indent 3"/>
    <w:basedOn w:val="Normal"/>
    <w:link w:val="BodyTextIndent3Char"/>
    <w:uiPriority w:val="99"/>
    <w:semiHidden/>
    <w:unhideWhenUsed/>
    <w:rsid w:val="00D52FED"/>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D52FED"/>
    <w:rPr>
      <w:rFonts w:eastAsiaTheme="minorEastAsia"/>
      <w:sz w:val="16"/>
      <w:szCs w:val="16"/>
      <w:lang w:val="en-GB" w:eastAsia="en-GB"/>
    </w:rPr>
  </w:style>
  <w:style w:type="paragraph" w:styleId="BalloonText">
    <w:name w:val="Balloon Text"/>
    <w:basedOn w:val="Normal"/>
    <w:link w:val="BalloonTextChar"/>
    <w:uiPriority w:val="99"/>
    <w:semiHidden/>
    <w:unhideWhenUsed/>
    <w:rsid w:val="00D52FED"/>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52FED"/>
    <w:rPr>
      <w:rFonts w:ascii="Segoe UI" w:hAnsi="Segoe UI" w:cs="Segoe UI" w:eastAsiaTheme="minorEastAsia"/>
      <w:sz w:val="18"/>
      <w:szCs w:val="18"/>
      <w:lang w:val="en-GB" w:eastAsia="en-GB"/>
    </w:rPr>
  </w:style>
  <w:style w:type="table" w:styleId="TableGrid">
    <w:name w:val="Table Grid"/>
    <w:basedOn w:val="TableNormal"/>
    <w:uiPriority w:val="39"/>
    <w:rsid w:val="003D3E0C"/>
    <w:pPr>
      <w:spacing w:after="0" w:line="240" w:lineRule="auto"/>
    </w:pPr>
    <w:rPr>
      <w:lang w:val="es-C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F15E75"/>
    <w:pPr>
      <w:tabs>
        <w:tab w:val="center" w:pos="4513"/>
        <w:tab w:val="right" w:pos="9026"/>
      </w:tabs>
      <w:spacing w:after="0" w:line="240" w:lineRule="auto"/>
    </w:pPr>
  </w:style>
  <w:style w:type="character" w:styleId="HeaderChar" w:customStyle="1">
    <w:name w:val="Header Char"/>
    <w:basedOn w:val="DefaultParagraphFont"/>
    <w:link w:val="Header"/>
    <w:uiPriority w:val="99"/>
    <w:rsid w:val="00F15E75"/>
    <w:rPr>
      <w:rFonts w:eastAsiaTheme="minorEastAsia"/>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footer" Target="footer1.xml" Id="rId13" /><Relationship Type="http://schemas.openxmlformats.org/officeDocument/2006/relationships/chart" Target="charts/chart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hart" Target="charts/chart1.xml" Id="rId17" /><Relationship Type="http://schemas.openxmlformats.org/officeDocument/2006/relationships/customXml" Target="../customXml/item2.xml" Id="rId2" /><Relationship Type="http://schemas.openxmlformats.org/officeDocument/2006/relationships/image" Target="media/image3.emf"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image" Target="media/image2.emf" Id="rId15" /><Relationship Type="http://schemas.openxmlformats.org/officeDocument/2006/relationships/webSettings" Target="webSetting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1.png" Id="rId14" /><Relationship Type="http://schemas.openxmlformats.org/officeDocument/2006/relationships/glossaryDocument" Target="/word/glossary/document.xml" Id="Rdbcfd57fd2794a84" /><Relationship Type="http://schemas.openxmlformats.org/officeDocument/2006/relationships/customXml" Target="../customXml/item7.xml" Id="rId22" /></Relationships>
</file>

<file path=word/charts/_rels/chart1.xml.rels><?xml version="1.0" encoding="UTF-8" standalone="yes"?>
<Relationships xmlns="http://schemas.openxmlformats.org/package/2006/relationships"><Relationship Id="rId3" Type="http://schemas.openxmlformats.org/officeDocument/2006/relationships/oleObject" Target="file:///C:\Users\carmenfe\Documents\D%20DRIVE\DATA.IDB\Financiero\Paraguay%20CLIPP\AFD_Sector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carmenfe\Documents\D%20DRIVE\DATA.IDB\Financiero\Paraguay%20CLIPP\AFD_Sectore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L"/>
              <a:t>Monto acumulado USD</a:t>
            </a:r>
          </a:p>
          <a:p>
            <a:pPr>
              <a:defRPr/>
            </a:pPr>
            <a:r>
              <a:rPr lang="es-CL"/>
              <a:t>(millones)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419"/>
        </a:p>
      </c:txPr>
    </c:title>
    <c:autoTitleDeleted val="0"/>
    <c:plotArea>
      <c:layout/>
      <c:lineChart>
        <c:grouping val="standard"/>
        <c:varyColors val="0"/>
        <c:ser>
          <c:idx val="0"/>
          <c:order val="0"/>
          <c:tx>
            <c:strRef>
              <c:f>AGROGANADERO!$K$1</c:f>
              <c:strCache>
                <c:ptCount val="1"/>
                <c:pt idx="0">
                  <c:v>montoacumus1</c:v>
                </c:pt>
              </c:strCache>
            </c:strRef>
          </c:tx>
          <c:spPr>
            <a:ln w="28575" cap="rnd">
              <a:solidFill>
                <a:schemeClr val="accent1"/>
              </a:solidFill>
              <a:round/>
            </a:ln>
            <a:effectLst/>
          </c:spPr>
          <c:marker>
            <c:symbol val="none"/>
          </c:marker>
          <c:cat>
            <c:strRef>
              <c:f>AGROGANADERO!$A$2:$A$162</c:f>
              <c:strCache>
                <c:ptCount val="161"/>
                <c:pt idx="0">
                  <c:v>2005m4</c:v>
                </c:pt>
                <c:pt idx="1">
                  <c:v>2005m6</c:v>
                </c:pt>
                <c:pt idx="2">
                  <c:v>2005m7</c:v>
                </c:pt>
                <c:pt idx="3">
                  <c:v>2005m8</c:v>
                </c:pt>
                <c:pt idx="4">
                  <c:v>2005m9</c:v>
                </c:pt>
                <c:pt idx="5">
                  <c:v>2005m10</c:v>
                </c:pt>
                <c:pt idx="6">
                  <c:v>2005m11</c:v>
                </c:pt>
                <c:pt idx="7">
                  <c:v>2005m12</c:v>
                </c:pt>
                <c:pt idx="8">
                  <c:v>2006m3</c:v>
                </c:pt>
                <c:pt idx="9">
                  <c:v>2006m4</c:v>
                </c:pt>
                <c:pt idx="10">
                  <c:v>2006m5</c:v>
                </c:pt>
                <c:pt idx="11">
                  <c:v>2006m6</c:v>
                </c:pt>
                <c:pt idx="12">
                  <c:v>2006m7</c:v>
                </c:pt>
                <c:pt idx="13">
                  <c:v>2006m8</c:v>
                </c:pt>
                <c:pt idx="14">
                  <c:v>2006m9</c:v>
                </c:pt>
                <c:pt idx="15">
                  <c:v>2006m10</c:v>
                </c:pt>
                <c:pt idx="16">
                  <c:v>2006m11</c:v>
                </c:pt>
                <c:pt idx="17">
                  <c:v>2006m12</c:v>
                </c:pt>
                <c:pt idx="18">
                  <c:v>2007m1</c:v>
                </c:pt>
                <c:pt idx="19">
                  <c:v>2007m2</c:v>
                </c:pt>
                <c:pt idx="20">
                  <c:v>2007m3</c:v>
                </c:pt>
                <c:pt idx="21">
                  <c:v>2007m4</c:v>
                </c:pt>
                <c:pt idx="22">
                  <c:v>2007m5</c:v>
                </c:pt>
                <c:pt idx="23">
                  <c:v>2007m6</c:v>
                </c:pt>
                <c:pt idx="24">
                  <c:v>2007m7</c:v>
                </c:pt>
                <c:pt idx="25">
                  <c:v>2007m8</c:v>
                </c:pt>
                <c:pt idx="26">
                  <c:v>2007m9</c:v>
                </c:pt>
                <c:pt idx="27">
                  <c:v>2007m10</c:v>
                </c:pt>
                <c:pt idx="28">
                  <c:v>2007m11</c:v>
                </c:pt>
                <c:pt idx="29">
                  <c:v>2007m12</c:v>
                </c:pt>
                <c:pt idx="30">
                  <c:v>2008m1</c:v>
                </c:pt>
                <c:pt idx="31">
                  <c:v>2008m2</c:v>
                </c:pt>
                <c:pt idx="32">
                  <c:v>2008m3</c:v>
                </c:pt>
                <c:pt idx="33">
                  <c:v>2008m4</c:v>
                </c:pt>
                <c:pt idx="34">
                  <c:v>2008m5</c:v>
                </c:pt>
                <c:pt idx="35">
                  <c:v>2008m6</c:v>
                </c:pt>
                <c:pt idx="36">
                  <c:v>2008m7</c:v>
                </c:pt>
                <c:pt idx="37">
                  <c:v>2008m8</c:v>
                </c:pt>
                <c:pt idx="38">
                  <c:v>2008m9</c:v>
                </c:pt>
                <c:pt idx="39">
                  <c:v>2008m10</c:v>
                </c:pt>
                <c:pt idx="40">
                  <c:v>2008m11</c:v>
                </c:pt>
                <c:pt idx="41">
                  <c:v>2008m12</c:v>
                </c:pt>
                <c:pt idx="42">
                  <c:v>2009m1</c:v>
                </c:pt>
                <c:pt idx="43">
                  <c:v>2009m2</c:v>
                </c:pt>
                <c:pt idx="44">
                  <c:v>2009m3</c:v>
                </c:pt>
                <c:pt idx="45">
                  <c:v>2009m4</c:v>
                </c:pt>
                <c:pt idx="46">
                  <c:v>2009m5</c:v>
                </c:pt>
                <c:pt idx="47">
                  <c:v>2009m6</c:v>
                </c:pt>
                <c:pt idx="48">
                  <c:v>2009m7</c:v>
                </c:pt>
                <c:pt idx="49">
                  <c:v>2009m8</c:v>
                </c:pt>
                <c:pt idx="50">
                  <c:v>2009m9</c:v>
                </c:pt>
                <c:pt idx="51">
                  <c:v>2009m10</c:v>
                </c:pt>
                <c:pt idx="52">
                  <c:v>2009m11</c:v>
                </c:pt>
                <c:pt idx="53">
                  <c:v>2009m12</c:v>
                </c:pt>
                <c:pt idx="54">
                  <c:v>2010m1</c:v>
                </c:pt>
                <c:pt idx="55">
                  <c:v>2010m2</c:v>
                </c:pt>
                <c:pt idx="56">
                  <c:v>2010m3</c:v>
                </c:pt>
                <c:pt idx="57">
                  <c:v>2010m4</c:v>
                </c:pt>
                <c:pt idx="58">
                  <c:v>2010m5</c:v>
                </c:pt>
                <c:pt idx="59">
                  <c:v>2010m6</c:v>
                </c:pt>
                <c:pt idx="60">
                  <c:v>2010m7</c:v>
                </c:pt>
                <c:pt idx="61">
                  <c:v>2010m8</c:v>
                </c:pt>
                <c:pt idx="62">
                  <c:v>2010m9</c:v>
                </c:pt>
                <c:pt idx="63">
                  <c:v>2010m10</c:v>
                </c:pt>
                <c:pt idx="64">
                  <c:v>2010m11</c:v>
                </c:pt>
                <c:pt idx="65">
                  <c:v>2010m12</c:v>
                </c:pt>
                <c:pt idx="66">
                  <c:v>2011m2</c:v>
                </c:pt>
                <c:pt idx="67">
                  <c:v>2011m3</c:v>
                </c:pt>
                <c:pt idx="68">
                  <c:v>2011m4</c:v>
                </c:pt>
                <c:pt idx="69">
                  <c:v>2011m5</c:v>
                </c:pt>
                <c:pt idx="70">
                  <c:v>2011m6</c:v>
                </c:pt>
                <c:pt idx="71">
                  <c:v>2011m7</c:v>
                </c:pt>
                <c:pt idx="72">
                  <c:v>2011m8</c:v>
                </c:pt>
                <c:pt idx="73">
                  <c:v>2011m9</c:v>
                </c:pt>
                <c:pt idx="74">
                  <c:v>2011m10</c:v>
                </c:pt>
                <c:pt idx="75">
                  <c:v>2011m11</c:v>
                </c:pt>
                <c:pt idx="76">
                  <c:v>2011m12</c:v>
                </c:pt>
                <c:pt idx="77">
                  <c:v>2012m1</c:v>
                </c:pt>
                <c:pt idx="78">
                  <c:v>2012m2</c:v>
                </c:pt>
                <c:pt idx="79">
                  <c:v>2012m3</c:v>
                </c:pt>
                <c:pt idx="80">
                  <c:v>2012m4</c:v>
                </c:pt>
                <c:pt idx="81">
                  <c:v>2012m5</c:v>
                </c:pt>
                <c:pt idx="82">
                  <c:v>2012m6</c:v>
                </c:pt>
                <c:pt idx="83">
                  <c:v>2012m7</c:v>
                </c:pt>
                <c:pt idx="84">
                  <c:v>2012m8</c:v>
                </c:pt>
                <c:pt idx="85">
                  <c:v>2012m9</c:v>
                </c:pt>
                <c:pt idx="86">
                  <c:v>2012m10</c:v>
                </c:pt>
                <c:pt idx="87">
                  <c:v>2012m11</c:v>
                </c:pt>
                <c:pt idx="88">
                  <c:v>2012m12</c:v>
                </c:pt>
                <c:pt idx="89">
                  <c:v>2013m1</c:v>
                </c:pt>
                <c:pt idx="90">
                  <c:v>2013m2</c:v>
                </c:pt>
                <c:pt idx="91">
                  <c:v>2013m3</c:v>
                </c:pt>
                <c:pt idx="92">
                  <c:v>2013m4</c:v>
                </c:pt>
                <c:pt idx="93">
                  <c:v>2013m5</c:v>
                </c:pt>
                <c:pt idx="94">
                  <c:v>2013m6</c:v>
                </c:pt>
                <c:pt idx="95">
                  <c:v>2013m7</c:v>
                </c:pt>
                <c:pt idx="96">
                  <c:v>2013m8</c:v>
                </c:pt>
                <c:pt idx="97">
                  <c:v>2013m9</c:v>
                </c:pt>
                <c:pt idx="98">
                  <c:v>2013m10</c:v>
                </c:pt>
                <c:pt idx="99">
                  <c:v>2013m11</c:v>
                </c:pt>
                <c:pt idx="100">
                  <c:v>2013m12</c:v>
                </c:pt>
                <c:pt idx="101">
                  <c:v>2014m1</c:v>
                </c:pt>
                <c:pt idx="102">
                  <c:v>2014m2</c:v>
                </c:pt>
                <c:pt idx="103">
                  <c:v>2014m3</c:v>
                </c:pt>
                <c:pt idx="104">
                  <c:v>2014m4</c:v>
                </c:pt>
                <c:pt idx="105">
                  <c:v>2014m5</c:v>
                </c:pt>
                <c:pt idx="106">
                  <c:v>2014m6</c:v>
                </c:pt>
                <c:pt idx="107">
                  <c:v>2014m7</c:v>
                </c:pt>
                <c:pt idx="108">
                  <c:v>2014m8</c:v>
                </c:pt>
                <c:pt idx="109">
                  <c:v>2014m9</c:v>
                </c:pt>
                <c:pt idx="110">
                  <c:v>2014m10</c:v>
                </c:pt>
                <c:pt idx="111">
                  <c:v>2014m11</c:v>
                </c:pt>
                <c:pt idx="112">
                  <c:v>2014m12</c:v>
                </c:pt>
                <c:pt idx="113">
                  <c:v>2015m1</c:v>
                </c:pt>
                <c:pt idx="114">
                  <c:v>2015m2</c:v>
                </c:pt>
                <c:pt idx="115">
                  <c:v>2015m3</c:v>
                </c:pt>
                <c:pt idx="116">
                  <c:v>2015m4</c:v>
                </c:pt>
                <c:pt idx="117">
                  <c:v>2015m5</c:v>
                </c:pt>
                <c:pt idx="118">
                  <c:v>2015m6</c:v>
                </c:pt>
                <c:pt idx="119">
                  <c:v>2015m7</c:v>
                </c:pt>
                <c:pt idx="120">
                  <c:v>2015m8</c:v>
                </c:pt>
                <c:pt idx="121">
                  <c:v>2015m9</c:v>
                </c:pt>
                <c:pt idx="122">
                  <c:v>2015m10</c:v>
                </c:pt>
                <c:pt idx="123">
                  <c:v>2015m11</c:v>
                </c:pt>
                <c:pt idx="124">
                  <c:v>2015m12</c:v>
                </c:pt>
                <c:pt idx="125">
                  <c:v>2016m1</c:v>
                </c:pt>
                <c:pt idx="126">
                  <c:v>2016m2</c:v>
                </c:pt>
                <c:pt idx="127">
                  <c:v>2016m3</c:v>
                </c:pt>
                <c:pt idx="128">
                  <c:v>2016m4</c:v>
                </c:pt>
                <c:pt idx="129">
                  <c:v>2016m5</c:v>
                </c:pt>
                <c:pt idx="130">
                  <c:v>2016m6</c:v>
                </c:pt>
                <c:pt idx="131">
                  <c:v>2016m7</c:v>
                </c:pt>
                <c:pt idx="132">
                  <c:v>2016m8</c:v>
                </c:pt>
                <c:pt idx="133">
                  <c:v>2016m9</c:v>
                </c:pt>
                <c:pt idx="134">
                  <c:v>2016m10</c:v>
                </c:pt>
                <c:pt idx="135">
                  <c:v>2016m11</c:v>
                </c:pt>
                <c:pt idx="136">
                  <c:v>2016m12</c:v>
                </c:pt>
                <c:pt idx="137">
                  <c:v>2017m1</c:v>
                </c:pt>
                <c:pt idx="138">
                  <c:v>2017m2</c:v>
                </c:pt>
                <c:pt idx="139">
                  <c:v>2017m3</c:v>
                </c:pt>
                <c:pt idx="140">
                  <c:v>2017m4</c:v>
                </c:pt>
                <c:pt idx="141">
                  <c:v>2017m5</c:v>
                </c:pt>
                <c:pt idx="142">
                  <c:v>2017m6</c:v>
                </c:pt>
                <c:pt idx="143">
                  <c:v>2017m7</c:v>
                </c:pt>
                <c:pt idx="144">
                  <c:v>2017m8</c:v>
                </c:pt>
                <c:pt idx="145">
                  <c:v>2017m9</c:v>
                </c:pt>
                <c:pt idx="146">
                  <c:v>2017m10</c:v>
                </c:pt>
                <c:pt idx="147">
                  <c:v>2017m11</c:v>
                </c:pt>
                <c:pt idx="148">
                  <c:v>2017m12</c:v>
                </c:pt>
                <c:pt idx="149">
                  <c:v>2018m1</c:v>
                </c:pt>
                <c:pt idx="150">
                  <c:v>2018m2</c:v>
                </c:pt>
                <c:pt idx="151">
                  <c:v>2018m3</c:v>
                </c:pt>
                <c:pt idx="152">
                  <c:v>2018m4</c:v>
                </c:pt>
                <c:pt idx="153">
                  <c:v>2018m5</c:v>
                </c:pt>
                <c:pt idx="154">
                  <c:v>2018m6</c:v>
                </c:pt>
                <c:pt idx="155">
                  <c:v>2018m7</c:v>
                </c:pt>
                <c:pt idx="156">
                  <c:v>2018m8</c:v>
                </c:pt>
                <c:pt idx="157">
                  <c:v>2018m9</c:v>
                </c:pt>
                <c:pt idx="158">
                  <c:v>2018m10</c:v>
                </c:pt>
                <c:pt idx="159">
                  <c:v>2018m11</c:v>
                </c:pt>
                <c:pt idx="160">
                  <c:v>2018m12</c:v>
                </c:pt>
              </c:strCache>
            </c:strRef>
          </c:cat>
          <c:val>
            <c:numRef>
              <c:f>AGROGANADERO!$K$2:$K$162</c:f>
              <c:numCache>
                <c:formatCode>General</c:formatCode>
                <c:ptCount val="161"/>
                <c:pt idx="1">
                  <c:v>0</c:v>
                </c:pt>
                <c:pt idx="4">
                  <c:v>0</c:v>
                </c:pt>
                <c:pt idx="5">
                  <c:v>0</c:v>
                </c:pt>
                <c:pt idx="6">
                  <c:v>0</c:v>
                </c:pt>
                <c:pt idx="7">
                  <c:v>0</c:v>
                </c:pt>
                <c:pt idx="8">
                  <c:v>0</c:v>
                </c:pt>
                <c:pt idx="11">
                  <c:v>0</c:v>
                </c:pt>
                <c:pt idx="12">
                  <c:v>0</c:v>
                </c:pt>
                <c:pt idx="13" formatCode="#,##0">
                  <c:v>6.905E-2</c:v>
                </c:pt>
                <c:pt idx="14" formatCode="#,##0">
                  <c:v>0.21904999999999999</c:v>
                </c:pt>
                <c:pt idx="15" formatCode="#,##0">
                  <c:v>1.1130739999999999</c:v>
                </c:pt>
                <c:pt idx="16" formatCode="#,##0">
                  <c:v>1.338074</c:v>
                </c:pt>
                <c:pt idx="17" formatCode="#,##0">
                  <c:v>1.4721340000000001</c:v>
                </c:pt>
                <c:pt idx="18">
                  <c:v>2.883454</c:v>
                </c:pt>
                <c:pt idx="19">
                  <c:v>3.7728609999999998</c:v>
                </c:pt>
                <c:pt idx="20">
                  <c:v>4.1181109999999999</c:v>
                </c:pt>
                <c:pt idx="21">
                  <c:v>4.2611020000000002</c:v>
                </c:pt>
                <c:pt idx="22">
                  <c:v>4.6856059999999999</c:v>
                </c:pt>
                <c:pt idx="23">
                  <c:v>5.4057459999999997</c:v>
                </c:pt>
                <c:pt idx="24">
                  <c:v>7.4595019999999996</c:v>
                </c:pt>
                <c:pt idx="25">
                  <c:v>8.1017740000000007</c:v>
                </c:pt>
                <c:pt idx="26">
                  <c:v>8.3798309999999994</c:v>
                </c:pt>
                <c:pt idx="27">
                  <c:v>8.4433450000000008</c:v>
                </c:pt>
                <c:pt idx="28">
                  <c:v>8.4670050000000003</c:v>
                </c:pt>
                <c:pt idx="29">
                  <c:v>8.6347369999999994</c:v>
                </c:pt>
                <c:pt idx="30">
                  <c:v>9.8447739999999992</c:v>
                </c:pt>
                <c:pt idx="31">
                  <c:v>10.55044</c:v>
                </c:pt>
                <c:pt idx="32">
                  <c:v>11.323090000000001</c:v>
                </c:pt>
                <c:pt idx="34">
                  <c:v>11.331810000000001</c:v>
                </c:pt>
                <c:pt idx="35">
                  <c:v>11.53008</c:v>
                </c:pt>
                <c:pt idx="36">
                  <c:v>13.484109999999999</c:v>
                </c:pt>
                <c:pt idx="37">
                  <c:v>14.937189999999999</c:v>
                </c:pt>
                <c:pt idx="38">
                  <c:v>15.02652</c:v>
                </c:pt>
                <c:pt idx="39">
                  <c:v>15.03256</c:v>
                </c:pt>
                <c:pt idx="40">
                  <c:v>15.03256</c:v>
                </c:pt>
                <c:pt idx="41">
                  <c:v>15.227980000000001</c:v>
                </c:pt>
                <c:pt idx="42">
                  <c:v>15.351330000000001</c:v>
                </c:pt>
                <c:pt idx="44">
                  <c:v>15.5718</c:v>
                </c:pt>
                <c:pt idx="45">
                  <c:v>17.534269999999999</c:v>
                </c:pt>
                <c:pt idx="46">
                  <c:v>17.909500000000001</c:v>
                </c:pt>
                <c:pt idx="47">
                  <c:v>17.909500000000001</c:v>
                </c:pt>
                <c:pt idx="48">
                  <c:v>17.964649999999999</c:v>
                </c:pt>
                <c:pt idx="49">
                  <c:v>17.997699999999998</c:v>
                </c:pt>
                <c:pt idx="50">
                  <c:v>18.072299999999998</c:v>
                </c:pt>
                <c:pt idx="51">
                  <c:v>18.08839</c:v>
                </c:pt>
                <c:pt idx="52">
                  <c:v>18.08839</c:v>
                </c:pt>
                <c:pt idx="53">
                  <c:v>18.619029999999999</c:v>
                </c:pt>
                <c:pt idx="55">
                  <c:v>18.649550000000001</c:v>
                </c:pt>
                <c:pt idx="56">
                  <c:v>18.662680000000002</c:v>
                </c:pt>
                <c:pt idx="57">
                  <c:v>18.694379999999999</c:v>
                </c:pt>
                <c:pt idx="58">
                  <c:v>18.741309999999999</c:v>
                </c:pt>
                <c:pt idx="59">
                  <c:v>18.77233</c:v>
                </c:pt>
                <c:pt idx="60">
                  <c:v>18.856729999999999</c:v>
                </c:pt>
                <c:pt idx="61">
                  <c:v>19.246130000000001</c:v>
                </c:pt>
                <c:pt idx="62">
                  <c:v>19.510169999999999</c:v>
                </c:pt>
                <c:pt idx="63">
                  <c:v>19.929179999999999</c:v>
                </c:pt>
                <c:pt idx="64">
                  <c:v>24.188230000000001</c:v>
                </c:pt>
                <c:pt idx="65">
                  <c:v>25.488479999999999</c:v>
                </c:pt>
                <c:pt idx="66">
                  <c:v>26.77826</c:v>
                </c:pt>
                <c:pt idx="67">
                  <c:v>27.047820000000002</c:v>
                </c:pt>
                <c:pt idx="68">
                  <c:v>27.634869999999999</c:v>
                </c:pt>
                <c:pt idx="70">
                  <c:v>28.122720000000001</c:v>
                </c:pt>
                <c:pt idx="71">
                  <c:v>28.383050000000001</c:v>
                </c:pt>
                <c:pt idx="72">
                  <c:v>28.391269999999999</c:v>
                </c:pt>
                <c:pt idx="73">
                  <c:v>28.673349999999999</c:v>
                </c:pt>
                <c:pt idx="74">
                  <c:v>28.673349999999999</c:v>
                </c:pt>
                <c:pt idx="75">
                  <c:v>30.24183</c:v>
                </c:pt>
                <c:pt idx="76">
                  <c:v>31.601880000000001</c:v>
                </c:pt>
                <c:pt idx="78">
                  <c:v>31.724830000000001</c:v>
                </c:pt>
                <c:pt idx="79">
                  <c:v>33.955759999999998</c:v>
                </c:pt>
                <c:pt idx="80">
                  <c:v>34.385890000000003</c:v>
                </c:pt>
                <c:pt idx="81">
                  <c:v>35.685850000000002</c:v>
                </c:pt>
                <c:pt idx="82">
                  <c:v>39.328279999999999</c:v>
                </c:pt>
                <c:pt idx="83">
                  <c:v>40.885680000000001</c:v>
                </c:pt>
                <c:pt idx="84">
                  <c:v>42.224930000000001</c:v>
                </c:pt>
                <c:pt idx="85">
                  <c:v>44.890540000000001</c:v>
                </c:pt>
                <c:pt idx="86">
                  <c:v>45.854770000000002</c:v>
                </c:pt>
                <c:pt idx="87">
                  <c:v>47.116570000000003</c:v>
                </c:pt>
                <c:pt idx="88">
                  <c:v>49.51202</c:v>
                </c:pt>
                <c:pt idx="89">
                  <c:v>49.833280000000002</c:v>
                </c:pt>
                <c:pt idx="90">
                  <c:v>52.289290000000001</c:v>
                </c:pt>
                <c:pt idx="91">
                  <c:v>54.599829999999997</c:v>
                </c:pt>
                <c:pt idx="92">
                  <c:v>54.83916</c:v>
                </c:pt>
                <c:pt idx="93">
                  <c:v>57.792200000000001</c:v>
                </c:pt>
                <c:pt idx="94">
                  <c:v>58.120539999999998</c:v>
                </c:pt>
                <c:pt idx="95">
                  <c:v>59.909300000000002</c:v>
                </c:pt>
                <c:pt idx="96">
                  <c:v>61.804519999999997</c:v>
                </c:pt>
                <c:pt idx="97">
                  <c:v>67.251779999999997</c:v>
                </c:pt>
                <c:pt idx="98">
                  <c:v>70.119159999999994</c:v>
                </c:pt>
                <c:pt idx="99">
                  <c:v>72.602119999999999</c:v>
                </c:pt>
                <c:pt idx="100">
                  <c:v>88.586479999999995</c:v>
                </c:pt>
                <c:pt idx="101">
                  <c:v>89.480800000000002</c:v>
                </c:pt>
                <c:pt idx="102">
                  <c:v>89.804169999999999</c:v>
                </c:pt>
                <c:pt idx="103">
                  <c:v>90.540080000000003</c:v>
                </c:pt>
                <c:pt idx="104">
                  <c:v>93.839290000000005</c:v>
                </c:pt>
                <c:pt idx="105">
                  <c:v>94.776949999999999</c:v>
                </c:pt>
                <c:pt idx="106">
                  <c:v>95.367140000000006</c:v>
                </c:pt>
                <c:pt idx="107">
                  <c:v>95.743279999999999</c:v>
                </c:pt>
                <c:pt idx="108">
                  <c:v>98.038979999999995</c:v>
                </c:pt>
                <c:pt idx="109">
                  <c:v>99.494420000000005</c:v>
                </c:pt>
                <c:pt idx="110">
                  <c:v>106.12220000000001</c:v>
                </c:pt>
                <c:pt idx="111">
                  <c:v>110.91249999999999</c:v>
                </c:pt>
                <c:pt idx="112">
                  <c:v>114.2026</c:v>
                </c:pt>
                <c:pt idx="113">
                  <c:v>115.4478</c:v>
                </c:pt>
                <c:pt idx="114">
                  <c:v>116.758</c:v>
                </c:pt>
                <c:pt idx="115">
                  <c:v>118.9923</c:v>
                </c:pt>
                <c:pt idx="116">
                  <c:v>120.1931</c:v>
                </c:pt>
                <c:pt idx="117">
                  <c:v>121.20099999999999</c:v>
                </c:pt>
                <c:pt idx="118">
                  <c:v>123.4919</c:v>
                </c:pt>
                <c:pt idx="119">
                  <c:v>125.70610000000001</c:v>
                </c:pt>
                <c:pt idx="120">
                  <c:v>127.35760000000001</c:v>
                </c:pt>
                <c:pt idx="121">
                  <c:v>127.96080000000001</c:v>
                </c:pt>
                <c:pt idx="122">
                  <c:v>132.95840000000001</c:v>
                </c:pt>
                <c:pt idx="123">
                  <c:v>136.4684</c:v>
                </c:pt>
                <c:pt idx="124">
                  <c:v>143.76519999999999</c:v>
                </c:pt>
                <c:pt idx="125">
                  <c:v>145.70930000000001</c:v>
                </c:pt>
                <c:pt idx="126">
                  <c:v>150.0136</c:v>
                </c:pt>
                <c:pt idx="127">
                  <c:v>150.10480000000001</c:v>
                </c:pt>
                <c:pt idx="128">
                  <c:v>152.03960000000001</c:v>
                </c:pt>
                <c:pt idx="129">
                  <c:v>153.09889999999999</c:v>
                </c:pt>
                <c:pt idx="130">
                  <c:v>155.36660000000001</c:v>
                </c:pt>
                <c:pt idx="131">
                  <c:v>156.46369999999999</c:v>
                </c:pt>
                <c:pt idx="132">
                  <c:v>159.24549999999999</c:v>
                </c:pt>
                <c:pt idx="133">
                  <c:v>162.1463</c:v>
                </c:pt>
                <c:pt idx="134">
                  <c:v>164.0027</c:v>
                </c:pt>
                <c:pt idx="135">
                  <c:v>164.25810000000001</c:v>
                </c:pt>
                <c:pt idx="136">
                  <c:v>167.47380000000001</c:v>
                </c:pt>
                <c:pt idx="137">
                  <c:v>168.3381</c:v>
                </c:pt>
                <c:pt idx="138">
                  <c:v>168.7141</c:v>
                </c:pt>
                <c:pt idx="139">
                  <c:v>170.7732</c:v>
                </c:pt>
                <c:pt idx="140">
                  <c:v>171.79329999999999</c:v>
                </c:pt>
                <c:pt idx="141">
                  <c:v>174.2679</c:v>
                </c:pt>
                <c:pt idx="142">
                  <c:v>176.26349999999999</c:v>
                </c:pt>
                <c:pt idx="143">
                  <c:v>178.65620000000001</c:v>
                </c:pt>
                <c:pt idx="144">
                  <c:v>180.8629</c:v>
                </c:pt>
                <c:pt idx="145">
                  <c:v>181.71250000000001</c:v>
                </c:pt>
                <c:pt idx="146">
                  <c:v>185.29679999999999</c:v>
                </c:pt>
                <c:pt idx="147">
                  <c:v>186.35</c:v>
                </c:pt>
                <c:pt idx="148">
                  <c:v>213.3827</c:v>
                </c:pt>
                <c:pt idx="149">
                  <c:v>214.60509999999999</c:v>
                </c:pt>
                <c:pt idx="150">
                  <c:v>215.97460000000001</c:v>
                </c:pt>
                <c:pt idx="151">
                  <c:v>217.06809999999999</c:v>
                </c:pt>
                <c:pt idx="152">
                  <c:v>220.91480000000001</c:v>
                </c:pt>
                <c:pt idx="153">
                  <c:v>222.19900000000001</c:v>
                </c:pt>
                <c:pt idx="154">
                  <c:v>223.14240000000001</c:v>
                </c:pt>
                <c:pt idx="155">
                  <c:v>225.2784</c:v>
                </c:pt>
                <c:pt idx="156">
                  <c:v>234.09610000000001</c:v>
                </c:pt>
                <c:pt idx="157">
                  <c:v>245.50309999999999</c:v>
                </c:pt>
                <c:pt idx="158">
                  <c:v>249.85890000000001</c:v>
                </c:pt>
                <c:pt idx="159">
                  <c:v>272.59899999999999</c:v>
                </c:pt>
                <c:pt idx="160">
                  <c:v>276.29700000000003</c:v>
                </c:pt>
              </c:numCache>
            </c:numRef>
          </c:val>
          <c:smooth val="0"/>
          <c:extLst>
            <c:ext xmlns:c16="http://schemas.microsoft.com/office/drawing/2014/chart" uri="{C3380CC4-5D6E-409C-BE32-E72D297353CC}">
              <c16:uniqueId val="{00000000-9E30-498E-9A63-576D848F0BF3}"/>
            </c:ext>
          </c:extLst>
        </c:ser>
        <c:dLbls>
          <c:showLegendKey val="0"/>
          <c:showVal val="0"/>
          <c:showCatName val="0"/>
          <c:showSerName val="0"/>
          <c:showPercent val="0"/>
          <c:showBubbleSize val="0"/>
        </c:dLbls>
        <c:smooth val="0"/>
        <c:axId val="1310320960"/>
        <c:axId val="317301712"/>
      </c:lineChart>
      <c:catAx>
        <c:axId val="1310320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317301712"/>
        <c:crosses val="autoZero"/>
        <c:auto val="1"/>
        <c:lblAlgn val="ctr"/>
        <c:lblOffset val="100"/>
        <c:noMultiLvlLbl val="0"/>
      </c:catAx>
      <c:valAx>
        <c:axId val="317301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131032096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419"/>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L"/>
              <a:t>Plazo</a:t>
            </a:r>
          </a:p>
          <a:p>
            <a:pPr>
              <a:defRPr/>
            </a:pPr>
            <a:r>
              <a:rPr lang="es-CL"/>
              <a:t>(años)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419"/>
        </a:p>
      </c:txPr>
    </c:title>
    <c:autoTitleDeleted val="0"/>
    <c:plotArea>
      <c:layout/>
      <c:lineChart>
        <c:grouping val="standard"/>
        <c:varyColors val="0"/>
        <c:ser>
          <c:idx val="0"/>
          <c:order val="0"/>
          <c:tx>
            <c:strRef>
              <c:f>AGROGANADERO!$H$1</c:f>
              <c:strCache>
                <c:ptCount val="1"/>
                <c:pt idx="0">
                  <c:v>tasaifi1</c:v>
                </c:pt>
              </c:strCache>
            </c:strRef>
          </c:tx>
          <c:spPr>
            <a:ln w="28575" cap="rnd">
              <a:solidFill>
                <a:schemeClr val="accent1"/>
              </a:solidFill>
              <a:round/>
            </a:ln>
            <a:effectLst/>
          </c:spPr>
          <c:marker>
            <c:symbol val="none"/>
          </c:marker>
          <c:cat>
            <c:strRef>
              <c:f>AGROGANADERO!$A$103:$A$162</c:f>
              <c:strCache>
                <c:ptCount val="60"/>
                <c:pt idx="0">
                  <c:v>2014m1</c:v>
                </c:pt>
                <c:pt idx="1">
                  <c:v>2014m2</c:v>
                </c:pt>
                <c:pt idx="2">
                  <c:v>2014m3</c:v>
                </c:pt>
                <c:pt idx="3">
                  <c:v>2014m4</c:v>
                </c:pt>
                <c:pt idx="4">
                  <c:v>2014m5</c:v>
                </c:pt>
                <c:pt idx="5">
                  <c:v>2014m6</c:v>
                </c:pt>
                <c:pt idx="6">
                  <c:v>2014m7</c:v>
                </c:pt>
                <c:pt idx="7">
                  <c:v>2014m8</c:v>
                </c:pt>
                <c:pt idx="8">
                  <c:v>2014m9</c:v>
                </c:pt>
                <c:pt idx="9">
                  <c:v>2014m10</c:v>
                </c:pt>
                <c:pt idx="10">
                  <c:v>2014m11</c:v>
                </c:pt>
                <c:pt idx="11">
                  <c:v>2014m12</c:v>
                </c:pt>
                <c:pt idx="12">
                  <c:v>2015m1</c:v>
                </c:pt>
                <c:pt idx="13">
                  <c:v>2015m2</c:v>
                </c:pt>
                <c:pt idx="14">
                  <c:v>2015m3</c:v>
                </c:pt>
                <c:pt idx="15">
                  <c:v>2015m4</c:v>
                </c:pt>
                <c:pt idx="16">
                  <c:v>2015m5</c:v>
                </c:pt>
                <c:pt idx="17">
                  <c:v>2015m6</c:v>
                </c:pt>
                <c:pt idx="18">
                  <c:v>2015m7</c:v>
                </c:pt>
                <c:pt idx="19">
                  <c:v>2015m8</c:v>
                </c:pt>
                <c:pt idx="20">
                  <c:v>2015m9</c:v>
                </c:pt>
                <c:pt idx="21">
                  <c:v>2015m10</c:v>
                </c:pt>
                <c:pt idx="22">
                  <c:v>2015m11</c:v>
                </c:pt>
                <c:pt idx="23">
                  <c:v>2015m12</c:v>
                </c:pt>
                <c:pt idx="24">
                  <c:v>2016m1</c:v>
                </c:pt>
                <c:pt idx="25">
                  <c:v>2016m2</c:v>
                </c:pt>
                <c:pt idx="26">
                  <c:v>2016m3</c:v>
                </c:pt>
                <c:pt idx="27">
                  <c:v>2016m4</c:v>
                </c:pt>
                <c:pt idx="28">
                  <c:v>2016m5</c:v>
                </c:pt>
                <c:pt idx="29">
                  <c:v>2016m6</c:v>
                </c:pt>
                <c:pt idx="30">
                  <c:v>2016m7</c:v>
                </c:pt>
                <c:pt idx="31">
                  <c:v>2016m8</c:v>
                </c:pt>
                <c:pt idx="32">
                  <c:v>2016m9</c:v>
                </c:pt>
                <c:pt idx="33">
                  <c:v>2016m10</c:v>
                </c:pt>
                <c:pt idx="34">
                  <c:v>2016m11</c:v>
                </c:pt>
                <c:pt idx="35">
                  <c:v>2016m12</c:v>
                </c:pt>
                <c:pt idx="36">
                  <c:v>2017m1</c:v>
                </c:pt>
                <c:pt idx="37">
                  <c:v>2017m2</c:v>
                </c:pt>
                <c:pt idx="38">
                  <c:v>2017m3</c:v>
                </c:pt>
                <c:pt idx="39">
                  <c:v>2017m4</c:v>
                </c:pt>
                <c:pt idx="40">
                  <c:v>2017m5</c:v>
                </c:pt>
                <c:pt idx="41">
                  <c:v>2017m6</c:v>
                </c:pt>
                <c:pt idx="42">
                  <c:v>2017m7</c:v>
                </c:pt>
                <c:pt idx="43">
                  <c:v>2017m8</c:v>
                </c:pt>
                <c:pt idx="44">
                  <c:v>2017m9</c:v>
                </c:pt>
                <c:pt idx="45">
                  <c:v>2017m10</c:v>
                </c:pt>
                <c:pt idx="46">
                  <c:v>2017m11</c:v>
                </c:pt>
                <c:pt idx="47">
                  <c:v>2017m12</c:v>
                </c:pt>
                <c:pt idx="48">
                  <c:v>2018m1</c:v>
                </c:pt>
                <c:pt idx="49">
                  <c:v>2018m2</c:v>
                </c:pt>
                <c:pt idx="50">
                  <c:v>2018m3</c:v>
                </c:pt>
                <c:pt idx="51">
                  <c:v>2018m4</c:v>
                </c:pt>
                <c:pt idx="52">
                  <c:v>2018m5</c:v>
                </c:pt>
                <c:pt idx="53">
                  <c:v>2018m6</c:v>
                </c:pt>
                <c:pt idx="54">
                  <c:v>2018m7</c:v>
                </c:pt>
                <c:pt idx="55">
                  <c:v>2018m8</c:v>
                </c:pt>
                <c:pt idx="56">
                  <c:v>2018m9</c:v>
                </c:pt>
                <c:pt idx="57">
                  <c:v>2018m10</c:v>
                </c:pt>
                <c:pt idx="58">
                  <c:v>2018m11</c:v>
                </c:pt>
                <c:pt idx="59">
                  <c:v>2018m12</c:v>
                </c:pt>
              </c:strCache>
            </c:strRef>
          </c:cat>
          <c:val>
            <c:numRef>
              <c:f>AGROGANADERO!$I$103:$I$162</c:f>
              <c:numCache>
                <c:formatCode>General</c:formatCode>
                <c:ptCount val="60"/>
                <c:pt idx="0">
                  <c:v>6.0397259999999999</c:v>
                </c:pt>
                <c:pt idx="1">
                  <c:v>3.1671230000000001</c:v>
                </c:pt>
                <c:pt idx="2">
                  <c:v>4.9123289999999997</c:v>
                </c:pt>
                <c:pt idx="3">
                  <c:v>4.0575340000000004</c:v>
                </c:pt>
                <c:pt idx="4">
                  <c:v>10.21096</c:v>
                </c:pt>
                <c:pt idx="5">
                  <c:v>4.1917809999999998</c:v>
                </c:pt>
                <c:pt idx="6">
                  <c:v>6.9986300000000004</c:v>
                </c:pt>
                <c:pt idx="7">
                  <c:v>5.8410960000000003</c:v>
                </c:pt>
                <c:pt idx="8">
                  <c:v>4.6328769999999997</c:v>
                </c:pt>
                <c:pt idx="9">
                  <c:v>4.5917810000000001</c:v>
                </c:pt>
                <c:pt idx="10">
                  <c:v>11.37534</c:v>
                </c:pt>
                <c:pt idx="11">
                  <c:v>4.3369859999999996</c:v>
                </c:pt>
                <c:pt idx="12">
                  <c:v>3.3383560000000001</c:v>
                </c:pt>
                <c:pt idx="13">
                  <c:v>4.2356160000000003</c:v>
                </c:pt>
                <c:pt idx="14">
                  <c:v>4.3369869999999997</c:v>
                </c:pt>
                <c:pt idx="15">
                  <c:v>4.4821920000000004</c:v>
                </c:pt>
                <c:pt idx="16">
                  <c:v>2.8794520000000001</c:v>
                </c:pt>
                <c:pt idx="17">
                  <c:v>3.8794520000000001</c:v>
                </c:pt>
                <c:pt idx="18">
                  <c:v>4.4219179999999998</c:v>
                </c:pt>
                <c:pt idx="19">
                  <c:v>2.7808220000000001</c:v>
                </c:pt>
                <c:pt idx="20">
                  <c:v>3.982192</c:v>
                </c:pt>
                <c:pt idx="21">
                  <c:v>4.3068489999999997</c:v>
                </c:pt>
                <c:pt idx="22">
                  <c:v>3.4383560000000002</c:v>
                </c:pt>
                <c:pt idx="23">
                  <c:v>4.5602739999999997</c:v>
                </c:pt>
                <c:pt idx="24">
                  <c:v>4.5027400000000002</c:v>
                </c:pt>
                <c:pt idx="25">
                  <c:v>6.1109590000000003</c:v>
                </c:pt>
                <c:pt idx="26">
                  <c:v>3.8424659999999999</c:v>
                </c:pt>
                <c:pt idx="27">
                  <c:v>4.2904109999999998</c:v>
                </c:pt>
                <c:pt idx="28">
                  <c:v>4.7315069999999997</c:v>
                </c:pt>
                <c:pt idx="29">
                  <c:v>4.8246570000000002</c:v>
                </c:pt>
                <c:pt idx="30">
                  <c:v>4.8383560000000001</c:v>
                </c:pt>
                <c:pt idx="31">
                  <c:v>6.6136980000000003</c:v>
                </c:pt>
                <c:pt idx="32">
                  <c:v>4.6013700000000002</c:v>
                </c:pt>
                <c:pt idx="33">
                  <c:v>4.7479449999999996</c:v>
                </c:pt>
                <c:pt idx="34">
                  <c:v>4.473973</c:v>
                </c:pt>
                <c:pt idx="35">
                  <c:v>4.4164389999999996</c:v>
                </c:pt>
                <c:pt idx="36">
                  <c:v>4.2575339999999997</c:v>
                </c:pt>
                <c:pt idx="37">
                  <c:v>4.4410959999999999</c:v>
                </c:pt>
                <c:pt idx="38">
                  <c:v>4.3013700000000004</c:v>
                </c:pt>
                <c:pt idx="39" formatCode="#,##0">
                  <c:v>4.253425</c:v>
                </c:pt>
                <c:pt idx="40">
                  <c:v>4.4082189999999999</c:v>
                </c:pt>
                <c:pt idx="41">
                  <c:v>4.6273970000000002</c:v>
                </c:pt>
                <c:pt idx="42" formatCode="#,##0">
                  <c:v>4.8136989999999997</c:v>
                </c:pt>
                <c:pt idx="43">
                  <c:v>4.680822</c:v>
                </c:pt>
                <c:pt idx="44">
                  <c:v>4.4287669999999997</c:v>
                </c:pt>
                <c:pt idx="45" formatCode="#,##0">
                  <c:v>4.5643840000000004</c:v>
                </c:pt>
                <c:pt idx="46">
                  <c:v>4.5452060000000003</c:v>
                </c:pt>
                <c:pt idx="47">
                  <c:v>4.3890409999999997</c:v>
                </c:pt>
                <c:pt idx="48">
                  <c:v>4.3506850000000004</c:v>
                </c:pt>
                <c:pt idx="49" formatCode="#,##0">
                  <c:v>4.549315</c:v>
                </c:pt>
                <c:pt idx="50">
                  <c:v>4.3397259999999998</c:v>
                </c:pt>
                <c:pt idx="51">
                  <c:v>4.3219180000000001</c:v>
                </c:pt>
                <c:pt idx="52">
                  <c:v>4.7808219999999997</c:v>
                </c:pt>
                <c:pt idx="53">
                  <c:v>4.7493150000000002</c:v>
                </c:pt>
                <c:pt idx="54">
                  <c:v>3.8465750000000001</c:v>
                </c:pt>
                <c:pt idx="55">
                  <c:v>4.6136980000000003</c:v>
                </c:pt>
                <c:pt idx="56">
                  <c:v>4.2739729999999998</c:v>
                </c:pt>
                <c:pt idx="57">
                  <c:v>4.4123289999999997</c:v>
                </c:pt>
                <c:pt idx="58" formatCode="#,##0">
                  <c:v>4.5054800000000004</c:v>
                </c:pt>
                <c:pt idx="59">
                  <c:v>4.3356170000000001</c:v>
                </c:pt>
              </c:numCache>
            </c:numRef>
          </c:val>
          <c:smooth val="0"/>
          <c:extLst>
            <c:ext xmlns:c16="http://schemas.microsoft.com/office/drawing/2014/chart" uri="{C3380CC4-5D6E-409C-BE32-E72D297353CC}">
              <c16:uniqueId val="{00000000-73F3-4FD5-827C-59BEC016934C}"/>
            </c:ext>
          </c:extLst>
        </c:ser>
        <c:dLbls>
          <c:showLegendKey val="0"/>
          <c:showVal val="0"/>
          <c:showCatName val="0"/>
          <c:showSerName val="0"/>
          <c:showPercent val="0"/>
          <c:showBubbleSize val="0"/>
        </c:dLbls>
        <c:smooth val="0"/>
        <c:axId val="1310320960"/>
        <c:axId val="317301712"/>
      </c:lineChart>
      <c:catAx>
        <c:axId val="1310320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317301712"/>
        <c:crosses val="autoZero"/>
        <c:auto val="1"/>
        <c:lblAlgn val="ctr"/>
        <c:lblOffset val="100"/>
        <c:noMultiLvlLbl val="0"/>
      </c:catAx>
      <c:valAx>
        <c:axId val="317301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419"/>
          </a:p>
        </c:txPr>
        <c:crossAx val="131032096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419"/>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3d5af51-6674-44a0-b9e6-6df9ba8b78ca}"/>
      </w:docPartPr>
      <w:docPartBody>
        <w:p w14:paraId="09F9A2E7">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Manuel Fernandini</Other_x0020_Author>
    <Migration_x0020_Info xmlns="cdc7663a-08f0-4737-9e8c-148ce897a09c" xsi:nil="true"/>
    <Approval_x0020_Number xmlns="cdc7663a-08f0-4737-9e8c-148ce897a09c" xsi:nil="true"/>
    <Phase xmlns="cdc7663a-08f0-4737-9e8c-148ce897a09c" xsi:nil="tru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FM-BNK</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Value>
      <Value>53</Value>
      <Value>52</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PR-L1170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EZSHARE-1527470111-3</_dlc_DocId>
    <_dlc_DocIdUrl xmlns="cdc7663a-08f0-4737-9e8c-148ce897a09c">
      <Url>https://idbg.sharepoint.com/teams/EZ-PR-LON/PR-L1170/_layouts/15/DocIdRedir.aspx?ID=EZSHARE-1527470111-3</Url>
      <Description>EZSHARE-1527470111-3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CA892B0A3F72949951A29F81581CBD0" ma:contentTypeVersion="225" ma:contentTypeDescription="A content type to manage public (operations) IDB documents" ma:contentTypeScope="" ma:versionID="bbd3919477113bd80e70101228962172">
  <xsd:schema xmlns:xsd="http://www.w3.org/2001/XMLSchema" xmlns:xs="http://www.w3.org/2001/XMLSchema" xmlns:p="http://schemas.microsoft.com/office/2006/metadata/properties" xmlns:ns2="cdc7663a-08f0-4737-9e8c-148ce897a09c" targetNamespace="http://schemas.microsoft.com/office/2006/metadata/properties" ma:root="true" ma:fieldsID="1515c44793aa74ebefeceb0a0bbefb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E6B82EF-531D-4CB5-BF10-C08ADAA1F9FA}">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C3B8D07E-CA0B-4CC1-8F1C-EB4ADDF96207}">
  <ds:schemaRefs>
    <ds:schemaRef ds:uri="http://schemas.microsoft.com/sharepoint/v3/contenttype/forms"/>
  </ds:schemaRefs>
</ds:datastoreItem>
</file>

<file path=customXml/itemProps3.xml><?xml version="1.0" encoding="utf-8"?>
<ds:datastoreItem xmlns:ds="http://schemas.openxmlformats.org/officeDocument/2006/customXml" ds:itemID="{908921E1-6787-46CE-8A10-3F0471600761}">
  <ds:schemaRefs>
    <ds:schemaRef ds:uri="http://schemas.microsoft.com/sharepoint/events"/>
  </ds:schemaRefs>
</ds:datastoreItem>
</file>

<file path=customXml/itemProps4.xml><?xml version="1.0" encoding="utf-8"?>
<ds:datastoreItem xmlns:ds="http://schemas.openxmlformats.org/officeDocument/2006/customXml" ds:itemID="{C05861FA-28FF-419C-A8ED-DBB5BA588DFE}"/>
</file>

<file path=customXml/itemProps5.xml><?xml version="1.0" encoding="utf-8"?>
<ds:datastoreItem xmlns:ds="http://schemas.openxmlformats.org/officeDocument/2006/customXml" ds:itemID="{ED8D2F6B-8A51-4C18-86B7-17E868820224}"/>
</file>

<file path=customXml/itemProps6.xml><?xml version="1.0" encoding="utf-8"?>
<ds:datastoreItem xmlns:ds="http://schemas.openxmlformats.org/officeDocument/2006/customXml" ds:itemID="{A1D7AE2C-65D9-4BBB-97EF-4E2FD2B0ADE4}">
  <ds:schemaRefs>
    <ds:schemaRef ds:uri="http://schemas.openxmlformats.org/officeDocument/2006/bibliography"/>
  </ds:schemaRefs>
</ds:datastoreItem>
</file>

<file path=customXml/itemProps7.xml><?xml version="1.0" encoding="utf-8"?>
<ds:datastoreItem xmlns:ds="http://schemas.openxmlformats.org/officeDocument/2006/customXml" ds:itemID="{18C3BB57-A1F2-49D9-AD74-577C7633645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Cabrera Escalante</dc:creator>
  <cp:keywords/>
  <dc:description/>
  <cp:lastModifiedBy>Arauz Herrera, Alison</cp:lastModifiedBy>
  <cp:revision>24</cp:revision>
  <dcterms:created xsi:type="dcterms:W3CDTF">2019-05-15T19:50:00Z</dcterms:created>
  <dcterms:modified xsi:type="dcterms:W3CDTF">2019-07-22T16:17:37Z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53;#FM-BNK|5f08329b-f2bb-4342-ba75-eb4216b403d4</vt:lpwstr>
  </property>
  <property fmtid="{D5CDD505-2E9C-101B-9397-08002B2CF9AE}" pid="7" name="Fund IDB">
    <vt:lpwstr/>
  </property>
  <property fmtid="{D5CDD505-2E9C-101B-9397-08002B2CF9AE}" pid="8" name="Country">
    <vt:lpwstr>24;#PR|50282442-27e7-4526-9d04-55bf5da33a10</vt:lpwstr>
  </property>
  <property fmtid="{D5CDD505-2E9C-101B-9397-08002B2CF9AE}" pid="9" name="Sector IDB">
    <vt:lpwstr>52;#FM|75500f29-2419-473a-bcd8-84901ddc2aa7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e3f79403-8dd3-428d-9d5d-5352a05ea657</vt:lpwstr>
  </property>
  <property fmtid="{D5CDD505-2E9C-101B-9397-08002B2CF9AE}" pid="12" name="Disclosure Activity">
    <vt:lpwstr>Loan Proposal</vt:lpwstr>
  </property>
  <property fmtid="{D5CDD505-2E9C-101B-9397-08002B2CF9AE}" pid="13" name="ContentTypeId">
    <vt:lpwstr>0x0101001A458A224826124E8B45B1D613300CFC007CA892B0A3F72949951A29F81581CBD0</vt:lpwstr>
  </property>
</Properties>
</file>