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CC" w:rsidRPr="007D370B" w:rsidRDefault="00EA20CC" w:rsidP="00EA20CC">
      <w:pPr>
        <w:pStyle w:val="Title"/>
        <w:ind w:left="144" w:right="144"/>
        <w:rPr>
          <w:b/>
          <w:szCs w:val="24"/>
          <w:lang w:val="es-ES"/>
        </w:rPr>
      </w:pPr>
      <w:r w:rsidRPr="007D370B">
        <w:rPr>
          <w:b/>
          <w:szCs w:val="24"/>
          <w:lang w:val="es-ES"/>
        </w:rPr>
        <w:t xml:space="preserve">Apoyo para la Reforma del Sistema de Pensiones de Chile </w:t>
      </w:r>
    </w:p>
    <w:p w:rsidR="00EA20CC" w:rsidRPr="007D370B" w:rsidRDefault="00EA20CC" w:rsidP="00EA20CC">
      <w:pPr>
        <w:pStyle w:val="Title"/>
        <w:ind w:left="144" w:right="144"/>
        <w:rPr>
          <w:b/>
          <w:szCs w:val="24"/>
          <w:lang w:val="es-ES"/>
        </w:rPr>
      </w:pPr>
      <w:r w:rsidRPr="007D370B">
        <w:rPr>
          <w:b/>
          <w:szCs w:val="24"/>
          <w:lang w:val="es-ES"/>
        </w:rPr>
        <w:t>(CH-T1156)</w:t>
      </w:r>
    </w:p>
    <w:p w:rsidR="00EA20CC" w:rsidRPr="007D370B" w:rsidRDefault="00EA20CC" w:rsidP="00EA20CC">
      <w:pPr>
        <w:pStyle w:val="Title"/>
        <w:ind w:left="144" w:right="144"/>
        <w:rPr>
          <w:b/>
          <w:bCs/>
          <w:smallCaps/>
          <w:szCs w:val="24"/>
          <w:lang w:val="es-ES"/>
        </w:rPr>
      </w:pPr>
      <w:r w:rsidRPr="007D370B">
        <w:rPr>
          <w:b/>
          <w:bCs/>
          <w:smallCaps/>
          <w:szCs w:val="24"/>
          <w:lang w:val="es-ES"/>
        </w:rPr>
        <w:t>TÉRMINOS DE REFERENCIA</w:t>
      </w:r>
    </w:p>
    <w:p w:rsidR="00EA20CC" w:rsidRPr="007D370B" w:rsidRDefault="00EA20CC" w:rsidP="00EA20CC">
      <w:pPr>
        <w:pStyle w:val="Title"/>
        <w:ind w:left="144" w:right="144"/>
        <w:rPr>
          <w:b/>
          <w:bCs/>
          <w:szCs w:val="24"/>
          <w:lang w:val="es-ES"/>
        </w:rPr>
      </w:pPr>
    </w:p>
    <w:p w:rsidR="00E22B23" w:rsidRDefault="00EA20CC" w:rsidP="00EA20CC">
      <w:pPr>
        <w:pStyle w:val="Title"/>
        <w:ind w:left="144" w:right="144"/>
        <w:rPr>
          <w:b/>
          <w:bCs/>
          <w:szCs w:val="24"/>
          <w:lang w:val="es-ES"/>
        </w:rPr>
      </w:pPr>
      <w:r w:rsidRPr="007D370B">
        <w:rPr>
          <w:b/>
          <w:bCs/>
          <w:szCs w:val="24"/>
          <w:lang w:val="es-ES"/>
        </w:rPr>
        <w:t xml:space="preserve">Consultoría para una Estrategia de Comunicación </w:t>
      </w:r>
      <w:r w:rsidR="0031181F" w:rsidRPr="007D370B">
        <w:rPr>
          <w:b/>
          <w:bCs/>
          <w:szCs w:val="24"/>
          <w:lang w:val="es-ES"/>
        </w:rPr>
        <w:t>y</w:t>
      </w:r>
    </w:p>
    <w:p w:rsidR="00EA20CC" w:rsidRPr="007D370B" w:rsidRDefault="0031181F" w:rsidP="00EA20CC">
      <w:pPr>
        <w:pStyle w:val="Title"/>
        <w:ind w:left="144" w:right="144"/>
        <w:rPr>
          <w:b/>
          <w:bCs/>
          <w:szCs w:val="24"/>
          <w:lang w:val="es-ES"/>
        </w:rPr>
      </w:pPr>
      <w:r w:rsidRPr="007D370B">
        <w:rPr>
          <w:b/>
          <w:bCs/>
          <w:szCs w:val="24"/>
          <w:lang w:val="es-ES"/>
        </w:rPr>
        <w:t>Diseminación</w:t>
      </w:r>
      <w:r w:rsidR="00D9057B" w:rsidRPr="007D370B">
        <w:rPr>
          <w:b/>
          <w:bCs/>
          <w:szCs w:val="24"/>
          <w:lang w:val="es-ES"/>
        </w:rPr>
        <w:t xml:space="preserve"> de resultados</w:t>
      </w:r>
    </w:p>
    <w:p w:rsidR="00EA20CC" w:rsidRPr="007D370B" w:rsidRDefault="00EA20CC" w:rsidP="00EA20CC">
      <w:pPr>
        <w:pStyle w:val="Title"/>
        <w:ind w:left="144" w:right="144"/>
        <w:rPr>
          <w:b/>
          <w:bCs/>
          <w:szCs w:val="24"/>
          <w:lang w:val="es-ES"/>
        </w:rPr>
      </w:pPr>
    </w:p>
    <w:p w:rsidR="00EA20CC" w:rsidRPr="007D370B" w:rsidRDefault="00EA20CC" w:rsidP="00EA20CC">
      <w:pPr>
        <w:pStyle w:val="Title"/>
        <w:ind w:left="144" w:right="144"/>
        <w:rPr>
          <w:b/>
          <w:bCs/>
          <w:smallCaps/>
          <w:szCs w:val="24"/>
          <w:lang w:val="es-ES"/>
        </w:rPr>
      </w:pPr>
    </w:p>
    <w:p w:rsidR="00EA20CC" w:rsidRPr="007D370B" w:rsidRDefault="00EA20CC" w:rsidP="00EA20CC">
      <w:pPr>
        <w:pStyle w:val="Chapter"/>
        <w:numPr>
          <w:ilvl w:val="0"/>
          <w:numId w:val="2"/>
        </w:numPr>
        <w:tabs>
          <w:tab w:val="left" w:pos="0"/>
        </w:tabs>
        <w:spacing w:after="0"/>
        <w:ind w:left="540" w:right="144" w:hanging="540"/>
        <w:jc w:val="left"/>
        <w:rPr>
          <w:szCs w:val="24"/>
        </w:rPr>
      </w:pPr>
      <w:r w:rsidRPr="007D370B">
        <w:rPr>
          <w:szCs w:val="24"/>
        </w:rPr>
        <w:t>Antecedentes</w:t>
      </w:r>
    </w:p>
    <w:p w:rsidR="00EA20CC" w:rsidRPr="007D370B" w:rsidRDefault="00EA20CC" w:rsidP="00EA20CC">
      <w:pPr>
        <w:pStyle w:val="ListParagraph"/>
        <w:autoSpaceDE w:val="0"/>
        <w:autoSpaceDN w:val="0"/>
        <w:adjustRightInd w:val="0"/>
        <w:spacing w:after="0" w:line="240" w:lineRule="auto"/>
        <w:ind w:right="144"/>
        <w:jc w:val="both"/>
        <w:rPr>
          <w:rFonts w:ascii="Times New Roman" w:hAnsi="Times New Roman"/>
          <w:bCs/>
          <w:sz w:val="24"/>
          <w:szCs w:val="24"/>
        </w:rPr>
      </w:pPr>
    </w:p>
    <w:p w:rsidR="00491B68" w:rsidRPr="007D370B" w:rsidRDefault="00EA20CC" w:rsidP="00AB369B">
      <w:pPr>
        <w:pStyle w:val="ListParagraph"/>
        <w:numPr>
          <w:ilvl w:val="1"/>
          <w:numId w:val="9"/>
        </w:numPr>
        <w:tabs>
          <w:tab w:val="left" w:pos="540"/>
        </w:tabs>
        <w:autoSpaceDE w:val="0"/>
        <w:autoSpaceDN w:val="0"/>
        <w:adjustRightInd w:val="0"/>
        <w:ind w:left="540" w:right="144" w:hanging="450"/>
        <w:jc w:val="both"/>
        <w:rPr>
          <w:rFonts w:ascii="Times New Roman" w:hAnsi="Times New Roman"/>
          <w:bCs/>
          <w:sz w:val="24"/>
          <w:szCs w:val="24"/>
        </w:rPr>
      </w:pPr>
      <w:r w:rsidRPr="007D370B">
        <w:rPr>
          <w:rFonts w:ascii="Times New Roman" w:hAnsi="Times New Roman"/>
          <w:bCs/>
          <w:sz w:val="24"/>
          <w:szCs w:val="24"/>
        </w:rPr>
        <w:t>El Banco Interamericano de Desarrollo, a través de la Unidad de Mercados Laborales y Seguridad Social (SCL/LMK), es actualmente un actor importante en el sector laboral en Chile. Sin embargo, el mismo no se encuentra todavía posicionado como el actor y referente del sector.</w:t>
      </w:r>
    </w:p>
    <w:p w:rsidR="00491B68" w:rsidRPr="00C71AD7" w:rsidRDefault="00E22B23" w:rsidP="00AB369B">
      <w:pPr>
        <w:pStyle w:val="ListParagraph"/>
        <w:numPr>
          <w:ilvl w:val="1"/>
          <w:numId w:val="9"/>
        </w:numPr>
        <w:tabs>
          <w:tab w:val="left" w:pos="540"/>
        </w:tabs>
        <w:autoSpaceDE w:val="0"/>
        <w:autoSpaceDN w:val="0"/>
        <w:adjustRightInd w:val="0"/>
        <w:ind w:left="540" w:right="144" w:hanging="4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 </w:t>
      </w:r>
      <w:r w:rsidR="00EA20CC" w:rsidRPr="007D370B">
        <w:rPr>
          <w:rFonts w:ascii="Times New Roman" w:hAnsi="Times New Roman"/>
          <w:bCs/>
          <w:iCs/>
          <w:sz w:val="24"/>
          <w:szCs w:val="24"/>
          <w:lang w:val="es-ES_tradnl"/>
        </w:rPr>
        <w:t>objetivo general de esta cooperación técnica es apoyar al Gobierno de Chile y en particular a la</w:t>
      </w:r>
      <w:r w:rsidR="00491B68" w:rsidRPr="00C71AD7">
        <w:rPr>
          <w:rFonts w:ascii="Times New Roman" w:hAnsi="Times New Roman"/>
          <w:sz w:val="24"/>
          <w:szCs w:val="24"/>
          <w:lang w:val="es-ES_tradnl"/>
        </w:rPr>
        <w:t xml:space="preserve"> Comisión Asesora Presidencial sobre el </w:t>
      </w:r>
      <w:r w:rsidR="00491B68" w:rsidRPr="00AB369B">
        <w:rPr>
          <w:rFonts w:ascii="Times New Roman" w:hAnsi="Times New Roman"/>
          <w:bCs/>
          <w:sz w:val="24"/>
          <w:szCs w:val="24"/>
        </w:rPr>
        <w:t>Sistema</w:t>
      </w:r>
      <w:r w:rsidR="00491B68" w:rsidRPr="00C71AD7">
        <w:rPr>
          <w:rFonts w:ascii="Times New Roman" w:hAnsi="Times New Roman"/>
          <w:sz w:val="24"/>
          <w:szCs w:val="24"/>
          <w:lang w:val="es-ES_tradnl"/>
        </w:rPr>
        <w:t xml:space="preserve"> de Pensiones</w:t>
      </w:r>
      <w:r w:rsidR="00EA20CC" w:rsidRPr="00191007">
        <w:rPr>
          <w:rFonts w:ascii="Times New Roman" w:hAnsi="Times New Roman"/>
          <w:bCs/>
          <w:iCs/>
          <w:sz w:val="24"/>
          <w:szCs w:val="24"/>
          <w:lang w:val="es-ES_tradnl"/>
        </w:rPr>
        <w:t xml:space="preserve">, en la realización del diagnóstico acerca de los atributos, </w:t>
      </w:r>
      <w:r w:rsidR="00EA20CC" w:rsidRPr="00191007">
        <w:rPr>
          <w:rFonts w:ascii="Times New Roman" w:hAnsi="Times New Roman"/>
          <w:bCs/>
          <w:sz w:val="24"/>
          <w:szCs w:val="24"/>
          <w:lang w:val="es-ES_tradnl"/>
        </w:rPr>
        <w:t>limitaciones</w:t>
      </w:r>
      <w:r w:rsidR="00EA20CC" w:rsidRPr="00191007">
        <w:rPr>
          <w:rFonts w:ascii="Times New Roman" w:hAnsi="Times New Roman"/>
          <w:bCs/>
          <w:iCs/>
          <w:sz w:val="24"/>
          <w:szCs w:val="24"/>
          <w:lang w:val="es-ES_tradnl"/>
        </w:rPr>
        <w:t xml:space="preserve">, y desafíos del Sistema de Pensiones, así como también en la elaboración de un informe </w:t>
      </w:r>
      <w:r w:rsidR="00EA20CC" w:rsidRPr="00C71AD7">
        <w:rPr>
          <w:rFonts w:ascii="Times New Roman" w:hAnsi="Times New Roman"/>
          <w:bCs/>
          <w:sz w:val="24"/>
          <w:szCs w:val="24"/>
          <w:lang w:val="es-ES_tradnl"/>
        </w:rPr>
        <w:t>final</w:t>
      </w:r>
      <w:r w:rsidR="00EA20CC" w:rsidRPr="00C71AD7">
        <w:rPr>
          <w:rFonts w:ascii="Times New Roman" w:hAnsi="Times New Roman"/>
          <w:bCs/>
          <w:iCs/>
          <w:sz w:val="24"/>
          <w:szCs w:val="24"/>
          <w:lang w:val="es-ES_tradnl"/>
        </w:rPr>
        <w:t xml:space="preserve"> que incluya propuestas orientadas a resolver las principales deficiencias del Sistema de Pensiones</w:t>
      </w:r>
      <w:r>
        <w:rPr>
          <w:rFonts w:ascii="Times New Roman" w:hAnsi="Times New Roman"/>
          <w:bCs/>
          <w:iCs/>
          <w:sz w:val="24"/>
          <w:szCs w:val="24"/>
          <w:lang w:val="es-ES_tradnl"/>
        </w:rPr>
        <w:t>,</w:t>
      </w:r>
      <w:r w:rsidR="00EA20CC" w:rsidRPr="00C71AD7">
        <w:rPr>
          <w:rFonts w:ascii="Times New Roman" w:hAnsi="Times New Roman"/>
          <w:bCs/>
          <w:iCs/>
          <w:sz w:val="24"/>
          <w:szCs w:val="24"/>
          <w:lang w:val="es-ES_tradnl"/>
        </w:rPr>
        <w:t xml:space="preserve"> </w:t>
      </w:r>
      <w:r w:rsidR="00EA20CC" w:rsidRPr="00C71AD7">
        <w:rPr>
          <w:rFonts w:ascii="Times New Roman" w:hAnsi="Times New Roman"/>
          <w:bCs/>
          <w:sz w:val="24"/>
          <w:szCs w:val="24"/>
        </w:rPr>
        <w:t>para lo que se requiere un proceso de comunicación que garantice su asistencia a los seminarios y talleres temáticos.</w:t>
      </w:r>
    </w:p>
    <w:p w:rsidR="00491B68" w:rsidRPr="00C71AD7" w:rsidRDefault="00491B68" w:rsidP="00AB369B">
      <w:pPr>
        <w:pStyle w:val="ListParagraph"/>
        <w:numPr>
          <w:ilvl w:val="1"/>
          <w:numId w:val="9"/>
        </w:numPr>
        <w:tabs>
          <w:tab w:val="left" w:pos="540"/>
        </w:tabs>
        <w:autoSpaceDE w:val="0"/>
        <w:autoSpaceDN w:val="0"/>
        <w:adjustRightInd w:val="0"/>
        <w:ind w:left="540" w:right="144" w:hanging="450"/>
        <w:jc w:val="both"/>
        <w:rPr>
          <w:rFonts w:ascii="Times New Roman" w:hAnsi="Times New Roman"/>
          <w:bCs/>
          <w:sz w:val="24"/>
          <w:szCs w:val="24"/>
        </w:rPr>
      </w:pPr>
      <w:r w:rsidRPr="00C71AD7">
        <w:rPr>
          <w:rFonts w:ascii="Times New Roman" w:hAnsi="Times New Roman"/>
          <w:iCs/>
          <w:sz w:val="24"/>
          <w:szCs w:val="24"/>
          <w:lang w:val="es-ES_tradnl"/>
        </w:rPr>
        <w:t xml:space="preserve">El </w:t>
      </w:r>
      <w:r w:rsidRPr="00AB369B">
        <w:rPr>
          <w:rFonts w:ascii="Times New Roman" w:hAnsi="Times New Roman"/>
          <w:bCs/>
          <w:sz w:val="24"/>
          <w:szCs w:val="24"/>
        </w:rPr>
        <w:t>Banco</w:t>
      </w:r>
      <w:r w:rsidRPr="00C71AD7">
        <w:rPr>
          <w:rFonts w:ascii="Times New Roman" w:hAnsi="Times New Roman"/>
          <w:iCs/>
          <w:sz w:val="24"/>
          <w:szCs w:val="24"/>
          <w:lang w:val="es-ES_tradnl"/>
        </w:rPr>
        <w:t xml:space="preserve"> apoyará a la Comisión en la realización de un seminario público a solicitud del país con el objeto de analizar los estudios de diagnóstico del sistema de Pensiones. Este seminario representa la oportunidad para la Comisión de contar</w:t>
      </w:r>
      <w:r w:rsidRPr="00C71AD7">
        <w:rPr>
          <w:rFonts w:ascii="Times New Roman" w:hAnsi="Times New Roman"/>
          <w:color w:val="868686"/>
          <w:sz w:val="24"/>
          <w:szCs w:val="24"/>
        </w:rPr>
        <w:t xml:space="preserve"> </w:t>
      </w:r>
      <w:r w:rsidRPr="00C71AD7">
        <w:rPr>
          <w:rFonts w:ascii="Times New Roman" w:hAnsi="Times New Roman"/>
          <w:iCs/>
          <w:sz w:val="24"/>
          <w:szCs w:val="24"/>
          <w:lang w:val="es-ES_tradnl"/>
        </w:rPr>
        <w:t xml:space="preserve">con la participación de los integrantes internacionales de la Comisión y en </w:t>
      </w:r>
      <w:r w:rsidRPr="00191007">
        <w:rPr>
          <w:rFonts w:ascii="Times New Roman" w:hAnsi="Times New Roman"/>
          <w:iCs/>
          <w:sz w:val="24"/>
          <w:szCs w:val="24"/>
          <w:lang w:val="es-ES_tradnl"/>
        </w:rPr>
        <w:t xml:space="preserve">el largo plazo, se espera que estos análisis contribuyan a consolidar los pilares fundamentales sobre los que </w:t>
      </w:r>
      <w:r w:rsidR="00E22B23">
        <w:rPr>
          <w:rFonts w:ascii="Times New Roman" w:hAnsi="Times New Roman"/>
          <w:iCs/>
          <w:sz w:val="24"/>
          <w:szCs w:val="24"/>
          <w:lang w:val="es-ES_tradnl"/>
        </w:rPr>
        <w:t xml:space="preserve">se apoya </w:t>
      </w:r>
      <w:r w:rsidRPr="00191007">
        <w:rPr>
          <w:rFonts w:ascii="Times New Roman" w:hAnsi="Times New Roman"/>
          <w:iCs/>
          <w:sz w:val="24"/>
          <w:szCs w:val="24"/>
          <w:lang w:val="es-ES_tradnl"/>
        </w:rPr>
        <w:t>la sostenibilidad del</w:t>
      </w:r>
      <w:r w:rsidRPr="00C71AD7">
        <w:rPr>
          <w:rFonts w:ascii="Times New Roman" w:hAnsi="Times New Roman"/>
          <w:iCs/>
          <w:sz w:val="24"/>
          <w:szCs w:val="24"/>
          <w:lang w:val="es-ES_tradnl"/>
        </w:rPr>
        <w:t xml:space="preserve"> sistema de capitalización individual, así como la estabilidad macroeconómica y fiscal del país</w:t>
      </w:r>
      <w:r w:rsidRPr="00C71AD7">
        <w:rPr>
          <w:rFonts w:ascii="Times New Roman" w:hAnsi="Times New Roman"/>
          <w:bCs/>
          <w:sz w:val="24"/>
          <w:szCs w:val="24"/>
        </w:rPr>
        <w:t>.</w:t>
      </w:r>
    </w:p>
    <w:p w:rsidR="00EA20CC" w:rsidRPr="00AB369B" w:rsidRDefault="00491B68" w:rsidP="004F561C">
      <w:pPr>
        <w:pStyle w:val="ListParagraph"/>
        <w:numPr>
          <w:ilvl w:val="1"/>
          <w:numId w:val="9"/>
        </w:numPr>
        <w:tabs>
          <w:tab w:val="left" w:pos="540"/>
        </w:tabs>
        <w:autoSpaceDE w:val="0"/>
        <w:autoSpaceDN w:val="0"/>
        <w:adjustRightInd w:val="0"/>
        <w:ind w:left="540" w:right="144" w:hanging="450"/>
        <w:jc w:val="both"/>
        <w:rPr>
          <w:szCs w:val="24"/>
        </w:rPr>
        <w:pPrChange w:id="0" w:author="Inter-American Development Bank" w:date="2014-10-20T10:41:00Z">
          <w:pPr>
            <w:pStyle w:val="Chapter"/>
            <w:numPr>
              <w:numId w:val="2"/>
            </w:numPr>
            <w:tabs>
              <w:tab w:val="clear" w:pos="4329"/>
              <w:tab w:val="left" w:pos="0"/>
            </w:tabs>
            <w:spacing w:after="0"/>
            <w:ind w:left="1080" w:right="144" w:hanging="720"/>
            <w:jc w:val="left"/>
          </w:pPr>
        </w:pPrChange>
      </w:pPr>
      <w:r w:rsidRPr="00AB369B">
        <w:rPr>
          <w:rFonts w:ascii="Times New Roman" w:hAnsi="Times New Roman"/>
          <w:bCs/>
          <w:sz w:val="24"/>
          <w:szCs w:val="24"/>
          <w:lang w:val="es-ES_tradnl"/>
        </w:rPr>
        <w:t xml:space="preserve">La Comisión está encargada de fomentar el diálogo con todos los sectores </w:t>
      </w:r>
      <w:r w:rsidRPr="00AB369B">
        <w:rPr>
          <w:rFonts w:ascii="Times New Roman" w:hAnsi="Times New Roman"/>
          <w:bCs/>
          <w:sz w:val="24"/>
          <w:szCs w:val="24"/>
        </w:rPr>
        <w:t>involucrados</w:t>
      </w:r>
      <w:r w:rsidRPr="00AB369B">
        <w:rPr>
          <w:rFonts w:ascii="Times New Roman" w:hAnsi="Times New Roman"/>
          <w:bCs/>
          <w:sz w:val="24"/>
          <w:szCs w:val="24"/>
          <w:lang w:val="es-ES_tradnl"/>
        </w:rPr>
        <w:t xml:space="preserve"> con audiencias a fin de </w:t>
      </w:r>
      <w:r w:rsidRPr="00AB369B">
        <w:rPr>
          <w:rFonts w:ascii="Times New Roman" w:hAnsi="Times New Roman"/>
          <w:bCs/>
          <w:sz w:val="24"/>
          <w:szCs w:val="24"/>
        </w:rPr>
        <w:t>realizar propuestas para mejorar el sistema de pensiones</w:t>
      </w:r>
      <w:r w:rsidR="00E22B23" w:rsidRPr="00AB369B">
        <w:rPr>
          <w:rFonts w:ascii="Times New Roman" w:hAnsi="Times New Roman"/>
          <w:bCs/>
          <w:sz w:val="24"/>
          <w:szCs w:val="24"/>
        </w:rPr>
        <w:t>. Por ello, e</w:t>
      </w:r>
      <w:r w:rsidR="00EA20CC" w:rsidRPr="00AB369B">
        <w:rPr>
          <w:rFonts w:ascii="Times New Roman" w:hAnsi="Times New Roman"/>
          <w:bCs/>
          <w:sz w:val="24"/>
          <w:szCs w:val="24"/>
        </w:rPr>
        <w:t xml:space="preserve">s necesario contar con un consultor que defina un plan que garantice la participación y difusión de la información clave </w:t>
      </w:r>
      <w:r w:rsidR="007D370B" w:rsidRPr="00AB369B">
        <w:rPr>
          <w:rFonts w:ascii="Times New Roman" w:hAnsi="Times New Roman"/>
          <w:bCs/>
          <w:sz w:val="24"/>
          <w:szCs w:val="24"/>
        </w:rPr>
        <w:t xml:space="preserve">del seminario </w:t>
      </w:r>
      <w:r w:rsidR="00EA20CC" w:rsidRPr="00AB369B">
        <w:rPr>
          <w:rFonts w:ascii="Times New Roman" w:hAnsi="Times New Roman"/>
          <w:bCs/>
          <w:sz w:val="24"/>
          <w:szCs w:val="24"/>
        </w:rPr>
        <w:t>y además apoye a definir un plan que posicione y visibilice los resultados de</w:t>
      </w:r>
      <w:r w:rsidR="007D370B" w:rsidRPr="00AB369B">
        <w:rPr>
          <w:rFonts w:ascii="Times New Roman" w:hAnsi="Times New Roman"/>
          <w:bCs/>
          <w:sz w:val="24"/>
          <w:szCs w:val="24"/>
        </w:rPr>
        <w:t>l mismo</w:t>
      </w:r>
      <w:r w:rsidR="00E22B23">
        <w:rPr>
          <w:rFonts w:ascii="Times New Roman" w:hAnsi="Times New Roman"/>
          <w:bCs/>
          <w:sz w:val="24"/>
          <w:szCs w:val="24"/>
        </w:rPr>
        <w:t>.</w:t>
      </w:r>
      <w:r w:rsidR="007D370B" w:rsidRPr="00AB369B">
        <w:rPr>
          <w:rFonts w:ascii="Times New Roman" w:hAnsi="Times New Roman"/>
          <w:bCs/>
          <w:sz w:val="24"/>
          <w:szCs w:val="24"/>
        </w:rPr>
        <w:t xml:space="preserve"> </w:t>
      </w:r>
      <w:r w:rsidR="00EA20CC" w:rsidRPr="00AB369B">
        <w:rPr>
          <w:szCs w:val="24"/>
        </w:rPr>
        <w:t>Objetivos de la consultoría</w:t>
      </w:r>
    </w:p>
    <w:p w:rsidR="004F561C" w:rsidRPr="007D370B" w:rsidRDefault="00BA5E5C" w:rsidP="00BA5E5C">
      <w:pPr>
        <w:pStyle w:val="Chapter"/>
        <w:numPr>
          <w:ilvl w:val="0"/>
          <w:numId w:val="2"/>
        </w:numPr>
        <w:tabs>
          <w:tab w:val="left" w:pos="0"/>
        </w:tabs>
        <w:spacing w:after="0"/>
        <w:ind w:left="540" w:right="144" w:hanging="540"/>
        <w:jc w:val="left"/>
        <w:rPr>
          <w:ins w:id="1" w:author="Inter-American Development Bank" w:date="2014-10-20T10:42:00Z"/>
          <w:szCs w:val="24"/>
        </w:rPr>
        <w:pPrChange w:id="2" w:author="Inter-American Development Bank" w:date="2014-10-20T10:42:00Z">
          <w:pPr>
            <w:pStyle w:val="Chapter"/>
            <w:numPr>
              <w:numId w:val="9"/>
            </w:numPr>
            <w:tabs>
              <w:tab w:val="clear" w:pos="4329"/>
              <w:tab w:val="left" w:pos="0"/>
            </w:tabs>
            <w:spacing w:after="0"/>
            <w:ind w:left="720" w:right="144" w:hanging="360"/>
            <w:jc w:val="left"/>
          </w:pPr>
        </w:pPrChange>
      </w:pPr>
      <w:ins w:id="3" w:author="Inter-American Development Bank" w:date="2014-10-20T10:42:00Z">
        <w:r>
          <w:rPr>
            <w:szCs w:val="24"/>
          </w:rPr>
          <w:t xml:space="preserve">Objetivos de la </w:t>
        </w:r>
        <w:proofErr w:type="spellStart"/>
        <w:r>
          <w:rPr>
            <w:szCs w:val="24"/>
          </w:rPr>
          <w:t>Consultoria</w:t>
        </w:r>
        <w:proofErr w:type="spellEnd"/>
      </w:ins>
    </w:p>
    <w:p w:rsidR="00EA20CC" w:rsidRPr="007D370B" w:rsidRDefault="00EA20CC" w:rsidP="00EA20CC">
      <w:pPr>
        <w:ind w:left="720"/>
        <w:rPr>
          <w:lang w:val="es-ES"/>
        </w:rPr>
      </w:pPr>
    </w:p>
    <w:p w:rsidR="00EA20CC" w:rsidRPr="007D370B" w:rsidRDefault="00EA20CC" w:rsidP="00EA20CC">
      <w:pPr>
        <w:autoSpaceDE w:val="0"/>
        <w:autoSpaceDN w:val="0"/>
        <w:adjustRightInd w:val="0"/>
        <w:ind w:left="540" w:right="144" w:hanging="540"/>
        <w:jc w:val="both"/>
        <w:rPr>
          <w:lang w:val="es-ES"/>
        </w:rPr>
      </w:pPr>
      <w:r w:rsidRPr="007D370B">
        <w:rPr>
          <w:lang w:val="es-ES"/>
        </w:rPr>
        <w:t>2.1</w:t>
      </w:r>
      <w:r w:rsidRPr="007D370B">
        <w:rPr>
          <w:lang w:val="es-ES"/>
        </w:rPr>
        <w:tab/>
        <w:t xml:space="preserve">Contar con una estrategia de comunicación adecuada tanto para la fase de </w:t>
      </w:r>
      <w:r w:rsidR="007D370B" w:rsidRPr="007D370B">
        <w:rPr>
          <w:lang w:val="es-ES"/>
        </w:rPr>
        <w:t xml:space="preserve">preparación </w:t>
      </w:r>
      <w:r w:rsidR="00E22B23">
        <w:rPr>
          <w:lang w:val="es-ES"/>
        </w:rPr>
        <w:t>como para</w:t>
      </w:r>
      <w:r w:rsidR="007D370B" w:rsidRPr="007D370B">
        <w:rPr>
          <w:lang w:val="es-ES"/>
        </w:rPr>
        <w:t xml:space="preserve"> la </w:t>
      </w:r>
      <w:r w:rsidRPr="007D370B">
        <w:rPr>
          <w:lang w:val="es-ES"/>
        </w:rPr>
        <w:t xml:space="preserve">ejecución </w:t>
      </w:r>
      <w:r w:rsidR="007D370B" w:rsidRPr="007D370B">
        <w:rPr>
          <w:lang w:val="es-ES"/>
        </w:rPr>
        <w:t>del evento</w:t>
      </w:r>
      <w:r w:rsidRPr="007D370B">
        <w:rPr>
          <w:lang w:val="es-ES"/>
        </w:rPr>
        <w:t xml:space="preserve">, que permita contar con los insumos necesarios y la participación de los actores relevantes en </w:t>
      </w:r>
      <w:r w:rsidR="007D370B" w:rsidRPr="007D370B">
        <w:rPr>
          <w:lang w:val="es-ES"/>
        </w:rPr>
        <w:t xml:space="preserve">el </w:t>
      </w:r>
      <w:r w:rsidRPr="007D370B">
        <w:rPr>
          <w:lang w:val="es-ES"/>
        </w:rPr>
        <w:t xml:space="preserve">seminario; como en la fase de difusión de los resultados, que permita la visibilidad de los estudios y resultados alcanzados en el marco de la presente CT, posicionando al Banco como un referente en la materia a nivel nacional. </w:t>
      </w:r>
    </w:p>
    <w:p w:rsidR="00EA20CC" w:rsidRPr="007D370B" w:rsidRDefault="00EA20CC" w:rsidP="00EA20CC">
      <w:pPr>
        <w:pStyle w:val="Paragraph"/>
        <w:numPr>
          <w:ilvl w:val="0"/>
          <w:numId w:val="0"/>
        </w:numPr>
        <w:tabs>
          <w:tab w:val="left" w:pos="708"/>
        </w:tabs>
        <w:spacing w:before="0" w:after="0"/>
        <w:ind w:left="720" w:right="144"/>
        <w:rPr>
          <w:bCs/>
          <w:szCs w:val="24"/>
          <w:lang w:val="es-ES"/>
        </w:rPr>
      </w:pPr>
    </w:p>
    <w:p w:rsidR="00EA20CC" w:rsidRPr="007D370B" w:rsidRDefault="00EA20CC" w:rsidP="00AB369B">
      <w:pPr>
        <w:pStyle w:val="Paragraph"/>
        <w:keepNext/>
        <w:numPr>
          <w:ilvl w:val="0"/>
          <w:numId w:val="0"/>
        </w:numPr>
        <w:tabs>
          <w:tab w:val="left" w:pos="708"/>
        </w:tabs>
        <w:autoSpaceDE w:val="0"/>
        <w:autoSpaceDN w:val="0"/>
        <w:adjustRightInd w:val="0"/>
        <w:spacing w:before="0" w:after="0"/>
        <w:ind w:left="900" w:right="144" w:hanging="900"/>
        <w:rPr>
          <w:szCs w:val="24"/>
          <w:lang w:val="es-ES"/>
        </w:rPr>
      </w:pPr>
      <w:r w:rsidRPr="007D370B">
        <w:rPr>
          <w:b/>
          <w:szCs w:val="24"/>
          <w:lang w:val="es-ES"/>
        </w:rPr>
        <w:lastRenderedPageBreak/>
        <w:t>2.2</w:t>
      </w:r>
      <w:r w:rsidRPr="007D370B">
        <w:rPr>
          <w:b/>
          <w:szCs w:val="24"/>
          <w:lang w:val="es-ES"/>
        </w:rPr>
        <w:tab/>
        <w:t>Objetivos específicos</w:t>
      </w:r>
      <w:r w:rsidRPr="007D370B">
        <w:rPr>
          <w:szCs w:val="24"/>
          <w:lang w:val="es-ES"/>
        </w:rPr>
        <w:t xml:space="preserve">: </w:t>
      </w:r>
    </w:p>
    <w:p w:rsidR="00EA20CC" w:rsidRPr="007D370B" w:rsidRDefault="00EA20CC" w:rsidP="00AB369B">
      <w:pPr>
        <w:pStyle w:val="Paragraph"/>
        <w:keepNext/>
        <w:numPr>
          <w:ilvl w:val="0"/>
          <w:numId w:val="0"/>
        </w:numPr>
        <w:tabs>
          <w:tab w:val="left" w:pos="708"/>
        </w:tabs>
        <w:autoSpaceDE w:val="0"/>
        <w:autoSpaceDN w:val="0"/>
        <w:adjustRightInd w:val="0"/>
        <w:spacing w:before="0" w:after="0"/>
        <w:ind w:left="900" w:right="144" w:hanging="900"/>
        <w:rPr>
          <w:szCs w:val="24"/>
          <w:lang w:val="es-ES"/>
        </w:rPr>
      </w:pPr>
    </w:p>
    <w:p w:rsidR="00EA20CC" w:rsidRPr="007D370B" w:rsidRDefault="00EA20CC" w:rsidP="00AB369B">
      <w:pPr>
        <w:pStyle w:val="ListParagraph"/>
        <w:keepNext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D370B">
        <w:rPr>
          <w:rFonts w:ascii="Times New Roman" w:hAnsi="Times New Roman"/>
          <w:sz w:val="24"/>
          <w:szCs w:val="24"/>
        </w:rPr>
        <w:t xml:space="preserve">Contar con una estrategia de comunicación para la fase de elaboración </w:t>
      </w:r>
      <w:r w:rsidR="00491B68" w:rsidRPr="007D370B">
        <w:rPr>
          <w:rFonts w:ascii="Times New Roman" w:hAnsi="Times New Roman"/>
          <w:sz w:val="24"/>
          <w:szCs w:val="24"/>
        </w:rPr>
        <w:t xml:space="preserve">y de realización </w:t>
      </w:r>
      <w:r w:rsidR="00743CC3" w:rsidRPr="007D370B">
        <w:rPr>
          <w:rFonts w:ascii="Times New Roman" w:hAnsi="Times New Roman"/>
          <w:sz w:val="24"/>
          <w:szCs w:val="24"/>
        </w:rPr>
        <w:t>del seminario</w:t>
      </w:r>
      <w:r w:rsidR="00E22B23">
        <w:rPr>
          <w:rFonts w:ascii="Times New Roman" w:hAnsi="Times New Roman"/>
          <w:sz w:val="24"/>
          <w:szCs w:val="24"/>
        </w:rPr>
        <w:t>,</w:t>
      </w:r>
      <w:r w:rsidRPr="007D370B">
        <w:rPr>
          <w:rFonts w:ascii="Times New Roman" w:hAnsi="Times New Roman"/>
          <w:sz w:val="24"/>
          <w:szCs w:val="24"/>
        </w:rPr>
        <w:t xml:space="preserve"> que permita lograr la participación de actores clave</w:t>
      </w:r>
      <w:r w:rsidR="00491B68" w:rsidRPr="007D370B">
        <w:rPr>
          <w:rFonts w:ascii="Times New Roman" w:hAnsi="Times New Roman"/>
          <w:sz w:val="24"/>
          <w:szCs w:val="24"/>
        </w:rPr>
        <w:t>s</w:t>
      </w:r>
      <w:r w:rsidRPr="007D370B">
        <w:rPr>
          <w:rFonts w:ascii="Times New Roman" w:hAnsi="Times New Roman"/>
          <w:sz w:val="24"/>
          <w:szCs w:val="24"/>
        </w:rPr>
        <w:t xml:space="preserve"> y la obtenció</w:t>
      </w:r>
      <w:r w:rsidR="00743CC3" w:rsidRPr="007D370B">
        <w:rPr>
          <w:rFonts w:ascii="Times New Roman" w:hAnsi="Times New Roman"/>
          <w:sz w:val="24"/>
          <w:szCs w:val="24"/>
        </w:rPr>
        <w:t xml:space="preserve">n de los insumos necesarios para </w:t>
      </w:r>
      <w:r w:rsidR="00743CC3" w:rsidRPr="007D370B">
        <w:rPr>
          <w:rFonts w:ascii="Times New Roman" w:hAnsi="Times New Roman"/>
          <w:sz w:val="24"/>
          <w:szCs w:val="24"/>
          <w:lang w:val="es-ES_tradnl"/>
        </w:rPr>
        <w:t xml:space="preserve">evaluar </w:t>
      </w:r>
      <w:r w:rsidR="00743CC3" w:rsidRPr="007D370B">
        <w:rPr>
          <w:rFonts w:ascii="Times New Roman" w:hAnsi="Times New Roman"/>
          <w:bCs/>
          <w:sz w:val="24"/>
          <w:szCs w:val="24"/>
          <w:lang w:val="es-ES_tradnl"/>
        </w:rPr>
        <w:t>opciones de política</w:t>
      </w:r>
      <w:r w:rsidRPr="007D370B">
        <w:rPr>
          <w:rFonts w:ascii="Times New Roman" w:hAnsi="Times New Roman"/>
          <w:sz w:val="24"/>
          <w:szCs w:val="24"/>
        </w:rPr>
        <w:t>.</w:t>
      </w:r>
    </w:p>
    <w:p w:rsidR="00EA20CC" w:rsidRPr="007D370B" w:rsidRDefault="00EA20CC" w:rsidP="00EA20CC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D370B">
        <w:rPr>
          <w:rFonts w:ascii="Times New Roman" w:hAnsi="Times New Roman"/>
          <w:sz w:val="24"/>
          <w:szCs w:val="24"/>
        </w:rPr>
        <w:t>Contar con una estrategia de visibilidad de resultados, que posicione al Banco como referente en el sector a nivel nacional.</w:t>
      </w:r>
    </w:p>
    <w:p w:rsidR="00EA20CC" w:rsidRPr="007D370B" w:rsidRDefault="00EA20CC" w:rsidP="00EA20CC">
      <w:pPr>
        <w:pStyle w:val="Chapter"/>
        <w:keepNext/>
        <w:numPr>
          <w:ilvl w:val="0"/>
          <w:numId w:val="2"/>
        </w:numPr>
        <w:tabs>
          <w:tab w:val="left" w:pos="0"/>
        </w:tabs>
        <w:spacing w:after="0"/>
        <w:ind w:left="540" w:right="144" w:hanging="540"/>
        <w:jc w:val="left"/>
        <w:rPr>
          <w:szCs w:val="24"/>
        </w:rPr>
      </w:pPr>
      <w:r w:rsidRPr="007D370B">
        <w:rPr>
          <w:szCs w:val="24"/>
        </w:rPr>
        <w:t xml:space="preserve">CARACTERISTICAS DE LA CONSULTORIA </w:t>
      </w:r>
    </w:p>
    <w:p w:rsidR="00EA20CC" w:rsidRPr="007D370B" w:rsidRDefault="00EA20CC" w:rsidP="00EA20CC">
      <w:pPr>
        <w:keepNext/>
        <w:spacing w:before="120" w:after="120"/>
        <w:ind w:left="720" w:hanging="720"/>
        <w:jc w:val="both"/>
        <w:outlineLvl w:val="1"/>
        <w:rPr>
          <w:rFonts w:eastAsia="Calibri"/>
          <w:lang w:val="es-ES"/>
        </w:rPr>
      </w:pPr>
      <w:r w:rsidRPr="007D370B">
        <w:rPr>
          <w:rFonts w:eastAsia="Calibri"/>
          <w:lang w:val="es-ES"/>
        </w:rPr>
        <w:t>3.1</w:t>
      </w:r>
      <w:r w:rsidRPr="007D370B">
        <w:rPr>
          <w:rFonts w:eastAsia="Calibri"/>
          <w:lang w:val="es-ES"/>
        </w:rPr>
        <w:tab/>
      </w:r>
      <w:r w:rsidRPr="007D370B">
        <w:rPr>
          <w:rFonts w:eastAsia="Calibri"/>
          <w:b/>
          <w:lang w:val="es-ES"/>
        </w:rPr>
        <w:t>Tipo de consultoría</w:t>
      </w:r>
      <w:r w:rsidRPr="007D370B">
        <w:rPr>
          <w:rFonts w:eastAsia="Calibri"/>
          <w:lang w:val="es-ES"/>
        </w:rPr>
        <w:t>: Consultor individual.</w:t>
      </w:r>
    </w:p>
    <w:p w:rsidR="00EA20CC" w:rsidRPr="007D370B" w:rsidRDefault="00EA20CC" w:rsidP="00EA20CC">
      <w:pPr>
        <w:spacing w:before="120" w:after="120"/>
        <w:ind w:left="720" w:hanging="720"/>
        <w:jc w:val="both"/>
        <w:outlineLvl w:val="1"/>
        <w:rPr>
          <w:rFonts w:eastAsia="Calibri"/>
          <w:lang w:val="es-ES"/>
        </w:rPr>
      </w:pPr>
      <w:r w:rsidRPr="007D370B">
        <w:rPr>
          <w:rFonts w:eastAsia="Calibri"/>
          <w:lang w:val="es-ES"/>
        </w:rPr>
        <w:t>3.2</w:t>
      </w:r>
      <w:r w:rsidRPr="007D370B">
        <w:rPr>
          <w:rFonts w:eastAsia="Calibri"/>
          <w:lang w:val="es-ES"/>
        </w:rPr>
        <w:tab/>
      </w:r>
      <w:r w:rsidRPr="007D370B">
        <w:rPr>
          <w:rFonts w:eastAsia="Calibri"/>
          <w:b/>
          <w:lang w:val="es-ES"/>
        </w:rPr>
        <w:t>Duración</w:t>
      </w:r>
      <w:r w:rsidRPr="007D370B">
        <w:rPr>
          <w:rFonts w:eastAsia="Calibri"/>
          <w:lang w:val="es-ES"/>
        </w:rPr>
        <w:t>:</w:t>
      </w:r>
      <w:r w:rsidR="002D442A" w:rsidRPr="007D370B">
        <w:rPr>
          <w:rFonts w:eastAsia="Calibri"/>
          <w:lang w:val="es-ES"/>
        </w:rPr>
        <w:t xml:space="preserve"> de </w:t>
      </w:r>
      <w:r w:rsidR="00D9057B" w:rsidRPr="007D370B">
        <w:rPr>
          <w:rFonts w:eastAsia="Calibri"/>
          <w:lang w:val="es-ES"/>
        </w:rPr>
        <w:t xml:space="preserve">diciembre </w:t>
      </w:r>
      <w:r w:rsidR="002D442A" w:rsidRPr="007D370B">
        <w:rPr>
          <w:rFonts w:eastAsia="Calibri"/>
          <w:lang w:val="es-ES"/>
        </w:rPr>
        <w:t>2014 a</w:t>
      </w:r>
      <w:r w:rsidR="00104943" w:rsidRPr="007D370B">
        <w:rPr>
          <w:rFonts w:eastAsia="Calibri"/>
          <w:lang w:val="es-ES"/>
        </w:rPr>
        <w:t xml:space="preserve"> marzo</w:t>
      </w:r>
      <w:r w:rsidR="002D442A" w:rsidRPr="007D370B">
        <w:rPr>
          <w:rFonts w:eastAsia="Calibri"/>
          <w:lang w:val="es-ES"/>
        </w:rPr>
        <w:t xml:space="preserve"> 2015</w:t>
      </w:r>
      <w:r w:rsidRPr="007D370B">
        <w:rPr>
          <w:rFonts w:eastAsia="Calibri"/>
          <w:lang w:val="es-ES"/>
        </w:rPr>
        <w:t xml:space="preserve">. </w:t>
      </w:r>
    </w:p>
    <w:p w:rsidR="00EA20CC" w:rsidRPr="007D370B" w:rsidRDefault="00EA20CC" w:rsidP="00EA20CC">
      <w:pPr>
        <w:suppressAutoHyphens/>
        <w:autoSpaceDN w:val="0"/>
        <w:ind w:left="720" w:hanging="720"/>
        <w:jc w:val="both"/>
        <w:textAlignment w:val="baseline"/>
        <w:rPr>
          <w:lang w:val="es-ES"/>
        </w:rPr>
      </w:pPr>
      <w:r w:rsidRPr="007D370B">
        <w:rPr>
          <w:rFonts w:eastAsia="Calibri"/>
          <w:lang w:val="es-ES"/>
        </w:rPr>
        <w:t>3.3</w:t>
      </w:r>
      <w:r w:rsidRPr="007D370B">
        <w:rPr>
          <w:rFonts w:eastAsia="Calibri"/>
          <w:lang w:val="es-ES"/>
        </w:rPr>
        <w:tab/>
      </w:r>
      <w:r w:rsidRPr="007D370B">
        <w:rPr>
          <w:rFonts w:eastAsia="Calibri"/>
          <w:b/>
          <w:lang w:val="es-ES"/>
        </w:rPr>
        <w:t>R</w:t>
      </w:r>
      <w:r w:rsidRPr="007D370B">
        <w:rPr>
          <w:b/>
          <w:lang w:val="es-ES"/>
        </w:rPr>
        <w:t>equisitos</w:t>
      </w:r>
      <w:r w:rsidRPr="007D370B">
        <w:rPr>
          <w:b/>
          <w:bCs/>
          <w:iCs/>
          <w:lang w:val="es-ES"/>
        </w:rPr>
        <w:t>:</w:t>
      </w:r>
      <w:r w:rsidRPr="007D370B">
        <w:rPr>
          <w:lang w:val="es-ES"/>
        </w:rPr>
        <w:t xml:space="preserve"> El consultor deberá ser un profesional con título universitario </w:t>
      </w:r>
      <w:r w:rsidR="00E22B23">
        <w:rPr>
          <w:lang w:val="es-ES"/>
        </w:rPr>
        <w:t>con Maestría</w:t>
      </w:r>
      <w:r w:rsidRPr="007D370B">
        <w:rPr>
          <w:lang w:val="es-ES"/>
        </w:rPr>
        <w:t xml:space="preserve"> en comunicación social, marketing o en áreas afines. Además tendrá que tener 5 año</w:t>
      </w:r>
      <w:bookmarkStart w:id="4" w:name="_GoBack"/>
      <w:bookmarkEnd w:id="4"/>
      <w:r w:rsidRPr="007D370B">
        <w:rPr>
          <w:lang w:val="es-ES"/>
        </w:rPr>
        <w:t xml:space="preserve">s de experiencia profesional, con 3 años en el área de la consultoría. Se valorará experiencia en organismos internacionales en procesos de visualización de sus resultados. </w:t>
      </w:r>
    </w:p>
    <w:p w:rsidR="00EA20CC" w:rsidRPr="007D370B" w:rsidRDefault="00EA20CC" w:rsidP="00EA20CC">
      <w:pPr>
        <w:suppressAutoHyphens/>
        <w:autoSpaceDN w:val="0"/>
        <w:jc w:val="both"/>
        <w:textAlignment w:val="baseline"/>
        <w:rPr>
          <w:lang w:val="es-ES"/>
        </w:rPr>
      </w:pPr>
    </w:p>
    <w:p w:rsidR="00EA20CC" w:rsidRPr="007D370B" w:rsidRDefault="00EA20CC" w:rsidP="00EA20CC">
      <w:pPr>
        <w:pStyle w:val="Chapter"/>
        <w:numPr>
          <w:ilvl w:val="0"/>
          <w:numId w:val="2"/>
        </w:numPr>
        <w:tabs>
          <w:tab w:val="left" w:pos="0"/>
        </w:tabs>
        <w:spacing w:after="0"/>
        <w:ind w:left="540" w:right="144" w:hanging="540"/>
        <w:jc w:val="left"/>
        <w:rPr>
          <w:szCs w:val="24"/>
        </w:rPr>
      </w:pPr>
      <w:r w:rsidRPr="007D370B">
        <w:rPr>
          <w:szCs w:val="24"/>
        </w:rPr>
        <w:t xml:space="preserve">ACTIVIDADES </w:t>
      </w:r>
    </w:p>
    <w:p w:rsidR="00EA20CC" w:rsidRPr="007D370B" w:rsidRDefault="00EA20CC" w:rsidP="00EA20CC">
      <w:pPr>
        <w:pStyle w:val="Paragraph"/>
        <w:numPr>
          <w:ilvl w:val="0"/>
          <w:numId w:val="0"/>
        </w:numPr>
        <w:tabs>
          <w:tab w:val="left" w:pos="708"/>
        </w:tabs>
        <w:ind w:left="720" w:hanging="720"/>
        <w:rPr>
          <w:szCs w:val="24"/>
          <w:lang w:val="es-ES"/>
        </w:rPr>
      </w:pPr>
      <w:r w:rsidRPr="007D370B">
        <w:rPr>
          <w:szCs w:val="24"/>
          <w:lang w:val="es-ES"/>
        </w:rPr>
        <w:t>4.1</w:t>
      </w:r>
      <w:r w:rsidRPr="007D370B">
        <w:rPr>
          <w:szCs w:val="24"/>
          <w:lang w:val="es-ES"/>
        </w:rPr>
        <w:tab/>
        <w:t xml:space="preserve">Para cumplir con los objetivos, el </w:t>
      </w:r>
      <w:r w:rsidR="00E22B23">
        <w:rPr>
          <w:szCs w:val="24"/>
          <w:lang w:val="es-ES"/>
        </w:rPr>
        <w:t>c</w:t>
      </w:r>
      <w:r w:rsidRPr="007D370B">
        <w:rPr>
          <w:szCs w:val="24"/>
          <w:lang w:val="es-ES"/>
        </w:rPr>
        <w:t>onsultor deberá desarrollar las siguientes actividades:</w:t>
      </w:r>
    </w:p>
    <w:p w:rsidR="00EA20CC" w:rsidRPr="007D370B" w:rsidRDefault="00EA20CC" w:rsidP="00EA20CC">
      <w:pPr>
        <w:pStyle w:val="subpar"/>
        <w:numPr>
          <w:ilvl w:val="0"/>
          <w:numId w:val="0"/>
        </w:numPr>
        <w:tabs>
          <w:tab w:val="left" w:pos="708"/>
        </w:tabs>
        <w:ind w:left="705" w:hanging="705"/>
        <w:rPr>
          <w:szCs w:val="24"/>
          <w:lang w:val="es-ES"/>
        </w:rPr>
      </w:pPr>
      <w:r w:rsidRPr="007D370B">
        <w:rPr>
          <w:szCs w:val="24"/>
          <w:lang w:val="es-ES"/>
        </w:rPr>
        <w:t>4.2</w:t>
      </w:r>
      <w:r w:rsidRPr="007D370B">
        <w:rPr>
          <w:szCs w:val="24"/>
          <w:lang w:val="es-ES"/>
        </w:rPr>
        <w:tab/>
      </w:r>
      <w:r w:rsidRPr="007D370B">
        <w:rPr>
          <w:b/>
          <w:szCs w:val="24"/>
          <w:lang w:val="es-ES"/>
        </w:rPr>
        <w:t xml:space="preserve">Definir metas de comunicación para la </w:t>
      </w:r>
      <w:r w:rsidR="007D370B" w:rsidRPr="007D370B">
        <w:rPr>
          <w:b/>
          <w:szCs w:val="24"/>
          <w:lang w:val="es-ES"/>
        </w:rPr>
        <w:t>fase de preparación</w:t>
      </w:r>
      <w:r w:rsidRPr="007D370B">
        <w:rPr>
          <w:b/>
          <w:szCs w:val="24"/>
          <w:lang w:val="es-ES"/>
        </w:rPr>
        <w:t xml:space="preserve"> y difusión de resultados</w:t>
      </w:r>
      <w:r w:rsidRPr="007D370B">
        <w:rPr>
          <w:szCs w:val="24"/>
          <w:lang w:val="es-ES"/>
        </w:rPr>
        <w:t>, que incluyan un plan de acción para alcanzar estos objetivos. Para definir estas metas el consultor deberá:</w:t>
      </w:r>
    </w:p>
    <w:p w:rsidR="00EA20CC" w:rsidRPr="007D370B" w:rsidRDefault="00EA20CC" w:rsidP="00EA20CC">
      <w:pPr>
        <w:pStyle w:val="subpar"/>
        <w:numPr>
          <w:ilvl w:val="0"/>
          <w:numId w:val="0"/>
        </w:numPr>
        <w:tabs>
          <w:tab w:val="left" w:pos="708"/>
        </w:tabs>
        <w:ind w:left="708"/>
        <w:rPr>
          <w:szCs w:val="24"/>
          <w:lang w:val="es-ES"/>
        </w:rPr>
      </w:pPr>
      <w:r w:rsidRPr="007D370B">
        <w:rPr>
          <w:szCs w:val="24"/>
          <w:lang w:val="es-ES"/>
        </w:rPr>
        <w:t>i. Identific</w:t>
      </w:r>
      <w:r w:rsidR="00491B68" w:rsidRPr="007D370B">
        <w:rPr>
          <w:szCs w:val="24"/>
          <w:lang w:val="es-ES"/>
        </w:rPr>
        <w:t>ar públicos internos y externos del seminario.</w:t>
      </w:r>
    </w:p>
    <w:p w:rsidR="00EA20CC" w:rsidRPr="007D370B" w:rsidRDefault="00EA20CC" w:rsidP="00EA20CC">
      <w:pPr>
        <w:pStyle w:val="subpar"/>
        <w:numPr>
          <w:ilvl w:val="0"/>
          <w:numId w:val="0"/>
        </w:numPr>
        <w:tabs>
          <w:tab w:val="left" w:pos="708"/>
        </w:tabs>
        <w:ind w:left="708"/>
        <w:rPr>
          <w:szCs w:val="24"/>
          <w:lang w:val="es-ES"/>
        </w:rPr>
      </w:pPr>
      <w:r w:rsidRPr="007D370B">
        <w:rPr>
          <w:szCs w:val="24"/>
          <w:lang w:val="es-ES"/>
        </w:rPr>
        <w:t>ii. Planificar y desarrollar el alcance a estas audiencias a través de diversos canales de comunicación.</w:t>
      </w:r>
    </w:p>
    <w:p w:rsidR="00EA20CC" w:rsidRPr="007D370B" w:rsidRDefault="00EA20CC" w:rsidP="00EA20CC">
      <w:pPr>
        <w:pStyle w:val="subpar"/>
        <w:numPr>
          <w:ilvl w:val="0"/>
          <w:numId w:val="0"/>
        </w:numPr>
        <w:tabs>
          <w:tab w:val="left" w:pos="708"/>
        </w:tabs>
        <w:ind w:left="708"/>
        <w:rPr>
          <w:szCs w:val="24"/>
          <w:lang w:val="es-ES"/>
        </w:rPr>
      </w:pPr>
      <w:r w:rsidRPr="007D370B">
        <w:rPr>
          <w:szCs w:val="24"/>
          <w:lang w:val="es-ES"/>
        </w:rPr>
        <w:t>iii. Definir un esquema para entregar mensajes clave a estas audiencias.</w:t>
      </w:r>
    </w:p>
    <w:p w:rsidR="00EA20CC" w:rsidRPr="007D370B" w:rsidRDefault="00EA20CC" w:rsidP="00EA20CC">
      <w:pPr>
        <w:pStyle w:val="subpar"/>
        <w:numPr>
          <w:ilvl w:val="0"/>
          <w:numId w:val="0"/>
        </w:numPr>
        <w:tabs>
          <w:tab w:val="left" w:pos="708"/>
        </w:tabs>
        <w:ind w:left="705" w:hanging="705"/>
        <w:rPr>
          <w:szCs w:val="24"/>
          <w:lang w:val="es-ES"/>
        </w:rPr>
      </w:pPr>
      <w:r w:rsidRPr="007D370B">
        <w:rPr>
          <w:szCs w:val="24"/>
          <w:lang w:val="es-ES"/>
        </w:rPr>
        <w:t>4.3</w:t>
      </w:r>
      <w:r w:rsidRPr="007D370B">
        <w:rPr>
          <w:szCs w:val="24"/>
          <w:lang w:val="es-ES"/>
        </w:rPr>
        <w:tab/>
      </w:r>
      <w:r w:rsidRPr="007D370B">
        <w:rPr>
          <w:b/>
          <w:szCs w:val="24"/>
          <w:lang w:val="es-ES"/>
        </w:rPr>
        <w:t>Medios de Comunicación Social:</w:t>
      </w:r>
      <w:r w:rsidRPr="007D370B">
        <w:rPr>
          <w:szCs w:val="24"/>
          <w:lang w:val="es-ES"/>
        </w:rPr>
        <w:t xml:space="preserve"> Analizar y definir alternativas de uso de canales disponibles para visibilizar a nivel nacional al </w:t>
      </w:r>
      <w:r w:rsidR="00491B68" w:rsidRPr="007D370B">
        <w:rPr>
          <w:szCs w:val="24"/>
          <w:lang w:val="es-ES"/>
        </w:rPr>
        <w:t>Banco y su trabajo en el sector</w:t>
      </w:r>
      <w:r w:rsidRPr="007D370B">
        <w:rPr>
          <w:szCs w:val="24"/>
          <w:lang w:val="es-ES"/>
        </w:rPr>
        <w:t>.</w:t>
      </w:r>
    </w:p>
    <w:p w:rsidR="00EA20CC" w:rsidRPr="007D370B" w:rsidRDefault="00EA20CC" w:rsidP="00EA20CC">
      <w:pPr>
        <w:pStyle w:val="subpar"/>
        <w:numPr>
          <w:ilvl w:val="0"/>
          <w:numId w:val="0"/>
        </w:numPr>
        <w:tabs>
          <w:tab w:val="left" w:pos="708"/>
        </w:tabs>
        <w:ind w:left="720" w:hanging="720"/>
        <w:rPr>
          <w:szCs w:val="24"/>
          <w:lang w:val="es-ES"/>
        </w:rPr>
      </w:pPr>
      <w:r w:rsidRPr="007D370B">
        <w:rPr>
          <w:szCs w:val="24"/>
          <w:lang w:val="es-ES"/>
        </w:rPr>
        <w:t>4.4</w:t>
      </w:r>
      <w:r w:rsidRPr="007D370B">
        <w:rPr>
          <w:szCs w:val="24"/>
          <w:lang w:val="es-ES"/>
        </w:rPr>
        <w:tab/>
      </w:r>
      <w:r w:rsidRPr="007D370B">
        <w:rPr>
          <w:b/>
          <w:szCs w:val="24"/>
          <w:lang w:val="es-ES"/>
        </w:rPr>
        <w:t>Sinergia con la política general de comunicación del BID</w:t>
      </w:r>
      <w:r w:rsidRPr="007D370B">
        <w:rPr>
          <w:szCs w:val="24"/>
          <w:lang w:val="es-ES"/>
        </w:rPr>
        <w:t>. Los planes desarrollados en el marco del presente contrato deben encajar dentro de la estrategia global de comunicación para el Banco en su conjunto, para la Unidad y para la Representación. Por lo tanto, el consultor asegurará la compatibilidad con las políticas de la División de Relaciones Exteriores y el personal de Relaciones Públicas de la Representación.</w:t>
      </w:r>
    </w:p>
    <w:p w:rsidR="00EA20CC" w:rsidRPr="007D370B" w:rsidRDefault="00EA20CC" w:rsidP="00EA20CC">
      <w:pPr>
        <w:pStyle w:val="Chapter"/>
        <w:numPr>
          <w:ilvl w:val="0"/>
          <w:numId w:val="0"/>
        </w:numPr>
        <w:tabs>
          <w:tab w:val="left" w:pos="0"/>
        </w:tabs>
        <w:spacing w:after="0"/>
        <w:ind w:left="90" w:right="144" w:hanging="90"/>
        <w:jc w:val="left"/>
        <w:rPr>
          <w:szCs w:val="24"/>
        </w:rPr>
      </w:pPr>
    </w:p>
    <w:p w:rsidR="00EA20CC" w:rsidRPr="007D370B" w:rsidRDefault="00EA20CC" w:rsidP="00EA20CC">
      <w:pPr>
        <w:pStyle w:val="Chapter"/>
        <w:numPr>
          <w:ilvl w:val="0"/>
          <w:numId w:val="2"/>
        </w:numPr>
        <w:tabs>
          <w:tab w:val="left" w:pos="0"/>
        </w:tabs>
        <w:spacing w:after="0"/>
        <w:ind w:left="540" w:right="144" w:hanging="540"/>
        <w:jc w:val="left"/>
        <w:rPr>
          <w:szCs w:val="24"/>
        </w:rPr>
      </w:pPr>
      <w:r w:rsidRPr="007D370B">
        <w:rPr>
          <w:szCs w:val="24"/>
        </w:rPr>
        <w:t>Productos  y Forma de pago</w:t>
      </w:r>
    </w:p>
    <w:p w:rsidR="00EA20CC" w:rsidRPr="007D370B" w:rsidRDefault="00EA20CC" w:rsidP="00EA20CC">
      <w:pPr>
        <w:ind w:left="720" w:right="144"/>
        <w:jc w:val="both"/>
        <w:rPr>
          <w:lang w:val="es-ES"/>
        </w:rPr>
      </w:pPr>
    </w:p>
    <w:p w:rsidR="00EA20CC" w:rsidRPr="007D370B" w:rsidRDefault="00EA20CC" w:rsidP="00EA20CC">
      <w:pPr>
        <w:ind w:right="144"/>
        <w:jc w:val="both"/>
        <w:rPr>
          <w:lang w:val="es-ES"/>
        </w:rPr>
      </w:pPr>
      <w:r w:rsidRPr="007D370B">
        <w:rPr>
          <w:lang w:val="es-ES"/>
        </w:rPr>
        <w:t>5.1</w:t>
      </w:r>
      <w:r w:rsidRPr="007D370B">
        <w:rPr>
          <w:lang w:val="es-ES"/>
        </w:rPr>
        <w:tab/>
        <w:t>Los productos esperados como resultado de la consultoría son los siguientes:</w:t>
      </w:r>
    </w:p>
    <w:p w:rsidR="00EA20CC" w:rsidRPr="007D370B" w:rsidRDefault="00EA20CC" w:rsidP="00EA20CC">
      <w:pPr>
        <w:ind w:right="144"/>
        <w:jc w:val="both"/>
        <w:rPr>
          <w:lang w:val="es-ES"/>
        </w:rPr>
      </w:pPr>
    </w:p>
    <w:p w:rsidR="00D9057B" w:rsidRPr="00C71AD7" w:rsidRDefault="002D442A" w:rsidP="00D9057B">
      <w:pPr>
        <w:pStyle w:val="ListParagraph"/>
        <w:numPr>
          <w:ilvl w:val="0"/>
          <w:numId w:val="8"/>
        </w:numPr>
        <w:ind w:right="144"/>
        <w:jc w:val="both"/>
        <w:rPr>
          <w:rFonts w:ascii="Times New Roman" w:hAnsi="Times New Roman"/>
          <w:sz w:val="24"/>
          <w:szCs w:val="24"/>
        </w:rPr>
      </w:pPr>
      <w:r w:rsidRPr="00191007">
        <w:rPr>
          <w:rFonts w:ascii="Times New Roman" w:hAnsi="Times New Roman"/>
          <w:sz w:val="24"/>
          <w:szCs w:val="24"/>
        </w:rPr>
        <w:t>Producto 1: Plan de trabajo incluyendo la estrategia, el calendario y el plan de acción propuesto</w:t>
      </w:r>
      <w:r w:rsidR="00D9057B" w:rsidRPr="00C71AD7">
        <w:rPr>
          <w:rFonts w:ascii="Times New Roman" w:hAnsi="Times New Roman"/>
          <w:sz w:val="24"/>
          <w:szCs w:val="24"/>
        </w:rPr>
        <w:t xml:space="preserve">. </w:t>
      </w:r>
    </w:p>
    <w:p w:rsidR="00491B68" w:rsidRPr="00191007" w:rsidRDefault="002D442A" w:rsidP="00D9057B">
      <w:pPr>
        <w:pStyle w:val="ListParagraph"/>
        <w:numPr>
          <w:ilvl w:val="0"/>
          <w:numId w:val="8"/>
        </w:numPr>
        <w:ind w:right="144"/>
        <w:jc w:val="both"/>
        <w:rPr>
          <w:rFonts w:ascii="Times New Roman" w:hAnsi="Times New Roman"/>
          <w:sz w:val="24"/>
          <w:szCs w:val="24"/>
        </w:rPr>
      </w:pPr>
      <w:r w:rsidRPr="00C71AD7">
        <w:rPr>
          <w:rFonts w:ascii="Times New Roman" w:hAnsi="Times New Roman"/>
          <w:sz w:val="24"/>
          <w:szCs w:val="24"/>
        </w:rPr>
        <w:t>Producto 2:</w:t>
      </w:r>
      <w:r w:rsidR="00491B68" w:rsidRPr="00C71AD7">
        <w:rPr>
          <w:rFonts w:ascii="Times New Roman" w:hAnsi="Times New Roman"/>
          <w:sz w:val="24"/>
          <w:szCs w:val="24"/>
        </w:rPr>
        <w:t xml:space="preserve"> Uso de canales disponibles para visibilizar el seminario </w:t>
      </w:r>
      <w:r w:rsidR="00491B68" w:rsidRPr="007D370B">
        <w:rPr>
          <w:rFonts w:ascii="Times New Roman" w:hAnsi="Times New Roman"/>
          <w:sz w:val="24"/>
          <w:szCs w:val="24"/>
        </w:rPr>
        <w:t xml:space="preserve">y </w:t>
      </w:r>
      <w:r w:rsidR="00491B68" w:rsidRPr="00C71AD7">
        <w:rPr>
          <w:rFonts w:ascii="Times New Roman" w:hAnsi="Times New Roman"/>
          <w:sz w:val="24"/>
          <w:szCs w:val="24"/>
        </w:rPr>
        <w:t>optimizar la participación de las audiencias clave</w:t>
      </w:r>
      <w:r w:rsidR="007D370B" w:rsidRPr="007D370B">
        <w:rPr>
          <w:rFonts w:ascii="Times New Roman" w:hAnsi="Times New Roman"/>
          <w:sz w:val="24"/>
          <w:szCs w:val="24"/>
        </w:rPr>
        <w:t>s</w:t>
      </w:r>
      <w:r w:rsidR="00491B68" w:rsidRPr="00C71AD7">
        <w:rPr>
          <w:rFonts w:ascii="Times New Roman" w:hAnsi="Times New Roman"/>
          <w:sz w:val="24"/>
          <w:szCs w:val="24"/>
        </w:rPr>
        <w:t xml:space="preserve"> a través de las herramientas de medios sociales</w:t>
      </w:r>
      <w:r w:rsidR="007D370B" w:rsidRPr="007D370B">
        <w:rPr>
          <w:rFonts w:ascii="Times New Roman" w:hAnsi="Times New Roman"/>
          <w:sz w:val="24"/>
          <w:szCs w:val="24"/>
        </w:rPr>
        <w:t>.</w:t>
      </w:r>
    </w:p>
    <w:p w:rsidR="00D9057B" w:rsidRPr="00C71AD7" w:rsidRDefault="00491B68" w:rsidP="00491B68">
      <w:pPr>
        <w:pStyle w:val="ListParagraph"/>
        <w:ind w:right="144"/>
        <w:jc w:val="both"/>
        <w:rPr>
          <w:rFonts w:ascii="Times New Roman" w:hAnsi="Times New Roman"/>
          <w:sz w:val="24"/>
          <w:szCs w:val="24"/>
        </w:rPr>
      </w:pPr>
      <w:r w:rsidRPr="00191007">
        <w:rPr>
          <w:rFonts w:ascii="Times New Roman" w:hAnsi="Times New Roman"/>
          <w:sz w:val="24"/>
          <w:szCs w:val="24"/>
        </w:rPr>
        <w:lastRenderedPageBreak/>
        <w:t xml:space="preserve">Producto 3: </w:t>
      </w:r>
      <w:r w:rsidR="007D370B" w:rsidRPr="00191007">
        <w:rPr>
          <w:rFonts w:ascii="Times New Roman" w:hAnsi="Times New Roman"/>
          <w:sz w:val="24"/>
          <w:szCs w:val="24"/>
        </w:rPr>
        <w:t xml:space="preserve">Difundir en los medios a nivel nacional e internacional los resultados del </w:t>
      </w:r>
      <w:r w:rsidR="007D370B" w:rsidRPr="00C71AD7">
        <w:rPr>
          <w:rFonts w:ascii="Times New Roman" w:hAnsi="Times New Roman"/>
          <w:sz w:val="24"/>
          <w:szCs w:val="24"/>
        </w:rPr>
        <w:t>seminario.</w:t>
      </w:r>
    </w:p>
    <w:p w:rsidR="00EA20CC" w:rsidRPr="007D370B" w:rsidRDefault="00EA20CC" w:rsidP="00EA20CC">
      <w:pPr>
        <w:autoSpaceDE w:val="0"/>
        <w:autoSpaceDN w:val="0"/>
        <w:adjustRightInd w:val="0"/>
        <w:ind w:right="144"/>
        <w:jc w:val="both"/>
        <w:rPr>
          <w:lang w:val="es-ES"/>
        </w:rPr>
      </w:pPr>
    </w:p>
    <w:p w:rsidR="00EA20CC" w:rsidRPr="007D370B" w:rsidRDefault="00EA20CC" w:rsidP="00EA20CC">
      <w:pPr>
        <w:autoSpaceDE w:val="0"/>
        <w:autoSpaceDN w:val="0"/>
        <w:adjustRightInd w:val="0"/>
        <w:ind w:left="720" w:right="144" w:hanging="720"/>
        <w:jc w:val="both"/>
        <w:rPr>
          <w:lang w:val="es-ES"/>
        </w:rPr>
      </w:pPr>
      <w:r w:rsidRPr="007D370B">
        <w:rPr>
          <w:lang w:val="es-ES"/>
        </w:rPr>
        <w:t>5.2</w:t>
      </w:r>
      <w:r w:rsidRPr="007D370B">
        <w:rPr>
          <w:lang w:val="es-ES"/>
        </w:rPr>
        <w:tab/>
        <w:t>El pago se realizará contra la entrega de los productos antes mencionados de acuerdo al siguiente calendario:</w:t>
      </w:r>
    </w:p>
    <w:p w:rsidR="00EA20CC" w:rsidRPr="007D370B" w:rsidRDefault="00EA20CC" w:rsidP="00EA20CC">
      <w:pPr>
        <w:autoSpaceDE w:val="0"/>
        <w:autoSpaceDN w:val="0"/>
        <w:adjustRightInd w:val="0"/>
        <w:ind w:right="144"/>
        <w:jc w:val="both"/>
        <w:rPr>
          <w:lang w:val="es-ES"/>
        </w:rPr>
      </w:pPr>
    </w:p>
    <w:p w:rsidR="00EA20CC" w:rsidRPr="007D370B" w:rsidRDefault="00D9057B" w:rsidP="00EA20C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144"/>
        <w:jc w:val="both"/>
        <w:rPr>
          <w:rFonts w:ascii="Times New Roman" w:hAnsi="Times New Roman"/>
          <w:sz w:val="24"/>
          <w:szCs w:val="24"/>
        </w:rPr>
      </w:pPr>
      <w:r w:rsidRPr="007D370B">
        <w:rPr>
          <w:rFonts w:ascii="Times New Roman" w:hAnsi="Times New Roman"/>
          <w:sz w:val="24"/>
          <w:szCs w:val="24"/>
        </w:rPr>
        <w:t>2</w:t>
      </w:r>
      <w:r w:rsidR="00EA20CC" w:rsidRPr="007D370B">
        <w:rPr>
          <w:rFonts w:ascii="Times New Roman" w:hAnsi="Times New Roman"/>
          <w:sz w:val="24"/>
          <w:szCs w:val="24"/>
        </w:rPr>
        <w:t>0% contra entrega y aprobación del producto 1.</w:t>
      </w:r>
    </w:p>
    <w:p w:rsidR="00EA20CC" w:rsidRPr="007D370B" w:rsidRDefault="00D9057B" w:rsidP="00EA20C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144"/>
        <w:jc w:val="both"/>
        <w:rPr>
          <w:rFonts w:ascii="Times New Roman" w:hAnsi="Times New Roman"/>
          <w:sz w:val="24"/>
          <w:szCs w:val="24"/>
        </w:rPr>
      </w:pPr>
      <w:r w:rsidRPr="007D370B">
        <w:rPr>
          <w:rFonts w:ascii="Times New Roman" w:hAnsi="Times New Roman"/>
          <w:sz w:val="24"/>
          <w:szCs w:val="24"/>
        </w:rPr>
        <w:t>3</w:t>
      </w:r>
      <w:r w:rsidR="00EA20CC" w:rsidRPr="007D370B">
        <w:rPr>
          <w:rFonts w:ascii="Times New Roman" w:hAnsi="Times New Roman"/>
          <w:sz w:val="24"/>
          <w:szCs w:val="24"/>
        </w:rPr>
        <w:t>0% contra entrega y aprobación del producto 2.</w:t>
      </w:r>
    </w:p>
    <w:p w:rsidR="00EA20CC" w:rsidRPr="007D370B" w:rsidRDefault="00D9057B" w:rsidP="00EA20C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144"/>
        <w:jc w:val="both"/>
        <w:rPr>
          <w:rFonts w:ascii="Times New Roman" w:hAnsi="Times New Roman"/>
          <w:sz w:val="24"/>
          <w:szCs w:val="24"/>
        </w:rPr>
      </w:pPr>
      <w:r w:rsidRPr="007D370B">
        <w:rPr>
          <w:rFonts w:ascii="Times New Roman" w:hAnsi="Times New Roman"/>
          <w:sz w:val="24"/>
          <w:szCs w:val="24"/>
        </w:rPr>
        <w:t>5</w:t>
      </w:r>
      <w:r w:rsidR="00EA20CC" w:rsidRPr="007D370B">
        <w:rPr>
          <w:rFonts w:ascii="Times New Roman" w:hAnsi="Times New Roman"/>
          <w:sz w:val="24"/>
          <w:szCs w:val="24"/>
        </w:rPr>
        <w:t>0% contra entrega y aprobación del producto 3.</w:t>
      </w:r>
    </w:p>
    <w:p w:rsidR="00EA20CC" w:rsidRPr="007D370B" w:rsidRDefault="00EA20CC" w:rsidP="00EA20CC">
      <w:pPr>
        <w:autoSpaceDE w:val="0"/>
        <w:autoSpaceDN w:val="0"/>
        <w:adjustRightInd w:val="0"/>
        <w:ind w:left="705" w:right="144" w:hanging="705"/>
        <w:jc w:val="both"/>
        <w:rPr>
          <w:lang w:val="es-ES"/>
        </w:rPr>
      </w:pPr>
      <w:r w:rsidRPr="007D370B">
        <w:rPr>
          <w:lang w:val="es-ES"/>
        </w:rPr>
        <w:t>5.3</w:t>
      </w:r>
      <w:r w:rsidRPr="007D370B">
        <w:rPr>
          <w:lang w:val="es-ES"/>
        </w:rPr>
        <w:tab/>
        <w:t xml:space="preserve">El monto de la consultoría cubrirá los gastos de viaje que implican las actividades mencionadas. </w:t>
      </w:r>
    </w:p>
    <w:p w:rsidR="00EA20CC" w:rsidRPr="007D370B" w:rsidRDefault="00EA20CC" w:rsidP="00EA20CC">
      <w:pPr>
        <w:autoSpaceDE w:val="0"/>
        <w:autoSpaceDN w:val="0"/>
        <w:adjustRightInd w:val="0"/>
        <w:ind w:right="144"/>
        <w:jc w:val="both"/>
        <w:rPr>
          <w:lang w:val="es-ES"/>
        </w:rPr>
      </w:pPr>
    </w:p>
    <w:p w:rsidR="00EA20CC" w:rsidRPr="007D370B" w:rsidRDefault="00EA20CC" w:rsidP="00EA20CC">
      <w:pPr>
        <w:autoSpaceDE w:val="0"/>
        <w:autoSpaceDN w:val="0"/>
        <w:adjustRightInd w:val="0"/>
        <w:ind w:left="720" w:right="144" w:hanging="720"/>
        <w:jc w:val="both"/>
        <w:rPr>
          <w:lang w:val="es-ES"/>
        </w:rPr>
      </w:pPr>
      <w:r w:rsidRPr="007D370B">
        <w:rPr>
          <w:lang w:val="es-ES"/>
        </w:rPr>
        <w:t>5.4</w:t>
      </w:r>
      <w:r w:rsidRPr="007D370B">
        <w:rPr>
          <w:lang w:val="es-ES"/>
        </w:rPr>
        <w:tab/>
        <w:t>Los informes que se produzcan como resultado de la consultoría, serán entregados en forma electrónica en formato y programa original en el que fueron desarrollados y en un único archivo que incluya la portada, el documento principal y los anexos en formato PDF. En aquellos casos en que los informes se subdividen en volúmenes temáticos, se aceptará un archivo PDF por cada volumen.</w:t>
      </w:r>
    </w:p>
    <w:p w:rsidR="00EA20CC" w:rsidRPr="007D370B" w:rsidRDefault="00EA20CC" w:rsidP="00EA20CC">
      <w:pPr>
        <w:jc w:val="both"/>
        <w:rPr>
          <w:b/>
          <w:lang w:val="es-ES"/>
        </w:rPr>
      </w:pPr>
    </w:p>
    <w:p w:rsidR="00EA20CC" w:rsidRPr="007D370B" w:rsidRDefault="00EA20CC" w:rsidP="00EA20CC">
      <w:pPr>
        <w:pStyle w:val="Chapter"/>
        <w:numPr>
          <w:ilvl w:val="0"/>
          <w:numId w:val="2"/>
        </w:numPr>
        <w:tabs>
          <w:tab w:val="left" w:pos="0"/>
        </w:tabs>
        <w:spacing w:after="0"/>
        <w:ind w:left="540" w:right="144" w:hanging="540"/>
        <w:jc w:val="left"/>
        <w:rPr>
          <w:szCs w:val="24"/>
        </w:rPr>
      </w:pPr>
      <w:r w:rsidRPr="007D370B">
        <w:rPr>
          <w:szCs w:val="24"/>
        </w:rPr>
        <w:t>COORDINACIÓN</w:t>
      </w:r>
    </w:p>
    <w:p w:rsidR="00EA20CC" w:rsidRPr="007D370B" w:rsidRDefault="00EA20CC" w:rsidP="00EA20CC">
      <w:pPr>
        <w:rPr>
          <w:lang w:val="es-ES"/>
        </w:rPr>
      </w:pPr>
    </w:p>
    <w:p w:rsidR="008113E2" w:rsidRPr="007D370B" w:rsidRDefault="00EA20CC" w:rsidP="00AB369B">
      <w:pPr>
        <w:ind w:left="720" w:hanging="720"/>
        <w:rPr>
          <w:bCs/>
          <w:lang w:val="es-ES"/>
        </w:rPr>
      </w:pPr>
      <w:r w:rsidRPr="007D370B">
        <w:rPr>
          <w:bCs/>
          <w:lang w:val="es-ES"/>
        </w:rPr>
        <w:t>6.1</w:t>
      </w:r>
      <w:r w:rsidRPr="007D370B">
        <w:rPr>
          <w:bCs/>
          <w:lang w:val="es-ES"/>
        </w:rPr>
        <w:tab/>
        <w:t xml:space="preserve">La </w:t>
      </w:r>
      <w:r w:rsidRPr="007D370B">
        <w:rPr>
          <w:lang w:val="es-ES"/>
        </w:rPr>
        <w:t>coordinación</w:t>
      </w:r>
      <w:r w:rsidRPr="007D370B">
        <w:rPr>
          <w:bCs/>
          <w:lang w:val="es-ES"/>
        </w:rPr>
        <w:t xml:space="preserve"> de esta consultoría será de responsabilidad de</w:t>
      </w:r>
      <w:r w:rsidR="00D9057B" w:rsidRPr="007D370B">
        <w:rPr>
          <w:bCs/>
          <w:lang w:val="es-ES"/>
        </w:rPr>
        <w:t xml:space="preserve"> Carmen </w:t>
      </w:r>
      <w:proofErr w:type="spellStart"/>
      <w:r w:rsidR="00D9057B" w:rsidRPr="007D370B">
        <w:rPr>
          <w:bCs/>
          <w:lang w:val="es-ES"/>
        </w:rPr>
        <w:t>Pagè</w:t>
      </w:r>
      <w:r w:rsidR="00E86F9E" w:rsidRPr="007D370B">
        <w:rPr>
          <w:bCs/>
          <w:lang w:val="es-ES"/>
        </w:rPr>
        <w:t>s</w:t>
      </w:r>
      <w:proofErr w:type="spellEnd"/>
      <w:r w:rsidR="00D9057B" w:rsidRPr="007D370B">
        <w:rPr>
          <w:bCs/>
          <w:lang w:val="es-ES"/>
        </w:rPr>
        <w:t>- Serra</w:t>
      </w:r>
      <w:r w:rsidR="00E86F9E" w:rsidRPr="007D370B">
        <w:rPr>
          <w:bCs/>
          <w:lang w:val="es-ES"/>
        </w:rPr>
        <w:t xml:space="preserve">, </w:t>
      </w:r>
      <w:hyperlink r:id="rId6" w:history="1">
        <w:r w:rsidR="00E22B23" w:rsidRPr="00AB369B">
          <w:rPr>
            <w:rStyle w:val="Hyperlink"/>
            <w:bCs/>
            <w:lang w:val="es-ES"/>
          </w:rPr>
          <w:t>carmenpag@iadb.org</w:t>
        </w:r>
      </w:hyperlink>
      <w:r w:rsidR="00D9057B" w:rsidRPr="007D370B">
        <w:rPr>
          <w:bCs/>
          <w:lang w:val="es-ES"/>
        </w:rPr>
        <w:t xml:space="preserve"> ,  </w:t>
      </w:r>
      <w:r w:rsidR="00E86F9E" w:rsidRPr="007D370B">
        <w:rPr>
          <w:bCs/>
          <w:lang w:val="es-ES"/>
        </w:rPr>
        <w:t>Jefa de la Unidad de Mercados Laborales y Seguridad Social</w:t>
      </w:r>
      <w:r w:rsidR="00E22B23">
        <w:rPr>
          <w:bCs/>
          <w:lang w:val="es-ES"/>
        </w:rPr>
        <w:t xml:space="preserve"> (SCL/LMK)</w:t>
      </w:r>
      <w:r w:rsidR="00E86F9E" w:rsidRPr="007D370B">
        <w:rPr>
          <w:bCs/>
          <w:lang w:val="es-ES"/>
        </w:rPr>
        <w:t xml:space="preserve">. </w:t>
      </w:r>
    </w:p>
    <w:p w:rsidR="00E86F9E" w:rsidRPr="007D370B" w:rsidRDefault="00E86F9E" w:rsidP="00EA20CC">
      <w:pPr>
        <w:rPr>
          <w:lang w:val="es-ES"/>
        </w:rPr>
      </w:pPr>
    </w:p>
    <w:sectPr w:rsidR="00E86F9E" w:rsidRPr="007D37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257A1348"/>
    <w:lvl w:ilvl="0">
      <w:start w:val="1"/>
      <w:numFmt w:val="upperRoman"/>
      <w:pStyle w:val="Chapter"/>
      <w:lvlText w:val="%1."/>
      <w:lvlJc w:val="center"/>
      <w:pPr>
        <w:tabs>
          <w:tab w:val="num" w:pos="4329"/>
        </w:tabs>
        <w:ind w:left="3681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900"/>
        </w:tabs>
        <w:ind w:left="900" w:hanging="720"/>
      </w:pPr>
      <w:rPr>
        <w:rFonts w:asciiTheme="minorHAnsi" w:hAnsiTheme="minorHAnsi" w:cs="Times New Roman" w:hint="default"/>
        <w:b w:val="0"/>
        <w:sz w:val="24"/>
        <w:lang w:val="es-ES_tradnl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b w:val="0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D0C54F7"/>
    <w:multiLevelType w:val="hybridMultilevel"/>
    <w:tmpl w:val="E8EE989A"/>
    <w:lvl w:ilvl="0" w:tplc="F60AA91A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D3825"/>
    <w:multiLevelType w:val="hybridMultilevel"/>
    <w:tmpl w:val="4C8C0B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7A279B"/>
    <w:multiLevelType w:val="hybridMultilevel"/>
    <w:tmpl w:val="29C020C6"/>
    <w:lvl w:ilvl="0" w:tplc="660EA1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31972"/>
    <w:multiLevelType w:val="hybridMultilevel"/>
    <w:tmpl w:val="BF3AB7C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A8D2289"/>
    <w:multiLevelType w:val="hybridMultilevel"/>
    <w:tmpl w:val="36EA034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0766C99"/>
    <w:multiLevelType w:val="hybridMultilevel"/>
    <w:tmpl w:val="7B20D994"/>
    <w:lvl w:ilvl="0" w:tplc="44C8098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4C80982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00E68"/>
    <w:multiLevelType w:val="hybridMultilevel"/>
    <w:tmpl w:val="66B8FF42"/>
    <w:lvl w:ilvl="0" w:tplc="660EA1D8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D020098"/>
    <w:multiLevelType w:val="multilevel"/>
    <w:tmpl w:val="D74C2A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CC"/>
    <w:rsid w:val="00104943"/>
    <w:rsid w:val="00191007"/>
    <w:rsid w:val="002D442A"/>
    <w:rsid w:val="0031181F"/>
    <w:rsid w:val="00491B68"/>
    <w:rsid w:val="004F561C"/>
    <w:rsid w:val="00743CC3"/>
    <w:rsid w:val="007D370B"/>
    <w:rsid w:val="008113E2"/>
    <w:rsid w:val="00A50594"/>
    <w:rsid w:val="00AB369B"/>
    <w:rsid w:val="00BA5E5C"/>
    <w:rsid w:val="00C71AD7"/>
    <w:rsid w:val="00D9057B"/>
    <w:rsid w:val="00DB2ECB"/>
    <w:rsid w:val="00E22B23"/>
    <w:rsid w:val="00E86F9E"/>
    <w:rsid w:val="00EA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A20CC"/>
    <w:pPr>
      <w:tabs>
        <w:tab w:val="left" w:pos="1440"/>
        <w:tab w:val="left" w:pos="3060"/>
      </w:tabs>
      <w:jc w:val="center"/>
      <w:outlineLvl w:val="0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A20C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qFormat/>
    <w:rsid w:val="00EA2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customStyle="1" w:styleId="ChapterChar">
    <w:name w:val="Chapter Char"/>
    <w:basedOn w:val="DefaultParagraphFont"/>
    <w:link w:val="Chapter"/>
    <w:locked/>
    <w:rsid w:val="00EA20CC"/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Chapter">
    <w:name w:val="Chapter"/>
    <w:basedOn w:val="Normal"/>
    <w:next w:val="Normal"/>
    <w:link w:val="ChapterChar"/>
    <w:rsid w:val="00EA20CC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rsid w:val="00EA20CC"/>
    <w:pPr>
      <w:numPr>
        <w:ilvl w:val="1"/>
        <w:numId w:val="1"/>
      </w:numPr>
      <w:tabs>
        <w:tab w:val="clear" w:pos="900"/>
        <w:tab w:val="num" w:pos="360"/>
      </w:tabs>
      <w:spacing w:before="120"/>
      <w:ind w:left="360" w:firstLine="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EA20CC"/>
    <w:pPr>
      <w:numPr>
        <w:ilvl w:val="2"/>
        <w:numId w:val="1"/>
      </w:numPr>
      <w:tabs>
        <w:tab w:val="clear" w:pos="115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EA20CC"/>
    <w:pPr>
      <w:numPr>
        <w:ilvl w:val="3"/>
      </w:numPr>
      <w:tabs>
        <w:tab w:val="clear" w:pos="1584"/>
        <w:tab w:val="left" w:pos="0"/>
        <w:tab w:val="num" w:pos="360"/>
      </w:tabs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A20C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A20C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A20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A20CC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905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6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A20CC"/>
    <w:pPr>
      <w:tabs>
        <w:tab w:val="left" w:pos="1440"/>
        <w:tab w:val="left" w:pos="3060"/>
      </w:tabs>
      <w:jc w:val="center"/>
      <w:outlineLvl w:val="0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A20C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qFormat/>
    <w:rsid w:val="00EA2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customStyle="1" w:styleId="ChapterChar">
    <w:name w:val="Chapter Char"/>
    <w:basedOn w:val="DefaultParagraphFont"/>
    <w:link w:val="Chapter"/>
    <w:locked/>
    <w:rsid w:val="00EA20CC"/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Chapter">
    <w:name w:val="Chapter"/>
    <w:basedOn w:val="Normal"/>
    <w:next w:val="Normal"/>
    <w:link w:val="ChapterChar"/>
    <w:rsid w:val="00EA20CC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rsid w:val="00EA20CC"/>
    <w:pPr>
      <w:numPr>
        <w:ilvl w:val="1"/>
        <w:numId w:val="1"/>
      </w:numPr>
      <w:tabs>
        <w:tab w:val="clear" w:pos="900"/>
        <w:tab w:val="num" w:pos="360"/>
      </w:tabs>
      <w:spacing w:before="120"/>
      <w:ind w:left="360" w:firstLine="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EA20CC"/>
    <w:pPr>
      <w:numPr>
        <w:ilvl w:val="2"/>
        <w:numId w:val="1"/>
      </w:numPr>
      <w:tabs>
        <w:tab w:val="clear" w:pos="115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EA20CC"/>
    <w:pPr>
      <w:numPr>
        <w:ilvl w:val="3"/>
      </w:numPr>
      <w:tabs>
        <w:tab w:val="clear" w:pos="1584"/>
        <w:tab w:val="left" w:pos="0"/>
        <w:tab w:val="num" w:pos="360"/>
      </w:tabs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A20C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A20C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A20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A20CC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905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6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8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1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9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9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282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14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45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196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3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21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3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5351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2093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309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07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9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3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0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6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6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183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22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25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4082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7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rmenpag@iadb.org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7524A66F4D8E94EA290828C63DDF6FA" ma:contentTypeVersion="0" ma:contentTypeDescription="A content type to manage public (operations) IDB documents" ma:contentTypeScope="" ma:versionID="196e7483b658fd6f0d32b37ebb6fbae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5f9f2448fb2d02d169ad4099b4259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2580af6-e42a-4efb-8037-57de147610bc}" ma:internalName="TaxCatchAll" ma:showField="CatchAllData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2580af6-e42a-4efb-8037-57de147610bc}" ma:internalName="TaxCatchAllLabel" ma:readOnly="true" ma:showField="CatchAllDataLabel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39166929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SCL/LMK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Pages-Serra, Carmen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CH-T1156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document&lt;/USER_STAGE&gt;&lt;APPROVAL_CODE&gt;QRR&lt;/APPROVAL_CODE&gt;&lt;APPROVAL_DESC&gt;Quality &amp; Risk Review&lt;/APPROVAL_DESC&gt;&lt;PD_OBJ_TYPE&gt;0&lt;/PD_OBJ_TYPE&gt;&lt;MAKERECORD&gt;Y&lt;/MAKERECORD&gt;&lt;/Data&gt;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RM-PUB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2CA71C88-51EA-4C41-8115-979DA665B1BB}"/>
</file>

<file path=customXml/itemProps2.xml><?xml version="1.0" encoding="utf-8"?>
<ds:datastoreItem xmlns:ds="http://schemas.openxmlformats.org/officeDocument/2006/customXml" ds:itemID="{C02C1B30-AB73-461F-8B5D-9EC4B33948F2}"/>
</file>

<file path=customXml/itemProps3.xml><?xml version="1.0" encoding="utf-8"?>
<ds:datastoreItem xmlns:ds="http://schemas.openxmlformats.org/officeDocument/2006/customXml" ds:itemID="{F590747E-6BFD-4C9D-AE2F-018A15671CDA}"/>
</file>

<file path=customXml/itemProps4.xml><?xml version="1.0" encoding="utf-8"?>
<ds:datastoreItem xmlns:ds="http://schemas.openxmlformats.org/officeDocument/2006/customXml" ds:itemID="{9049D98D-9D98-4781-ADC8-CB7EC2A3D0FF}"/>
</file>

<file path=customXml/itemProps5.xml><?xml version="1.0" encoding="utf-8"?>
<ds:datastoreItem xmlns:ds="http://schemas.openxmlformats.org/officeDocument/2006/customXml" ds:itemID="{440822FF-1CB8-4775-943A-085708C921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Terminos de referencia CHT1156</dc:title>
  <dc:creator>Test</dc:creator>
  <cp:lastModifiedBy>Inter-American Development Bank</cp:lastModifiedBy>
  <cp:revision>4</cp:revision>
  <cp:lastPrinted>2014-10-17T22:04:00Z</cp:lastPrinted>
  <dcterms:created xsi:type="dcterms:W3CDTF">2014-10-20T14:41:00Z</dcterms:created>
  <dcterms:modified xsi:type="dcterms:W3CDTF">2014-10-20T14:43:00Z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0x01010046CF21643EE8D14686A648AA6DAD08920047524A66F4D8E94EA290828C63DDF6FA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