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people.xml" ContentType="application/vnd.openxmlformats-officedocument.wordprocessingml.people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7915" w:type="dxa"/>
        <w:tblInd w:w="715" w:type="dxa"/>
        <w:tblLayout w:type="fixed"/>
        <w:tblLook w:val="04A0" w:firstRow="1" w:lastRow="0" w:firstColumn="1" w:lastColumn="0" w:noHBand="0" w:noVBand="1"/>
      </w:tblPr>
      <w:tblGrid>
        <w:gridCol w:w="990"/>
        <w:gridCol w:w="5907"/>
        <w:gridCol w:w="1018"/>
      </w:tblGrid>
      <w:tr w:rsidR="00592869" w:rsidRPr="00A54F89" w14:paraId="7EDA1526" w14:textId="77777777" w:rsidTr="00DF7F98">
        <w:trPr>
          <w:trHeight w:val="290"/>
        </w:trPr>
        <w:tc>
          <w:tcPr>
            <w:tcW w:w="7915" w:type="dxa"/>
            <w:gridSpan w:val="3"/>
            <w:noWrap/>
            <w:hideMark/>
          </w:tcPr>
          <w:p w14:paraId="16881D55" w14:textId="1BB10DBF" w:rsidR="00592869" w:rsidRPr="008D04EA" w:rsidRDefault="00592869" w:rsidP="00DF7F98">
            <w:pPr>
              <w:keepNext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18"/>
                <w:szCs w:val="18"/>
              </w:rPr>
              <w:t>Annex 1</w:t>
            </w:r>
            <w:r w:rsidRPr="004C12F1">
              <w:rPr>
                <w:rFonts w:ascii="Arial" w:hAnsi="Arial" w:cs="Arial"/>
                <w:b/>
                <w:sz w:val="18"/>
                <w:szCs w:val="18"/>
              </w:rPr>
              <w:t xml:space="preserve">. EFF’s Structural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Programme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C12F1">
              <w:rPr>
                <w:rFonts w:ascii="Arial" w:hAnsi="Arial" w:cs="Arial"/>
                <w:b/>
                <w:sz w:val="18"/>
                <w:szCs w:val="18"/>
              </w:rPr>
              <w:t xml:space="preserve">Conditionality  </w:t>
            </w:r>
          </w:p>
        </w:tc>
      </w:tr>
      <w:tr w:rsidR="00592869" w:rsidRPr="00A54F89" w14:paraId="7E01F9D5" w14:textId="77777777" w:rsidTr="00DF7F98">
        <w:trPr>
          <w:trHeight w:val="290"/>
        </w:trPr>
        <w:tc>
          <w:tcPr>
            <w:tcW w:w="7915" w:type="dxa"/>
            <w:gridSpan w:val="3"/>
            <w:noWrap/>
          </w:tcPr>
          <w:p w14:paraId="0F6A59C1" w14:textId="77777777" w:rsidR="00592869" w:rsidRPr="008D04EA" w:rsidRDefault="00592869" w:rsidP="00DF7F9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04EA">
              <w:rPr>
                <w:rFonts w:ascii="Arial" w:hAnsi="Arial" w:cs="Arial"/>
                <w:b/>
                <w:sz w:val="18"/>
                <w:szCs w:val="18"/>
              </w:rPr>
              <w:t>A. Prior Action</w:t>
            </w:r>
          </w:p>
        </w:tc>
      </w:tr>
      <w:tr w:rsidR="00592869" w:rsidRPr="00A54F89" w14:paraId="1FB0A2CF" w14:textId="77777777" w:rsidTr="00DF7F98">
        <w:trPr>
          <w:trHeight w:val="290"/>
        </w:trPr>
        <w:tc>
          <w:tcPr>
            <w:tcW w:w="990" w:type="dxa"/>
            <w:noWrap/>
            <w:hideMark/>
          </w:tcPr>
          <w:p w14:paraId="2CDA4D7A" w14:textId="77777777" w:rsidR="00592869" w:rsidRPr="008D04EA" w:rsidRDefault="00592869" w:rsidP="00DF7F9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D04EA">
              <w:rPr>
                <w:rFonts w:ascii="Arial" w:hAnsi="Arial" w:cs="Arial"/>
                <w:b/>
                <w:sz w:val="18"/>
                <w:szCs w:val="18"/>
              </w:rPr>
              <w:t>Area</w:t>
            </w:r>
          </w:p>
        </w:tc>
        <w:tc>
          <w:tcPr>
            <w:tcW w:w="5907" w:type="dxa"/>
            <w:noWrap/>
            <w:hideMark/>
          </w:tcPr>
          <w:p w14:paraId="4DDB06C7" w14:textId="77777777" w:rsidR="00592869" w:rsidRPr="008D04EA" w:rsidRDefault="00592869" w:rsidP="00DF7F9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8" w:type="dxa"/>
            <w:noWrap/>
            <w:hideMark/>
          </w:tcPr>
          <w:p w14:paraId="669FE8BE" w14:textId="77777777" w:rsidR="00592869" w:rsidRPr="008D04EA" w:rsidRDefault="00592869" w:rsidP="00DF7F9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D04EA">
              <w:rPr>
                <w:rFonts w:ascii="Arial" w:hAnsi="Arial" w:cs="Arial"/>
                <w:b/>
                <w:sz w:val="18"/>
                <w:szCs w:val="18"/>
              </w:rPr>
              <w:t>Timing</w:t>
            </w:r>
          </w:p>
        </w:tc>
      </w:tr>
      <w:tr w:rsidR="00592869" w:rsidRPr="00A54F89" w14:paraId="4E8AD53D" w14:textId="77777777" w:rsidTr="00DF7F98">
        <w:trPr>
          <w:trHeight w:val="290"/>
        </w:trPr>
        <w:tc>
          <w:tcPr>
            <w:tcW w:w="990" w:type="dxa"/>
            <w:noWrap/>
          </w:tcPr>
          <w:p w14:paraId="5662943F" w14:textId="77777777" w:rsidR="00592869" w:rsidRPr="008D04EA" w:rsidRDefault="00592869" w:rsidP="00DF7F9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D04EA">
              <w:rPr>
                <w:rFonts w:ascii="Arial" w:hAnsi="Arial" w:cs="Arial"/>
                <w:b/>
                <w:sz w:val="18"/>
                <w:szCs w:val="18"/>
              </w:rPr>
              <w:t xml:space="preserve">Debt </w:t>
            </w:r>
          </w:p>
        </w:tc>
        <w:tc>
          <w:tcPr>
            <w:tcW w:w="5907" w:type="dxa"/>
            <w:noWrap/>
          </w:tcPr>
          <w:p w14:paraId="1EDE25CE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 w:rsidRPr="008D04EA">
              <w:rPr>
                <w:rFonts w:ascii="Arial" w:hAnsi="Arial" w:cs="Arial"/>
                <w:sz w:val="18"/>
                <w:szCs w:val="18"/>
              </w:rPr>
              <w:t>(1) Government to launch exchange offer for debt restructuring of the stock of central government domestic debt held by private creditors and eligible for debt restructuring.</w:t>
            </w:r>
          </w:p>
        </w:tc>
        <w:tc>
          <w:tcPr>
            <w:tcW w:w="1018" w:type="dxa"/>
            <w:noWrap/>
          </w:tcPr>
          <w:p w14:paraId="4B5D1F69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869" w:rsidRPr="00A54F89" w14:paraId="494E4833" w14:textId="77777777" w:rsidTr="00DF7F98">
        <w:trPr>
          <w:trHeight w:val="290"/>
        </w:trPr>
        <w:tc>
          <w:tcPr>
            <w:tcW w:w="7915" w:type="dxa"/>
            <w:gridSpan w:val="3"/>
            <w:noWrap/>
          </w:tcPr>
          <w:p w14:paraId="3F2353AF" w14:textId="77777777" w:rsidR="00592869" w:rsidRPr="008D04EA" w:rsidRDefault="00592869" w:rsidP="00DF7F98">
            <w:pPr>
              <w:ind w:left="3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04EA">
              <w:rPr>
                <w:rFonts w:ascii="Arial" w:hAnsi="Arial" w:cs="Arial"/>
                <w:b/>
                <w:sz w:val="18"/>
                <w:szCs w:val="18"/>
              </w:rPr>
              <w:t>B. Structural Benchmarks</w:t>
            </w:r>
          </w:p>
        </w:tc>
      </w:tr>
      <w:tr w:rsidR="00592869" w:rsidRPr="00A54F89" w14:paraId="0F12C7FC" w14:textId="77777777" w:rsidTr="00DF7F98">
        <w:trPr>
          <w:trHeight w:val="290"/>
        </w:trPr>
        <w:tc>
          <w:tcPr>
            <w:tcW w:w="7915" w:type="dxa"/>
            <w:gridSpan w:val="3"/>
            <w:noWrap/>
            <w:hideMark/>
          </w:tcPr>
          <w:p w14:paraId="5B34AE62" w14:textId="77777777" w:rsidR="00592869" w:rsidRPr="008D04EA" w:rsidRDefault="00592869" w:rsidP="00DF7F9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04EA">
              <w:rPr>
                <w:rFonts w:ascii="Arial" w:hAnsi="Arial" w:cs="Arial"/>
                <w:b/>
                <w:bCs/>
                <w:sz w:val="18"/>
                <w:szCs w:val="18"/>
              </w:rPr>
              <w:t>SOE Reform</w:t>
            </w:r>
          </w:p>
        </w:tc>
      </w:tr>
      <w:tr w:rsidR="00592869" w:rsidRPr="00A54F89" w14:paraId="2BE8F905" w14:textId="77777777" w:rsidTr="00DF7F98">
        <w:trPr>
          <w:trHeight w:val="44"/>
        </w:trPr>
        <w:tc>
          <w:tcPr>
            <w:tcW w:w="990" w:type="dxa"/>
            <w:noWrap/>
            <w:hideMark/>
          </w:tcPr>
          <w:p w14:paraId="5E8ED4FA" w14:textId="77777777" w:rsidR="00592869" w:rsidRPr="008D04EA" w:rsidRDefault="00592869" w:rsidP="00DF7F9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07" w:type="dxa"/>
            <w:hideMark/>
          </w:tcPr>
          <w:p w14:paraId="288D7122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 w:rsidRPr="008D04EA">
              <w:rPr>
                <w:rFonts w:ascii="Arial" w:hAnsi="Arial" w:cs="Arial"/>
                <w:sz w:val="18"/>
                <w:szCs w:val="18"/>
              </w:rPr>
              <w:t xml:space="preserve">(2) Parliament to adopt a revised FMA Act conferring greater autonomy to the </w:t>
            </w:r>
            <w:proofErr w:type="spellStart"/>
            <w:r w:rsidRPr="008D04EA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oFEA</w:t>
            </w:r>
            <w:proofErr w:type="spellEnd"/>
            <w:r w:rsidRPr="008D04EA">
              <w:rPr>
                <w:rFonts w:ascii="Arial" w:hAnsi="Arial" w:cs="Arial"/>
                <w:sz w:val="18"/>
                <w:szCs w:val="18"/>
              </w:rPr>
              <w:t xml:space="preserve"> to oversee SOEs, including prior approval of all borrowings and assumptions of other liabilities. </w:t>
            </w:r>
          </w:p>
        </w:tc>
        <w:tc>
          <w:tcPr>
            <w:tcW w:w="1018" w:type="dxa"/>
            <w:noWrap/>
            <w:hideMark/>
          </w:tcPr>
          <w:p w14:paraId="5539F7EC" w14:textId="77777777" w:rsidR="00592869" w:rsidRPr="008D04EA" w:rsidRDefault="00592869" w:rsidP="00DF7F98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Dec 18</w:t>
            </w:r>
          </w:p>
        </w:tc>
      </w:tr>
      <w:tr w:rsidR="00592869" w:rsidRPr="00A54F89" w14:paraId="5103D771" w14:textId="77777777" w:rsidTr="00DF7F98">
        <w:trPr>
          <w:trHeight w:val="521"/>
        </w:trPr>
        <w:tc>
          <w:tcPr>
            <w:tcW w:w="990" w:type="dxa"/>
          </w:tcPr>
          <w:p w14:paraId="23A5F7F4" w14:textId="77777777" w:rsidR="00592869" w:rsidRPr="008D04EA" w:rsidRDefault="00592869" w:rsidP="00DF7F9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07" w:type="dxa"/>
            <w:noWrap/>
          </w:tcPr>
          <w:p w14:paraId="31261BE4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 w:rsidRPr="008D04EA">
              <w:rPr>
                <w:rFonts w:ascii="Arial" w:hAnsi="Arial" w:cs="Arial"/>
                <w:sz w:val="18"/>
                <w:szCs w:val="18"/>
              </w:rPr>
              <w:t>(3) Government to ensure that all SOEs listed in TMU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04EA">
              <w:rPr>
                <w:rFonts w:ascii="Arial" w:hAnsi="Arial" w:cs="Arial"/>
                <w:sz w:val="18"/>
                <w:szCs w:val="18"/>
              </w:rPr>
              <w:t>prepare and submit to the government standardized quarterly financial reports.</w:t>
            </w:r>
          </w:p>
        </w:tc>
        <w:tc>
          <w:tcPr>
            <w:tcW w:w="1018" w:type="dxa"/>
            <w:noWrap/>
          </w:tcPr>
          <w:p w14:paraId="1E08C1E9" w14:textId="77777777" w:rsidR="00592869" w:rsidRPr="008D04EA" w:rsidRDefault="00592869" w:rsidP="00DF7F98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Dec 18</w:t>
            </w:r>
          </w:p>
        </w:tc>
      </w:tr>
      <w:tr w:rsidR="00592869" w:rsidRPr="00A54F89" w14:paraId="69878D7C" w14:textId="77777777" w:rsidTr="00DF7F98">
        <w:trPr>
          <w:trHeight w:val="467"/>
        </w:trPr>
        <w:tc>
          <w:tcPr>
            <w:tcW w:w="990" w:type="dxa"/>
          </w:tcPr>
          <w:p w14:paraId="1B6CF50D" w14:textId="77777777" w:rsidR="00592869" w:rsidRPr="008D04EA" w:rsidRDefault="00592869" w:rsidP="00DF7F9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07" w:type="dxa"/>
            <w:noWrap/>
          </w:tcPr>
          <w:p w14:paraId="3E01B5E3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 w:rsidRPr="008D04EA">
              <w:rPr>
                <w:rFonts w:ascii="Arial" w:hAnsi="Arial" w:cs="Arial"/>
                <w:sz w:val="18"/>
                <w:szCs w:val="18"/>
              </w:rPr>
              <w:t xml:space="preserve">(4) Government to submit to parliament a consolidated report on the performance of SOEs, together with budget estimates. </w:t>
            </w:r>
          </w:p>
        </w:tc>
        <w:tc>
          <w:tcPr>
            <w:tcW w:w="1018" w:type="dxa"/>
            <w:noWrap/>
          </w:tcPr>
          <w:p w14:paraId="62AB87D9" w14:textId="77777777" w:rsidR="00592869" w:rsidRPr="008D04EA" w:rsidRDefault="00592869" w:rsidP="00DF7F98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D04EA">
              <w:rPr>
                <w:rFonts w:ascii="Arial" w:hAnsi="Arial" w:cs="Arial"/>
                <w:iCs/>
                <w:sz w:val="18"/>
                <w:szCs w:val="18"/>
              </w:rPr>
              <w:t>Ma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r </w:t>
            </w:r>
            <w:r w:rsidRPr="008D04EA">
              <w:rPr>
                <w:rFonts w:ascii="Arial" w:hAnsi="Arial" w:cs="Arial"/>
                <w:iCs/>
                <w:sz w:val="18"/>
                <w:szCs w:val="18"/>
              </w:rPr>
              <w:t>19</w:t>
            </w:r>
          </w:p>
        </w:tc>
      </w:tr>
      <w:tr w:rsidR="00592869" w:rsidRPr="00A54F89" w14:paraId="4F37EA80" w14:textId="77777777" w:rsidTr="00DF7F98">
        <w:trPr>
          <w:trHeight w:val="449"/>
        </w:trPr>
        <w:tc>
          <w:tcPr>
            <w:tcW w:w="990" w:type="dxa"/>
          </w:tcPr>
          <w:p w14:paraId="104BBF57" w14:textId="77777777" w:rsidR="00592869" w:rsidRPr="008D04EA" w:rsidRDefault="00592869" w:rsidP="00DF7F9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07" w:type="dxa"/>
            <w:noWrap/>
          </w:tcPr>
          <w:p w14:paraId="44F838A8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 w:rsidRPr="008D04EA">
              <w:rPr>
                <w:rFonts w:ascii="Arial" w:hAnsi="Arial" w:cs="Arial"/>
                <w:sz w:val="18"/>
                <w:szCs w:val="18"/>
              </w:rPr>
              <w:t xml:space="preserve">(5) Government to conduct a comprehensive review of all tariffs and fees charged by SOEs. </w:t>
            </w:r>
          </w:p>
        </w:tc>
        <w:tc>
          <w:tcPr>
            <w:tcW w:w="1018" w:type="dxa"/>
            <w:noWrap/>
          </w:tcPr>
          <w:p w14:paraId="01A26CE3" w14:textId="77777777" w:rsidR="00592869" w:rsidRPr="008D04EA" w:rsidRDefault="00592869" w:rsidP="00DF7F98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D04EA">
              <w:rPr>
                <w:rFonts w:ascii="Arial" w:hAnsi="Arial" w:cs="Arial"/>
                <w:iCs/>
                <w:sz w:val="18"/>
                <w:szCs w:val="18"/>
              </w:rPr>
              <w:t>Jun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8D04EA">
              <w:rPr>
                <w:rFonts w:ascii="Arial" w:hAnsi="Arial" w:cs="Arial"/>
                <w:iCs/>
                <w:sz w:val="18"/>
                <w:szCs w:val="18"/>
              </w:rPr>
              <w:t>19</w:t>
            </w:r>
          </w:p>
        </w:tc>
      </w:tr>
      <w:tr w:rsidR="00592869" w:rsidRPr="00A54F89" w14:paraId="03B3B63C" w14:textId="77777777" w:rsidTr="00DF7F98">
        <w:trPr>
          <w:trHeight w:val="610"/>
        </w:trPr>
        <w:tc>
          <w:tcPr>
            <w:tcW w:w="990" w:type="dxa"/>
          </w:tcPr>
          <w:p w14:paraId="2F2C0685" w14:textId="77777777" w:rsidR="00592869" w:rsidRPr="008D04EA" w:rsidRDefault="00592869" w:rsidP="00DF7F9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07" w:type="dxa"/>
            <w:noWrap/>
          </w:tcPr>
          <w:p w14:paraId="4702EF56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 w:rsidRPr="008D04EA">
              <w:rPr>
                <w:rFonts w:ascii="Arial" w:hAnsi="Arial" w:cs="Arial"/>
                <w:sz w:val="18"/>
                <w:szCs w:val="18"/>
              </w:rPr>
              <w:t xml:space="preserve">(6) Government develop a system for monitoring SOE arrears on an ongoing basis; 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programme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04EA">
              <w:rPr>
                <w:rFonts w:ascii="Arial" w:hAnsi="Arial" w:cs="Arial"/>
                <w:sz w:val="18"/>
                <w:szCs w:val="18"/>
              </w:rPr>
              <w:t xml:space="preserve">target for non-accumulation of new SOE arrears will be introduced once this system is in place. </w:t>
            </w:r>
          </w:p>
        </w:tc>
        <w:tc>
          <w:tcPr>
            <w:tcW w:w="1018" w:type="dxa"/>
            <w:noWrap/>
          </w:tcPr>
          <w:p w14:paraId="56A499F8" w14:textId="77777777" w:rsidR="00592869" w:rsidRPr="008D04EA" w:rsidRDefault="00592869" w:rsidP="00DF7F98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D04EA">
              <w:rPr>
                <w:rFonts w:ascii="Arial" w:hAnsi="Arial" w:cs="Arial"/>
                <w:iCs/>
                <w:sz w:val="18"/>
                <w:szCs w:val="18"/>
              </w:rPr>
              <w:t>Mar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8D04EA">
              <w:rPr>
                <w:rFonts w:ascii="Arial" w:hAnsi="Arial" w:cs="Arial"/>
                <w:iCs/>
                <w:sz w:val="18"/>
                <w:szCs w:val="18"/>
              </w:rPr>
              <w:t>19</w:t>
            </w:r>
          </w:p>
        </w:tc>
      </w:tr>
      <w:tr w:rsidR="00592869" w:rsidRPr="00A54F89" w14:paraId="089CCEC7" w14:textId="77777777" w:rsidTr="00DF7F98">
        <w:trPr>
          <w:trHeight w:val="44"/>
        </w:trPr>
        <w:tc>
          <w:tcPr>
            <w:tcW w:w="7915" w:type="dxa"/>
            <w:gridSpan w:val="3"/>
            <w:noWrap/>
          </w:tcPr>
          <w:p w14:paraId="2062C7EF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 w:rsidRPr="008D04EA">
              <w:rPr>
                <w:rFonts w:ascii="Arial" w:hAnsi="Arial" w:cs="Arial"/>
                <w:b/>
                <w:bCs/>
                <w:sz w:val="18"/>
                <w:szCs w:val="18"/>
              </w:rPr>
              <w:t>Growth and Business Climate</w:t>
            </w:r>
          </w:p>
        </w:tc>
      </w:tr>
      <w:tr w:rsidR="00592869" w:rsidRPr="00A54F89" w14:paraId="597BBAF8" w14:textId="77777777" w:rsidTr="00DF7F98">
        <w:trPr>
          <w:trHeight w:val="288"/>
        </w:trPr>
        <w:tc>
          <w:tcPr>
            <w:tcW w:w="990" w:type="dxa"/>
            <w:noWrap/>
          </w:tcPr>
          <w:p w14:paraId="02B56F8E" w14:textId="77777777" w:rsidR="00592869" w:rsidRPr="008D04EA" w:rsidRDefault="00592869" w:rsidP="00DF7F9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07" w:type="dxa"/>
            <w:hideMark/>
          </w:tcPr>
          <w:p w14:paraId="0585441A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 w:rsidRPr="008D04EA">
              <w:rPr>
                <w:rFonts w:ascii="Arial" w:hAnsi="Arial" w:cs="Arial"/>
                <w:sz w:val="18"/>
                <w:szCs w:val="18"/>
              </w:rPr>
              <w:t xml:space="preserve">(7) Parliament to adopt new Town and Country Planning legislation, aimed at streamlining and accelerating the process for permits. </w:t>
            </w:r>
          </w:p>
        </w:tc>
        <w:tc>
          <w:tcPr>
            <w:tcW w:w="1018" w:type="dxa"/>
            <w:noWrap/>
            <w:hideMark/>
          </w:tcPr>
          <w:p w14:paraId="64923EAF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Dec 18</w:t>
            </w:r>
          </w:p>
        </w:tc>
      </w:tr>
      <w:tr w:rsidR="00592869" w:rsidRPr="00A54F89" w14:paraId="02A1406D" w14:textId="77777777" w:rsidTr="00DF7F98">
        <w:trPr>
          <w:trHeight w:val="288"/>
        </w:trPr>
        <w:tc>
          <w:tcPr>
            <w:tcW w:w="990" w:type="dxa"/>
            <w:noWrap/>
          </w:tcPr>
          <w:p w14:paraId="7AC0B33A" w14:textId="77777777" w:rsidR="00592869" w:rsidRPr="008D04EA" w:rsidRDefault="00592869" w:rsidP="00DF7F9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07" w:type="dxa"/>
          </w:tcPr>
          <w:p w14:paraId="4DA8B0EE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 w:rsidRPr="008D04EA">
              <w:rPr>
                <w:rFonts w:ascii="Arial" w:hAnsi="Arial" w:cs="Arial"/>
                <w:sz w:val="18"/>
                <w:szCs w:val="18"/>
              </w:rPr>
              <w:t xml:space="preserve">(8) Government to establish a Sandbox regime for regulation for fintech start-ups  </w:t>
            </w:r>
          </w:p>
        </w:tc>
        <w:tc>
          <w:tcPr>
            <w:tcW w:w="1018" w:type="dxa"/>
            <w:noWrap/>
          </w:tcPr>
          <w:p w14:paraId="5B9873D9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Dec 18</w:t>
            </w:r>
          </w:p>
        </w:tc>
      </w:tr>
      <w:tr w:rsidR="00592869" w:rsidRPr="00A54F89" w14:paraId="094DF306" w14:textId="77777777" w:rsidTr="00DF7F98">
        <w:trPr>
          <w:trHeight w:val="44"/>
        </w:trPr>
        <w:tc>
          <w:tcPr>
            <w:tcW w:w="990" w:type="dxa"/>
            <w:noWrap/>
          </w:tcPr>
          <w:p w14:paraId="7F313AFC" w14:textId="77777777" w:rsidR="00592869" w:rsidRPr="008D04EA" w:rsidRDefault="00592869" w:rsidP="00DF7F9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07" w:type="dxa"/>
            <w:hideMark/>
          </w:tcPr>
          <w:p w14:paraId="1EB0C7E4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 w:rsidRPr="008D04EA">
              <w:rPr>
                <w:rFonts w:ascii="Arial" w:hAnsi="Arial" w:cs="Arial"/>
                <w:sz w:val="18"/>
                <w:szCs w:val="18"/>
              </w:rPr>
              <w:t>(9) Government to adopt a new business plan and staffing strategy for the Corporate Affairs and Intellectual Property Office (CAIPO), with a view of streamlining the registration of new business and strengthening maintenance of commercial records of existing business.</w:t>
            </w:r>
          </w:p>
        </w:tc>
        <w:tc>
          <w:tcPr>
            <w:tcW w:w="1018" w:type="dxa"/>
            <w:noWrap/>
            <w:hideMark/>
          </w:tcPr>
          <w:p w14:paraId="7EF1476C" w14:textId="77777777" w:rsidR="00592869" w:rsidRPr="008D04EA" w:rsidRDefault="00592869" w:rsidP="00DF7F98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Mar 19</w:t>
            </w:r>
          </w:p>
        </w:tc>
      </w:tr>
      <w:tr w:rsidR="00592869" w:rsidRPr="00A54F89" w14:paraId="1A47EBA3" w14:textId="77777777" w:rsidTr="00DF7F98">
        <w:trPr>
          <w:trHeight w:val="290"/>
        </w:trPr>
        <w:tc>
          <w:tcPr>
            <w:tcW w:w="7915" w:type="dxa"/>
            <w:gridSpan w:val="3"/>
            <w:noWrap/>
            <w:hideMark/>
          </w:tcPr>
          <w:p w14:paraId="0E70D92A" w14:textId="77777777" w:rsidR="00592869" w:rsidRPr="008D04EA" w:rsidRDefault="00592869" w:rsidP="00DF7F9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04EA">
              <w:rPr>
                <w:rFonts w:ascii="Arial" w:hAnsi="Arial" w:cs="Arial"/>
                <w:b/>
                <w:bCs/>
                <w:sz w:val="18"/>
                <w:szCs w:val="18"/>
              </w:rPr>
              <w:t>Central Bank Autonomy</w:t>
            </w:r>
          </w:p>
        </w:tc>
      </w:tr>
      <w:tr w:rsidR="00592869" w:rsidRPr="00A54F89" w14:paraId="33152DE5" w14:textId="77777777" w:rsidTr="00DF7F98">
        <w:trPr>
          <w:trHeight w:val="740"/>
        </w:trPr>
        <w:tc>
          <w:tcPr>
            <w:tcW w:w="990" w:type="dxa"/>
            <w:hideMark/>
          </w:tcPr>
          <w:p w14:paraId="54279BB6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7" w:type="dxa"/>
            <w:hideMark/>
          </w:tcPr>
          <w:p w14:paraId="0E8D8A9C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 w:rsidRPr="008D04EA">
              <w:rPr>
                <w:rFonts w:ascii="Arial" w:hAnsi="Arial" w:cs="Arial"/>
                <w:sz w:val="18"/>
                <w:szCs w:val="18"/>
              </w:rPr>
              <w:t xml:space="preserve">(10) Parliament to adopt an amended </w:t>
            </w:r>
            <w:r>
              <w:rPr>
                <w:rFonts w:ascii="Arial" w:hAnsi="Arial" w:cs="Arial"/>
                <w:sz w:val="18"/>
                <w:szCs w:val="18"/>
              </w:rPr>
              <w:t xml:space="preserve">CBB </w:t>
            </w:r>
            <w:r w:rsidRPr="008D04EA">
              <w:rPr>
                <w:rFonts w:ascii="Arial" w:hAnsi="Arial" w:cs="Arial"/>
                <w:sz w:val="18"/>
                <w:szCs w:val="18"/>
              </w:rPr>
              <w:t xml:space="preserve">Law </w:t>
            </w:r>
            <w:r>
              <w:rPr>
                <w:rFonts w:ascii="Arial" w:hAnsi="Arial" w:cs="Arial"/>
                <w:sz w:val="18"/>
                <w:szCs w:val="18"/>
              </w:rPr>
              <w:t>to enhance</w:t>
            </w:r>
            <w:r w:rsidRPr="008D04EA">
              <w:rPr>
                <w:rFonts w:ascii="Arial" w:hAnsi="Arial" w:cs="Arial"/>
                <w:sz w:val="18"/>
                <w:szCs w:val="18"/>
              </w:rPr>
              <w:t xml:space="preserve"> its institutional, personal, and financial autonomy and, strengthen the limitation on </w:t>
            </w:r>
            <w:r>
              <w:rPr>
                <w:rFonts w:ascii="Arial" w:hAnsi="Arial" w:cs="Arial"/>
                <w:sz w:val="18"/>
                <w:szCs w:val="18"/>
              </w:rPr>
              <w:t>CBB</w:t>
            </w:r>
            <w:r w:rsidRPr="008D04EA">
              <w:rPr>
                <w:rFonts w:ascii="Arial" w:hAnsi="Arial" w:cs="Arial"/>
                <w:sz w:val="18"/>
                <w:szCs w:val="18"/>
              </w:rPr>
              <w:t xml:space="preserve"> financing of the government. The revised CBB law will clarify the mandate of the CBB and introduce safeguards to protect the personal autonomy of key officials.</w:t>
            </w:r>
          </w:p>
        </w:tc>
        <w:tc>
          <w:tcPr>
            <w:tcW w:w="1018" w:type="dxa"/>
            <w:noWrap/>
            <w:hideMark/>
          </w:tcPr>
          <w:p w14:paraId="670B2EF4" w14:textId="77777777" w:rsidR="00592869" w:rsidRPr="008D04EA" w:rsidRDefault="00592869" w:rsidP="00DF7F98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D04EA">
              <w:rPr>
                <w:rFonts w:ascii="Arial" w:hAnsi="Arial" w:cs="Arial"/>
                <w:iCs/>
                <w:sz w:val="18"/>
                <w:szCs w:val="18"/>
              </w:rPr>
              <w:t>Jun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8D04EA">
              <w:rPr>
                <w:rFonts w:ascii="Arial" w:hAnsi="Arial" w:cs="Arial"/>
                <w:iCs/>
                <w:sz w:val="18"/>
                <w:szCs w:val="18"/>
              </w:rPr>
              <w:t>19</w:t>
            </w:r>
          </w:p>
        </w:tc>
      </w:tr>
      <w:tr w:rsidR="00592869" w:rsidRPr="00A54F89" w14:paraId="4866E6E0" w14:textId="77777777" w:rsidTr="00DF7F98">
        <w:trPr>
          <w:trHeight w:val="290"/>
        </w:trPr>
        <w:tc>
          <w:tcPr>
            <w:tcW w:w="7915" w:type="dxa"/>
            <w:gridSpan w:val="3"/>
            <w:noWrap/>
          </w:tcPr>
          <w:p w14:paraId="4E8E6935" w14:textId="77777777" w:rsidR="00592869" w:rsidRPr="008D04EA" w:rsidRDefault="00592869" w:rsidP="00DF7F9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04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Revenue Policy and Administration </w:t>
            </w:r>
          </w:p>
        </w:tc>
      </w:tr>
      <w:tr w:rsidR="00592869" w:rsidRPr="00A54F89" w14:paraId="46B07FE8" w14:textId="77777777" w:rsidTr="00DF7F98">
        <w:trPr>
          <w:trHeight w:val="432"/>
        </w:trPr>
        <w:tc>
          <w:tcPr>
            <w:tcW w:w="990" w:type="dxa"/>
            <w:vMerge w:val="restart"/>
          </w:tcPr>
          <w:p w14:paraId="2EB40A4D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 w:rsidRPr="008D04EA">
              <w:rPr>
                <w:rFonts w:ascii="Arial" w:hAnsi="Arial" w:cs="Arial"/>
                <w:sz w:val="18"/>
                <w:szCs w:val="18"/>
              </w:rPr>
              <w:t xml:space="preserve">Tax reform </w:t>
            </w:r>
          </w:p>
        </w:tc>
        <w:tc>
          <w:tcPr>
            <w:tcW w:w="5907" w:type="dxa"/>
          </w:tcPr>
          <w:p w14:paraId="4BFBE72A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 w:rsidRPr="008D04EA">
              <w:rPr>
                <w:rFonts w:ascii="Arial" w:hAnsi="Arial" w:cs="Arial"/>
                <w:sz w:val="18"/>
                <w:szCs w:val="18"/>
              </w:rPr>
              <w:t>(11) Government to conduct a comprehensive review of the tax system, with inputs from IMF technical assistance.</w:t>
            </w:r>
          </w:p>
        </w:tc>
        <w:tc>
          <w:tcPr>
            <w:tcW w:w="1018" w:type="dxa"/>
            <w:noWrap/>
          </w:tcPr>
          <w:p w14:paraId="19E02322" w14:textId="77777777" w:rsidR="00592869" w:rsidRPr="008D04EA" w:rsidRDefault="00592869" w:rsidP="00DF7F98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D04EA">
              <w:rPr>
                <w:rFonts w:ascii="Arial" w:hAnsi="Arial" w:cs="Arial"/>
                <w:iCs/>
                <w:sz w:val="18"/>
                <w:szCs w:val="18"/>
              </w:rPr>
              <w:t>Ju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n </w:t>
            </w:r>
            <w:r w:rsidRPr="008D04EA">
              <w:rPr>
                <w:rFonts w:ascii="Arial" w:hAnsi="Arial" w:cs="Arial"/>
                <w:iCs/>
                <w:sz w:val="18"/>
                <w:szCs w:val="18"/>
              </w:rPr>
              <w:t>19</w:t>
            </w:r>
          </w:p>
        </w:tc>
      </w:tr>
      <w:tr w:rsidR="00592869" w:rsidRPr="00A54F89" w14:paraId="7D175A20" w14:textId="77777777" w:rsidTr="00DF7F98">
        <w:trPr>
          <w:trHeight w:val="432"/>
        </w:trPr>
        <w:tc>
          <w:tcPr>
            <w:tcW w:w="990" w:type="dxa"/>
            <w:vMerge/>
          </w:tcPr>
          <w:p w14:paraId="7C27B5BA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7" w:type="dxa"/>
          </w:tcPr>
          <w:p w14:paraId="1A73A798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 w:rsidRPr="008D04EA">
              <w:rPr>
                <w:rFonts w:ascii="Arial" w:hAnsi="Arial" w:cs="Arial"/>
                <w:sz w:val="18"/>
                <w:szCs w:val="18"/>
              </w:rPr>
              <w:t xml:space="preserve">(12) Parliament to adopt legislation to address concerns identified in the comprehensive review of the tax system, consistent with fiscal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programme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04EA">
              <w:rPr>
                <w:rFonts w:ascii="Arial" w:hAnsi="Arial" w:cs="Arial"/>
                <w:sz w:val="18"/>
                <w:szCs w:val="18"/>
              </w:rPr>
              <w:t>objectives.</w:t>
            </w:r>
          </w:p>
        </w:tc>
        <w:tc>
          <w:tcPr>
            <w:tcW w:w="1018" w:type="dxa"/>
            <w:noWrap/>
          </w:tcPr>
          <w:p w14:paraId="61F131FB" w14:textId="77777777" w:rsidR="00592869" w:rsidRPr="008D04EA" w:rsidRDefault="00592869" w:rsidP="00DF7F98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2E37BC">
              <w:rPr>
                <w:rFonts w:ascii="Arial" w:hAnsi="Arial" w:cs="Arial"/>
                <w:iCs/>
                <w:sz w:val="18"/>
                <w:szCs w:val="18"/>
              </w:rPr>
              <w:t>Dec 1</w:t>
            </w:r>
            <w:r>
              <w:rPr>
                <w:rFonts w:ascii="Arial" w:hAnsi="Arial" w:cs="Arial"/>
                <w:iCs/>
                <w:sz w:val="18"/>
                <w:szCs w:val="18"/>
              </w:rPr>
              <w:t>9</w:t>
            </w:r>
          </w:p>
        </w:tc>
      </w:tr>
      <w:tr w:rsidR="00592869" w:rsidRPr="00A54F89" w14:paraId="420FD957" w14:textId="77777777" w:rsidTr="00DF7F98">
        <w:trPr>
          <w:trHeight w:val="656"/>
        </w:trPr>
        <w:tc>
          <w:tcPr>
            <w:tcW w:w="990" w:type="dxa"/>
            <w:vMerge w:val="restart"/>
            <w:hideMark/>
          </w:tcPr>
          <w:p w14:paraId="03E965B4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 w:rsidRPr="008D04EA">
              <w:rPr>
                <w:rFonts w:ascii="Arial" w:hAnsi="Arial" w:cs="Arial"/>
                <w:sz w:val="18"/>
                <w:szCs w:val="18"/>
              </w:rPr>
              <w:t>BRA</w:t>
            </w:r>
          </w:p>
        </w:tc>
        <w:tc>
          <w:tcPr>
            <w:tcW w:w="5907" w:type="dxa"/>
            <w:hideMark/>
          </w:tcPr>
          <w:p w14:paraId="2BEF6968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 w:rsidRPr="008D04EA">
              <w:rPr>
                <w:rFonts w:ascii="Arial" w:hAnsi="Arial" w:cs="Arial"/>
                <w:sz w:val="18"/>
                <w:szCs w:val="18"/>
              </w:rPr>
              <w:t xml:space="preserve">(13) The BRA to adopt measurable performance targets that increase on-time filing for </w:t>
            </w:r>
            <w:r>
              <w:rPr>
                <w:rFonts w:ascii="Arial" w:hAnsi="Arial" w:cs="Arial"/>
                <w:sz w:val="18"/>
                <w:szCs w:val="18"/>
              </w:rPr>
              <w:t>CIT</w:t>
            </w:r>
            <w:r w:rsidRPr="008D04EA">
              <w:rPr>
                <w:rFonts w:ascii="Arial" w:hAnsi="Arial" w:cs="Arial"/>
                <w:sz w:val="18"/>
                <w:szCs w:val="18"/>
              </w:rPr>
              <w:t xml:space="preserve"> and VAT from current levels (less than 50 percent for both respectively) to 75 percent over calendar year 2019.  </w:t>
            </w:r>
          </w:p>
        </w:tc>
        <w:tc>
          <w:tcPr>
            <w:tcW w:w="1018" w:type="dxa"/>
            <w:noWrap/>
            <w:hideMark/>
          </w:tcPr>
          <w:p w14:paraId="1AAB8B68" w14:textId="77777777" w:rsidR="00592869" w:rsidRPr="008D04EA" w:rsidRDefault="00592869" w:rsidP="00DF7F98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2E37BC">
              <w:rPr>
                <w:rFonts w:ascii="Arial" w:hAnsi="Arial" w:cs="Arial"/>
                <w:iCs/>
                <w:sz w:val="18"/>
                <w:szCs w:val="18"/>
              </w:rPr>
              <w:t>Dec 1</w:t>
            </w:r>
            <w:r>
              <w:rPr>
                <w:rFonts w:ascii="Arial" w:hAnsi="Arial" w:cs="Arial"/>
                <w:iCs/>
                <w:sz w:val="18"/>
                <w:szCs w:val="18"/>
              </w:rPr>
              <w:t>9</w:t>
            </w:r>
          </w:p>
        </w:tc>
      </w:tr>
      <w:tr w:rsidR="00592869" w:rsidRPr="00A54F89" w14:paraId="294C0A96" w14:textId="77777777" w:rsidTr="00DF7F98">
        <w:trPr>
          <w:trHeight w:val="710"/>
        </w:trPr>
        <w:tc>
          <w:tcPr>
            <w:tcW w:w="990" w:type="dxa"/>
            <w:vMerge/>
          </w:tcPr>
          <w:p w14:paraId="7511C029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7" w:type="dxa"/>
          </w:tcPr>
          <w:p w14:paraId="4505D1C4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 w:rsidRPr="008D04EA">
              <w:rPr>
                <w:rFonts w:ascii="Arial" w:hAnsi="Arial" w:cs="Arial"/>
                <w:sz w:val="18"/>
                <w:szCs w:val="18"/>
              </w:rPr>
              <w:t xml:space="preserve">(14) The LTU to (i) update all LTU taxpayer accounts ensuring they reflect accurate balances, and (ii) commence the conduct of audits targeting the most current tax period. </w:t>
            </w:r>
          </w:p>
        </w:tc>
        <w:tc>
          <w:tcPr>
            <w:tcW w:w="1018" w:type="dxa"/>
            <w:noWrap/>
          </w:tcPr>
          <w:p w14:paraId="0B4D2333" w14:textId="77777777" w:rsidR="00592869" w:rsidRPr="008D04EA" w:rsidRDefault="00592869" w:rsidP="00DF7F98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Dec 18</w:t>
            </w:r>
          </w:p>
        </w:tc>
      </w:tr>
      <w:tr w:rsidR="00592869" w:rsidRPr="00A54F89" w14:paraId="630452BE" w14:textId="77777777" w:rsidTr="00DF7F98">
        <w:trPr>
          <w:trHeight w:val="314"/>
        </w:trPr>
        <w:tc>
          <w:tcPr>
            <w:tcW w:w="990" w:type="dxa"/>
            <w:hideMark/>
          </w:tcPr>
          <w:p w14:paraId="653ED2AA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 w:rsidRPr="008D04EA">
              <w:rPr>
                <w:rFonts w:ascii="Arial" w:hAnsi="Arial" w:cs="Arial"/>
                <w:sz w:val="18"/>
                <w:szCs w:val="18"/>
              </w:rPr>
              <w:t xml:space="preserve">Customs </w:t>
            </w:r>
          </w:p>
        </w:tc>
        <w:tc>
          <w:tcPr>
            <w:tcW w:w="5907" w:type="dxa"/>
            <w:hideMark/>
          </w:tcPr>
          <w:p w14:paraId="3624AA1C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del w:id="1" w:author="Alejos Marroquin, Luis Alejandro" w:date="2018-10-01T14:08:00Z">
              <w:r w:rsidRPr="008D04EA" w:rsidDel="00FF5031">
                <w:rPr>
                  <w:rFonts w:ascii="Arial" w:hAnsi="Arial" w:cs="Arial"/>
                  <w:sz w:val="18"/>
                  <w:szCs w:val="18"/>
                </w:rPr>
                <w:delText>(</w:delText>
              </w:r>
            </w:del>
            <w:r w:rsidRPr="008D04EA">
              <w:rPr>
                <w:rFonts w:ascii="Arial" w:hAnsi="Arial" w:cs="Arial"/>
                <w:sz w:val="18"/>
                <w:szCs w:val="18"/>
              </w:rPr>
              <w:t>(15) Customs Department to (i) deploy staff to the exemption monitoring unit and undertake</w:t>
            </w:r>
            <w:r w:rsidRPr="00955F11">
              <w:rPr>
                <w:rFonts w:ascii="Arial" w:hAnsi="Arial" w:cs="Arial"/>
                <w:sz w:val="18"/>
                <w:szCs w:val="18"/>
              </w:rPr>
              <w:t xml:space="preserve"> at least 8</w:t>
            </w:r>
            <w:r w:rsidRPr="00014099">
              <w:rPr>
                <w:rFonts w:ascii="Arial" w:hAnsi="Arial" w:cs="Arial"/>
                <w:color w:val="8496B0" w:themeColor="text2" w:themeTint="99"/>
                <w:sz w:val="18"/>
                <w:szCs w:val="18"/>
              </w:rPr>
              <w:t xml:space="preserve"> </w:t>
            </w:r>
            <w:r w:rsidRPr="008D04EA">
              <w:rPr>
                <w:rFonts w:ascii="Arial" w:hAnsi="Arial" w:cs="Arial"/>
                <w:sz w:val="18"/>
                <w:szCs w:val="18"/>
              </w:rPr>
              <w:t xml:space="preserve">exemption verification assignments in 2019; (ii) train and deploy at least 6 officers in the post clearance audit unit and undertake at least 8 field audits in 2019; (iii) establish a trusted trader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programme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55F11">
              <w:rPr>
                <w:rFonts w:ascii="Arial" w:hAnsi="Arial" w:cs="Arial"/>
                <w:sz w:val="18"/>
                <w:szCs w:val="18"/>
              </w:rPr>
              <w:t xml:space="preserve">with </w:t>
            </w:r>
            <w:r w:rsidRPr="008D04EA">
              <w:rPr>
                <w:rFonts w:ascii="Arial" w:hAnsi="Arial" w:cs="Arial"/>
                <w:sz w:val="18"/>
                <w:szCs w:val="18"/>
              </w:rPr>
              <w:t xml:space="preserve">defined benefits by the end of 2018 and have at least </w:t>
            </w:r>
            <w:r w:rsidRPr="00B545CE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8D04EA">
              <w:rPr>
                <w:rFonts w:ascii="Arial" w:hAnsi="Arial" w:cs="Arial"/>
                <w:sz w:val="18"/>
                <w:szCs w:val="18"/>
              </w:rPr>
              <w:t xml:space="preserve"> companies participating by the end of 2019; and (iv) undertake post release verification of entries and subject at least 3500 entries to this control by the end of 2019.  </w:t>
            </w:r>
          </w:p>
        </w:tc>
        <w:tc>
          <w:tcPr>
            <w:tcW w:w="1018" w:type="dxa"/>
            <w:noWrap/>
            <w:hideMark/>
          </w:tcPr>
          <w:p w14:paraId="379ED2A8" w14:textId="77777777" w:rsidR="00592869" w:rsidRPr="008D04EA" w:rsidRDefault="00592869" w:rsidP="00DF7F98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Dec 18</w:t>
            </w:r>
          </w:p>
        </w:tc>
      </w:tr>
      <w:tr w:rsidR="00592869" w:rsidRPr="00A54F89" w14:paraId="3A2E063B" w14:textId="77777777" w:rsidTr="00DF7F98">
        <w:trPr>
          <w:trHeight w:val="242"/>
        </w:trPr>
        <w:tc>
          <w:tcPr>
            <w:tcW w:w="7915" w:type="dxa"/>
            <w:gridSpan w:val="3"/>
          </w:tcPr>
          <w:p w14:paraId="37E72974" w14:textId="77777777" w:rsidR="00592869" w:rsidRPr="008D04EA" w:rsidRDefault="00592869" w:rsidP="00DF7F98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D04EA">
              <w:rPr>
                <w:rFonts w:ascii="Arial" w:hAnsi="Arial" w:cs="Arial"/>
                <w:b/>
                <w:sz w:val="18"/>
                <w:szCs w:val="18"/>
              </w:rPr>
              <w:t xml:space="preserve">Public Sector Reform </w:t>
            </w:r>
          </w:p>
        </w:tc>
      </w:tr>
      <w:tr w:rsidR="00592869" w:rsidRPr="00A54F89" w14:paraId="15D5E1E3" w14:textId="77777777" w:rsidTr="00DF7F98">
        <w:trPr>
          <w:trHeight w:val="432"/>
        </w:trPr>
        <w:tc>
          <w:tcPr>
            <w:tcW w:w="990" w:type="dxa"/>
            <w:hideMark/>
          </w:tcPr>
          <w:p w14:paraId="12B1DD07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 w:rsidRPr="008D04EA">
              <w:rPr>
                <w:rFonts w:ascii="Arial" w:hAnsi="Arial" w:cs="Arial"/>
                <w:sz w:val="18"/>
                <w:szCs w:val="18"/>
              </w:rPr>
              <w:lastRenderedPageBreak/>
              <w:t>P</w:t>
            </w:r>
            <w:r>
              <w:rPr>
                <w:rFonts w:ascii="Arial" w:hAnsi="Arial" w:cs="Arial"/>
                <w:sz w:val="18"/>
                <w:szCs w:val="18"/>
              </w:rPr>
              <w:t>ensions</w:t>
            </w:r>
          </w:p>
        </w:tc>
        <w:tc>
          <w:tcPr>
            <w:tcW w:w="5907" w:type="dxa"/>
            <w:hideMark/>
          </w:tcPr>
          <w:p w14:paraId="4C7915FB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 w:rsidRPr="008D04EA">
              <w:rPr>
                <w:rFonts w:ascii="Arial" w:hAnsi="Arial" w:cs="Arial"/>
                <w:sz w:val="18"/>
                <w:szCs w:val="18"/>
              </w:rPr>
              <w:t>(16) Parliament to adopt a revised public pension law to enhance the sustainability of the public-sector pension scheme.</w:t>
            </w:r>
          </w:p>
        </w:tc>
        <w:tc>
          <w:tcPr>
            <w:tcW w:w="1018" w:type="dxa"/>
            <w:noWrap/>
            <w:hideMark/>
          </w:tcPr>
          <w:p w14:paraId="5C4D201D" w14:textId="77777777" w:rsidR="00592869" w:rsidRPr="008D04EA" w:rsidRDefault="00592869" w:rsidP="00DF7F98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D04EA">
              <w:rPr>
                <w:rFonts w:ascii="Arial" w:hAnsi="Arial" w:cs="Arial"/>
                <w:iCs/>
                <w:sz w:val="18"/>
                <w:szCs w:val="18"/>
              </w:rPr>
              <w:t>Mar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8D04EA">
              <w:rPr>
                <w:rFonts w:ascii="Arial" w:hAnsi="Arial" w:cs="Arial"/>
                <w:iCs/>
                <w:sz w:val="18"/>
                <w:szCs w:val="18"/>
              </w:rPr>
              <w:t>19</w:t>
            </w:r>
          </w:p>
        </w:tc>
      </w:tr>
      <w:tr w:rsidR="00592869" w:rsidRPr="00A54F89" w14:paraId="5F8A3172" w14:textId="77777777" w:rsidTr="00DF7F98">
        <w:trPr>
          <w:trHeight w:val="290"/>
        </w:trPr>
        <w:tc>
          <w:tcPr>
            <w:tcW w:w="6897" w:type="dxa"/>
            <w:gridSpan w:val="2"/>
            <w:noWrap/>
            <w:hideMark/>
          </w:tcPr>
          <w:p w14:paraId="494783C7" w14:textId="77777777" w:rsidR="00592869" w:rsidRPr="008D04EA" w:rsidRDefault="00592869" w:rsidP="00DF7F9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04EA">
              <w:rPr>
                <w:rFonts w:ascii="Arial" w:hAnsi="Arial" w:cs="Arial"/>
                <w:b/>
                <w:bCs/>
                <w:sz w:val="18"/>
                <w:szCs w:val="18"/>
              </w:rPr>
              <w:t>Public Financial Management</w:t>
            </w:r>
          </w:p>
        </w:tc>
        <w:tc>
          <w:tcPr>
            <w:tcW w:w="1018" w:type="dxa"/>
            <w:noWrap/>
            <w:hideMark/>
          </w:tcPr>
          <w:p w14:paraId="5797399D" w14:textId="77777777" w:rsidR="00592869" w:rsidRPr="008D04EA" w:rsidRDefault="00592869" w:rsidP="00DF7F9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92869" w:rsidRPr="00A54F89" w14:paraId="6212E25D" w14:textId="77777777" w:rsidTr="00DF7F98">
        <w:trPr>
          <w:trHeight w:val="640"/>
        </w:trPr>
        <w:tc>
          <w:tcPr>
            <w:tcW w:w="990" w:type="dxa"/>
            <w:hideMark/>
          </w:tcPr>
          <w:p w14:paraId="5397D474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 w:rsidRPr="008D04EA">
              <w:rPr>
                <w:rFonts w:ascii="Arial" w:hAnsi="Arial" w:cs="Arial"/>
                <w:sz w:val="18"/>
                <w:szCs w:val="18"/>
              </w:rPr>
              <w:t>Fiscal Rule</w:t>
            </w:r>
          </w:p>
        </w:tc>
        <w:tc>
          <w:tcPr>
            <w:tcW w:w="5907" w:type="dxa"/>
            <w:hideMark/>
          </w:tcPr>
          <w:p w14:paraId="02BE5184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 w:rsidRPr="008D04EA">
              <w:rPr>
                <w:rFonts w:ascii="Arial" w:hAnsi="Arial" w:cs="Arial"/>
                <w:sz w:val="18"/>
                <w:szCs w:val="18"/>
              </w:rPr>
              <w:t>(17) Parliament to adopt a fiscal rule to enhance fiscal transparency, and lock in the gains of fiscal consolidation, developed with the support of IMF technical assistance.</w:t>
            </w:r>
          </w:p>
        </w:tc>
        <w:tc>
          <w:tcPr>
            <w:tcW w:w="1018" w:type="dxa"/>
            <w:noWrap/>
            <w:hideMark/>
          </w:tcPr>
          <w:p w14:paraId="5A49F398" w14:textId="77777777" w:rsidR="00592869" w:rsidRPr="008D04EA" w:rsidRDefault="00592869" w:rsidP="00DF7F98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D04EA">
              <w:rPr>
                <w:rFonts w:ascii="Arial" w:hAnsi="Arial" w:cs="Arial"/>
                <w:iCs/>
                <w:sz w:val="18"/>
                <w:szCs w:val="18"/>
              </w:rPr>
              <w:t>Ju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n </w:t>
            </w:r>
            <w:r w:rsidRPr="008D04EA">
              <w:rPr>
                <w:rFonts w:ascii="Arial" w:hAnsi="Arial" w:cs="Arial"/>
                <w:iCs/>
                <w:sz w:val="18"/>
                <w:szCs w:val="18"/>
              </w:rPr>
              <w:t>19</w:t>
            </w:r>
          </w:p>
        </w:tc>
      </w:tr>
      <w:tr w:rsidR="00592869" w:rsidRPr="00A54F89" w14:paraId="3B460A27" w14:textId="77777777" w:rsidTr="00DF7F98">
        <w:trPr>
          <w:trHeight w:val="44"/>
        </w:trPr>
        <w:tc>
          <w:tcPr>
            <w:tcW w:w="990" w:type="dxa"/>
            <w:hideMark/>
          </w:tcPr>
          <w:p w14:paraId="0982F9F5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 w:rsidRPr="008D04EA">
              <w:rPr>
                <w:rFonts w:ascii="Arial" w:hAnsi="Arial" w:cs="Arial"/>
                <w:sz w:val="18"/>
                <w:szCs w:val="18"/>
              </w:rPr>
              <w:t xml:space="preserve">Budget </w:t>
            </w:r>
          </w:p>
        </w:tc>
        <w:tc>
          <w:tcPr>
            <w:tcW w:w="5907" w:type="dxa"/>
            <w:hideMark/>
          </w:tcPr>
          <w:p w14:paraId="00BBDC43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 w:rsidRPr="008D04EA">
              <w:rPr>
                <w:rFonts w:ascii="Arial" w:hAnsi="Arial" w:cs="Arial"/>
                <w:sz w:val="18"/>
                <w:szCs w:val="18"/>
              </w:rPr>
              <w:t xml:space="preserve">(18) Parliament to adopt a revised FMA Act to establish a permanent binding budget calendar, envisaging budget approval prior to the </w:t>
            </w:r>
            <w:r>
              <w:rPr>
                <w:rFonts w:ascii="Arial" w:hAnsi="Arial" w:cs="Arial"/>
                <w:sz w:val="18"/>
                <w:szCs w:val="18"/>
              </w:rPr>
              <w:t>FY</w:t>
            </w:r>
            <w:r w:rsidRPr="008D04E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18" w:type="dxa"/>
            <w:noWrap/>
            <w:hideMark/>
          </w:tcPr>
          <w:p w14:paraId="41FDA8EB" w14:textId="77777777" w:rsidR="00592869" w:rsidRPr="008D04EA" w:rsidRDefault="00592869" w:rsidP="00DF7F98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Dec 18</w:t>
            </w:r>
          </w:p>
        </w:tc>
      </w:tr>
      <w:tr w:rsidR="00592869" w:rsidRPr="00A54F89" w14:paraId="4EC673A3" w14:textId="77777777" w:rsidTr="00DF7F98">
        <w:trPr>
          <w:trHeight w:val="720"/>
        </w:trPr>
        <w:tc>
          <w:tcPr>
            <w:tcW w:w="990" w:type="dxa"/>
          </w:tcPr>
          <w:p w14:paraId="090043C0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 w:rsidRPr="008D04EA">
              <w:rPr>
                <w:rFonts w:ascii="Arial" w:hAnsi="Arial" w:cs="Arial"/>
                <w:sz w:val="18"/>
                <w:szCs w:val="18"/>
              </w:rPr>
              <w:t>CBB and NIS</w:t>
            </w:r>
          </w:p>
        </w:tc>
        <w:tc>
          <w:tcPr>
            <w:tcW w:w="5907" w:type="dxa"/>
          </w:tcPr>
          <w:p w14:paraId="6A33DE76" w14:textId="77777777" w:rsidR="00592869" w:rsidRPr="008D04EA" w:rsidRDefault="00592869" w:rsidP="00DF7F98">
            <w:pPr>
              <w:rPr>
                <w:rFonts w:ascii="Arial" w:hAnsi="Arial" w:cs="Arial"/>
                <w:sz w:val="18"/>
                <w:szCs w:val="18"/>
              </w:rPr>
            </w:pPr>
            <w:r w:rsidRPr="008D04EA">
              <w:rPr>
                <w:rFonts w:ascii="Arial" w:hAnsi="Arial" w:cs="Arial"/>
                <w:sz w:val="18"/>
                <w:szCs w:val="18"/>
              </w:rPr>
              <w:t xml:space="preserve">(19) Government to develop plans to recapitalize the CBB and </w:t>
            </w:r>
            <w:bookmarkStart w:id="2" w:name="_Hlk522810198"/>
            <w:r w:rsidRPr="008D04EA">
              <w:rPr>
                <w:rFonts w:ascii="Arial" w:hAnsi="Arial" w:cs="Arial"/>
                <w:sz w:val="18"/>
                <w:szCs w:val="18"/>
              </w:rPr>
              <w:t xml:space="preserve">address medium and long-term challenges for the NIS stemming from the debt restructuring. </w:t>
            </w:r>
            <w:bookmarkEnd w:id="2"/>
          </w:p>
        </w:tc>
        <w:tc>
          <w:tcPr>
            <w:tcW w:w="1018" w:type="dxa"/>
            <w:noWrap/>
          </w:tcPr>
          <w:p w14:paraId="62EA3A2B" w14:textId="77777777" w:rsidR="00592869" w:rsidRPr="008D04EA" w:rsidRDefault="00592869" w:rsidP="00DF7F98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8D04EA">
              <w:rPr>
                <w:rFonts w:ascii="Arial" w:hAnsi="Arial" w:cs="Arial"/>
                <w:iCs/>
                <w:sz w:val="18"/>
                <w:szCs w:val="18"/>
              </w:rPr>
              <w:t>Jun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8D04EA">
              <w:rPr>
                <w:rFonts w:ascii="Arial" w:hAnsi="Arial" w:cs="Arial"/>
                <w:iCs/>
                <w:sz w:val="18"/>
                <w:szCs w:val="18"/>
              </w:rPr>
              <w:t>20</w:t>
            </w:r>
          </w:p>
        </w:tc>
      </w:tr>
    </w:tbl>
    <w:p w14:paraId="2E4F2343" w14:textId="77777777" w:rsidR="00CE488C" w:rsidRDefault="00F62D87"/>
    <w:sectPr w:rsidR="00CE48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jos Marroquin, Luis Alejandro">
    <w15:presenceInfo w15:providerId="AD" w15:userId="S-1-5-21-3560232635-1406422398-2702866923-1433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869"/>
    <w:rsid w:val="00416F4B"/>
    <w:rsid w:val="00592869"/>
    <w:rsid w:val="00876629"/>
    <w:rsid w:val="00A76C5E"/>
    <w:rsid w:val="00DA7747"/>
    <w:rsid w:val="00F62D87"/>
    <w:rsid w:val="00FE63E0"/>
    <w:rsid w:val="00FF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59FE6"/>
  <w15:chartTrackingRefBased/>
  <w15:docId w15:val="{9893E1A3-17B5-411E-AF57-3A680D478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28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28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13" Type="http://schemas.openxmlformats.org/officeDocument/2006/relationships/customXml" Target="../customXml/item7.xml"/><Relationship Id="rId3" Type="http://schemas.openxmlformats.org/officeDocument/2006/relationships/webSettings" Target="webSettings.xml"/><Relationship Id="rId12" Type="http://schemas.openxmlformats.org/officeDocument/2006/relationships/customXml" Target="../customXml/item6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10" Type="http://schemas.openxmlformats.org/officeDocument/2006/relationships/customXml" Target="../customXml/item4.xml"/><Relationship Id="rId4" Type="http://schemas.openxmlformats.org/officeDocument/2006/relationships/fontTable" Target="fontTable.xml"/><Relationship Id="rId9" Type="http://schemas.openxmlformats.org/officeDocument/2006/relationships/customXml" Target="../customXml/item3.xml"/><Relationship Id="rId14" Type="http://schemas.openxmlformats.org/officeDocument/2006/relationships/customXml" Target="../customXml/item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3DFB95E60E650E4C833FEFD7FA5D3AA9" ma:contentTypeVersion="553" ma:contentTypeDescription="The base project type from which other project content types inherit their information." ma:contentTypeScope="" ma:versionID="1d4e81542182982fcf07d1a2187bf31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39b93a1076786529236d3e4e61ad521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BA-L1045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A75369E9236F0F4593A5F072463D6690" ma:contentTypeVersion="685" ma:contentTypeDescription="A content type to manage public (operations) IDB documents" ma:contentTypeScope="" ma:versionID="7a8e8001bd62e744c470f19f6c11511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df2b69db179c6500ff1bf06af1d8d6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A-L1045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Barbados</TermName>
          <TermId xmlns="http://schemas.microsoft.com/office/infopath/2007/PartnerControls">2e62bac6-7007-4d9a-9183-df33585926ed</TermId>
        </TermInfo>
      </Terms>
    </ic46d7e087fd4a108fb86518ca413cc6>
    <IDBDocs_x0020_Number xmlns="cdc7663a-08f0-4737-9e8c-148ce897a09c" xsi:nil="true"/>
    <Division_x0020_or_x0020_Unit xmlns="cdc7663a-08f0-4737-9e8c-148ce897a09c">IFD/FMM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>Susana Roman</Other_x0020_Author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Reyes-Tagle, Gerardo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FISCAL POLICY FOR SUSTAINABILITY AND GROWTH</TermName>
          <TermId xmlns="http://schemas.microsoft.com/office/infopath/2007/PartnerControls">6e15b5e0-ae82-4b06-920a-eef6dd27cc8b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27</Value>
      <Value>4</Value>
      <Value>108</Value>
      <Value>28</Value>
      <Value>46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BA-L1045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>R0002872831</Record_x0020_Number>
    <_dlc_DocId xmlns="cdc7663a-08f0-4737-9e8c-148ce897a09c">EZSHARE-1559860123-4</_dlc_DocId>
    <_dlc_DocIdUrl xmlns="cdc7663a-08f0-4737-9e8c-148ce897a09c">
      <Url>https://idbg.sharepoint.com/teams/EZ-BA-LON/BA-L1045/_layouts/15/DocIdRedir.aspx?ID=EZSHARE-1559860123-4</Url>
      <Description>EZSHARE-1559860123-4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639F84F5-EE54-44D4-B288-FCAE50904304}"/>
</file>

<file path=customXml/itemProps2.xml><?xml version="1.0" encoding="utf-8"?>
<ds:datastoreItem xmlns:ds="http://schemas.openxmlformats.org/officeDocument/2006/customXml" ds:itemID="{5B64C3A4-CB80-4A72-A49E-B68692B24750}"/>
</file>

<file path=customXml/itemProps3.xml><?xml version="1.0" encoding="utf-8"?>
<ds:datastoreItem xmlns:ds="http://schemas.openxmlformats.org/officeDocument/2006/customXml" ds:itemID="{E459A87F-D9A2-45E4-842D-825EAC20BEEF}"/>
</file>

<file path=customXml/itemProps4.xml><?xml version="1.0" encoding="utf-8"?>
<ds:datastoreItem xmlns:ds="http://schemas.openxmlformats.org/officeDocument/2006/customXml" ds:itemID="{1E55F8E6-A9AF-423A-81DB-B844433E8032}"/>
</file>

<file path=customXml/itemProps5.xml><?xml version="1.0" encoding="utf-8"?>
<ds:datastoreItem xmlns:ds="http://schemas.openxmlformats.org/officeDocument/2006/customXml" ds:itemID="{C448D94B-8391-493B-BA12-8535D0321BD7}"/>
</file>

<file path=customXml/itemProps6.xml><?xml version="1.0" encoding="utf-8"?>
<ds:datastoreItem xmlns:ds="http://schemas.openxmlformats.org/officeDocument/2006/customXml" ds:itemID="{7095E0FF-32B9-4068-819F-FF75B1CE056A}"/>
</file>

<file path=customXml/itemProps7.xml><?xml version="1.0" encoding="utf-8"?>
<ds:datastoreItem xmlns:ds="http://schemas.openxmlformats.org/officeDocument/2006/customXml" ds:itemID="{31EA183E-91CD-4F76-A21E-40F8A715B117}"/>
</file>

<file path=customXml/itemProps8.xml><?xml version="1.0" encoding="utf-8"?>
<ds:datastoreItem xmlns:ds="http://schemas.openxmlformats.org/officeDocument/2006/customXml" ds:itemID="{CCA0EBFF-4E6E-4F98-839E-702E5DF4AE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Reyes-Tagle, Gerardo</dc:creator>
  <cp:keywords/>
  <dc:description/>
  <cp:lastModifiedBy>Reyes-Tagle, Gerardo</cp:lastModifiedBy>
  <cp:revision>2</cp:revision>
  <dcterms:created xsi:type="dcterms:W3CDTF">2018-10-01T23:11:00Z</dcterms:created>
  <dcterms:modified xsi:type="dcterms:W3CDTF">2018-10-01T23:11:00Z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108;#FISCAL POLICY FOR SUSTAINABILITY AND GROWTH|6e15b5e0-ae82-4b06-920a-eef6dd27cc8b</vt:lpwstr>
  </property>
  <property fmtid="{D5CDD505-2E9C-101B-9397-08002B2CF9AE}" pid="7" name="Fund IDB">
    <vt:lpwstr>27;#ORC|c028a4b2-ad8b-4cf4-9cac-a2ae6a778e23</vt:lpwstr>
  </property>
  <property fmtid="{D5CDD505-2E9C-101B-9397-08002B2CF9AE}" pid="8" name="Country">
    <vt:lpwstr>28;#Barbados|2e62bac6-7007-4d9a-9183-df33585926ed</vt:lpwstr>
  </property>
  <property fmtid="{D5CDD505-2E9C-101B-9397-08002B2CF9AE}" pid="9" name="Sector IDB">
    <vt:lpwstr>46;#REFORM / MODERNIZATION OF THE STATE|c8fda4a7-691a-4c65-b227-9825197b5cd2</vt:lpwstr>
  </property>
  <property fmtid="{D5CDD505-2E9C-101B-9397-08002B2CF9AE}" pid="10" name="Function Operations IDB">
    <vt:lpwstr>4;#Monitoring and Reporting|df3c2aa1-d63e-41aa-b1f5-bb15dee691ca</vt:lpwstr>
  </property>
  <property fmtid="{D5CDD505-2E9C-101B-9397-08002B2CF9AE}" pid="11" name="_dlc_DocIdItemGuid">
    <vt:lpwstr>a0ed0c69-6754-4612-a965-62785950b4ae</vt:lpwstr>
  </property>
  <property fmtid="{D5CDD505-2E9C-101B-9397-08002B2CF9AE}" pid="12" name="ContentTypeId">
    <vt:lpwstr>0x0101001A458A224826124E8B45B1D613300CFC00A75369E9236F0F4593A5F072463D6690</vt:lpwstr>
  </property>
</Properties>
</file>