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2A326" w14:textId="75DC8355" w:rsidR="00D03A85" w:rsidRPr="00145B9C" w:rsidRDefault="00D03A85">
      <w:pPr>
        <w:rPr>
          <w:rFonts w:ascii="Arial" w:hAnsi="Arial" w:cs="Arial"/>
          <w:sz w:val="22"/>
          <w:szCs w:val="22"/>
          <w:lang w:val="es-MX"/>
        </w:rPr>
      </w:pPr>
    </w:p>
    <w:p w14:paraId="7E168186" w14:textId="5513849E" w:rsidR="00D03A85" w:rsidRPr="00145B9C" w:rsidRDefault="00D03A85" w:rsidP="00D03A85">
      <w:pPr>
        <w:pStyle w:val="Heading1"/>
        <w:rPr>
          <w:rFonts w:ascii="Arial" w:hAnsi="Arial" w:cs="Arial"/>
          <w:b/>
          <w:bCs/>
          <w:sz w:val="22"/>
          <w:szCs w:val="22"/>
          <w:u w:val="none"/>
          <w:lang w:val="es-ES"/>
        </w:rPr>
      </w:pPr>
      <w:r w:rsidRPr="00145B9C">
        <w:rPr>
          <w:rFonts w:ascii="Arial" w:hAnsi="Arial" w:cs="Arial"/>
          <w:b/>
          <w:bCs/>
          <w:sz w:val="22"/>
          <w:szCs w:val="22"/>
          <w:u w:val="none"/>
          <w:lang w:val="es-ES"/>
        </w:rPr>
        <w:t xml:space="preserve">ANEXO </w:t>
      </w:r>
      <w:r w:rsidR="009828EA" w:rsidRPr="00145B9C">
        <w:rPr>
          <w:rFonts w:ascii="Arial" w:hAnsi="Arial" w:cs="Arial"/>
          <w:b/>
          <w:bCs/>
          <w:sz w:val="22"/>
          <w:szCs w:val="22"/>
          <w:u w:val="none"/>
          <w:lang w:val="es-ES"/>
        </w:rPr>
        <w:t>I</w:t>
      </w:r>
    </w:p>
    <w:p w14:paraId="4073FBEC" w14:textId="77777777" w:rsidR="00D03A85" w:rsidRPr="00145B9C" w:rsidRDefault="00D03A85" w:rsidP="00D03A85">
      <w:pPr>
        <w:rPr>
          <w:rFonts w:ascii="Arial" w:hAnsi="Arial" w:cs="Arial"/>
          <w:sz w:val="22"/>
          <w:szCs w:val="22"/>
          <w:u w:val="single"/>
          <w:lang w:val="es-ES"/>
        </w:rPr>
      </w:pPr>
    </w:p>
    <w:p w14:paraId="3C946B85" w14:textId="77777777" w:rsidR="00D03A85" w:rsidRPr="00145B9C" w:rsidRDefault="00D03A85" w:rsidP="00D03A85">
      <w:pPr>
        <w:rPr>
          <w:rFonts w:ascii="Arial" w:hAnsi="Arial" w:cs="Arial"/>
          <w:b/>
          <w:bCs/>
          <w:sz w:val="22"/>
          <w:szCs w:val="22"/>
          <w:lang w:val="es-ES"/>
        </w:rPr>
      </w:pPr>
      <w:r w:rsidRPr="00145B9C">
        <w:rPr>
          <w:rFonts w:ascii="Arial" w:hAnsi="Arial" w:cs="Arial"/>
          <w:b/>
          <w:bCs/>
          <w:sz w:val="22"/>
          <w:szCs w:val="22"/>
          <w:lang w:val="es-ES"/>
        </w:rPr>
        <w:t>México</w:t>
      </w:r>
    </w:p>
    <w:p w14:paraId="24ED9E8A" w14:textId="77777777" w:rsidR="00D03A85" w:rsidRPr="00145B9C" w:rsidRDefault="00D03A85" w:rsidP="00D03A85">
      <w:pPr>
        <w:rPr>
          <w:rFonts w:ascii="Arial" w:hAnsi="Arial" w:cs="Arial"/>
          <w:b/>
          <w:bCs/>
          <w:sz w:val="22"/>
          <w:szCs w:val="22"/>
          <w:lang w:val="es-ES"/>
        </w:rPr>
      </w:pPr>
    </w:p>
    <w:p w14:paraId="4AE7EA13" w14:textId="77777777" w:rsidR="00D03A85" w:rsidRPr="00145B9C" w:rsidRDefault="00D03A85" w:rsidP="00D03A85">
      <w:pPr>
        <w:rPr>
          <w:rFonts w:ascii="Arial" w:hAnsi="Arial" w:cs="Arial"/>
          <w:b/>
          <w:bCs/>
          <w:sz w:val="22"/>
          <w:szCs w:val="22"/>
          <w:lang w:val="es-ES"/>
        </w:rPr>
      </w:pPr>
      <w:r w:rsidRPr="00145B9C">
        <w:rPr>
          <w:rFonts w:ascii="Arial" w:hAnsi="Arial" w:cs="Arial"/>
          <w:b/>
          <w:bCs/>
          <w:sz w:val="22"/>
          <w:szCs w:val="22"/>
          <w:lang w:val="es-ES"/>
        </w:rPr>
        <w:t>LMK/CME</w:t>
      </w:r>
    </w:p>
    <w:p w14:paraId="3E0BC1DB" w14:textId="77777777" w:rsidR="00D03A85" w:rsidRPr="00145B9C" w:rsidRDefault="00D03A85" w:rsidP="00D03A85">
      <w:pPr>
        <w:rPr>
          <w:rFonts w:ascii="Arial" w:hAnsi="Arial" w:cs="Arial"/>
          <w:b/>
          <w:bCs/>
          <w:sz w:val="22"/>
          <w:szCs w:val="22"/>
          <w:lang w:val="es-ES"/>
        </w:rPr>
      </w:pPr>
    </w:p>
    <w:p w14:paraId="6418B810" w14:textId="6A1FB497" w:rsidR="00D03A85" w:rsidRPr="00145B9C" w:rsidRDefault="001C599D" w:rsidP="00D03A85">
      <w:pPr>
        <w:rPr>
          <w:rFonts w:ascii="Arial" w:hAnsi="Arial" w:cs="Arial"/>
          <w:b/>
          <w:bCs/>
          <w:sz w:val="22"/>
          <w:szCs w:val="22"/>
          <w:lang w:val="es-ES"/>
        </w:rPr>
      </w:pPr>
      <w:r w:rsidRPr="00145B9C">
        <w:rPr>
          <w:rFonts w:ascii="Arial" w:hAnsi="Arial" w:cs="Arial"/>
          <w:b/>
          <w:bCs/>
          <w:sz w:val="22"/>
          <w:szCs w:val="22"/>
          <w:lang w:val="es-ES"/>
        </w:rPr>
        <w:t>RESUMEN DE TÉRMINOS DE REFERENCIA DE COOPERACIÓN TÉCNICA</w:t>
      </w:r>
    </w:p>
    <w:p w14:paraId="6E65747C" w14:textId="43C6533D" w:rsidR="001C599D" w:rsidRPr="00145B9C" w:rsidRDefault="001C599D" w:rsidP="00D03A85">
      <w:pPr>
        <w:rPr>
          <w:rFonts w:ascii="Arial" w:hAnsi="Arial" w:cs="Arial"/>
          <w:iCs/>
          <w:sz w:val="22"/>
          <w:szCs w:val="22"/>
          <w:lang w:val="es-ES"/>
        </w:rPr>
      </w:pPr>
      <w:r w:rsidRPr="00145B9C">
        <w:rPr>
          <w:rFonts w:ascii="Arial" w:hAnsi="Arial" w:cs="Arial"/>
          <w:iCs/>
          <w:sz w:val="22"/>
          <w:szCs w:val="22"/>
          <w:lang w:val="es-ES"/>
        </w:rPr>
        <w:t>Apoyo a las iniciativas de formalización del empleo en México</w:t>
      </w:r>
    </w:p>
    <w:p w14:paraId="235A1EEC" w14:textId="4B394052" w:rsidR="00D03A85" w:rsidRPr="00145B9C" w:rsidRDefault="00D03A85" w:rsidP="00D03A85">
      <w:pPr>
        <w:rPr>
          <w:rFonts w:ascii="Arial" w:hAnsi="Arial" w:cs="Arial"/>
          <w:iCs/>
          <w:sz w:val="22"/>
          <w:szCs w:val="22"/>
          <w:lang w:val="es-ES"/>
        </w:rPr>
      </w:pPr>
      <w:r w:rsidRPr="00145B9C">
        <w:rPr>
          <w:rFonts w:ascii="Arial" w:hAnsi="Arial" w:cs="Arial"/>
          <w:iCs/>
          <w:sz w:val="22"/>
          <w:szCs w:val="22"/>
          <w:lang w:val="es-ES"/>
        </w:rPr>
        <w:t>[ME-</w:t>
      </w:r>
      <w:r w:rsidR="00F02CF1" w:rsidRPr="00145B9C">
        <w:rPr>
          <w:rFonts w:ascii="Arial" w:hAnsi="Arial" w:cs="Arial"/>
          <w:iCs/>
          <w:sz w:val="22"/>
          <w:szCs w:val="22"/>
          <w:lang w:val="es-ES"/>
        </w:rPr>
        <w:t>T12</w:t>
      </w:r>
      <w:r w:rsidR="001C599D" w:rsidRPr="00145B9C">
        <w:rPr>
          <w:rFonts w:ascii="Arial" w:hAnsi="Arial" w:cs="Arial"/>
          <w:iCs/>
          <w:sz w:val="22"/>
          <w:szCs w:val="22"/>
          <w:lang w:val="es-ES"/>
        </w:rPr>
        <w:t>78</w:t>
      </w:r>
      <w:r w:rsidRPr="00145B9C">
        <w:rPr>
          <w:rFonts w:ascii="Arial" w:hAnsi="Arial" w:cs="Arial"/>
          <w:iCs/>
          <w:sz w:val="22"/>
          <w:szCs w:val="22"/>
          <w:lang w:val="es-ES"/>
        </w:rPr>
        <w:t>]</w:t>
      </w:r>
    </w:p>
    <w:p w14:paraId="536106CB" w14:textId="77777777" w:rsidR="00D03A85" w:rsidRPr="00145B9C" w:rsidRDefault="00D03A85" w:rsidP="00D03A85">
      <w:pPr>
        <w:rPr>
          <w:rFonts w:ascii="Arial" w:hAnsi="Arial" w:cs="Arial"/>
          <w:i/>
          <w:iCs/>
          <w:sz w:val="22"/>
          <w:szCs w:val="22"/>
          <w:lang w:val="es-ES"/>
        </w:rPr>
      </w:pPr>
    </w:p>
    <w:p w14:paraId="2FB769D5" w14:textId="77777777" w:rsidR="00D03A85" w:rsidRPr="00145B9C" w:rsidRDefault="00D03A85" w:rsidP="00D03A85">
      <w:pPr>
        <w:rPr>
          <w:rFonts w:ascii="Arial" w:hAnsi="Arial" w:cs="Arial"/>
          <w:b/>
          <w:bCs/>
          <w:sz w:val="22"/>
          <w:szCs w:val="22"/>
          <w:lang w:val="es-ES"/>
        </w:rPr>
      </w:pPr>
    </w:p>
    <w:p w14:paraId="2A63D889" w14:textId="77777777" w:rsidR="00D03A85" w:rsidRPr="00145B9C" w:rsidRDefault="00D03A85" w:rsidP="00D03A85">
      <w:pPr>
        <w:jc w:val="both"/>
        <w:rPr>
          <w:rFonts w:ascii="Arial" w:hAnsi="Arial" w:cs="Arial"/>
          <w:b/>
          <w:bCs/>
          <w:sz w:val="22"/>
          <w:szCs w:val="22"/>
          <w:lang w:val="es-ES"/>
        </w:rPr>
      </w:pPr>
    </w:p>
    <w:p w14:paraId="5376D689" w14:textId="77777777" w:rsidR="00D03A85" w:rsidRPr="00145B9C" w:rsidRDefault="00D03A85" w:rsidP="00D03A85">
      <w:pPr>
        <w:jc w:val="both"/>
        <w:rPr>
          <w:rFonts w:ascii="Arial" w:hAnsi="Arial" w:cs="Arial"/>
          <w:b/>
          <w:bCs/>
          <w:sz w:val="22"/>
          <w:szCs w:val="22"/>
          <w:lang w:val="es-ES"/>
        </w:rPr>
      </w:pPr>
      <w:r w:rsidRPr="00145B9C">
        <w:rPr>
          <w:rFonts w:ascii="Arial" w:hAnsi="Arial" w:cs="Arial"/>
          <w:b/>
          <w:bCs/>
          <w:sz w:val="22"/>
          <w:szCs w:val="22"/>
          <w:lang w:val="es-ES"/>
        </w:rPr>
        <w:t>Antecedentes</w:t>
      </w:r>
    </w:p>
    <w:p w14:paraId="11112CA6" w14:textId="77777777" w:rsidR="00D03A85" w:rsidRPr="00145B9C" w:rsidRDefault="00D03A85" w:rsidP="00D03A85">
      <w:pPr>
        <w:jc w:val="both"/>
        <w:rPr>
          <w:rFonts w:ascii="Arial" w:hAnsi="Arial" w:cs="Arial"/>
          <w:b/>
          <w:bCs/>
          <w:sz w:val="22"/>
          <w:szCs w:val="22"/>
          <w:lang w:val="es-ES"/>
        </w:rPr>
      </w:pPr>
    </w:p>
    <w:p w14:paraId="0A328D25" w14:textId="603EA6AA" w:rsidR="001C599D" w:rsidRPr="00145B9C" w:rsidRDefault="0061112E" w:rsidP="001C599D">
      <w:pPr>
        <w:jc w:val="both"/>
        <w:rPr>
          <w:rFonts w:ascii="Arial" w:hAnsi="Arial" w:cs="Arial"/>
          <w:sz w:val="22"/>
          <w:szCs w:val="22"/>
          <w:lang w:val="es-BO"/>
        </w:rPr>
      </w:pPr>
      <w:r w:rsidRPr="00145B9C">
        <w:rPr>
          <w:rFonts w:ascii="Arial" w:hAnsi="Arial" w:cs="Arial"/>
          <w:sz w:val="22"/>
          <w:szCs w:val="22"/>
          <w:lang w:val="es-BO"/>
        </w:rPr>
        <w:t xml:space="preserve">La Unidad de Mercados Laborales y Seguridad social definió como una prioridad la investigación y mejora de iniciativas emprendidas para </w:t>
      </w:r>
      <w:r w:rsidR="001C599D" w:rsidRPr="00145B9C">
        <w:rPr>
          <w:rFonts w:ascii="Arial" w:hAnsi="Arial" w:cs="Arial"/>
          <w:sz w:val="22"/>
          <w:szCs w:val="22"/>
          <w:lang w:val="es-BO"/>
        </w:rPr>
        <w:t xml:space="preserve">vincular las personas a empleos de calidad (con prestaciones). </w:t>
      </w:r>
      <w:r w:rsidRPr="00145B9C">
        <w:rPr>
          <w:rFonts w:ascii="Arial" w:hAnsi="Arial" w:cs="Arial"/>
          <w:sz w:val="22"/>
          <w:szCs w:val="22"/>
          <w:lang w:val="es-BO"/>
        </w:rPr>
        <w:t>Para ello,</w:t>
      </w:r>
      <w:r w:rsidR="00C80468" w:rsidRPr="00145B9C">
        <w:rPr>
          <w:rFonts w:ascii="Arial" w:hAnsi="Arial" w:cs="Arial"/>
          <w:sz w:val="22"/>
          <w:szCs w:val="22"/>
          <w:lang w:val="es-BO"/>
        </w:rPr>
        <w:t xml:space="preserve"> prevé apoyar al G</w:t>
      </w:r>
      <w:r w:rsidR="0063431A" w:rsidRPr="00145B9C">
        <w:rPr>
          <w:rFonts w:ascii="Arial" w:hAnsi="Arial" w:cs="Arial"/>
          <w:sz w:val="22"/>
          <w:szCs w:val="22"/>
          <w:lang w:val="es-BO"/>
        </w:rPr>
        <w:t xml:space="preserve">obierno de </w:t>
      </w:r>
      <w:r w:rsidR="00C80468" w:rsidRPr="00145B9C">
        <w:rPr>
          <w:rFonts w:ascii="Arial" w:hAnsi="Arial" w:cs="Arial"/>
          <w:sz w:val="22"/>
          <w:szCs w:val="22"/>
          <w:lang w:val="es-BO"/>
        </w:rPr>
        <w:t>M</w:t>
      </w:r>
      <w:r w:rsidR="0063431A" w:rsidRPr="00145B9C">
        <w:rPr>
          <w:rFonts w:ascii="Arial" w:hAnsi="Arial" w:cs="Arial"/>
          <w:sz w:val="22"/>
          <w:szCs w:val="22"/>
          <w:lang w:val="es-BO"/>
        </w:rPr>
        <w:t>éxico (</w:t>
      </w:r>
      <w:proofErr w:type="spellStart"/>
      <w:r w:rsidR="0063431A" w:rsidRPr="00145B9C">
        <w:rPr>
          <w:rFonts w:ascii="Arial" w:hAnsi="Arial" w:cs="Arial"/>
          <w:sz w:val="22"/>
          <w:szCs w:val="22"/>
          <w:lang w:val="es-BO"/>
        </w:rPr>
        <w:t>GdM</w:t>
      </w:r>
      <w:proofErr w:type="spellEnd"/>
      <w:r w:rsidR="0063431A" w:rsidRPr="00145B9C">
        <w:rPr>
          <w:rFonts w:ascii="Arial" w:hAnsi="Arial" w:cs="Arial"/>
          <w:sz w:val="22"/>
          <w:szCs w:val="22"/>
          <w:lang w:val="es-BO"/>
        </w:rPr>
        <w:t>)</w:t>
      </w:r>
      <w:r w:rsidR="00C80468" w:rsidRPr="00145B9C">
        <w:rPr>
          <w:rFonts w:ascii="Arial" w:hAnsi="Arial" w:cs="Arial"/>
          <w:sz w:val="22"/>
          <w:szCs w:val="22"/>
          <w:lang w:val="es-BO"/>
        </w:rPr>
        <w:t xml:space="preserve"> con </w:t>
      </w:r>
      <w:r w:rsidR="00C80468" w:rsidRPr="00145B9C">
        <w:rPr>
          <w:rFonts w:ascii="Arial" w:hAnsi="Arial" w:cs="Arial"/>
          <w:sz w:val="22"/>
          <w:szCs w:val="22"/>
          <w:lang w:val="es-ES"/>
        </w:rPr>
        <w:t xml:space="preserve">insumos técnicos y recomendaciones de política para el desarrollo de reformas </w:t>
      </w:r>
      <w:r w:rsidR="001C599D" w:rsidRPr="00145B9C">
        <w:rPr>
          <w:rFonts w:ascii="Arial" w:hAnsi="Arial" w:cs="Arial"/>
          <w:sz w:val="22"/>
          <w:szCs w:val="22"/>
          <w:lang w:val="es-ES"/>
        </w:rPr>
        <w:t xml:space="preserve">de acceso a los mercados laborales formales, para mejorar </w:t>
      </w:r>
      <w:r w:rsidR="00C80468" w:rsidRPr="00145B9C">
        <w:rPr>
          <w:rFonts w:ascii="Arial" w:hAnsi="Arial" w:cs="Arial"/>
          <w:sz w:val="22"/>
          <w:szCs w:val="22"/>
          <w:lang w:val="es-ES"/>
        </w:rPr>
        <w:t>la protecció</w:t>
      </w:r>
      <w:r w:rsidR="001C599D" w:rsidRPr="00145B9C">
        <w:rPr>
          <w:rFonts w:ascii="Arial" w:hAnsi="Arial" w:cs="Arial"/>
          <w:sz w:val="22"/>
          <w:szCs w:val="22"/>
          <w:lang w:val="es-ES"/>
        </w:rPr>
        <w:t>n social y, a la vez, incentivar</w:t>
      </w:r>
      <w:r w:rsidR="00C80468" w:rsidRPr="00145B9C">
        <w:rPr>
          <w:rFonts w:ascii="Arial" w:hAnsi="Arial" w:cs="Arial"/>
          <w:sz w:val="22"/>
          <w:szCs w:val="22"/>
          <w:lang w:val="es-ES"/>
        </w:rPr>
        <w:t xml:space="preserve"> la formalidad laboral. </w:t>
      </w:r>
    </w:p>
    <w:p w14:paraId="2C416A62" w14:textId="77777777" w:rsidR="001C599D" w:rsidRPr="00145B9C" w:rsidRDefault="001C599D" w:rsidP="001C599D">
      <w:pPr>
        <w:jc w:val="both"/>
        <w:rPr>
          <w:rFonts w:ascii="Arial" w:hAnsi="Arial" w:cs="Arial"/>
          <w:sz w:val="22"/>
          <w:szCs w:val="22"/>
          <w:lang w:val="es-BO"/>
        </w:rPr>
      </w:pPr>
    </w:p>
    <w:p w14:paraId="4266162F" w14:textId="0F95E216" w:rsidR="001C599D" w:rsidRPr="00145B9C" w:rsidRDefault="001C599D" w:rsidP="001C599D">
      <w:pPr>
        <w:jc w:val="both"/>
        <w:rPr>
          <w:rFonts w:ascii="Arial" w:hAnsi="Arial" w:cs="Arial"/>
          <w:sz w:val="22"/>
          <w:szCs w:val="22"/>
          <w:lang w:val="es-BO"/>
        </w:rPr>
      </w:pPr>
      <w:r w:rsidRPr="00145B9C">
        <w:rPr>
          <w:rFonts w:ascii="Arial" w:hAnsi="Arial" w:cs="Arial"/>
          <w:sz w:val="22"/>
          <w:szCs w:val="22"/>
          <w:lang w:val="es-ES"/>
        </w:rPr>
        <w:t xml:space="preserve">El </w:t>
      </w:r>
      <w:proofErr w:type="spellStart"/>
      <w:r w:rsidR="0063431A" w:rsidRPr="00145B9C">
        <w:rPr>
          <w:rFonts w:ascii="Arial" w:hAnsi="Arial" w:cs="Arial"/>
          <w:sz w:val="22"/>
          <w:szCs w:val="22"/>
          <w:lang w:val="es-ES"/>
        </w:rPr>
        <w:t>GdM</w:t>
      </w:r>
      <w:proofErr w:type="spellEnd"/>
      <w:r w:rsidRPr="00145B9C">
        <w:rPr>
          <w:rFonts w:ascii="Arial" w:hAnsi="Arial" w:cs="Arial"/>
          <w:sz w:val="22"/>
          <w:szCs w:val="22"/>
          <w:lang w:val="es-ES"/>
        </w:rPr>
        <w:t>, consciente de las consecuencias de la alta tasa de informalidad laboral</w:t>
      </w:r>
      <w:r w:rsidR="0063431A" w:rsidRPr="00145B9C">
        <w:rPr>
          <w:rFonts w:ascii="Arial" w:hAnsi="Arial" w:cs="Arial"/>
          <w:sz w:val="22"/>
          <w:szCs w:val="22"/>
          <w:lang w:val="es-ES"/>
        </w:rPr>
        <w:t xml:space="preserve"> en el mercado de trabajo mexicano</w:t>
      </w:r>
      <w:r w:rsidRPr="00145B9C">
        <w:rPr>
          <w:rFonts w:ascii="Arial" w:hAnsi="Arial" w:cs="Arial"/>
          <w:sz w:val="22"/>
          <w:szCs w:val="22"/>
          <w:lang w:val="es-ES"/>
        </w:rPr>
        <w:t xml:space="preserve">, ha implementado acciones para tratar de revertir la situación. En el marco del Programa para la formalización del empleo, suscrito el 22 de julio de 2013, se desarrollaron iniciativas para reducir la informalidad, para </w:t>
      </w:r>
      <w:r w:rsidR="0063431A" w:rsidRPr="00145B9C">
        <w:rPr>
          <w:rFonts w:ascii="Arial" w:hAnsi="Arial" w:cs="Arial"/>
          <w:sz w:val="22"/>
          <w:szCs w:val="22"/>
          <w:lang w:val="es-ES"/>
        </w:rPr>
        <w:t>(</w:t>
      </w:r>
      <w:r w:rsidRPr="00145B9C">
        <w:rPr>
          <w:rFonts w:ascii="Arial" w:hAnsi="Arial" w:cs="Arial"/>
          <w:sz w:val="22"/>
          <w:szCs w:val="22"/>
          <w:lang w:val="es-ES"/>
        </w:rPr>
        <w:t xml:space="preserve">i) los trabajadores asalariados no registrados a la seguridad social y </w:t>
      </w:r>
      <w:r w:rsidR="0063431A" w:rsidRPr="00145B9C">
        <w:rPr>
          <w:rFonts w:ascii="Arial" w:hAnsi="Arial" w:cs="Arial"/>
          <w:sz w:val="22"/>
          <w:szCs w:val="22"/>
          <w:lang w:val="es-ES"/>
        </w:rPr>
        <w:t>(</w:t>
      </w:r>
      <w:r w:rsidRPr="00145B9C">
        <w:rPr>
          <w:rFonts w:ascii="Arial" w:hAnsi="Arial" w:cs="Arial"/>
          <w:sz w:val="22"/>
          <w:szCs w:val="22"/>
          <w:lang w:val="es-ES"/>
        </w:rPr>
        <w:t>ii) los pequeños contribuyentes o pequeñas empresas. Además, el Programa Crezcamos Juntos agrupa</w:t>
      </w:r>
      <w:r w:rsidR="0064565F">
        <w:rPr>
          <w:rFonts w:ascii="Arial" w:hAnsi="Arial" w:cs="Arial"/>
          <w:sz w:val="22"/>
          <w:szCs w:val="22"/>
          <w:lang w:val="es-ES"/>
        </w:rPr>
        <w:t>:</w:t>
      </w:r>
      <w:r w:rsidRPr="00145B9C">
        <w:rPr>
          <w:rFonts w:ascii="Arial" w:hAnsi="Arial" w:cs="Arial"/>
          <w:sz w:val="22"/>
          <w:szCs w:val="22"/>
          <w:lang w:val="es-ES"/>
        </w:rPr>
        <w:t xml:space="preserve"> </w:t>
      </w:r>
      <w:r w:rsidRPr="00145B9C">
        <w:rPr>
          <w:rFonts w:ascii="Arial" w:hAnsi="Arial" w:cs="Arial"/>
          <w:sz w:val="22"/>
          <w:szCs w:val="22"/>
          <w:lang w:val="es-BO"/>
        </w:rPr>
        <w:t>(i) el Régimen de Incorporación Fiscal (RIF), y (ii)</w:t>
      </w:r>
      <w:ins w:id="0" w:author="IADB" w:date="2015-10-16T10:39:00Z">
        <w:r w:rsidR="00BE7A59">
          <w:rPr>
            <w:rFonts w:ascii="Arial" w:hAnsi="Arial" w:cs="Arial"/>
            <w:sz w:val="22"/>
            <w:szCs w:val="22"/>
            <w:lang w:val="es-BO"/>
          </w:rPr>
          <w:t> </w:t>
        </w:r>
      </w:ins>
      <w:del w:id="1" w:author="IADB" w:date="2015-10-16T10:39:00Z">
        <w:r w:rsidRPr="00145B9C" w:rsidDel="00BE7A59">
          <w:rPr>
            <w:rFonts w:ascii="Arial" w:hAnsi="Arial" w:cs="Arial"/>
            <w:sz w:val="22"/>
            <w:szCs w:val="22"/>
            <w:lang w:val="es-BO"/>
          </w:rPr>
          <w:delText xml:space="preserve"> </w:delText>
        </w:r>
      </w:del>
      <w:bookmarkStart w:id="2" w:name="_GoBack"/>
      <w:bookmarkEnd w:id="2"/>
      <w:r w:rsidRPr="00145B9C">
        <w:rPr>
          <w:rFonts w:ascii="Arial" w:hAnsi="Arial" w:cs="Arial"/>
          <w:sz w:val="22"/>
          <w:szCs w:val="22"/>
          <w:lang w:val="es-BO"/>
        </w:rPr>
        <w:t>el Régimen de Incorporación al Seguro Social (RISS). “Crezcamos juntos” cuenta con incentivos para atraer empresas al sector formal, con el RIF que ofrece beneficios y deducciones sobre las declaraciones de impuestos y, a través del RISS, las empresas benefician de subsidios a los pagos de las cuotas de seguridad social de los trabajadores, por 10 años, para su registro ante el Instituto Mexicano del Seguro Social (IMSS). El RIF está dirigido a personas físicas que realicen actividades empresariales, que benefician de un descuento del 100% del ISR en el primer año.</w:t>
      </w:r>
    </w:p>
    <w:p w14:paraId="616DE0AA" w14:textId="77777777" w:rsidR="001C599D" w:rsidRPr="00145B9C" w:rsidRDefault="001C599D" w:rsidP="001C599D">
      <w:pPr>
        <w:jc w:val="both"/>
        <w:rPr>
          <w:rFonts w:ascii="Arial" w:hAnsi="Arial" w:cs="Arial"/>
          <w:sz w:val="22"/>
          <w:szCs w:val="22"/>
          <w:lang w:val="es-BO"/>
        </w:rPr>
      </w:pPr>
    </w:p>
    <w:p w14:paraId="649AEEBE" w14:textId="00A4AC9F" w:rsidR="001C599D" w:rsidRPr="00145B9C" w:rsidRDefault="001C599D" w:rsidP="001C599D">
      <w:pPr>
        <w:jc w:val="both"/>
        <w:rPr>
          <w:rFonts w:ascii="Arial" w:hAnsi="Arial" w:cs="Arial"/>
          <w:sz w:val="22"/>
          <w:szCs w:val="22"/>
          <w:lang w:val="es-ES"/>
        </w:rPr>
      </w:pPr>
      <w:r w:rsidRPr="00145B9C">
        <w:rPr>
          <w:rFonts w:ascii="Arial" w:hAnsi="Arial" w:cs="Arial"/>
          <w:sz w:val="22"/>
          <w:szCs w:val="22"/>
          <w:lang w:val="es-BO"/>
        </w:rPr>
        <w:t xml:space="preserve">Por otro lado, el </w:t>
      </w:r>
      <w:proofErr w:type="spellStart"/>
      <w:r w:rsidRPr="00145B9C">
        <w:rPr>
          <w:rFonts w:ascii="Arial" w:hAnsi="Arial" w:cs="Arial"/>
          <w:sz w:val="22"/>
          <w:szCs w:val="22"/>
          <w:lang w:val="es-BO"/>
        </w:rPr>
        <w:t>GdM</w:t>
      </w:r>
      <w:proofErr w:type="spellEnd"/>
      <w:r w:rsidRPr="00145B9C">
        <w:rPr>
          <w:rFonts w:ascii="Arial" w:hAnsi="Arial" w:cs="Arial"/>
          <w:sz w:val="22"/>
          <w:szCs w:val="22"/>
          <w:lang w:val="es-BO"/>
        </w:rPr>
        <w:t xml:space="preserve"> lanzó el Operativo </w:t>
      </w:r>
      <w:r w:rsidR="0063431A" w:rsidRPr="00145B9C">
        <w:rPr>
          <w:rFonts w:ascii="Arial" w:hAnsi="Arial" w:cs="Arial"/>
          <w:sz w:val="22"/>
          <w:szCs w:val="22"/>
          <w:lang w:val="es-BO"/>
        </w:rPr>
        <w:t>“</w:t>
      </w:r>
      <w:r w:rsidRPr="00145B9C">
        <w:rPr>
          <w:rFonts w:ascii="Arial" w:hAnsi="Arial" w:cs="Arial"/>
          <w:sz w:val="22"/>
          <w:szCs w:val="22"/>
          <w:lang w:val="es-BO"/>
        </w:rPr>
        <w:t>México con trabajo digno</w:t>
      </w:r>
      <w:r w:rsidR="0063431A" w:rsidRPr="00145B9C">
        <w:rPr>
          <w:rFonts w:ascii="Arial" w:hAnsi="Arial" w:cs="Arial"/>
          <w:sz w:val="22"/>
          <w:szCs w:val="22"/>
          <w:lang w:val="es-BO"/>
        </w:rPr>
        <w:t>”</w:t>
      </w:r>
      <w:r w:rsidRPr="00145B9C">
        <w:rPr>
          <w:rFonts w:ascii="Arial" w:hAnsi="Arial" w:cs="Arial"/>
          <w:sz w:val="22"/>
          <w:szCs w:val="22"/>
          <w:lang w:val="es-BO"/>
        </w:rPr>
        <w:t xml:space="preserve"> en enero de 2015, a fin de incrementar el número de inspecciones laborales en las empresas para que cumplan con sus obligaciones legislativas y favorecer, por ende, el registro de los trabajadores en el IMSS y su formalización. </w:t>
      </w:r>
    </w:p>
    <w:p w14:paraId="487EF440" w14:textId="77777777" w:rsidR="0063431A" w:rsidRPr="00145B9C" w:rsidRDefault="0063431A" w:rsidP="001C599D">
      <w:pPr>
        <w:jc w:val="both"/>
        <w:rPr>
          <w:rFonts w:ascii="Arial" w:hAnsi="Arial" w:cs="Arial"/>
          <w:sz w:val="22"/>
          <w:szCs w:val="22"/>
          <w:lang w:val="es-BO"/>
        </w:rPr>
      </w:pPr>
    </w:p>
    <w:p w14:paraId="5537A403" w14:textId="62E0860B" w:rsidR="001C599D" w:rsidRPr="00145B9C" w:rsidRDefault="001C599D" w:rsidP="001C599D">
      <w:pPr>
        <w:pStyle w:val="paragraph"/>
        <w:numPr>
          <w:ilvl w:val="0"/>
          <w:numId w:val="0"/>
        </w:numPr>
        <w:spacing w:after="200"/>
        <w:rPr>
          <w:rFonts w:ascii="Arial" w:hAnsi="Arial" w:cs="Arial"/>
          <w:b/>
          <w:sz w:val="22"/>
          <w:szCs w:val="22"/>
          <w:lang w:val="es-ES"/>
        </w:rPr>
      </w:pPr>
      <w:r w:rsidRPr="00145B9C">
        <w:rPr>
          <w:rFonts w:ascii="Arial" w:hAnsi="Arial" w:cs="Arial"/>
          <w:sz w:val="22"/>
          <w:szCs w:val="22"/>
          <w:lang w:val="es-BO"/>
        </w:rPr>
        <w:t>Después de un año de implementación de “Crezcamos Juntos”, los resultados de los programas son limitados: (i) los empleadores registrados en el RIF no aplican automáticamente para el RISS, ni registran automáticamente a sus trabajadores; (ii) las cuotas de inscripción en estados con mayores tases de informalidad son bajas; y (iii) los problemas de comunicación de los sistemas del RIF y RISS imposibilitaron algunos registros</w:t>
      </w:r>
      <w:r w:rsidRPr="00145B9C">
        <w:rPr>
          <w:rFonts w:ascii="Arial" w:hAnsi="Arial" w:cs="Arial"/>
          <w:sz w:val="22"/>
          <w:szCs w:val="22"/>
          <w:vertAlign w:val="superscript"/>
          <w:lang w:val="es-BO"/>
        </w:rPr>
        <w:footnoteReference w:id="1"/>
      </w:r>
      <w:r w:rsidRPr="00145B9C">
        <w:rPr>
          <w:rFonts w:ascii="Arial" w:hAnsi="Arial" w:cs="Arial"/>
          <w:sz w:val="22"/>
          <w:szCs w:val="22"/>
          <w:lang w:val="es-BO"/>
        </w:rPr>
        <w:t xml:space="preserve">. </w:t>
      </w:r>
      <w:r w:rsidR="0063431A" w:rsidRPr="00145B9C">
        <w:rPr>
          <w:rFonts w:ascii="Arial" w:hAnsi="Arial" w:cs="Arial"/>
          <w:sz w:val="22"/>
          <w:szCs w:val="22"/>
          <w:lang w:val="es-BO"/>
        </w:rPr>
        <w:t>Además</w:t>
      </w:r>
      <w:r w:rsidRPr="00145B9C">
        <w:rPr>
          <w:rFonts w:ascii="Arial" w:hAnsi="Arial" w:cs="Arial"/>
          <w:sz w:val="22"/>
          <w:szCs w:val="22"/>
          <w:lang w:val="es-BO"/>
        </w:rPr>
        <w:t xml:space="preserve">, no hay evidencia del impacto de las inspecciones laborales sobre la reducción de la informalidad y/o el incremento </w:t>
      </w:r>
      <w:proofErr w:type="gramStart"/>
      <w:r w:rsidRPr="00145B9C">
        <w:rPr>
          <w:rFonts w:ascii="Arial" w:hAnsi="Arial" w:cs="Arial"/>
          <w:sz w:val="22"/>
          <w:szCs w:val="22"/>
          <w:lang w:val="es-BO"/>
        </w:rPr>
        <w:t>de</w:t>
      </w:r>
      <w:proofErr w:type="gramEnd"/>
      <w:r w:rsidRPr="00145B9C">
        <w:rPr>
          <w:rFonts w:ascii="Arial" w:hAnsi="Arial" w:cs="Arial"/>
          <w:sz w:val="22"/>
          <w:szCs w:val="22"/>
          <w:lang w:val="es-BO"/>
        </w:rPr>
        <w:t xml:space="preserve"> registros de los trabajadores en el IMSS. </w:t>
      </w:r>
    </w:p>
    <w:p w14:paraId="6D9C84CB" w14:textId="06901699" w:rsidR="00B16342" w:rsidRPr="00145B9C" w:rsidRDefault="00A01FBB" w:rsidP="00BE43D1">
      <w:pPr>
        <w:pStyle w:val="paragraph"/>
        <w:numPr>
          <w:ilvl w:val="0"/>
          <w:numId w:val="0"/>
        </w:numPr>
        <w:spacing w:after="200" w:line="276" w:lineRule="auto"/>
        <w:rPr>
          <w:rFonts w:ascii="Arial" w:hAnsi="Arial" w:cs="Arial"/>
          <w:sz w:val="22"/>
          <w:szCs w:val="22"/>
          <w:lang w:val="es-BO"/>
        </w:rPr>
      </w:pPr>
      <w:r w:rsidRPr="00145B9C">
        <w:rPr>
          <w:rFonts w:ascii="Arial" w:hAnsi="Arial" w:cs="Arial"/>
          <w:sz w:val="22"/>
          <w:szCs w:val="22"/>
          <w:lang w:val="es-BO"/>
        </w:rPr>
        <w:lastRenderedPageBreak/>
        <w:t>A</w:t>
      </w:r>
      <w:r w:rsidR="00B16342" w:rsidRPr="00145B9C">
        <w:rPr>
          <w:rFonts w:ascii="Arial" w:hAnsi="Arial" w:cs="Arial"/>
          <w:sz w:val="22"/>
          <w:szCs w:val="22"/>
          <w:lang w:val="es-BO"/>
        </w:rPr>
        <w:t xml:space="preserve"> fin de ampliar </w:t>
      </w:r>
      <w:r w:rsidR="001C599D" w:rsidRPr="00145B9C">
        <w:rPr>
          <w:rFonts w:ascii="Arial" w:hAnsi="Arial" w:cs="Arial"/>
          <w:sz w:val="22"/>
          <w:szCs w:val="22"/>
          <w:lang w:val="es-BO"/>
        </w:rPr>
        <w:t>el alcance y la efectividad</w:t>
      </w:r>
      <w:r w:rsidR="00B16342" w:rsidRPr="00145B9C">
        <w:rPr>
          <w:rFonts w:ascii="Arial" w:hAnsi="Arial" w:cs="Arial"/>
          <w:sz w:val="22"/>
          <w:szCs w:val="22"/>
          <w:lang w:val="es-BO"/>
        </w:rPr>
        <w:t xml:space="preserve"> de los programas</w:t>
      </w:r>
      <w:r w:rsidR="001C599D" w:rsidRPr="00145B9C">
        <w:rPr>
          <w:rFonts w:ascii="Arial" w:hAnsi="Arial" w:cs="Arial"/>
          <w:sz w:val="22"/>
          <w:szCs w:val="22"/>
          <w:lang w:val="es-BO"/>
        </w:rPr>
        <w:t xml:space="preserve"> e iniciativas de formalización del empleo, el </w:t>
      </w:r>
      <w:proofErr w:type="spellStart"/>
      <w:r w:rsidR="001C599D" w:rsidRPr="00145B9C">
        <w:rPr>
          <w:rFonts w:ascii="Arial" w:hAnsi="Arial" w:cs="Arial"/>
          <w:sz w:val="22"/>
          <w:szCs w:val="22"/>
          <w:lang w:val="es-BO"/>
        </w:rPr>
        <w:t>Gd</w:t>
      </w:r>
      <w:r w:rsidR="00B16342" w:rsidRPr="00145B9C">
        <w:rPr>
          <w:rFonts w:ascii="Arial" w:hAnsi="Arial" w:cs="Arial"/>
          <w:sz w:val="22"/>
          <w:szCs w:val="22"/>
          <w:lang w:val="es-BO"/>
        </w:rPr>
        <w:t>M</w:t>
      </w:r>
      <w:proofErr w:type="spellEnd"/>
      <w:r w:rsidR="00B16342" w:rsidRPr="00145B9C">
        <w:rPr>
          <w:rFonts w:ascii="Arial" w:hAnsi="Arial" w:cs="Arial"/>
          <w:sz w:val="22"/>
          <w:szCs w:val="22"/>
          <w:lang w:val="es-BO"/>
        </w:rPr>
        <w:t xml:space="preserve"> pidió asesoría técnica al Banco</w:t>
      </w:r>
      <w:r w:rsidRPr="00145B9C">
        <w:rPr>
          <w:rFonts w:ascii="Arial" w:hAnsi="Arial" w:cs="Arial"/>
          <w:sz w:val="22"/>
          <w:szCs w:val="22"/>
          <w:lang w:val="es-BO"/>
        </w:rPr>
        <w:t xml:space="preserve"> para desarrollar una</w:t>
      </w:r>
      <w:r w:rsidR="001C599D" w:rsidRPr="00145B9C">
        <w:rPr>
          <w:rFonts w:ascii="Arial" w:hAnsi="Arial" w:cs="Arial"/>
          <w:sz w:val="22"/>
          <w:szCs w:val="22"/>
          <w:lang w:val="es-BO"/>
        </w:rPr>
        <w:t xml:space="preserve"> serie de análisis y estudios de las iniciativas de formalización del empleo y fomentar el intercambio de buenas prácticas internacionales entre México y países que hayan emprendido acciones similares con éxito</w:t>
      </w:r>
      <w:r w:rsidR="00B16342" w:rsidRPr="00145B9C">
        <w:rPr>
          <w:rFonts w:ascii="Arial" w:hAnsi="Arial" w:cs="Arial"/>
          <w:sz w:val="22"/>
          <w:szCs w:val="22"/>
          <w:lang w:val="es-BO"/>
        </w:rPr>
        <w:t xml:space="preserve">. </w:t>
      </w:r>
    </w:p>
    <w:p w14:paraId="5D207D03" w14:textId="77777777" w:rsidR="00CB40C2" w:rsidRPr="00145B9C" w:rsidRDefault="00CB40C2" w:rsidP="00CB40C2">
      <w:pPr>
        <w:autoSpaceDE w:val="0"/>
        <w:autoSpaceDN w:val="0"/>
        <w:adjustRightInd w:val="0"/>
        <w:jc w:val="both"/>
        <w:rPr>
          <w:rFonts w:ascii="Arial" w:hAnsi="Arial" w:cs="Arial"/>
          <w:sz w:val="22"/>
          <w:szCs w:val="22"/>
          <w:lang w:val="es-ES_tradnl"/>
        </w:rPr>
      </w:pPr>
    </w:p>
    <w:p w14:paraId="1CB8FEBA" w14:textId="51EA7677" w:rsidR="00BE43D1" w:rsidRPr="00145B9C" w:rsidRDefault="001C599D" w:rsidP="00CB40C2">
      <w:pPr>
        <w:autoSpaceDE w:val="0"/>
        <w:autoSpaceDN w:val="0"/>
        <w:adjustRightInd w:val="0"/>
        <w:jc w:val="both"/>
        <w:rPr>
          <w:rFonts w:ascii="Arial" w:hAnsi="Arial" w:cs="Arial"/>
          <w:b/>
          <w:bCs/>
          <w:sz w:val="22"/>
          <w:szCs w:val="22"/>
          <w:lang w:val="es-ES"/>
        </w:rPr>
      </w:pPr>
      <w:r w:rsidRPr="00145B9C">
        <w:rPr>
          <w:rFonts w:ascii="Arial" w:hAnsi="Arial" w:cs="Arial"/>
          <w:b/>
          <w:bCs/>
          <w:sz w:val="22"/>
          <w:szCs w:val="22"/>
          <w:lang w:val="es-ES"/>
        </w:rPr>
        <w:t>Consultoría 1: Análisis de los procedimientos de las inspecciones laborales</w:t>
      </w:r>
      <w:r w:rsidR="0063431A" w:rsidRPr="00145B9C">
        <w:rPr>
          <w:rFonts w:ascii="Arial" w:hAnsi="Arial" w:cs="Arial"/>
          <w:b/>
          <w:bCs/>
          <w:sz w:val="22"/>
          <w:szCs w:val="22"/>
          <w:lang w:val="es-ES"/>
        </w:rPr>
        <w:t xml:space="preserve"> en México</w:t>
      </w:r>
      <w:r w:rsidRPr="00145B9C">
        <w:rPr>
          <w:rFonts w:ascii="Arial" w:hAnsi="Arial" w:cs="Arial"/>
          <w:b/>
          <w:bCs/>
          <w:sz w:val="22"/>
          <w:szCs w:val="22"/>
          <w:lang w:val="es-ES"/>
        </w:rPr>
        <w:t xml:space="preserve"> y propuesta de mejora basada en buenas prácticas internacionales</w:t>
      </w:r>
    </w:p>
    <w:p w14:paraId="5FD793AC" w14:textId="77777777" w:rsidR="00A01FBB" w:rsidRPr="00145B9C" w:rsidRDefault="00A01FBB" w:rsidP="00CB40C2">
      <w:pPr>
        <w:autoSpaceDE w:val="0"/>
        <w:autoSpaceDN w:val="0"/>
        <w:adjustRightInd w:val="0"/>
        <w:jc w:val="both"/>
        <w:rPr>
          <w:rFonts w:ascii="Arial" w:hAnsi="Arial" w:cs="Arial"/>
          <w:b/>
          <w:bCs/>
          <w:sz w:val="22"/>
          <w:szCs w:val="22"/>
          <w:lang w:val="es-ES"/>
        </w:rPr>
      </w:pPr>
    </w:p>
    <w:p w14:paraId="13457501" w14:textId="6DB45351" w:rsidR="001C599D" w:rsidRPr="00145B9C" w:rsidRDefault="00B16342" w:rsidP="00CB40C2">
      <w:pPr>
        <w:autoSpaceDE w:val="0"/>
        <w:autoSpaceDN w:val="0"/>
        <w:adjustRightInd w:val="0"/>
        <w:jc w:val="both"/>
        <w:rPr>
          <w:rFonts w:ascii="Arial" w:hAnsi="Arial" w:cs="Arial"/>
          <w:bCs/>
          <w:sz w:val="22"/>
          <w:szCs w:val="22"/>
          <w:lang w:val="es-ES"/>
        </w:rPr>
      </w:pPr>
      <w:r w:rsidRPr="00145B9C">
        <w:rPr>
          <w:rFonts w:ascii="Arial" w:hAnsi="Arial" w:cs="Arial"/>
          <w:bCs/>
          <w:sz w:val="22"/>
          <w:szCs w:val="22"/>
          <w:lang w:val="es-ES"/>
        </w:rPr>
        <w:t xml:space="preserve">El </w:t>
      </w:r>
      <w:r w:rsidR="00C01633">
        <w:rPr>
          <w:rFonts w:ascii="Arial" w:hAnsi="Arial" w:cs="Arial"/>
          <w:bCs/>
          <w:sz w:val="22"/>
          <w:szCs w:val="22"/>
          <w:lang w:val="es-ES"/>
        </w:rPr>
        <w:t>o</w:t>
      </w:r>
      <w:r w:rsidRPr="00145B9C">
        <w:rPr>
          <w:rFonts w:ascii="Arial" w:hAnsi="Arial" w:cs="Arial"/>
          <w:bCs/>
          <w:sz w:val="22"/>
          <w:szCs w:val="22"/>
          <w:lang w:val="es-ES"/>
        </w:rPr>
        <w:t>bjetivo de la consultoría es realizar un diagnóstico</w:t>
      </w:r>
      <w:r w:rsidR="001C599D" w:rsidRPr="00145B9C">
        <w:rPr>
          <w:rFonts w:ascii="Arial" w:hAnsi="Arial" w:cs="Arial"/>
          <w:bCs/>
          <w:sz w:val="22"/>
          <w:szCs w:val="22"/>
          <w:lang w:val="es-ES"/>
        </w:rPr>
        <w:t xml:space="preserve"> del proceso de implementación de las inspecciones laborales para diseñar propuestas de mejora</w:t>
      </w:r>
      <w:r w:rsidR="00DA4C4A" w:rsidRPr="00145B9C">
        <w:rPr>
          <w:rFonts w:ascii="Arial" w:hAnsi="Arial" w:cs="Arial"/>
          <w:bCs/>
          <w:sz w:val="22"/>
          <w:szCs w:val="22"/>
          <w:lang w:val="es-ES"/>
        </w:rPr>
        <w:t xml:space="preserve"> y aumentar su alcance y efectividad</w:t>
      </w:r>
      <w:r w:rsidR="001C599D" w:rsidRPr="00145B9C">
        <w:rPr>
          <w:rFonts w:ascii="Arial" w:hAnsi="Arial" w:cs="Arial"/>
          <w:bCs/>
          <w:sz w:val="22"/>
          <w:szCs w:val="22"/>
          <w:lang w:val="es-ES"/>
        </w:rPr>
        <w:t xml:space="preserve">. </w:t>
      </w:r>
    </w:p>
    <w:p w14:paraId="0AE0BCD1" w14:textId="77777777" w:rsidR="001C599D" w:rsidRPr="00145B9C" w:rsidRDefault="001C599D" w:rsidP="00CB40C2">
      <w:pPr>
        <w:autoSpaceDE w:val="0"/>
        <w:autoSpaceDN w:val="0"/>
        <w:adjustRightInd w:val="0"/>
        <w:jc w:val="both"/>
        <w:rPr>
          <w:rFonts w:ascii="Arial" w:hAnsi="Arial" w:cs="Arial"/>
          <w:bCs/>
          <w:sz w:val="22"/>
          <w:szCs w:val="22"/>
          <w:lang w:val="es-ES"/>
        </w:rPr>
      </w:pPr>
    </w:p>
    <w:p w14:paraId="4CF32926" w14:textId="230C3E89" w:rsidR="003C6E41" w:rsidRPr="00145B9C" w:rsidRDefault="00381358" w:rsidP="00253D5A">
      <w:pPr>
        <w:jc w:val="both"/>
        <w:rPr>
          <w:rFonts w:ascii="Arial" w:hAnsi="Arial" w:cs="Arial"/>
          <w:b/>
          <w:bCs/>
          <w:sz w:val="22"/>
          <w:szCs w:val="22"/>
          <w:lang w:val="es-ES"/>
        </w:rPr>
      </w:pPr>
      <w:r w:rsidRPr="00145B9C">
        <w:rPr>
          <w:rFonts w:ascii="Arial" w:hAnsi="Arial" w:cs="Arial"/>
          <w:b/>
          <w:bCs/>
          <w:sz w:val="22"/>
          <w:szCs w:val="22"/>
          <w:lang w:val="es-ES"/>
        </w:rPr>
        <w:t>A</w:t>
      </w:r>
      <w:r w:rsidR="00202CC0" w:rsidRPr="00145B9C">
        <w:rPr>
          <w:rFonts w:ascii="Arial" w:hAnsi="Arial" w:cs="Arial"/>
          <w:b/>
          <w:bCs/>
          <w:sz w:val="22"/>
          <w:szCs w:val="22"/>
          <w:lang w:val="es-ES"/>
        </w:rPr>
        <w:t>ctividades</w:t>
      </w:r>
      <w:r w:rsidR="001C599D" w:rsidRPr="00145B9C">
        <w:rPr>
          <w:rFonts w:ascii="Arial" w:hAnsi="Arial" w:cs="Arial"/>
          <w:b/>
          <w:bCs/>
          <w:sz w:val="22"/>
          <w:szCs w:val="22"/>
          <w:lang w:val="es-ES"/>
        </w:rPr>
        <w:t>:</w:t>
      </w:r>
    </w:p>
    <w:p w14:paraId="0202087C" w14:textId="77777777" w:rsidR="001C599D" w:rsidRPr="00145B9C" w:rsidRDefault="001C599D" w:rsidP="00253D5A">
      <w:pPr>
        <w:jc w:val="both"/>
        <w:rPr>
          <w:rFonts w:ascii="Arial" w:hAnsi="Arial" w:cs="Arial"/>
          <w:b/>
          <w:bCs/>
          <w:sz w:val="22"/>
          <w:szCs w:val="22"/>
          <w:lang w:val="es-ES"/>
        </w:rPr>
      </w:pPr>
    </w:p>
    <w:p w14:paraId="27C7DE2C" w14:textId="57C29592" w:rsidR="001C599D" w:rsidRPr="00C01633" w:rsidRDefault="001C599D" w:rsidP="001C599D">
      <w:pPr>
        <w:pStyle w:val="ListParagraph"/>
        <w:numPr>
          <w:ilvl w:val="0"/>
          <w:numId w:val="34"/>
        </w:numPr>
        <w:jc w:val="both"/>
        <w:rPr>
          <w:rFonts w:ascii="Arial" w:hAnsi="Arial" w:cs="Arial"/>
          <w:bCs/>
          <w:sz w:val="22"/>
          <w:szCs w:val="22"/>
          <w:lang w:val="es-ES"/>
        </w:rPr>
      </w:pPr>
      <w:r w:rsidRPr="00C01633">
        <w:rPr>
          <w:rFonts w:ascii="Arial" w:hAnsi="Arial" w:cs="Arial"/>
          <w:bCs/>
          <w:sz w:val="22"/>
          <w:szCs w:val="22"/>
          <w:lang w:val="es-ES"/>
        </w:rPr>
        <w:t xml:space="preserve">Reunirse con las contrapartes en el </w:t>
      </w:r>
      <w:proofErr w:type="spellStart"/>
      <w:r w:rsidRPr="00C01633">
        <w:rPr>
          <w:rFonts w:ascii="Arial" w:hAnsi="Arial" w:cs="Arial"/>
          <w:bCs/>
          <w:sz w:val="22"/>
          <w:szCs w:val="22"/>
          <w:lang w:val="es-ES"/>
        </w:rPr>
        <w:t>GdM</w:t>
      </w:r>
      <w:proofErr w:type="spellEnd"/>
      <w:r w:rsidRPr="00C01633">
        <w:rPr>
          <w:rFonts w:ascii="Arial" w:hAnsi="Arial" w:cs="Arial"/>
          <w:bCs/>
          <w:sz w:val="22"/>
          <w:szCs w:val="22"/>
          <w:lang w:val="es-ES"/>
        </w:rPr>
        <w:t xml:space="preserve"> para entender los procesos </w:t>
      </w:r>
      <w:r w:rsidR="00DA4C4A" w:rsidRPr="00C01633">
        <w:rPr>
          <w:rFonts w:ascii="Arial" w:hAnsi="Arial" w:cs="Arial"/>
          <w:bCs/>
          <w:sz w:val="22"/>
          <w:szCs w:val="22"/>
          <w:lang w:val="es-ES"/>
        </w:rPr>
        <w:t xml:space="preserve">y procedimientos del régimen </w:t>
      </w:r>
      <w:r w:rsidRPr="00C01633">
        <w:rPr>
          <w:rFonts w:ascii="Arial" w:hAnsi="Arial" w:cs="Arial"/>
          <w:bCs/>
          <w:sz w:val="22"/>
          <w:szCs w:val="22"/>
          <w:lang w:val="es-ES"/>
        </w:rPr>
        <w:t>de inspecciones laborales</w:t>
      </w:r>
      <w:r w:rsidR="00DA4C4A" w:rsidRPr="00C01633">
        <w:rPr>
          <w:rFonts w:ascii="Arial" w:hAnsi="Arial" w:cs="Arial"/>
          <w:bCs/>
          <w:sz w:val="22"/>
          <w:szCs w:val="22"/>
          <w:lang w:val="es-ES"/>
        </w:rPr>
        <w:t>;</w:t>
      </w:r>
      <w:r w:rsidRPr="00C01633">
        <w:rPr>
          <w:rFonts w:ascii="Arial" w:hAnsi="Arial" w:cs="Arial"/>
          <w:bCs/>
          <w:sz w:val="22"/>
          <w:szCs w:val="22"/>
          <w:lang w:val="es-ES"/>
        </w:rPr>
        <w:t xml:space="preserve"> </w:t>
      </w:r>
    </w:p>
    <w:p w14:paraId="6B650B30" w14:textId="10467B88" w:rsidR="001C599D" w:rsidRPr="00C01633" w:rsidRDefault="00507830" w:rsidP="001C599D">
      <w:pPr>
        <w:pStyle w:val="ListParagraph"/>
        <w:numPr>
          <w:ilvl w:val="0"/>
          <w:numId w:val="34"/>
        </w:numPr>
        <w:jc w:val="both"/>
        <w:rPr>
          <w:rFonts w:ascii="Arial" w:hAnsi="Arial" w:cs="Arial"/>
          <w:bCs/>
          <w:sz w:val="22"/>
          <w:szCs w:val="22"/>
          <w:lang w:val="es-ES"/>
        </w:rPr>
      </w:pPr>
      <w:r w:rsidRPr="00C01633">
        <w:rPr>
          <w:rFonts w:ascii="Arial" w:hAnsi="Arial" w:cs="Arial"/>
          <w:bCs/>
          <w:sz w:val="22"/>
          <w:szCs w:val="22"/>
          <w:lang w:val="es-ES"/>
        </w:rPr>
        <w:t xml:space="preserve">Evaluar los resultados de las inspecciones sobre </w:t>
      </w:r>
      <w:r w:rsidR="00DA4C4A" w:rsidRPr="00C01633">
        <w:rPr>
          <w:rFonts w:ascii="Arial" w:hAnsi="Arial" w:cs="Arial"/>
          <w:bCs/>
          <w:sz w:val="22"/>
          <w:szCs w:val="22"/>
          <w:lang w:val="es-ES"/>
        </w:rPr>
        <w:t xml:space="preserve">la </w:t>
      </w:r>
      <w:r w:rsidRPr="00C01633">
        <w:rPr>
          <w:rFonts w:ascii="Arial" w:hAnsi="Arial" w:cs="Arial"/>
          <w:bCs/>
          <w:sz w:val="22"/>
          <w:szCs w:val="22"/>
          <w:lang w:val="es-ES"/>
        </w:rPr>
        <w:t>formalización</w:t>
      </w:r>
      <w:r w:rsidR="00DA4C4A" w:rsidRPr="00C01633">
        <w:rPr>
          <w:rFonts w:ascii="Arial" w:hAnsi="Arial" w:cs="Arial"/>
          <w:bCs/>
          <w:sz w:val="22"/>
          <w:szCs w:val="22"/>
          <w:lang w:val="es-ES"/>
        </w:rPr>
        <w:t xml:space="preserve"> laboral</w:t>
      </w:r>
      <w:r w:rsidRPr="00C01633">
        <w:rPr>
          <w:rFonts w:ascii="Arial" w:hAnsi="Arial" w:cs="Arial"/>
          <w:bCs/>
          <w:sz w:val="22"/>
          <w:szCs w:val="22"/>
          <w:lang w:val="es-ES"/>
        </w:rPr>
        <w:t xml:space="preserve"> y</w:t>
      </w:r>
      <w:r w:rsidR="00DA4C4A" w:rsidRPr="00C01633">
        <w:rPr>
          <w:rFonts w:ascii="Arial" w:hAnsi="Arial" w:cs="Arial"/>
          <w:bCs/>
          <w:sz w:val="22"/>
          <w:szCs w:val="22"/>
          <w:lang w:val="es-ES"/>
        </w:rPr>
        <w:t xml:space="preserve"> las</w:t>
      </w:r>
      <w:r w:rsidRPr="00C01633">
        <w:rPr>
          <w:rFonts w:ascii="Arial" w:hAnsi="Arial" w:cs="Arial"/>
          <w:bCs/>
          <w:sz w:val="22"/>
          <w:szCs w:val="22"/>
          <w:lang w:val="es-ES"/>
        </w:rPr>
        <w:t xml:space="preserve"> condiciones de</w:t>
      </w:r>
      <w:r w:rsidR="00DA4C4A" w:rsidRPr="00C01633">
        <w:rPr>
          <w:rFonts w:ascii="Arial" w:hAnsi="Arial" w:cs="Arial"/>
          <w:bCs/>
          <w:sz w:val="22"/>
          <w:szCs w:val="22"/>
          <w:lang w:val="es-ES"/>
        </w:rPr>
        <w:t>l</w:t>
      </w:r>
      <w:r w:rsidRPr="00C01633">
        <w:rPr>
          <w:rFonts w:ascii="Arial" w:hAnsi="Arial" w:cs="Arial"/>
          <w:bCs/>
          <w:sz w:val="22"/>
          <w:szCs w:val="22"/>
          <w:lang w:val="es-ES"/>
        </w:rPr>
        <w:t xml:space="preserve"> empleo</w:t>
      </w:r>
      <w:r w:rsidR="00DA4C4A" w:rsidRPr="00C01633">
        <w:rPr>
          <w:rFonts w:ascii="Arial" w:hAnsi="Arial" w:cs="Arial"/>
          <w:bCs/>
          <w:sz w:val="22"/>
          <w:szCs w:val="22"/>
          <w:lang w:val="es-ES"/>
        </w:rPr>
        <w:t>;</w:t>
      </w:r>
    </w:p>
    <w:p w14:paraId="685B7044" w14:textId="0217E97E" w:rsidR="00507830" w:rsidRPr="00C01633" w:rsidRDefault="00507830" w:rsidP="001C599D">
      <w:pPr>
        <w:pStyle w:val="ListParagraph"/>
        <w:numPr>
          <w:ilvl w:val="0"/>
          <w:numId w:val="34"/>
        </w:numPr>
        <w:jc w:val="both"/>
        <w:rPr>
          <w:rFonts w:ascii="Arial" w:hAnsi="Arial" w:cs="Arial"/>
          <w:bCs/>
          <w:sz w:val="22"/>
          <w:szCs w:val="22"/>
          <w:lang w:val="es-ES"/>
        </w:rPr>
      </w:pPr>
      <w:r w:rsidRPr="00C01633">
        <w:rPr>
          <w:rFonts w:ascii="Arial" w:hAnsi="Arial" w:cs="Arial"/>
          <w:bCs/>
          <w:sz w:val="22"/>
          <w:szCs w:val="22"/>
          <w:lang w:val="es-ES"/>
        </w:rPr>
        <w:t>Documentar casos de éxito locales o nacionales</w:t>
      </w:r>
      <w:r w:rsidR="00DA4C4A" w:rsidRPr="00C01633">
        <w:rPr>
          <w:rFonts w:ascii="Arial" w:hAnsi="Arial" w:cs="Arial"/>
          <w:bCs/>
          <w:sz w:val="22"/>
          <w:szCs w:val="22"/>
          <w:lang w:val="es-ES"/>
        </w:rPr>
        <w:t>;</w:t>
      </w:r>
      <w:r w:rsidR="00C01633">
        <w:rPr>
          <w:rFonts w:ascii="Arial" w:hAnsi="Arial" w:cs="Arial"/>
          <w:bCs/>
          <w:sz w:val="22"/>
          <w:szCs w:val="22"/>
          <w:lang w:val="es-ES"/>
        </w:rPr>
        <w:t xml:space="preserve"> y</w:t>
      </w:r>
    </w:p>
    <w:p w14:paraId="4054C010" w14:textId="614E34A5" w:rsidR="00507830" w:rsidRPr="00C01633" w:rsidRDefault="00507830" w:rsidP="001C599D">
      <w:pPr>
        <w:pStyle w:val="ListParagraph"/>
        <w:numPr>
          <w:ilvl w:val="0"/>
          <w:numId w:val="34"/>
        </w:numPr>
        <w:jc w:val="both"/>
        <w:rPr>
          <w:rFonts w:ascii="Arial" w:hAnsi="Arial" w:cs="Arial"/>
          <w:bCs/>
          <w:sz w:val="22"/>
          <w:szCs w:val="22"/>
          <w:lang w:val="es-ES"/>
        </w:rPr>
      </w:pPr>
      <w:r w:rsidRPr="00C01633">
        <w:rPr>
          <w:rFonts w:ascii="Arial" w:hAnsi="Arial" w:cs="Arial"/>
          <w:bCs/>
          <w:sz w:val="22"/>
          <w:szCs w:val="22"/>
          <w:lang w:val="es-ES"/>
        </w:rPr>
        <w:t>Elaborar</w:t>
      </w:r>
      <w:r w:rsidR="00DA4C4A" w:rsidRPr="00C01633">
        <w:rPr>
          <w:rFonts w:ascii="Arial" w:hAnsi="Arial" w:cs="Arial"/>
          <w:bCs/>
          <w:sz w:val="22"/>
          <w:szCs w:val="22"/>
          <w:lang w:val="es-ES"/>
        </w:rPr>
        <w:t xml:space="preserve"> una</w:t>
      </w:r>
      <w:r w:rsidRPr="00C01633">
        <w:rPr>
          <w:rFonts w:ascii="Arial" w:hAnsi="Arial" w:cs="Arial"/>
          <w:bCs/>
          <w:sz w:val="22"/>
          <w:szCs w:val="22"/>
          <w:lang w:val="es-ES"/>
        </w:rPr>
        <w:t xml:space="preserve"> propuesta de mejora del proceso de inspecciones laborales</w:t>
      </w:r>
      <w:r w:rsidR="00DA4C4A" w:rsidRPr="00C01633">
        <w:rPr>
          <w:rFonts w:ascii="Arial" w:hAnsi="Arial" w:cs="Arial"/>
          <w:bCs/>
          <w:sz w:val="22"/>
          <w:szCs w:val="22"/>
          <w:lang w:val="es-ES"/>
        </w:rPr>
        <w:t xml:space="preserve"> que lleve al</w:t>
      </w:r>
      <w:r w:rsidRPr="00C01633">
        <w:rPr>
          <w:rFonts w:ascii="Arial" w:hAnsi="Arial" w:cs="Arial"/>
          <w:bCs/>
          <w:sz w:val="22"/>
          <w:szCs w:val="22"/>
          <w:lang w:val="es-ES"/>
        </w:rPr>
        <w:t xml:space="preserve"> fortalecimiento institucional</w:t>
      </w:r>
      <w:r w:rsidR="00DA4C4A" w:rsidRPr="00C01633">
        <w:rPr>
          <w:rFonts w:ascii="Arial" w:hAnsi="Arial" w:cs="Arial"/>
          <w:bCs/>
          <w:sz w:val="22"/>
          <w:szCs w:val="22"/>
          <w:lang w:val="es-ES"/>
        </w:rPr>
        <w:t xml:space="preserve"> de las mismas.</w:t>
      </w:r>
    </w:p>
    <w:p w14:paraId="088AED60" w14:textId="77777777" w:rsidR="00507830" w:rsidRPr="00C01633" w:rsidRDefault="00507830" w:rsidP="00507830">
      <w:pPr>
        <w:jc w:val="both"/>
        <w:rPr>
          <w:rFonts w:ascii="Arial" w:hAnsi="Arial" w:cs="Arial"/>
          <w:bCs/>
          <w:sz w:val="22"/>
          <w:szCs w:val="22"/>
          <w:lang w:val="es-ES"/>
        </w:rPr>
      </w:pPr>
    </w:p>
    <w:p w14:paraId="7AFDBEDC" w14:textId="77777777" w:rsidR="00DA4C4A" w:rsidRPr="00145B9C" w:rsidRDefault="00DA4C4A" w:rsidP="00507830">
      <w:pPr>
        <w:jc w:val="both"/>
        <w:rPr>
          <w:rFonts w:ascii="Arial" w:hAnsi="Arial" w:cs="Arial"/>
          <w:b/>
          <w:bCs/>
          <w:sz w:val="22"/>
          <w:szCs w:val="22"/>
          <w:lang w:val="es-ES"/>
        </w:rPr>
      </w:pPr>
    </w:p>
    <w:p w14:paraId="6CF8669D" w14:textId="66D98906"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 xml:space="preserve">Consultoría 2: </w:t>
      </w:r>
      <w:r w:rsidR="00DE7F0B" w:rsidRPr="00145B9C">
        <w:rPr>
          <w:rFonts w:ascii="Arial" w:hAnsi="Arial" w:cs="Arial"/>
          <w:b/>
          <w:bCs/>
          <w:sz w:val="22"/>
          <w:szCs w:val="22"/>
          <w:lang w:val="es-ES"/>
        </w:rPr>
        <w:t>Diseño de una m</w:t>
      </w:r>
      <w:r w:rsidRPr="00145B9C">
        <w:rPr>
          <w:rFonts w:ascii="Arial" w:hAnsi="Arial" w:cs="Arial"/>
          <w:b/>
          <w:bCs/>
          <w:sz w:val="22"/>
          <w:szCs w:val="22"/>
          <w:lang w:val="es-ES"/>
        </w:rPr>
        <w:t xml:space="preserve">etodología de evaluación de las iniciativas de inspecciones </w:t>
      </w:r>
      <w:r w:rsidR="00DA4C4A" w:rsidRPr="00145B9C">
        <w:rPr>
          <w:rFonts w:ascii="Arial" w:hAnsi="Arial" w:cs="Arial"/>
          <w:b/>
          <w:bCs/>
          <w:sz w:val="22"/>
          <w:szCs w:val="22"/>
          <w:lang w:val="es-ES"/>
        </w:rPr>
        <w:t>laborales</w:t>
      </w:r>
    </w:p>
    <w:p w14:paraId="1EE71E2E" w14:textId="77777777" w:rsidR="00507830" w:rsidRPr="00145B9C" w:rsidRDefault="00507830" w:rsidP="00507830">
      <w:pPr>
        <w:jc w:val="both"/>
        <w:rPr>
          <w:rFonts w:ascii="Arial" w:hAnsi="Arial" w:cs="Arial"/>
          <w:b/>
          <w:bCs/>
          <w:sz w:val="22"/>
          <w:szCs w:val="22"/>
          <w:lang w:val="es-ES"/>
        </w:rPr>
      </w:pPr>
    </w:p>
    <w:p w14:paraId="231669D1" w14:textId="0F15B91B" w:rsidR="00507830" w:rsidRPr="00145B9C" w:rsidRDefault="00507830" w:rsidP="00507830">
      <w:pPr>
        <w:jc w:val="both"/>
        <w:rPr>
          <w:rFonts w:ascii="Arial" w:hAnsi="Arial" w:cs="Arial"/>
          <w:bCs/>
          <w:sz w:val="22"/>
          <w:szCs w:val="22"/>
          <w:lang w:val="es-ES"/>
        </w:rPr>
      </w:pPr>
      <w:r w:rsidRPr="00145B9C">
        <w:rPr>
          <w:rFonts w:ascii="Arial" w:hAnsi="Arial" w:cs="Arial"/>
          <w:bCs/>
          <w:sz w:val="22"/>
          <w:szCs w:val="22"/>
          <w:lang w:val="es-ES"/>
        </w:rPr>
        <w:t>El objetivo de la consultoría es proponer indicadores de gestión al proceso de inspec</w:t>
      </w:r>
      <w:r w:rsidR="00DA4C4A" w:rsidRPr="00145B9C">
        <w:rPr>
          <w:rFonts w:ascii="Arial" w:hAnsi="Arial" w:cs="Arial"/>
          <w:bCs/>
          <w:sz w:val="22"/>
          <w:szCs w:val="22"/>
          <w:lang w:val="es-ES"/>
        </w:rPr>
        <w:t xml:space="preserve">ciones y </w:t>
      </w:r>
      <w:r w:rsidR="00DE7F0B" w:rsidRPr="00145B9C">
        <w:rPr>
          <w:rFonts w:ascii="Arial" w:hAnsi="Arial" w:cs="Arial"/>
          <w:bCs/>
          <w:sz w:val="22"/>
          <w:szCs w:val="22"/>
          <w:lang w:val="es-ES"/>
        </w:rPr>
        <w:t xml:space="preserve">diseñar </w:t>
      </w:r>
      <w:r w:rsidR="00DA4C4A" w:rsidRPr="00145B9C">
        <w:rPr>
          <w:rFonts w:ascii="Arial" w:hAnsi="Arial" w:cs="Arial"/>
          <w:bCs/>
          <w:sz w:val="22"/>
          <w:szCs w:val="22"/>
          <w:lang w:val="es-ES"/>
        </w:rPr>
        <w:t>una estrategia</w:t>
      </w:r>
      <w:r w:rsidRPr="00145B9C">
        <w:rPr>
          <w:rFonts w:ascii="Arial" w:hAnsi="Arial" w:cs="Arial"/>
          <w:bCs/>
          <w:sz w:val="22"/>
          <w:szCs w:val="22"/>
          <w:lang w:val="es-ES"/>
        </w:rPr>
        <w:t xml:space="preserve"> de evaluación de los resultados de las inspecciones laborales</w:t>
      </w:r>
      <w:r w:rsidR="00DA4C4A" w:rsidRPr="00145B9C">
        <w:rPr>
          <w:rFonts w:ascii="Arial" w:hAnsi="Arial" w:cs="Arial"/>
          <w:bCs/>
          <w:sz w:val="22"/>
          <w:szCs w:val="22"/>
          <w:lang w:val="es-ES"/>
        </w:rPr>
        <w:t>.</w:t>
      </w:r>
    </w:p>
    <w:p w14:paraId="468046E0" w14:textId="77777777" w:rsidR="00507830" w:rsidRPr="00145B9C" w:rsidRDefault="00507830" w:rsidP="00507830">
      <w:pPr>
        <w:jc w:val="both"/>
        <w:rPr>
          <w:rFonts w:ascii="Arial" w:hAnsi="Arial" w:cs="Arial"/>
          <w:b/>
          <w:bCs/>
          <w:sz w:val="22"/>
          <w:szCs w:val="22"/>
          <w:lang w:val="es-ES"/>
        </w:rPr>
      </w:pPr>
    </w:p>
    <w:p w14:paraId="284438A0" w14:textId="31C99488"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 xml:space="preserve">Actividades: </w:t>
      </w:r>
    </w:p>
    <w:p w14:paraId="5C3D2BE3" w14:textId="106D2594" w:rsidR="00507830" w:rsidRPr="00145B9C" w:rsidRDefault="00507830" w:rsidP="00507830">
      <w:pPr>
        <w:pStyle w:val="ListParagraph"/>
        <w:numPr>
          <w:ilvl w:val="0"/>
          <w:numId w:val="35"/>
        </w:numPr>
        <w:jc w:val="both"/>
        <w:rPr>
          <w:rFonts w:ascii="Arial" w:hAnsi="Arial" w:cs="Arial"/>
          <w:bCs/>
          <w:sz w:val="22"/>
          <w:szCs w:val="22"/>
          <w:lang w:val="es-ES"/>
        </w:rPr>
      </w:pPr>
      <w:r w:rsidRPr="00145B9C">
        <w:rPr>
          <w:rFonts w:ascii="Arial" w:hAnsi="Arial" w:cs="Arial"/>
          <w:bCs/>
          <w:sz w:val="22"/>
          <w:szCs w:val="22"/>
          <w:lang w:val="es-ES"/>
        </w:rPr>
        <w:t>Revisar y reorientar los indicadores de gestión de los procesos de inspecciones laborales</w:t>
      </w:r>
      <w:r w:rsidR="00DA4C4A" w:rsidRPr="00145B9C">
        <w:rPr>
          <w:rFonts w:ascii="Arial" w:hAnsi="Arial" w:cs="Arial"/>
          <w:bCs/>
          <w:sz w:val="22"/>
          <w:szCs w:val="22"/>
          <w:lang w:val="es-ES"/>
        </w:rPr>
        <w:t>;</w:t>
      </w:r>
    </w:p>
    <w:p w14:paraId="7761CCD8" w14:textId="6A652B30" w:rsidR="00507830" w:rsidRPr="00145B9C" w:rsidRDefault="00507830" w:rsidP="00507830">
      <w:pPr>
        <w:pStyle w:val="ListParagraph"/>
        <w:numPr>
          <w:ilvl w:val="0"/>
          <w:numId w:val="35"/>
        </w:numPr>
        <w:jc w:val="both"/>
        <w:rPr>
          <w:rFonts w:ascii="Arial" w:hAnsi="Arial" w:cs="Arial"/>
          <w:bCs/>
          <w:sz w:val="22"/>
          <w:szCs w:val="22"/>
          <w:lang w:val="es-ES"/>
        </w:rPr>
      </w:pPr>
      <w:r w:rsidRPr="00145B9C">
        <w:rPr>
          <w:rFonts w:ascii="Arial" w:hAnsi="Arial" w:cs="Arial"/>
          <w:bCs/>
          <w:sz w:val="22"/>
          <w:szCs w:val="22"/>
          <w:lang w:val="es-ES"/>
        </w:rPr>
        <w:t>Realizar</w:t>
      </w:r>
      <w:r w:rsidR="00DE7F0B" w:rsidRPr="00145B9C">
        <w:rPr>
          <w:rFonts w:ascii="Arial" w:hAnsi="Arial" w:cs="Arial"/>
          <w:bCs/>
          <w:sz w:val="22"/>
          <w:szCs w:val="22"/>
          <w:lang w:val="es-ES"/>
        </w:rPr>
        <w:t xml:space="preserve"> un</w:t>
      </w:r>
      <w:r w:rsidRPr="00145B9C">
        <w:rPr>
          <w:rFonts w:ascii="Arial" w:hAnsi="Arial" w:cs="Arial"/>
          <w:bCs/>
          <w:sz w:val="22"/>
          <w:szCs w:val="22"/>
          <w:lang w:val="es-ES"/>
        </w:rPr>
        <w:t xml:space="preserve"> diagnóstico de contexto y de indicadores disponibles para proponer una metodología de evaluación adecuada</w:t>
      </w:r>
      <w:r w:rsidR="00DE7F0B" w:rsidRPr="00145B9C">
        <w:rPr>
          <w:rFonts w:ascii="Arial" w:hAnsi="Arial" w:cs="Arial"/>
          <w:bCs/>
          <w:sz w:val="22"/>
          <w:szCs w:val="22"/>
          <w:lang w:val="es-ES"/>
        </w:rPr>
        <w:t>;</w:t>
      </w:r>
      <w:r w:rsidR="00C01633">
        <w:rPr>
          <w:rFonts w:ascii="Arial" w:hAnsi="Arial" w:cs="Arial"/>
          <w:bCs/>
          <w:sz w:val="22"/>
          <w:szCs w:val="22"/>
          <w:lang w:val="es-ES"/>
        </w:rPr>
        <w:t xml:space="preserve"> y</w:t>
      </w:r>
    </w:p>
    <w:p w14:paraId="37DC695E" w14:textId="29A0B023" w:rsidR="00507830" w:rsidRPr="00145B9C" w:rsidRDefault="00507830" w:rsidP="00507830">
      <w:pPr>
        <w:pStyle w:val="ListParagraph"/>
        <w:numPr>
          <w:ilvl w:val="0"/>
          <w:numId w:val="35"/>
        </w:numPr>
        <w:jc w:val="both"/>
        <w:rPr>
          <w:rFonts w:ascii="Arial" w:hAnsi="Arial" w:cs="Arial"/>
          <w:bCs/>
          <w:sz w:val="22"/>
          <w:szCs w:val="22"/>
          <w:lang w:val="es-ES"/>
        </w:rPr>
      </w:pPr>
      <w:r w:rsidRPr="00145B9C">
        <w:rPr>
          <w:rFonts w:ascii="Arial" w:hAnsi="Arial" w:cs="Arial"/>
          <w:bCs/>
          <w:sz w:val="22"/>
          <w:szCs w:val="22"/>
          <w:lang w:val="es-ES"/>
        </w:rPr>
        <w:t>Elaborar un documento con recomendaciones metodológicas</w:t>
      </w:r>
    </w:p>
    <w:p w14:paraId="7E053A76" w14:textId="77777777" w:rsidR="00507830" w:rsidRPr="00145B9C" w:rsidRDefault="00507830" w:rsidP="00507830">
      <w:pPr>
        <w:jc w:val="both"/>
        <w:rPr>
          <w:rFonts w:ascii="Arial" w:hAnsi="Arial" w:cs="Arial"/>
          <w:b/>
          <w:bCs/>
          <w:sz w:val="22"/>
          <w:szCs w:val="22"/>
          <w:lang w:val="es-ES"/>
        </w:rPr>
      </w:pPr>
    </w:p>
    <w:p w14:paraId="1FD32301" w14:textId="18FD20DC"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Consultoría 3: Diseño de una estrategia de mejor</w:t>
      </w:r>
      <w:r w:rsidR="00DE7F0B" w:rsidRPr="00145B9C">
        <w:rPr>
          <w:rFonts w:ascii="Arial" w:hAnsi="Arial" w:cs="Arial"/>
          <w:b/>
          <w:bCs/>
          <w:sz w:val="22"/>
          <w:szCs w:val="22"/>
          <w:lang w:val="es-ES"/>
        </w:rPr>
        <w:t>a</w:t>
      </w:r>
      <w:r w:rsidRPr="00145B9C">
        <w:rPr>
          <w:rFonts w:ascii="Arial" w:hAnsi="Arial" w:cs="Arial"/>
          <w:b/>
          <w:bCs/>
          <w:sz w:val="22"/>
          <w:szCs w:val="22"/>
          <w:lang w:val="es-ES"/>
        </w:rPr>
        <w:t xml:space="preserve"> de los programas de formalización en México</w:t>
      </w:r>
    </w:p>
    <w:p w14:paraId="5A4C8D4E" w14:textId="77777777" w:rsidR="00507830" w:rsidRPr="00145B9C" w:rsidRDefault="00507830" w:rsidP="00507830">
      <w:pPr>
        <w:jc w:val="both"/>
        <w:rPr>
          <w:rFonts w:ascii="Arial" w:hAnsi="Arial" w:cs="Arial"/>
          <w:b/>
          <w:bCs/>
          <w:sz w:val="22"/>
          <w:szCs w:val="22"/>
          <w:lang w:val="es-ES"/>
        </w:rPr>
      </w:pPr>
    </w:p>
    <w:p w14:paraId="789D8B4A" w14:textId="0617D919" w:rsidR="00507830" w:rsidRPr="00145B9C" w:rsidRDefault="00507830" w:rsidP="00507830">
      <w:pPr>
        <w:jc w:val="both"/>
        <w:rPr>
          <w:rFonts w:ascii="Arial" w:hAnsi="Arial" w:cs="Arial"/>
          <w:bCs/>
          <w:sz w:val="22"/>
          <w:szCs w:val="22"/>
          <w:lang w:val="es-ES"/>
        </w:rPr>
      </w:pPr>
      <w:r w:rsidRPr="00145B9C">
        <w:rPr>
          <w:rFonts w:ascii="Arial" w:hAnsi="Arial" w:cs="Arial"/>
          <w:bCs/>
          <w:sz w:val="22"/>
          <w:szCs w:val="22"/>
          <w:lang w:val="es-ES"/>
        </w:rPr>
        <w:t>El objetivo de la consultoría es realizar un diagnóstico de los resultados actuales de los programas de formalización implementados y</w:t>
      </w:r>
      <w:r w:rsidR="00DE7F0B" w:rsidRPr="00145B9C">
        <w:rPr>
          <w:rFonts w:ascii="Arial" w:hAnsi="Arial" w:cs="Arial"/>
          <w:bCs/>
          <w:sz w:val="22"/>
          <w:szCs w:val="22"/>
          <w:lang w:val="es-ES"/>
        </w:rPr>
        <w:t xml:space="preserve"> diseñar una estrategia de mejora. </w:t>
      </w:r>
    </w:p>
    <w:p w14:paraId="5BF04DED" w14:textId="77777777" w:rsidR="00DE7F0B" w:rsidRPr="00145B9C" w:rsidRDefault="00DE7F0B" w:rsidP="00507830">
      <w:pPr>
        <w:jc w:val="both"/>
        <w:rPr>
          <w:rFonts w:ascii="Arial" w:hAnsi="Arial" w:cs="Arial"/>
          <w:b/>
          <w:bCs/>
          <w:sz w:val="22"/>
          <w:szCs w:val="22"/>
          <w:lang w:val="es-ES"/>
        </w:rPr>
      </w:pPr>
    </w:p>
    <w:p w14:paraId="3E15C0F8" w14:textId="732381B7"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Actividades:</w:t>
      </w:r>
    </w:p>
    <w:p w14:paraId="6398ACA1" w14:textId="1F558CB6" w:rsidR="00507830" w:rsidRPr="00145B9C" w:rsidRDefault="00507830" w:rsidP="00507830">
      <w:pPr>
        <w:pStyle w:val="ListParagraph"/>
        <w:numPr>
          <w:ilvl w:val="0"/>
          <w:numId w:val="36"/>
        </w:numPr>
        <w:jc w:val="both"/>
        <w:rPr>
          <w:rFonts w:ascii="Arial" w:hAnsi="Arial" w:cs="Arial"/>
          <w:bCs/>
          <w:sz w:val="22"/>
          <w:szCs w:val="22"/>
          <w:lang w:val="es-ES"/>
        </w:rPr>
      </w:pPr>
      <w:r w:rsidRPr="00145B9C">
        <w:rPr>
          <w:rFonts w:ascii="Arial" w:hAnsi="Arial" w:cs="Arial"/>
          <w:bCs/>
          <w:sz w:val="22"/>
          <w:szCs w:val="22"/>
          <w:lang w:val="es-ES"/>
        </w:rPr>
        <w:t>Sostener reuniones con expertos del tema y las contrapartes mexicanas involucradas</w:t>
      </w:r>
      <w:r w:rsidR="00A17BAF" w:rsidRPr="00145B9C">
        <w:rPr>
          <w:rFonts w:ascii="Arial" w:hAnsi="Arial" w:cs="Arial"/>
          <w:bCs/>
          <w:sz w:val="22"/>
          <w:szCs w:val="22"/>
          <w:lang w:val="es-ES"/>
        </w:rPr>
        <w:t xml:space="preserve"> en el diseño y la implementación de los programas de formalización del empleo;</w:t>
      </w:r>
    </w:p>
    <w:p w14:paraId="74E7B814" w14:textId="4636B4EB" w:rsidR="00507830" w:rsidRPr="00145B9C" w:rsidRDefault="00507830" w:rsidP="00507830">
      <w:pPr>
        <w:pStyle w:val="ListParagraph"/>
        <w:numPr>
          <w:ilvl w:val="0"/>
          <w:numId w:val="36"/>
        </w:numPr>
        <w:jc w:val="both"/>
        <w:rPr>
          <w:rFonts w:ascii="Arial" w:hAnsi="Arial" w:cs="Arial"/>
          <w:bCs/>
          <w:sz w:val="22"/>
          <w:szCs w:val="22"/>
          <w:lang w:val="es-ES"/>
        </w:rPr>
      </w:pPr>
      <w:r w:rsidRPr="00145B9C">
        <w:rPr>
          <w:rFonts w:ascii="Arial" w:hAnsi="Arial" w:cs="Arial"/>
          <w:bCs/>
          <w:sz w:val="22"/>
          <w:szCs w:val="22"/>
          <w:lang w:val="es-ES"/>
        </w:rPr>
        <w:t>Documentar los logros y resultados de los programas y diagnosticar las áreas de oportunidad</w:t>
      </w:r>
      <w:r w:rsidR="00A17BAF" w:rsidRPr="00145B9C">
        <w:rPr>
          <w:rFonts w:ascii="Arial" w:hAnsi="Arial" w:cs="Arial"/>
          <w:bCs/>
          <w:sz w:val="22"/>
          <w:szCs w:val="22"/>
          <w:lang w:val="es-ES"/>
        </w:rPr>
        <w:t xml:space="preserve"> en el diseño y la implementación de los mismos;</w:t>
      </w:r>
      <w:r w:rsidR="00C01633">
        <w:rPr>
          <w:rFonts w:ascii="Arial" w:hAnsi="Arial" w:cs="Arial"/>
          <w:bCs/>
          <w:sz w:val="22"/>
          <w:szCs w:val="22"/>
          <w:lang w:val="es-ES"/>
        </w:rPr>
        <w:t xml:space="preserve"> y</w:t>
      </w:r>
    </w:p>
    <w:p w14:paraId="2CFE835C" w14:textId="533E8728" w:rsidR="00507830" w:rsidRPr="00145B9C" w:rsidRDefault="00507830" w:rsidP="00507830">
      <w:pPr>
        <w:pStyle w:val="ListParagraph"/>
        <w:numPr>
          <w:ilvl w:val="0"/>
          <w:numId w:val="36"/>
        </w:numPr>
        <w:jc w:val="both"/>
        <w:rPr>
          <w:rFonts w:ascii="Arial" w:hAnsi="Arial" w:cs="Arial"/>
          <w:bCs/>
          <w:sz w:val="22"/>
          <w:szCs w:val="22"/>
          <w:lang w:val="es-ES"/>
        </w:rPr>
      </w:pPr>
      <w:r w:rsidRPr="00145B9C">
        <w:rPr>
          <w:rFonts w:ascii="Arial" w:hAnsi="Arial" w:cs="Arial"/>
          <w:bCs/>
          <w:sz w:val="22"/>
          <w:szCs w:val="22"/>
          <w:lang w:val="es-ES"/>
        </w:rPr>
        <w:lastRenderedPageBreak/>
        <w:t>Elaborar un documento de propuesta de mejora de las iniciativas, con base en las experiencias nacionales e internacionales</w:t>
      </w:r>
      <w:r w:rsidR="00A17BAF" w:rsidRPr="00145B9C">
        <w:rPr>
          <w:rFonts w:ascii="Arial" w:hAnsi="Arial" w:cs="Arial"/>
          <w:bCs/>
          <w:sz w:val="22"/>
          <w:szCs w:val="22"/>
          <w:lang w:val="es-ES"/>
        </w:rPr>
        <w:t>.</w:t>
      </w:r>
    </w:p>
    <w:p w14:paraId="5F9EACB8" w14:textId="77777777" w:rsidR="00507830" w:rsidRPr="00145B9C" w:rsidRDefault="00507830" w:rsidP="00507830">
      <w:pPr>
        <w:jc w:val="both"/>
        <w:rPr>
          <w:rFonts w:ascii="Arial" w:hAnsi="Arial" w:cs="Arial"/>
          <w:b/>
          <w:bCs/>
          <w:sz w:val="22"/>
          <w:szCs w:val="22"/>
          <w:lang w:val="es-ES"/>
        </w:rPr>
      </w:pPr>
    </w:p>
    <w:p w14:paraId="3D85EA8A" w14:textId="39ED44C9"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 xml:space="preserve">Consultoría 4: </w:t>
      </w:r>
      <w:r w:rsidR="00A17BAF" w:rsidRPr="00145B9C">
        <w:rPr>
          <w:rFonts w:ascii="Arial" w:hAnsi="Arial" w:cs="Arial"/>
          <w:b/>
          <w:bCs/>
          <w:sz w:val="22"/>
          <w:szCs w:val="22"/>
          <w:lang w:val="es-ES"/>
        </w:rPr>
        <w:t>Elaboración de un e</w:t>
      </w:r>
      <w:r w:rsidRPr="00145B9C">
        <w:rPr>
          <w:rFonts w:ascii="Arial" w:hAnsi="Arial" w:cs="Arial"/>
          <w:b/>
          <w:bCs/>
          <w:sz w:val="22"/>
          <w:szCs w:val="22"/>
          <w:lang w:val="es-ES"/>
        </w:rPr>
        <w:t xml:space="preserve">studio recopilando buenas prácticas internacionales de </w:t>
      </w:r>
      <w:r w:rsidR="00C01633" w:rsidRPr="00145B9C">
        <w:rPr>
          <w:rFonts w:ascii="Arial" w:hAnsi="Arial" w:cs="Arial"/>
          <w:b/>
          <w:bCs/>
          <w:sz w:val="22"/>
          <w:szCs w:val="22"/>
          <w:lang w:val="es-ES"/>
        </w:rPr>
        <w:t>iniciativas</w:t>
      </w:r>
      <w:r w:rsidRPr="00145B9C">
        <w:rPr>
          <w:rFonts w:ascii="Arial" w:hAnsi="Arial" w:cs="Arial"/>
          <w:b/>
          <w:bCs/>
          <w:sz w:val="22"/>
          <w:szCs w:val="22"/>
          <w:lang w:val="es-ES"/>
        </w:rPr>
        <w:t xml:space="preserve"> de inspección laboral</w:t>
      </w:r>
      <w:r w:rsidR="00A17BAF" w:rsidRPr="00145B9C">
        <w:rPr>
          <w:rFonts w:ascii="Arial" w:hAnsi="Arial" w:cs="Arial"/>
          <w:b/>
          <w:bCs/>
          <w:sz w:val="22"/>
          <w:szCs w:val="22"/>
          <w:lang w:val="es-ES"/>
        </w:rPr>
        <w:t xml:space="preserve"> y de formalización del empleo</w:t>
      </w:r>
    </w:p>
    <w:p w14:paraId="09698B59" w14:textId="77777777" w:rsidR="00507830" w:rsidRPr="00145B9C" w:rsidRDefault="00507830" w:rsidP="00507830">
      <w:pPr>
        <w:jc w:val="both"/>
        <w:rPr>
          <w:rFonts w:ascii="Arial" w:hAnsi="Arial" w:cs="Arial"/>
          <w:b/>
          <w:bCs/>
          <w:sz w:val="22"/>
          <w:szCs w:val="22"/>
          <w:lang w:val="es-ES"/>
        </w:rPr>
      </w:pPr>
    </w:p>
    <w:p w14:paraId="554920CF" w14:textId="0D0884D5" w:rsidR="00507830" w:rsidRPr="00145B9C" w:rsidRDefault="00507830" w:rsidP="00507830">
      <w:pPr>
        <w:jc w:val="both"/>
        <w:rPr>
          <w:rFonts w:ascii="Arial" w:hAnsi="Arial" w:cs="Arial"/>
          <w:bCs/>
          <w:sz w:val="22"/>
          <w:szCs w:val="22"/>
          <w:lang w:val="es-ES"/>
        </w:rPr>
      </w:pPr>
      <w:r w:rsidRPr="00145B9C">
        <w:rPr>
          <w:rFonts w:ascii="Arial" w:hAnsi="Arial" w:cs="Arial"/>
          <w:bCs/>
          <w:sz w:val="22"/>
          <w:szCs w:val="22"/>
          <w:lang w:val="es-ES"/>
        </w:rPr>
        <w:t>El objetivo de la consultoría es documentar casos de éxito internacionales y proponer mejoras de las iniciativas</w:t>
      </w:r>
      <w:r w:rsidR="00A17BAF" w:rsidRPr="00145B9C">
        <w:rPr>
          <w:rFonts w:ascii="Arial" w:hAnsi="Arial" w:cs="Arial"/>
          <w:bCs/>
          <w:sz w:val="22"/>
          <w:szCs w:val="22"/>
          <w:lang w:val="es-ES"/>
        </w:rPr>
        <w:t xml:space="preserve"> de formalización del empleo</w:t>
      </w:r>
      <w:r w:rsidRPr="00145B9C">
        <w:rPr>
          <w:rFonts w:ascii="Arial" w:hAnsi="Arial" w:cs="Arial"/>
          <w:bCs/>
          <w:sz w:val="22"/>
          <w:szCs w:val="22"/>
          <w:lang w:val="es-ES"/>
        </w:rPr>
        <w:t xml:space="preserve"> emprendidas en México</w:t>
      </w:r>
      <w:r w:rsidR="00A17BAF" w:rsidRPr="00145B9C">
        <w:rPr>
          <w:rFonts w:ascii="Arial" w:hAnsi="Arial" w:cs="Arial"/>
          <w:bCs/>
          <w:sz w:val="22"/>
          <w:szCs w:val="22"/>
          <w:lang w:val="es-ES"/>
        </w:rPr>
        <w:t>.</w:t>
      </w:r>
    </w:p>
    <w:p w14:paraId="20D3FA3A" w14:textId="77777777" w:rsidR="00A17BAF" w:rsidRPr="00145B9C" w:rsidRDefault="00A17BAF" w:rsidP="00507830">
      <w:pPr>
        <w:jc w:val="both"/>
        <w:rPr>
          <w:rFonts w:ascii="Arial" w:hAnsi="Arial" w:cs="Arial"/>
          <w:b/>
          <w:bCs/>
          <w:sz w:val="22"/>
          <w:szCs w:val="22"/>
          <w:lang w:val="es-ES"/>
        </w:rPr>
      </w:pPr>
    </w:p>
    <w:p w14:paraId="72A094EA" w14:textId="00EBB6E2" w:rsidR="00507830" w:rsidRPr="00145B9C" w:rsidRDefault="00507830" w:rsidP="00507830">
      <w:pPr>
        <w:jc w:val="both"/>
        <w:rPr>
          <w:rFonts w:ascii="Arial" w:hAnsi="Arial" w:cs="Arial"/>
          <w:b/>
          <w:bCs/>
          <w:sz w:val="22"/>
          <w:szCs w:val="22"/>
          <w:lang w:val="es-ES"/>
        </w:rPr>
      </w:pPr>
      <w:r w:rsidRPr="00145B9C">
        <w:rPr>
          <w:rFonts w:ascii="Arial" w:hAnsi="Arial" w:cs="Arial"/>
          <w:b/>
          <w:bCs/>
          <w:sz w:val="22"/>
          <w:szCs w:val="22"/>
          <w:lang w:val="es-ES"/>
        </w:rPr>
        <w:t>Actividades:</w:t>
      </w:r>
    </w:p>
    <w:p w14:paraId="13A375D2" w14:textId="1ADC9BD9" w:rsidR="00507830" w:rsidRPr="00145B9C" w:rsidRDefault="00507830" w:rsidP="00507830">
      <w:pPr>
        <w:pStyle w:val="ListParagraph"/>
        <w:numPr>
          <w:ilvl w:val="0"/>
          <w:numId w:val="37"/>
        </w:numPr>
        <w:jc w:val="both"/>
        <w:rPr>
          <w:rFonts w:ascii="Arial" w:hAnsi="Arial" w:cs="Arial"/>
          <w:bCs/>
          <w:sz w:val="22"/>
          <w:szCs w:val="22"/>
          <w:lang w:val="es-ES"/>
        </w:rPr>
      </w:pPr>
      <w:r w:rsidRPr="00145B9C">
        <w:rPr>
          <w:rFonts w:ascii="Arial" w:hAnsi="Arial" w:cs="Arial"/>
          <w:bCs/>
          <w:sz w:val="22"/>
          <w:szCs w:val="22"/>
          <w:lang w:val="es-ES"/>
        </w:rPr>
        <w:t>Revisar la literatura teórica y empírica internacional</w:t>
      </w:r>
      <w:r w:rsidR="00A17BAF" w:rsidRPr="00145B9C">
        <w:rPr>
          <w:rFonts w:ascii="Arial" w:hAnsi="Arial" w:cs="Arial"/>
          <w:bCs/>
          <w:sz w:val="22"/>
          <w:szCs w:val="22"/>
          <w:lang w:val="es-ES"/>
        </w:rPr>
        <w:t>;</w:t>
      </w:r>
    </w:p>
    <w:p w14:paraId="258C3330" w14:textId="3BC77C1B" w:rsidR="00507830" w:rsidRPr="00145B9C" w:rsidRDefault="00507830" w:rsidP="00507830">
      <w:pPr>
        <w:pStyle w:val="ListParagraph"/>
        <w:numPr>
          <w:ilvl w:val="0"/>
          <w:numId w:val="37"/>
        </w:numPr>
        <w:jc w:val="both"/>
        <w:rPr>
          <w:rFonts w:ascii="Arial" w:hAnsi="Arial" w:cs="Arial"/>
          <w:bCs/>
          <w:sz w:val="22"/>
          <w:szCs w:val="22"/>
          <w:lang w:val="es-ES"/>
        </w:rPr>
      </w:pPr>
      <w:r w:rsidRPr="00145B9C">
        <w:rPr>
          <w:rFonts w:ascii="Arial" w:hAnsi="Arial" w:cs="Arial"/>
          <w:bCs/>
          <w:sz w:val="22"/>
          <w:szCs w:val="22"/>
          <w:lang w:val="es-ES"/>
        </w:rPr>
        <w:t xml:space="preserve">Documentar casos de éxito internacionales </w:t>
      </w:r>
      <w:r w:rsidR="0092662A" w:rsidRPr="00145B9C">
        <w:rPr>
          <w:rFonts w:ascii="Arial" w:hAnsi="Arial" w:cs="Arial"/>
          <w:bCs/>
          <w:sz w:val="22"/>
          <w:szCs w:val="22"/>
          <w:lang w:val="es-ES"/>
        </w:rPr>
        <w:t>con base en los resultados obtenidos</w:t>
      </w:r>
      <w:r w:rsidR="007A411E" w:rsidRPr="00145B9C">
        <w:rPr>
          <w:rFonts w:ascii="Arial" w:hAnsi="Arial" w:cs="Arial"/>
          <w:bCs/>
          <w:sz w:val="22"/>
          <w:szCs w:val="22"/>
          <w:lang w:val="es-ES"/>
        </w:rPr>
        <w:t xml:space="preserve"> gracias a los programas</w:t>
      </w:r>
      <w:r w:rsidR="00A17BAF" w:rsidRPr="00145B9C">
        <w:rPr>
          <w:rFonts w:ascii="Arial" w:hAnsi="Arial" w:cs="Arial"/>
          <w:bCs/>
          <w:sz w:val="22"/>
          <w:szCs w:val="22"/>
          <w:lang w:val="es-ES"/>
        </w:rPr>
        <w:t>;</w:t>
      </w:r>
      <w:r w:rsidR="00C01633">
        <w:rPr>
          <w:rFonts w:ascii="Arial" w:hAnsi="Arial" w:cs="Arial"/>
          <w:bCs/>
          <w:sz w:val="22"/>
          <w:szCs w:val="22"/>
          <w:lang w:val="es-ES"/>
        </w:rPr>
        <w:t xml:space="preserve"> y</w:t>
      </w:r>
    </w:p>
    <w:p w14:paraId="73DF296C" w14:textId="7F08C73A" w:rsidR="00507830" w:rsidRPr="00145B9C" w:rsidRDefault="0092662A" w:rsidP="00507830">
      <w:pPr>
        <w:pStyle w:val="ListParagraph"/>
        <w:numPr>
          <w:ilvl w:val="0"/>
          <w:numId w:val="37"/>
        </w:numPr>
        <w:jc w:val="both"/>
        <w:rPr>
          <w:rFonts w:ascii="Arial" w:hAnsi="Arial" w:cs="Arial"/>
          <w:bCs/>
          <w:sz w:val="22"/>
          <w:szCs w:val="22"/>
          <w:lang w:val="es-ES"/>
        </w:rPr>
      </w:pPr>
      <w:r w:rsidRPr="00145B9C">
        <w:rPr>
          <w:rFonts w:ascii="Arial" w:hAnsi="Arial" w:cs="Arial"/>
          <w:bCs/>
          <w:sz w:val="22"/>
          <w:szCs w:val="22"/>
          <w:lang w:val="es-ES"/>
        </w:rPr>
        <w:t xml:space="preserve">Elaborar recomendaciones para México, evaluando la </w:t>
      </w:r>
      <w:proofErr w:type="spellStart"/>
      <w:r w:rsidRPr="00145B9C">
        <w:rPr>
          <w:rFonts w:ascii="Arial" w:hAnsi="Arial" w:cs="Arial"/>
          <w:bCs/>
          <w:sz w:val="22"/>
          <w:szCs w:val="22"/>
          <w:lang w:val="es-ES"/>
        </w:rPr>
        <w:t>replicabilidad</w:t>
      </w:r>
      <w:proofErr w:type="spellEnd"/>
      <w:r w:rsidRPr="00145B9C">
        <w:rPr>
          <w:rFonts w:ascii="Arial" w:hAnsi="Arial" w:cs="Arial"/>
          <w:bCs/>
          <w:sz w:val="22"/>
          <w:szCs w:val="22"/>
          <w:lang w:val="es-ES"/>
        </w:rPr>
        <w:t xml:space="preserve"> de las buenas prácticas internacionales</w:t>
      </w:r>
      <w:r w:rsidR="007A411E" w:rsidRPr="00145B9C">
        <w:rPr>
          <w:rFonts w:ascii="Arial" w:hAnsi="Arial" w:cs="Arial"/>
          <w:bCs/>
          <w:sz w:val="22"/>
          <w:szCs w:val="22"/>
          <w:lang w:val="es-ES"/>
        </w:rPr>
        <w:t xml:space="preserve"> a fin de mejorar el alcance y la efectividad de los programas implementados hasta la fecha.</w:t>
      </w:r>
    </w:p>
    <w:p w14:paraId="7B5D1EC5" w14:textId="77777777" w:rsidR="0092662A" w:rsidRPr="00145B9C" w:rsidRDefault="0092662A" w:rsidP="0092662A">
      <w:pPr>
        <w:jc w:val="both"/>
        <w:rPr>
          <w:rFonts w:ascii="Arial" w:hAnsi="Arial" w:cs="Arial"/>
          <w:b/>
          <w:bCs/>
          <w:sz w:val="22"/>
          <w:szCs w:val="22"/>
          <w:lang w:val="es-ES"/>
        </w:rPr>
      </w:pPr>
    </w:p>
    <w:p w14:paraId="1C777890" w14:textId="2F509D27" w:rsidR="0092662A" w:rsidRPr="00145B9C" w:rsidRDefault="0092662A" w:rsidP="0092662A">
      <w:pPr>
        <w:jc w:val="both"/>
        <w:rPr>
          <w:rFonts w:ascii="Arial" w:hAnsi="Arial" w:cs="Arial"/>
          <w:b/>
          <w:bCs/>
          <w:sz w:val="22"/>
          <w:szCs w:val="22"/>
          <w:lang w:val="es-ES"/>
        </w:rPr>
      </w:pPr>
      <w:r w:rsidRPr="00145B9C">
        <w:rPr>
          <w:rFonts w:ascii="Arial" w:hAnsi="Arial" w:cs="Arial"/>
          <w:b/>
          <w:bCs/>
          <w:sz w:val="22"/>
          <w:szCs w:val="22"/>
          <w:lang w:val="es-ES"/>
        </w:rPr>
        <w:t>Consultoría 5: Estudio descripti</w:t>
      </w:r>
      <w:r w:rsidR="007A411E" w:rsidRPr="00145B9C">
        <w:rPr>
          <w:rFonts w:ascii="Arial" w:hAnsi="Arial" w:cs="Arial"/>
          <w:b/>
          <w:bCs/>
          <w:sz w:val="22"/>
          <w:szCs w:val="22"/>
          <w:lang w:val="es-ES"/>
        </w:rPr>
        <w:t>vo de las metodologías de evalua</w:t>
      </w:r>
      <w:r w:rsidRPr="00145B9C">
        <w:rPr>
          <w:rFonts w:ascii="Arial" w:hAnsi="Arial" w:cs="Arial"/>
          <w:b/>
          <w:bCs/>
          <w:sz w:val="22"/>
          <w:szCs w:val="22"/>
          <w:lang w:val="es-ES"/>
        </w:rPr>
        <w:t>ción de formalización del empleo</w:t>
      </w:r>
      <w:r w:rsidR="00DB5D64">
        <w:rPr>
          <w:rFonts w:ascii="Arial" w:hAnsi="Arial" w:cs="Arial"/>
          <w:b/>
          <w:bCs/>
          <w:sz w:val="22"/>
          <w:szCs w:val="22"/>
          <w:lang w:val="es-ES"/>
        </w:rPr>
        <w:t xml:space="preserve"> en otros países</w:t>
      </w:r>
    </w:p>
    <w:p w14:paraId="06DF1EEC" w14:textId="77777777" w:rsidR="0092662A" w:rsidRPr="00145B9C" w:rsidRDefault="0092662A" w:rsidP="0092662A">
      <w:pPr>
        <w:jc w:val="both"/>
        <w:rPr>
          <w:rFonts w:ascii="Arial" w:hAnsi="Arial" w:cs="Arial"/>
          <w:b/>
          <w:bCs/>
          <w:sz w:val="22"/>
          <w:szCs w:val="22"/>
          <w:lang w:val="es-ES"/>
        </w:rPr>
      </w:pPr>
    </w:p>
    <w:p w14:paraId="1E09A86E" w14:textId="0ECFF635" w:rsidR="0092662A" w:rsidRPr="00145B9C" w:rsidRDefault="0092662A" w:rsidP="0092662A">
      <w:pPr>
        <w:jc w:val="both"/>
        <w:rPr>
          <w:rFonts w:ascii="Arial" w:hAnsi="Arial" w:cs="Arial"/>
          <w:bCs/>
          <w:sz w:val="22"/>
          <w:szCs w:val="22"/>
          <w:lang w:val="es-ES"/>
        </w:rPr>
      </w:pPr>
      <w:r w:rsidRPr="00145B9C">
        <w:rPr>
          <w:rFonts w:ascii="Arial" w:hAnsi="Arial" w:cs="Arial"/>
          <w:bCs/>
          <w:sz w:val="22"/>
          <w:szCs w:val="22"/>
          <w:lang w:val="es-ES"/>
        </w:rPr>
        <w:t>El objetivo de la consultoría es recopilar las estrategias de evaluación de las iniciativas de formalización del empleo y proponer estrategias de evaluación para México</w:t>
      </w:r>
      <w:r w:rsidR="007A411E" w:rsidRPr="00145B9C">
        <w:rPr>
          <w:rFonts w:ascii="Arial" w:hAnsi="Arial" w:cs="Arial"/>
          <w:bCs/>
          <w:sz w:val="22"/>
          <w:szCs w:val="22"/>
          <w:lang w:val="es-ES"/>
        </w:rPr>
        <w:t>.</w:t>
      </w:r>
    </w:p>
    <w:p w14:paraId="06EED1CB" w14:textId="77777777" w:rsidR="0092662A" w:rsidRPr="00145B9C" w:rsidRDefault="0092662A" w:rsidP="0092662A">
      <w:pPr>
        <w:jc w:val="both"/>
        <w:rPr>
          <w:rFonts w:ascii="Arial" w:hAnsi="Arial" w:cs="Arial"/>
          <w:b/>
          <w:bCs/>
          <w:sz w:val="22"/>
          <w:szCs w:val="22"/>
          <w:lang w:val="es-ES"/>
        </w:rPr>
      </w:pPr>
    </w:p>
    <w:p w14:paraId="103A231E" w14:textId="43B5FFE2" w:rsidR="0092662A" w:rsidRPr="00145B9C" w:rsidRDefault="0092662A" w:rsidP="0092662A">
      <w:pPr>
        <w:jc w:val="both"/>
        <w:rPr>
          <w:rFonts w:ascii="Arial" w:hAnsi="Arial" w:cs="Arial"/>
          <w:b/>
          <w:bCs/>
          <w:sz w:val="22"/>
          <w:szCs w:val="22"/>
          <w:lang w:val="es-ES"/>
        </w:rPr>
      </w:pPr>
      <w:r w:rsidRPr="00145B9C">
        <w:rPr>
          <w:rFonts w:ascii="Arial" w:hAnsi="Arial" w:cs="Arial"/>
          <w:b/>
          <w:bCs/>
          <w:sz w:val="22"/>
          <w:szCs w:val="22"/>
          <w:lang w:val="es-ES"/>
        </w:rPr>
        <w:t>Actividades:</w:t>
      </w:r>
    </w:p>
    <w:p w14:paraId="2161E5B4" w14:textId="5E749E52" w:rsidR="0092662A" w:rsidRPr="00145B9C" w:rsidRDefault="0092662A" w:rsidP="0092662A">
      <w:pPr>
        <w:pStyle w:val="ListParagraph"/>
        <w:numPr>
          <w:ilvl w:val="0"/>
          <w:numId w:val="38"/>
        </w:numPr>
        <w:jc w:val="both"/>
        <w:rPr>
          <w:rFonts w:ascii="Arial" w:hAnsi="Arial" w:cs="Arial"/>
          <w:bCs/>
          <w:sz w:val="22"/>
          <w:szCs w:val="22"/>
          <w:lang w:val="es-ES"/>
        </w:rPr>
      </w:pPr>
      <w:r w:rsidRPr="00145B9C">
        <w:rPr>
          <w:rFonts w:ascii="Arial" w:hAnsi="Arial" w:cs="Arial"/>
          <w:bCs/>
          <w:sz w:val="22"/>
          <w:szCs w:val="22"/>
          <w:lang w:val="es-ES"/>
        </w:rPr>
        <w:t xml:space="preserve">Revisar la literatura teórica y empírica para documentar estrategias de evaluación de </w:t>
      </w:r>
      <w:r w:rsidR="00C01633" w:rsidRPr="00145B9C">
        <w:rPr>
          <w:rFonts w:ascii="Arial" w:hAnsi="Arial" w:cs="Arial"/>
          <w:bCs/>
          <w:sz w:val="22"/>
          <w:szCs w:val="22"/>
          <w:lang w:val="es-ES"/>
        </w:rPr>
        <w:t>iniciativas</w:t>
      </w:r>
      <w:r w:rsidRPr="00145B9C">
        <w:rPr>
          <w:rFonts w:ascii="Arial" w:hAnsi="Arial" w:cs="Arial"/>
          <w:bCs/>
          <w:sz w:val="22"/>
          <w:szCs w:val="22"/>
          <w:lang w:val="es-ES"/>
        </w:rPr>
        <w:t xml:space="preserve"> de formalización del empleo</w:t>
      </w:r>
      <w:r w:rsidR="007A411E" w:rsidRPr="00145B9C">
        <w:rPr>
          <w:rFonts w:ascii="Arial" w:hAnsi="Arial" w:cs="Arial"/>
          <w:bCs/>
          <w:sz w:val="22"/>
          <w:szCs w:val="22"/>
          <w:lang w:val="es-ES"/>
        </w:rPr>
        <w:t>;</w:t>
      </w:r>
    </w:p>
    <w:p w14:paraId="4E813116" w14:textId="6EF0DE63" w:rsidR="0092662A" w:rsidRPr="00145B9C" w:rsidRDefault="0092662A" w:rsidP="0092662A">
      <w:pPr>
        <w:pStyle w:val="ListParagraph"/>
        <w:numPr>
          <w:ilvl w:val="0"/>
          <w:numId w:val="38"/>
        </w:numPr>
        <w:jc w:val="both"/>
        <w:rPr>
          <w:rFonts w:ascii="Arial" w:hAnsi="Arial" w:cs="Arial"/>
          <w:bCs/>
          <w:sz w:val="22"/>
          <w:szCs w:val="22"/>
          <w:lang w:val="es-ES"/>
        </w:rPr>
      </w:pPr>
      <w:r w:rsidRPr="00145B9C">
        <w:rPr>
          <w:rFonts w:ascii="Arial" w:hAnsi="Arial" w:cs="Arial"/>
          <w:bCs/>
          <w:sz w:val="22"/>
          <w:szCs w:val="22"/>
          <w:lang w:val="es-ES"/>
        </w:rPr>
        <w:t>Realizar visitas de terreno para documentar los casos de éxito</w:t>
      </w:r>
      <w:r w:rsidR="007A411E" w:rsidRPr="00145B9C">
        <w:rPr>
          <w:rFonts w:ascii="Arial" w:hAnsi="Arial" w:cs="Arial"/>
          <w:bCs/>
          <w:sz w:val="22"/>
          <w:szCs w:val="22"/>
          <w:lang w:val="es-ES"/>
        </w:rPr>
        <w:t>;</w:t>
      </w:r>
      <w:r w:rsidR="00C01633">
        <w:rPr>
          <w:rFonts w:ascii="Arial" w:hAnsi="Arial" w:cs="Arial"/>
          <w:bCs/>
          <w:sz w:val="22"/>
          <w:szCs w:val="22"/>
          <w:lang w:val="es-ES"/>
        </w:rPr>
        <w:t xml:space="preserve"> y</w:t>
      </w:r>
    </w:p>
    <w:p w14:paraId="700CFC05" w14:textId="2664BE64" w:rsidR="0092662A" w:rsidRPr="00145B9C" w:rsidRDefault="0092662A" w:rsidP="0092662A">
      <w:pPr>
        <w:pStyle w:val="ListParagraph"/>
        <w:numPr>
          <w:ilvl w:val="0"/>
          <w:numId w:val="38"/>
        </w:numPr>
        <w:jc w:val="both"/>
        <w:rPr>
          <w:rFonts w:ascii="Arial" w:hAnsi="Arial" w:cs="Arial"/>
          <w:bCs/>
          <w:sz w:val="22"/>
          <w:szCs w:val="22"/>
          <w:lang w:val="es-ES"/>
        </w:rPr>
      </w:pPr>
      <w:r w:rsidRPr="00145B9C">
        <w:rPr>
          <w:rFonts w:ascii="Arial" w:hAnsi="Arial" w:cs="Arial"/>
          <w:bCs/>
          <w:sz w:val="22"/>
          <w:szCs w:val="22"/>
          <w:lang w:val="es-ES"/>
        </w:rPr>
        <w:t>Proponer una estrategia de evaluación de las iniciativas emprendidas en México</w:t>
      </w:r>
      <w:r w:rsidR="007A411E" w:rsidRPr="00145B9C">
        <w:rPr>
          <w:rFonts w:ascii="Arial" w:hAnsi="Arial" w:cs="Arial"/>
          <w:bCs/>
          <w:sz w:val="22"/>
          <w:szCs w:val="22"/>
          <w:lang w:val="es-ES"/>
        </w:rPr>
        <w:t>.</w:t>
      </w:r>
    </w:p>
    <w:p w14:paraId="097D48F6" w14:textId="77777777" w:rsidR="007A411E" w:rsidRPr="00145B9C" w:rsidRDefault="007A411E" w:rsidP="007A411E">
      <w:pPr>
        <w:pStyle w:val="ListParagraph"/>
        <w:ind w:left="1080"/>
        <w:jc w:val="both"/>
        <w:rPr>
          <w:rFonts w:ascii="Arial" w:hAnsi="Arial" w:cs="Arial"/>
          <w:bCs/>
          <w:sz w:val="22"/>
          <w:szCs w:val="22"/>
          <w:lang w:val="es-ES"/>
        </w:rPr>
      </w:pPr>
    </w:p>
    <w:p w14:paraId="5F1EEA53" w14:textId="77777777" w:rsidR="0092662A" w:rsidRPr="00145B9C" w:rsidRDefault="0092662A" w:rsidP="0092662A">
      <w:pPr>
        <w:jc w:val="both"/>
        <w:rPr>
          <w:rFonts w:ascii="Arial" w:hAnsi="Arial" w:cs="Arial"/>
          <w:b/>
          <w:bCs/>
          <w:sz w:val="22"/>
          <w:szCs w:val="22"/>
          <w:lang w:val="es-ES"/>
        </w:rPr>
      </w:pPr>
    </w:p>
    <w:p w14:paraId="30C49B14" w14:textId="57E4ABD6" w:rsidR="0092662A" w:rsidRPr="00145B9C" w:rsidRDefault="0092662A" w:rsidP="0092662A">
      <w:pPr>
        <w:jc w:val="both"/>
        <w:rPr>
          <w:rFonts w:ascii="Arial" w:hAnsi="Arial" w:cs="Arial"/>
          <w:b/>
          <w:bCs/>
          <w:sz w:val="22"/>
          <w:szCs w:val="22"/>
          <w:lang w:val="es-ES"/>
        </w:rPr>
      </w:pPr>
      <w:r w:rsidRPr="00145B9C">
        <w:rPr>
          <w:rFonts w:ascii="Arial" w:hAnsi="Arial" w:cs="Arial"/>
          <w:b/>
          <w:bCs/>
          <w:sz w:val="22"/>
          <w:szCs w:val="22"/>
          <w:lang w:val="es-ES"/>
        </w:rPr>
        <w:t>Consultoría 6: Asesoría técnica y especializada para reorientar la normatividad laboral mexicana en cuanto a inspecciones laborales y estrategias de formalización del empleo</w:t>
      </w:r>
    </w:p>
    <w:p w14:paraId="0EEA91B6" w14:textId="77777777" w:rsidR="0092662A" w:rsidRPr="00145B9C" w:rsidRDefault="0092662A" w:rsidP="0092662A">
      <w:pPr>
        <w:jc w:val="both"/>
        <w:rPr>
          <w:rFonts w:ascii="Arial" w:hAnsi="Arial" w:cs="Arial"/>
          <w:bCs/>
          <w:sz w:val="22"/>
          <w:szCs w:val="22"/>
          <w:lang w:val="es-ES"/>
        </w:rPr>
      </w:pPr>
    </w:p>
    <w:p w14:paraId="7AA11DD6" w14:textId="5004DFDC" w:rsidR="0092662A" w:rsidRPr="00145B9C" w:rsidRDefault="0092662A" w:rsidP="0092662A">
      <w:pPr>
        <w:jc w:val="both"/>
        <w:rPr>
          <w:rFonts w:ascii="Arial" w:hAnsi="Arial" w:cs="Arial"/>
          <w:bCs/>
          <w:sz w:val="22"/>
          <w:szCs w:val="22"/>
          <w:lang w:val="es-ES"/>
        </w:rPr>
      </w:pPr>
      <w:r w:rsidRPr="00145B9C">
        <w:rPr>
          <w:rFonts w:ascii="Arial" w:hAnsi="Arial" w:cs="Arial"/>
          <w:bCs/>
          <w:sz w:val="22"/>
          <w:szCs w:val="22"/>
          <w:lang w:val="es-ES"/>
        </w:rPr>
        <w:t xml:space="preserve">El objetivo de la consultoría es dar apoyo al gobierno en la reorientación de la legislación laboral mexicana para aumentar el alcance y la efectividad de las políticas de formalización del empleo. </w:t>
      </w:r>
    </w:p>
    <w:p w14:paraId="660CE2C5" w14:textId="77777777" w:rsidR="0092662A" w:rsidRPr="00145B9C" w:rsidRDefault="0092662A" w:rsidP="0092662A">
      <w:pPr>
        <w:jc w:val="both"/>
        <w:rPr>
          <w:rFonts w:ascii="Arial" w:hAnsi="Arial" w:cs="Arial"/>
          <w:b/>
          <w:bCs/>
          <w:sz w:val="22"/>
          <w:szCs w:val="22"/>
          <w:lang w:val="es-ES"/>
        </w:rPr>
      </w:pPr>
    </w:p>
    <w:p w14:paraId="0B4C375F" w14:textId="231818DB" w:rsidR="007A411E" w:rsidRPr="00145B9C" w:rsidRDefault="007A411E" w:rsidP="0092662A">
      <w:pPr>
        <w:jc w:val="both"/>
        <w:rPr>
          <w:rFonts w:ascii="Arial" w:hAnsi="Arial" w:cs="Arial"/>
          <w:b/>
          <w:bCs/>
          <w:sz w:val="22"/>
          <w:szCs w:val="22"/>
          <w:lang w:val="es-ES"/>
        </w:rPr>
      </w:pPr>
      <w:r w:rsidRPr="00145B9C">
        <w:rPr>
          <w:rFonts w:ascii="Arial" w:hAnsi="Arial" w:cs="Arial"/>
          <w:b/>
          <w:bCs/>
          <w:sz w:val="22"/>
          <w:szCs w:val="22"/>
          <w:lang w:val="es-ES"/>
        </w:rPr>
        <w:t>Actividades:</w:t>
      </w:r>
    </w:p>
    <w:p w14:paraId="5A2FBBAA" w14:textId="29908037" w:rsidR="009A4B8E" w:rsidRPr="00145B9C" w:rsidRDefault="007A411E" w:rsidP="009A4B8E">
      <w:pPr>
        <w:pStyle w:val="ListParagraph"/>
        <w:numPr>
          <w:ilvl w:val="0"/>
          <w:numId w:val="40"/>
        </w:numPr>
        <w:jc w:val="both"/>
        <w:rPr>
          <w:rFonts w:ascii="Arial" w:hAnsi="Arial" w:cs="Arial"/>
          <w:bCs/>
          <w:sz w:val="22"/>
          <w:szCs w:val="22"/>
          <w:lang w:val="es-ES"/>
        </w:rPr>
      </w:pPr>
      <w:r w:rsidRPr="00145B9C">
        <w:rPr>
          <w:rFonts w:ascii="Arial" w:hAnsi="Arial" w:cs="Arial"/>
          <w:bCs/>
          <w:sz w:val="22"/>
          <w:szCs w:val="22"/>
          <w:lang w:val="es-ES"/>
        </w:rPr>
        <w:t>Con base en los resultados de las consultorías anteriores, iden</w:t>
      </w:r>
      <w:r w:rsidR="009A4B8E" w:rsidRPr="00145B9C">
        <w:rPr>
          <w:rFonts w:ascii="Arial" w:hAnsi="Arial" w:cs="Arial"/>
          <w:bCs/>
          <w:sz w:val="22"/>
          <w:szCs w:val="22"/>
          <w:lang w:val="es-ES"/>
        </w:rPr>
        <w:t>tificar elementos que se pueden integrar a la legislación laboral mexicana a fin de mejorar el alcance y la efectividad de los programas;</w:t>
      </w:r>
      <w:r w:rsidR="00C01633">
        <w:rPr>
          <w:rFonts w:ascii="Arial" w:hAnsi="Arial" w:cs="Arial"/>
          <w:bCs/>
          <w:sz w:val="22"/>
          <w:szCs w:val="22"/>
          <w:lang w:val="es-ES"/>
        </w:rPr>
        <w:t xml:space="preserve"> y</w:t>
      </w:r>
    </w:p>
    <w:p w14:paraId="248F6CD8" w14:textId="48FCF2D9" w:rsidR="00AA6AEE" w:rsidRPr="00145B9C" w:rsidRDefault="00AA6AEE" w:rsidP="00AA6AEE">
      <w:pPr>
        <w:pStyle w:val="ListParagraph"/>
        <w:numPr>
          <w:ilvl w:val="0"/>
          <w:numId w:val="40"/>
        </w:numPr>
        <w:jc w:val="both"/>
        <w:rPr>
          <w:rFonts w:ascii="Arial" w:hAnsi="Arial" w:cs="Arial"/>
          <w:bCs/>
          <w:sz w:val="22"/>
          <w:szCs w:val="22"/>
          <w:lang w:val="es-ES"/>
        </w:rPr>
      </w:pPr>
      <w:r w:rsidRPr="00145B9C">
        <w:rPr>
          <w:rFonts w:ascii="Arial" w:hAnsi="Arial" w:cs="Arial"/>
          <w:bCs/>
          <w:sz w:val="22"/>
          <w:szCs w:val="22"/>
          <w:lang w:val="es-ES"/>
        </w:rPr>
        <w:t xml:space="preserve">Apoyar en la implementación de la legislación proponiendo estrategias de formación y difusión de los cambios. </w:t>
      </w:r>
    </w:p>
    <w:p w14:paraId="08E7EA89" w14:textId="4F2A2EFA" w:rsidR="0092662A" w:rsidRPr="00145B9C" w:rsidRDefault="0092662A" w:rsidP="0092662A">
      <w:pPr>
        <w:jc w:val="both"/>
        <w:rPr>
          <w:rFonts w:ascii="Arial" w:hAnsi="Arial" w:cs="Arial"/>
          <w:b/>
          <w:bCs/>
          <w:sz w:val="22"/>
          <w:szCs w:val="22"/>
          <w:lang w:val="es-ES"/>
        </w:rPr>
      </w:pPr>
    </w:p>
    <w:p w14:paraId="42676D5E" w14:textId="77777777" w:rsidR="004C778E" w:rsidRPr="00145B9C" w:rsidRDefault="004C778E" w:rsidP="00440F69">
      <w:pPr>
        <w:jc w:val="both"/>
        <w:rPr>
          <w:rFonts w:ascii="Arial" w:hAnsi="Arial" w:cs="Arial"/>
          <w:sz w:val="22"/>
          <w:szCs w:val="22"/>
          <w:lang w:val="es-ES"/>
        </w:rPr>
      </w:pPr>
    </w:p>
    <w:p w14:paraId="6C5741E7" w14:textId="726D8021" w:rsidR="00EB7525" w:rsidRPr="00145B9C" w:rsidRDefault="00EB7525" w:rsidP="00EB7525">
      <w:pPr>
        <w:jc w:val="both"/>
        <w:rPr>
          <w:rFonts w:ascii="Arial" w:hAnsi="Arial" w:cs="Arial"/>
          <w:b/>
          <w:bCs/>
          <w:sz w:val="22"/>
          <w:szCs w:val="22"/>
          <w:lang w:val="es-ES"/>
        </w:rPr>
      </w:pPr>
      <w:r w:rsidRPr="00145B9C">
        <w:rPr>
          <w:rFonts w:ascii="Arial" w:hAnsi="Arial" w:cs="Arial"/>
          <w:b/>
          <w:bCs/>
          <w:sz w:val="22"/>
          <w:szCs w:val="22"/>
          <w:lang w:val="es-ES"/>
        </w:rPr>
        <w:t>Características de la</w:t>
      </w:r>
      <w:r w:rsidR="00AA6AEE" w:rsidRPr="00145B9C">
        <w:rPr>
          <w:rFonts w:ascii="Arial" w:hAnsi="Arial" w:cs="Arial"/>
          <w:b/>
          <w:bCs/>
          <w:sz w:val="22"/>
          <w:szCs w:val="22"/>
          <w:lang w:val="es-ES"/>
        </w:rPr>
        <w:t>s</w:t>
      </w:r>
      <w:r w:rsidRPr="00145B9C">
        <w:rPr>
          <w:rFonts w:ascii="Arial" w:hAnsi="Arial" w:cs="Arial"/>
          <w:b/>
          <w:bCs/>
          <w:sz w:val="22"/>
          <w:szCs w:val="22"/>
          <w:lang w:val="es-ES"/>
        </w:rPr>
        <w:t xml:space="preserve"> Consultoría</w:t>
      </w:r>
      <w:r w:rsidR="00AA6AEE" w:rsidRPr="00145B9C">
        <w:rPr>
          <w:rFonts w:ascii="Arial" w:hAnsi="Arial" w:cs="Arial"/>
          <w:b/>
          <w:bCs/>
          <w:sz w:val="22"/>
          <w:szCs w:val="22"/>
          <w:lang w:val="es-ES"/>
        </w:rPr>
        <w:t>s</w:t>
      </w:r>
    </w:p>
    <w:p w14:paraId="6A882610" w14:textId="77777777" w:rsidR="00EB7525" w:rsidRPr="00145B9C" w:rsidRDefault="00EB7525" w:rsidP="00EB7525">
      <w:pPr>
        <w:jc w:val="both"/>
        <w:rPr>
          <w:rFonts w:ascii="Arial" w:hAnsi="Arial" w:cs="Arial"/>
          <w:b/>
          <w:bCs/>
          <w:sz w:val="22"/>
          <w:szCs w:val="22"/>
          <w:lang w:val="es-ES"/>
        </w:rPr>
      </w:pPr>
    </w:p>
    <w:p w14:paraId="04292A47" w14:textId="55D672D2" w:rsidR="00EB7525" w:rsidRPr="00145B9C" w:rsidRDefault="00EB7525" w:rsidP="00EB7525">
      <w:pPr>
        <w:pStyle w:val="ListParagraph"/>
        <w:numPr>
          <w:ilvl w:val="0"/>
          <w:numId w:val="9"/>
        </w:numPr>
        <w:jc w:val="both"/>
        <w:rPr>
          <w:rFonts w:ascii="Arial" w:hAnsi="Arial" w:cs="Arial"/>
          <w:sz w:val="22"/>
          <w:szCs w:val="22"/>
          <w:lang w:val="es-ES"/>
        </w:rPr>
      </w:pPr>
      <w:r w:rsidRPr="00145B9C">
        <w:rPr>
          <w:rFonts w:ascii="Arial" w:hAnsi="Arial" w:cs="Arial"/>
          <w:sz w:val="22"/>
          <w:szCs w:val="22"/>
          <w:lang w:val="es-ES"/>
        </w:rPr>
        <w:t xml:space="preserve">Categoría y Modalidad de la Consultoría: </w:t>
      </w:r>
      <w:r w:rsidR="00C01633" w:rsidRPr="00145B9C">
        <w:rPr>
          <w:rFonts w:ascii="Arial" w:hAnsi="Arial" w:cs="Arial"/>
          <w:sz w:val="22"/>
          <w:szCs w:val="22"/>
          <w:lang w:val="es-ES"/>
        </w:rPr>
        <w:t>Consultorías</w:t>
      </w:r>
      <w:r w:rsidR="0092662A" w:rsidRPr="00145B9C">
        <w:rPr>
          <w:rFonts w:ascii="Arial" w:hAnsi="Arial" w:cs="Arial"/>
          <w:sz w:val="22"/>
          <w:szCs w:val="22"/>
          <w:lang w:val="es-ES"/>
        </w:rPr>
        <w:t xml:space="preserve"> individuales nacionales o internacionales y/ o </w:t>
      </w:r>
      <w:r w:rsidR="00C01633">
        <w:rPr>
          <w:rFonts w:ascii="Arial" w:hAnsi="Arial" w:cs="Arial"/>
          <w:sz w:val="22"/>
          <w:szCs w:val="22"/>
          <w:lang w:val="es-ES"/>
        </w:rPr>
        <w:t>f</w:t>
      </w:r>
      <w:r w:rsidR="0084554F" w:rsidRPr="00145B9C">
        <w:rPr>
          <w:rFonts w:ascii="Arial" w:hAnsi="Arial" w:cs="Arial"/>
          <w:sz w:val="22"/>
          <w:szCs w:val="22"/>
          <w:lang w:val="es-ES"/>
        </w:rPr>
        <w:t>irma</w:t>
      </w:r>
      <w:r w:rsidR="00C01633">
        <w:rPr>
          <w:rFonts w:ascii="Arial" w:hAnsi="Arial" w:cs="Arial"/>
          <w:sz w:val="22"/>
          <w:szCs w:val="22"/>
          <w:lang w:val="es-ES"/>
        </w:rPr>
        <w:t>s</w:t>
      </w:r>
      <w:r w:rsidR="0084554F" w:rsidRPr="00145B9C">
        <w:rPr>
          <w:rFonts w:ascii="Arial" w:hAnsi="Arial" w:cs="Arial"/>
          <w:sz w:val="22"/>
          <w:szCs w:val="22"/>
          <w:lang w:val="es-ES"/>
        </w:rPr>
        <w:t xml:space="preserve"> consultora</w:t>
      </w:r>
      <w:r w:rsidR="00C01633">
        <w:rPr>
          <w:rFonts w:ascii="Arial" w:hAnsi="Arial" w:cs="Arial"/>
          <w:sz w:val="22"/>
          <w:szCs w:val="22"/>
          <w:lang w:val="es-ES"/>
        </w:rPr>
        <w:t>s</w:t>
      </w:r>
      <w:r w:rsidR="00AA6AEE" w:rsidRPr="00145B9C">
        <w:rPr>
          <w:rFonts w:ascii="Arial" w:hAnsi="Arial" w:cs="Arial"/>
          <w:sz w:val="22"/>
          <w:szCs w:val="22"/>
          <w:lang w:val="es-ES"/>
        </w:rPr>
        <w:t>.</w:t>
      </w:r>
    </w:p>
    <w:p w14:paraId="3A479FF0" w14:textId="54969EA2" w:rsidR="00EB7525" w:rsidRPr="00145B9C" w:rsidRDefault="003A4515" w:rsidP="00EB7525">
      <w:pPr>
        <w:pStyle w:val="ListParagraph"/>
        <w:numPr>
          <w:ilvl w:val="0"/>
          <w:numId w:val="9"/>
        </w:numPr>
        <w:jc w:val="both"/>
        <w:rPr>
          <w:rFonts w:ascii="Arial" w:hAnsi="Arial" w:cs="Arial"/>
          <w:sz w:val="22"/>
          <w:szCs w:val="22"/>
          <w:lang w:val="es-ES"/>
        </w:rPr>
      </w:pPr>
      <w:r w:rsidRPr="00145B9C">
        <w:rPr>
          <w:rFonts w:ascii="Arial" w:hAnsi="Arial" w:cs="Arial"/>
          <w:sz w:val="22"/>
          <w:szCs w:val="22"/>
          <w:lang w:val="es-ES"/>
        </w:rPr>
        <w:t>Duración del Contrato:</w:t>
      </w:r>
      <w:r w:rsidR="00246C3F" w:rsidRPr="00145B9C">
        <w:rPr>
          <w:rFonts w:ascii="Arial" w:hAnsi="Arial" w:cs="Arial"/>
          <w:sz w:val="22"/>
          <w:szCs w:val="22"/>
          <w:lang w:val="es-ES"/>
        </w:rPr>
        <w:t xml:space="preserve"> </w:t>
      </w:r>
      <w:r w:rsidR="0092662A" w:rsidRPr="00145B9C">
        <w:rPr>
          <w:rFonts w:ascii="Arial" w:hAnsi="Arial" w:cs="Arial"/>
          <w:sz w:val="22"/>
          <w:szCs w:val="22"/>
          <w:lang w:val="es-ES"/>
        </w:rPr>
        <w:t xml:space="preserve">La duración de cada consultoría variará en función de los productos correspondientes. </w:t>
      </w:r>
      <w:r w:rsidRPr="00145B9C">
        <w:rPr>
          <w:rFonts w:ascii="Arial" w:hAnsi="Arial" w:cs="Arial"/>
          <w:sz w:val="22"/>
          <w:szCs w:val="22"/>
          <w:lang w:val="es-ES"/>
        </w:rPr>
        <w:t xml:space="preserve"> </w:t>
      </w:r>
    </w:p>
    <w:p w14:paraId="68CF923A" w14:textId="1EFFB490" w:rsidR="00EB7525" w:rsidRPr="00145B9C" w:rsidRDefault="00EB7525" w:rsidP="00EB7525">
      <w:pPr>
        <w:pStyle w:val="ListParagraph"/>
        <w:numPr>
          <w:ilvl w:val="0"/>
          <w:numId w:val="9"/>
        </w:numPr>
        <w:jc w:val="both"/>
        <w:rPr>
          <w:rFonts w:ascii="Arial" w:hAnsi="Arial" w:cs="Arial"/>
          <w:sz w:val="22"/>
          <w:szCs w:val="22"/>
          <w:lang w:val="es-ES"/>
        </w:rPr>
      </w:pPr>
      <w:r w:rsidRPr="00145B9C">
        <w:rPr>
          <w:rFonts w:ascii="Arial" w:hAnsi="Arial" w:cs="Arial"/>
          <w:sz w:val="22"/>
          <w:szCs w:val="22"/>
          <w:lang w:val="es-ES"/>
        </w:rPr>
        <w:lastRenderedPageBreak/>
        <w:t xml:space="preserve">Lugar(es) de trabajo: </w:t>
      </w:r>
      <w:r w:rsidR="00C01633">
        <w:rPr>
          <w:rFonts w:ascii="Arial" w:hAnsi="Arial" w:cs="Arial"/>
          <w:sz w:val="22"/>
          <w:szCs w:val="22"/>
          <w:lang w:val="es-ES"/>
        </w:rPr>
        <w:t>Por ser determinado</w:t>
      </w:r>
      <w:r w:rsidR="00AA6AEE" w:rsidRPr="00145B9C">
        <w:rPr>
          <w:rFonts w:ascii="Arial" w:hAnsi="Arial" w:cs="Arial"/>
          <w:sz w:val="22"/>
          <w:szCs w:val="22"/>
          <w:lang w:val="es-ES"/>
        </w:rPr>
        <w:t>.</w:t>
      </w:r>
    </w:p>
    <w:p w14:paraId="7E29A551" w14:textId="0A3D0BC5" w:rsidR="00EB7525" w:rsidRPr="00BE7A59" w:rsidRDefault="0080549B" w:rsidP="00EB7525">
      <w:pPr>
        <w:pStyle w:val="ListParagraph"/>
        <w:numPr>
          <w:ilvl w:val="0"/>
          <w:numId w:val="9"/>
        </w:numPr>
        <w:jc w:val="both"/>
        <w:rPr>
          <w:rFonts w:ascii="Arial" w:hAnsi="Arial" w:cs="Arial"/>
          <w:bCs/>
          <w:i/>
          <w:sz w:val="22"/>
          <w:szCs w:val="22"/>
          <w:lang w:val="pt-BR"/>
        </w:rPr>
      </w:pPr>
      <w:r w:rsidRPr="00BE7A59">
        <w:rPr>
          <w:rFonts w:ascii="Arial" w:hAnsi="Arial" w:cs="Arial"/>
          <w:sz w:val="22"/>
          <w:szCs w:val="22"/>
          <w:lang w:val="pt-BR"/>
        </w:rPr>
        <w:t xml:space="preserve">Líder o </w:t>
      </w:r>
      <w:proofErr w:type="spellStart"/>
      <w:r w:rsidRPr="00BE7A59">
        <w:rPr>
          <w:rFonts w:ascii="Arial" w:hAnsi="Arial" w:cs="Arial"/>
          <w:sz w:val="22"/>
          <w:szCs w:val="22"/>
          <w:lang w:val="pt-BR"/>
        </w:rPr>
        <w:t>Coordina</w:t>
      </w:r>
      <w:r w:rsidR="00226385" w:rsidRPr="00BE7A59">
        <w:rPr>
          <w:rFonts w:ascii="Arial" w:hAnsi="Arial" w:cs="Arial"/>
          <w:sz w:val="22"/>
          <w:szCs w:val="22"/>
          <w:lang w:val="pt-BR"/>
        </w:rPr>
        <w:t>d</w:t>
      </w:r>
      <w:r w:rsidRPr="00BE7A59">
        <w:rPr>
          <w:rFonts w:ascii="Arial" w:hAnsi="Arial" w:cs="Arial"/>
          <w:sz w:val="22"/>
          <w:szCs w:val="22"/>
          <w:lang w:val="pt-BR"/>
        </w:rPr>
        <w:t>or</w:t>
      </w:r>
      <w:proofErr w:type="spellEnd"/>
      <w:r w:rsidR="00EB7525" w:rsidRPr="00BE7A59">
        <w:rPr>
          <w:rFonts w:ascii="Arial" w:hAnsi="Arial" w:cs="Arial"/>
          <w:sz w:val="22"/>
          <w:szCs w:val="22"/>
          <w:lang w:val="pt-BR"/>
        </w:rPr>
        <w:t>:</w:t>
      </w:r>
      <w:r w:rsidR="00E01695" w:rsidRPr="00BE7A59">
        <w:rPr>
          <w:rFonts w:ascii="Arial" w:hAnsi="Arial" w:cs="Arial"/>
          <w:sz w:val="22"/>
          <w:szCs w:val="22"/>
          <w:lang w:val="pt-BR"/>
        </w:rPr>
        <w:t xml:space="preserve"> David Kaplan (LMK/CME)</w:t>
      </w:r>
      <w:r w:rsidR="00AA6AEE" w:rsidRPr="00BE7A59">
        <w:rPr>
          <w:rFonts w:ascii="Arial" w:hAnsi="Arial" w:cs="Arial"/>
          <w:sz w:val="22"/>
          <w:szCs w:val="22"/>
          <w:lang w:val="pt-BR"/>
        </w:rPr>
        <w:t>.</w:t>
      </w:r>
      <w:r w:rsidR="00EB7525" w:rsidRPr="00BE7A59">
        <w:rPr>
          <w:rFonts w:ascii="Arial" w:hAnsi="Arial" w:cs="Arial"/>
          <w:sz w:val="22"/>
          <w:szCs w:val="22"/>
          <w:lang w:val="pt-BR"/>
        </w:rPr>
        <w:t xml:space="preserve"> </w:t>
      </w:r>
    </w:p>
    <w:p w14:paraId="60B14CEE" w14:textId="77777777" w:rsidR="00440F69" w:rsidRPr="00BE7A59" w:rsidRDefault="00440F69" w:rsidP="00253D5A">
      <w:pPr>
        <w:jc w:val="both"/>
        <w:rPr>
          <w:rFonts w:ascii="Arial" w:hAnsi="Arial" w:cs="Arial"/>
          <w:b/>
          <w:bCs/>
          <w:sz w:val="22"/>
          <w:szCs w:val="22"/>
          <w:lang w:val="pt-BR"/>
        </w:rPr>
      </w:pPr>
    </w:p>
    <w:p w14:paraId="1EB803FF" w14:textId="77777777" w:rsidR="00EB7525" w:rsidRPr="00BE7A59" w:rsidRDefault="00EB7525" w:rsidP="00253D5A">
      <w:pPr>
        <w:jc w:val="both"/>
        <w:rPr>
          <w:rFonts w:ascii="Arial" w:hAnsi="Arial" w:cs="Arial"/>
          <w:b/>
          <w:bCs/>
          <w:sz w:val="22"/>
          <w:szCs w:val="22"/>
          <w:lang w:val="pt-BR"/>
        </w:rPr>
      </w:pPr>
    </w:p>
    <w:p w14:paraId="13490742" w14:textId="75FFF405" w:rsidR="0061112E" w:rsidRPr="00145B9C" w:rsidRDefault="005C38A4" w:rsidP="00A176A3">
      <w:pPr>
        <w:autoSpaceDE w:val="0"/>
        <w:autoSpaceDN w:val="0"/>
        <w:jc w:val="both"/>
        <w:rPr>
          <w:rFonts w:ascii="Arial" w:hAnsi="Arial" w:cs="Arial"/>
          <w:sz w:val="22"/>
          <w:szCs w:val="22"/>
          <w:lang w:val="es-ES_tradnl"/>
        </w:rPr>
      </w:pPr>
      <w:r w:rsidRPr="00145B9C">
        <w:rPr>
          <w:rFonts w:ascii="Arial" w:hAnsi="Arial" w:cs="Arial"/>
          <w:b/>
          <w:bCs/>
          <w:sz w:val="22"/>
          <w:szCs w:val="22"/>
          <w:lang w:val="es-ES_tradnl"/>
        </w:rPr>
        <w:t>Pago y Condiciones:</w:t>
      </w:r>
      <w:r w:rsidRPr="00145B9C">
        <w:rPr>
          <w:rFonts w:ascii="Arial" w:hAnsi="Arial" w:cs="Arial"/>
          <w:sz w:val="22"/>
          <w:szCs w:val="22"/>
          <w:lang w:val="es-ES_tradnl"/>
        </w:rPr>
        <w:t xml:space="preserve"> </w:t>
      </w:r>
      <w:r w:rsidR="0092662A" w:rsidRPr="00145B9C">
        <w:rPr>
          <w:rFonts w:ascii="Arial" w:hAnsi="Arial" w:cs="Arial"/>
          <w:sz w:val="22"/>
          <w:szCs w:val="22"/>
          <w:lang w:val="es-ES_tradnl"/>
        </w:rPr>
        <w:t xml:space="preserve">Los pagos se realizarán contra entrega de informes de avance. </w:t>
      </w:r>
    </w:p>
    <w:p w14:paraId="4706E73B" w14:textId="77777777" w:rsidR="004C778E" w:rsidRPr="00145B9C" w:rsidRDefault="004C778E" w:rsidP="004C778E">
      <w:pPr>
        <w:autoSpaceDE w:val="0"/>
        <w:autoSpaceDN w:val="0"/>
        <w:jc w:val="both"/>
        <w:rPr>
          <w:rFonts w:ascii="Arial" w:hAnsi="Arial" w:cs="Arial"/>
          <w:sz w:val="22"/>
          <w:szCs w:val="22"/>
          <w:lang w:val="es-ES_tradnl"/>
        </w:rPr>
      </w:pPr>
      <w:r w:rsidRPr="00145B9C">
        <w:rPr>
          <w:rFonts w:ascii="Arial" w:hAnsi="Arial" w:cs="Arial"/>
          <w:b/>
          <w:bCs/>
          <w:sz w:val="22"/>
          <w:szCs w:val="22"/>
          <w:lang w:val="es-ES_tradnl"/>
        </w:rPr>
        <w:t>Consanguinidad:</w:t>
      </w:r>
      <w:r w:rsidRPr="00145B9C">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145B9C">
        <w:rPr>
          <w:rFonts w:ascii="Arial" w:hAnsi="Arial" w:cs="Arial"/>
          <w:sz w:val="22"/>
          <w:szCs w:val="22"/>
          <w:lang w:val="es-ES"/>
        </w:rPr>
        <w:t>conyugue</w:t>
      </w:r>
      <w:r w:rsidRPr="00145B9C">
        <w:rPr>
          <w:rFonts w:ascii="Arial" w:hAnsi="Arial" w:cs="Arial"/>
          <w:sz w:val="22"/>
          <w:szCs w:val="22"/>
          <w:lang w:val="es-ES_tradnl"/>
        </w:rPr>
        <w:t>) que trabajan para el Banco como funcionario o contractual de la fuerza contractual complementaria, no serán elegibles para proveer servicios al Banco.</w:t>
      </w:r>
    </w:p>
    <w:p w14:paraId="6EE19F0B" w14:textId="1F0FADD1" w:rsidR="004C778E" w:rsidRPr="00145B9C" w:rsidRDefault="004C778E" w:rsidP="004C778E">
      <w:pPr>
        <w:autoSpaceDE w:val="0"/>
        <w:autoSpaceDN w:val="0"/>
        <w:jc w:val="both"/>
        <w:rPr>
          <w:rFonts w:ascii="Arial" w:hAnsi="Arial" w:cs="Arial"/>
          <w:sz w:val="22"/>
          <w:szCs w:val="22"/>
          <w:lang w:val="es-ES_tradnl"/>
        </w:rPr>
      </w:pPr>
    </w:p>
    <w:p w14:paraId="21BA68B0" w14:textId="2743AFC5" w:rsidR="00A44B2E" w:rsidRPr="00145B9C" w:rsidRDefault="004C778E" w:rsidP="00007AE5">
      <w:pPr>
        <w:autoSpaceDE w:val="0"/>
        <w:autoSpaceDN w:val="0"/>
        <w:jc w:val="both"/>
        <w:rPr>
          <w:rFonts w:ascii="Arial" w:hAnsi="Arial" w:cs="Arial"/>
          <w:sz w:val="22"/>
          <w:szCs w:val="22"/>
          <w:lang w:val="es-ES_tradnl"/>
        </w:rPr>
      </w:pPr>
      <w:r w:rsidRPr="00145B9C">
        <w:rPr>
          <w:rFonts w:ascii="Arial" w:hAnsi="Arial" w:cs="Arial"/>
          <w:b/>
          <w:bCs/>
          <w:sz w:val="22"/>
          <w:szCs w:val="22"/>
          <w:lang w:val="es-ES_tradnl"/>
        </w:rPr>
        <w:t>Diversidad:</w:t>
      </w:r>
      <w:r w:rsidRPr="00145B9C">
        <w:rPr>
          <w:rFonts w:ascii="Arial" w:hAnsi="Arial" w:cs="Arial"/>
          <w:sz w:val="22"/>
          <w:szCs w:val="22"/>
          <w:lang w:val="es-ES_tradnl"/>
        </w:rPr>
        <w:t xml:space="preserve"> El Banco </w:t>
      </w:r>
      <w:r w:rsidRPr="00145B9C">
        <w:rPr>
          <w:rFonts w:ascii="Arial" w:hAnsi="Arial" w:cs="Arial"/>
          <w:sz w:val="22"/>
          <w:szCs w:val="22"/>
          <w:lang w:val="es-ES"/>
        </w:rPr>
        <w:t>está</w:t>
      </w:r>
      <w:r w:rsidRPr="00145B9C">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A44B2E" w:rsidRPr="00145B9C"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166892" w:rsidRDefault="00166892">
      <w:r>
        <w:separator/>
      </w:r>
    </w:p>
  </w:endnote>
  <w:endnote w:type="continuationSeparator" w:id="0">
    <w:p w14:paraId="4CF32943" w14:textId="77777777" w:rsidR="00166892" w:rsidRDefault="00166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166892" w:rsidRDefault="00166892">
      <w:r>
        <w:separator/>
      </w:r>
    </w:p>
  </w:footnote>
  <w:footnote w:type="continuationSeparator" w:id="0">
    <w:p w14:paraId="4CF32941" w14:textId="77777777" w:rsidR="00166892" w:rsidRDefault="00166892">
      <w:r>
        <w:continuationSeparator/>
      </w:r>
    </w:p>
  </w:footnote>
  <w:footnote w:id="1">
    <w:p w14:paraId="529BDAB6" w14:textId="0D5DD5E1" w:rsidR="001C599D" w:rsidRPr="00C01633" w:rsidRDefault="001C599D" w:rsidP="001C599D">
      <w:pPr>
        <w:pStyle w:val="FootnoteText"/>
        <w:rPr>
          <w:rFonts w:ascii="Arial" w:hAnsi="Arial" w:cs="Arial"/>
          <w:lang w:val="es-ES"/>
        </w:rPr>
      </w:pPr>
      <w:r w:rsidRPr="00BE7A59">
        <w:rPr>
          <w:rStyle w:val="FootnoteReference"/>
          <w:rFonts w:ascii="Arial" w:hAnsi="Arial" w:cs="Arial"/>
          <w:b/>
        </w:rPr>
        <w:footnoteRef/>
      </w:r>
      <w:r w:rsidRPr="00BE7A59">
        <w:rPr>
          <w:rFonts w:ascii="Arial" w:hAnsi="Arial" w:cs="Arial"/>
          <w:b/>
          <w:lang w:val="es-ES"/>
        </w:rPr>
        <w:t xml:space="preserve"> </w:t>
      </w:r>
      <w:r w:rsidR="0063431A" w:rsidRPr="00C01633">
        <w:rPr>
          <w:rFonts w:ascii="Arial" w:hAnsi="Arial" w:cs="Arial"/>
          <w:lang w:val="es-ES"/>
        </w:rPr>
        <w:t>Según datos informales de la Secretar</w:t>
      </w:r>
      <w:r w:rsidR="00C01633" w:rsidRPr="00BE7A59">
        <w:rPr>
          <w:rFonts w:ascii="Arial" w:hAnsi="Arial" w:cs="Arial"/>
          <w:lang w:val="es-ES"/>
        </w:rPr>
        <w:t>í</w:t>
      </w:r>
      <w:r w:rsidR="0063431A" w:rsidRPr="00C01633">
        <w:rPr>
          <w:rFonts w:ascii="Arial" w:hAnsi="Arial" w:cs="Arial"/>
          <w:lang w:val="es-ES"/>
        </w:rPr>
        <w:t>a de Hacienda y Crédito Público</w:t>
      </w:r>
      <w:r w:rsidR="00145B9C" w:rsidRPr="00C01633">
        <w:rPr>
          <w:rFonts w:ascii="Arial" w:hAnsi="Arial" w:cs="Arial"/>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25CD5DB3" w:rsidR="00166892" w:rsidRPr="006B06F2" w:rsidRDefault="00166892" w:rsidP="0080549B">
    <w:pPr>
      <w:pStyle w:val="Header"/>
      <w:jc w:val="right"/>
      <w:rPr>
        <w:rFonts w:ascii="Arial" w:hAnsi="Arial" w:cs="Arial"/>
        <w:sz w:val="22"/>
        <w:szCs w:val="22"/>
      </w:rPr>
    </w:pPr>
    <w:proofErr w:type="spellStart"/>
    <w:r w:rsidRPr="006B06F2">
      <w:rPr>
        <w:rFonts w:ascii="Arial" w:hAnsi="Arial" w:cs="Arial"/>
        <w:sz w:val="22"/>
        <w:szCs w:val="22"/>
      </w:rPr>
      <w:t>IDBDocs</w:t>
    </w:r>
    <w:proofErr w:type="spellEnd"/>
    <w:r w:rsidRPr="006B06F2">
      <w:rPr>
        <w:rFonts w:ascii="Arial" w:hAnsi="Arial" w:cs="Arial"/>
        <w:sz w:val="22"/>
        <w:szCs w:val="22"/>
      </w:rPr>
      <w:t>#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061E"/>
    <w:multiLevelType w:val="multilevel"/>
    <w:tmpl w:val="2CC61E48"/>
    <w:lvl w:ilvl="0">
      <w:start w:val="2"/>
      <w:numFmt w:val="upperRoman"/>
      <w:lvlText w:val="%1."/>
      <w:lvlJc w:val="left"/>
      <w:pPr>
        <w:ind w:left="1080" w:hanging="360"/>
      </w:pPr>
      <w:rPr>
        <w:rFonts w:ascii="Arial" w:hAnsi="Arial" w:cs="Arial" w:hint="default"/>
        <w:b/>
        <w:sz w:val="28"/>
        <w:szCs w:val="28"/>
      </w:rPr>
    </w:lvl>
    <w:lvl w:ilvl="1">
      <w:start w:val="1"/>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46C45E2"/>
    <w:multiLevelType w:val="hybridMultilevel"/>
    <w:tmpl w:val="0F42B33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DAB7FC9"/>
    <w:multiLevelType w:val="multilevel"/>
    <w:tmpl w:val="A85EA85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48"/>
        </w:tabs>
        <w:ind w:left="1548" w:hanging="288"/>
      </w:pPr>
      <w:rPr>
        <w:b w:val="0"/>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0E417B81"/>
    <w:multiLevelType w:val="hybridMultilevel"/>
    <w:tmpl w:val="2A38102C"/>
    <w:lvl w:ilvl="0" w:tplc="B650C034">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81665"/>
    <w:multiLevelType w:val="hybridMultilevel"/>
    <w:tmpl w:val="972CF094"/>
    <w:lvl w:ilvl="0" w:tplc="2DC2D75C">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426CEF"/>
    <w:multiLevelType w:val="hybridMultilevel"/>
    <w:tmpl w:val="BCC67F2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E7B1B92"/>
    <w:multiLevelType w:val="hybridMultilevel"/>
    <w:tmpl w:val="845658D4"/>
    <w:lvl w:ilvl="0" w:tplc="7FF41A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4BA397F"/>
    <w:multiLevelType w:val="hybridMultilevel"/>
    <w:tmpl w:val="1C6A8A40"/>
    <w:lvl w:ilvl="0" w:tplc="529E01C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5732EE"/>
    <w:multiLevelType w:val="hybridMultilevel"/>
    <w:tmpl w:val="274263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B47EC1"/>
    <w:multiLevelType w:val="hybridMultilevel"/>
    <w:tmpl w:val="8DD2556C"/>
    <w:lvl w:ilvl="0" w:tplc="4E3A84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31372"/>
    <w:multiLevelType w:val="hybridMultilevel"/>
    <w:tmpl w:val="4B4889AC"/>
    <w:lvl w:ilvl="0" w:tplc="080A0001">
      <w:start w:val="1"/>
      <w:numFmt w:val="bullet"/>
      <w:lvlText w:val=""/>
      <w:lvlJc w:val="left"/>
      <w:pPr>
        <w:ind w:left="1087" w:hanging="360"/>
      </w:pPr>
      <w:rPr>
        <w:rFonts w:ascii="Symbol" w:hAnsi="Symbol" w:hint="default"/>
      </w:rPr>
    </w:lvl>
    <w:lvl w:ilvl="1" w:tplc="080A0003" w:tentative="1">
      <w:start w:val="1"/>
      <w:numFmt w:val="bullet"/>
      <w:lvlText w:val="o"/>
      <w:lvlJc w:val="left"/>
      <w:pPr>
        <w:ind w:left="1807" w:hanging="360"/>
      </w:pPr>
      <w:rPr>
        <w:rFonts w:ascii="Courier New" w:hAnsi="Courier New" w:cs="Courier New" w:hint="default"/>
      </w:rPr>
    </w:lvl>
    <w:lvl w:ilvl="2" w:tplc="080A0005" w:tentative="1">
      <w:start w:val="1"/>
      <w:numFmt w:val="bullet"/>
      <w:lvlText w:val=""/>
      <w:lvlJc w:val="left"/>
      <w:pPr>
        <w:ind w:left="2527" w:hanging="360"/>
      </w:pPr>
      <w:rPr>
        <w:rFonts w:ascii="Wingdings" w:hAnsi="Wingdings" w:hint="default"/>
      </w:rPr>
    </w:lvl>
    <w:lvl w:ilvl="3" w:tplc="080A0001" w:tentative="1">
      <w:start w:val="1"/>
      <w:numFmt w:val="bullet"/>
      <w:lvlText w:val=""/>
      <w:lvlJc w:val="left"/>
      <w:pPr>
        <w:ind w:left="3247" w:hanging="360"/>
      </w:pPr>
      <w:rPr>
        <w:rFonts w:ascii="Symbol" w:hAnsi="Symbol" w:hint="default"/>
      </w:rPr>
    </w:lvl>
    <w:lvl w:ilvl="4" w:tplc="080A0003" w:tentative="1">
      <w:start w:val="1"/>
      <w:numFmt w:val="bullet"/>
      <w:lvlText w:val="o"/>
      <w:lvlJc w:val="left"/>
      <w:pPr>
        <w:ind w:left="3967" w:hanging="360"/>
      </w:pPr>
      <w:rPr>
        <w:rFonts w:ascii="Courier New" w:hAnsi="Courier New" w:cs="Courier New" w:hint="default"/>
      </w:rPr>
    </w:lvl>
    <w:lvl w:ilvl="5" w:tplc="080A0005" w:tentative="1">
      <w:start w:val="1"/>
      <w:numFmt w:val="bullet"/>
      <w:lvlText w:val=""/>
      <w:lvlJc w:val="left"/>
      <w:pPr>
        <w:ind w:left="4687" w:hanging="360"/>
      </w:pPr>
      <w:rPr>
        <w:rFonts w:ascii="Wingdings" w:hAnsi="Wingdings" w:hint="default"/>
      </w:rPr>
    </w:lvl>
    <w:lvl w:ilvl="6" w:tplc="080A0001" w:tentative="1">
      <w:start w:val="1"/>
      <w:numFmt w:val="bullet"/>
      <w:lvlText w:val=""/>
      <w:lvlJc w:val="left"/>
      <w:pPr>
        <w:ind w:left="5407" w:hanging="360"/>
      </w:pPr>
      <w:rPr>
        <w:rFonts w:ascii="Symbol" w:hAnsi="Symbol" w:hint="default"/>
      </w:rPr>
    </w:lvl>
    <w:lvl w:ilvl="7" w:tplc="080A0003" w:tentative="1">
      <w:start w:val="1"/>
      <w:numFmt w:val="bullet"/>
      <w:lvlText w:val="o"/>
      <w:lvlJc w:val="left"/>
      <w:pPr>
        <w:ind w:left="6127" w:hanging="360"/>
      </w:pPr>
      <w:rPr>
        <w:rFonts w:ascii="Courier New" w:hAnsi="Courier New" w:cs="Courier New" w:hint="default"/>
      </w:rPr>
    </w:lvl>
    <w:lvl w:ilvl="8" w:tplc="080A0005" w:tentative="1">
      <w:start w:val="1"/>
      <w:numFmt w:val="bullet"/>
      <w:lvlText w:val=""/>
      <w:lvlJc w:val="left"/>
      <w:pPr>
        <w:ind w:left="6847" w:hanging="360"/>
      </w:pPr>
      <w:rPr>
        <w:rFonts w:ascii="Wingdings" w:hAnsi="Wingdings" w:hint="default"/>
      </w:rPr>
    </w:lvl>
  </w:abstractNum>
  <w:abstractNum w:abstractNumId="16">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781D67"/>
    <w:multiLevelType w:val="hybridMultilevel"/>
    <w:tmpl w:val="535A19E2"/>
    <w:lvl w:ilvl="0" w:tplc="529E01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7B113F"/>
    <w:multiLevelType w:val="hybridMultilevel"/>
    <w:tmpl w:val="B9BA9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DB28E3"/>
    <w:multiLevelType w:val="hybridMultilevel"/>
    <w:tmpl w:val="8F9AA7BE"/>
    <w:lvl w:ilvl="0" w:tplc="D95413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F571DF"/>
    <w:multiLevelType w:val="multilevel"/>
    <w:tmpl w:val="9434F780"/>
    <w:lvl w:ilvl="0">
      <w:start w:val="1"/>
      <w:numFmt w:val="decimal"/>
      <w:lvlText w:val="%1."/>
      <w:lvlJc w:val="left"/>
      <w:pPr>
        <w:tabs>
          <w:tab w:val="num" w:pos="-1440"/>
        </w:tabs>
        <w:ind w:left="-1440" w:hanging="360"/>
      </w:pPr>
      <w:rPr>
        <w:rFonts w:hint="default"/>
        <w:b/>
      </w:rPr>
    </w:lvl>
    <w:lvl w:ilvl="1">
      <w:start w:val="1"/>
      <w:numFmt w:val="decimal"/>
      <w:lvlText w:val="%1.%2."/>
      <w:lvlJc w:val="left"/>
      <w:pPr>
        <w:tabs>
          <w:tab w:val="num" w:pos="-1008"/>
        </w:tabs>
        <w:ind w:left="-1008" w:hanging="432"/>
      </w:pPr>
      <w:rPr>
        <w:rFonts w:cs="Times New Roman" w:hint="default"/>
      </w:rPr>
    </w:lvl>
    <w:lvl w:ilvl="2">
      <w:start w:val="1"/>
      <w:numFmt w:val="decimal"/>
      <w:lvlText w:val="%1.%2.%3."/>
      <w:lvlJc w:val="left"/>
      <w:pPr>
        <w:tabs>
          <w:tab w:val="num" w:pos="1072"/>
        </w:tabs>
        <w:ind w:left="1072" w:hanging="504"/>
      </w:pPr>
      <w:rPr>
        <w:rFonts w:cs="Times New Roman" w:hint="default"/>
      </w:rPr>
    </w:lvl>
    <w:lvl w:ilvl="3">
      <w:start w:val="1"/>
      <w:numFmt w:val="decimal"/>
      <w:lvlText w:val="%1.%2.%3.%4."/>
      <w:lvlJc w:val="left"/>
      <w:pPr>
        <w:tabs>
          <w:tab w:val="num" w:pos="0"/>
        </w:tabs>
        <w:ind w:left="-72" w:hanging="648"/>
      </w:pPr>
      <w:rPr>
        <w:rFonts w:cs="Times New Roman" w:hint="default"/>
      </w:rPr>
    </w:lvl>
    <w:lvl w:ilvl="4">
      <w:start w:val="1"/>
      <w:numFmt w:val="decimal"/>
      <w:lvlText w:val="%1.%2.%3.%4.%5."/>
      <w:lvlJc w:val="left"/>
      <w:pPr>
        <w:tabs>
          <w:tab w:val="num" w:pos="720"/>
        </w:tabs>
        <w:ind w:left="432" w:hanging="792"/>
      </w:pPr>
      <w:rPr>
        <w:rFonts w:cs="Times New Roman" w:hint="default"/>
      </w:rPr>
    </w:lvl>
    <w:lvl w:ilvl="5">
      <w:start w:val="1"/>
      <w:numFmt w:val="decimal"/>
      <w:lvlText w:val="%1.%2.%3.%4.%5.%6."/>
      <w:lvlJc w:val="left"/>
      <w:pPr>
        <w:tabs>
          <w:tab w:val="num" w:pos="1080"/>
        </w:tabs>
        <w:ind w:left="936" w:hanging="936"/>
      </w:pPr>
      <w:rPr>
        <w:rFonts w:cs="Times New Roman" w:hint="default"/>
      </w:rPr>
    </w:lvl>
    <w:lvl w:ilvl="6">
      <w:start w:val="1"/>
      <w:numFmt w:val="decimal"/>
      <w:lvlText w:val="%1.%2.%3.%4.%5.%6.%7."/>
      <w:lvlJc w:val="left"/>
      <w:pPr>
        <w:tabs>
          <w:tab w:val="num" w:pos="1800"/>
        </w:tabs>
        <w:ind w:left="1440" w:hanging="1080"/>
      </w:pPr>
      <w:rPr>
        <w:rFonts w:cs="Times New Roman" w:hint="default"/>
      </w:rPr>
    </w:lvl>
    <w:lvl w:ilvl="7">
      <w:start w:val="1"/>
      <w:numFmt w:val="decimal"/>
      <w:lvlText w:val="%1.%2.%3.%4.%5.%6.%7.%8."/>
      <w:lvlJc w:val="left"/>
      <w:pPr>
        <w:tabs>
          <w:tab w:val="num" w:pos="2160"/>
        </w:tabs>
        <w:ind w:left="1944" w:hanging="1224"/>
      </w:pPr>
      <w:rPr>
        <w:rFonts w:cs="Times New Roman" w:hint="default"/>
      </w:rPr>
    </w:lvl>
    <w:lvl w:ilvl="8">
      <w:start w:val="1"/>
      <w:numFmt w:val="decimal"/>
      <w:lvlText w:val="%1.%2.%3.%4.%5.%6.%7.%8.%9."/>
      <w:lvlJc w:val="left"/>
      <w:pPr>
        <w:tabs>
          <w:tab w:val="num" w:pos="2880"/>
        </w:tabs>
        <w:ind w:left="2520" w:hanging="1440"/>
      </w:pPr>
      <w:rPr>
        <w:rFonts w:cs="Times New Roman" w:hint="default"/>
      </w:rPr>
    </w:lvl>
  </w:abstractNum>
  <w:abstractNum w:abstractNumId="21">
    <w:nsid w:val="3F1C673F"/>
    <w:multiLevelType w:val="hybridMultilevel"/>
    <w:tmpl w:val="F1C23D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F2B065E"/>
    <w:multiLevelType w:val="hybridMultilevel"/>
    <w:tmpl w:val="B5B2E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21AB3"/>
    <w:multiLevelType w:val="hybridMultilevel"/>
    <w:tmpl w:val="D99AAAB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C8A0E4B"/>
    <w:multiLevelType w:val="hybridMultilevel"/>
    <w:tmpl w:val="BA84EFFE"/>
    <w:lvl w:ilvl="0" w:tplc="05CE2A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1B208D"/>
    <w:multiLevelType w:val="hybridMultilevel"/>
    <w:tmpl w:val="A5AAFDFC"/>
    <w:lvl w:ilvl="0" w:tplc="7B6E95BE">
      <w:start w:val="1"/>
      <w:numFmt w:val="upperRoman"/>
      <w:lvlText w:val="%1."/>
      <w:lvlJc w:val="left"/>
      <w:pPr>
        <w:ind w:left="720" w:hanging="360"/>
      </w:pPr>
      <w:rPr>
        <w:rFonts w:hint="default"/>
        <w:b/>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AEA7959"/>
    <w:multiLevelType w:val="hybridMultilevel"/>
    <w:tmpl w:val="5DEA6A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5D5F5010"/>
    <w:multiLevelType w:val="hybridMultilevel"/>
    <w:tmpl w:val="5CFA6D68"/>
    <w:lvl w:ilvl="0" w:tplc="443E5F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681F98"/>
    <w:multiLevelType w:val="hybridMultilevel"/>
    <w:tmpl w:val="DDA0FBD8"/>
    <w:lvl w:ilvl="0" w:tplc="824ABA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644E70"/>
    <w:multiLevelType w:val="hybridMultilevel"/>
    <w:tmpl w:val="CC5C88F6"/>
    <w:lvl w:ilvl="0" w:tplc="04090013">
      <w:start w:val="1"/>
      <w:numFmt w:val="upperRoman"/>
      <w:lvlText w:val="%1."/>
      <w:lvlJc w:val="right"/>
      <w:pPr>
        <w:ind w:left="720" w:hanging="360"/>
      </w:pPr>
    </w:lvl>
    <w:lvl w:ilvl="1" w:tplc="7B6E95BE">
      <w:start w:val="1"/>
      <w:numFmt w:val="upperRoman"/>
      <w:lvlText w:val="%2."/>
      <w:lvlJc w:val="left"/>
      <w:pPr>
        <w:ind w:left="1440" w:hanging="360"/>
      </w:pPr>
      <w:rPr>
        <w:rFonts w:hint="default"/>
        <w:b/>
        <w:sz w:val="28"/>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91F9F"/>
    <w:multiLevelType w:val="hybridMultilevel"/>
    <w:tmpl w:val="B776B0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163223D"/>
    <w:multiLevelType w:val="hybridMultilevel"/>
    <w:tmpl w:val="8F30C8C4"/>
    <w:lvl w:ilvl="0" w:tplc="080A000D">
      <w:start w:val="1"/>
      <w:numFmt w:val="bullet"/>
      <w:lvlText w:val=""/>
      <w:lvlJc w:val="left"/>
      <w:pPr>
        <w:ind w:left="720" w:hanging="360"/>
      </w:pPr>
      <w:rPr>
        <w:rFonts w:ascii="Wingdings" w:hAnsi="Wingdings" w:hint="default"/>
      </w:rPr>
    </w:lvl>
    <w:lvl w:ilvl="1" w:tplc="9A0E7788">
      <w:numFmt w:val="bullet"/>
      <w:lvlText w:val="•"/>
      <w:lvlJc w:val="left"/>
      <w:pPr>
        <w:ind w:left="1785" w:hanging="705"/>
      </w:pPr>
      <w:rPr>
        <w:rFonts w:ascii="Arial" w:eastAsia="Times"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3DA472B"/>
    <w:multiLevelType w:val="multilevel"/>
    <w:tmpl w:val="12745402"/>
    <w:lvl w:ilvl="0">
      <w:start w:val="1"/>
      <w:numFmt w:val="upperRoman"/>
      <w:lvlText w:val="%1."/>
      <w:lvlJc w:val="right"/>
      <w:pPr>
        <w:ind w:left="360" w:hanging="360"/>
      </w:pPr>
      <w:rPr>
        <w:color w:val="auto"/>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6">
    <w:nsid w:val="78610413"/>
    <w:multiLevelType w:val="hybridMultilevel"/>
    <w:tmpl w:val="ECB46BA6"/>
    <w:lvl w:ilvl="0" w:tplc="41DCFF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692E25"/>
    <w:multiLevelType w:val="hybridMultilevel"/>
    <w:tmpl w:val="0DDC362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10"/>
  </w:num>
  <w:num w:numId="4">
    <w:abstractNumId w:val="28"/>
  </w:num>
  <w:num w:numId="5">
    <w:abstractNumId w:val="16"/>
  </w:num>
  <w:num w:numId="6">
    <w:abstractNumId w:val="3"/>
  </w:num>
  <w:num w:numId="7">
    <w:abstractNumId w:val="1"/>
  </w:num>
  <w:num w:numId="8">
    <w:abstractNumId w:val="13"/>
  </w:num>
  <w:num w:numId="9">
    <w:abstractNumId w:val="3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6"/>
  </w:num>
  <w:num w:numId="13">
    <w:abstractNumId w:val="0"/>
  </w:num>
  <w:num w:numId="14">
    <w:abstractNumId w:val="21"/>
  </w:num>
  <w:num w:numId="15">
    <w:abstractNumId w:val="34"/>
  </w:num>
  <w:num w:numId="16">
    <w:abstractNumId w:val="7"/>
  </w:num>
  <w:num w:numId="17">
    <w:abstractNumId w:val="2"/>
  </w:num>
  <w:num w:numId="18">
    <w:abstractNumId w:val="15"/>
  </w:num>
  <w:num w:numId="19">
    <w:abstractNumId w:val="17"/>
  </w:num>
  <w:num w:numId="20">
    <w:abstractNumId w:val="11"/>
  </w:num>
  <w:num w:numId="21">
    <w:abstractNumId w:val="37"/>
  </w:num>
  <w:num w:numId="22">
    <w:abstractNumId w:val="32"/>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2"/>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6"/>
  </w:num>
  <w:num w:numId="30">
    <w:abstractNumId w:val="12"/>
  </w:num>
  <w:num w:numId="31">
    <w:abstractNumId w:val="18"/>
  </w:num>
  <w:num w:numId="32">
    <w:abstractNumId w:val="35"/>
  </w:num>
  <w:num w:numId="33">
    <w:abstractNumId w:val="30"/>
  </w:num>
  <w:num w:numId="34">
    <w:abstractNumId w:val="9"/>
  </w:num>
  <w:num w:numId="35">
    <w:abstractNumId w:val="14"/>
  </w:num>
  <w:num w:numId="36">
    <w:abstractNumId w:val="19"/>
  </w:num>
  <w:num w:numId="37">
    <w:abstractNumId w:val="25"/>
  </w:num>
  <w:num w:numId="38">
    <w:abstractNumId w:val="29"/>
  </w:num>
  <w:num w:numId="39">
    <w:abstractNumId w:val="31"/>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7AE5"/>
    <w:rsid w:val="000215DB"/>
    <w:rsid w:val="00086701"/>
    <w:rsid w:val="000A13F8"/>
    <w:rsid w:val="00137599"/>
    <w:rsid w:val="00145B9C"/>
    <w:rsid w:val="00166892"/>
    <w:rsid w:val="00173297"/>
    <w:rsid w:val="001A0B27"/>
    <w:rsid w:val="001C599D"/>
    <w:rsid w:val="00202CC0"/>
    <w:rsid w:val="00226385"/>
    <w:rsid w:val="00246C3F"/>
    <w:rsid w:val="00253D5A"/>
    <w:rsid w:val="00263584"/>
    <w:rsid w:val="002B411D"/>
    <w:rsid w:val="002F1096"/>
    <w:rsid w:val="0030272E"/>
    <w:rsid w:val="00306B63"/>
    <w:rsid w:val="0036557D"/>
    <w:rsid w:val="00381358"/>
    <w:rsid w:val="00387C6A"/>
    <w:rsid w:val="003A4515"/>
    <w:rsid w:val="003C6E41"/>
    <w:rsid w:val="003F549D"/>
    <w:rsid w:val="00414E38"/>
    <w:rsid w:val="00436B94"/>
    <w:rsid w:val="00440F69"/>
    <w:rsid w:val="00452A7C"/>
    <w:rsid w:val="00476436"/>
    <w:rsid w:val="00481545"/>
    <w:rsid w:val="004C778E"/>
    <w:rsid w:val="004F2393"/>
    <w:rsid w:val="0050393D"/>
    <w:rsid w:val="00507830"/>
    <w:rsid w:val="00525090"/>
    <w:rsid w:val="00577CC0"/>
    <w:rsid w:val="005907C2"/>
    <w:rsid w:val="0059459C"/>
    <w:rsid w:val="005B7F25"/>
    <w:rsid w:val="005C38A4"/>
    <w:rsid w:val="005F62EB"/>
    <w:rsid w:val="0061112E"/>
    <w:rsid w:val="00620D13"/>
    <w:rsid w:val="00621CA7"/>
    <w:rsid w:val="00626397"/>
    <w:rsid w:val="0063431A"/>
    <w:rsid w:val="0064565F"/>
    <w:rsid w:val="006B06F2"/>
    <w:rsid w:val="00702F04"/>
    <w:rsid w:val="00752A29"/>
    <w:rsid w:val="007A411E"/>
    <w:rsid w:val="007B4F37"/>
    <w:rsid w:val="007D7B6B"/>
    <w:rsid w:val="0080549B"/>
    <w:rsid w:val="00831F85"/>
    <w:rsid w:val="0084554F"/>
    <w:rsid w:val="00861EA7"/>
    <w:rsid w:val="00864FA2"/>
    <w:rsid w:val="0087491E"/>
    <w:rsid w:val="008F5BBF"/>
    <w:rsid w:val="00914AED"/>
    <w:rsid w:val="00917D3B"/>
    <w:rsid w:val="0092662A"/>
    <w:rsid w:val="00930FFF"/>
    <w:rsid w:val="00973040"/>
    <w:rsid w:val="0097784A"/>
    <w:rsid w:val="009828EA"/>
    <w:rsid w:val="00993F1D"/>
    <w:rsid w:val="009A4B8E"/>
    <w:rsid w:val="009E049C"/>
    <w:rsid w:val="009E3A88"/>
    <w:rsid w:val="009F43F3"/>
    <w:rsid w:val="00A01FBB"/>
    <w:rsid w:val="00A03A43"/>
    <w:rsid w:val="00A066FE"/>
    <w:rsid w:val="00A176A3"/>
    <w:rsid w:val="00A17BAF"/>
    <w:rsid w:val="00A44B2E"/>
    <w:rsid w:val="00A94A9B"/>
    <w:rsid w:val="00A96C5F"/>
    <w:rsid w:val="00AA6AEE"/>
    <w:rsid w:val="00AC6FD5"/>
    <w:rsid w:val="00AE2BDA"/>
    <w:rsid w:val="00B0449F"/>
    <w:rsid w:val="00B10C07"/>
    <w:rsid w:val="00B16342"/>
    <w:rsid w:val="00B532BD"/>
    <w:rsid w:val="00BA5AEC"/>
    <w:rsid w:val="00BE43D1"/>
    <w:rsid w:val="00BE7A59"/>
    <w:rsid w:val="00BF65DB"/>
    <w:rsid w:val="00C01633"/>
    <w:rsid w:val="00C124FC"/>
    <w:rsid w:val="00C13E5D"/>
    <w:rsid w:val="00C16958"/>
    <w:rsid w:val="00C21F73"/>
    <w:rsid w:val="00C80468"/>
    <w:rsid w:val="00CA6BB8"/>
    <w:rsid w:val="00CB40C2"/>
    <w:rsid w:val="00D002F6"/>
    <w:rsid w:val="00D03A85"/>
    <w:rsid w:val="00D07E52"/>
    <w:rsid w:val="00D15C5B"/>
    <w:rsid w:val="00D4452D"/>
    <w:rsid w:val="00D7792D"/>
    <w:rsid w:val="00D956AD"/>
    <w:rsid w:val="00DA08E7"/>
    <w:rsid w:val="00DA4C4A"/>
    <w:rsid w:val="00DB30DA"/>
    <w:rsid w:val="00DB5D64"/>
    <w:rsid w:val="00DE1B23"/>
    <w:rsid w:val="00DE7F0B"/>
    <w:rsid w:val="00DF4CD8"/>
    <w:rsid w:val="00E01695"/>
    <w:rsid w:val="00E357B9"/>
    <w:rsid w:val="00E36B37"/>
    <w:rsid w:val="00EA240F"/>
    <w:rsid w:val="00EB5F2B"/>
    <w:rsid w:val="00EB7525"/>
    <w:rsid w:val="00EF72CB"/>
    <w:rsid w:val="00F02CF1"/>
    <w:rsid w:val="00F25F3A"/>
    <w:rsid w:val="00F35F75"/>
    <w:rsid w:val="00FA48F0"/>
    <w:rsid w:val="00FE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rsid w:val="00BE43D1"/>
    <w:pPr>
      <w:numPr>
        <w:numId w:val="10"/>
      </w:numPr>
      <w:spacing w:after="240"/>
      <w:jc w:val="center"/>
    </w:pPr>
    <w:rPr>
      <w:b/>
      <w:bCs/>
      <w:smallCaps/>
      <w:sz w:val="24"/>
      <w:szCs w:val="24"/>
      <w:lang w:val="es-MX"/>
    </w:rPr>
  </w:style>
  <w:style w:type="paragraph" w:customStyle="1" w:styleId="paragraph">
    <w:name w:val="paragraph"/>
    <w:basedOn w:val="Normal"/>
    <w:rsid w:val="00BE43D1"/>
    <w:pPr>
      <w:numPr>
        <w:ilvl w:val="1"/>
        <w:numId w:val="10"/>
      </w:numPr>
      <w:spacing w:before="120" w:after="120"/>
      <w:jc w:val="both"/>
    </w:pPr>
    <w:rPr>
      <w:sz w:val="24"/>
      <w:szCs w:val="24"/>
      <w:lang w:val="es-MX"/>
    </w:rPr>
  </w:style>
  <w:style w:type="paragraph" w:customStyle="1" w:styleId="subpar">
    <w:name w:val="subpar"/>
    <w:basedOn w:val="Normal"/>
    <w:rsid w:val="00BE43D1"/>
    <w:pPr>
      <w:numPr>
        <w:ilvl w:val="2"/>
        <w:numId w:val="10"/>
      </w:numPr>
      <w:spacing w:before="120" w:after="120"/>
      <w:jc w:val="both"/>
    </w:pPr>
    <w:rPr>
      <w:sz w:val="24"/>
      <w:szCs w:val="24"/>
      <w:lang w:val="es-MX"/>
    </w:rPr>
  </w:style>
  <w:style w:type="paragraph" w:customStyle="1" w:styleId="subsubpar">
    <w:name w:val="subsubpar"/>
    <w:basedOn w:val="Normal"/>
    <w:rsid w:val="00BE43D1"/>
    <w:pPr>
      <w:numPr>
        <w:ilvl w:val="3"/>
        <w:numId w:val="10"/>
      </w:numPr>
      <w:spacing w:before="120" w:after="120"/>
      <w:jc w:val="both"/>
    </w:pPr>
    <w:rPr>
      <w:sz w:val="24"/>
      <w:szCs w:val="24"/>
      <w:lang w:val="es-MX"/>
    </w:rPr>
  </w:style>
  <w:style w:type="paragraph" w:styleId="FootnoteText">
    <w:name w:val="footnote text"/>
    <w:basedOn w:val="Normal"/>
    <w:link w:val="FootnoteTextChar"/>
    <w:uiPriority w:val="99"/>
    <w:semiHidden/>
    <w:unhideWhenUsed/>
    <w:rsid w:val="00BE43D1"/>
  </w:style>
  <w:style w:type="character" w:customStyle="1" w:styleId="FootnoteTextChar">
    <w:name w:val="Footnote Text Char"/>
    <w:basedOn w:val="DefaultParagraphFont"/>
    <w:link w:val="FootnoteText"/>
    <w:uiPriority w:val="99"/>
    <w:semiHidden/>
    <w:rsid w:val="00BE43D1"/>
  </w:style>
  <w:style w:type="character" w:styleId="FootnoteReference">
    <w:name w:val="footnote reference"/>
    <w:basedOn w:val="DefaultParagraphFont"/>
    <w:uiPriority w:val="99"/>
    <w:semiHidden/>
    <w:unhideWhenUsed/>
    <w:rsid w:val="00BE43D1"/>
    <w:rPr>
      <w:vertAlign w:val="superscript"/>
    </w:rPr>
  </w:style>
  <w:style w:type="character" w:customStyle="1" w:styleId="ListParagraphChar">
    <w:name w:val="List Paragraph Char"/>
    <w:link w:val="ListParagraph"/>
    <w:uiPriority w:val="34"/>
    <w:locked/>
    <w:rsid w:val="00BE43D1"/>
  </w:style>
  <w:style w:type="character" w:styleId="Hyperlink">
    <w:name w:val="Hyperlink"/>
    <w:uiPriority w:val="99"/>
    <w:rsid w:val="00BE43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rsid w:val="00BE43D1"/>
    <w:pPr>
      <w:numPr>
        <w:numId w:val="10"/>
      </w:numPr>
      <w:spacing w:after="240"/>
      <w:jc w:val="center"/>
    </w:pPr>
    <w:rPr>
      <w:b/>
      <w:bCs/>
      <w:smallCaps/>
      <w:sz w:val="24"/>
      <w:szCs w:val="24"/>
      <w:lang w:val="es-MX"/>
    </w:rPr>
  </w:style>
  <w:style w:type="paragraph" w:customStyle="1" w:styleId="paragraph">
    <w:name w:val="paragraph"/>
    <w:basedOn w:val="Normal"/>
    <w:rsid w:val="00BE43D1"/>
    <w:pPr>
      <w:numPr>
        <w:ilvl w:val="1"/>
        <w:numId w:val="10"/>
      </w:numPr>
      <w:spacing w:before="120" w:after="120"/>
      <w:jc w:val="both"/>
    </w:pPr>
    <w:rPr>
      <w:sz w:val="24"/>
      <w:szCs w:val="24"/>
      <w:lang w:val="es-MX"/>
    </w:rPr>
  </w:style>
  <w:style w:type="paragraph" w:customStyle="1" w:styleId="subpar">
    <w:name w:val="subpar"/>
    <w:basedOn w:val="Normal"/>
    <w:rsid w:val="00BE43D1"/>
    <w:pPr>
      <w:numPr>
        <w:ilvl w:val="2"/>
        <w:numId w:val="10"/>
      </w:numPr>
      <w:spacing w:before="120" w:after="120"/>
      <w:jc w:val="both"/>
    </w:pPr>
    <w:rPr>
      <w:sz w:val="24"/>
      <w:szCs w:val="24"/>
      <w:lang w:val="es-MX"/>
    </w:rPr>
  </w:style>
  <w:style w:type="paragraph" w:customStyle="1" w:styleId="subsubpar">
    <w:name w:val="subsubpar"/>
    <w:basedOn w:val="Normal"/>
    <w:rsid w:val="00BE43D1"/>
    <w:pPr>
      <w:numPr>
        <w:ilvl w:val="3"/>
        <w:numId w:val="10"/>
      </w:numPr>
      <w:spacing w:before="120" w:after="120"/>
      <w:jc w:val="both"/>
    </w:pPr>
    <w:rPr>
      <w:sz w:val="24"/>
      <w:szCs w:val="24"/>
      <w:lang w:val="es-MX"/>
    </w:rPr>
  </w:style>
  <w:style w:type="paragraph" w:styleId="FootnoteText">
    <w:name w:val="footnote text"/>
    <w:basedOn w:val="Normal"/>
    <w:link w:val="FootnoteTextChar"/>
    <w:uiPriority w:val="99"/>
    <w:semiHidden/>
    <w:unhideWhenUsed/>
    <w:rsid w:val="00BE43D1"/>
  </w:style>
  <w:style w:type="character" w:customStyle="1" w:styleId="FootnoteTextChar">
    <w:name w:val="Footnote Text Char"/>
    <w:basedOn w:val="DefaultParagraphFont"/>
    <w:link w:val="FootnoteText"/>
    <w:uiPriority w:val="99"/>
    <w:semiHidden/>
    <w:rsid w:val="00BE43D1"/>
  </w:style>
  <w:style w:type="character" w:styleId="FootnoteReference">
    <w:name w:val="footnote reference"/>
    <w:basedOn w:val="DefaultParagraphFont"/>
    <w:uiPriority w:val="99"/>
    <w:semiHidden/>
    <w:unhideWhenUsed/>
    <w:rsid w:val="00BE43D1"/>
    <w:rPr>
      <w:vertAlign w:val="superscript"/>
    </w:rPr>
  </w:style>
  <w:style w:type="character" w:customStyle="1" w:styleId="ListParagraphChar">
    <w:name w:val="List Paragraph Char"/>
    <w:link w:val="ListParagraph"/>
    <w:uiPriority w:val="34"/>
    <w:locked/>
    <w:rsid w:val="00BE43D1"/>
  </w:style>
  <w:style w:type="character" w:styleId="Hyperlink">
    <w:name w:val="Hyperlink"/>
    <w:uiPriority w:val="99"/>
    <w:rsid w:val="00BE43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97539AEBFB7E6F4387C0787516276B97002CC4EB3F5256D4479D242B2628DAB20D" ma:contentTypeVersion="0" ma:contentTypeDescription="The base project type from which other project content types inherit their information" ma:contentTypeScope="" ma:versionID="a65f12bd501db847604544895a5709ea">
  <xsd:schema xmlns:xsd="http://www.w3.org/2001/XMLSchema" xmlns:xs="http://www.w3.org/2001/XMLSchema" xmlns:p="http://schemas.microsoft.com/office/2006/metadata/properties" xmlns:ns2="9c571b2f-e523-4ab2-ba2e-09e151a03ef4" targetNamespace="http://schemas.microsoft.com/office/2006/metadata/properties" ma:root="true" ma:fieldsID="b9a8cfb2140f1d6ff345d0b795eaa9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a1c5216-6202-4737-b922-0cf0ccb7695f}" ma:internalName="TaxCatchAll" ma:showField="CatchAllData"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a1c5216-6202-4737-b922-0cf0ccb7695f}" ma:internalName="TaxCatchAllLabel" ma:readOnly="true" ma:showField="CatchAllDataLabel"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39907179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SCL/LMK</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Kaplan, David Scott</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ME-T1278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document&lt;/USER_STAGE&gt;&lt;APPROVAL_CODE&gt;QRR&lt;/APPROVAL_CODE&gt;&lt;APPROVAL_DESC&gt;Quality &amp; Risk Review&lt;/APPROVAL_DESC&gt;&lt;PD_OBJ_TYPE&gt;0&lt;/PD_OBJ_TYPE&gt;&lt;DTAPPROVAL&gt;Oct 30 2015 12:00AM&lt;/DTAPPROVAL&gt;&lt;MAKERECORD&gt;Y&lt;/MAKERECORD&gt;&lt;/Data&gt;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ocumentManagement>
</p:properti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11911-F4AF-405D-8E81-A20E9A3AAAFB}"/>
</file>

<file path=customXml/itemProps2.xml><?xml version="1.0" encoding="utf-8"?>
<ds:datastoreItem xmlns:ds="http://schemas.openxmlformats.org/officeDocument/2006/customXml" ds:itemID="{69CA715C-592A-494E-9B89-2C3E1A0381AA}"/>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EC3CE9FB-96D1-4CAA-B34A-4C1B153D9AED}"/>
</file>

<file path=customXml/itemProps5.xml><?xml version="1.0" encoding="utf-8"?>
<ds:datastoreItem xmlns:ds="http://schemas.openxmlformats.org/officeDocument/2006/customXml" ds:itemID="{8DAE92FF-B694-4AEE-8791-DCE493FE6111}"/>
</file>

<file path=customXml/itemProps6.xml><?xml version="1.0" encoding="utf-8"?>
<ds:datastoreItem xmlns:ds="http://schemas.openxmlformats.org/officeDocument/2006/customXml" ds:itemID="{8977FFD8-6255-40C7-B8EF-2C4A42BFEF6D}"/>
</file>

<file path=docProps/app.xml><?xml version="1.0" encoding="utf-8"?>
<Properties xmlns="http://schemas.openxmlformats.org/officeDocument/2006/extended-properties" xmlns:vt="http://schemas.openxmlformats.org/officeDocument/2006/docPropsVTypes">
  <Template>Normal.dotm</Template>
  <TotalTime>2</TotalTime>
  <Pages>4</Pages>
  <Words>1228</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MET1278</dc:title>
  <dc:creator>ITS/ITC</dc:creator>
  <cp:lastModifiedBy>IADB</cp:lastModifiedBy>
  <cp:revision>3</cp:revision>
  <cp:lastPrinted>2015-10-15T17:10:00Z</cp:lastPrinted>
  <dcterms:created xsi:type="dcterms:W3CDTF">2015-10-16T14:38:00Z</dcterms:created>
  <dcterms:modified xsi:type="dcterms:W3CDTF">2015-10-16T14:39:00Z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0x01010097539AEBFB7E6F4387C0787516276B97002CC4EB3F5256D4479D242B2628DAB20D</vt:lpwstr>
  </property>
  <property fmtid="{D5CDD505-2E9C-101B-9397-08002B2CF9AE}" pid="3" name="TaxKeyword">
    <vt:lpwstr/>
  </property>
  <property fmtid="{D5CDD505-2E9C-101B-9397-08002B2CF9AE}" pid="5" name="Disclosure Activity">
    <vt:lpwstr>Approved TC document</vt:lpwstr>
  </property>
  <property fmtid="{D5CDD505-2E9C-101B-9397-08002B2CF9AE}" pid="6" name="Sub_x002d_Sector">
    <vt:lpwstr/>
  </property>
  <property fmtid="{D5CDD505-2E9C-101B-9397-08002B2CF9AE}" pid="10" name="TaxKeywordTaxHTField">
    <vt:lpwstr/>
  </property>
  <property fmtid="{D5CDD505-2E9C-101B-9397-08002B2CF9AE}" pid="11" name="Series Operations IDB">
    <vt:lpwstr>2;#Unclassified|a6dff32e-d477-44cd-a56b-85efe9e0a56c</vt:lpwstr>
  </property>
  <property fmtid="{D5CDD505-2E9C-101B-9397-08002B2CF9AE}" pid="12" name="Sub-Sector">
    <vt:lpwstr/>
  </property>
  <property fmtid="{D5CDD505-2E9C-101B-9397-08002B2CF9AE}" pid="13" name="Country">
    <vt:lpwstr/>
  </property>
  <property fmtid="{D5CDD505-2E9C-101B-9397-08002B2CF9AE}" pid="14" name="Fund IDB">
    <vt:lpwstr/>
  </property>
  <property fmtid="{D5CDD505-2E9C-101B-9397-08002B2CF9AE}" pid="15" name="Series_x0020_Operations_x0020_IDB">
    <vt:lpwstr>2;#Unclassified|a6dff32e-d477-44cd-a56b-85efe9e0a56c</vt:lpwstr>
  </property>
  <property fmtid="{D5CDD505-2E9C-101B-9397-08002B2CF9AE}" pid="16" name="Webtopic">
    <vt:lpwstr>TC-AML</vt:lpwstr>
  </property>
  <property fmtid="{D5CDD505-2E9C-101B-9397-08002B2CF9AE}" pid="18" name="Sector IDB">
    <vt:lpwstr/>
  </property>
  <property fmtid="{D5CDD505-2E9C-101B-9397-08002B2CF9AE}" pid="20" name="Function Operations IDB">
    <vt:lpwstr>3;#IDBDocs|cca77002-e150-4b2d-ab1f-1d7a7cdcae16</vt:lpwstr>
  </property>
</Properties>
</file>