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BADC8D" w14:textId="6A7D82FD" w:rsidR="00521685" w:rsidRPr="00CA4276" w:rsidRDefault="00BE599E" w:rsidP="00521685">
      <w:pPr>
        <w:pBdr>
          <w:bottom w:val="single" w:sz="8" w:space="4" w:color="4F81BD"/>
        </w:pBdr>
        <w:spacing w:after="300"/>
        <w:contextualSpacing/>
        <w:jc w:val="right"/>
        <w:rPr>
          <w:rFonts w:ascii="Arial" w:eastAsia="Calibri" w:hAnsi="Arial" w:cs="Arial"/>
          <w:b/>
          <w:color w:val="17365D"/>
          <w:spacing w:val="5"/>
          <w:kern w:val="28"/>
          <w:lang w:val="es-ES_tradnl" w:eastAsia="es-ES_tradnl"/>
        </w:rPr>
      </w:pPr>
      <w:r w:rsidRPr="00CA4276">
        <w:rPr>
          <w:rFonts w:ascii="Arial" w:eastAsia="Calibri" w:hAnsi="Arial" w:cs="Arial"/>
          <w:b/>
          <w:color w:val="17365D"/>
          <w:spacing w:val="5"/>
          <w:kern w:val="28"/>
          <w:lang w:val="es-ES_tradnl" w:eastAsia="es-ES_tradnl"/>
        </w:rPr>
        <w:t>APOYO A</w:t>
      </w:r>
      <w:r>
        <w:rPr>
          <w:rFonts w:ascii="Arial" w:eastAsia="Calibri" w:hAnsi="Arial" w:cs="Arial"/>
          <w:b/>
          <w:color w:val="17365D"/>
          <w:spacing w:val="5"/>
          <w:kern w:val="28"/>
          <w:lang w:val="es-ES_tradnl" w:eastAsia="es-ES_tradnl"/>
        </w:rPr>
        <w:t>L PROGRAMA NACIONAL DE TRANSMISIÓN HO-L1186</w:t>
      </w:r>
      <w:r w:rsidRPr="00CA4276">
        <w:rPr>
          <w:rFonts w:ascii="Arial" w:eastAsia="Calibri" w:hAnsi="Arial" w:cs="Arial"/>
          <w:b/>
          <w:color w:val="17365D"/>
          <w:spacing w:val="5"/>
          <w:kern w:val="28"/>
          <w:lang w:val="es-ES_tradnl" w:eastAsia="es-ES_tradnl"/>
        </w:rPr>
        <w:t xml:space="preserve"> </w:t>
      </w:r>
    </w:p>
    <w:p w14:paraId="22ABEB8F" w14:textId="11DC549D" w:rsidR="00521685" w:rsidRPr="00BC7BC7" w:rsidRDefault="00521685" w:rsidP="00521685">
      <w:pPr>
        <w:pBdr>
          <w:bottom w:val="single" w:sz="8" w:space="4" w:color="4F81BD"/>
        </w:pBdr>
        <w:spacing w:after="300"/>
        <w:contextualSpacing/>
        <w:jc w:val="right"/>
        <w:rPr>
          <w:rFonts w:ascii="Arial" w:eastAsia="Calibri" w:hAnsi="Arial" w:cs="Arial"/>
          <w:color w:val="17365D"/>
          <w:spacing w:val="5"/>
          <w:kern w:val="28"/>
          <w:lang w:val="es-US" w:eastAsia="es-ES_tradnl"/>
        </w:rPr>
      </w:pPr>
      <w:r w:rsidRPr="00CA4276">
        <w:rPr>
          <w:rFonts w:ascii="Arial" w:eastAsia="Calibri" w:hAnsi="Arial" w:cs="Arial"/>
          <w:color w:val="17365D"/>
          <w:spacing w:val="5"/>
          <w:kern w:val="28"/>
          <w:lang w:val="es-ES_tradnl" w:eastAsia="es-ES_tradnl"/>
        </w:rPr>
        <w:t xml:space="preserve"> </w:t>
      </w:r>
      <w:r w:rsidR="00BE599E">
        <w:rPr>
          <w:rFonts w:ascii="Arial" w:eastAsia="Calibri" w:hAnsi="Arial" w:cs="Arial"/>
          <w:color w:val="17365D"/>
          <w:spacing w:val="5"/>
          <w:kern w:val="28"/>
          <w:lang w:val="es-US" w:eastAsia="es-ES_tradnl"/>
        </w:rPr>
        <w:t>Anexo Técnico</w:t>
      </w:r>
    </w:p>
    <w:p w14:paraId="38789ABA" w14:textId="77777777" w:rsidR="00521685" w:rsidRPr="00CA4276" w:rsidRDefault="00521685" w:rsidP="00521685">
      <w:pPr>
        <w:pBdr>
          <w:bottom w:val="single" w:sz="8" w:space="4" w:color="4F81BD"/>
        </w:pBdr>
        <w:spacing w:after="300"/>
        <w:contextualSpacing/>
        <w:jc w:val="right"/>
        <w:rPr>
          <w:rFonts w:ascii="Arial" w:eastAsia="Calibri" w:hAnsi="Arial" w:cs="Arial"/>
          <w:color w:val="17365D"/>
          <w:spacing w:val="5"/>
          <w:kern w:val="28"/>
          <w:lang w:val="es-ES_tradnl" w:eastAsia="es-ES_tradnl"/>
        </w:rPr>
      </w:pPr>
      <w:r w:rsidRPr="00CA4276">
        <w:rPr>
          <w:rFonts w:ascii="Arial" w:eastAsia="Calibri" w:hAnsi="Arial" w:cs="Arial"/>
          <w:color w:val="17365D"/>
          <w:spacing w:val="5"/>
          <w:kern w:val="28"/>
          <w:lang w:val="es-ES_tradnl" w:eastAsia="es-ES_tradnl"/>
        </w:rPr>
        <w:t xml:space="preserve">Integración Regional </w:t>
      </w:r>
    </w:p>
    <w:p w14:paraId="05D499E1" w14:textId="77777777" w:rsidR="00521685" w:rsidRPr="00CA4276" w:rsidRDefault="00521685" w:rsidP="00521685">
      <w:pPr>
        <w:ind w:left="720"/>
        <w:contextualSpacing/>
        <w:jc w:val="both"/>
        <w:rPr>
          <w:rFonts w:ascii="Arial" w:eastAsia="Calibri" w:hAnsi="Arial" w:cs="Arial"/>
          <w:lang w:val="es-ES_tradnl"/>
        </w:rPr>
      </w:pPr>
    </w:p>
    <w:p w14:paraId="48200B14" w14:textId="77777777" w:rsidR="00521685" w:rsidRPr="00CA4276" w:rsidRDefault="00521685" w:rsidP="00521685">
      <w:pPr>
        <w:ind w:left="720"/>
        <w:contextualSpacing/>
        <w:jc w:val="both"/>
        <w:rPr>
          <w:rFonts w:ascii="Arial" w:eastAsia="Calibri" w:hAnsi="Arial" w:cs="Arial"/>
          <w:lang w:val="es-ES_tradnl"/>
        </w:rPr>
      </w:pPr>
    </w:p>
    <w:p w14:paraId="1055DCE7" w14:textId="77777777" w:rsidR="00521685" w:rsidRPr="00CA4276" w:rsidRDefault="00521685" w:rsidP="00521685">
      <w:pPr>
        <w:keepNext/>
        <w:keepLines/>
        <w:numPr>
          <w:ilvl w:val="0"/>
          <w:numId w:val="2"/>
        </w:numPr>
        <w:spacing w:before="120" w:after="120" w:line="240" w:lineRule="auto"/>
        <w:ind w:left="450" w:hanging="450"/>
        <w:outlineLvl w:val="1"/>
        <w:rPr>
          <w:rFonts w:ascii="Arial" w:eastAsia="MS Gothic" w:hAnsi="Arial" w:cs="Arial"/>
          <w:b/>
          <w:bCs/>
          <w:color w:val="4F81BD"/>
          <w:lang w:val="es-ES_tradnl"/>
        </w:rPr>
      </w:pPr>
      <w:r w:rsidRPr="00CA4276">
        <w:rPr>
          <w:rFonts w:ascii="Arial" w:eastAsia="MS Gothic" w:hAnsi="Arial" w:cs="Arial"/>
          <w:b/>
          <w:bCs/>
          <w:color w:val="4F81BD"/>
          <w:lang w:val="es-ES_tradnl"/>
        </w:rPr>
        <w:t>Resumen Ejecutivo</w:t>
      </w:r>
    </w:p>
    <w:p w14:paraId="099DC553" w14:textId="1185C2EA" w:rsidR="00EA3ABF" w:rsidRPr="00EA3ABF" w:rsidRDefault="00EA3ABF" w:rsidP="00440D3F">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EA3ABF">
        <w:rPr>
          <w:rFonts w:ascii="Arial" w:eastAsia="MS Mincho" w:hAnsi="Arial" w:cs="Arial"/>
          <w:bCs/>
          <w:lang w:val="es-ES_tradnl" w:eastAsia="ja-JP"/>
        </w:rPr>
        <w:t>La operación de préstamo de Apoyo al Programa Nacional de Transmisión (HO-L1186)</w:t>
      </w:r>
      <w:r w:rsidRPr="00EA3ABF">
        <w:rPr>
          <w:rFonts w:ascii="Arial" w:eastAsia="MS Mincho" w:hAnsi="Arial" w:cs="Arial"/>
          <w:bCs/>
          <w:lang w:val="es-ES_tradnl" w:eastAsia="ja-JP"/>
        </w:rPr>
        <w:t xml:space="preserve"> tiene como objetivo general reforzar el STN mediante financiamiento de obras prioritarias del plan de inversiones de la ENEE. Los objetivos específicos son: (i</w:t>
      </w:r>
      <w:bookmarkStart w:id="0" w:name="_GoBack"/>
      <w:bookmarkEnd w:id="0"/>
      <w:r w:rsidRPr="00EA3ABF">
        <w:rPr>
          <w:rFonts w:ascii="Arial" w:eastAsia="MS Mincho" w:hAnsi="Arial" w:cs="Arial"/>
          <w:bCs/>
          <w:lang w:val="es-ES_tradnl" w:eastAsia="ja-JP"/>
        </w:rPr>
        <w:t>) fortalecer la capacidad de interconexión con el MER para potenciar el uso del SIEPAC; (ii) mejorar la sostenibilidad financiera y capacidad institucional de la ENEE; (iii) mejorar la calidad de la transmisión aumentando la confiabilidad del servicio eléctrico; y (iv) facilitar el transporte al STN de electricidad generada con proyectos de ER.</w:t>
      </w:r>
    </w:p>
    <w:p w14:paraId="6E04991A" w14:textId="2F361212" w:rsidR="00521685" w:rsidRPr="00CA4276" w:rsidRDefault="00EA3ABF" w:rsidP="00521685">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Pr>
          <w:rFonts w:ascii="Arial" w:eastAsia="MS Mincho" w:hAnsi="Arial" w:cs="Arial"/>
          <w:bCs/>
          <w:lang w:val="es-ES_tradnl" w:eastAsia="ja-JP"/>
        </w:rPr>
        <w:t xml:space="preserve">El programa contribuye </w:t>
      </w:r>
      <w:r w:rsidR="00521685" w:rsidRPr="00CA4276">
        <w:rPr>
          <w:rFonts w:ascii="Arial" w:eastAsia="MS Mincho" w:hAnsi="Arial" w:cs="Arial"/>
          <w:bCs/>
          <w:lang w:val="es-ES_tradnl" w:eastAsia="ja-JP"/>
        </w:rPr>
        <w:t xml:space="preserve">a la Estrategia de </w:t>
      </w:r>
      <w:r w:rsidR="00A57059" w:rsidRPr="00CA4276">
        <w:rPr>
          <w:rFonts w:ascii="Arial" w:eastAsia="MS Mincho" w:hAnsi="Arial" w:cs="Arial"/>
          <w:bCs/>
          <w:lang w:val="es-ES_tradnl" w:eastAsia="ja-JP"/>
        </w:rPr>
        <w:t>Integración R</w:t>
      </w:r>
      <w:r w:rsidR="00521685" w:rsidRPr="00CA4276">
        <w:rPr>
          <w:rFonts w:ascii="Arial" w:eastAsia="MS Mincho" w:hAnsi="Arial" w:cs="Arial"/>
          <w:bCs/>
          <w:lang w:val="es-ES_tradnl" w:eastAsia="ja-JP"/>
        </w:rPr>
        <w:t>egional mediante los criterios de: (i) </w:t>
      </w:r>
      <w:r w:rsidR="00521685" w:rsidRPr="00CA4276">
        <w:rPr>
          <w:rFonts w:ascii="Arial" w:eastAsia="MS Mincho" w:hAnsi="Arial" w:cs="Arial"/>
          <w:b/>
          <w:bCs/>
          <w:i/>
          <w:lang w:val="es-ES_tradnl" w:eastAsia="ja-JP"/>
        </w:rPr>
        <w:t>Focalización multinacional</w:t>
      </w:r>
      <w:r w:rsidR="00521685" w:rsidRPr="00CA4276">
        <w:rPr>
          <w:rFonts w:ascii="Arial" w:eastAsia="MS Mincho" w:hAnsi="Arial" w:cs="Arial"/>
          <w:bCs/>
          <w:lang w:val="es-ES_tradnl" w:eastAsia="ja-JP"/>
        </w:rPr>
        <w:t xml:space="preserve">- En línea con los objetivos del SIEPAC, el Componente II financia el desarrollo de infraestructura que contribuye a la internacionalización del sector eléctrico con impactos transfronterizos; y (ii) </w:t>
      </w:r>
      <w:proofErr w:type="spellStart"/>
      <w:r w:rsidR="00521685" w:rsidRPr="00CA4276">
        <w:rPr>
          <w:rFonts w:ascii="Arial" w:eastAsia="MS Mincho" w:hAnsi="Arial" w:cs="Arial"/>
          <w:b/>
          <w:bCs/>
          <w:i/>
          <w:lang w:val="es-ES_tradnl" w:eastAsia="ja-JP"/>
        </w:rPr>
        <w:t>Adicionalidad</w:t>
      </w:r>
      <w:proofErr w:type="spellEnd"/>
      <w:r w:rsidR="00521685" w:rsidRPr="00CA4276">
        <w:rPr>
          <w:rFonts w:ascii="Arial" w:eastAsia="MS Mincho" w:hAnsi="Arial" w:cs="Arial"/>
          <w:b/>
          <w:bCs/>
          <w:i/>
          <w:lang w:val="es-ES_tradnl" w:eastAsia="ja-JP"/>
        </w:rPr>
        <w:t xml:space="preserve"> regional</w:t>
      </w:r>
      <w:r w:rsidR="00521685" w:rsidRPr="00CA4276">
        <w:rPr>
          <w:rFonts w:ascii="Arial" w:eastAsia="MS Mincho" w:hAnsi="Arial" w:cs="Arial"/>
          <w:bCs/>
          <w:lang w:val="es-ES_tradnl" w:eastAsia="ja-JP"/>
        </w:rPr>
        <w:t xml:space="preserve">- Incorpora objetivos internacionales y/o de cooperación regional (SIEPAC). </w:t>
      </w:r>
    </w:p>
    <w:p w14:paraId="4172715B" w14:textId="77777777" w:rsidR="00521685" w:rsidRPr="00CA4276" w:rsidRDefault="00521685" w:rsidP="00521685">
      <w:pPr>
        <w:autoSpaceDE w:val="0"/>
        <w:autoSpaceDN w:val="0"/>
        <w:adjustRightInd w:val="0"/>
        <w:spacing w:before="120" w:after="120" w:line="240" w:lineRule="auto"/>
        <w:ind w:left="547"/>
        <w:jc w:val="both"/>
        <w:rPr>
          <w:rFonts w:ascii="Arial" w:eastAsia="MS Mincho" w:hAnsi="Arial" w:cs="Arial"/>
          <w:bCs/>
          <w:lang w:val="es-ES_tradnl" w:eastAsia="ja-JP"/>
        </w:rPr>
      </w:pPr>
    </w:p>
    <w:p w14:paraId="5E739416" w14:textId="77777777" w:rsidR="00521685" w:rsidRPr="00CA4276" w:rsidRDefault="00521685" w:rsidP="00521685">
      <w:pPr>
        <w:keepNext/>
        <w:keepLines/>
        <w:numPr>
          <w:ilvl w:val="0"/>
          <w:numId w:val="2"/>
        </w:numPr>
        <w:spacing w:before="120" w:after="120" w:line="240" w:lineRule="auto"/>
        <w:ind w:left="450" w:hanging="450"/>
        <w:outlineLvl w:val="1"/>
        <w:rPr>
          <w:rFonts w:ascii="Arial" w:eastAsia="MS Gothic" w:hAnsi="Arial" w:cs="Arial"/>
          <w:b/>
          <w:bCs/>
          <w:color w:val="4F81BD"/>
          <w:lang w:val="es-ES_tradnl"/>
        </w:rPr>
      </w:pPr>
      <w:r w:rsidRPr="00CA4276">
        <w:rPr>
          <w:rFonts w:ascii="Arial" w:eastAsia="MS Gothic" w:hAnsi="Arial" w:cs="Arial"/>
          <w:b/>
          <w:bCs/>
          <w:color w:val="4F81BD"/>
          <w:lang w:val="es-ES_tradnl"/>
        </w:rPr>
        <w:t>Introducción</w:t>
      </w:r>
    </w:p>
    <w:p w14:paraId="1304FCA4" w14:textId="0A6972A2" w:rsidR="00521685" w:rsidRPr="00CA4276" w:rsidRDefault="00521685" w:rsidP="00521685">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CA4276">
        <w:rPr>
          <w:rFonts w:ascii="Arial" w:eastAsia="MS Mincho" w:hAnsi="Arial" w:cs="Arial"/>
          <w:bCs/>
          <w:lang w:val="es-ES_tradnl" w:eastAsia="ja-JP"/>
        </w:rPr>
        <w:t>En el marco de la estrategia sectorial del BID, que apoya la Competitividad Global y Regional para la Integración (GN-2565-4), el presente anexo explica los argumentos técnicos por los cuales el Financiamiento</w:t>
      </w:r>
      <w:r w:rsidR="00BC7BC7">
        <w:rPr>
          <w:rFonts w:ascii="Arial" w:eastAsia="MS Mincho" w:hAnsi="Arial" w:cs="Arial"/>
          <w:bCs/>
          <w:lang w:val="es-ES_tradnl" w:eastAsia="ja-JP"/>
        </w:rPr>
        <w:t xml:space="preserve"> Complementario</w:t>
      </w:r>
      <w:r w:rsidRPr="00CA4276">
        <w:rPr>
          <w:rFonts w:ascii="Arial" w:eastAsia="MS Mincho" w:hAnsi="Arial" w:cs="Arial"/>
          <w:bCs/>
          <w:lang w:val="es-ES_tradnl" w:eastAsia="ja-JP"/>
        </w:rPr>
        <w:t xml:space="preserve"> (HO-G1006) a la operación “Apoyo a la Integración de Honduras en el Mercado Eléctrico Regional (HO-L1039)” se alinea estratégicamente con el Desafío Integración Económica de la Estrategia Institucional Actualizada del Banco (GN-2828).</w:t>
      </w:r>
    </w:p>
    <w:p w14:paraId="415CE197" w14:textId="45170132" w:rsidR="00521685" w:rsidRDefault="00521685" w:rsidP="00521685">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CA4276">
        <w:rPr>
          <w:rFonts w:ascii="Arial" w:eastAsia="MS Mincho" w:hAnsi="Arial" w:cs="Arial"/>
          <w:bCs/>
          <w:lang w:val="es-ES_tradnl" w:eastAsia="ja-JP"/>
        </w:rPr>
        <w:t xml:space="preserve">El presente anexo se estructura en tres secciones: (i) Antecedentes del proyecto, para su análisis desde la perspectiva de integración regional; (ii) Aspectos considerados para la clasificación de la operación como una actuación de integración regional; (iii) Validación de los criterios de clasificación de la operación </w:t>
      </w:r>
      <w:proofErr w:type="gramStart"/>
      <w:r w:rsidRPr="00CA4276">
        <w:rPr>
          <w:rFonts w:ascii="Arial" w:eastAsia="MS Mincho" w:hAnsi="Arial" w:cs="Arial"/>
          <w:bCs/>
          <w:lang w:val="es-ES_tradnl" w:eastAsia="ja-JP"/>
        </w:rPr>
        <w:t>de acuerdo a</w:t>
      </w:r>
      <w:proofErr w:type="gramEnd"/>
      <w:r w:rsidRPr="00CA4276">
        <w:rPr>
          <w:rFonts w:ascii="Arial" w:eastAsia="MS Mincho" w:hAnsi="Arial" w:cs="Arial"/>
          <w:bCs/>
          <w:lang w:val="es-ES_tradnl" w:eastAsia="ja-JP"/>
        </w:rPr>
        <w:t xml:space="preserve"> lo estipulado en los Lineamientos para la Clasificación de Prioridades en el Programa de Financiamiento, conforme las guías GN-2650 y GN-2733. </w:t>
      </w:r>
    </w:p>
    <w:p w14:paraId="1E95B9CD" w14:textId="1A8178FA" w:rsidR="00EA3ABF" w:rsidRDefault="00EA3ABF" w:rsidP="00EA3ABF">
      <w:pPr>
        <w:autoSpaceDE w:val="0"/>
        <w:autoSpaceDN w:val="0"/>
        <w:adjustRightInd w:val="0"/>
        <w:spacing w:before="120" w:after="120" w:line="240" w:lineRule="auto"/>
        <w:jc w:val="both"/>
        <w:rPr>
          <w:rFonts w:ascii="Arial" w:eastAsia="MS Mincho" w:hAnsi="Arial" w:cs="Arial"/>
          <w:bCs/>
          <w:lang w:val="es-ES_tradnl" w:eastAsia="ja-JP"/>
        </w:rPr>
      </w:pPr>
    </w:p>
    <w:p w14:paraId="740AC271" w14:textId="00B7ECBD" w:rsidR="00EA3ABF" w:rsidRDefault="00EA3ABF" w:rsidP="00EA3ABF">
      <w:pPr>
        <w:autoSpaceDE w:val="0"/>
        <w:autoSpaceDN w:val="0"/>
        <w:adjustRightInd w:val="0"/>
        <w:spacing w:before="120" w:after="120" w:line="240" w:lineRule="auto"/>
        <w:jc w:val="both"/>
        <w:rPr>
          <w:rFonts w:ascii="Arial" w:eastAsia="MS Mincho" w:hAnsi="Arial" w:cs="Arial"/>
          <w:bCs/>
          <w:lang w:val="es-ES_tradnl" w:eastAsia="ja-JP"/>
        </w:rPr>
      </w:pPr>
    </w:p>
    <w:p w14:paraId="2B01D206" w14:textId="228A8C7C" w:rsidR="00EA3ABF" w:rsidRDefault="00EA3ABF" w:rsidP="00EA3ABF">
      <w:pPr>
        <w:autoSpaceDE w:val="0"/>
        <w:autoSpaceDN w:val="0"/>
        <w:adjustRightInd w:val="0"/>
        <w:spacing w:before="120" w:after="120" w:line="240" w:lineRule="auto"/>
        <w:jc w:val="both"/>
        <w:rPr>
          <w:rFonts w:ascii="Arial" w:eastAsia="MS Mincho" w:hAnsi="Arial" w:cs="Arial"/>
          <w:bCs/>
          <w:lang w:val="es-ES_tradnl" w:eastAsia="ja-JP"/>
        </w:rPr>
      </w:pPr>
    </w:p>
    <w:p w14:paraId="383C26D9" w14:textId="0057CD0D" w:rsidR="00EA3ABF" w:rsidRDefault="00EA3ABF" w:rsidP="00EA3ABF">
      <w:pPr>
        <w:autoSpaceDE w:val="0"/>
        <w:autoSpaceDN w:val="0"/>
        <w:adjustRightInd w:val="0"/>
        <w:spacing w:before="120" w:after="120" w:line="240" w:lineRule="auto"/>
        <w:jc w:val="both"/>
        <w:rPr>
          <w:rFonts w:ascii="Arial" w:eastAsia="MS Mincho" w:hAnsi="Arial" w:cs="Arial"/>
          <w:bCs/>
          <w:lang w:val="es-ES_tradnl" w:eastAsia="ja-JP"/>
        </w:rPr>
      </w:pPr>
    </w:p>
    <w:p w14:paraId="4362165B" w14:textId="347049B7" w:rsidR="00EA3ABF" w:rsidRDefault="00EA3ABF" w:rsidP="00EA3ABF">
      <w:pPr>
        <w:autoSpaceDE w:val="0"/>
        <w:autoSpaceDN w:val="0"/>
        <w:adjustRightInd w:val="0"/>
        <w:spacing w:before="120" w:after="120" w:line="240" w:lineRule="auto"/>
        <w:jc w:val="both"/>
        <w:rPr>
          <w:rFonts w:ascii="Arial" w:eastAsia="MS Mincho" w:hAnsi="Arial" w:cs="Arial"/>
          <w:bCs/>
          <w:lang w:val="es-ES_tradnl" w:eastAsia="ja-JP"/>
        </w:rPr>
      </w:pPr>
    </w:p>
    <w:p w14:paraId="52C8D236" w14:textId="29BC166F" w:rsidR="00EA3ABF" w:rsidRDefault="00EA3ABF" w:rsidP="00EA3ABF">
      <w:pPr>
        <w:autoSpaceDE w:val="0"/>
        <w:autoSpaceDN w:val="0"/>
        <w:adjustRightInd w:val="0"/>
        <w:spacing w:before="120" w:after="120" w:line="240" w:lineRule="auto"/>
        <w:jc w:val="both"/>
        <w:rPr>
          <w:rFonts w:ascii="Arial" w:eastAsia="MS Mincho" w:hAnsi="Arial" w:cs="Arial"/>
          <w:bCs/>
          <w:lang w:val="es-ES_tradnl" w:eastAsia="ja-JP"/>
        </w:rPr>
      </w:pPr>
    </w:p>
    <w:p w14:paraId="2FB56E8D" w14:textId="7DE2AB2C" w:rsidR="00EA3ABF" w:rsidRDefault="00EA3ABF" w:rsidP="00EA3ABF">
      <w:pPr>
        <w:autoSpaceDE w:val="0"/>
        <w:autoSpaceDN w:val="0"/>
        <w:adjustRightInd w:val="0"/>
        <w:spacing w:before="120" w:after="120" w:line="240" w:lineRule="auto"/>
        <w:jc w:val="both"/>
        <w:rPr>
          <w:rFonts w:ascii="Arial" w:eastAsia="MS Mincho" w:hAnsi="Arial" w:cs="Arial"/>
          <w:bCs/>
          <w:lang w:val="es-ES_tradnl" w:eastAsia="ja-JP"/>
        </w:rPr>
      </w:pPr>
    </w:p>
    <w:p w14:paraId="7BCDA49A" w14:textId="77777777" w:rsidR="00EA3ABF" w:rsidRPr="00CA4276" w:rsidRDefault="00EA3ABF" w:rsidP="00EA3ABF">
      <w:pPr>
        <w:autoSpaceDE w:val="0"/>
        <w:autoSpaceDN w:val="0"/>
        <w:adjustRightInd w:val="0"/>
        <w:spacing w:before="120" w:after="120" w:line="240" w:lineRule="auto"/>
        <w:jc w:val="both"/>
        <w:rPr>
          <w:rFonts w:ascii="Arial" w:eastAsia="MS Mincho" w:hAnsi="Arial" w:cs="Arial"/>
          <w:bCs/>
          <w:lang w:val="es-ES_tradnl" w:eastAsia="ja-JP"/>
        </w:rPr>
      </w:pPr>
    </w:p>
    <w:p w14:paraId="7E55D7A7" w14:textId="77777777" w:rsidR="00521685" w:rsidRPr="00CA4276" w:rsidRDefault="00521685" w:rsidP="00521685">
      <w:pPr>
        <w:keepNext/>
        <w:keepLines/>
        <w:numPr>
          <w:ilvl w:val="0"/>
          <w:numId w:val="2"/>
        </w:numPr>
        <w:spacing w:before="120" w:after="120" w:line="240" w:lineRule="auto"/>
        <w:ind w:left="450" w:hanging="450"/>
        <w:outlineLvl w:val="1"/>
        <w:rPr>
          <w:rFonts w:ascii="Arial" w:eastAsia="MS Gothic" w:hAnsi="Arial" w:cs="Arial"/>
          <w:b/>
          <w:bCs/>
          <w:color w:val="4F81BD"/>
          <w:lang w:val="es-ES_tradnl"/>
        </w:rPr>
      </w:pPr>
      <w:r w:rsidRPr="00CA4276">
        <w:rPr>
          <w:rFonts w:ascii="Arial" w:eastAsia="MS Gothic" w:hAnsi="Arial" w:cs="Arial"/>
          <w:b/>
          <w:bCs/>
          <w:color w:val="4F81BD"/>
          <w:lang w:val="es-ES_tradnl"/>
        </w:rPr>
        <w:t>Antecedentes del Proyecto</w:t>
      </w:r>
    </w:p>
    <w:tbl>
      <w:tblPr>
        <w:tblStyle w:val="TableGrid"/>
        <w:tblpPr w:leftFromText="180" w:rightFromText="180" w:vertAnchor="text" w:horzAnchor="margin" w:tblpXSpec="right" w:tblpY="1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0"/>
      </w:tblGrid>
      <w:tr w:rsidR="00521685" w:rsidRPr="00CA4276" w14:paraId="14AA74DE" w14:textId="77777777" w:rsidTr="00A6568E">
        <w:trPr>
          <w:trHeight w:val="86"/>
        </w:trPr>
        <w:tc>
          <w:tcPr>
            <w:tcW w:w="4850" w:type="dxa"/>
          </w:tcPr>
          <w:p w14:paraId="3E3F1236" w14:textId="77777777" w:rsidR="00521685" w:rsidRPr="00CA4276" w:rsidRDefault="00521685" w:rsidP="00A6568E">
            <w:pPr>
              <w:autoSpaceDE w:val="0"/>
              <w:autoSpaceDN w:val="0"/>
              <w:adjustRightInd w:val="0"/>
              <w:jc w:val="center"/>
              <w:rPr>
                <w:rFonts w:ascii="Arial" w:eastAsia="MS Mincho" w:hAnsi="Arial" w:cs="Arial"/>
                <w:b/>
                <w:bCs/>
                <w:sz w:val="22"/>
                <w:szCs w:val="22"/>
                <w:lang w:val="es-ES_tradnl" w:eastAsia="ja-JP"/>
              </w:rPr>
            </w:pPr>
            <w:proofErr w:type="spellStart"/>
            <w:r w:rsidRPr="00CA4276">
              <w:rPr>
                <w:rFonts w:ascii="Arial" w:hAnsi="Arial" w:cs="Arial"/>
                <w:b/>
                <w:sz w:val="22"/>
                <w:szCs w:val="22"/>
              </w:rPr>
              <w:t>Figura</w:t>
            </w:r>
            <w:proofErr w:type="spellEnd"/>
            <w:r w:rsidRPr="00CA4276">
              <w:rPr>
                <w:rFonts w:ascii="Arial" w:hAnsi="Arial" w:cs="Arial"/>
                <w:b/>
                <w:sz w:val="22"/>
                <w:szCs w:val="22"/>
              </w:rPr>
              <w:t xml:space="preserve"> </w:t>
            </w:r>
            <w:r w:rsidRPr="00CA4276">
              <w:rPr>
                <w:rFonts w:ascii="Arial" w:hAnsi="Arial" w:cs="Arial"/>
                <w:b/>
              </w:rPr>
              <w:fldChar w:fldCharType="begin"/>
            </w:r>
            <w:r w:rsidRPr="00CA4276">
              <w:rPr>
                <w:rFonts w:ascii="Arial" w:hAnsi="Arial" w:cs="Arial"/>
                <w:b/>
                <w:sz w:val="22"/>
                <w:szCs w:val="22"/>
              </w:rPr>
              <w:instrText xml:space="preserve"> SEQ Figure \* ARABIC </w:instrText>
            </w:r>
            <w:r w:rsidRPr="00CA4276">
              <w:rPr>
                <w:rFonts w:ascii="Arial" w:hAnsi="Arial" w:cs="Arial"/>
                <w:b/>
              </w:rPr>
              <w:fldChar w:fldCharType="separate"/>
            </w:r>
            <w:r w:rsidRPr="00CA4276">
              <w:rPr>
                <w:rFonts w:ascii="Arial" w:hAnsi="Arial" w:cs="Arial"/>
                <w:b/>
                <w:noProof/>
                <w:sz w:val="22"/>
                <w:szCs w:val="22"/>
              </w:rPr>
              <w:t>1</w:t>
            </w:r>
            <w:r w:rsidRPr="00CA4276">
              <w:rPr>
                <w:rFonts w:ascii="Arial" w:hAnsi="Arial" w:cs="Arial"/>
                <w:b/>
                <w:noProof/>
              </w:rPr>
              <w:fldChar w:fldCharType="end"/>
            </w:r>
            <w:r w:rsidRPr="00CA4276">
              <w:rPr>
                <w:rFonts w:ascii="Arial" w:hAnsi="Arial" w:cs="Arial"/>
                <w:b/>
                <w:sz w:val="22"/>
                <w:szCs w:val="22"/>
              </w:rPr>
              <w:t xml:space="preserve">: </w:t>
            </w:r>
            <w:proofErr w:type="spellStart"/>
            <w:r w:rsidRPr="00CA4276">
              <w:rPr>
                <w:rFonts w:ascii="Arial" w:hAnsi="Arial" w:cs="Arial"/>
                <w:b/>
                <w:sz w:val="22"/>
                <w:szCs w:val="22"/>
              </w:rPr>
              <w:t>Infraestructura</w:t>
            </w:r>
            <w:proofErr w:type="spellEnd"/>
            <w:r w:rsidRPr="00CA4276">
              <w:rPr>
                <w:rFonts w:ascii="Arial" w:hAnsi="Arial" w:cs="Arial"/>
                <w:b/>
                <w:sz w:val="22"/>
                <w:szCs w:val="22"/>
              </w:rPr>
              <w:t xml:space="preserve"> de SIEPAC</w:t>
            </w:r>
          </w:p>
        </w:tc>
      </w:tr>
      <w:tr w:rsidR="00521685" w:rsidRPr="00CA4276" w14:paraId="69EB765B" w14:textId="77777777" w:rsidTr="00A6568E">
        <w:trPr>
          <w:trHeight w:val="3845"/>
        </w:trPr>
        <w:tc>
          <w:tcPr>
            <w:tcW w:w="4850" w:type="dxa"/>
          </w:tcPr>
          <w:p w14:paraId="6A52148E" w14:textId="77777777" w:rsidR="00521685" w:rsidRPr="00CA4276" w:rsidRDefault="00521685" w:rsidP="00A6568E">
            <w:pPr>
              <w:autoSpaceDE w:val="0"/>
              <w:autoSpaceDN w:val="0"/>
              <w:adjustRightInd w:val="0"/>
              <w:spacing w:before="120" w:after="120"/>
              <w:jc w:val="both"/>
              <w:rPr>
                <w:rFonts w:ascii="Arial" w:eastAsia="MS Mincho" w:hAnsi="Arial" w:cs="Arial"/>
                <w:bCs/>
                <w:sz w:val="22"/>
                <w:szCs w:val="22"/>
                <w:lang w:val="es-ES_tradnl" w:eastAsia="ja-JP"/>
              </w:rPr>
            </w:pPr>
            <w:r w:rsidRPr="00CA4276">
              <w:rPr>
                <w:rFonts w:ascii="Arial" w:hAnsi="Arial" w:cs="Arial"/>
                <w:noProof/>
                <w:lang w:val="es-US" w:eastAsia="zh-CN"/>
              </w:rPr>
              <w:lastRenderedPageBreak/>
              <w:drawing>
                <wp:inline distT="0" distB="0" distL="0" distR="0" wp14:anchorId="0FD4D05F" wp14:editId="724A92B7">
                  <wp:extent cx="2942981" cy="2107096"/>
                  <wp:effectExtent l="0" t="0" r="0" b="7620"/>
                  <wp:docPr id="2" name="Picture 2" descr="http://www.argentinaindependent.com/wp-content/uploads/ruta_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rgentinaindependent.com/wp-content/uploads/ruta_s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2798" cy="2106965"/>
                          </a:xfrm>
                          <a:prstGeom prst="rect">
                            <a:avLst/>
                          </a:prstGeom>
                          <a:noFill/>
                          <a:ln>
                            <a:noFill/>
                          </a:ln>
                        </pic:spPr>
                      </pic:pic>
                    </a:graphicData>
                  </a:graphic>
                </wp:inline>
              </w:drawing>
            </w:r>
          </w:p>
        </w:tc>
      </w:tr>
    </w:tbl>
    <w:p w14:paraId="09287B0C" w14:textId="77777777" w:rsidR="00521685" w:rsidRPr="00CA4276" w:rsidRDefault="00521685" w:rsidP="00521685">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 w:eastAsia="ja-JP"/>
        </w:rPr>
      </w:pPr>
      <w:r w:rsidRPr="00CA4276">
        <w:rPr>
          <w:rFonts w:ascii="Arial" w:eastAsia="MS Mincho" w:hAnsi="Arial" w:cs="Arial"/>
          <w:bCs/>
          <w:lang w:val="es-ES_tradnl" w:eastAsia="ja-JP"/>
        </w:rPr>
        <w:t>El BID ha venido impulsando la integración eléctrica de los países centroamericanos a través de diferentes iniciativas, en especial el Proyecto del Sistema de Interconexión Eléctrica para los países de América Central (SIEPAC), el cual incluyó la creación del Mercado Eléctrico Regional (MER), sus instituciones, y la construcción y puesta en operación del primer sistema de transmisión eléctrica regional, una línea de casi 1.800km de longitud, conocida como Línea SIEPAC, con el objeto de facilitar los intercambios de electricidad entre los países de América Central.</w:t>
      </w:r>
    </w:p>
    <w:p w14:paraId="710523BE" w14:textId="77777777" w:rsidR="00521685" w:rsidRPr="00CA4276" w:rsidRDefault="00521685" w:rsidP="00521685">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 w:eastAsia="ja-JP"/>
        </w:rPr>
      </w:pPr>
      <w:r w:rsidRPr="00CA4276">
        <w:rPr>
          <w:rFonts w:ascii="Arial" w:eastAsia="MS Mincho" w:hAnsi="Arial" w:cs="Arial"/>
          <w:bCs/>
          <w:lang w:val="es-ES" w:eastAsia="ja-JP"/>
        </w:rPr>
        <w:t xml:space="preserve">El mercado eléctrico regional (MER) está conformado por Costa Rica, El Salvador, Guatemala, Honduras, Nicaragua, y Panamá. </w:t>
      </w:r>
      <w:r w:rsidRPr="00CA4276">
        <w:rPr>
          <w:rFonts w:ascii="Arial" w:eastAsia="MS Mincho" w:hAnsi="Arial" w:cs="Arial"/>
          <w:bCs/>
          <w:lang w:val="es-ES_tradnl" w:eastAsia="ja-JP"/>
        </w:rPr>
        <w:t xml:space="preserve">El MER se encuentra en pleno funcionamiento y las transacciones comerciales se han venido incrementando desde que se implementó el RMER (mostrando crecimiento de alrededor de un 355% del volumen de transacciones interanuales en el MER entre junio 2013 y diciembre 2015). </w:t>
      </w:r>
      <w:r w:rsidRPr="00CA4276">
        <w:rPr>
          <w:rFonts w:ascii="Arial" w:eastAsia="MS Mincho" w:hAnsi="Arial" w:cs="Arial"/>
          <w:bCs/>
          <w:lang w:val="es-ES" w:eastAsia="ja-JP"/>
        </w:rPr>
        <w:t xml:space="preserve">Hasta ahora, Guatemala y Panamá han sido los exportadores más activos, mientras que El Salvador, y Honduras, se han destacado como los principales importadores. </w:t>
      </w:r>
    </w:p>
    <w:p w14:paraId="6D392C8D" w14:textId="77777777" w:rsidR="00521685" w:rsidRPr="00CA4276" w:rsidRDefault="00521685" w:rsidP="00521685">
      <w:pPr>
        <w:autoSpaceDE w:val="0"/>
        <w:autoSpaceDN w:val="0"/>
        <w:adjustRightInd w:val="0"/>
        <w:spacing w:before="120" w:after="120" w:line="240" w:lineRule="auto"/>
        <w:ind w:left="547"/>
        <w:jc w:val="both"/>
        <w:rPr>
          <w:rFonts w:ascii="Arial" w:eastAsia="MS Mincho" w:hAnsi="Arial" w:cs="Arial"/>
          <w:bCs/>
          <w:lang w:val="es-ES" w:eastAsia="ja-JP"/>
        </w:rPr>
      </w:pPr>
    </w:p>
    <w:p w14:paraId="456F193B" w14:textId="77777777" w:rsidR="00521685" w:rsidRPr="00CA4276" w:rsidRDefault="00521685" w:rsidP="00521685">
      <w:pPr>
        <w:tabs>
          <w:tab w:val="left" w:pos="6887"/>
        </w:tabs>
        <w:jc w:val="center"/>
        <w:rPr>
          <w:rFonts w:ascii="Arial" w:eastAsia="MS Mincho" w:hAnsi="Arial" w:cs="Arial"/>
          <w:bCs/>
          <w:lang w:val="es-ES_tradnl" w:eastAsia="ja-JP"/>
        </w:rPr>
      </w:pPr>
      <w:r w:rsidRPr="00CA4276">
        <w:rPr>
          <w:rFonts w:ascii="Arial" w:eastAsia="MS Mincho" w:hAnsi="Arial" w:cs="Arial"/>
          <w:b/>
          <w:bCs/>
          <w:noProof/>
          <w:lang w:val="es-ES_tradnl"/>
        </w:rPr>
        <w:t>Figura 3:</w:t>
      </w:r>
      <w:r w:rsidRPr="00CA4276">
        <w:rPr>
          <w:rFonts w:ascii="Arial" w:hAnsi="Arial" w:cs="Arial"/>
          <w:lang w:val="es-ES_tradnl"/>
        </w:rPr>
        <w:t xml:space="preserve"> </w:t>
      </w:r>
      <w:r w:rsidRPr="00CA4276">
        <w:rPr>
          <w:rFonts w:ascii="Arial" w:eastAsia="MS Mincho" w:hAnsi="Arial" w:cs="Arial"/>
          <w:b/>
          <w:bCs/>
          <w:noProof/>
          <w:lang w:val="es-ES_tradnl"/>
        </w:rPr>
        <w:t>Intercambios Netos de Energía del MER 2013-2016 (GWh/Año)</w:t>
      </w:r>
    </w:p>
    <w:p w14:paraId="5227B796" w14:textId="77777777" w:rsidR="00521685" w:rsidRPr="00CA4276" w:rsidRDefault="00521685" w:rsidP="00521685">
      <w:pPr>
        <w:autoSpaceDE w:val="0"/>
        <w:autoSpaceDN w:val="0"/>
        <w:adjustRightInd w:val="0"/>
        <w:spacing w:after="120" w:line="240" w:lineRule="auto"/>
        <w:ind w:left="540"/>
        <w:jc w:val="center"/>
        <w:rPr>
          <w:rFonts w:ascii="Arial" w:eastAsia="MS Mincho" w:hAnsi="Arial" w:cs="Arial"/>
          <w:bCs/>
          <w:lang w:val="es-ES_tradnl" w:eastAsia="ja-JP"/>
        </w:rPr>
      </w:pPr>
      <w:r w:rsidRPr="00CA4276">
        <w:rPr>
          <w:rFonts w:ascii="Arial" w:eastAsia="MS Mincho" w:hAnsi="Arial" w:cs="Arial"/>
          <w:bCs/>
          <w:noProof/>
          <w:lang w:val="es-US" w:eastAsia="zh-CN"/>
        </w:rPr>
        <w:drawing>
          <wp:inline distT="0" distB="0" distL="0" distR="0" wp14:anchorId="31EB7E40" wp14:editId="32573C2F">
            <wp:extent cx="3919245" cy="208084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t="8949"/>
                    <a:stretch/>
                  </pic:blipFill>
                  <pic:spPr bwMode="auto">
                    <a:xfrm>
                      <a:off x="0" y="0"/>
                      <a:ext cx="3923045" cy="2082864"/>
                    </a:xfrm>
                    <a:prstGeom prst="rect">
                      <a:avLst/>
                    </a:prstGeom>
                    <a:noFill/>
                    <a:ln>
                      <a:noFill/>
                    </a:ln>
                    <a:extLst>
                      <a:ext uri="{53640926-AAD7-44D8-BBD7-CCE9431645EC}">
                        <a14:shadowObscured xmlns:a14="http://schemas.microsoft.com/office/drawing/2010/main"/>
                      </a:ext>
                    </a:extLst>
                  </pic:spPr>
                </pic:pic>
              </a:graphicData>
            </a:graphic>
          </wp:inline>
        </w:drawing>
      </w:r>
    </w:p>
    <w:p w14:paraId="58BAD673" w14:textId="77777777" w:rsidR="00521685" w:rsidRPr="00CA4276" w:rsidRDefault="00521685" w:rsidP="00521685">
      <w:pPr>
        <w:autoSpaceDE w:val="0"/>
        <w:autoSpaceDN w:val="0"/>
        <w:adjustRightInd w:val="0"/>
        <w:spacing w:after="120" w:line="240" w:lineRule="auto"/>
        <w:ind w:left="540"/>
        <w:jc w:val="both"/>
        <w:rPr>
          <w:rFonts w:ascii="Arial" w:eastAsia="MS Mincho" w:hAnsi="Arial" w:cs="Arial"/>
          <w:bCs/>
          <w:lang w:val="es-ES_tradnl" w:eastAsia="ja-JP"/>
        </w:rPr>
      </w:pPr>
    </w:p>
    <w:p w14:paraId="12C1D545" w14:textId="77777777" w:rsidR="00521685" w:rsidRPr="00CA4276" w:rsidRDefault="00521685" w:rsidP="00521685">
      <w:pPr>
        <w:numPr>
          <w:ilvl w:val="1"/>
          <w:numId w:val="2"/>
        </w:numPr>
        <w:autoSpaceDE w:val="0"/>
        <w:autoSpaceDN w:val="0"/>
        <w:adjustRightInd w:val="0"/>
        <w:spacing w:after="120" w:line="240" w:lineRule="auto"/>
        <w:ind w:left="547" w:hanging="547"/>
        <w:jc w:val="both"/>
        <w:rPr>
          <w:rFonts w:ascii="Arial" w:eastAsia="MS Mincho" w:hAnsi="Arial" w:cs="Arial"/>
          <w:bCs/>
          <w:lang w:val="es-ES_tradnl" w:eastAsia="ja-JP"/>
        </w:rPr>
      </w:pPr>
      <w:r w:rsidRPr="00CA4276">
        <w:rPr>
          <w:rFonts w:ascii="Arial" w:eastAsia="MS Mincho" w:hAnsi="Arial" w:cs="Arial"/>
          <w:bCs/>
          <w:lang w:val="es-ES_tradnl" w:eastAsia="ja-JP"/>
        </w:rPr>
        <w:t xml:space="preserve">Sin embargo, la Línea SIEPAC aún no alcanza las condiciones de operación para máxima capacidad debido a que deficiencias en las redes nacionales – 270km en el caso de Honduras – producen un desvío de energía que ocupa una porción de la capacidad de transmisión de la línea regional, reduciendo así la capacidad de transar energía en el MER. Lo anterior obliga la construcción de infraestructura complementaria en ciertos tramos de las líneas nacionales, entre ellos en Honduras. </w:t>
      </w:r>
    </w:p>
    <w:p w14:paraId="311F633A" w14:textId="77777777" w:rsidR="00521685" w:rsidRPr="00CA4276" w:rsidRDefault="00521685" w:rsidP="00521685">
      <w:pPr>
        <w:numPr>
          <w:ilvl w:val="1"/>
          <w:numId w:val="2"/>
        </w:numPr>
        <w:autoSpaceDE w:val="0"/>
        <w:autoSpaceDN w:val="0"/>
        <w:adjustRightInd w:val="0"/>
        <w:spacing w:after="120" w:line="240" w:lineRule="auto"/>
        <w:ind w:left="547" w:hanging="547"/>
        <w:jc w:val="both"/>
        <w:rPr>
          <w:rFonts w:ascii="Arial" w:eastAsia="MS Mincho" w:hAnsi="Arial" w:cs="Arial"/>
          <w:bCs/>
          <w:lang w:val="es-ES_tradnl" w:eastAsia="ja-JP"/>
        </w:rPr>
      </w:pPr>
      <w:r w:rsidRPr="00CA4276">
        <w:rPr>
          <w:rFonts w:ascii="Arial" w:eastAsia="MS Mincho" w:hAnsi="Arial" w:cs="Arial"/>
          <w:bCs/>
          <w:lang w:val="es-ES_tradnl" w:eastAsia="ja-JP"/>
        </w:rPr>
        <w:t xml:space="preserve">Por lo anterior, mediante el Plan de Expansión de la Transmisión Regional se identificaron 48 proyectos de refuerzo y ampliación del Sistema de Transmisión Regional (STR) que </w:t>
      </w:r>
      <w:r w:rsidRPr="00CA4276">
        <w:rPr>
          <w:rFonts w:ascii="Arial" w:eastAsia="MS Mincho" w:hAnsi="Arial" w:cs="Arial"/>
          <w:bCs/>
          <w:lang w:val="es-ES_tradnl" w:eastAsia="ja-JP"/>
        </w:rPr>
        <w:lastRenderedPageBreak/>
        <w:t>deberían entrar en operación comercial entre 2019-2021, con el fin de solventar los problemas operativos. La inversión estimada en estos proyectos es de US$292,7 millones.</w:t>
      </w:r>
    </w:p>
    <w:p w14:paraId="1C2E7387" w14:textId="77777777" w:rsidR="00521685" w:rsidRPr="00CA4276" w:rsidRDefault="00521685" w:rsidP="00521685">
      <w:pPr>
        <w:autoSpaceDE w:val="0"/>
        <w:autoSpaceDN w:val="0"/>
        <w:adjustRightInd w:val="0"/>
        <w:spacing w:after="120" w:line="240" w:lineRule="auto"/>
        <w:ind w:left="547"/>
        <w:jc w:val="both"/>
        <w:rPr>
          <w:rFonts w:ascii="Arial" w:eastAsia="MS Mincho" w:hAnsi="Arial" w:cs="Arial"/>
          <w:bCs/>
          <w:lang w:val="es-ES" w:eastAsia="ja-JP"/>
        </w:rPr>
      </w:pPr>
    </w:p>
    <w:p w14:paraId="3D12B226" w14:textId="5C4022FA" w:rsidR="00521685" w:rsidRPr="00CA4276" w:rsidRDefault="00521685" w:rsidP="00521685">
      <w:pPr>
        <w:keepNext/>
        <w:keepLines/>
        <w:numPr>
          <w:ilvl w:val="0"/>
          <w:numId w:val="2"/>
        </w:numPr>
        <w:spacing w:before="120" w:after="120" w:line="240" w:lineRule="auto"/>
        <w:jc w:val="both"/>
        <w:outlineLvl w:val="1"/>
        <w:rPr>
          <w:rFonts w:ascii="Arial" w:eastAsia="MS Gothic" w:hAnsi="Arial" w:cs="Arial"/>
          <w:b/>
          <w:bCs/>
          <w:color w:val="4F81BD"/>
          <w:lang w:val="es-ES_tradnl"/>
        </w:rPr>
      </w:pPr>
      <w:r w:rsidRPr="00CA4276">
        <w:rPr>
          <w:rFonts w:ascii="Arial" w:eastAsia="MS Gothic" w:hAnsi="Arial" w:cs="Arial"/>
          <w:b/>
          <w:bCs/>
          <w:color w:val="4F81BD"/>
          <w:lang w:val="es-ES_tradnl"/>
        </w:rPr>
        <w:t>Principales aspectos conside</w:t>
      </w:r>
      <w:r w:rsidR="00EA3ABF">
        <w:rPr>
          <w:rFonts w:ascii="Arial" w:eastAsia="MS Gothic" w:hAnsi="Arial" w:cs="Arial"/>
          <w:b/>
          <w:bCs/>
          <w:color w:val="4F81BD"/>
          <w:lang w:val="es-ES_tradnl"/>
        </w:rPr>
        <w:t xml:space="preserve">rados para la clasificación de la operación de préstamo Apoyo al Programa Nacional de Transmisión (HO-L1186), </w:t>
      </w:r>
      <w:r w:rsidRPr="00CA4276">
        <w:rPr>
          <w:rFonts w:ascii="Arial" w:eastAsia="MS Gothic" w:hAnsi="Arial" w:cs="Arial"/>
          <w:b/>
          <w:bCs/>
          <w:color w:val="4F81BD"/>
          <w:lang w:val="es-ES_tradnl"/>
        </w:rPr>
        <w:t xml:space="preserve">como operación de integración regional </w:t>
      </w:r>
    </w:p>
    <w:p w14:paraId="3E62A638" w14:textId="5891D133" w:rsidR="00521685" w:rsidRDefault="00EA3ABF" w:rsidP="007C5402">
      <w:pPr>
        <w:numPr>
          <w:ilvl w:val="1"/>
          <w:numId w:val="2"/>
        </w:numPr>
        <w:autoSpaceDE w:val="0"/>
        <w:autoSpaceDN w:val="0"/>
        <w:adjustRightInd w:val="0"/>
        <w:spacing w:after="120" w:line="240" w:lineRule="auto"/>
        <w:ind w:left="547" w:hanging="547"/>
        <w:jc w:val="both"/>
        <w:rPr>
          <w:rFonts w:ascii="Arial" w:eastAsia="MS Mincho" w:hAnsi="Arial" w:cs="Arial"/>
          <w:bCs/>
          <w:lang w:val="es-ES_tradnl" w:eastAsia="ja-JP"/>
        </w:rPr>
      </w:pPr>
      <w:r w:rsidRPr="007C5402">
        <w:rPr>
          <w:rFonts w:ascii="Arial" w:eastAsia="MS Mincho" w:hAnsi="Arial" w:cs="Arial"/>
          <w:bCs/>
          <w:lang w:val="es-ES_tradnl" w:eastAsia="ja-JP"/>
        </w:rPr>
        <w:t>Los productos del Programa que contribuyen a la integración regional se</w:t>
      </w:r>
      <w:r w:rsidR="00521685" w:rsidRPr="007C5402">
        <w:rPr>
          <w:rFonts w:ascii="Arial" w:eastAsia="MS Mincho" w:hAnsi="Arial" w:cs="Arial"/>
          <w:bCs/>
          <w:lang w:val="es-ES_tradnl" w:eastAsia="ja-JP"/>
        </w:rPr>
        <w:t xml:space="preserve"> reflejan en sus dos componentes: </w:t>
      </w:r>
      <w:r w:rsidR="007C5402" w:rsidRPr="007C5402">
        <w:rPr>
          <w:rFonts w:ascii="Arial" w:eastAsia="MS Mincho" w:hAnsi="Arial" w:cs="Arial"/>
          <w:bCs/>
          <w:lang w:val="es-ES_tradnl" w:eastAsia="ja-JP"/>
        </w:rPr>
        <w:t xml:space="preserve">(i) </w:t>
      </w:r>
      <w:r w:rsidR="007C5402" w:rsidRPr="007C5402">
        <w:rPr>
          <w:rFonts w:ascii="Arial" w:eastAsia="MS Mincho" w:hAnsi="Arial" w:cs="Arial"/>
          <w:bCs/>
          <w:lang w:val="es-ES_tradnl" w:eastAsia="ja-JP"/>
        </w:rPr>
        <w:t>Expansión de infraestructura de</w:t>
      </w:r>
      <w:r w:rsidR="007C5402" w:rsidRPr="007C5402">
        <w:rPr>
          <w:rFonts w:ascii="Arial" w:eastAsia="MS Mincho" w:hAnsi="Arial" w:cs="Arial"/>
          <w:bCs/>
          <w:lang w:val="es-ES_tradnl" w:eastAsia="ja-JP"/>
        </w:rPr>
        <w:t xml:space="preserve"> transmisión (US$142 millones); y (ii)</w:t>
      </w:r>
      <w:r w:rsidR="007C5402">
        <w:rPr>
          <w:rFonts w:ascii="Arial" w:eastAsia="MS Mincho" w:hAnsi="Arial" w:cs="Arial"/>
          <w:bCs/>
          <w:lang w:val="es-ES_tradnl" w:eastAsia="ja-JP"/>
        </w:rPr>
        <w:t xml:space="preserve"> </w:t>
      </w:r>
      <w:r w:rsidR="007C5402" w:rsidRPr="007C5402">
        <w:rPr>
          <w:rFonts w:ascii="Arial" w:eastAsia="MS Mincho" w:hAnsi="Arial" w:cs="Arial"/>
          <w:bCs/>
          <w:lang w:val="es-ES_tradnl" w:eastAsia="ja-JP"/>
        </w:rPr>
        <w:t xml:space="preserve">Fortalecimiento institucional de la ENEE (US$6.63 millones). </w:t>
      </w:r>
      <w:r w:rsidR="00521685" w:rsidRPr="00CA4276">
        <w:rPr>
          <w:rFonts w:ascii="Arial" w:eastAsia="MS Mincho" w:hAnsi="Arial" w:cs="Arial"/>
          <w:bCs/>
          <w:lang w:val="es-ES_tradnl" w:eastAsia="ja-JP"/>
        </w:rPr>
        <w:t>Los dos componentes están orientados a consolidar el SIEPAC, por esta razón la operación se consideró alienada estratégicamente al Desafío Integración Económica.</w:t>
      </w:r>
      <w:r w:rsidR="007C5402">
        <w:rPr>
          <w:rFonts w:ascii="Arial" w:eastAsia="MS Mincho" w:hAnsi="Arial" w:cs="Arial"/>
          <w:bCs/>
          <w:lang w:val="es-ES_tradnl" w:eastAsia="ja-JP"/>
        </w:rPr>
        <w:t xml:space="preserve"> </w:t>
      </w:r>
    </w:p>
    <w:p w14:paraId="1CBEDCAD" w14:textId="475F8287" w:rsidR="007C5402" w:rsidRPr="007C5402" w:rsidRDefault="007C5402" w:rsidP="007C5402">
      <w:pPr>
        <w:numPr>
          <w:ilvl w:val="1"/>
          <w:numId w:val="2"/>
        </w:numPr>
        <w:autoSpaceDE w:val="0"/>
        <w:autoSpaceDN w:val="0"/>
        <w:adjustRightInd w:val="0"/>
        <w:spacing w:after="120" w:line="240" w:lineRule="auto"/>
        <w:ind w:left="547" w:hanging="547"/>
        <w:jc w:val="both"/>
        <w:rPr>
          <w:rFonts w:ascii="Arial" w:eastAsia="MS Mincho" w:hAnsi="Arial" w:cs="Arial"/>
          <w:bCs/>
          <w:lang w:val="es-ES_tradnl" w:eastAsia="ja-JP"/>
        </w:rPr>
      </w:pPr>
      <w:r>
        <w:rPr>
          <w:rFonts w:ascii="Arial" w:eastAsia="MS Mincho" w:hAnsi="Arial" w:cs="Arial"/>
          <w:bCs/>
          <w:lang w:val="es-ES_tradnl" w:eastAsia="ja-JP"/>
        </w:rPr>
        <w:t xml:space="preserve">El componente I </w:t>
      </w:r>
      <w:r w:rsidRPr="007C5402">
        <w:rPr>
          <w:rFonts w:ascii="Arial" w:eastAsia="Arial" w:hAnsi="Arial" w:cs="Arial"/>
          <w:lang w:val="es-ES_tradnl"/>
        </w:rPr>
        <w:t xml:space="preserve">financiará actividades encaminadas a reforzar la infraestructura del STN y </w:t>
      </w:r>
      <w:del w:id="1" w:author="Vanegas Rico, Wilkferg" w:date="2017-10-24T17:27:00Z">
        <w:r w:rsidRPr="007C5402">
          <w:rPr>
            <w:rFonts w:ascii="Arial" w:eastAsia="Arial" w:hAnsi="Arial" w:cs="Arial"/>
            <w:lang w:val="es-ES_tradnl"/>
          </w:rPr>
          <w:delText>mejora de</w:delText>
        </w:r>
      </w:del>
      <w:ins w:id="2" w:author="Vanegas Rico, Wilkferg" w:date="2017-10-24T17:27:00Z">
        <w:r w:rsidRPr="007C5402">
          <w:rPr>
            <w:rFonts w:ascii="Arial" w:eastAsia="Arial" w:hAnsi="Arial" w:cs="Arial"/>
            <w:lang w:val="es-ES_tradnl"/>
          </w:rPr>
          <w:t>mejorar</w:t>
        </w:r>
      </w:ins>
      <w:r w:rsidRPr="007C5402">
        <w:rPr>
          <w:rFonts w:ascii="Arial" w:eastAsia="Arial" w:hAnsi="Arial" w:cs="Arial"/>
          <w:lang w:val="es-ES_tradnl"/>
        </w:rPr>
        <w:t xml:space="preserve"> la sostenibilidad financiera de la ENEE mediante la construcción y conversión de LT, y la construcción, ampliación de S/E. Para el caso de ampliación, de S/E se realizará en terrenos de propiedad de la ENEE. Las obras permitirán (i) fortalecer la capacidad del STN logrando descongestionar la sobrecarga de diferentes subestaciones a nivel nacional y mejorar la calidad de servicio; (ii) atender el crecimiento de la demanda creciente de energía y contribuir con el desarrollo económico del país; (iii) optimizar el STN lo cual permitirá realizar un despacho económico y eficiente; (iv) incrementar la participación de energía renovable en la matriz de generación; y (v) dar cumplimiento parcial a los compromisos de Honduras para el financiamiento de los refuerzos del STN para potenciar el uso del SIEPAC. </w:t>
      </w:r>
    </w:p>
    <w:p w14:paraId="612487E7" w14:textId="77777777" w:rsidR="007C5402" w:rsidRDefault="007C5402" w:rsidP="007C5402">
      <w:pPr>
        <w:pStyle w:val="Paragraph"/>
        <w:tabs>
          <w:tab w:val="clear" w:pos="720"/>
          <w:tab w:val="num" w:pos="1800"/>
        </w:tabs>
        <w:ind w:firstLine="0"/>
        <w:jc w:val="center"/>
        <w:rPr>
          <w:rFonts w:ascii="Arial" w:hAnsi="Arial" w:cs="Arial"/>
          <w:sz w:val="22"/>
          <w:szCs w:val="22"/>
          <w:lang w:val="es-ES_tradnl"/>
        </w:rPr>
      </w:pPr>
      <w:r>
        <w:rPr>
          <w:rFonts w:ascii="Arial" w:hAnsi="Arial" w:cs="Arial"/>
          <w:noProof/>
          <w:sz w:val="22"/>
          <w:szCs w:val="22"/>
          <w:lang w:val="es-ES_tradnl"/>
        </w:rPr>
        <w:drawing>
          <wp:inline distT="0" distB="0" distL="0" distR="0" wp14:anchorId="7DD2997D" wp14:editId="13575543">
            <wp:extent cx="3569713" cy="3086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82046" cy="3096762"/>
                    </a:xfrm>
                    <a:prstGeom prst="rect">
                      <a:avLst/>
                    </a:prstGeom>
                    <a:noFill/>
                  </pic:spPr>
                </pic:pic>
              </a:graphicData>
            </a:graphic>
          </wp:inline>
        </w:drawing>
      </w:r>
    </w:p>
    <w:p w14:paraId="517E8574" w14:textId="77777777" w:rsidR="007C5402" w:rsidRPr="007C5402" w:rsidRDefault="007C5402" w:rsidP="007C5402">
      <w:pPr>
        <w:numPr>
          <w:ilvl w:val="1"/>
          <w:numId w:val="2"/>
        </w:numPr>
        <w:autoSpaceDE w:val="0"/>
        <w:autoSpaceDN w:val="0"/>
        <w:adjustRightInd w:val="0"/>
        <w:spacing w:after="120" w:line="240" w:lineRule="auto"/>
        <w:ind w:left="547" w:hanging="547"/>
        <w:jc w:val="both"/>
        <w:rPr>
          <w:rFonts w:ascii="Arial" w:hAnsi="Arial" w:cs="Arial"/>
          <w:lang w:val="es-ES_tradnl"/>
        </w:rPr>
      </w:pPr>
      <w:r w:rsidRPr="007C5402">
        <w:rPr>
          <w:rFonts w:ascii="Arial" w:hAnsi="Arial" w:cs="Arial"/>
          <w:b/>
          <w:i/>
          <w:lang w:val="es-ES_tradnl"/>
        </w:rPr>
        <w:t>Las obras en la zona Norte incluyen</w:t>
      </w:r>
      <w:r w:rsidRPr="007C5402">
        <w:rPr>
          <w:rFonts w:ascii="Arial" w:hAnsi="Arial" w:cs="Arial"/>
          <w:lang w:val="es-ES_tradnl"/>
        </w:rPr>
        <w:t xml:space="preserve">: Ampliación de las Subestaciones i) San Pedro Sula Sur – SPSS; ii) San Buenaventura - SBV; iii) Choloma; iv) Bellavista. Subestaciones nuevas v) Calpules; vi) La Victoria; y vii) Centro. LT viii) SPSS-SBV 230 kV. Las obras i), ii) y vii representan refuerzos nacionales del SIEPAC; i) y ii) forman parte de la muestra en la zona norte consta la ampliación la ampliación de la S/E San Pedro Sula Sur y de la S/E San Buenaventura, ambas en 230 kV, y la repotenciación de la línea actual San Pedro Sula Sur - Rio Lindo a 138 kV en operación hace 54 años, por la línea San Pedro Sula Sur – San </w:t>
      </w:r>
      <w:r w:rsidRPr="007C5402">
        <w:rPr>
          <w:rFonts w:ascii="Arial" w:hAnsi="Arial" w:cs="Arial"/>
          <w:lang w:val="es-ES_tradnl"/>
        </w:rPr>
        <w:lastRenderedPageBreak/>
        <w:t>Buenaventura en 230 kV que hace uso de alrededor del 92% del trazado San Pedro Sula – Rio lindo Sur con lo cual se reduce el uso de servidumbres. Mediante la construcción de esta obra se brindará una nueva opción de suministro de energía de la zona sur al norte del país, brindando mayor confiabilidad de servicio y reduciendo la sobrecarga de la S/E Progreso mencionados anteriormente (¶</w:t>
      </w:r>
      <w:r w:rsidRPr="002D0800">
        <w:rPr>
          <w:rFonts w:ascii="Arial" w:hAnsi="Arial" w:cs="Arial"/>
        </w:rPr>
        <w:fldChar w:fldCharType="begin"/>
      </w:r>
      <w:r w:rsidRPr="007C5402">
        <w:rPr>
          <w:rFonts w:ascii="Arial" w:hAnsi="Arial" w:cs="Arial"/>
          <w:lang w:val="es-ES_tradnl"/>
        </w:rPr>
        <w:instrText xml:space="preserve"> REF _Ref496580659 \r \h  \* MERGEFORMAT </w:instrText>
      </w:r>
      <w:r w:rsidRPr="002D0800">
        <w:rPr>
          <w:rFonts w:ascii="Arial" w:hAnsi="Arial" w:cs="Arial"/>
        </w:rPr>
      </w:r>
      <w:r w:rsidRPr="002D0800">
        <w:rPr>
          <w:rFonts w:ascii="Arial" w:hAnsi="Arial" w:cs="Arial"/>
        </w:rPr>
        <w:fldChar w:fldCharType="separate"/>
      </w:r>
      <w:r w:rsidRPr="007C5402">
        <w:rPr>
          <w:rFonts w:ascii="Arial" w:hAnsi="Arial" w:cs="Arial"/>
          <w:lang w:val="es-ES_tradnl"/>
        </w:rPr>
        <w:t>1.8</w:t>
      </w:r>
      <w:r w:rsidRPr="002D0800">
        <w:rPr>
          <w:rFonts w:ascii="Arial" w:hAnsi="Arial" w:cs="Arial"/>
        </w:rPr>
        <w:fldChar w:fldCharType="end"/>
      </w:r>
      <w:r w:rsidRPr="007C5402">
        <w:rPr>
          <w:rFonts w:ascii="Arial" w:hAnsi="Arial" w:cs="Arial"/>
          <w:lang w:val="es-ES_tradnl"/>
        </w:rPr>
        <w:t>), y cuya ampliación será financiada con la operación HO-G1006. Adicionalmente, esta obra por partir de San Buenaventura, S/E de conexión de Honduras con Guatemala permite incrementar la comercialización de electricidad en el MER. De esta manera se logrará incrementar el despacho de energía térmica y renovable producido en la zona sur del país y emplearla en la zona norte; así como atender las necesidades de la zona norte del país en 230 kV del MER. Estas acciones permitirán que Honduras tenga una participación más activa en el MER y se contribuya con la recuperación operacional y financiera de la ENEE.</w:t>
      </w:r>
    </w:p>
    <w:p w14:paraId="447D27AD" w14:textId="77777777" w:rsidR="00521685" w:rsidRPr="00CA4276" w:rsidRDefault="00521685" w:rsidP="00521685">
      <w:pPr>
        <w:autoSpaceDE w:val="0"/>
        <w:autoSpaceDN w:val="0"/>
        <w:adjustRightInd w:val="0"/>
        <w:spacing w:before="120" w:after="120" w:line="240" w:lineRule="auto"/>
        <w:ind w:left="547"/>
        <w:contextualSpacing/>
        <w:jc w:val="both"/>
        <w:rPr>
          <w:rFonts w:ascii="Arial" w:eastAsia="MS Mincho" w:hAnsi="Arial" w:cs="Arial"/>
          <w:bCs/>
          <w:lang w:val="es-ES_tradnl" w:eastAsia="ja-JP"/>
        </w:rPr>
      </w:pPr>
    </w:p>
    <w:p w14:paraId="1067EA59" w14:textId="77777777" w:rsidR="00521685" w:rsidRPr="00CA4276" w:rsidRDefault="00521685" w:rsidP="00521685">
      <w:pPr>
        <w:keepNext/>
        <w:keepLines/>
        <w:numPr>
          <w:ilvl w:val="0"/>
          <w:numId w:val="2"/>
        </w:numPr>
        <w:spacing w:before="120" w:after="120" w:line="240" w:lineRule="auto"/>
        <w:ind w:left="450" w:hanging="450"/>
        <w:outlineLvl w:val="1"/>
        <w:rPr>
          <w:rFonts w:ascii="Arial" w:eastAsia="MS Gothic" w:hAnsi="Arial" w:cs="Arial"/>
          <w:b/>
          <w:bCs/>
          <w:color w:val="4F81BD"/>
          <w:lang w:val="es-ES_tradnl"/>
        </w:rPr>
      </w:pPr>
      <w:r w:rsidRPr="00CA4276">
        <w:rPr>
          <w:rFonts w:ascii="Arial" w:eastAsia="MS Gothic" w:hAnsi="Arial" w:cs="Arial"/>
          <w:b/>
          <w:bCs/>
          <w:color w:val="4F81BD"/>
          <w:lang w:val="es-ES_tradnl"/>
        </w:rPr>
        <w:t>Validación de Criterios en el Marco de la Estrategia de Integración</w:t>
      </w:r>
    </w:p>
    <w:p w14:paraId="7D960B48" w14:textId="77777777" w:rsidR="00521685" w:rsidRPr="00CA4276" w:rsidRDefault="00521685" w:rsidP="00521685">
      <w:pPr>
        <w:numPr>
          <w:ilvl w:val="1"/>
          <w:numId w:val="2"/>
        </w:numPr>
        <w:autoSpaceDE w:val="0"/>
        <w:autoSpaceDN w:val="0"/>
        <w:adjustRightInd w:val="0"/>
        <w:spacing w:after="120" w:line="240" w:lineRule="auto"/>
        <w:ind w:left="547" w:hanging="547"/>
        <w:jc w:val="both"/>
        <w:rPr>
          <w:rFonts w:ascii="Arial" w:eastAsia="MS Mincho" w:hAnsi="Arial" w:cs="Arial"/>
          <w:bCs/>
          <w:lang w:val="es-ES_tradnl" w:eastAsia="ja-JP"/>
        </w:rPr>
      </w:pPr>
      <w:r w:rsidRPr="00CA4276">
        <w:rPr>
          <w:rFonts w:ascii="Arial" w:eastAsia="MS Mincho" w:hAnsi="Arial" w:cs="Arial"/>
          <w:bCs/>
          <w:lang w:val="es-ES_tradnl" w:eastAsia="ja-JP"/>
        </w:rPr>
        <w:t xml:space="preserve">Según la estrategia sectorial del BID de apoyo a la Competitividad Global y Regional para la Integración (GN-2565-4), las operaciones de integración regional serán identificadas </w:t>
      </w:r>
      <w:proofErr w:type="gramStart"/>
      <w:r w:rsidRPr="00CA4276">
        <w:rPr>
          <w:rFonts w:ascii="Arial" w:eastAsia="MS Mincho" w:hAnsi="Arial" w:cs="Arial"/>
          <w:bCs/>
          <w:lang w:val="es-ES_tradnl" w:eastAsia="ja-JP"/>
        </w:rPr>
        <w:t>de acuerdo a</w:t>
      </w:r>
      <w:proofErr w:type="gramEnd"/>
      <w:r w:rsidRPr="00CA4276">
        <w:rPr>
          <w:rFonts w:ascii="Arial" w:eastAsia="MS Mincho" w:hAnsi="Arial" w:cs="Arial"/>
          <w:bCs/>
          <w:lang w:val="es-ES_tradnl" w:eastAsia="ja-JP"/>
        </w:rPr>
        <w:t xml:space="preserve"> cuatro criterios indicativos que no son mutuamente excluyentes entre sí: (i) Focalización multinacional; (ii) Subsidiariedad nacional; (iii) </w:t>
      </w:r>
      <w:proofErr w:type="spellStart"/>
      <w:r w:rsidRPr="00CA4276">
        <w:rPr>
          <w:rFonts w:ascii="Arial" w:eastAsia="MS Mincho" w:hAnsi="Arial" w:cs="Arial"/>
          <w:bCs/>
          <w:lang w:val="es-ES_tradnl" w:eastAsia="ja-JP"/>
        </w:rPr>
        <w:t>Adicionalidad</w:t>
      </w:r>
      <w:proofErr w:type="spellEnd"/>
      <w:r w:rsidRPr="00CA4276">
        <w:rPr>
          <w:rFonts w:ascii="Arial" w:eastAsia="MS Mincho" w:hAnsi="Arial" w:cs="Arial"/>
          <w:bCs/>
          <w:lang w:val="es-ES_tradnl" w:eastAsia="ja-JP"/>
        </w:rPr>
        <w:t xml:space="preserve"> regional; y (iv) Compensación de fallas de coordinación.</w:t>
      </w:r>
    </w:p>
    <w:p w14:paraId="003BB6C8" w14:textId="6E198C22" w:rsidR="00521685" w:rsidRPr="00CA4276" w:rsidRDefault="00521685" w:rsidP="00521685">
      <w:pPr>
        <w:numPr>
          <w:ilvl w:val="1"/>
          <w:numId w:val="2"/>
        </w:numPr>
        <w:autoSpaceDE w:val="0"/>
        <w:autoSpaceDN w:val="0"/>
        <w:adjustRightInd w:val="0"/>
        <w:spacing w:after="120" w:line="240" w:lineRule="auto"/>
        <w:ind w:left="547" w:hanging="547"/>
        <w:jc w:val="both"/>
        <w:rPr>
          <w:rFonts w:ascii="Arial" w:eastAsia="MS Mincho" w:hAnsi="Arial" w:cs="Arial"/>
          <w:bCs/>
          <w:lang w:val="es-ES_tradnl" w:eastAsia="ja-JP"/>
        </w:rPr>
      </w:pPr>
      <w:r w:rsidRPr="00CA4276">
        <w:rPr>
          <w:rFonts w:ascii="Arial" w:eastAsia="MS Mincho" w:hAnsi="Arial" w:cs="Arial"/>
          <w:bCs/>
          <w:lang w:val="es-ES_tradnl" w:eastAsia="ja-JP"/>
        </w:rPr>
        <w:t>Con base en el alcance de la Operación HO</w:t>
      </w:r>
      <w:r w:rsidR="007C5402">
        <w:rPr>
          <w:rFonts w:ascii="Arial" w:eastAsia="MS Mincho" w:hAnsi="Arial" w:cs="Arial"/>
          <w:bCs/>
          <w:lang w:val="es-ES_tradnl" w:eastAsia="ja-JP"/>
        </w:rPr>
        <w:t xml:space="preserve">-L1186, </w:t>
      </w:r>
      <w:r w:rsidRPr="00CA4276">
        <w:rPr>
          <w:rFonts w:ascii="Arial" w:eastAsia="MS Mincho" w:hAnsi="Arial" w:cs="Arial"/>
          <w:bCs/>
          <w:lang w:val="es-ES_tradnl" w:eastAsia="ja-JP"/>
        </w:rPr>
        <w:t>se evidencia que esta operación contribuye con lo siguiente:(i) </w:t>
      </w:r>
      <w:r w:rsidRPr="00CA4276">
        <w:rPr>
          <w:rFonts w:ascii="Arial" w:eastAsia="MS Mincho" w:hAnsi="Arial" w:cs="Arial"/>
          <w:b/>
          <w:bCs/>
          <w:i/>
          <w:lang w:val="es-ES_tradnl" w:eastAsia="ja-JP"/>
        </w:rPr>
        <w:t>Focalización multinacional</w:t>
      </w:r>
      <w:r w:rsidRPr="00CA4276">
        <w:rPr>
          <w:rFonts w:ascii="Arial" w:eastAsia="MS Mincho" w:hAnsi="Arial" w:cs="Arial"/>
          <w:bCs/>
          <w:lang w:val="es-ES_tradnl" w:eastAsia="ja-JP"/>
        </w:rPr>
        <w:t xml:space="preserve">- En línea con los objetivos de SIEPAC, el Componente II financia el desarrollo de infraestructura que contribuye a la internacionalización del sector eléctrico con impactos transfronterizos; y (ii) </w:t>
      </w:r>
      <w:proofErr w:type="spellStart"/>
      <w:r w:rsidRPr="00CA4276">
        <w:rPr>
          <w:rFonts w:ascii="Arial" w:eastAsia="MS Mincho" w:hAnsi="Arial" w:cs="Arial"/>
          <w:b/>
          <w:bCs/>
          <w:i/>
          <w:lang w:val="es-ES_tradnl" w:eastAsia="ja-JP"/>
        </w:rPr>
        <w:t>Adicionalidad</w:t>
      </w:r>
      <w:proofErr w:type="spellEnd"/>
      <w:r w:rsidRPr="00CA4276">
        <w:rPr>
          <w:rFonts w:ascii="Arial" w:eastAsia="MS Mincho" w:hAnsi="Arial" w:cs="Arial"/>
          <w:b/>
          <w:bCs/>
          <w:i/>
          <w:lang w:val="es-ES_tradnl" w:eastAsia="ja-JP"/>
        </w:rPr>
        <w:t xml:space="preserve"> regional</w:t>
      </w:r>
      <w:r w:rsidRPr="00CA4276">
        <w:rPr>
          <w:rFonts w:ascii="Arial" w:eastAsia="MS Mincho" w:hAnsi="Arial" w:cs="Arial"/>
          <w:bCs/>
          <w:lang w:val="es-ES_tradnl" w:eastAsia="ja-JP"/>
        </w:rPr>
        <w:t>- Incorpora objetivos internacionales y/o de cooperación regional (SIEPAC). Es decir, el alcance de la operación apoya de manera simultánea a un grupo de países que promueven el mercado eléctrico regional al reducir los cuellos de botella que permiten recuperar la capacidad de transporte del SIEPAC.</w:t>
      </w:r>
    </w:p>
    <w:p w14:paraId="0DDFC03F" w14:textId="77777777" w:rsidR="00521685" w:rsidRPr="00CA4276" w:rsidRDefault="00521685" w:rsidP="00521685">
      <w:pPr>
        <w:numPr>
          <w:ilvl w:val="1"/>
          <w:numId w:val="2"/>
        </w:numPr>
        <w:autoSpaceDE w:val="0"/>
        <w:autoSpaceDN w:val="0"/>
        <w:adjustRightInd w:val="0"/>
        <w:spacing w:after="120" w:line="240" w:lineRule="auto"/>
        <w:ind w:left="547" w:hanging="547"/>
        <w:jc w:val="both"/>
        <w:rPr>
          <w:rFonts w:ascii="Arial" w:hAnsi="Arial" w:cs="Arial"/>
          <w:b/>
          <w:lang w:val="es-ES_tradnl"/>
        </w:rPr>
      </w:pPr>
      <w:r w:rsidRPr="00CA4276">
        <w:rPr>
          <w:rFonts w:ascii="Arial" w:hAnsi="Arial" w:cs="Arial"/>
          <w:lang w:val="es-ES_tradnl"/>
        </w:rPr>
        <w:t xml:space="preserve">De otra parte, las actividades que apoyan la integración y cooperación regional, globales y regionales se pueden clasificar en tres grandes ámbitos principales: i) Infraestructura; ii) Fortalecimiento institucional y desarrollo de la capacidad y; iii) Cooperación funcional y bienes públicos regionales. </w:t>
      </w:r>
      <w:proofErr w:type="gramStart"/>
      <w:r w:rsidRPr="00CA4276">
        <w:rPr>
          <w:rFonts w:ascii="Arial" w:hAnsi="Arial" w:cs="Arial"/>
          <w:lang w:val="es-ES_tradnl"/>
        </w:rPr>
        <w:t>De acuerdo a</w:t>
      </w:r>
      <w:proofErr w:type="gramEnd"/>
      <w:r w:rsidRPr="00CA4276">
        <w:rPr>
          <w:rFonts w:ascii="Arial" w:hAnsi="Arial" w:cs="Arial"/>
          <w:lang w:val="es-ES_tradnl"/>
        </w:rPr>
        <w:t xml:space="preserve"> los componentes descritos en la propuesta de préstamo, la operación se clasifica dentro del ámbito de </w:t>
      </w:r>
      <w:r w:rsidRPr="00CA4276">
        <w:rPr>
          <w:rFonts w:ascii="Arial" w:hAnsi="Arial" w:cs="Arial"/>
          <w:b/>
          <w:lang w:val="es-ES_tradnl"/>
        </w:rPr>
        <w:t>Infraestructura.</w:t>
      </w:r>
    </w:p>
    <w:p w14:paraId="5BDEDD18" w14:textId="77777777" w:rsidR="00521685" w:rsidRPr="00CA4276" w:rsidRDefault="00521685" w:rsidP="00521685">
      <w:pPr>
        <w:pStyle w:val="Heading1"/>
        <w:rPr>
          <w:rFonts w:ascii="Arial" w:hAnsi="Arial" w:cs="Arial"/>
          <w:sz w:val="22"/>
          <w:szCs w:val="22"/>
          <w:lang w:val="es-ES_tradnl"/>
        </w:rPr>
      </w:pPr>
    </w:p>
    <w:p w14:paraId="2579F80A" w14:textId="77777777" w:rsidR="005D6D47" w:rsidRPr="00CA4276" w:rsidRDefault="005D6D47" w:rsidP="00521685">
      <w:pPr>
        <w:rPr>
          <w:rFonts w:ascii="Arial" w:hAnsi="Arial" w:cs="Arial"/>
          <w:lang w:val="es-ES_tradnl"/>
        </w:rPr>
      </w:pPr>
    </w:p>
    <w:sectPr w:rsidR="005D6D47" w:rsidRPr="00CA4276" w:rsidSect="00F468A2">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8A6CCD" w14:textId="77777777" w:rsidR="00D83A24" w:rsidRDefault="00D83A24" w:rsidP="0064148C">
      <w:pPr>
        <w:spacing w:after="0" w:line="240" w:lineRule="auto"/>
      </w:pPr>
      <w:r>
        <w:separator/>
      </w:r>
    </w:p>
  </w:endnote>
  <w:endnote w:type="continuationSeparator" w:id="0">
    <w:p w14:paraId="7582F897" w14:textId="77777777" w:rsidR="00D83A24" w:rsidRDefault="00D83A24" w:rsidP="00641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altName w:val="Palatino Linotype"/>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0438470"/>
      <w:docPartObj>
        <w:docPartGallery w:val="Page Numbers (Bottom of Page)"/>
        <w:docPartUnique/>
      </w:docPartObj>
    </w:sdtPr>
    <w:sdtEndPr>
      <w:rPr>
        <w:noProof/>
      </w:rPr>
    </w:sdtEndPr>
    <w:sdtContent>
      <w:p w14:paraId="0C2B7CE6" w14:textId="38CB91E7" w:rsidR="00FF5FA3" w:rsidRDefault="00FF5FA3">
        <w:pPr>
          <w:pStyle w:val="Footer"/>
          <w:jc w:val="center"/>
        </w:pPr>
        <w:r>
          <w:fldChar w:fldCharType="begin"/>
        </w:r>
        <w:r>
          <w:instrText xml:space="preserve"> PAGE   \* MERGEFORMAT </w:instrText>
        </w:r>
        <w:r>
          <w:fldChar w:fldCharType="separate"/>
        </w:r>
        <w:r w:rsidR="00BE599E">
          <w:rPr>
            <w:noProof/>
          </w:rPr>
          <w:t>1</w:t>
        </w:r>
        <w:r>
          <w:rPr>
            <w:noProof/>
          </w:rPr>
          <w:fldChar w:fldCharType="end"/>
        </w:r>
      </w:p>
    </w:sdtContent>
  </w:sdt>
  <w:p w14:paraId="7B6338D3" w14:textId="77777777" w:rsidR="00FF5FA3" w:rsidRDefault="00FF5F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C296B9" w14:textId="77777777" w:rsidR="00D83A24" w:rsidRDefault="00D83A24" w:rsidP="0064148C">
      <w:pPr>
        <w:spacing w:after="0" w:line="240" w:lineRule="auto"/>
      </w:pPr>
      <w:r>
        <w:separator/>
      </w:r>
    </w:p>
  </w:footnote>
  <w:footnote w:type="continuationSeparator" w:id="0">
    <w:p w14:paraId="59CD6366" w14:textId="77777777" w:rsidR="00D83A24" w:rsidRDefault="00D83A24" w:rsidP="006414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AF4593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2A3919"/>
    <w:multiLevelType w:val="hybridMultilevel"/>
    <w:tmpl w:val="000C2130"/>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15:restartNumberingAfterBreak="0">
    <w:nsid w:val="055E050A"/>
    <w:multiLevelType w:val="hybridMultilevel"/>
    <w:tmpl w:val="1BCCA2B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E32441"/>
    <w:multiLevelType w:val="hybridMultilevel"/>
    <w:tmpl w:val="166EC0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89000B9"/>
    <w:multiLevelType w:val="multilevel"/>
    <w:tmpl w:val="31D6701C"/>
    <w:lvl w:ilvl="0">
      <w:start w:val="1"/>
      <w:numFmt w:val="decimal"/>
      <w:lvlText w:val="%1"/>
      <w:lvlJc w:val="left"/>
      <w:pPr>
        <w:ind w:left="420" w:hanging="420"/>
      </w:pPr>
      <w:rPr>
        <w:rFonts w:hint="default"/>
        <w:u w:val="single"/>
      </w:rPr>
    </w:lvl>
    <w:lvl w:ilvl="1">
      <w:start w:val="1"/>
      <w:numFmt w:val="decimal"/>
      <w:lvlText w:val="%1.%2"/>
      <w:lvlJc w:val="left"/>
      <w:pPr>
        <w:ind w:left="780" w:hanging="420"/>
      </w:pPr>
      <w:rPr>
        <w:rFonts w:hint="default"/>
        <w:b w:val="0"/>
        <w:sz w:val="24"/>
        <w:u w:val="non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5" w15:restartNumberingAfterBreak="0">
    <w:nsid w:val="221834D3"/>
    <w:multiLevelType w:val="hybridMultilevel"/>
    <w:tmpl w:val="A26A5F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30D5018"/>
    <w:multiLevelType w:val="hybridMultilevel"/>
    <w:tmpl w:val="C930E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562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8FC7DC0"/>
    <w:multiLevelType w:val="multilevel"/>
    <w:tmpl w:val="4E20B7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E942E55"/>
    <w:multiLevelType w:val="multilevel"/>
    <w:tmpl w:val="790C5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00D2DDB"/>
    <w:multiLevelType w:val="multilevel"/>
    <w:tmpl w:val="4E20B7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31AE1EE1"/>
    <w:multiLevelType w:val="hybridMultilevel"/>
    <w:tmpl w:val="C6F2B04A"/>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12" w15:restartNumberingAfterBreak="0">
    <w:nsid w:val="359B4991"/>
    <w:multiLevelType w:val="multilevel"/>
    <w:tmpl w:val="732836B4"/>
    <w:lvl w:ilvl="0">
      <w:start w:val="1"/>
      <w:numFmt w:val="upperRoman"/>
      <w:lvlRestart w:val="0"/>
      <w:pStyle w:val="ChapterChar"/>
      <w:lvlText w:val="%1."/>
      <w:lvlJc w:val="center"/>
      <w:pPr>
        <w:tabs>
          <w:tab w:val="num" w:pos="1800"/>
        </w:tabs>
        <w:ind w:left="1152" w:firstLine="288"/>
      </w:pPr>
      <w:rPr>
        <w:b/>
        <w:i w:val="0"/>
      </w:rPr>
    </w:lvl>
    <w:lvl w:ilvl="1">
      <w:start w:val="1"/>
      <w:numFmt w:val="decimal"/>
      <w:pStyle w:val="ParagraphChar"/>
      <w:isLgl/>
      <w:lvlText w:val="%1.%2"/>
      <w:lvlJc w:val="left"/>
      <w:pPr>
        <w:tabs>
          <w:tab w:val="num" w:pos="1476"/>
        </w:tabs>
        <w:ind w:left="1476" w:hanging="1296"/>
      </w:pPr>
      <w:rPr>
        <w:rFonts w:ascii="Arial" w:hAnsi="Arial" w:cs="Arial" w:hint="default"/>
        <w:b w:val="0"/>
        <w:sz w:val="22"/>
        <w:szCs w:val="22"/>
      </w:rPr>
    </w:lvl>
    <w:lvl w:ilvl="2">
      <w:start w:val="1"/>
      <w:numFmt w:val="lowerLetter"/>
      <w:pStyle w:val="Regtable"/>
      <w:lvlText w:val="%3."/>
      <w:lvlJc w:val="left"/>
      <w:pPr>
        <w:tabs>
          <w:tab w:val="num" w:pos="2304"/>
        </w:tabs>
        <w:ind w:left="2304" w:hanging="432"/>
      </w:pPr>
    </w:lvl>
    <w:lvl w:ilvl="3">
      <w:start w:val="1"/>
      <w:numFmt w:val="lowerRoman"/>
      <w:pStyle w:val="RegtableCh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15:restartNumberingAfterBreak="0">
    <w:nsid w:val="37852BFA"/>
    <w:multiLevelType w:val="multilevel"/>
    <w:tmpl w:val="BAEA2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8EB3B93"/>
    <w:multiLevelType w:val="hybridMultilevel"/>
    <w:tmpl w:val="72129D06"/>
    <w:lvl w:ilvl="0" w:tplc="DE7E12BE">
      <w:start w:val="1"/>
      <w:numFmt w:val="decimal"/>
      <w:lvlText w:val="%1)"/>
      <w:lvlJc w:val="left"/>
      <w:pPr>
        <w:ind w:left="2070" w:hanging="360"/>
      </w:pPr>
      <w:rPr>
        <w:rFonts w:hint="default"/>
        <w:i w:val="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5" w15:restartNumberingAfterBreak="0">
    <w:nsid w:val="3A440BFA"/>
    <w:multiLevelType w:val="hybridMultilevel"/>
    <w:tmpl w:val="57A01D8C"/>
    <w:lvl w:ilvl="0" w:tplc="0C2649C2">
      <w:start w:val="1"/>
      <w:numFmt w:val="bullet"/>
      <w:lvlText w:val="•"/>
      <w:lvlJc w:val="left"/>
      <w:pPr>
        <w:tabs>
          <w:tab w:val="num" w:pos="720"/>
        </w:tabs>
        <w:ind w:left="720" w:hanging="360"/>
      </w:pPr>
      <w:rPr>
        <w:rFonts w:ascii="Arial" w:hAnsi="Arial" w:hint="default"/>
      </w:rPr>
    </w:lvl>
    <w:lvl w:ilvl="1" w:tplc="2E46931E" w:tentative="1">
      <w:start w:val="1"/>
      <w:numFmt w:val="bullet"/>
      <w:lvlText w:val="•"/>
      <w:lvlJc w:val="left"/>
      <w:pPr>
        <w:tabs>
          <w:tab w:val="num" w:pos="1440"/>
        </w:tabs>
        <w:ind w:left="1440" w:hanging="360"/>
      </w:pPr>
      <w:rPr>
        <w:rFonts w:ascii="Arial" w:hAnsi="Arial" w:hint="default"/>
      </w:rPr>
    </w:lvl>
    <w:lvl w:ilvl="2" w:tplc="6B44911C" w:tentative="1">
      <w:start w:val="1"/>
      <w:numFmt w:val="bullet"/>
      <w:lvlText w:val="•"/>
      <w:lvlJc w:val="left"/>
      <w:pPr>
        <w:tabs>
          <w:tab w:val="num" w:pos="2160"/>
        </w:tabs>
        <w:ind w:left="2160" w:hanging="360"/>
      </w:pPr>
      <w:rPr>
        <w:rFonts w:ascii="Arial" w:hAnsi="Arial" w:hint="default"/>
      </w:rPr>
    </w:lvl>
    <w:lvl w:ilvl="3" w:tplc="4C8876B4" w:tentative="1">
      <w:start w:val="1"/>
      <w:numFmt w:val="bullet"/>
      <w:lvlText w:val="•"/>
      <w:lvlJc w:val="left"/>
      <w:pPr>
        <w:tabs>
          <w:tab w:val="num" w:pos="2880"/>
        </w:tabs>
        <w:ind w:left="2880" w:hanging="360"/>
      </w:pPr>
      <w:rPr>
        <w:rFonts w:ascii="Arial" w:hAnsi="Arial" w:hint="default"/>
      </w:rPr>
    </w:lvl>
    <w:lvl w:ilvl="4" w:tplc="3E50D44E" w:tentative="1">
      <w:start w:val="1"/>
      <w:numFmt w:val="bullet"/>
      <w:lvlText w:val="•"/>
      <w:lvlJc w:val="left"/>
      <w:pPr>
        <w:tabs>
          <w:tab w:val="num" w:pos="3600"/>
        </w:tabs>
        <w:ind w:left="3600" w:hanging="360"/>
      </w:pPr>
      <w:rPr>
        <w:rFonts w:ascii="Arial" w:hAnsi="Arial" w:hint="default"/>
      </w:rPr>
    </w:lvl>
    <w:lvl w:ilvl="5" w:tplc="5E16E3D0" w:tentative="1">
      <w:start w:val="1"/>
      <w:numFmt w:val="bullet"/>
      <w:lvlText w:val="•"/>
      <w:lvlJc w:val="left"/>
      <w:pPr>
        <w:tabs>
          <w:tab w:val="num" w:pos="4320"/>
        </w:tabs>
        <w:ind w:left="4320" w:hanging="360"/>
      </w:pPr>
      <w:rPr>
        <w:rFonts w:ascii="Arial" w:hAnsi="Arial" w:hint="default"/>
      </w:rPr>
    </w:lvl>
    <w:lvl w:ilvl="6" w:tplc="410E0970" w:tentative="1">
      <w:start w:val="1"/>
      <w:numFmt w:val="bullet"/>
      <w:lvlText w:val="•"/>
      <w:lvlJc w:val="left"/>
      <w:pPr>
        <w:tabs>
          <w:tab w:val="num" w:pos="5040"/>
        </w:tabs>
        <w:ind w:left="5040" w:hanging="360"/>
      </w:pPr>
      <w:rPr>
        <w:rFonts w:ascii="Arial" w:hAnsi="Arial" w:hint="default"/>
      </w:rPr>
    </w:lvl>
    <w:lvl w:ilvl="7" w:tplc="8D1AA7F2" w:tentative="1">
      <w:start w:val="1"/>
      <w:numFmt w:val="bullet"/>
      <w:lvlText w:val="•"/>
      <w:lvlJc w:val="left"/>
      <w:pPr>
        <w:tabs>
          <w:tab w:val="num" w:pos="5760"/>
        </w:tabs>
        <w:ind w:left="5760" w:hanging="360"/>
      </w:pPr>
      <w:rPr>
        <w:rFonts w:ascii="Arial" w:hAnsi="Arial" w:hint="default"/>
      </w:rPr>
    </w:lvl>
    <w:lvl w:ilvl="8" w:tplc="67E2D43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DE6510F"/>
    <w:multiLevelType w:val="hybridMultilevel"/>
    <w:tmpl w:val="1D12C3CA"/>
    <w:lvl w:ilvl="0" w:tplc="FF9813D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11D3174"/>
    <w:multiLevelType w:val="multilevel"/>
    <w:tmpl w:val="DDC8D62E"/>
    <w:lvl w:ilvl="0">
      <w:start w:val="1"/>
      <w:numFmt w:val="upperRoman"/>
      <w:lvlText w:val="%1."/>
      <w:lvlJc w:val="left"/>
      <w:pPr>
        <w:ind w:left="360" w:hanging="720"/>
      </w:pPr>
    </w:lvl>
    <w:lvl w:ilvl="1">
      <w:start w:val="1"/>
      <w:numFmt w:val="decimal"/>
      <w:isLgl/>
      <w:lvlText w:val="%1.%2"/>
      <w:lvlJc w:val="left"/>
      <w:pPr>
        <w:ind w:left="0" w:hanging="360"/>
      </w:pPr>
      <w:rPr>
        <w:b w:val="0"/>
      </w:rPr>
    </w:lvl>
    <w:lvl w:ilvl="2">
      <w:start w:val="1"/>
      <w:numFmt w:val="lowerRoman"/>
      <w:lvlText w:val="(%3)"/>
      <w:lvlJc w:val="left"/>
      <w:pPr>
        <w:ind w:left="360" w:hanging="720"/>
      </w:pPr>
      <w:rPr>
        <w:rFonts w:hint="default"/>
      </w:rPr>
    </w:lvl>
    <w:lvl w:ilvl="3">
      <w:start w:val="1"/>
      <w:numFmt w:val="decimal"/>
      <w:isLgl/>
      <w:lvlText w:val="%1.%2.%3.%4"/>
      <w:lvlJc w:val="left"/>
      <w:pPr>
        <w:ind w:left="360" w:hanging="720"/>
      </w:pPr>
    </w:lvl>
    <w:lvl w:ilvl="4">
      <w:start w:val="1"/>
      <w:numFmt w:val="decimal"/>
      <w:isLgl/>
      <w:lvlText w:val="%1.%2.%3.%4.%5"/>
      <w:lvlJc w:val="left"/>
      <w:pPr>
        <w:ind w:left="720" w:hanging="1080"/>
      </w:pPr>
    </w:lvl>
    <w:lvl w:ilvl="5">
      <w:start w:val="1"/>
      <w:numFmt w:val="decimal"/>
      <w:isLgl/>
      <w:lvlText w:val="%1.%2.%3.%4.%5.%6"/>
      <w:lvlJc w:val="left"/>
      <w:pPr>
        <w:ind w:left="720" w:hanging="1080"/>
      </w:pPr>
    </w:lvl>
    <w:lvl w:ilvl="6">
      <w:start w:val="1"/>
      <w:numFmt w:val="decimal"/>
      <w:isLgl/>
      <w:lvlText w:val="%1.%2.%3.%4.%5.%6.%7"/>
      <w:lvlJc w:val="left"/>
      <w:pPr>
        <w:ind w:left="1080" w:hanging="1440"/>
      </w:pPr>
    </w:lvl>
    <w:lvl w:ilvl="7">
      <w:start w:val="1"/>
      <w:numFmt w:val="decimal"/>
      <w:isLgl/>
      <w:lvlText w:val="%1.%2.%3.%4.%5.%6.%7.%8"/>
      <w:lvlJc w:val="left"/>
      <w:pPr>
        <w:ind w:left="1080" w:hanging="1440"/>
      </w:pPr>
    </w:lvl>
    <w:lvl w:ilvl="8">
      <w:start w:val="1"/>
      <w:numFmt w:val="decimal"/>
      <w:isLgl/>
      <w:lvlText w:val="%1.%2.%3.%4.%5.%6.%7.%8.%9"/>
      <w:lvlJc w:val="left"/>
      <w:pPr>
        <w:ind w:left="1440" w:hanging="1800"/>
      </w:pPr>
    </w:lvl>
  </w:abstractNum>
  <w:abstractNum w:abstractNumId="18" w15:restartNumberingAfterBreak="0">
    <w:nsid w:val="45157D7E"/>
    <w:multiLevelType w:val="hybridMultilevel"/>
    <w:tmpl w:val="43DCB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E44B88"/>
    <w:multiLevelType w:val="hybridMultilevel"/>
    <w:tmpl w:val="CB724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DF14F86"/>
    <w:multiLevelType w:val="hybridMultilevel"/>
    <w:tmpl w:val="89808D86"/>
    <w:lvl w:ilvl="0" w:tplc="0B5C0DF4">
      <w:start w:val="4"/>
      <w:numFmt w:val="bullet"/>
      <w:lvlText w:val="•"/>
      <w:lvlJc w:val="left"/>
      <w:pPr>
        <w:ind w:left="1080" w:hanging="72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2A4327A"/>
    <w:multiLevelType w:val="hybridMultilevel"/>
    <w:tmpl w:val="8004B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AF21CB"/>
    <w:multiLevelType w:val="hybridMultilevel"/>
    <w:tmpl w:val="EF96D066"/>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 w15:restartNumberingAfterBreak="0">
    <w:nsid w:val="61473D10"/>
    <w:multiLevelType w:val="hybridMultilevel"/>
    <w:tmpl w:val="A6EE69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AF2BC8"/>
    <w:multiLevelType w:val="hybridMultilevel"/>
    <w:tmpl w:val="B5BEDC2C"/>
    <w:lvl w:ilvl="0" w:tplc="FF9813D4">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81366B2"/>
    <w:multiLevelType w:val="hybridMultilevel"/>
    <w:tmpl w:val="03C4C2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15:restartNumberingAfterBreak="0">
    <w:nsid w:val="6FAC6D5B"/>
    <w:multiLevelType w:val="multilevel"/>
    <w:tmpl w:val="D7542BDE"/>
    <w:lvl w:ilvl="0">
      <w:start w:val="1"/>
      <w:numFmt w:val="upperRoman"/>
      <w:lvlText w:val="%1."/>
      <w:lvlJc w:val="left"/>
      <w:pPr>
        <w:ind w:left="1080" w:hanging="720"/>
      </w:pPr>
      <w:rPr>
        <w:rFonts w:hint="default"/>
      </w:rPr>
    </w:lvl>
    <w:lvl w:ilvl="1">
      <w:start w:val="1"/>
      <w:numFmt w:val="decimal"/>
      <w:lvlText w:val="%2."/>
      <w:lvlJc w:val="left"/>
      <w:pPr>
        <w:ind w:left="720" w:hanging="360"/>
      </w:pPr>
      <w:rPr>
        <w:rFonts w:hint="default"/>
        <w:b w:val="0"/>
        <w:color w:val="auto"/>
      </w:rPr>
    </w:lvl>
    <w:lvl w:ilvl="2">
      <w:start w:val="1"/>
      <w:numFmt w:val="lowerRoman"/>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22A0016"/>
    <w:multiLevelType w:val="multilevel"/>
    <w:tmpl w:val="DDC8D62E"/>
    <w:lvl w:ilvl="0">
      <w:start w:val="1"/>
      <w:numFmt w:val="upperRoman"/>
      <w:lvlText w:val="%1."/>
      <w:lvlJc w:val="left"/>
      <w:pPr>
        <w:ind w:left="360" w:hanging="720"/>
      </w:pPr>
    </w:lvl>
    <w:lvl w:ilvl="1">
      <w:start w:val="1"/>
      <w:numFmt w:val="decimal"/>
      <w:isLgl/>
      <w:lvlText w:val="%1.%2"/>
      <w:lvlJc w:val="left"/>
      <w:pPr>
        <w:ind w:left="0" w:hanging="360"/>
      </w:pPr>
      <w:rPr>
        <w:b w:val="0"/>
      </w:rPr>
    </w:lvl>
    <w:lvl w:ilvl="2">
      <w:start w:val="1"/>
      <w:numFmt w:val="lowerRoman"/>
      <w:lvlText w:val="(%3)"/>
      <w:lvlJc w:val="left"/>
      <w:pPr>
        <w:ind w:left="360" w:hanging="720"/>
      </w:pPr>
      <w:rPr>
        <w:rFonts w:hint="default"/>
      </w:rPr>
    </w:lvl>
    <w:lvl w:ilvl="3">
      <w:start w:val="1"/>
      <w:numFmt w:val="decimal"/>
      <w:isLgl/>
      <w:lvlText w:val="%1.%2.%3.%4"/>
      <w:lvlJc w:val="left"/>
      <w:pPr>
        <w:ind w:left="360" w:hanging="720"/>
      </w:pPr>
    </w:lvl>
    <w:lvl w:ilvl="4">
      <w:start w:val="1"/>
      <w:numFmt w:val="decimal"/>
      <w:isLgl/>
      <w:lvlText w:val="%1.%2.%3.%4.%5"/>
      <w:lvlJc w:val="left"/>
      <w:pPr>
        <w:ind w:left="720" w:hanging="1080"/>
      </w:pPr>
    </w:lvl>
    <w:lvl w:ilvl="5">
      <w:start w:val="1"/>
      <w:numFmt w:val="decimal"/>
      <w:isLgl/>
      <w:lvlText w:val="%1.%2.%3.%4.%5.%6"/>
      <w:lvlJc w:val="left"/>
      <w:pPr>
        <w:ind w:left="720" w:hanging="1080"/>
      </w:pPr>
    </w:lvl>
    <w:lvl w:ilvl="6">
      <w:start w:val="1"/>
      <w:numFmt w:val="decimal"/>
      <w:isLgl/>
      <w:lvlText w:val="%1.%2.%3.%4.%5.%6.%7"/>
      <w:lvlJc w:val="left"/>
      <w:pPr>
        <w:ind w:left="1080" w:hanging="1440"/>
      </w:pPr>
    </w:lvl>
    <w:lvl w:ilvl="7">
      <w:start w:val="1"/>
      <w:numFmt w:val="decimal"/>
      <w:isLgl/>
      <w:lvlText w:val="%1.%2.%3.%4.%5.%6.%7.%8"/>
      <w:lvlJc w:val="left"/>
      <w:pPr>
        <w:ind w:left="1080" w:hanging="1440"/>
      </w:pPr>
    </w:lvl>
    <w:lvl w:ilvl="8">
      <w:start w:val="1"/>
      <w:numFmt w:val="decimal"/>
      <w:isLgl/>
      <w:lvlText w:val="%1.%2.%3.%4.%5.%6.%7.%8.%9"/>
      <w:lvlJc w:val="left"/>
      <w:pPr>
        <w:ind w:left="1440" w:hanging="1800"/>
      </w:pPr>
    </w:lvl>
  </w:abstractNum>
  <w:abstractNum w:abstractNumId="28" w15:restartNumberingAfterBreak="0">
    <w:nsid w:val="79784702"/>
    <w:multiLevelType w:val="hybridMultilevel"/>
    <w:tmpl w:val="4448F0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9C6EFF"/>
    <w:multiLevelType w:val="hybridMultilevel"/>
    <w:tmpl w:val="E16A5612"/>
    <w:lvl w:ilvl="0" w:tplc="64822F2A">
      <w:start w:val="1"/>
      <w:numFmt w:val="bullet"/>
      <w:lvlText w:val="-"/>
      <w:lvlJc w:val="left"/>
      <w:pPr>
        <w:ind w:left="720" w:hanging="360"/>
      </w:pPr>
      <w:rPr>
        <w:rFonts w:ascii="Arial Narrow" w:eastAsia="Times New Roman" w:hAnsi="Arial Narrow"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15:restartNumberingAfterBreak="0">
    <w:nsid w:val="7CA1110C"/>
    <w:multiLevelType w:val="multilevel"/>
    <w:tmpl w:val="13A26A8C"/>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1"/>
  </w:num>
  <w:num w:numId="2">
    <w:abstractNumId w:val="27"/>
  </w:num>
  <w:num w:numId="3">
    <w:abstractNumId w:val="28"/>
  </w:num>
  <w:num w:numId="4">
    <w:abstractNumId w:val="16"/>
  </w:num>
  <w:num w:numId="5">
    <w:abstractNumId w:val="3"/>
  </w:num>
  <w:num w:numId="6">
    <w:abstractNumId w:val="30"/>
  </w:num>
  <w:num w:numId="7">
    <w:abstractNumId w:val="9"/>
  </w:num>
  <w:num w:numId="8">
    <w:abstractNumId w:val="13"/>
  </w:num>
  <w:num w:numId="9">
    <w:abstractNumId w:val="4"/>
  </w:num>
  <w:num w:numId="10">
    <w:abstractNumId w:val="24"/>
  </w:num>
  <w:num w:numId="11">
    <w:abstractNumId w:val="19"/>
  </w:num>
  <w:num w:numId="12">
    <w:abstractNumId w:val="26"/>
  </w:num>
  <w:num w:numId="13">
    <w:abstractNumId w:val="14"/>
  </w:num>
  <w:num w:numId="14">
    <w:abstractNumId w:val="23"/>
  </w:num>
  <w:num w:numId="15">
    <w:abstractNumId w:val="6"/>
  </w:num>
  <w:num w:numId="16">
    <w:abstractNumId w:val="18"/>
  </w:num>
  <w:num w:numId="17">
    <w:abstractNumId w:val="21"/>
  </w:num>
  <w:num w:numId="18">
    <w:abstractNumId w:val="2"/>
  </w:num>
  <w:num w:numId="19">
    <w:abstractNumId w:val="0"/>
  </w:num>
  <w:num w:numId="20">
    <w:abstractNumId w:val="5"/>
  </w:num>
  <w:num w:numId="21">
    <w:abstractNumId w:val="20"/>
  </w:num>
  <w:num w:numId="22">
    <w:abstractNumId w:val="8"/>
  </w:num>
  <w:num w:numId="23">
    <w:abstractNumId w:val="25"/>
  </w:num>
  <w:num w:numId="24">
    <w:abstractNumId w:val="29"/>
  </w:num>
  <w:num w:numId="25">
    <w:abstractNumId w:val="22"/>
  </w:num>
  <w:num w:numId="26">
    <w:abstractNumId w:val="7"/>
  </w:num>
  <w:num w:numId="27">
    <w:abstractNumId w:val="10"/>
  </w:num>
  <w:num w:numId="28">
    <w:abstractNumId w:val="1"/>
  </w:num>
  <w:num w:numId="29">
    <w:abstractNumId w:val="17"/>
  </w:num>
  <w:num w:numId="30">
    <w:abstractNumId w:val="15"/>
  </w:num>
  <w:num w:numId="31">
    <w:abstractNumId w:val="12"/>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anegas Rico, Wilkferg">
    <w15:presenceInfo w15:providerId="AD" w15:userId="S-1-5-21-3560232635-1406422398-2702866923-435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48C"/>
    <w:rsid w:val="00001776"/>
    <w:rsid w:val="00004DED"/>
    <w:rsid w:val="0000622F"/>
    <w:rsid w:val="00007357"/>
    <w:rsid w:val="00007E57"/>
    <w:rsid w:val="00014F40"/>
    <w:rsid w:val="00015910"/>
    <w:rsid w:val="00021E74"/>
    <w:rsid w:val="00027346"/>
    <w:rsid w:val="00027A04"/>
    <w:rsid w:val="00030512"/>
    <w:rsid w:val="0003178B"/>
    <w:rsid w:val="00032AED"/>
    <w:rsid w:val="00037010"/>
    <w:rsid w:val="00042D21"/>
    <w:rsid w:val="00044235"/>
    <w:rsid w:val="00045D47"/>
    <w:rsid w:val="00050395"/>
    <w:rsid w:val="00050EF7"/>
    <w:rsid w:val="00051725"/>
    <w:rsid w:val="00055410"/>
    <w:rsid w:val="00062D35"/>
    <w:rsid w:val="000766CB"/>
    <w:rsid w:val="00086142"/>
    <w:rsid w:val="000866C7"/>
    <w:rsid w:val="000904EB"/>
    <w:rsid w:val="00090AC8"/>
    <w:rsid w:val="00092FFF"/>
    <w:rsid w:val="000A6786"/>
    <w:rsid w:val="000B5216"/>
    <w:rsid w:val="000B6F63"/>
    <w:rsid w:val="000B6FA8"/>
    <w:rsid w:val="000B75D1"/>
    <w:rsid w:val="000C0712"/>
    <w:rsid w:val="000C1872"/>
    <w:rsid w:val="000C3AE0"/>
    <w:rsid w:val="000C4AA2"/>
    <w:rsid w:val="000C7B45"/>
    <w:rsid w:val="000D08D2"/>
    <w:rsid w:val="000D0CAA"/>
    <w:rsid w:val="000D1916"/>
    <w:rsid w:val="000D379F"/>
    <w:rsid w:val="000D46AB"/>
    <w:rsid w:val="000D6166"/>
    <w:rsid w:val="000D7514"/>
    <w:rsid w:val="000E0781"/>
    <w:rsid w:val="000F105F"/>
    <w:rsid w:val="000F2A2E"/>
    <w:rsid w:val="000F549E"/>
    <w:rsid w:val="000F59DF"/>
    <w:rsid w:val="00100470"/>
    <w:rsid w:val="0010431D"/>
    <w:rsid w:val="001207DF"/>
    <w:rsid w:val="00121695"/>
    <w:rsid w:val="00122808"/>
    <w:rsid w:val="00126A26"/>
    <w:rsid w:val="0012748A"/>
    <w:rsid w:val="0013005C"/>
    <w:rsid w:val="001312EB"/>
    <w:rsid w:val="001352B8"/>
    <w:rsid w:val="001354BB"/>
    <w:rsid w:val="00135C4E"/>
    <w:rsid w:val="00140487"/>
    <w:rsid w:val="00141D4A"/>
    <w:rsid w:val="00144131"/>
    <w:rsid w:val="00145A6D"/>
    <w:rsid w:val="00161BF3"/>
    <w:rsid w:val="00164232"/>
    <w:rsid w:val="00165FED"/>
    <w:rsid w:val="0016799C"/>
    <w:rsid w:val="00170556"/>
    <w:rsid w:val="00171E97"/>
    <w:rsid w:val="001738CD"/>
    <w:rsid w:val="00185248"/>
    <w:rsid w:val="0018527E"/>
    <w:rsid w:val="0019456A"/>
    <w:rsid w:val="001A3F9E"/>
    <w:rsid w:val="001A47B1"/>
    <w:rsid w:val="001A4F46"/>
    <w:rsid w:val="001B2D1B"/>
    <w:rsid w:val="001B4689"/>
    <w:rsid w:val="001B50BD"/>
    <w:rsid w:val="001C030E"/>
    <w:rsid w:val="001C0BD0"/>
    <w:rsid w:val="001C621A"/>
    <w:rsid w:val="001D60A0"/>
    <w:rsid w:val="001D6F07"/>
    <w:rsid w:val="001D75AD"/>
    <w:rsid w:val="001D76F2"/>
    <w:rsid w:val="001E311F"/>
    <w:rsid w:val="001E6844"/>
    <w:rsid w:val="001E71C4"/>
    <w:rsid w:val="001F2C48"/>
    <w:rsid w:val="001F4DED"/>
    <w:rsid w:val="00202008"/>
    <w:rsid w:val="002063F0"/>
    <w:rsid w:val="0020641F"/>
    <w:rsid w:val="0021182B"/>
    <w:rsid w:val="00211AE8"/>
    <w:rsid w:val="00213015"/>
    <w:rsid w:val="002140CD"/>
    <w:rsid w:val="002225BF"/>
    <w:rsid w:val="0022434B"/>
    <w:rsid w:val="00225ACB"/>
    <w:rsid w:val="00233BA8"/>
    <w:rsid w:val="0025220D"/>
    <w:rsid w:val="002523E5"/>
    <w:rsid w:val="0025288A"/>
    <w:rsid w:val="00255BBC"/>
    <w:rsid w:val="002568F8"/>
    <w:rsid w:val="002576F8"/>
    <w:rsid w:val="00265612"/>
    <w:rsid w:val="0026677F"/>
    <w:rsid w:val="002702D6"/>
    <w:rsid w:val="002707E5"/>
    <w:rsid w:val="002754F8"/>
    <w:rsid w:val="0028775E"/>
    <w:rsid w:val="002921A3"/>
    <w:rsid w:val="002949F8"/>
    <w:rsid w:val="00296C73"/>
    <w:rsid w:val="002A0A03"/>
    <w:rsid w:val="002A53C4"/>
    <w:rsid w:val="002B54F9"/>
    <w:rsid w:val="002B5605"/>
    <w:rsid w:val="002B764D"/>
    <w:rsid w:val="002B7A03"/>
    <w:rsid w:val="002C1A7E"/>
    <w:rsid w:val="002C21D0"/>
    <w:rsid w:val="002D06AE"/>
    <w:rsid w:val="002D28BA"/>
    <w:rsid w:val="002D3939"/>
    <w:rsid w:val="002D4575"/>
    <w:rsid w:val="002D59AC"/>
    <w:rsid w:val="002E3ADC"/>
    <w:rsid w:val="002E491A"/>
    <w:rsid w:val="002E7FBC"/>
    <w:rsid w:val="002F5698"/>
    <w:rsid w:val="003015B9"/>
    <w:rsid w:val="00303E76"/>
    <w:rsid w:val="0030405A"/>
    <w:rsid w:val="00305ABD"/>
    <w:rsid w:val="00307ECD"/>
    <w:rsid w:val="0031221B"/>
    <w:rsid w:val="00313B84"/>
    <w:rsid w:val="00327E9B"/>
    <w:rsid w:val="00341026"/>
    <w:rsid w:val="00355972"/>
    <w:rsid w:val="00355FD6"/>
    <w:rsid w:val="00371345"/>
    <w:rsid w:val="00374DE7"/>
    <w:rsid w:val="00377AC5"/>
    <w:rsid w:val="003813B5"/>
    <w:rsid w:val="00384073"/>
    <w:rsid w:val="00384953"/>
    <w:rsid w:val="00395548"/>
    <w:rsid w:val="003A28DE"/>
    <w:rsid w:val="003B7057"/>
    <w:rsid w:val="003C2086"/>
    <w:rsid w:val="003D2DA0"/>
    <w:rsid w:val="003D45B0"/>
    <w:rsid w:val="003E1D61"/>
    <w:rsid w:val="003E20D6"/>
    <w:rsid w:val="003E7D6D"/>
    <w:rsid w:val="003F038D"/>
    <w:rsid w:val="003F084F"/>
    <w:rsid w:val="003F2F79"/>
    <w:rsid w:val="0040011E"/>
    <w:rsid w:val="00410D63"/>
    <w:rsid w:val="00416A8E"/>
    <w:rsid w:val="0042162C"/>
    <w:rsid w:val="00425BDD"/>
    <w:rsid w:val="00427685"/>
    <w:rsid w:val="00430776"/>
    <w:rsid w:val="00430ACC"/>
    <w:rsid w:val="00432F78"/>
    <w:rsid w:val="00433681"/>
    <w:rsid w:val="00434B88"/>
    <w:rsid w:val="00441629"/>
    <w:rsid w:val="00444F86"/>
    <w:rsid w:val="004514F5"/>
    <w:rsid w:val="00453652"/>
    <w:rsid w:val="00455BFD"/>
    <w:rsid w:val="00457CD7"/>
    <w:rsid w:val="00463036"/>
    <w:rsid w:val="0046347A"/>
    <w:rsid w:val="00464600"/>
    <w:rsid w:val="00474EA7"/>
    <w:rsid w:val="00475A61"/>
    <w:rsid w:val="00477FC0"/>
    <w:rsid w:val="004802B3"/>
    <w:rsid w:val="00483FC5"/>
    <w:rsid w:val="004872CF"/>
    <w:rsid w:val="004872ED"/>
    <w:rsid w:val="00493D3A"/>
    <w:rsid w:val="004943EA"/>
    <w:rsid w:val="004961B8"/>
    <w:rsid w:val="004A4B79"/>
    <w:rsid w:val="004B4798"/>
    <w:rsid w:val="004C2683"/>
    <w:rsid w:val="004C3FA2"/>
    <w:rsid w:val="004C4416"/>
    <w:rsid w:val="004C73D1"/>
    <w:rsid w:val="004D23F6"/>
    <w:rsid w:val="004E3611"/>
    <w:rsid w:val="004F0EF6"/>
    <w:rsid w:val="004F5060"/>
    <w:rsid w:val="004F68DD"/>
    <w:rsid w:val="004F7C74"/>
    <w:rsid w:val="00500136"/>
    <w:rsid w:val="005013E6"/>
    <w:rsid w:val="00512DA5"/>
    <w:rsid w:val="00517502"/>
    <w:rsid w:val="00517C57"/>
    <w:rsid w:val="00521685"/>
    <w:rsid w:val="00522341"/>
    <w:rsid w:val="00522382"/>
    <w:rsid w:val="0052605E"/>
    <w:rsid w:val="00535823"/>
    <w:rsid w:val="0053658F"/>
    <w:rsid w:val="00542D53"/>
    <w:rsid w:val="00542FDE"/>
    <w:rsid w:val="00545100"/>
    <w:rsid w:val="005466AA"/>
    <w:rsid w:val="00547A5B"/>
    <w:rsid w:val="0055127F"/>
    <w:rsid w:val="005513CA"/>
    <w:rsid w:val="005546FB"/>
    <w:rsid w:val="00554A9E"/>
    <w:rsid w:val="00554E73"/>
    <w:rsid w:val="00555E7D"/>
    <w:rsid w:val="0055749F"/>
    <w:rsid w:val="00560704"/>
    <w:rsid w:val="00562B0F"/>
    <w:rsid w:val="00571298"/>
    <w:rsid w:val="005736F0"/>
    <w:rsid w:val="00573F7A"/>
    <w:rsid w:val="00577F81"/>
    <w:rsid w:val="005859FC"/>
    <w:rsid w:val="00586EB1"/>
    <w:rsid w:val="00595383"/>
    <w:rsid w:val="005968B5"/>
    <w:rsid w:val="005976EC"/>
    <w:rsid w:val="005A1741"/>
    <w:rsid w:val="005A2804"/>
    <w:rsid w:val="005A2E37"/>
    <w:rsid w:val="005A53C9"/>
    <w:rsid w:val="005B0D83"/>
    <w:rsid w:val="005B31BA"/>
    <w:rsid w:val="005B4A09"/>
    <w:rsid w:val="005C0FD6"/>
    <w:rsid w:val="005D462A"/>
    <w:rsid w:val="005D65F9"/>
    <w:rsid w:val="005D6D47"/>
    <w:rsid w:val="005D7C81"/>
    <w:rsid w:val="005E0604"/>
    <w:rsid w:val="005E0939"/>
    <w:rsid w:val="005E30EA"/>
    <w:rsid w:val="005F4AAB"/>
    <w:rsid w:val="006015BF"/>
    <w:rsid w:val="006053A0"/>
    <w:rsid w:val="00605E7C"/>
    <w:rsid w:val="00610B8B"/>
    <w:rsid w:val="00611959"/>
    <w:rsid w:val="006125DD"/>
    <w:rsid w:val="0061368E"/>
    <w:rsid w:val="0061642C"/>
    <w:rsid w:val="00620319"/>
    <w:rsid w:val="00635813"/>
    <w:rsid w:val="006374EA"/>
    <w:rsid w:val="0064148C"/>
    <w:rsid w:val="00641DAF"/>
    <w:rsid w:val="00644FD0"/>
    <w:rsid w:val="00667A67"/>
    <w:rsid w:val="006709CC"/>
    <w:rsid w:val="00671446"/>
    <w:rsid w:val="00673BEB"/>
    <w:rsid w:val="00676E7B"/>
    <w:rsid w:val="00682524"/>
    <w:rsid w:val="00682730"/>
    <w:rsid w:val="0068437A"/>
    <w:rsid w:val="006875BC"/>
    <w:rsid w:val="006936C3"/>
    <w:rsid w:val="0069453C"/>
    <w:rsid w:val="006A0711"/>
    <w:rsid w:val="006A11D3"/>
    <w:rsid w:val="006A20BA"/>
    <w:rsid w:val="006A2366"/>
    <w:rsid w:val="006A7702"/>
    <w:rsid w:val="006B2A1A"/>
    <w:rsid w:val="006C0DFA"/>
    <w:rsid w:val="006C449E"/>
    <w:rsid w:val="006C75FF"/>
    <w:rsid w:val="006C7F8E"/>
    <w:rsid w:val="006F2023"/>
    <w:rsid w:val="006F56E0"/>
    <w:rsid w:val="006F6182"/>
    <w:rsid w:val="00701A12"/>
    <w:rsid w:val="007032D2"/>
    <w:rsid w:val="00704708"/>
    <w:rsid w:val="0070612E"/>
    <w:rsid w:val="007100D7"/>
    <w:rsid w:val="00711751"/>
    <w:rsid w:val="00712BAA"/>
    <w:rsid w:val="0071380A"/>
    <w:rsid w:val="007139F9"/>
    <w:rsid w:val="00723295"/>
    <w:rsid w:val="00724451"/>
    <w:rsid w:val="00727716"/>
    <w:rsid w:val="00727B7C"/>
    <w:rsid w:val="007307EF"/>
    <w:rsid w:val="0073184D"/>
    <w:rsid w:val="00733052"/>
    <w:rsid w:val="00733255"/>
    <w:rsid w:val="0074207A"/>
    <w:rsid w:val="00755F01"/>
    <w:rsid w:val="007560B8"/>
    <w:rsid w:val="0075736E"/>
    <w:rsid w:val="00757C79"/>
    <w:rsid w:val="0076102B"/>
    <w:rsid w:val="00761E81"/>
    <w:rsid w:val="0076665B"/>
    <w:rsid w:val="0077328C"/>
    <w:rsid w:val="0077461E"/>
    <w:rsid w:val="00777B56"/>
    <w:rsid w:val="007804F2"/>
    <w:rsid w:val="00781CBF"/>
    <w:rsid w:val="00795851"/>
    <w:rsid w:val="007A7903"/>
    <w:rsid w:val="007C3F26"/>
    <w:rsid w:val="007C5402"/>
    <w:rsid w:val="007C6CF7"/>
    <w:rsid w:val="007D17D9"/>
    <w:rsid w:val="007E194C"/>
    <w:rsid w:val="007E1D52"/>
    <w:rsid w:val="007E4B67"/>
    <w:rsid w:val="007E6910"/>
    <w:rsid w:val="007E742F"/>
    <w:rsid w:val="007E7CC4"/>
    <w:rsid w:val="007F7EB5"/>
    <w:rsid w:val="00826543"/>
    <w:rsid w:val="00826B6F"/>
    <w:rsid w:val="00840867"/>
    <w:rsid w:val="008421FE"/>
    <w:rsid w:val="0084266F"/>
    <w:rsid w:val="0084385F"/>
    <w:rsid w:val="00844718"/>
    <w:rsid w:val="00847F41"/>
    <w:rsid w:val="00861B78"/>
    <w:rsid w:val="00867711"/>
    <w:rsid w:val="00873494"/>
    <w:rsid w:val="008800CC"/>
    <w:rsid w:val="008840F8"/>
    <w:rsid w:val="00886CBB"/>
    <w:rsid w:val="00887CBE"/>
    <w:rsid w:val="00895005"/>
    <w:rsid w:val="00897388"/>
    <w:rsid w:val="008A0C79"/>
    <w:rsid w:val="008A1A00"/>
    <w:rsid w:val="008A3CB9"/>
    <w:rsid w:val="008A489C"/>
    <w:rsid w:val="008A63C7"/>
    <w:rsid w:val="008A6EF3"/>
    <w:rsid w:val="008A7563"/>
    <w:rsid w:val="008A7AA9"/>
    <w:rsid w:val="008B327F"/>
    <w:rsid w:val="008B75CC"/>
    <w:rsid w:val="008C0E32"/>
    <w:rsid w:val="008C1268"/>
    <w:rsid w:val="008C19CF"/>
    <w:rsid w:val="008C3959"/>
    <w:rsid w:val="008D0278"/>
    <w:rsid w:val="008D15DA"/>
    <w:rsid w:val="008D5787"/>
    <w:rsid w:val="008D6FAE"/>
    <w:rsid w:val="008E1285"/>
    <w:rsid w:val="008E2111"/>
    <w:rsid w:val="008E420C"/>
    <w:rsid w:val="008F097E"/>
    <w:rsid w:val="008F1482"/>
    <w:rsid w:val="008F19E7"/>
    <w:rsid w:val="00900671"/>
    <w:rsid w:val="00914798"/>
    <w:rsid w:val="00924B5A"/>
    <w:rsid w:val="00927721"/>
    <w:rsid w:val="00927BC6"/>
    <w:rsid w:val="00936CA7"/>
    <w:rsid w:val="00936F1C"/>
    <w:rsid w:val="009401DA"/>
    <w:rsid w:val="0094109B"/>
    <w:rsid w:val="0094269D"/>
    <w:rsid w:val="00945916"/>
    <w:rsid w:val="00946670"/>
    <w:rsid w:val="0095215E"/>
    <w:rsid w:val="00952FF7"/>
    <w:rsid w:val="009566B2"/>
    <w:rsid w:val="0095744C"/>
    <w:rsid w:val="00961C6D"/>
    <w:rsid w:val="0096573D"/>
    <w:rsid w:val="009724B0"/>
    <w:rsid w:val="00973A37"/>
    <w:rsid w:val="0098114A"/>
    <w:rsid w:val="00983AC3"/>
    <w:rsid w:val="00984C7A"/>
    <w:rsid w:val="00985B86"/>
    <w:rsid w:val="00985C23"/>
    <w:rsid w:val="00985EC5"/>
    <w:rsid w:val="009866DA"/>
    <w:rsid w:val="009A15C5"/>
    <w:rsid w:val="009A2DFA"/>
    <w:rsid w:val="009A631C"/>
    <w:rsid w:val="009A6458"/>
    <w:rsid w:val="009B1829"/>
    <w:rsid w:val="009B18B6"/>
    <w:rsid w:val="009B27A8"/>
    <w:rsid w:val="009B52D9"/>
    <w:rsid w:val="009B5781"/>
    <w:rsid w:val="009C07B8"/>
    <w:rsid w:val="009C3CB9"/>
    <w:rsid w:val="009C7401"/>
    <w:rsid w:val="009D59C6"/>
    <w:rsid w:val="009E1F0E"/>
    <w:rsid w:val="009E3255"/>
    <w:rsid w:val="009F0CFD"/>
    <w:rsid w:val="009F18F0"/>
    <w:rsid w:val="00A01A3E"/>
    <w:rsid w:val="00A0478E"/>
    <w:rsid w:val="00A07596"/>
    <w:rsid w:val="00A1060E"/>
    <w:rsid w:val="00A11807"/>
    <w:rsid w:val="00A118E6"/>
    <w:rsid w:val="00A12706"/>
    <w:rsid w:val="00A1501D"/>
    <w:rsid w:val="00A204D7"/>
    <w:rsid w:val="00A2150C"/>
    <w:rsid w:val="00A22846"/>
    <w:rsid w:val="00A23470"/>
    <w:rsid w:val="00A3562F"/>
    <w:rsid w:val="00A364FB"/>
    <w:rsid w:val="00A40AF1"/>
    <w:rsid w:val="00A41E4A"/>
    <w:rsid w:val="00A436EE"/>
    <w:rsid w:val="00A543A2"/>
    <w:rsid w:val="00A56C08"/>
    <w:rsid w:val="00A57059"/>
    <w:rsid w:val="00A60B98"/>
    <w:rsid w:val="00A60ED5"/>
    <w:rsid w:val="00A6133B"/>
    <w:rsid w:val="00A624B9"/>
    <w:rsid w:val="00A666EE"/>
    <w:rsid w:val="00A6672A"/>
    <w:rsid w:val="00A719CA"/>
    <w:rsid w:val="00A73A4B"/>
    <w:rsid w:val="00A77A82"/>
    <w:rsid w:val="00A820DF"/>
    <w:rsid w:val="00A85F57"/>
    <w:rsid w:val="00A87983"/>
    <w:rsid w:val="00A90A1E"/>
    <w:rsid w:val="00A92662"/>
    <w:rsid w:val="00AA1F26"/>
    <w:rsid w:val="00AA2750"/>
    <w:rsid w:val="00AA694A"/>
    <w:rsid w:val="00AA7027"/>
    <w:rsid w:val="00AB77AD"/>
    <w:rsid w:val="00AC1BDE"/>
    <w:rsid w:val="00AC5605"/>
    <w:rsid w:val="00AC6FE3"/>
    <w:rsid w:val="00AC7AEF"/>
    <w:rsid w:val="00AD5E18"/>
    <w:rsid w:val="00AE069A"/>
    <w:rsid w:val="00AE0D78"/>
    <w:rsid w:val="00AE6A4A"/>
    <w:rsid w:val="00AF5421"/>
    <w:rsid w:val="00AF5A40"/>
    <w:rsid w:val="00B04B8B"/>
    <w:rsid w:val="00B07958"/>
    <w:rsid w:val="00B15400"/>
    <w:rsid w:val="00B2133D"/>
    <w:rsid w:val="00B249E9"/>
    <w:rsid w:val="00B3139C"/>
    <w:rsid w:val="00B31F2A"/>
    <w:rsid w:val="00B45604"/>
    <w:rsid w:val="00B462E1"/>
    <w:rsid w:val="00B57512"/>
    <w:rsid w:val="00B6026E"/>
    <w:rsid w:val="00B67196"/>
    <w:rsid w:val="00B674E5"/>
    <w:rsid w:val="00B67C51"/>
    <w:rsid w:val="00B72E00"/>
    <w:rsid w:val="00B73D3D"/>
    <w:rsid w:val="00B74E87"/>
    <w:rsid w:val="00B75DDD"/>
    <w:rsid w:val="00B822B5"/>
    <w:rsid w:val="00B824A9"/>
    <w:rsid w:val="00B8785E"/>
    <w:rsid w:val="00B94A1F"/>
    <w:rsid w:val="00BA31A1"/>
    <w:rsid w:val="00BA3A8E"/>
    <w:rsid w:val="00BA468C"/>
    <w:rsid w:val="00BA4816"/>
    <w:rsid w:val="00BA600F"/>
    <w:rsid w:val="00BB0443"/>
    <w:rsid w:val="00BB7529"/>
    <w:rsid w:val="00BC5509"/>
    <w:rsid w:val="00BC6163"/>
    <w:rsid w:val="00BC7BC7"/>
    <w:rsid w:val="00BD231D"/>
    <w:rsid w:val="00BD26BE"/>
    <w:rsid w:val="00BD5554"/>
    <w:rsid w:val="00BD686A"/>
    <w:rsid w:val="00BE599E"/>
    <w:rsid w:val="00BF2C6A"/>
    <w:rsid w:val="00C00B0F"/>
    <w:rsid w:val="00C00B3B"/>
    <w:rsid w:val="00C01C59"/>
    <w:rsid w:val="00C120D2"/>
    <w:rsid w:val="00C1622F"/>
    <w:rsid w:val="00C30C4D"/>
    <w:rsid w:val="00C31DEF"/>
    <w:rsid w:val="00C322D0"/>
    <w:rsid w:val="00C33B10"/>
    <w:rsid w:val="00C33C5A"/>
    <w:rsid w:val="00C375ED"/>
    <w:rsid w:val="00C41D3A"/>
    <w:rsid w:val="00C500C9"/>
    <w:rsid w:val="00C535D4"/>
    <w:rsid w:val="00C53D1E"/>
    <w:rsid w:val="00C545A9"/>
    <w:rsid w:val="00C62D17"/>
    <w:rsid w:val="00C6304F"/>
    <w:rsid w:val="00C64C05"/>
    <w:rsid w:val="00C660AB"/>
    <w:rsid w:val="00C76C2D"/>
    <w:rsid w:val="00C81CA7"/>
    <w:rsid w:val="00C82C72"/>
    <w:rsid w:val="00C8646E"/>
    <w:rsid w:val="00CA126A"/>
    <w:rsid w:val="00CA1E2F"/>
    <w:rsid w:val="00CA4006"/>
    <w:rsid w:val="00CA4276"/>
    <w:rsid w:val="00CA6077"/>
    <w:rsid w:val="00CB3766"/>
    <w:rsid w:val="00CB6E7C"/>
    <w:rsid w:val="00CB7233"/>
    <w:rsid w:val="00CC0AEC"/>
    <w:rsid w:val="00CC11EF"/>
    <w:rsid w:val="00CC138C"/>
    <w:rsid w:val="00CC6B1C"/>
    <w:rsid w:val="00CD14E2"/>
    <w:rsid w:val="00CD1B04"/>
    <w:rsid w:val="00CD45F6"/>
    <w:rsid w:val="00CE254F"/>
    <w:rsid w:val="00CE2E3C"/>
    <w:rsid w:val="00CE36A1"/>
    <w:rsid w:val="00CE7643"/>
    <w:rsid w:val="00CF2A06"/>
    <w:rsid w:val="00CF2BEB"/>
    <w:rsid w:val="00CF4B23"/>
    <w:rsid w:val="00CF63DA"/>
    <w:rsid w:val="00D02CD1"/>
    <w:rsid w:val="00D046A8"/>
    <w:rsid w:val="00D04A1C"/>
    <w:rsid w:val="00D07F02"/>
    <w:rsid w:val="00D12A03"/>
    <w:rsid w:val="00D14BA2"/>
    <w:rsid w:val="00D259EE"/>
    <w:rsid w:val="00D26460"/>
    <w:rsid w:val="00D33EC5"/>
    <w:rsid w:val="00D34125"/>
    <w:rsid w:val="00D3725C"/>
    <w:rsid w:val="00D37B2A"/>
    <w:rsid w:val="00D452EA"/>
    <w:rsid w:val="00D50C50"/>
    <w:rsid w:val="00D515D5"/>
    <w:rsid w:val="00D61855"/>
    <w:rsid w:val="00D624D5"/>
    <w:rsid w:val="00D626FA"/>
    <w:rsid w:val="00D627E9"/>
    <w:rsid w:val="00D6515A"/>
    <w:rsid w:val="00D65C7F"/>
    <w:rsid w:val="00D663CC"/>
    <w:rsid w:val="00D83A24"/>
    <w:rsid w:val="00D83A70"/>
    <w:rsid w:val="00D87168"/>
    <w:rsid w:val="00D87D4F"/>
    <w:rsid w:val="00D90BB7"/>
    <w:rsid w:val="00D91816"/>
    <w:rsid w:val="00D91D5E"/>
    <w:rsid w:val="00DA4C8F"/>
    <w:rsid w:val="00DA78A4"/>
    <w:rsid w:val="00DC2CCC"/>
    <w:rsid w:val="00DE0976"/>
    <w:rsid w:val="00DE2818"/>
    <w:rsid w:val="00DE4D8A"/>
    <w:rsid w:val="00DE66ED"/>
    <w:rsid w:val="00E02AA1"/>
    <w:rsid w:val="00E033B2"/>
    <w:rsid w:val="00E06710"/>
    <w:rsid w:val="00E1012B"/>
    <w:rsid w:val="00E17614"/>
    <w:rsid w:val="00E23E31"/>
    <w:rsid w:val="00E27BE5"/>
    <w:rsid w:val="00E453E7"/>
    <w:rsid w:val="00E52935"/>
    <w:rsid w:val="00E60D22"/>
    <w:rsid w:val="00E6726C"/>
    <w:rsid w:val="00E7172C"/>
    <w:rsid w:val="00E77EE0"/>
    <w:rsid w:val="00E83253"/>
    <w:rsid w:val="00E8404C"/>
    <w:rsid w:val="00E85798"/>
    <w:rsid w:val="00E8589E"/>
    <w:rsid w:val="00E93FFF"/>
    <w:rsid w:val="00E9617A"/>
    <w:rsid w:val="00E97BAE"/>
    <w:rsid w:val="00EA371D"/>
    <w:rsid w:val="00EA3ABF"/>
    <w:rsid w:val="00EB6D5F"/>
    <w:rsid w:val="00EB6D98"/>
    <w:rsid w:val="00EC4AA4"/>
    <w:rsid w:val="00ED36C6"/>
    <w:rsid w:val="00ED4EF2"/>
    <w:rsid w:val="00ED6D97"/>
    <w:rsid w:val="00EE3502"/>
    <w:rsid w:val="00EE6561"/>
    <w:rsid w:val="00EF77F2"/>
    <w:rsid w:val="00EF787A"/>
    <w:rsid w:val="00F057B6"/>
    <w:rsid w:val="00F07EA6"/>
    <w:rsid w:val="00F110F9"/>
    <w:rsid w:val="00F13E13"/>
    <w:rsid w:val="00F144F4"/>
    <w:rsid w:val="00F160A4"/>
    <w:rsid w:val="00F16669"/>
    <w:rsid w:val="00F239B3"/>
    <w:rsid w:val="00F24B93"/>
    <w:rsid w:val="00F26B39"/>
    <w:rsid w:val="00F26D17"/>
    <w:rsid w:val="00F3366A"/>
    <w:rsid w:val="00F355C2"/>
    <w:rsid w:val="00F41320"/>
    <w:rsid w:val="00F4244C"/>
    <w:rsid w:val="00F43778"/>
    <w:rsid w:val="00F43C26"/>
    <w:rsid w:val="00F468A2"/>
    <w:rsid w:val="00F66DBE"/>
    <w:rsid w:val="00F66F44"/>
    <w:rsid w:val="00F71D36"/>
    <w:rsid w:val="00F73C7C"/>
    <w:rsid w:val="00F8355E"/>
    <w:rsid w:val="00F87F12"/>
    <w:rsid w:val="00F9336F"/>
    <w:rsid w:val="00F96C93"/>
    <w:rsid w:val="00FA3B9D"/>
    <w:rsid w:val="00FA43C9"/>
    <w:rsid w:val="00FB0EA8"/>
    <w:rsid w:val="00FB3925"/>
    <w:rsid w:val="00FB4727"/>
    <w:rsid w:val="00FB6136"/>
    <w:rsid w:val="00FB6908"/>
    <w:rsid w:val="00FC00C3"/>
    <w:rsid w:val="00FC2672"/>
    <w:rsid w:val="00FC612D"/>
    <w:rsid w:val="00FC7617"/>
    <w:rsid w:val="00FD18B1"/>
    <w:rsid w:val="00FD1AC7"/>
    <w:rsid w:val="00FD3DA7"/>
    <w:rsid w:val="00FD7575"/>
    <w:rsid w:val="00FE4ABC"/>
    <w:rsid w:val="00FF0430"/>
    <w:rsid w:val="00FF20BE"/>
    <w:rsid w:val="00FF3D8D"/>
    <w:rsid w:val="00FF5FA3"/>
    <w:rsid w:val="00FF63C4"/>
    <w:rsid w:val="00FF7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56541"/>
  <w15:docId w15:val="{D1675F12-A72D-4554-B293-AFB3F922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1685"/>
  </w:style>
  <w:style w:type="paragraph" w:styleId="Heading1">
    <w:name w:val="heading 1"/>
    <w:basedOn w:val="Normal"/>
    <w:next w:val="Normal"/>
    <w:link w:val="Heading1Char"/>
    <w:uiPriority w:val="9"/>
    <w:qFormat/>
    <w:rsid w:val="000503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F084F"/>
    <w:pPr>
      <w:keepNext/>
      <w:keepLines/>
      <w:numPr>
        <w:ilvl w:val="1"/>
        <w:numId w:val="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F084F"/>
    <w:pPr>
      <w:keepNext/>
      <w:keepLines/>
      <w:numPr>
        <w:ilvl w:val="2"/>
        <w:numId w:val="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F084F"/>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F084F"/>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F084F"/>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F084F"/>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F084F"/>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F084F"/>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nota pie IIRSA,FOOTNOTES,single space,footnote text,Footnote Text Char Char,footnote,Texto de rodapé,nota_rodapé,nota de rodapé,texto de nota al pie,Texto nota pie Car Car Car Car Car Car Car Car,foottextfra,F,foottextf,Geneva 9"/>
    <w:basedOn w:val="Normal"/>
    <w:link w:val="FootnoteTextChar"/>
    <w:uiPriority w:val="99"/>
    <w:unhideWhenUsed/>
    <w:rsid w:val="0064148C"/>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OOTNOTES Char,single space Char,footnote text Char,Footnote Text Char Char Char,footnote Char,Texto de rodapé Char,nota_rodapé Char,nota de rodapé Char,texto de nota al pie Char,foottextfra Char"/>
    <w:basedOn w:val="DefaultParagraphFont"/>
    <w:link w:val="FootnoteText"/>
    <w:uiPriority w:val="99"/>
    <w:rsid w:val="0064148C"/>
    <w:rPr>
      <w:rFonts w:ascii="Times New Roman" w:hAnsi="Times New Roman" w:cs="Times New Roman"/>
      <w:spacing w:val="-3"/>
      <w:sz w:val="20"/>
      <w:szCs w:val="20"/>
    </w:rPr>
  </w:style>
  <w:style w:type="character" w:styleId="FootnoteReference">
    <w:name w:val="footnote reference"/>
    <w:aliases w:val="FC,ftref,Ref,de nota al pie,16 Point,Superscript 6 Point,(Ref. de nota al pie),titulo 2,Texto nota al pie,referencia nota al pie,Footnote Reference Number,Footnote Reference_LVL6,Footnote Reference_LVL61,Footnote Reference_LVL62"/>
    <w:uiPriority w:val="99"/>
    <w:unhideWhenUsed/>
    <w:rsid w:val="0064148C"/>
    <w:rPr>
      <w:vertAlign w:val="superscript"/>
    </w:rPr>
  </w:style>
  <w:style w:type="paragraph" w:styleId="ListParagraph">
    <w:name w:val="List Paragraph"/>
    <w:basedOn w:val="Normal"/>
    <w:link w:val="ListParagraphChar"/>
    <w:uiPriority w:val="34"/>
    <w:qFormat/>
    <w:rsid w:val="007100D7"/>
    <w:pPr>
      <w:ind w:left="720"/>
      <w:contextualSpacing/>
    </w:pPr>
  </w:style>
  <w:style w:type="table" w:styleId="TableGrid">
    <w:name w:val="Table Grid"/>
    <w:basedOn w:val="TableNormal"/>
    <w:uiPriority w:val="59"/>
    <w:rsid w:val="006F56E0"/>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C3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AE0"/>
    <w:rPr>
      <w:rFonts w:ascii="Tahoma" w:hAnsi="Tahoma" w:cs="Tahoma"/>
      <w:sz w:val="16"/>
      <w:szCs w:val="16"/>
    </w:rPr>
  </w:style>
  <w:style w:type="character" w:styleId="CommentReference">
    <w:name w:val="annotation reference"/>
    <w:basedOn w:val="DefaultParagraphFont"/>
    <w:uiPriority w:val="99"/>
    <w:unhideWhenUsed/>
    <w:rsid w:val="00AA694A"/>
    <w:rPr>
      <w:sz w:val="16"/>
      <w:szCs w:val="16"/>
    </w:rPr>
  </w:style>
  <w:style w:type="paragraph" w:styleId="CommentText">
    <w:name w:val="annotation text"/>
    <w:basedOn w:val="Normal"/>
    <w:link w:val="CommentTextChar"/>
    <w:uiPriority w:val="99"/>
    <w:semiHidden/>
    <w:unhideWhenUsed/>
    <w:rsid w:val="00AA694A"/>
    <w:pPr>
      <w:spacing w:line="240" w:lineRule="auto"/>
    </w:pPr>
    <w:rPr>
      <w:sz w:val="20"/>
      <w:szCs w:val="20"/>
    </w:rPr>
  </w:style>
  <w:style w:type="character" w:customStyle="1" w:styleId="CommentTextChar">
    <w:name w:val="Comment Text Char"/>
    <w:basedOn w:val="DefaultParagraphFont"/>
    <w:link w:val="CommentText"/>
    <w:uiPriority w:val="99"/>
    <w:semiHidden/>
    <w:rsid w:val="00AA694A"/>
    <w:rPr>
      <w:sz w:val="20"/>
      <w:szCs w:val="20"/>
    </w:rPr>
  </w:style>
  <w:style w:type="paragraph" w:styleId="CommentSubject">
    <w:name w:val="annotation subject"/>
    <w:basedOn w:val="CommentText"/>
    <w:next w:val="CommentText"/>
    <w:link w:val="CommentSubjectChar"/>
    <w:uiPriority w:val="99"/>
    <w:semiHidden/>
    <w:unhideWhenUsed/>
    <w:rsid w:val="00AA694A"/>
    <w:rPr>
      <w:b/>
      <w:bCs/>
    </w:rPr>
  </w:style>
  <w:style w:type="character" w:customStyle="1" w:styleId="CommentSubjectChar">
    <w:name w:val="Comment Subject Char"/>
    <w:basedOn w:val="CommentTextChar"/>
    <w:link w:val="CommentSubject"/>
    <w:uiPriority w:val="99"/>
    <w:semiHidden/>
    <w:rsid w:val="00AA694A"/>
    <w:rPr>
      <w:b/>
      <w:bCs/>
      <w:sz w:val="20"/>
      <w:szCs w:val="20"/>
    </w:rPr>
  </w:style>
  <w:style w:type="character" w:styleId="Hyperlink">
    <w:name w:val="Hyperlink"/>
    <w:rsid w:val="00A12706"/>
    <w:rPr>
      <w:color w:val="0000FF"/>
      <w:u w:val="single"/>
    </w:rPr>
  </w:style>
  <w:style w:type="paragraph" w:customStyle="1" w:styleId="Chapter">
    <w:name w:val="Chapter"/>
    <w:basedOn w:val="Normal"/>
    <w:next w:val="Normal"/>
    <w:link w:val="ChapterChar"/>
    <w:rsid w:val="003F084F"/>
    <w:pPr>
      <w:keepNext/>
      <w:numPr>
        <w:numId w:val="6"/>
      </w:numPr>
      <w:tabs>
        <w:tab w:val="num" w:pos="648"/>
        <w:tab w:val="left" w:pos="1440"/>
      </w:tabs>
      <w:spacing w:before="240" w:after="240" w:line="240" w:lineRule="auto"/>
      <w:ind w:left="0" w:firstLine="288"/>
      <w:jc w:val="center"/>
    </w:pPr>
    <w:rPr>
      <w:rFonts w:ascii="Times New Roman" w:eastAsia="Times New Roman" w:hAnsi="Times New Roman" w:cs="Times New Roman"/>
      <w:b/>
      <w:smallCaps/>
      <w:sz w:val="24"/>
      <w:szCs w:val="20"/>
    </w:rPr>
  </w:style>
  <w:style w:type="character" w:customStyle="1" w:styleId="ChapterChar">
    <w:name w:val="Chapter Char"/>
    <w:basedOn w:val="DefaultParagraphFont"/>
    <w:link w:val="Chapter"/>
    <w:rsid w:val="003F084F"/>
    <w:rPr>
      <w:rFonts w:ascii="Times New Roman" w:eastAsia="Times New Roman" w:hAnsi="Times New Roman" w:cs="Times New Roman"/>
      <w:b/>
      <w:smallCaps/>
      <w:sz w:val="24"/>
      <w:szCs w:val="20"/>
    </w:rPr>
  </w:style>
  <w:style w:type="paragraph" w:customStyle="1" w:styleId="FirstHeading">
    <w:name w:val="FirstHeading"/>
    <w:basedOn w:val="Normal"/>
    <w:next w:val="Normal"/>
    <w:link w:val="FirstHeadingChar"/>
    <w:rsid w:val="003F084F"/>
    <w:pPr>
      <w:keepNext/>
      <w:tabs>
        <w:tab w:val="left" w:pos="0"/>
        <w:tab w:val="left" w:pos="86"/>
      </w:tabs>
      <w:spacing w:before="120" w:after="120" w:line="240" w:lineRule="auto"/>
      <w:ind w:left="720" w:hanging="720"/>
    </w:pPr>
    <w:rPr>
      <w:rFonts w:ascii="Times New Roman" w:eastAsia="Times New Roman" w:hAnsi="Times New Roman" w:cs="Times New Roman"/>
      <w:b/>
      <w:sz w:val="24"/>
      <w:szCs w:val="20"/>
    </w:rPr>
  </w:style>
  <w:style w:type="character" w:customStyle="1" w:styleId="FirstHeadingChar">
    <w:name w:val="FirstHeading Char"/>
    <w:basedOn w:val="DefaultParagraphFont"/>
    <w:link w:val="FirstHeading"/>
    <w:rsid w:val="003F084F"/>
    <w:rPr>
      <w:rFonts w:ascii="Times New Roman" w:eastAsia="Times New Roman" w:hAnsi="Times New Roman" w:cs="Times New Roman"/>
      <w:b/>
      <w:sz w:val="24"/>
      <w:szCs w:val="20"/>
    </w:rPr>
  </w:style>
  <w:style w:type="paragraph" w:customStyle="1" w:styleId="SecHeading">
    <w:name w:val="SecHeading"/>
    <w:basedOn w:val="Normal"/>
    <w:next w:val="Paragraph"/>
    <w:link w:val="SecHeadingChar"/>
    <w:rsid w:val="003F084F"/>
    <w:pPr>
      <w:keepNext/>
      <w:tabs>
        <w:tab w:val="num" w:pos="1296"/>
      </w:tabs>
      <w:spacing w:before="120" w:after="120" w:line="240" w:lineRule="auto"/>
      <w:ind w:left="1296" w:hanging="576"/>
    </w:pPr>
    <w:rPr>
      <w:rFonts w:ascii="Times New Roman" w:eastAsia="Times New Roman" w:hAnsi="Times New Roman" w:cs="Times New Roman"/>
      <w:b/>
      <w:sz w:val="24"/>
      <w:szCs w:val="20"/>
    </w:rPr>
  </w:style>
  <w:style w:type="character" w:customStyle="1" w:styleId="SecHeadingChar">
    <w:name w:val="SecHeading Char"/>
    <w:basedOn w:val="DefaultParagraphFont"/>
    <w:link w:val="SecHeading"/>
    <w:rsid w:val="003F084F"/>
    <w:rPr>
      <w:rFonts w:ascii="Times New Roman" w:eastAsia="Times New Roman" w:hAnsi="Times New Roman" w:cs="Times New Roman"/>
      <w:b/>
      <w:sz w:val="24"/>
      <w:szCs w:val="20"/>
    </w:rPr>
  </w:style>
  <w:style w:type="paragraph" w:customStyle="1" w:styleId="SubHeading1">
    <w:name w:val="SubHeading1"/>
    <w:basedOn w:val="SecHeading"/>
    <w:link w:val="SubHeading1Char"/>
    <w:rsid w:val="003F084F"/>
    <w:pPr>
      <w:tabs>
        <w:tab w:val="clear" w:pos="1296"/>
        <w:tab w:val="num" w:pos="1872"/>
      </w:tabs>
      <w:ind w:left="1872"/>
    </w:pPr>
  </w:style>
  <w:style w:type="character" w:customStyle="1" w:styleId="SubHeading1Char">
    <w:name w:val="SubHeading1 Char"/>
    <w:basedOn w:val="DefaultParagraphFont"/>
    <w:link w:val="SubHeading1"/>
    <w:rsid w:val="003F084F"/>
    <w:rPr>
      <w:rFonts w:ascii="Times New Roman" w:eastAsia="Times New Roman" w:hAnsi="Times New Roman" w:cs="Times New Roman"/>
      <w:b/>
      <w:sz w:val="24"/>
      <w:szCs w:val="20"/>
    </w:rPr>
  </w:style>
  <w:style w:type="paragraph" w:customStyle="1" w:styleId="Subheading2">
    <w:name w:val="Subheading2"/>
    <w:basedOn w:val="SecHeading"/>
    <w:link w:val="Subheading2Char"/>
    <w:rsid w:val="003F084F"/>
    <w:pPr>
      <w:tabs>
        <w:tab w:val="clear" w:pos="1296"/>
        <w:tab w:val="num" w:pos="2376"/>
      </w:tabs>
      <w:ind w:left="2376" w:hanging="288"/>
    </w:pPr>
  </w:style>
  <w:style w:type="character" w:customStyle="1" w:styleId="Subheading2Char">
    <w:name w:val="Subheading2 Char"/>
    <w:basedOn w:val="DefaultParagraphFont"/>
    <w:link w:val="Subheading2"/>
    <w:rsid w:val="003F084F"/>
    <w:rPr>
      <w:rFonts w:ascii="Times New Roman" w:eastAsia="Times New Roman" w:hAnsi="Times New Roman" w:cs="Times New Roman"/>
      <w:b/>
      <w:sz w:val="24"/>
      <w:szCs w:val="20"/>
    </w:rPr>
  </w:style>
  <w:style w:type="paragraph" w:customStyle="1" w:styleId="Paragraph">
    <w:name w:val="Paragraph"/>
    <w:aliases w:val="paragraph,p,PARAGRAPH,PG,pa,at"/>
    <w:basedOn w:val="BodyTextIndent"/>
    <w:link w:val="ParagraphChar"/>
    <w:qFormat/>
    <w:rsid w:val="003F084F"/>
    <w:pPr>
      <w:tabs>
        <w:tab w:val="num" w:pos="720"/>
      </w:tabs>
      <w:spacing w:before="120"/>
      <w:ind w:left="720" w:hanging="720"/>
      <w:jc w:val="both"/>
      <w:outlineLvl w:val="1"/>
    </w:pPr>
    <w:rPr>
      <w:rFonts w:eastAsia="Times New Roman"/>
      <w:szCs w:val="20"/>
    </w:rPr>
  </w:style>
  <w:style w:type="character" w:customStyle="1" w:styleId="ParagraphChar">
    <w:name w:val="Paragraph Char"/>
    <w:aliases w:val="paragraph Char,p Char,PARAGRAPH Char,PG Char,pa Char,at Char,Paragraph Char1"/>
    <w:basedOn w:val="DefaultParagraphFont"/>
    <w:link w:val="Paragraph"/>
    <w:rsid w:val="003F084F"/>
    <w:rPr>
      <w:rFonts w:ascii="Times New Roman" w:eastAsia="Times New Roman" w:hAnsi="Times New Roman" w:cs="Times New Roman"/>
      <w:sz w:val="24"/>
      <w:szCs w:val="20"/>
    </w:rPr>
  </w:style>
  <w:style w:type="paragraph" w:customStyle="1" w:styleId="subpar">
    <w:name w:val="subpar"/>
    <w:basedOn w:val="BodyTextIndent3"/>
    <w:link w:val="subparChar"/>
    <w:rsid w:val="003F084F"/>
    <w:pPr>
      <w:tabs>
        <w:tab w:val="num" w:pos="1152"/>
      </w:tabs>
      <w:spacing w:before="120"/>
      <w:ind w:left="1152" w:hanging="432"/>
      <w:jc w:val="both"/>
      <w:outlineLvl w:val="2"/>
    </w:pPr>
    <w:rPr>
      <w:rFonts w:eastAsia="Times New Roman"/>
      <w:szCs w:val="20"/>
    </w:rPr>
  </w:style>
  <w:style w:type="character" w:customStyle="1" w:styleId="subparChar">
    <w:name w:val="subpar Char"/>
    <w:basedOn w:val="DefaultParagraphFont"/>
    <w:link w:val="subpar"/>
    <w:rsid w:val="003F084F"/>
    <w:rPr>
      <w:rFonts w:ascii="Times New Roman" w:eastAsia="Times New Roman" w:hAnsi="Times New Roman" w:cs="Times New Roman"/>
      <w:sz w:val="24"/>
      <w:szCs w:val="20"/>
    </w:rPr>
  </w:style>
  <w:style w:type="paragraph" w:customStyle="1" w:styleId="SubSubPar">
    <w:name w:val="SubSubPar"/>
    <w:basedOn w:val="subpar"/>
    <w:link w:val="SubSubParChar"/>
    <w:rsid w:val="003F084F"/>
    <w:pPr>
      <w:tabs>
        <w:tab w:val="left" w:pos="0"/>
        <w:tab w:val="num" w:pos="1296"/>
      </w:tabs>
      <w:ind w:left="1296" w:hanging="288"/>
    </w:pPr>
  </w:style>
  <w:style w:type="character" w:customStyle="1" w:styleId="SubSubParChar">
    <w:name w:val="SubSubPar Char"/>
    <w:basedOn w:val="DefaultParagraphFont"/>
    <w:link w:val="SubSubPar"/>
    <w:rsid w:val="003F084F"/>
    <w:rPr>
      <w:rFonts w:ascii="Times New Roman" w:eastAsia="Times New Roman" w:hAnsi="Times New Roman" w:cs="Times New Roman"/>
      <w:sz w:val="24"/>
      <w:szCs w:val="20"/>
    </w:rPr>
  </w:style>
  <w:style w:type="paragraph" w:customStyle="1" w:styleId="Regtable">
    <w:name w:val="Regtable"/>
    <w:basedOn w:val="Normal"/>
    <w:link w:val="RegtableChar"/>
    <w:rsid w:val="003F084F"/>
    <w:pPr>
      <w:keepLines/>
      <w:framePr w:wrap="around" w:vAnchor="text" w:hAnchor="text" w:y="1"/>
      <w:spacing w:before="20" w:after="20" w:line="240" w:lineRule="auto"/>
    </w:pPr>
    <w:rPr>
      <w:rFonts w:ascii="Times New Roman" w:eastAsia="Times New Roman" w:hAnsi="Times New Roman" w:cs="Times New Roman"/>
      <w:sz w:val="20"/>
      <w:szCs w:val="20"/>
    </w:rPr>
  </w:style>
  <w:style w:type="character" w:customStyle="1" w:styleId="RegtableChar">
    <w:name w:val="Regtable Char"/>
    <w:basedOn w:val="DefaultParagraphFont"/>
    <w:link w:val="Regtable"/>
    <w:rsid w:val="003F084F"/>
    <w:rPr>
      <w:rFonts w:ascii="Times New Roman" w:eastAsia="Times New Roman" w:hAnsi="Times New Roman" w:cs="Times New Roman"/>
      <w:sz w:val="20"/>
      <w:szCs w:val="20"/>
    </w:rPr>
  </w:style>
  <w:style w:type="paragraph" w:customStyle="1" w:styleId="TableTitle">
    <w:name w:val="TableTitle"/>
    <w:basedOn w:val="Normal"/>
    <w:link w:val="TableTitleChar"/>
    <w:rsid w:val="003F084F"/>
    <w:pPr>
      <w:keepNext/>
      <w:framePr w:wrap="around" w:vAnchor="text" w:hAnchor="text" w:y="1"/>
      <w:spacing w:before="20" w:after="20" w:line="240" w:lineRule="auto"/>
      <w:jc w:val="center"/>
    </w:pPr>
    <w:rPr>
      <w:rFonts w:ascii="Times New Roman Bold" w:eastAsia="Times New Roman" w:hAnsi="Times New Roman Bold" w:cs="Times New Roman"/>
      <w:b/>
      <w:spacing w:val="-3"/>
      <w:sz w:val="20"/>
      <w:szCs w:val="20"/>
    </w:rPr>
  </w:style>
  <w:style w:type="character" w:customStyle="1" w:styleId="TableTitleChar">
    <w:name w:val="TableTitle Char"/>
    <w:basedOn w:val="DefaultParagraphFont"/>
    <w:link w:val="TableTitle"/>
    <w:rsid w:val="003F084F"/>
    <w:rPr>
      <w:rFonts w:ascii="Times New Roman Bold" w:eastAsia="Times New Roman" w:hAnsi="Times New Roman Bold" w:cs="Times New Roman"/>
      <w:b/>
      <w:spacing w:val="-3"/>
      <w:sz w:val="20"/>
      <w:szCs w:val="20"/>
    </w:rPr>
  </w:style>
  <w:style w:type="character" w:customStyle="1" w:styleId="Heading2Char">
    <w:name w:val="Heading 2 Char"/>
    <w:basedOn w:val="DefaultParagraphFont"/>
    <w:link w:val="Heading2"/>
    <w:uiPriority w:val="9"/>
    <w:semiHidden/>
    <w:rsid w:val="003F084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F084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F084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F084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F084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F084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F084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F084F"/>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3F084F"/>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3F084F"/>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3F084F"/>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3F084F"/>
    <w:rPr>
      <w:rFonts w:ascii="Times New Roman" w:hAnsi="Times New Roman" w:cs="Times New Roman"/>
      <w:sz w:val="24"/>
      <w:szCs w:val="16"/>
    </w:rPr>
  </w:style>
  <w:style w:type="paragraph" w:styleId="BodyText3">
    <w:name w:val="Body Text 3"/>
    <w:basedOn w:val="Normal"/>
    <w:link w:val="BodyText3Char"/>
    <w:uiPriority w:val="99"/>
    <w:semiHidden/>
    <w:unhideWhenUsed/>
    <w:rsid w:val="0094269D"/>
    <w:pPr>
      <w:spacing w:after="120"/>
    </w:pPr>
    <w:rPr>
      <w:sz w:val="16"/>
      <w:szCs w:val="16"/>
    </w:rPr>
  </w:style>
  <w:style w:type="character" w:customStyle="1" w:styleId="BodyText3Char">
    <w:name w:val="Body Text 3 Char"/>
    <w:basedOn w:val="DefaultParagraphFont"/>
    <w:link w:val="BodyText3"/>
    <w:uiPriority w:val="99"/>
    <w:semiHidden/>
    <w:rsid w:val="0094269D"/>
    <w:rPr>
      <w:sz w:val="16"/>
      <w:szCs w:val="16"/>
    </w:rPr>
  </w:style>
  <w:style w:type="paragraph" w:styleId="Caption">
    <w:name w:val="caption"/>
    <w:aliases w:val="GRÁFICOS,CUADROS"/>
    <w:basedOn w:val="Normal"/>
    <w:next w:val="Normal"/>
    <w:link w:val="CaptionChar"/>
    <w:unhideWhenUsed/>
    <w:qFormat/>
    <w:rsid w:val="00B3139C"/>
    <w:pPr>
      <w:spacing w:line="240" w:lineRule="auto"/>
    </w:pPr>
    <w:rPr>
      <w:b/>
      <w:bCs/>
      <w:color w:val="4F81BD" w:themeColor="accent1"/>
      <w:sz w:val="18"/>
      <w:szCs w:val="18"/>
    </w:rPr>
  </w:style>
  <w:style w:type="character" w:customStyle="1" w:styleId="apple-converted-space">
    <w:name w:val="apple-converted-space"/>
    <w:basedOn w:val="DefaultParagraphFont"/>
    <w:rsid w:val="001738CD"/>
  </w:style>
  <w:style w:type="character" w:customStyle="1" w:styleId="CaptionChar">
    <w:name w:val="Caption Char"/>
    <w:aliases w:val="GRÁFICOS Char,CUADROS Char"/>
    <w:link w:val="Caption"/>
    <w:locked/>
    <w:rsid w:val="0068437A"/>
    <w:rPr>
      <w:b/>
      <w:bCs/>
      <w:color w:val="4F81BD" w:themeColor="accent1"/>
      <w:sz w:val="18"/>
      <w:szCs w:val="18"/>
    </w:rPr>
  </w:style>
  <w:style w:type="character" w:customStyle="1" w:styleId="ParagraphCar1">
    <w:name w:val="Paragraph Car1"/>
    <w:uiPriority w:val="99"/>
    <w:locked/>
    <w:rsid w:val="0068437A"/>
    <w:rPr>
      <w:sz w:val="24"/>
      <w:lang w:val="es-ES_tradnl"/>
    </w:rPr>
  </w:style>
  <w:style w:type="character" w:styleId="Emphasis">
    <w:name w:val="Emphasis"/>
    <w:basedOn w:val="DefaultParagraphFont"/>
    <w:uiPriority w:val="20"/>
    <w:qFormat/>
    <w:rsid w:val="00F43C26"/>
    <w:rPr>
      <w:i/>
      <w:iCs/>
    </w:rPr>
  </w:style>
  <w:style w:type="character" w:customStyle="1" w:styleId="pullquote-right">
    <w:name w:val="pullquote-right"/>
    <w:basedOn w:val="DefaultParagraphFont"/>
    <w:rsid w:val="00D626FA"/>
  </w:style>
  <w:style w:type="paragraph" w:styleId="HTMLPreformatted">
    <w:name w:val="HTML Preformatted"/>
    <w:basedOn w:val="Normal"/>
    <w:link w:val="HTMLPreformattedChar"/>
    <w:uiPriority w:val="99"/>
    <w:unhideWhenUsed/>
    <w:rsid w:val="006F6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F6182"/>
    <w:rPr>
      <w:rFonts w:ascii="Courier New" w:eastAsia="Times New Roman" w:hAnsi="Courier New" w:cs="Courier New"/>
      <w:sz w:val="20"/>
      <w:szCs w:val="20"/>
    </w:rPr>
  </w:style>
  <w:style w:type="paragraph" w:styleId="Header">
    <w:name w:val="header"/>
    <w:basedOn w:val="Normal"/>
    <w:link w:val="HeaderChar"/>
    <w:uiPriority w:val="99"/>
    <w:unhideWhenUsed/>
    <w:rsid w:val="007138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80A"/>
  </w:style>
  <w:style w:type="paragraph" w:styleId="Footer">
    <w:name w:val="footer"/>
    <w:basedOn w:val="Normal"/>
    <w:link w:val="FooterChar"/>
    <w:uiPriority w:val="99"/>
    <w:unhideWhenUsed/>
    <w:rsid w:val="007138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80A"/>
  </w:style>
  <w:style w:type="character" w:customStyle="1" w:styleId="ListParagraphChar">
    <w:name w:val="List Paragraph Char"/>
    <w:basedOn w:val="DefaultParagraphFont"/>
    <w:link w:val="ListParagraph"/>
    <w:uiPriority w:val="34"/>
    <w:rsid w:val="00F71D36"/>
  </w:style>
  <w:style w:type="character" w:styleId="FollowedHyperlink">
    <w:name w:val="FollowedHyperlink"/>
    <w:basedOn w:val="DefaultParagraphFont"/>
    <w:uiPriority w:val="99"/>
    <w:semiHidden/>
    <w:unhideWhenUsed/>
    <w:rsid w:val="00395548"/>
    <w:rPr>
      <w:color w:val="800080" w:themeColor="followedHyperlink"/>
      <w:u w:val="single"/>
    </w:rPr>
  </w:style>
  <w:style w:type="paragraph" w:styleId="NormalWeb">
    <w:name w:val="Normal (Web)"/>
    <w:basedOn w:val="Normal"/>
    <w:uiPriority w:val="99"/>
    <w:unhideWhenUsed/>
    <w:rsid w:val="00F66D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50395"/>
    <w:rPr>
      <w:rFonts w:asciiTheme="majorHAnsi" w:eastAsiaTheme="majorEastAsia" w:hAnsiTheme="majorHAnsi" w:cstheme="majorBidi"/>
      <w:b/>
      <w:bCs/>
      <w:color w:val="365F91" w:themeColor="accent1" w:themeShade="BF"/>
      <w:sz w:val="28"/>
      <w:szCs w:val="28"/>
    </w:rPr>
  </w:style>
  <w:style w:type="paragraph" w:styleId="ListBullet">
    <w:name w:val="List Bullet"/>
    <w:basedOn w:val="Normal"/>
    <w:uiPriority w:val="99"/>
    <w:unhideWhenUsed/>
    <w:rsid w:val="000E0781"/>
    <w:pPr>
      <w:numPr>
        <w:numId w:val="19"/>
      </w:numPr>
      <w:contextualSpacing/>
    </w:pPr>
  </w:style>
  <w:style w:type="paragraph" w:styleId="Revision">
    <w:name w:val="Revision"/>
    <w:hidden/>
    <w:uiPriority w:val="99"/>
    <w:semiHidden/>
    <w:rsid w:val="006F2023"/>
    <w:pPr>
      <w:spacing w:after="0" w:line="240" w:lineRule="auto"/>
    </w:pPr>
  </w:style>
  <w:style w:type="paragraph" w:styleId="Subtitle">
    <w:name w:val="Subtitle"/>
    <w:aliases w:val="TITULO 2"/>
    <w:basedOn w:val="Normal"/>
    <w:next w:val="Normal"/>
    <w:link w:val="SubtitleChar"/>
    <w:qFormat/>
    <w:rsid w:val="00AF5421"/>
    <w:pPr>
      <w:spacing w:after="60" w:line="240" w:lineRule="auto"/>
      <w:outlineLvl w:val="1"/>
    </w:pPr>
    <w:rPr>
      <w:rFonts w:ascii="Arial Narrow" w:eastAsia="Times New Roman" w:hAnsi="Arial Narrow" w:cs="Times New Roman"/>
      <w:b/>
      <w:i/>
      <w:caps/>
      <w:szCs w:val="24"/>
      <w:lang w:val="es-ES" w:eastAsia="es-ES"/>
    </w:rPr>
  </w:style>
  <w:style w:type="character" w:customStyle="1" w:styleId="SubtitleChar">
    <w:name w:val="Subtitle Char"/>
    <w:aliases w:val="TITULO 2 Char"/>
    <w:basedOn w:val="DefaultParagraphFont"/>
    <w:link w:val="Subtitle"/>
    <w:rsid w:val="00AF5421"/>
    <w:rPr>
      <w:rFonts w:ascii="Arial Narrow" w:eastAsia="Times New Roman" w:hAnsi="Arial Narrow" w:cs="Times New Roman"/>
      <w:b/>
      <w:i/>
      <w:caps/>
      <w:szCs w:val="24"/>
      <w:lang w:val="es-ES" w:eastAsia="es-ES"/>
    </w:rPr>
  </w:style>
  <w:style w:type="paragraph" w:customStyle="1" w:styleId="Default">
    <w:name w:val="Default"/>
    <w:rsid w:val="00303E76"/>
    <w:pPr>
      <w:autoSpaceDE w:val="0"/>
      <w:autoSpaceDN w:val="0"/>
      <w:adjustRightInd w:val="0"/>
      <w:spacing w:after="0" w:line="240" w:lineRule="auto"/>
    </w:pPr>
    <w:rPr>
      <w:rFonts w:ascii="Tahoma" w:eastAsia="Times New Roman" w:hAnsi="Tahoma" w:cs="Tahoma"/>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089937">
      <w:bodyDiv w:val="1"/>
      <w:marLeft w:val="0"/>
      <w:marRight w:val="0"/>
      <w:marTop w:val="0"/>
      <w:marBottom w:val="0"/>
      <w:divBdr>
        <w:top w:val="none" w:sz="0" w:space="0" w:color="auto"/>
        <w:left w:val="none" w:sz="0" w:space="0" w:color="auto"/>
        <w:bottom w:val="none" w:sz="0" w:space="0" w:color="auto"/>
        <w:right w:val="none" w:sz="0" w:space="0" w:color="auto"/>
      </w:divBdr>
      <w:divsChild>
        <w:div w:id="44644847">
          <w:marLeft w:val="0"/>
          <w:marRight w:val="0"/>
          <w:marTop w:val="240"/>
          <w:marBottom w:val="0"/>
          <w:divBdr>
            <w:top w:val="none" w:sz="0" w:space="0" w:color="auto"/>
            <w:left w:val="none" w:sz="0" w:space="0" w:color="auto"/>
            <w:bottom w:val="none" w:sz="0" w:space="0" w:color="auto"/>
            <w:right w:val="none" w:sz="0" w:space="0" w:color="auto"/>
          </w:divBdr>
        </w:div>
      </w:divsChild>
    </w:div>
    <w:div w:id="351684644">
      <w:bodyDiv w:val="1"/>
      <w:marLeft w:val="0"/>
      <w:marRight w:val="0"/>
      <w:marTop w:val="0"/>
      <w:marBottom w:val="0"/>
      <w:divBdr>
        <w:top w:val="none" w:sz="0" w:space="0" w:color="auto"/>
        <w:left w:val="none" w:sz="0" w:space="0" w:color="auto"/>
        <w:bottom w:val="none" w:sz="0" w:space="0" w:color="auto"/>
        <w:right w:val="none" w:sz="0" w:space="0" w:color="auto"/>
      </w:divBdr>
    </w:div>
    <w:div w:id="508568205">
      <w:bodyDiv w:val="1"/>
      <w:marLeft w:val="0"/>
      <w:marRight w:val="0"/>
      <w:marTop w:val="0"/>
      <w:marBottom w:val="0"/>
      <w:divBdr>
        <w:top w:val="none" w:sz="0" w:space="0" w:color="auto"/>
        <w:left w:val="none" w:sz="0" w:space="0" w:color="auto"/>
        <w:bottom w:val="none" w:sz="0" w:space="0" w:color="auto"/>
        <w:right w:val="none" w:sz="0" w:space="0" w:color="auto"/>
      </w:divBdr>
      <w:divsChild>
        <w:div w:id="18836369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5781033">
      <w:bodyDiv w:val="1"/>
      <w:marLeft w:val="0"/>
      <w:marRight w:val="0"/>
      <w:marTop w:val="0"/>
      <w:marBottom w:val="0"/>
      <w:divBdr>
        <w:top w:val="none" w:sz="0" w:space="0" w:color="auto"/>
        <w:left w:val="none" w:sz="0" w:space="0" w:color="auto"/>
        <w:bottom w:val="none" w:sz="0" w:space="0" w:color="auto"/>
        <w:right w:val="none" w:sz="0" w:space="0" w:color="auto"/>
      </w:divBdr>
    </w:div>
    <w:div w:id="864171781">
      <w:bodyDiv w:val="1"/>
      <w:marLeft w:val="0"/>
      <w:marRight w:val="0"/>
      <w:marTop w:val="0"/>
      <w:marBottom w:val="0"/>
      <w:divBdr>
        <w:top w:val="none" w:sz="0" w:space="0" w:color="auto"/>
        <w:left w:val="none" w:sz="0" w:space="0" w:color="auto"/>
        <w:bottom w:val="none" w:sz="0" w:space="0" w:color="auto"/>
        <w:right w:val="none" w:sz="0" w:space="0" w:color="auto"/>
      </w:divBdr>
    </w:div>
    <w:div w:id="875041595">
      <w:bodyDiv w:val="1"/>
      <w:marLeft w:val="0"/>
      <w:marRight w:val="0"/>
      <w:marTop w:val="0"/>
      <w:marBottom w:val="0"/>
      <w:divBdr>
        <w:top w:val="none" w:sz="0" w:space="0" w:color="auto"/>
        <w:left w:val="none" w:sz="0" w:space="0" w:color="auto"/>
        <w:bottom w:val="none" w:sz="0" w:space="0" w:color="auto"/>
        <w:right w:val="none" w:sz="0" w:space="0" w:color="auto"/>
      </w:divBdr>
      <w:divsChild>
        <w:div w:id="1115634240">
          <w:marLeft w:val="450"/>
          <w:marRight w:val="0"/>
          <w:marTop w:val="0"/>
          <w:marBottom w:val="0"/>
          <w:divBdr>
            <w:top w:val="none" w:sz="0" w:space="0" w:color="auto"/>
            <w:left w:val="none" w:sz="0" w:space="0" w:color="auto"/>
            <w:bottom w:val="none" w:sz="0" w:space="0" w:color="auto"/>
            <w:right w:val="none" w:sz="0" w:space="0" w:color="auto"/>
          </w:divBdr>
        </w:div>
        <w:div w:id="1449348176">
          <w:marLeft w:val="450"/>
          <w:marRight w:val="0"/>
          <w:marTop w:val="0"/>
          <w:marBottom w:val="0"/>
          <w:divBdr>
            <w:top w:val="none" w:sz="0" w:space="0" w:color="auto"/>
            <w:left w:val="none" w:sz="0" w:space="0" w:color="auto"/>
            <w:bottom w:val="none" w:sz="0" w:space="0" w:color="auto"/>
            <w:right w:val="none" w:sz="0" w:space="0" w:color="auto"/>
          </w:divBdr>
        </w:div>
        <w:div w:id="439567062">
          <w:marLeft w:val="0"/>
          <w:marRight w:val="0"/>
          <w:marTop w:val="0"/>
          <w:marBottom w:val="0"/>
          <w:divBdr>
            <w:top w:val="none" w:sz="0" w:space="0" w:color="auto"/>
            <w:left w:val="none" w:sz="0" w:space="0" w:color="auto"/>
            <w:bottom w:val="none" w:sz="0" w:space="0" w:color="auto"/>
            <w:right w:val="none" w:sz="0" w:space="0" w:color="auto"/>
          </w:divBdr>
          <w:divsChild>
            <w:div w:id="82451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70531">
      <w:bodyDiv w:val="1"/>
      <w:marLeft w:val="0"/>
      <w:marRight w:val="0"/>
      <w:marTop w:val="0"/>
      <w:marBottom w:val="0"/>
      <w:divBdr>
        <w:top w:val="none" w:sz="0" w:space="0" w:color="auto"/>
        <w:left w:val="none" w:sz="0" w:space="0" w:color="auto"/>
        <w:bottom w:val="none" w:sz="0" w:space="0" w:color="auto"/>
        <w:right w:val="none" w:sz="0" w:space="0" w:color="auto"/>
      </w:divBdr>
      <w:divsChild>
        <w:div w:id="1651789094">
          <w:marLeft w:val="547"/>
          <w:marRight w:val="0"/>
          <w:marTop w:val="96"/>
          <w:marBottom w:val="0"/>
          <w:divBdr>
            <w:top w:val="none" w:sz="0" w:space="0" w:color="auto"/>
            <w:left w:val="none" w:sz="0" w:space="0" w:color="auto"/>
            <w:bottom w:val="none" w:sz="0" w:space="0" w:color="auto"/>
            <w:right w:val="none" w:sz="0" w:space="0" w:color="auto"/>
          </w:divBdr>
        </w:div>
      </w:divsChild>
    </w:div>
    <w:div w:id="1259867024">
      <w:bodyDiv w:val="1"/>
      <w:marLeft w:val="0"/>
      <w:marRight w:val="0"/>
      <w:marTop w:val="0"/>
      <w:marBottom w:val="0"/>
      <w:divBdr>
        <w:top w:val="none" w:sz="0" w:space="0" w:color="auto"/>
        <w:left w:val="none" w:sz="0" w:space="0" w:color="auto"/>
        <w:bottom w:val="none" w:sz="0" w:space="0" w:color="auto"/>
        <w:right w:val="none" w:sz="0" w:space="0" w:color="auto"/>
      </w:divBdr>
    </w:div>
    <w:div w:id="1742099786">
      <w:bodyDiv w:val="1"/>
      <w:marLeft w:val="0"/>
      <w:marRight w:val="0"/>
      <w:marTop w:val="0"/>
      <w:marBottom w:val="0"/>
      <w:divBdr>
        <w:top w:val="none" w:sz="0" w:space="0" w:color="auto"/>
        <w:left w:val="none" w:sz="0" w:space="0" w:color="auto"/>
        <w:bottom w:val="none" w:sz="0" w:space="0" w:color="auto"/>
        <w:right w:val="none" w:sz="0" w:space="0" w:color="auto"/>
      </w:divBdr>
    </w:div>
    <w:div w:id="1863200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AD3B9-C914-4D87-85AC-A7BE96ED5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1333</Words>
  <Characters>7604</Characters>
  <Application>Microsoft Office Word</Application>
  <DocSecurity>0</DocSecurity>
  <Lines>63</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Vanegas Rico, Wilkferg</cp:lastModifiedBy>
  <cp:revision>3</cp:revision>
  <cp:lastPrinted>2016-03-09T22:44:00Z</cp:lastPrinted>
  <dcterms:created xsi:type="dcterms:W3CDTF">2017-10-25T14:04:00Z</dcterms:created>
  <dcterms:modified xsi:type="dcterms:W3CDTF">2017-10-25T14:04:00Z</dcterms:modified>
</cp:coreProperties>
</file>