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9A299" w14:textId="77777777" w:rsidR="00670E34" w:rsidRDefault="00670E34">
      <w:pPr>
        <w:pStyle w:val="Title"/>
        <w:tabs>
          <w:tab w:val="clear" w:pos="1440"/>
          <w:tab w:val="clear" w:pos="3060"/>
        </w:tabs>
        <w:outlineLvl w:val="9"/>
        <w:rPr>
          <w:ins w:id="0" w:author="Perez Monforte, Sergio" w:date="2017-09-11T13:23:00Z"/>
          <w:smallCaps/>
          <w:szCs w:val="24"/>
        </w:rPr>
      </w:pPr>
      <w:bookmarkStart w:id="1" w:name="_Toc299996936"/>
      <w:bookmarkStart w:id="2" w:name="_Toc299997065"/>
      <w:bookmarkStart w:id="3" w:name="_Toc299997408"/>
    </w:p>
    <w:p w14:paraId="5D69A29A" w14:textId="77777777" w:rsidR="006914E1" w:rsidRDefault="006914E1">
      <w:pPr>
        <w:pStyle w:val="Title"/>
        <w:tabs>
          <w:tab w:val="clear" w:pos="1440"/>
          <w:tab w:val="clear" w:pos="3060"/>
        </w:tabs>
        <w:outlineLvl w:val="9"/>
        <w:rPr>
          <w:ins w:id="4" w:author="Perez Monforte, Sergio" w:date="2017-09-11T13:23:00Z"/>
          <w:smallCaps/>
          <w:szCs w:val="24"/>
        </w:rPr>
      </w:pPr>
    </w:p>
    <w:p w14:paraId="5D69A29B" w14:textId="77777777" w:rsidR="004746AD" w:rsidRDefault="004746AD">
      <w:pPr>
        <w:pStyle w:val="Title"/>
        <w:tabs>
          <w:tab w:val="clear" w:pos="1440"/>
          <w:tab w:val="clear" w:pos="3060"/>
        </w:tabs>
        <w:outlineLvl w:val="9"/>
        <w:rPr>
          <w:smallCaps/>
          <w:szCs w:val="24"/>
        </w:rPr>
      </w:pPr>
    </w:p>
    <w:p w14:paraId="5D69A29C" w14:textId="77777777" w:rsidR="004B4B64" w:rsidRDefault="004B4B64">
      <w:pPr>
        <w:pStyle w:val="Title"/>
        <w:tabs>
          <w:tab w:val="clear" w:pos="1440"/>
          <w:tab w:val="clear" w:pos="3060"/>
        </w:tabs>
        <w:outlineLvl w:val="9"/>
        <w:rPr>
          <w:smallCaps/>
          <w:szCs w:val="24"/>
        </w:rPr>
      </w:pPr>
    </w:p>
    <w:p w14:paraId="5D69A29D" w14:textId="77777777" w:rsidR="005A7349" w:rsidRDefault="005A7349">
      <w:pPr>
        <w:pStyle w:val="Title"/>
        <w:tabs>
          <w:tab w:val="clear" w:pos="1440"/>
          <w:tab w:val="clear" w:pos="3060"/>
        </w:tabs>
        <w:outlineLvl w:val="9"/>
        <w:rPr>
          <w:smallCaps/>
          <w:szCs w:val="24"/>
        </w:rPr>
      </w:pPr>
    </w:p>
    <w:p w14:paraId="5D69A29E" w14:textId="77777777" w:rsidR="005A7349" w:rsidRDefault="005A7349">
      <w:pPr>
        <w:pStyle w:val="Title"/>
        <w:tabs>
          <w:tab w:val="clear" w:pos="1440"/>
          <w:tab w:val="clear" w:pos="3060"/>
        </w:tabs>
        <w:outlineLvl w:val="9"/>
        <w:rPr>
          <w:smallCaps/>
          <w:szCs w:val="24"/>
        </w:rPr>
      </w:pPr>
    </w:p>
    <w:p w14:paraId="5D69A29F" w14:textId="77777777" w:rsidR="005A7349" w:rsidRDefault="005A7349">
      <w:pPr>
        <w:pStyle w:val="Title"/>
        <w:tabs>
          <w:tab w:val="clear" w:pos="1440"/>
          <w:tab w:val="clear" w:pos="3060"/>
        </w:tabs>
        <w:outlineLvl w:val="9"/>
        <w:rPr>
          <w:smallCaps/>
          <w:szCs w:val="24"/>
        </w:rPr>
      </w:pPr>
    </w:p>
    <w:p w14:paraId="5D69A2A0" w14:textId="77777777" w:rsidR="004B4B64" w:rsidRDefault="004B4B64">
      <w:pPr>
        <w:pStyle w:val="Title"/>
        <w:tabs>
          <w:tab w:val="clear" w:pos="1440"/>
          <w:tab w:val="clear" w:pos="3060"/>
        </w:tabs>
        <w:outlineLvl w:val="9"/>
        <w:rPr>
          <w:smallCaps/>
          <w:szCs w:val="24"/>
        </w:rPr>
      </w:pPr>
    </w:p>
    <w:bookmarkEnd w:id="1"/>
    <w:bookmarkEnd w:id="2"/>
    <w:bookmarkEnd w:id="3"/>
    <w:p w14:paraId="5D69A2A1" w14:textId="77777777" w:rsidR="00EC31C6" w:rsidRPr="00595076" w:rsidRDefault="00EC31C6">
      <w:pPr>
        <w:pStyle w:val="ColorfulList-Accent11"/>
        <w:ind w:left="1080"/>
        <w:jc w:val="center"/>
        <w:rPr>
          <w:rFonts w:ascii="Times New Roman" w:hAnsi="Times New Roman"/>
          <w:b/>
          <w:sz w:val="24"/>
          <w:szCs w:val="24"/>
        </w:rPr>
      </w:pPr>
    </w:p>
    <w:p w14:paraId="5D69A2A2" w14:textId="77777777" w:rsidR="005A7349" w:rsidRPr="005A7349" w:rsidRDefault="005A7349" w:rsidP="005A7349">
      <w:pPr>
        <w:tabs>
          <w:tab w:val="left" w:pos="1440"/>
          <w:tab w:val="left" w:pos="3060"/>
        </w:tabs>
        <w:jc w:val="center"/>
        <w:rPr>
          <w:b/>
          <w:smallCaps/>
          <w:szCs w:val="24"/>
        </w:rPr>
      </w:pPr>
      <w:r w:rsidRPr="005A7349">
        <w:rPr>
          <w:b/>
          <w:smallCaps/>
          <w:szCs w:val="24"/>
        </w:rPr>
        <w:t>Haiti</w:t>
      </w:r>
    </w:p>
    <w:p w14:paraId="5D69A2A3" w14:textId="77777777" w:rsidR="005A7349" w:rsidRPr="008C1537" w:rsidRDefault="005A7349" w:rsidP="005A7349">
      <w:pPr>
        <w:tabs>
          <w:tab w:val="left" w:pos="1440"/>
          <w:tab w:val="left" w:pos="3060"/>
        </w:tabs>
        <w:jc w:val="center"/>
        <w:rPr>
          <w:smallCaps/>
          <w:sz w:val="28"/>
          <w:lang w:val="es-ES"/>
        </w:rPr>
      </w:pPr>
    </w:p>
    <w:p w14:paraId="5D69A2A4" w14:textId="77777777" w:rsidR="005A7349" w:rsidRDefault="005A7349" w:rsidP="005A7349">
      <w:pPr>
        <w:tabs>
          <w:tab w:val="left" w:pos="1440"/>
          <w:tab w:val="left" w:pos="3060"/>
        </w:tabs>
        <w:jc w:val="center"/>
        <w:rPr>
          <w:smallCaps/>
          <w:sz w:val="28"/>
          <w:lang w:val="es-ES"/>
        </w:rPr>
      </w:pPr>
    </w:p>
    <w:p w14:paraId="5D69A2A5" w14:textId="77777777" w:rsidR="005A7349" w:rsidRDefault="005A7349" w:rsidP="005A7349">
      <w:pPr>
        <w:tabs>
          <w:tab w:val="left" w:pos="1440"/>
          <w:tab w:val="left" w:pos="3060"/>
        </w:tabs>
        <w:jc w:val="center"/>
        <w:rPr>
          <w:smallCaps/>
          <w:sz w:val="28"/>
          <w:lang w:val="es-ES"/>
        </w:rPr>
      </w:pPr>
    </w:p>
    <w:p w14:paraId="5D69A2A6" w14:textId="77777777" w:rsidR="005A7349" w:rsidRDefault="005A7349" w:rsidP="005A7349">
      <w:pPr>
        <w:tabs>
          <w:tab w:val="left" w:pos="1440"/>
          <w:tab w:val="left" w:pos="3060"/>
        </w:tabs>
        <w:jc w:val="center"/>
        <w:rPr>
          <w:smallCaps/>
          <w:sz w:val="28"/>
          <w:lang w:val="es-ES"/>
        </w:rPr>
      </w:pPr>
    </w:p>
    <w:p w14:paraId="5D69A2A7" w14:textId="77777777" w:rsidR="005A7349" w:rsidRDefault="005A7349" w:rsidP="005A7349">
      <w:pPr>
        <w:tabs>
          <w:tab w:val="left" w:pos="1440"/>
          <w:tab w:val="left" w:pos="3060"/>
        </w:tabs>
        <w:jc w:val="center"/>
        <w:rPr>
          <w:smallCaps/>
          <w:sz w:val="28"/>
          <w:lang w:val="es-ES"/>
        </w:rPr>
      </w:pPr>
    </w:p>
    <w:p w14:paraId="5D69A2A8" w14:textId="77777777" w:rsidR="005A7349" w:rsidRDefault="005A7349" w:rsidP="005A7349">
      <w:pPr>
        <w:tabs>
          <w:tab w:val="left" w:pos="1440"/>
          <w:tab w:val="left" w:pos="3060"/>
        </w:tabs>
        <w:jc w:val="center"/>
        <w:rPr>
          <w:smallCaps/>
          <w:sz w:val="28"/>
          <w:lang w:val="es-ES"/>
        </w:rPr>
      </w:pPr>
    </w:p>
    <w:p w14:paraId="5D69A2A9" w14:textId="77777777" w:rsidR="005A7349" w:rsidRPr="008C1537" w:rsidRDefault="005A7349" w:rsidP="005A7349">
      <w:pPr>
        <w:tabs>
          <w:tab w:val="left" w:pos="1440"/>
          <w:tab w:val="left" w:pos="3060"/>
        </w:tabs>
        <w:jc w:val="center"/>
        <w:rPr>
          <w:smallCaps/>
          <w:sz w:val="28"/>
          <w:lang w:val="es-ES"/>
        </w:rPr>
      </w:pPr>
    </w:p>
    <w:p w14:paraId="5D69A2AA" w14:textId="77777777" w:rsidR="005A7349" w:rsidRPr="008C1537" w:rsidRDefault="005A7349" w:rsidP="005A7349">
      <w:pPr>
        <w:tabs>
          <w:tab w:val="left" w:pos="1440"/>
          <w:tab w:val="left" w:pos="3060"/>
        </w:tabs>
        <w:jc w:val="center"/>
        <w:rPr>
          <w:smallCaps/>
          <w:sz w:val="28"/>
          <w:lang w:val="es-ES"/>
        </w:rPr>
      </w:pPr>
    </w:p>
    <w:p w14:paraId="5D69A2AB" w14:textId="77777777" w:rsidR="005A7349" w:rsidRPr="005A7349" w:rsidRDefault="005A7349" w:rsidP="005A7349">
      <w:pPr>
        <w:tabs>
          <w:tab w:val="left" w:pos="1440"/>
          <w:tab w:val="left" w:pos="3060"/>
        </w:tabs>
        <w:jc w:val="center"/>
        <w:rPr>
          <w:rFonts w:ascii="Times New Roman Bold" w:hAnsi="Times New Roman Bold"/>
          <w:b/>
          <w:smallCaps/>
        </w:rPr>
      </w:pPr>
      <w:r w:rsidRPr="005A7349">
        <w:rPr>
          <w:rFonts w:ascii="Times New Roman Bold" w:hAnsi="Times New Roman Bold"/>
          <w:b/>
          <w:smallCaps/>
        </w:rPr>
        <w:t>Proyecto de Agua y Saneamiento para Puerto Príncipe – Fase II</w:t>
      </w:r>
      <w:r w:rsidR="00F300FA">
        <w:rPr>
          <w:rFonts w:ascii="Times New Roman Bold" w:hAnsi="Times New Roman Bold"/>
          <w:b/>
          <w:smallCaps/>
        </w:rPr>
        <w:t>I</w:t>
      </w:r>
    </w:p>
    <w:p w14:paraId="5D69A2AC" w14:textId="77777777" w:rsidR="005A7349" w:rsidRPr="005A7349" w:rsidRDefault="005A7349" w:rsidP="005A7349">
      <w:pPr>
        <w:tabs>
          <w:tab w:val="left" w:pos="1440"/>
          <w:tab w:val="left" w:pos="3060"/>
        </w:tabs>
        <w:jc w:val="center"/>
        <w:rPr>
          <w:rFonts w:ascii="Times New Roman Bold" w:hAnsi="Times New Roman Bold"/>
          <w:b/>
          <w:smallCaps/>
        </w:rPr>
      </w:pPr>
    </w:p>
    <w:p w14:paraId="5D69A2AD" w14:textId="77777777" w:rsidR="005A7349" w:rsidRPr="005A7349" w:rsidRDefault="00F300FA" w:rsidP="005A7349">
      <w:pPr>
        <w:tabs>
          <w:tab w:val="left" w:pos="1440"/>
          <w:tab w:val="left" w:pos="3060"/>
        </w:tabs>
        <w:jc w:val="center"/>
        <w:rPr>
          <w:rFonts w:ascii="Times New Roman Bold" w:hAnsi="Times New Roman Bold"/>
          <w:b/>
          <w:smallCaps/>
        </w:rPr>
      </w:pPr>
      <w:r>
        <w:rPr>
          <w:rFonts w:ascii="Times New Roman Bold" w:hAnsi="Times New Roman Bold"/>
          <w:b/>
          <w:smallCaps/>
        </w:rPr>
        <w:t>HA-L1103</w:t>
      </w:r>
    </w:p>
    <w:p w14:paraId="5D69A2AE" w14:textId="77777777" w:rsidR="005A7349" w:rsidRPr="008C1537" w:rsidRDefault="005A7349" w:rsidP="005A7349">
      <w:pPr>
        <w:tabs>
          <w:tab w:val="left" w:pos="1440"/>
          <w:tab w:val="left" w:pos="3060"/>
        </w:tabs>
        <w:jc w:val="center"/>
        <w:rPr>
          <w:b/>
          <w:smallCaps/>
          <w:szCs w:val="24"/>
          <w:lang w:val="es-ES"/>
        </w:rPr>
      </w:pPr>
    </w:p>
    <w:p w14:paraId="5D69A2AF" w14:textId="77777777" w:rsidR="005A7349" w:rsidRPr="00595076" w:rsidRDefault="005A7349" w:rsidP="005A7349">
      <w:pPr>
        <w:pStyle w:val="Newpage"/>
        <w:rPr>
          <w:rFonts w:cs="Times New Roman"/>
          <w:b w:val="0"/>
          <w:szCs w:val="24"/>
        </w:rPr>
      </w:pPr>
    </w:p>
    <w:p w14:paraId="5D69A2B0" w14:textId="77777777" w:rsidR="005A7349" w:rsidRDefault="005A7349" w:rsidP="005A7349">
      <w:pPr>
        <w:tabs>
          <w:tab w:val="left" w:pos="1440"/>
          <w:tab w:val="left" w:pos="3060"/>
        </w:tabs>
        <w:jc w:val="center"/>
        <w:rPr>
          <w:smallCaps/>
          <w:szCs w:val="24"/>
          <w:lang w:val="es-ES"/>
        </w:rPr>
      </w:pPr>
    </w:p>
    <w:p w14:paraId="5D69A2B1" w14:textId="77777777" w:rsidR="005A7349" w:rsidRDefault="005A7349" w:rsidP="005A7349">
      <w:pPr>
        <w:tabs>
          <w:tab w:val="left" w:pos="1440"/>
          <w:tab w:val="left" w:pos="3060"/>
        </w:tabs>
        <w:jc w:val="center"/>
        <w:rPr>
          <w:smallCaps/>
          <w:szCs w:val="24"/>
          <w:lang w:val="es-ES"/>
        </w:rPr>
      </w:pPr>
    </w:p>
    <w:p w14:paraId="5D69A2B2" w14:textId="77777777" w:rsidR="005A7349" w:rsidRDefault="005A7349" w:rsidP="005A7349">
      <w:pPr>
        <w:tabs>
          <w:tab w:val="left" w:pos="1440"/>
          <w:tab w:val="left" w:pos="3060"/>
        </w:tabs>
        <w:jc w:val="center"/>
        <w:rPr>
          <w:smallCaps/>
          <w:szCs w:val="24"/>
          <w:lang w:val="es-ES"/>
        </w:rPr>
      </w:pPr>
    </w:p>
    <w:p w14:paraId="5D69A2B3" w14:textId="77777777" w:rsidR="005A7349" w:rsidRPr="008C1537" w:rsidRDefault="005A7349" w:rsidP="005A7349">
      <w:pPr>
        <w:tabs>
          <w:tab w:val="left" w:pos="1440"/>
          <w:tab w:val="left" w:pos="3060"/>
        </w:tabs>
        <w:jc w:val="center"/>
        <w:rPr>
          <w:smallCaps/>
          <w:szCs w:val="24"/>
          <w:lang w:val="es-ES"/>
        </w:rPr>
      </w:pPr>
    </w:p>
    <w:p w14:paraId="5D69A2B4" w14:textId="77777777" w:rsidR="005A7349" w:rsidRPr="008C1537" w:rsidRDefault="005A7349" w:rsidP="005A7349">
      <w:pPr>
        <w:tabs>
          <w:tab w:val="left" w:pos="1440"/>
          <w:tab w:val="left" w:pos="3060"/>
        </w:tabs>
        <w:jc w:val="center"/>
        <w:rPr>
          <w:b/>
          <w:smallCaps/>
          <w:szCs w:val="24"/>
          <w:lang w:val="es-ES"/>
        </w:rPr>
      </w:pPr>
      <w:r w:rsidRPr="008C1537">
        <w:rPr>
          <w:b/>
          <w:smallCaps/>
          <w:szCs w:val="24"/>
          <w:lang w:val="es-ES"/>
        </w:rPr>
        <w:t>Plan de Seguimiento y Evaluación</w:t>
      </w:r>
    </w:p>
    <w:p w14:paraId="5D69A2B5" w14:textId="77777777" w:rsidR="005A7349" w:rsidRPr="008C1537" w:rsidRDefault="005A7349" w:rsidP="005A7349">
      <w:pPr>
        <w:tabs>
          <w:tab w:val="left" w:pos="1440"/>
          <w:tab w:val="left" w:pos="3060"/>
        </w:tabs>
        <w:rPr>
          <w:b/>
          <w:smallCaps/>
          <w:szCs w:val="24"/>
          <w:lang w:val="es-ES"/>
        </w:rPr>
      </w:pPr>
    </w:p>
    <w:p w14:paraId="5D69A2B6" w14:textId="77777777" w:rsidR="005A7349" w:rsidRPr="00F00E78" w:rsidRDefault="005A7349" w:rsidP="00F00E78">
      <w:pPr>
        <w:pStyle w:val="Newpage"/>
        <w:rPr>
          <w:b w:val="0"/>
          <w:szCs w:val="24"/>
        </w:rPr>
      </w:pPr>
    </w:p>
    <w:p w14:paraId="5D69A2B7" w14:textId="77777777" w:rsidR="005A7349" w:rsidRPr="00F00E78" w:rsidRDefault="005A7349" w:rsidP="00F00E78">
      <w:pPr>
        <w:pStyle w:val="Newpage"/>
        <w:rPr>
          <w:b w:val="0"/>
          <w:szCs w:val="24"/>
        </w:rPr>
      </w:pPr>
    </w:p>
    <w:p w14:paraId="5D69A2B8" w14:textId="77777777" w:rsidR="005A7349" w:rsidRPr="00F00E78" w:rsidRDefault="005A7349" w:rsidP="00F00E78">
      <w:pPr>
        <w:pStyle w:val="Newpage"/>
        <w:rPr>
          <w:b w:val="0"/>
          <w:szCs w:val="24"/>
        </w:rPr>
      </w:pPr>
    </w:p>
    <w:p w14:paraId="5D69A2B9" w14:textId="77777777" w:rsidR="005A7349" w:rsidRPr="00F00E78" w:rsidRDefault="005A7349" w:rsidP="00F00E78">
      <w:pPr>
        <w:pStyle w:val="Newpage"/>
        <w:rPr>
          <w:b w:val="0"/>
          <w:szCs w:val="24"/>
        </w:rPr>
      </w:pPr>
    </w:p>
    <w:p w14:paraId="5D69A2BA" w14:textId="77777777" w:rsidR="005A7349" w:rsidRPr="00F00E78" w:rsidRDefault="005A7349" w:rsidP="00F00E78">
      <w:pPr>
        <w:pStyle w:val="Newpage"/>
        <w:rPr>
          <w:b w:val="0"/>
          <w:szCs w:val="24"/>
        </w:rPr>
      </w:pPr>
    </w:p>
    <w:p w14:paraId="5D69A2BB" w14:textId="77777777" w:rsidR="005A7349" w:rsidRPr="00F00E78" w:rsidRDefault="005A7349" w:rsidP="00F00E78">
      <w:pPr>
        <w:pStyle w:val="Newpage"/>
        <w:rPr>
          <w:b w:val="0"/>
          <w:szCs w:val="24"/>
        </w:rPr>
      </w:pPr>
    </w:p>
    <w:p w14:paraId="5D69A2BC" w14:textId="77777777" w:rsidR="005A7349" w:rsidRPr="00F00E78" w:rsidRDefault="005A7349" w:rsidP="00F00E78">
      <w:pPr>
        <w:pStyle w:val="Newpage"/>
        <w:rPr>
          <w:b w:val="0"/>
          <w:szCs w:val="24"/>
        </w:rPr>
      </w:pPr>
    </w:p>
    <w:p w14:paraId="5D69A2BD" w14:textId="77777777" w:rsidR="005A7349" w:rsidRPr="00F00E78" w:rsidRDefault="005A7349" w:rsidP="00F00E78">
      <w:pPr>
        <w:pStyle w:val="Newpage"/>
        <w:rPr>
          <w:b w:val="0"/>
          <w:szCs w:val="24"/>
        </w:rPr>
      </w:pPr>
    </w:p>
    <w:p w14:paraId="5D69A2BE" w14:textId="77777777" w:rsidR="005A7349" w:rsidRPr="008C1537" w:rsidRDefault="005A7349" w:rsidP="005A7349">
      <w:pPr>
        <w:tabs>
          <w:tab w:val="left" w:pos="1440"/>
          <w:tab w:val="left" w:pos="3060"/>
        </w:tabs>
        <w:jc w:val="center"/>
        <w:rPr>
          <w:szCs w:val="24"/>
          <w:lang w:val="es-ES"/>
        </w:rPr>
      </w:pPr>
    </w:p>
    <w:p w14:paraId="5D69A2BF" w14:textId="77777777" w:rsidR="005A7349" w:rsidRPr="008C1537" w:rsidRDefault="005A7349" w:rsidP="005A7349">
      <w:pPr>
        <w:pStyle w:val="BodyText"/>
        <w:pBdr>
          <w:top w:val="single" w:sz="4" w:space="0" w:color="000000"/>
          <w:left w:val="single" w:sz="4" w:space="0" w:color="000000"/>
          <w:bottom w:val="single" w:sz="4" w:space="0" w:color="000000"/>
          <w:right w:val="single" w:sz="4" w:space="0" w:color="000000"/>
        </w:pBdr>
        <w:tabs>
          <w:tab w:val="left" w:pos="1440"/>
        </w:tabs>
        <w:jc w:val="both"/>
        <w:rPr>
          <w:sz w:val="22"/>
          <w:lang w:val="es-ES"/>
        </w:rPr>
      </w:pPr>
      <w:r w:rsidRPr="008C1537">
        <w:rPr>
          <w:sz w:val="22"/>
          <w:lang w:val="es-ES"/>
        </w:rPr>
        <w:t xml:space="preserve">Este documento fue preparado por: </w:t>
      </w:r>
      <w:r w:rsidR="00F00E78">
        <w:rPr>
          <w:sz w:val="22"/>
          <w:lang w:val="es-ES"/>
        </w:rPr>
        <w:t>Efraí</w:t>
      </w:r>
      <w:r w:rsidRPr="00F00E78">
        <w:rPr>
          <w:sz w:val="22"/>
          <w:lang w:val="es-ES"/>
        </w:rPr>
        <w:t>n Rueda</w:t>
      </w:r>
      <w:r w:rsidR="001B21A7" w:rsidRPr="00F00E78">
        <w:rPr>
          <w:sz w:val="22"/>
          <w:lang w:val="es-ES"/>
        </w:rPr>
        <w:t xml:space="preserve"> </w:t>
      </w:r>
      <w:r w:rsidRPr="001B21A7">
        <w:rPr>
          <w:sz w:val="22"/>
          <w:lang w:val="es-ES"/>
        </w:rPr>
        <w:t>(</w:t>
      </w:r>
      <w:r w:rsidRPr="00F00E78">
        <w:rPr>
          <w:sz w:val="22"/>
          <w:lang w:val="es-ES"/>
        </w:rPr>
        <w:t>INE/WSA</w:t>
      </w:r>
      <w:r w:rsidRPr="001B21A7">
        <w:rPr>
          <w:sz w:val="22"/>
          <w:lang w:val="es-ES"/>
        </w:rPr>
        <w:t>)</w:t>
      </w:r>
      <w:r w:rsidR="001D2131">
        <w:rPr>
          <w:sz w:val="22"/>
          <w:lang w:val="es-ES"/>
        </w:rPr>
        <w:t>,</w:t>
      </w:r>
      <w:r w:rsidR="00F00E78">
        <w:rPr>
          <w:sz w:val="22"/>
          <w:lang w:val="es-ES"/>
        </w:rPr>
        <w:t xml:space="preserve"> Sergio Pé</w:t>
      </w:r>
      <w:r w:rsidR="0081100F">
        <w:rPr>
          <w:sz w:val="22"/>
          <w:lang w:val="es-ES"/>
        </w:rPr>
        <w:t xml:space="preserve">rez </w:t>
      </w:r>
      <w:r w:rsidRPr="008C1537">
        <w:rPr>
          <w:sz w:val="22"/>
          <w:lang w:val="es-ES"/>
        </w:rPr>
        <w:t>(WSA/CHA)</w:t>
      </w:r>
      <w:r w:rsidR="0081100F">
        <w:rPr>
          <w:sz w:val="22"/>
          <w:lang w:val="es-ES"/>
        </w:rPr>
        <w:t xml:space="preserve"> y</w:t>
      </w:r>
      <w:r w:rsidR="0081100F" w:rsidRPr="0081100F">
        <w:rPr>
          <w:sz w:val="22"/>
          <w:lang w:val="es-ES"/>
        </w:rPr>
        <w:t xml:space="preserve"> </w:t>
      </w:r>
      <w:r w:rsidR="0081100F" w:rsidRPr="008C1537">
        <w:rPr>
          <w:sz w:val="22"/>
          <w:lang w:val="es-ES"/>
        </w:rPr>
        <w:t>Corinne Cathala (INE/WSA)</w:t>
      </w:r>
      <w:r w:rsidRPr="008C1537">
        <w:rPr>
          <w:sz w:val="22"/>
          <w:lang w:val="es-ES"/>
        </w:rPr>
        <w:t>, Jefe del Equipo de Proyecto.</w:t>
      </w:r>
    </w:p>
    <w:p w14:paraId="5D69A2C0" w14:textId="77777777" w:rsidR="00563766" w:rsidRPr="00595076" w:rsidRDefault="00563766" w:rsidP="005A7349">
      <w:pPr>
        <w:tabs>
          <w:tab w:val="left" w:pos="1440"/>
          <w:tab w:val="left" w:pos="3060"/>
        </w:tabs>
        <w:jc w:val="center"/>
        <w:rPr>
          <w:b/>
          <w:smallCaps/>
          <w:szCs w:val="24"/>
        </w:rPr>
      </w:pPr>
    </w:p>
    <w:p w14:paraId="5D69A2C1" w14:textId="77777777" w:rsidR="00670E34" w:rsidRPr="00595076" w:rsidRDefault="00670E34" w:rsidP="00670E34">
      <w:pPr>
        <w:autoSpaceDE w:val="0"/>
        <w:adjustRightInd w:val="0"/>
        <w:rPr>
          <w:color w:val="000000"/>
        </w:rPr>
      </w:pPr>
    </w:p>
    <w:p w14:paraId="5D69A2C2" w14:textId="77777777" w:rsidR="00670E34" w:rsidRPr="00595076"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pPr>
      <w:r w:rsidRPr="00595076">
        <w:rPr>
          <w:color w:val="000000"/>
        </w:rPr>
        <w:t>El presente documento contiene información confidencial comprendida en una o más de las diez excepciones de la Política de Acceso a Información y, por lo tanto, no se puede divulgar fuera del Banco.</w:t>
      </w:r>
    </w:p>
    <w:p w14:paraId="5D69A2C3" w14:textId="77777777" w:rsidR="00EC31C6" w:rsidRPr="00595076" w:rsidRDefault="00EC31C6" w:rsidP="00670E34">
      <w:pPr>
        <w:sectPr w:rsidR="00EC31C6" w:rsidRPr="00595076" w:rsidSect="00513B08">
          <w:pgSz w:w="12240" w:h="15840"/>
          <w:pgMar w:top="1440" w:right="1800" w:bottom="1440" w:left="1800" w:header="720" w:footer="720" w:gutter="0"/>
          <w:cols w:space="720"/>
        </w:sectPr>
      </w:pPr>
    </w:p>
    <w:p w14:paraId="5D69A2C4" w14:textId="77777777" w:rsidR="00EC31C6" w:rsidRPr="003216E5" w:rsidRDefault="00EE54E0" w:rsidP="00212F82">
      <w:pPr>
        <w:pStyle w:val="TOC1"/>
        <w:tabs>
          <w:tab w:val="center" w:pos="4061"/>
          <w:tab w:val="left" w:pos="5447"/>
        </w:tabs>
        <w:jc w:val="left"/>
      </w:pPr>
      <w:bookmarkStart w:id="5" w:name="_Toc299997067"/>
      <w:bookmarkStart w:id="6" w:name="_Toc299997410"/>
      <w:bookmarkStart w:id="7" w:name="_Toc305003916"/>
      <w:r>
        <w:lastRenderedPageBreak/>
        <w:tab/>
      </w:r>
      <w:r>
        <w:tab/>
      </w:r>
      <w:r w:rsidR="00AF6DFF" w:rsidRPr="003216E5">
        <w:t>Índice</w:t>
      </w:r>
      <w:bookmarkEnd w:id="5"/>
      <w:bookmarkEnd w:id="6"/>
      <w:bookmarkEnd w:id="7"/>
      <w:r w:rsidR="00AF6DFF" w:rsidRPr="003216E5">
        <w:t xml:space="preserve"> </w:t>
      </w:r>
      <w:r>
        <w:tab/>
      </w:r>
    </w:p>
    <w:p w14:paraId="5D69A2C5" w14:textId="77777777" w:rsidR="00761F33" w:rsidRPr="00212F82" w:rsidRDefault="006B79CB" w:rsidP="00967E6E">
      <w:pPr>
        <w:pStyle w:val="Listavistosa-nfasis11"/>
        <w:numPr>
          <w:ilvl w:val="0"/>
          <w:numId w:val="8"/>
        </w:numPr>
        <w:ind w:left="540" w:hanging="540"/>
        <w:rPr>
          <w:rFonts w:ascii="Arial" w:eastAsia="Times New Roman" w:hAnsi="Arial" w:cs="Arial"/>
          <w:spacing w:val="-2"/>
          <w:sz w:val="20"/>
          <w:szCs w:val="20"/>
          <w:vertAlign w:val="subscript"/>
        </w:rPr>
      </w:pPr>
      <w:r w:rsidRPr="00212F82">
        <w:rPr>
          <w:rFonts w:ascii="Arial" w:eastAsia="Times New Roman" w:hAnsi="Arial" w:cs="Arial"/>
          <w:b/>
          <w:spacing w:val="-2"/>
          <w:sz w:val="16"/>
          <w:szCs w:val="16"/>
        </w:rPr>
        <w:fldChar w:fldCharType="begin"/>
      </w:r>
      <w:r w:rsidR="00AF6DFF" w:rsidRPr="00212F82">
        <w:rPr>
          <w:rFonts w:ascii="Arial" w:eastAsia="Times New Roman" w:hAnsi="Arial" w:cs="Arial"/>
          <w:b/>
          <w:spacing w:val="-2"/>
          <w:sz w:val="16"/>
          <w:szCs w:val="16"/>
        </w:rPr>
        <w:instrText xml:space="preserve"> TOC \o "1-3" \h </w:instrText>
      </w:r>
      <w:r w:rsidRPr="00212F82">
        <w:rPr>
          <w:rFonts w:ascii="Arial" w:eastAsia="Times New Roman" w:hAnsi="Arial" w:cs="Arial"/>
          <w:b/>
          <w:spacing w:val="-2"/>
          <w:sz w:val="16"/>
          <w:szCs w:val="16"/>
        </w:rPr>
        <w:fldChar w:fldCharType="separate"/>
      </w:r>
      <w:r w:rsidR="00761F33" w:rsidRPr="00212F82">
        <w:rPr>
          <w:rFonts w:ascii="Arial" w:eastAsia="Times New Roman" w:hAnsi="Arial" w:cs="Arial"/>
          <w:b/>
          <w:spacing w:val="-2"/>
          <w:sz w:val="20"/>
          <w:szCs w:val="20"/>
        </w:rPr>
        <w:t>Introducción</w:t>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772737" w:rsidRPr="00212F82">
        <w:rPr>
          <w:rFonts w:ascii="Arial" w:eastAsia="Times New Roman" w:hAnsi="Arial" w:cs="Arial"/>
          <w:spacing w:val="-2"/>
          <w:sz w:val="20"/>
          <w:szCs w:val="20"/>
          <w:vertAlign w:val="subscript"/>
        </w:rPr>
        <w:tab/>
      </w:r>
      <w:r w:rsidR="00FD1F92" w:rsidRPr="00212F82">
        <w:rPr>
          <w:rFonts w:ascii="Arial" w:eastAsia="Times New Roman" w:hAnsi="Arial" w:cs="Arial"/>
          <w:b/>
          <w:spacing w:val="-2"/>
          <w:sz w:val="20"/>
          <w:szCs w:val="20"/>
        </w:rPr>
        <w:t>3</w:t>
      </w:r>
      <w:r w:rsidR="00761F33" w:rsidRPr="00212F82">
        <w:rPr>
          <w:rFonts w:ascii="Arial" w:eastAsia="Times New Roman" w:hAnsi="Arial" w:cs="Arial"/>
          <w:spacing w:val="-2"/>
          <w:sz w:val="20"/>
          <w:szCs w:val="20"/>
          <w:vertAlign w:val="subscript"/>
        </w:rPr>
        <w:t xml:space="preserve"> </w:t>
      </w:r>
    </w:p>
    <w:p w14:paraId="5D69A2C6" w14:textId="77777777" w:rsidR="00761F33" w:rsidRPr="00212F82" w:rsidRDefault="00761F33" w:rsidP="00761F33">
      <w:pPr>
        <w:pStyle w:val="Listavistosa-nfasis11"/>
        <w:rPr>
          <w:rFonts w:ascii="Arial" w:eastAsia="Times New Roman" w:hAnsi="Arial" w:cs="Arial"/>
          <w:spacing w:val="-2"/>
          <w:sz w:val="20"/>
          <w:szCs w:val="20"/>
        </w:rPr>
      </w:pPr>
    </w:p>
    <w:p w14:paraId="5D69A2C7" w14:textId="77777777" w:rsidR="00761F33" w:rsidRPr="00212F82" w:rsidRDefault="00761F33" w:rsidP="00967E6E">
      <w:pPr>
        <w:pStyle w:val="Listavistosa-nfasis11"/>
        <w:numPr>
          <w:ilvl w:val="0"/>
          <w:numId w:val="8"/>
        </w:numPr>
        <w:ind w:left="540" w:hanging="540"/>
        <w:rPr>
          <w:rFonts w:ascii="Arial" w:eastAsia="Times New Roman" w:hAnsi="Arial" w:cs="Arial"/>
          <w:b/>
          <w:spacing w:val="-2"/>
          <w:sz w:val="20"/>
          <w:szCs w:val="20"/>
        </w:rPr>
      </w:pPr>
      <w:r w:rsidRPr="00212F82">
        <w:rPr>
          <w:rFonts w:ascii="Arial" w:eastAsia="Times New Roman" w:hAnsi="Arial" w:cs="Arial"/>
          <w:b/>
          <w:spacing w:val="-2"/>
          <w:sz w:val="20"/>
          <w:szCs w:val="20"/>
        </w:rPr>
        <w:t>Monitoreo</w:t>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FD1F92" w:rsidRPr="00212F82">
        <w:rPr>
          <w:rFonts w:ascii="Arial" w:eastAsia="Times New Roman" w:hAnsi="Arial" w:cs="Arial"/>
          <w:b/>
          <w:spacing w:val="-2"/>
          <w:sz w:val="20"/>
          <w:szCs w:val="20"/>
        </w:rPr>
        <w:t>4</w:t>
      </w:r>
    </w:p>
    <w:p w14:paraId="5D69A2C8" w14:textId="77777777" w:rsidR="00761F33" w:rsidRPr="00212F82" w:rsidRDefault="00761F33" w:rsidP="00761F33">
      <w:pPr>
        <w:pStyle w:val="Listavistosa-nfasis11"/>
        <w:rPr>
          <w:rFonts w:ascii="Arial" w:eastAsia="Times New Roman" w:hAnsi="Arial" w:cs="Arial"/>
          <w:spacing w:val="-2"/>
          <w:sz w:val="20"/>
          <w:szCs w:val="20"/>
        </w:rPr>
      </w:pPr>
    </w:p>
    <w:p w14:paraId="5D69A2C9" w14:textId="77777777" w:rsidR="00761F33" w:rsidRPr="00212F82" w:rsidRDefault="008743AB" w:rsidP="00EE54E0">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A</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Indicadores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4</w:t>
      </w:r>
    </w:p>
    <w:p w14:paraId="5D69A2CA" w14:textId="77777777" w:rsidR="00C90BB2" w:rsidRPr="00212F82" w:rsidRDefault="00C90BB2" w:rsidP="00C90BB2">
      <w:pPr>
        <w:rPr>
          <w:rFonts w:ascii="Arial" w:hAnsi="Arial" w:cs="Arial"/>
          <w:sz w:val="20"/>
        </w:rPr>
      </w:pPr>
    </w:p>
    <w:p w14:paraId="5D69A2CB"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B</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Instrumentos para el Monitoreo de los Indicadores y Recopilación de Datos</w:t>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6</w:t>
      </w:r>
    </w:p>
    <w:p w14:paraId="5D69A2CC"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270"/>
        <w:jc w:val="left"/>
        <w:textAlignment w:val="auto"/>
        <w:rPr>
          <w:rFonts w:ascii="Arial" w:hAnsi="Arial" w:cs="Arial"/>
          <w:b w:val="0"/>
          <w:spacing w:val="-2"/>
          <w:sz w:val="20"/>
          <w:lang w:val="es-ES_tradnl"/>
        </w:rPr>
      </w:pPr>
    </w:p>
    <w:p w14:paraId="5D69A2CD"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C</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Presentación de Informes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8</w:t>
      </w:r>
      <w:r w:rsidR="00761F33" w:rsidRPr="00212F82">
        <w:rPr>
          <w:rFonts w:ascii="Arial" w:hAnsi="Arial" w:cs="Arial"/>
          <w:b w:val="0"/>
          <w:spacing w:val="-2"/>
          <w:sz w:val="20"/>
          <w:lang w:val="es-ES_tradnl"/>
        </w:rPr>
        <w:t xml:space="preserve"> </w:t>
      </w:r>
    </w:p>
    <w:p w14:paraId="5D69A2CE"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5D69A2CF" w14:textId="77777777" w:rsidR="0074237B"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D</w:t>
      </w:r>
      <w:r w:rsidR="00C90BB2" w:rsidRPr="00212F82">
        <w:rPr>
          <w:rFonts w:ascii="Arial" w:hAnsi="Arial" w:cs="Arial"/>
          <w:b w:val="0"/>
          <w:spacing w:val="-2"/>
          <w:sz w:val="20"/>
          <w:lang w:val="es-ES_tradnl"/>
        </w:rPr>
        <w:tab/>
      </w:r>
      <w:r w:rsidR="00697FA8" w:rsidRPr="00212F82">
        <w:rPr>
          <w:rFonts w:ascii="Arial" w:hAnsi="Arial" w:cs="Arial"/>
          <w:b w:val="0"/>
          <w:spacing w:val="-2"/>
          <w:sz w:val="20"/>
          <w:lang w:val="es-ES_tradnl"/>
        </w:rPr>
        <w:t>Auditorí</w:t>
      </w:r>
      <w:r w:rsidR="001C5080" w:rsidRPr="00212F82">
        <w:rPr>
          <w:rFonts w:ascii="Arial" w:hAnsi="Arial" w:cs="Arial"/>
          <w:b w:val="0"/>
          <w:spacing w:val="-2"/>
          <w:sz w:val="20"/>
          <w:lang w:val="es-ES_tradnl"/>
        </w:rPr>
        <w:t>a</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8</w:t>
      </w:r>
    </w:p>
    <w:p w14:paraId="5D69A2D0" w14:textId="77777777" w:rsidR="00C90BB2" w:rsidRPr="00212F82" w:rsidRDefault="00C90BB2"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5D69A2D1" w14:textId="77777777" w:rsidR="00761F33" w:rsidRPr="00212F82" w:rsidRDefault="008743AB" w:rsidP="00212F82">
      <w:pPr>
        <w:pStyle w:val="Heading4"/>
        <w:numPr>
          <w:ilvl w:val="0"/>
          <w:numId w:val="0"/>
        </w:numPr>
        <w:tabs>
          <w:tab w:val="clear" w:pos="-360"/>
          <w:tab w:val="clear" w:pos="0"/>
          <w:tab w:val="left" w:pos="630"/>
          <w:tab w:val="left" w:pos="1080"/>
        </w:tabs>
        <w:suppressAutoHyphens w:val="0"/>
        <w:autoSpaceDN/>
        <w:spacing w:before="0" w:after="0"/>
        <w:ind w:left="720"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C90BB2" w:rsidRPr="00212F82">
        <w:rPr>
          <w:rFonts w:ascii="Arial" w:hAnsi="Arial" w:cs="Arial"/>
          <w:b w:val="0"/>
          <w:spacing w:val="-2"/>
          <w:sz w:val="20"/>
          <w:lang w:val="es-ES_tradnl"/>
        </w:rPr>
        <w:t>E</w:t>
      </w:r>
      <w:r w:rsidR="00C90BB2" w:rsidRPr="00212F82">
        <w:rPr>
          <w:rFonts w:ascii="Arial" w:hAnsi="Arial" w:cs="Arial"/>
          <w:b w:val="0"/>
          <w:spacing w:val="-2"/>
          <w:sz w:val="20"/>
          <w:lang w:val="es-ES_tradnl"/>
        </w:rPr>
        <w:tab/>
      </w:r>
      <w:r w:rsidR="00761F33" w:rsidRPr="00212F82">
        <w:rPr>
          <w:rFonts w:ascii="Arial" w:hAnsi="Arial" w:cs="Arial"/>
          <w:b w:val="0"/>
          <w:spacing w:val="-2"/>
          <w:sz w:val="20"/>
          <w:lang w:val="es-ES_tradnl"/>
        </w:rPr>
        <w:t>Coordinación, Plan de Trabajo y Presupuesto del Monitoreo</w:t>
      </w:r>
      <w:r w:rsidR="00772737" w:rsidRPr="00212F82">
        <w:rPr>
          <w:rFonts w:ascii="Arial" w:hAnsi="Arial" w:cs="Arial"/>
          <w:b w:val="0"/>
          <w:spacing w:val="-2"/>
          <w:sz w:val="20"/>
          <w:lang w:val="es-ES_tradnl"/>
        </w:rPr>
        <w:tab/>
      </w:r>
      <w:r w:rsidR="00F00E78" w:rsidRPr="00212F82">
        <w:rPr>
          <w:rFonts w:ascii="Arial" w:hAnsi="Arial" w:cs="Arial"/>
          <w:b w:val="0"/>
          <w:spacing w:val="-2"/>
          <w:sz w:val="20"/>
          <w:lang w:val="es-ES_tradnl"/>
        </w:rPr>
        <w:t xml:space="preserve"> </w:t>
      </w:r>
      <w:r w:rsidR="00EE54E0">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9</w:t>
      </w:r>
    </w:p>
    <w:p w14:paraId="5D69A2D2" w14:textId="77777777" w:rsidR="00761F33" w:rsidRPr="00212F82" w:rsidRDefault="00761F33" w:rsidP="008743AB">
      <w:pPr>
        <w:pStyle w:val="Heading4"/>
        <w:numPr>
          <w:ilvl w:val="0"/>
          <w:numId w:val="0"/>
        </w:numPr>
        <w:tabs>
          <w:tab w:val="clear" w:pos="-360"/>
          <w:tab w:val="clear" w:pos="0"/>
          <w:tab w:val="left" w:pos="720"/>
        </w:tabs>
        <w:suppressAutoHyphens w:val="0"/>
        <w:autoSpaceDN/>
        <w:spacing w:before="0" w:after="0"/>
        <w:ind w:left="720" w:hanging="810"/>
        <w:jc w:val="left"/>
        <w:textAlignment w:val="auto"/>
        <w:rPr>
          <w:rFonts w:ascii="Arial" w:hAnsi="Arial" w:cs="Arial"/>
          <w:b w:val="0"/>
          <w:spacing w:val="-2"/>
          <w:sz w:val="20"/>
          <w:lang w:val="es-ES_tradnl"/>
        </w:rPr>
      </w:pPr>
    </w:p>
    <w:p w14:paraId="5D69A2D3" w14:textId="77777777" w:rsidR="00761F33" w:rsidRPr="00212F82" w:rsidRDefault="00761F33" w:rsidP="00212F82">
      <w:pPr>
        <w:pStyle w:val="Listavistosa-nfasis11"/>
        <w:numPr>
          <w:ilvl w:val="0"/>
          <w:numId w:val="8"/>
        </w:numPr>
        <w:ind w:left="540" w:right="-247" w:hanging="540"/>
        <w:rPr>
          <w:rFonts w:ascii="Arial" w:eastAsia="Times New Roman" w:hAnsi="Arial" w:cs="Arial"/>
          <w:b/>
          <w:spacing w:val="-2"/>
          <w:sz w:val="20"/>
          <w:szCs w:val="20"/>
        </w:rPr>
      </w:pPr>
      <w:r w:rsidRPr="00212F82">
        <w:rPr>
          <w:rFonts w:ascii="Arial" w:eastAsia="Times New Roman" w:hAnsi="Arial" w:cs="Arial"/>
          <w:b/>
          <w:spacing w:val="-2"/>
          <w:sz w:val="20"/>
          <w:szCs w:val="20"/>
        </w:rPr>
        <w:t>Evaluación</w:t>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772737" w:rsidRPr="00212F82">
        <w:rPr>
          <w:rFonts w:ascii="Arial" w:eastAsia="Times New Roman" w:hAnsi="Arial" w:cs="Arial"/>
          <w:b/>
          <w:spacing w:val="-2"/>
          <w:sz w:val="20"/>
          <w:szCs w:val="20"/>
        </w:rPr>
        <w:tab/>
      </w:r>
      <w:r w:rsidR="00EE54E0">
        <w:rPr>
          <w:rFonts w:ascii="Arial" w:eastAsia="Times New Roman" w:hAnsi="Arial" w:cs="Arial"/>
          <w:b/>
          <w:spacing w:val="-2"/>
          <w:sz w:val="20"/>
          <w:szCs w:val="20"/>
        </w:rPr>
        <w:tab/>
      </w:r>
      <w:r w:rsidR="00EE54E0">
        <w:rPr>
          <w:rFonts w:ascii="Arial" w:eastAsia="Times New Roman" w:hAnsi="Arial" w:cs="Arial"/>
          <w:b/>
          <w:spacing w:val="-2"/>
          <w:sz w:val="20"/>
          <w:szCs w:val="20"/>
        </w:rPr>
        <w:tab/>
      </w:r>
      <w:r w:rsidR="00FD1F92" w:rsidRPr="00212F82">
        <w:rPr>
          <w:rFonts w:ascii="Arial" w:eastAsia="Times New Roman" w:hAnsi="Arial" w:cs="Arial"/>
          <w:b/>
          <w:spacing w:val="-2"/>
          <w:sz w:val="20"/>
          <w:szCs w:val="20"/>
        </w:rPr>
        <w:t>12</w:t>
      </w:r>
    </w:p>
    <w:p w14:paraId="5D69A2D4" w14:textId="77777777" w:rsidR="00761F33" w:rsidRPr="00212F82" w:rsidRDefault="00761F33" w:rsidP="00761F33">
      <w:pPr>
        <w:pStyle w:val="Listavistosa-nfasis11"/>
        <w:rPr>
          <w:rFonts w:ascii="Arial" w:eastAsia="Times New Roman" w:hAnsi="Arial" w:cs="Arial"/>
          <w:spacing w:val="-2"/>
          <w:sz w:val="20"/>
          <w:szCs w:val="20"/>
        </w:rPr>
      </w:pPr>
    </w:p>
    <w:p w14:paraId="5D69A2D5" w14:textId="77777777" w:rsidR="00446C58" w:rsidRPr="00212F82" w:rsidRDefault="00C90BB2" w:rsidP="00212F82">
      <w:pPr>
        <w:pStyle w:val="Heading4"/>
        <w:numPr>
          <w:ilvl w:val="0"/>
          <w:numId w:val="0"/>
        </w:numPr>
        <w:tabs>
          <w:tab w:val="clear" w:pos="-360"/>
          <w:tab w:val="clear" w:pos="0"/>
          <w:tab w:val="left" w:pos="630"/>
          <w:tab w:val="left" w:pos="1080"/>
        </w:tabs>
        <w:suppressAutoHyphens w:val="0"/>
        <w:autoSpaceDN/>
        <w:spacing w:before="0" w:after="0"/>
        <w:ind w:left="720" w:right="-67" w:hanging="81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t>A</w:t>
      </w:r>
      <w:r w:rsidRPr="00212F82">
        <w:rPr>
          <w:rFonts w:ascii="Arial" w:hAnsi="Arial" w:cs="Arial"/>
          <w:b w:val="0"/>
          <w:spacing w:val="-2"/>
          <w:sz w:val="20"/>
          <w:lang w:val="es-ES_tradnl"/>
        </w:rPr>
        <w:tab/>
      </w:r>
      <w:r w:rsidR="00761F33" w:rsidRPr="00212F82">
        <w:rPr>
          <w:rFonts w:ascii="Arial" w:hAnsi="Arial" w:cs="Arial"/>
          <w:b w:val="0"/>
          <w:spacing w:val="-2"/>
          <w:sz w:val="20"/>
          <w:lang w:val="es-ES_tradnl"/>
        </w:rPr>
        <w:t>Principales Preguntas de Evaluación</w:t>
      </w:r>
      <w:r w:rsidR="00772737" w:rsidRPr="00212F82">
        <w:rPr>
          <w:rFonts w:ascii="Arial" w:hAnsi="Arial" w:cs="Arial"/>
          <w:b w:val="0"/>
          <w:spacing w:val="-2"/>
          <w:sz w:val="20"/>
          <w:lang w:val="es-ES_tradnl"/>
        </w:rPr>
        <w:tab/>
      </w:r>
      <w:r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12</w:t>
      </w:r>
    </w:p>
    <w:p w14:paraId="5D69A2D6" w14:textId="77777777" w:rsidR="00C90BB2" w:rsidRPr="00212F82" w:rsidRDefault="00C90BB2" w:rsidP="00C90BB2">
      <w:pPr>
        <w:rPr>
          <w:rFonts w:ascii="Arial" w:hAnsi="Arial" w:cs="Arial"/>
          <w:sz w:val="20"/>
        </w:rPr>
      </w:pPr>
    </w:p>
    <w:p w14:paraId="5D69A2D7" w14:textId="77777777" w:rsidR="00EE54E0" w:rsidRDefault="00C90BB2" w:rsidP="00EE54E0">
      <w:pPr>
        <w:suppressAutoHyphens w:val="0"/>
        <w:autoSpaceDN/>
        <w:ind w:left="1080" w:right="-517" w:hanging="450"/>
        <w:contextualSpacing/>
        <w:textAlignment w:val="auto"/>
        <w:rPr>
          <w:rFonts w:ascii="Arial" w:hAnsi="Arial" w:cs="Arial"/>
          <w:spacing w:val="-2"/>
          <w:sz w:val="20"/>
        </w:rPr>
      </w:pPr>
      <w:r w:rsidRPr="00212F82">
        <w:rPr>
          <w:rFonts w:ascii="Arial" w:hAnsi="Arial" w:cs="Arial"/>
          <w:spacing w:val="-2"/>
          <w:sz w:val="20"/>
        </w:rPr>
        <w:t>B</w:t>
      </w:r>
      <w:r w:rsidRPr="00212F82">
        <w:rPr>
          <w:rFonts w:ascii="Arial" w:hAnsi="Arial" w:cs="Arial"/>
          <w:spacing w:val="-2"/>
          <w:sz w:val="20"/>
        </w:rPr>
        <w:tab/>
      </w:r>
      <w:r w:rsidR="00446C58" w:rsidRPr="00212F82">
        <w:rPr>
          <w:rFonts w:ascii="Arial" w:hAnsi="Arial" w:cs="Arial"/>
          <w:spacing w:val="-2"/>
          <w:sz w:val="20"/>
        </w:rPr>
        <w:t xml:space="preserve">Conocimiento Existente sobre la Efectividad de Intervenciones de </w:t>
      </w:r>
    </w:p>
    <w:p w14:paraId="5D69A2D8" w14:textId="77777777" w:rsidR="00EE54E0" w:rsidRDefault="005F1F13" w:rsidP="00212F82">
      <w:pPr>
        <w:suppressAutoHyphens w:val="0"/>
        <w:autoSpaceDN/>
        <w:ind w:left="1080" w:right="-517"/>
        <w:contextualSpacing/>
        <w:textAlignment w:val="auto"/>
        <w:rPr>
          <w:rFonts w:ascii="Arial" w:hAnsi="Arial" w:cs="Arial"/>
          <w:spacing w:val="-2"/>
          <w:sz w:val="20"/>
        </w:rPr>
      </w:pPr>
      <w:r w:rsidRPr="00212F82">
        <w:rPr>
          <w:rFonts w:ascii="Arial" w:hAnsi="Arial" w:cs="Arial"/>
          <w:spacing w:val="-2"/>
          <w:sz w:val="20"/>
        </w:rPr>
        <w:t>Mejoramiento del Servicio de Agua</w:t>
      </w:r>
      <w:r w:rsidR="00446C58" w:rsidRPr="00212F82">
        <w:rPr>
          <w:rFonts w:ascii="Arial" w:hAnsi="Arial" w:cs="Arial"/>
          <w:spacing w:val="-2"/>
          <w:sz w:val="20"/>
        </w:rPr>
        <w:t xml:space="preserve"> Similares al Pro</w:t>
      </w:r>
      <w:r w:rsidR="00B107DB" w:rsidRPr="00212F82">
        <w:rPr>
          <w:rFonts w:ascii="Arial" w:hAnsi="Arial" w:cs="Arial"/>
          <w:spacing w:val="-2"/>
          <w:sz w:val="20"/>
        </w:rPr>
        <w:t>grama HA</w:t>
      </w:r>
      <w:r w:rsidRPr="00212F82">
        <w:rPr>
          <w:rFonts w:ascii="Arial" w:hAnsi="Arial" w:cs="Arial"/>
          <w:spacing w:val="-2"/>
          <w:sz w:val="20"/>
        </w:rPr>
        <w:t>-L1</w:t>
      </w:r>
      <w:r w:rsidR="00A90BE0" w:rsidRPr="00212F82">
        <w:rPr>
          <w:rFonts w:ascii="Arial" w:hAnsi="Arial" w:cs="Arial"/>
          <w:spacing w:val="-2"/>
          <w:sz w:val="20"/>
        </w:rPr>
        <w:t>103</w:t>
      </w:r>
      <w:r w:rsidR="00C90BB2" w:rsidRPr="00212F82">
        <w:rPr>
          <w:rFonts w:ascii="Arial" w:hAnsi="Arial" w:cs="Arial"/>
          <w:spacing w:val="-2"/>
          <w:sz w:val="20"/>
        </w:rPr>
        <w:tab/>
      </w:r>
      <w:r w:rsidR="00C90BB2" w:rsidRPr="00212F82">
        <w:rPr>
          <w:rFonts w:ascii="Arial" w:hAnsi="Arial" w:cs="Arial"/>
          <w:spacing w:val="-2"/>
          <w:sz w:val="20"/>
        </w:rPr>
        <w:tab/>
      </w:r>
      <w:r w:rsidR="00C90BB2" w:rsidRPr="00212F82">
        <w:rPr>
          <w:rFonts w:ascii="Arial" w:hAnsi="Arial" w:cs="Arial"/>
          <w:spacing w:val="-2"/>
          <w:sz w:val="20"/>
        </w:rPr>
        <w:tab/>
      </w:r>
      <w:r w:rsidR="00C90BB2" w:rsidRPr="00212F82">
        <w:rPr>
          <w:rFonts w:ascii="Arial" w:hAnsi="Arial" w:cs="Arial"/>
          <w:spacing w:val="-2"/>
          <w:sz w:val="20"/>
        </w:rPr>
        <w:tab/>
      </w:r>
      <w:r w:rsidR="00C90BB2" w:rsidRPr="00212F82">
        <w:rPr>
          <w:rFonts w:ascii="Arial" w:hAnsi="Arial" w:cs="Arial"/>
          <w:spacing w:val="-2"/>
          <w:sz w:val="20"/>
        </w:rPr>
        <w:tab/>
      </w:r>
    </w:p>
    <w:p w14:paraId="5D69A2D9" w14:textId="77777777" w:rsidR="0074237B" w:rsidRPr="00212F82" w:rsidRDefault="00446C58" w:rsidP="00EE54E0">
      <w:pPr>
        <w:suppressAutoHyphens w:val="0"/>
        <w:autoSpaceDN/>
        <w:ind w:left="1440" w:right="-67"/>
        <w:textAlignment w:val="auto"/>
        <w:rPr>
          <w:rFonts w:ascii="Arial" w:hAnsi="Arial" w:cs="Arial"/>
          <w:spacing w:val="-2"/>
          <w:sz w:val="20"/>
        </w:rPr>
      </w:pPr>
      <w:r w:rsidRPr="00212F82">
        <w:rPr>
          <w:rFonts w:ascii="Arial" w:hAnsi="Arial" w:cs="Arial"/>
          <w:spacing w:val="-2"/>
          <w:sz w:val="20"/>
        </w:rPr>
        <w:t>Evaluaciones previas</w:t>
      </w:r>
      <w:r w:rsidR="00772737" w:rsidRPr="00212F82">
        <w:rPr>
          <w:rFonts w:ascii="Arial" w:hAnsi="Arial" w:cs="Arial"/>
          <w:spacing w:val="-2"/>
          <w:sz w:val="20"/>
        </w:rPr>
        <w:tab/>
      </w:r>
      <w:r w:rsidR="00772737" w:rsidRPr="00212F82">
        <w:rPr>
          <w:rFonts w:ascii="Arial" w:hAnsi="Arial" w:cs="Arial"/>
          <w:spacing w:val="-2"/>
          <w:sz w:val="20"/>
        </w:rPr>
        <w:tab/>
      </w:r>
      <w:r w:rsidR="00772737" w:rsidRPr="00212F82">
        <w:rPr>
          <w:rFonts w:ascii="Arial" w:hAnsi="Arial" w:cs="Arial"/>
          <w:spacing w:val="-2"/>
          <w:sz w:val="20"/>
        </w:rPr>
        <w:tab/>
      </w:r>
      <w:r w:rsidR="00772737" w:rsidRPr="00212F82">
        <w:rPr>
          <w:rFonts w:ascii="Arial" w:hAnsi="Arial" w:cs="Arial"/>
          <w:spacing w:val="-2"/>
          <w:sz w:val="20"/>
        </w:rPr>
        <w:tab/>
      </w:r>
      <w:r w:rsidR="00772737" w:rsidRPr="00212F82">
        <w:rPr>
          <w:rFonts w:ascii="Arial" w:hAnsi="Arial" w:cs="Arial"/>
          <w:spacing w:val="-2"/>
          <w:sz w:val="20"/>
        </w:rPr>
        <w:tab/>
      </w:r>
      <w:r w:rsidR="00EE54E0">
        <w:rPr>
          <w:rFonts w:ascii="Arial" w:hAnsi="Arial" w:cs="Arial"/>
          <w:spacing w:val="-2"/>
          <w:sz w:val="20"/>
        </w:rPr>
        <w:tab/>
      </w:r>
      <w:r w:rsidR="00EE54E0">
        <w:rPr>
          <w:rFonts w:ascii="Arial" w:hAnsi="Arial" w:cs="Arial"/>
          <w:spacing w:val="-2"/>
          <w:sz w:val="20"/>
        </w:rPr>
        <w:tab/>
      </w:r>
      <w:r w:rsidR="00FD1F92" w:rsidRPr="00212F82">
        <w:rPr>
          <w:rFonts w:ascii="Arial" w:hAnsi="Arial" w:cs="Arial"/>
          <w:spacing w:val="-2"/>
          <w:sz w:val="20"/>
        </w:rPr>
        <w:t>12</w:t>
      </w:r>
    </w:p>
    <w:p w14:paraId="5D69A2DA" w14:textId="77777777" w:rsidR="0074237B" w:rsidRPr="00212F82" w:rsidRDefault="00446C58" w:rsidP="00EE54E0">
      <w:pPr>
        <w:suppressAutoHyphens w:val="0"/>
        <w:autoSpaceDN/>
        <w:ind w:left="1843" w:right="-67" w:hanging="403"/>
        <w:textAlignment w:val="auto"/>
        <w:rPr>
          <w:rFonts w:ascii="Arial" w:hAnsi="Arial" w:cs="Arial"/>
          <w:spacing w:val="-2"/>
          <w:sz w:val="20"/>
        </w:rPr>
      </w:pPr>
      <w:r w:rsidRPr="00212F82">
        <w:rPr>
          <w:rFonts w:ascii="Arial" w:hAnsi="Arial" w:cs="Arial"/>
          <w:spacing w:val="-2"/>
          <w:sz w:val="20"/>
        </w:rPr>
        <w:t>Análisis Costo Beneficio Ex-Ante de las Obras de</w:t>
      </w:r>
      <w:r w:rsidR="005F1F13" w:rsidRPr="00212F82">
        <w:rPr>
          <w:rFonts w:ascii="Arial" w:hAnsi="Arial" w:cs="Arial"/>
          <w:spacing w:val="-2"/>
          <w:sz w:val="20"/>
        </w:rPr>
        <w:t>l</w:t>
      </w:r>
      <w:r w:rsidRPr="00212F82">
        <w:rPr>
          <w:rFonts w:ascii="Arial" w:hAnsi="Arial" w:cs="Arial"/>
          <w:spacing w:val="-2"/>
          <w:sz w:val="20"/>
        </w:rPr>
        <w:t xml:space="preserve"> Progra</w:t>
      </w:r>
      <w:r w:rsidR="005F1F13" w:rsidRPr="00212F82">
        <w:rPr>
          <w:rFonts w:ascii="Arial" w:hAnsi="Arial" w:cs="Arial"/>
          <w:spacing w:val="-2"/>
          <w:sz w:val="20"/>
        </w:rPr>
        <w:t xml:space="preserve">ma </w:t>
      </w:r>
      <w:r w:rsidR="00B107DB" w:rsidRPr="00212F82">
        <w:rPr>
          <w:rFonts w:ascii="Arial" w:hAnsi="Arial" w:cs="Arial"/>
          <w:spacing w:val="-2"/>
          <w:sz w:val="20"/>
        </w:rPr>
        <w:t>HA</w:t>
      </w:r>
      <w:r w:rsidR="005F1F13" w:rsidRPr="00212F82">
        <w:rPr>
          <w:rFonts w:ascii="Arial" w:hAnsi="Arial" w:cs="Arial"/>
          <w:spacing w:val="-2"/>
          <w:sz w:val="20"/>
        </w:rPr>
        <w:t>-L1</w:t>
      </w:r>
      <w:r w:rsidR="00A90BE0" w:rsidRPr="00212F82">
        <w:rPr>
          <w:rFonts w:ascii="Arial" w:hAnsi="Arial" w:cs="Arial"/>
          <w:spacing w:val="-2"/>
          <w:sz w:val="20"/>
        </w:rPr>
        <w:t>103</w:t>
      </w:r>
      <w:r w:rsidR="00EE54E0">
        <w:rPr>
          <w:rFonts w:ascii="Arial" w:hAnsi="Arial" w:cs="Arial"/>
          <w:spacing w:val="-2"/>
          <w:sz w:val="20"/>
        </w:rPr>
        <w:t xml:space="preserve">    </w:t>
      </w:r>
      <w:r w:rsidR="00EE54E0">
        <w:rPr>
          <w:rFonts w:ascii="Arial" w:hAnsi="Arial" w:cs="Arial"/>
          <w:spacing w:val="-2"/>
          <w:sz w:val="20"/>
        </w:rPr>
        <w:tab/>
      </w:r>
      <w:r w:rsidR="00FD1F92" w:rsidRPr="00212F82">
        <w:rPr>
          <w:rFonts w:ascii="Arial" w:hAnsi="Arial" w:cs="Arial"/>
          <w:spacing w:val="-2"/>
          <w:sz w:val="20"/>
        </w:rPr>
        <w:t>13</w:t>
      </w:r>
    </w:p>
    <w:p w14:paraId="5D69A2DB" w14:textId="77777777" w:rsidR="0074237B" w:rsidRPr="00212F82" w:rsidRDefault="0074237B">
      <w:pPr>
        <w:pStyle w:val="ListParagraph"/>
        <w:suppressAutoHyphens w:val="0"/>
        <w:autoSpaceDN/>
        <w:ind w:left="360"/>
        <w:contextualSpacing/>
        <w:textAlignment w:val="auto"/>
        <w:rPr>
          <w:rFonts w:ascii="Arial" w:hAnsi="Arial" w:cs="Arial"/>
          <w:spacing w:val="-2"/>
          <w:sz w:val="20"/>
          <w:szCs w:val="20"/>
          <w:lang w:val="es-ES_tradnl"/>
        </w:rPr>
      </w:pPr>
    </w:p>
    <w:p w14:paraId="5D69A2DC" w14:textId="77777777" w:rsidR="0074237B" w:rsidRPr="00212F82" w:rsidRDefault="00C90BB2" w:rsidP="00212F82">
      <w:pPr>
        <w:pStyle w:val="Heading4"/>
        <w:numPr>
          <w:ilvl w:val="0"/>
          <w:numId w:val="0"/>
        </w:numPr>
        <w:tabs>
          <w:tab w:val="clear" w:pos="-360"/>
          <w:tab w:val="clear" w:pos="0"/>
          <w:tab w:val="left" w:pos="630"/>
          <w:tab w:val="left" w:pos="1080"/>
        </w:tabs>
        <w:suppressAutoHyphens w:val="0"/>
        <w:autoSpaceDN/>
        <w:spacing w:before="0" w:after="0"/>
        <w:ind w:left="720" w:right="-67" w:hanging="9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C</w:t>
      </w:r>
      <w:r w:rsidR="00EE54E0">
        <w:rPr>
          <w:rFonts w:ascii="Arial" w:hAnsi="Arial" w:cs="Arial"/>
          <w:b w:val="0"/>
          <w:spacing w:val="-2"/>
          <w:sz w:val="20"/>
          <w:lang w:val="es-ES_tradnl"/>
        </w:rPr>
        <w:tab/>
      </w:r>
      <w:r w:rsidR="00761F33" w:rsidRPr="00212F82">
        <w:rPr>
          <w:rFonts w:ascii="Arial" w:hAnsi="Arial" w:cs="Arial"/>
          <w:b w:val="0"/>
          <w:spacing w:val="-2"/>
          <w:sz w:val="20"/>
          <w:lang w:val="es-ES_tradnl"/>
        </w:rPr>
        <w:t>Principales Indicadores de Resultados y su Metodología</w:t>
      </w:r>
      <w:r w:rsidR="00646653" w:rsidRPr="00212F82">
        <w:rPr>
          <w:rFonts w:ascii="Arial" w:hAnsi="Arial" w:cs="Arial"/>
          <w:b w:val="0"/>
          <w:spacing w:val="-2"/>
          <w:sz w:val="20"/>
          <w:lang w:val="es-ES_tradnl"/>
        </w:rPr>
        <w:tab/>
      </w:r>
      <w:r w:rsidR="00F00E78" w:rsidRPr="00212F82">
        <w:rPr>
          <w:rFonts w:ascii="Arial" w:hAnsi="Arial" w:cs="Arial"/>
          <w:b w:val="0"/>
          <w:spacing w:val="-2"/>
          <w:sz w:val="20"/>
          <w:lang w:val="es-ES_tradnl"/>
        </w:rPr>
        <w:tab/>
      </w:r>
      <w:r w:rsidR="00EE54E0">
        <w:rPr>
          <w:rFonts w:ascii="Arial" w:hAnsi="Arial" w:cs="Arial"/>
          <w:b w:val="0"/>
          <w:spacing w:val="-2"/>
          <w:sz w:val="20"/>
          <w:lang w:val="es-ES_tradnl"/>
        </w:rPr>
        <w:t xml:space="preserve">            </w:t>
      </w:r>
      <w:r w:rsidR="00EE54E0">
        <w:rPr>
          <w:rFonts w:ascii="Arial" w:hAnsi="Arial" w:cs="Arial"/>
          <w:b w:val="0"/>
          <w:spacing w:val="-2"/>
          <w:sz w:val="20"/>
          <w:lang w:val="es-ES_tradnl"/>
        </w:rPr>
        <w:tab/>
      </w:r>
      <w:r w:rsidR="00772737" w:rsidRPr="00212F82">
        <w:rPr>
          <w:rFonts w:ascii="Arial" w:hAnsi="Arial" w:cs="Arial"/>
          <w:b w:val="0"/>
          <w:spacing w:val="-2"/>
          <w:sz w:val="20"/>
          <w:lang w:val="es-ES_tradnl"/>
        </w:rPr>
        <w:t>1</w:t>
      </w:r>
      <w:r w:rsidR="00FD1F92" w:rsidRPr="00212F82">
        <w:rPr>
          <w:rFonts w:ascii="Arial" w:hAnsi="Arial" w:cs="Arial"/>
          <w:b w:val="0"/>
          <w:spacing w:val="-2"/>
          <w:sz w:val="20"/>
          <w:lang w:val="es-ES_tradnl"/>
        </w:rPr>
        <w:t>4</w:t>
      </w:r>
      <w:r w:rsidR="00761F33" w:rsidRPr="00212F82">
        <w:rPr>
          <w:rFonts w:ascii="Arial" w:hAnsi="Arial" w:cs="Arial"/>
          <w:b w:val="0"/>
          <w:spacing w:val="-2"/>
          <w:sz w:val="20"/>
          <w:lang w:val="es-ES_tradnl"/>
        </w:rPr>
        <w:t xml:space="preserve"> </w:t>
      </w:r>
    </w:p>
    <w:p w14:paraId="5D69A2DD" w14:textId="77777777" w:rsidR="00761F33" w:rsidRPr="00212F82" w:rsidRDefault="00761F33" w:rsidP="00761F33">
      <w:pPr>
        <w:pStyle w:val="ListParagraph"/>
        <w:ind w:left="360"/>
        <w:rPr>
          <w:rFonts w:ascii="Arial" w:hAnsi="Arial" w:cs="Arial"/>
          <w:spacing w:val="-2"/>
          <w:sz w:val="20"/>
          <w:szCs w:val="20"/>
          <w:lang w:val="es-ES_tradnl"/>
        </w:rPr>
      </w:pPr>
    </w:p>
    <w:p w14:paraId="5D69A2DE" w14:textId="77777777" w:rsidR="00EE54E0" w:rsidRDefault="00FD1F92" w:rsidP="00EE54E0">
      <w:pPr>
        <w:pStyle w:val="Heading4"/>
        <w:numPr>
          <w:ilvl w:val="0"/>
          <w:numId w:val="0"/>
        </w:numPr>
        <w:tabs>
          <w:tab w:val="clear" w:pos="-360"/>
          <w:tab w:val="clear" w:pos="0"/>
        </w:tabs>
        <w:suppressAutoHyphens w:val="0"/>
        <w:autoSpaceDN/>
        <w:spacing w:before="0" w:after="0"/>
        <w:ind w:left="1080" w:right="-157" w:hanging="450"/>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D</w:t>
      </w:r>
      <w:r w:rsidR="00DA43DD" w:rsidRPr="00212F82">
        <w:rPr>
          <w:rFonts w:ascii="Arial" w:hAnsi="Arial" w:cs="Arial"/>
          <w:b w:val="0"/>
          <w:spacing w:val="-2"/>
          <w:sz w:val="20"/>
          <w:lang w:val="es-ES_tradnl"/>
        </w:rPr>
        <w:tab/>
      </w:r>
      <w:r w:rsidR="00761F33" w:rsidRPr="00212F82">
        <w:rPr>
          <w:rFonts w:ascii="Arial" w:hAnsi="Arial" w:cs="Arial"/>
          <w:b w:val="0"/>
          <w:spacing w:val="-2"/>
          <w:sz w:val="20"/>
          <w:lang w:val="es-ES_tradnl"/>
        </w:rPr>
        <w:t>Metodología de Evalu</w:t>
      </w:r>
      <w:r w:rsidR="00755128" w:rsidRPr="00212F82">
        <w:rPr>
          <w:rFonts w:ascii="Arial" w:hAnsi="Arial" w:cs="Arial"/>
          <w:b w:val="0"/>
          <w:spacing w:val="-2"/>
          <w:sz w:val="20"/>
          <w:lang w:val="es-ES_tradnl"/>
        </w:rPr>
        <w:t xml:space="preserve">ación Económica </w:t>
      </w:r>
      <w:r w:rsidR="00755128" w:rsidRPr="00212F82">
        <w:rPr>
          <w:rFonts w:ascii="Arial" w:hAnsi="Arial" w:cs="Arial"/>
          <w:b w:val="0"/>
          <w:i/>
          <w:spacing w:val="-2"/>
          <w:sz w:val="20"/>
          <w:lang w:val="es-ES_tradnl"/>
        </w:rPr>
        <w:t>Ex Post</w:t>
      </w:r>
      <w:r w:rsidR="00755128" w:rsidRPr="00212F82">
        <w:rPr>
          <w:rFonts w:ascii="Arial" w:hAnsi="Arial" w:cs="Arial"/>
          <w:b w:val="0"/>
          <w:spacing w:val="-2"/>
          <w:sz w:val="20"/>
          <w:lang w:val="es-ES_tradnl"/>
        </w:rPr>
        <w:t xml:space="preserve"> de las O</w:t>
      </w:r>
      <w:r w:rsidR="00761F33" w:rsidRPr="00212F82">
        <w:rPr>
          <w:rFonts w:ascii="Arial" w:hAnsi="Arial" w:cs="Arial"/>
          <w:b w:val="0"/>
          <w:spacing w:val="-2"/>
          <w:sz w:val="20"/>
          <w:lang w:val="es-ES_tradnl"/>
        </w:rPr>
        <w:t xml:space="preserve">bras de </w:t>
      </w:r>
    </w:p>
    <w:p w14:paraId="5D69A2DF" w14:textId="77777777" w:rsidR="0074237B" w:rsidRPr="00212F82" w:rsidRDefault="00754DB9" w:rsidP="00212F82">
      <w:pPr>
        <w:pStyle w:val="Heading4"/>
        <w:numPr>
          <w:ilvl w:val="0"/>
          <w:numId w:val="0"/>
        </w:numPr>
        <w:tabs>
          <w:tab w:val="clear" w:pos="-360"/>
          <w:tab w:val="clear" w:pos="0"/>
        </w:tabs>
        <w:suppressAutoHyphens w:val="0"/>
        <w:autoSpaceDN/>
        <w:spacing w:before="0" w:after="0"/>
        <w:ind w:left="1080" w:right="-157"/>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Mejoramiento del Servicio</w:t>
      </w:r>
      <w:r w:rsidR="00755128" w:rsidRPr="00212F82">
        <w:rPr>
          <w:rFonts w:ascii="Arial" w:hAnsi="Arial" w:cs="Arial"/>
          <w:b w:val="0"/>
          <w:spacing w:val="-2"/>
          <w:sz w:val="20"/>
          <w:lang w:val="es-ES_tradnl"/>
        </w:rPr>
        <w:t xml:space="preserve"> de Agua</w:t>
      </w:r>
      <w:r w:rsidR="00DA43DD" w:rsidRPr="00212F82">
        <w:rPr>
          <w:rFonts w:ascii="Arial" w:hAnsi="Arial" w:cs="Arial"/>
          <w:b w:val="0"/>
          <w:spacing w:val="-2"/>
          <w:sz w:val="20"/>
          <w:lang w:val="es-ES_tradnl"/>
        </w:rPr>
        <w:tab/>
      </w:r>
      <w:r w:rsidR="00DA43DD" w:rsidRPr="00212F82">
        <w:rPr>
          <w:rFonts w:ascii="Arial" w:hAnsi="Arial" w:cs="Arial"/>
          <w:b w:val="0"/>
          <w:spacing w:val="-2"/>
          <w:sz w:val="20"/>
          <w:lang w:val="es-ES_tradnl"/>
        </w:rPr>
        <w:tab/>
      </w:r>
      <w:r w:rsidR="00DA43DD" w:rsidRPr="00212F82">
        <w:rPr>
          <w:rFonts w:ascii="Arial" w:hAnsi="Arial" w:cs="Arial"/>
          <w:b w:val="0"/>
          <w:spacing w:val="-2"/>
          <w:sz w:val="20"/>
          <w:lang w:val="es-ES_tradnl"/>
        </w:rPr>
        <w:tab/>
      </w:r>
      <w:r w:rsidRPr="00212F82">
        <w:rPr>
          <w:rFonts w:ascii="Arial" w:hAnsi="Arial" w:cs="Arial"/>
          <w:b w:val="0"/>
          <w:spacing w:val="-2"/>
          <w:sz w:val="20"/>
          <w:lang w:val="es-ES_tradnl"/>
        </w:rPr>
        <w:tab/>
      </w:r>
      <w:r w:rsidRPr="00212F82">
        <w:rPr>
          <w:rFonts w:ascii="Arial" w:hAnsi="Arial" w:cs="Arial"/>
          <w:b w:val="0"/>
          <w:spacing w:val="-2"/>
          <w:sz w:val="20"/>
          <w:lang w:val="es-ES_tradnl"/>
        </w:rPr>
        <w:tab/>
      </w:r>
      <w:r w:rsidR="00DA43DD" w:rsidRPr="00212F82">
        <w:rPr>
          <w:rFonts w:ascii="Arial" w:hAnsi="Arial" w:cs="Arial"/>
          <w:b w:val="0"/>
          <w:spacing w:val="-2"/>
          <w:sz w:val="20"/>
          <w:lang w:val="es-ES_tradnl"/>
        </w:rPr>
        <w:tab/>
      </w:r>
      <w:r w:rsidR="00FD1F92" w:rsidRPr="00212F82">
        <w:rPr>
          <w:rFonts w:ascii="Arial" w:hAnsi="Arial" w:cs="Arial"/>
          <w:b w:val="0"/>
          <w:spacing w:val="-2"/>
          <w:sz w:val="20"/>
          <w:lang w:val="es-ES_tradnl"/>
        </w:rPr>
        <w:t>15</w:t>
      </w:r>
    </w:p>
    <w:p w14:paraId="5D69A2E0" w14:textId="77777777" w:rsidR="00C90BB2" w:rsidRPr="00212F82" w:rsidRDefault="00C90BB2" w:rsidP="00C90BB2">
      <w:pPr>
        <w:rPr>
          <w:rFonts w:ascii="Arial" w:hAnsi="Arial" w:cs="Arial"/>
          <w:sz w:val="20"/>
        </w:rPr>
      </w:pPr>
    </w:p>
    <w:p w14:paraId="5D69A2E1" w14:textId="77777777" w:rsidR="0074237B" w:rsidRPr="00212F82" w:rsidRDefault="00C90BB2" w:rsidP="00EE54E0">
      <w:pPr>
        <w:pStyle w:val="Heading4"/>
        <w:numPr>
          <w:ilvl w:val="0"/>
          <w:numId w:val="0"/>
        </w:numPr>
        <w:tabs>
          <w:tab w:val="clear" w:pos="-360"/>
          <w:tab w:val="clear" w:pos="0"/>
          <w:tab w:val="left" w:pos="630"/>
          <w:tab w:val="left" w:pos="1080"/>
        </w:tabs>
        <w:suppressAutoHyphens w:val="0"/>
        <w:autoSpaceDN/>
        <w:spacing w:before="0" w:after="0"/>
        <w:ind w:right="-157"/>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FD1F92" w:rsidRPr="00212F82">
        <w:rPr>
          <w:rFonts w:ascii="Arial" w:hAnsi="Arial" w:cs="Arial"/>
          <w:b w:val="0"/>
          <w:spacing w:val="-2"/>
          <w:sz w:val="20"/>
          <w:lang w:val="es-ES_tradnl"/>
        </w:rPr>
        <w:t>E</w:t>
      </w:r>
      <w:r w:rsidR="00EE54E0">
        <w:rPr>
          <w:rFonts w:ascii="Arial" w:hAnsi="Arial" w:cs="Arial"/>
          <w:b w:val="0"/>
          <w:spacing w:val="-2"/>
          <w:sz w:val="20"/>
          <w:lang w:val="es-ES_tradnl"/>
        </w:rPr>
        <w:tab/>
      </w:r>
      <w:r w:rsidR="00761F33" w:rsidRPr="00212F82">
        <w:rPr>
          <w:rFonts w:ascii="Arial" w:hAnsi="Arial" w:cs="Arial"/>
          <w:b w:val="0"/>
          <w:spacing w:val="-2"/>
          <w:sz w:val="20"/>
          <w:lang w:val="es-ES_tradnl"/>
        </w:rPr>
        <w:t>Información de Resultados</w:t>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772737" w:rsidRPr="00212F82">
        <w:rPr>
          <w:rFonts w:ascii="Arial" w:hAnsi="Arial" w:cs="Arial"/>
          <w:b w:val="0"/>
          <w:spacing w:val="-2"/>
          <w:sz w:val="20"/>
          <w:lang w:val="es-ES_tradnl"/>
        </w:rPr>
        <w:tab/>
      </w:r>
      <w:r w:rsidR="00EE54E0">
        <w:rPr>
          <w:rFonts w:ascii="Arial" w:hAnsi="Arial" w:cs="Arial"/>
          <w:b w:val="0"/>
          <w:spacing w:val="-2"/>
          <w:sz w:val="20"/>
          <w:lang w:val="es-ES_tradnl"/>
        </w:rPr>
        <w:tab/>
      </w:r>
      <w:r w:rsidR="00FD1F92" w:rsidRPr="00212F82">
        <w:rPr>
          <w:rFonts w:ascii="Arial" w:hAnsi="Arial" w:cs="Arial"/>
          <w:b w:val="0"/>
          <w:spacing w:val="-2"/>
          <w:sz w:val="20"/>
          <w:lang w:val="es-ES_tradnl"/>
        </w:rPr>
        <w:t>15</w:t>
      </w:r>
    </w:p>
    <w:p w14:paraId="5D69A2E2" w14:textId="77777777" w:rsidR="00C90BB2" w:rsidRPr="00212F82" w:rsidRDefault="00C90BB2" w:rsidP="00C90BB2">
      <w:pPr>
        <w:rPr>
          <w:rFonts w:ascii="Arial" w:hAnsi="Arial" w:cs="Arial"/>
          <w:sz w:val="20"/>
        </w:rPr>
      </w:pPr>
    </w:p>
    <w:p w14:paraId="5D69A2E3" w14:textId="77777777" w:rsidR="0074237B" w:rsidRPr="00212F82" w:rsidRDefault="00C90BB2" w:rsidP="00EE54E0">
      <w:pPr>
        <w:pStyle w:val="Heading4"/>
        <w:numPr>
          <w:ilvl w:val="0"/>
          <w:numId w:val="0"/>
        </w:numPr>
        <w:tabs>
          <w:tab w:val="clear" w:pos="-360"/>
          <w:tab w:val="clear" w:pos="0"/>
          <w:tab w:val="left" w:pos="630"/>
          <w:tab w:val="left" w:pos="1080"/>
        </w:tabs>
        <w:suppressAutoHyphens w:val="0"/>
        <w:autoSpaceDN/>
        <w:spacing w:before="0" w:after="0"/>
        <w:ind w:right="-157"/>
        <w:jc w:val="left"/>
        <w:textAlignment w:val="auto"/>
        <w:rPr>
          <w:rFonts w:ascii="Arial" w:hAnsi="Arial" w:cs="Arial"/>
          <w:b w:val="0"/>
          <w:spacing w:val="-2"/>
          <w:sz w:val="20"/>
          <w:lang w:val="es-ES_tradnl"/>
        </w:rPr>
      </w:pPr>
      <w:r w:rsidRPr="00212F82">
        <w:rPr>
          <w:rFonts w:ascii="Arial" w:hAnsi="Arial" w:cs="Arial"/>
          <w:b w:val="0"/>
          <w:spacing w:val="-2"/>
          <w:sz w:val="20"/>
          <w:lang w:val="es-ES_tradnl"/>
        </w:rPr>
        <w:tab/>
      </w:r>
      <w:r w:rsidR="00FD1F92" w:rsidRPr="00212F82">
        <w:rPr>
          <w:rFonts w:ascii="Arial" w:hAnsi="Arial" w:cs="Arial"/>
          <w:b w:val="0"/>
          <w:spacing w:val="-2"/>
          <w:sz w:val="20"/>
          <w:lang w:val="es-ES_tradnl"/>
        </w:rPr>
        <w:t>F</w:t>
      </w:r>
      <w:r w:rsidR="001815B4" w:rsidRPr="00212F82">
        <w:rPr>
          <w:rFonts w:ascii="Arial" w:hAnsi="Arial" w:cs="Arial"/>
          <w:b w:val="0"/>
          <w:spacing w:val="-2"/>
          <w:sz w:val="20"/>
          <w:lang w:val="es-ES_tradnl"/>
        </w:rPr>
        <w:tab/>
      </w:r>
      <w:r w:rsidR="00761F33" w:rsidRPr="00212F82">
        <w:rPr>
          <w:rFonts w:ascii="Arial" w:hAnsi="Arial" w:cs="Arial"/>
          <w:b w:val="0"/>
          <w:spacing w:val="-2"/>
          <w:sz w:val="20"/>
          <w:lang w:val="es-ES_tradnl"/>
        </w:rPr>
        <w:t>Coordinación, P</w:t>
      </w:r>
      <w:r w:rsidR="00755128" w:rsidRPr="00212F82">
        <w:rPr>
          <w:rFonts w:ascii="Arial" w:hAnsi="Arial" w:cs="Arial"/>
          <w:b w:val="0"/>
          <w:spacing w:val="-2"/>
          <w:sz w:val="20"/>
          <w:lang w:val="es-ES_tradnl"/>
        </w:rPr>
        <w:t>lan de Trabajo y Presupuesto de la Evaluación</w:t>
      </w:r>
      <w:r w:rsidR="001815B4" w:rsidRPr="00212F82">
        <w:rPr>
          <w:rFonts w:ascii="Arial" w:hAnsi="Arial" w:cs="Arial"/>
          <w:b w:val="0"/>
          <w:spacing w:val="-2"/>
          <w:sz w:val="20"/>
          <w:lang w:val="es-ES_tradnl"/>
        </w:rPr>
        <w:tab/>
      </w:r>
      <w:r w:rsidR="00EE54E0">
        <w:rPr>
          <w:rFonts w:ascii="Arial" w:hAnsi="Arial" w:cs="Arial"/>
          <w:b w:val="0"/>
          <w:spacing w:val="-2"/>
          <w:sz w:val="20"/>
          <w:lang w:val="es-ES_tradnl"/>
        </w:rPr>
        <w:tab/>
      </w:r>
      <w:r w:rsidR="00772737" w:rsidRPr="00212F82">
        <w:rPr>
          <w:rFonts w:ascii="Arial" w:hAnsi="Arial" w:cs="Arial"/>
          <w:b w:val="0"/>
          <w:spacing w:val="-2"/>
          <w:sz w:val="20"/>
          <w:lang w:val="es-ES_tradnl"/>
        </w:rPr>
        <w:t>1</w:t>
      </w:r>
      <w:r w:rsidR="00FD1F92" w:rsidRPr="00212F82">
        <w:rPr>
          <w:rFonts w:ascii="Arial" w:hAnsi="Arial" w:cs="Arial"/>
          <w:b w:val="0"/>
          <w:spacing w:val="-2"/>
          <w:sz w:val="20"/>
          <w:lang w:val="es-ES_tradnl"/>
        </w:rPr>
        <w:t>6</w:t>
      </w:r>
      <w:r w:rsidR="00755128" w:rsidRPr="00212F82">
        <w:rPr>
          <w:rFonts w:ascii="Arial" w:hAnsi="Arial" w:cs="Arial"/>
          <w:b w:val="0"/>
          <w:spacing w:val="-2"/>
          <w:sz w:val="20"/>
          <w:lang w:val="es-ES_tradnl"/>
        </w:rPr>
        <w:t xml:space="preserve"> </w:t>
      </w:r>
    </w:p>
    <w:p w14:paraId="5D69A2E4" w14:textId="77777777" w:rsidR="00EC4CE7" w:rsidRPr="00967E6E" w:rsidRDefault="006B79CB" w:rsidP="003216E5">
      <w:pPr>
        <w:pStyle w:val="TOC1"/>
        <w:sectPr w:rsidR="00EC4CE7" w:rsidRPr="00967E6E" w:rsidSect="00C90BB2">
          <w:footerReference w:type="default" r:id="rId8"/>
          <w:pgSz w:w="12240" w:h="15840"/>
          <w:pgMar w:top="1440" w:right="2317" w:bottom="1440" w:left="1800" w:header="720" w:footer="720" w:gutter="0"/>
          <w:cols w:space="720"/>
        </w:sectPr>
      </w:pPr>
      <w:r w:rsidRPr="00212F82">
        <w:fldChar w:fldCharType="end"/>
      </w:r>
    </w:p>
    <w:p w14:paraId="5D69A2E5" w14:textId="77777777" w:rsidR="00EC31C6" w:rsidRPr="00EB0568" w:rsidRDefault="00281BD6" w:rsidP="00F00E78">
      <w:pPr>
        <w:pStyle w:val="Heading1"/>
        <w:ind w:left="0" w:firstLine="0"/>
        <w:rPr>
          <w:rFonts w:ascii="Arial" w:hAnsi="Arial" w:cs="Arial"/>
          <w:sz w:val="22"/>
          <w:szCs w:val="22"/>
          <w:lang w:val="es-ES_tradnl"/>
        </w:rPr>
      </w:pPr>
      <w:bookmarkStart w:id="8" w:name="_Toc299997411"/>
      <w:bookmarkStart w:id="9" w:name="_Toc305003917"/>
      <w:r w:rsidRPr="00EB0568">
        <w:rPr>
          <w:rFonts w:ascii="Arial" w:hAnsi="Arial" w:cs="Arial"/>
          <w:sz w:val="22"/>
          <w:szCs w:val="22"/>
          <w:lang w:val="es-ES_tradnl"/>
        </w:rPr>
        <w:lastRenderedPageBreak/>
        <w:t>Introducción</w:t>
      </w:r>
      <w:bookmarkEnd w:id="8"/>
      <w:bookmarkEnd w:id="9"/>
    </w:p>
    <w:p w14:paraId="5D69A2E6" w14:textId="77777777" w:rsidR="00181A02" w:rsidRPr="00235DFB" w:rsidRDefault="005A7349" w:rsidP="00212F82">
      <w:pPr>
        <w:pStyle w:val="Paragraph"/>
        <w:numPr>
          <w:ilvl w:val="1"/>
          <w:numId w:val="14"/>
        </w:numPr>
        <w:tabs>
          <w:tab w:val="clear" w:pos="1476"/>
          <w:tab w:val="num" w:pos="900"/>
        </w:tabs>
        <w:autoSpaceDN/>
        <w:ind w:left="720" w:hanging="720"/>
        <w:textAlignment w:val="auto"/>
        <w:rPr>
          <w:rFonts w:ascii="Arial" w:hAnsi="Arial" w:cs="Arial"/>
          <w:sz w:val="22"/>
        </w:rPr>
      </w:pPr>
      <w:bookmarkStart w:id="10" w:name="_Toc305003918"/>
      <w:r w:rsidRPr="00EB0568">
        <w:rPr>
          <w:rFonts w:ascii="Arial" w:hAnsi="Arial" w:cs="Arial"/>
          <w:sz w:val="22"/>
        </w:rPr>
        <w:t xml:space="preserve">Este anexo presenta los elementos principales que conforman el plan de </w:t>
      </w:r>
      <w:r w:rsidR="00154F98">
        <w:rPr>
          <w:rFonts w:ascii="Arial" w:hAnsi="Arial" w:cs="Arial"/>
          <w:sz w:val="22"/>
        </w:rPr>
        <w:br/>
      </w:r>
      <w:r w:rsidRPr="00EB0568">
        <w:rPr>
          <w:rFonts w:ascii="Arial" w:hAnsi="Arial" w:cs="Arial"/>
          <w:sz w:val="22"/>
        </w:rPr>
        <w:t>monitoreo y evaluación de del Programa de Agua Potable y Saneamiento de Puerto Príncipe</w:t>
      </w:r>
      <w:r w:rsidR="00E22B26">
        <w:rPr>
          <w:rFonts w:ascii="Arial" w:hAnsi="Arial" w:cs="Arial"/>
          <w:sz w:val="22"/>
        </w:rPr>
        <w:t xml:space="preserve"> </w:t>
      </w:r>
      <w:r w:rsidRPr="00EB0568">
        <w:rPr>
          <w:rFonts w:ascii="Arial" w:hAnsi="Arial" w:cs="Arial"/>
          <w:sz w:val="22"/>
        </w:rPr>
        <w:t>Fase II</w:t>
      </w:r>
      <w:r w:rsidR="00D3546D" w:rsidRPr="00EB0568">
        <w:rPr>
          <w:rFonts w:ascii="Arial" w:hAnsi="Arial" w:cs="Arial"/>
          <w:sz w:val="22"/>
        </w:rPr>
        <w:t>I</w:t>
      </w:r>
      <w:r w:rsidRPr="00EB0568">
        <w:rPr>
          <w:rFonts w:ascii="Arial" w:hAnsi="Arial" w:cs="Arial"/>
          <w:sz w:val="22"/>
        </w:rPr>
        <w:t xml:space="preserve">. </w:t>
      </w:r>
      <w:r w:rsidRPr="00611B8C">
        <w:rPr>
          <w:rFonts w:ascii="Arial" w:hAnsi="Arial" w:cs="Arial"/>
          <w:sz w:val="22"/>
        </w:rPr>
        <w:t>Los resultados esperados del programa son</w:t>
      </w:r>
      <w:r w:rsidR="00154F98">
        <w:rPr>
          <w:rFonts w:ascii="Arial" w:hAnsi="Arial" w:cs="Arial"/>
          <w:sz w:val="22"/>
        </w:rPr>
        <w:t>:</w:t>
      </w:r>
      <w:r w:rsidRPr="00611B8C">
        <w:rPr>
          <w:rFonts w:ascii="Arial" w:hAnsi="Arial" w:cs="Arial"/>
          <w:sz w:val="22"/>
        </w:rPr>
        <w:t xml:space="preserve"> </w:t>
      </w:r>
      <w:r w:rsidR="00154F98">
        <w:rPr>
          <w:rFonts w:ascii="Arial" w:hAnsi="Arial" w:cs="Arial"/>
          <w:sz w:val="22"/>
        </w:rPr>
        <w:br/>
      </w:r>
      <w:r w:rsidRPr="00611B8C">
        <w:rPr>
          <w:rFonts w:ascii="Arial" w:hAnsi="Arial" w:cs="Arial"/>
          <w:sz w:val="22"/>
        </w:rPr>
        <w:t xml:space="preserve">(i) </w:t>
      </w:r>
      <w:r w:rsidR="00611B8C" w:rsidRPr="00611B8C">
        <w:rPr>
          <w:rFonts w:ascii="Arial" w:hAnsi="Arial" w:cs="Arial"/>
          <w:sz w:val="22"/>
        </w:rPr>
        <w:t xml:space="preserve">mejorar el abastecimiento </w:t>
      </w:r>
      <w:r w:rsidR="00235DFB">
        <w:rPr>
          <w:rFonts w:ascii="Arial" w:hAnsi="Arial" w:cs="Arial"/>
          <w:sz w:val="22"/>
        </w:rPr>
        <w:t>en</w:t>
      </w:r>
      <w:r w:rsidR="00611B8C" w:rsidRPr="00611B8C">
        <w:rPr>
          <w:rFonts w:ascii="Arial" w:hAnsi="Arial" w:cs="Arial"/>
          <w:sz w:val="22"/>
        </w:rPr>
        <w:t xml:space="preserve"> agua en las viviendas de la RMPP</w:t>
      </w:r>
      <w:r w:rsidR="00235DFB">
        <w:rPr>
          <w:rFonts w:ascii="Arial" w:hAnsi="Arial" w:cs="Arial"/>
          <w:sz w:val="22"/>
        </w:rPr>
        <w:t xml:space="preserve">, en </w:t>
      </w:r>
      <w:r w:rsidR="00154F98">
        <w:rPr>
          <w:rFonts w:ascii="Arial" w:hAnsi="Arial" w:cs="Arial"/>
          <w:sz w:val="22"/>
        </w:rPr>
        <w:br/>
      </w:r>
      <w:r w:rsidR="00235DFB">
        <w:rPr>
          <w:rFonts w:ascii="Arial" w:hAnsi="Arial" w:cs="Arial"/>
          <w:sz w:val="22"/>
        </w:rPr>
        <w:t>particular para las familias de Carrefour y Centre Ville</w:t>
      </w:r>
      <w:r w:rsidR="00DF6DB1">
        <w:rPr>
          <w:rFonts w:ascii="Arial" w:hAnsi="Arial" w:cs="Arial"/>
          <w:sz w:val="22"/>
        </w:rPr>
        <w:t xml:space="preserve"> y mejorar la calidad del servicio de agua</w:t>
      </w:r>
      <w:r w:rsidR="00611B8C" w:rsidRPr="00611B8C">
        <w:rPr>
          <w:rFonts w:ascii="Arial" w:hAnsi="Arial" w:cs="Arial"/>
          <w:sz w:val="22"/>
        </w:rPr>
        <w:t>; y (ii) mejorar la sostenibilidad fina</w:t>
      </w:r>
      <w:r w:rsidR="00611B8C">
        <w:rPr>
          <w:rFonts w:ascii="Arial" w:hAnsi="Arial" w:cs="Arial"/>
          <w:sz w:val="22"/>
        </w:rPr>
        <w:t>nciera</w:t>
      </w:r>
      <w:r w:rsidR="00611B8C" w:rsidRPr="00611B8C">
        <w:rPr>
          <w:rFonts w:ascii="Arial" w:hAnsi="Arial" w:cs="Arial"/>
          <w:sz w:val="22"/>
        </w:rPr>
        <w:t xml:space="preserve"> de la </w:t>
      </w:r>
      <w:r w:rsidRPr="00611B8C">
        <w:rPr>
          <w:rFonts w:ascii="Arial" w:hAnsi="Arial" w:cs="Arial"/>
          <w:sz w:val="22"/>
        </w:rPr>
        <w:t>empresa de agua de la Región Metropolitana de Puerto Príncipe (</w:t>
      </w:r>
      <w:r w:rsidR="00DF6DB1">
        <w:rPr>
          <w:rFonts w:ascii="Arial" w:hAnsi="Arial" w:cs="Arial"/>
          <w:sz w:val="22"/>
        </w:rPr>
        <w:t>CTE-</w:t>
      </w:r>
      <w:r w:rsidRPr="00611B8C">
        <w:rPr>
          <w:rFonts w:ascii="Arial" w:hAnsi="Arial" w:cs="Arial"/>
          <w:sz w:val="22"/>
        </w:rPr>
        <w:t>RMPP).</w:t>
      </w:r>
      <w:r w:rsidR="00181A02" w:rsidRPr="00EB0568">
        <w:rPr>
          <w:rFonts w:ascii="Arial" w:hAnsi="Arial" w:cs="Arial"/>
          <w:b/>
          <w:sz w:val="22"/>
        </w:rPr>
        <w:t xml:space="preserve"> </w:t>
      </w:r>
    </w:p>
    <w:p w14:paraId="5D69A2E7" w14:textId="77777777" w:rsidR="00181A02" w:rsidRPr="005A6A82" w:rsidRDefault="00181A02" w:rsidP="00212F82">
      <w:pPr>
        <w:pStyle w:val="Paragraph"/>
        <w:numPr>
          <w:ilvl w:val="1"/>
          <w:numId w:val="14"/>
        </w:numPr>
        <w:tabs>
          <w:tab w:val="clear" w:pos="1476"/>
          <w:tab w:val="num" w:pos="900"/>
        </w:tabs>
        <w:autoSpaceDN/>
        <w:ind w:left="720" w:hanging="720"/>
        <w:textAlignment w:val="auto"/>
        <w:rPr>
          <w:rFonts w:ascii="Arial" w:hAnsi="Arial" w:cs="Arial"/>
        </w:rPr>
      </w:pPr>
      <w:r w:rsidRPr="00455B5B">
        <w:rPr>
          <w:rFonts w:ascii="Arial" w:hAnsi="Arial" w:cs="Arial"/>
          <w:b/>
          <w:sz w:val="22"/>
        </w:rPr>
        <w:t>Component</w:t>
      </w:r>
      <w:r w:rsidR="0001420C">
        <w:rPr>
          <w:rFonts w:ascii="Arial" w:hAnsi="Arial" w:cs="Arial"/>
          <w:b/>
          <w:sz w:val="22"/>
        </w:rPr>
        <w:t>e</w:t>
      </w:r>
      <w:r w:rsidRPr="00455B5B">
        <w:rPr>
          <w:rFonts w:ascii="Arial" w:hAnsi="Arial" w:cs="Arial"/>
          <w:b/>
          <w:sz w:val="22"/>
        </w:rPr>
        <w:t xml:space="preserve"> I. </w:t>
      </w:r>
      <w:r w:rsidR="00455B5B" w:rsidRPr="00455B5B">
        <w:rPr>
          <w:rFonts w:ascii="Arial" w:hAnsi="Arial" w:cs="Arial"/>
          <w:b/>
          <w:sz w:val="22"/>
        </w:rPr>
        <w:t>Fortalecimiento i</w:t>
      </w:r>
      <w:r w:rsidRPr="00455B5B">
        <w:rPr>
          <w:rFonts w:ascii="Arial" w:hAnsi="Arial" w:cs="Arial"/>
          <w:b/>
          <w:sz w:val="22"/>
        </w:rPr>
        <w:t>nstitu</w:t>
      </w:r>
      <w:r w:rsidR="00455B5B" w:rsidRPr="00455B5B">
        <w:rPr>
          <w:rFonts w:ascii="Arial" w:hAnsi="Arial" w:cs="Arial"/>
          <w:b/>
          <w:sz w:val="22"/>
        </w:rPr>
        <w:t>c</w:t>
      </w:r>
      <w:r w:rsidRPr="00455B5B">
        <w:rPr>
          <w:rFonts w:ascii="Arial" w:hAnsi="Arial" w:cs="Arial"/>
          <w:b/>
          <w:sz w:val="22"/>
        </w:rPr>
        <w:t xml:space="preserve">ional </w:t>
      </w:r>
      <w:r w:rsidR="00455B5B" w:rsidRPr="00455B5B">
        <w:rPr>
          <w:rFonts w:ascii="Arial" w:hAnsi="Arial" w:cs="Arial"/>
          <w:b/>
          <w:sz w:val="22"/>
        </w:rPr>
        <w:t xml:space="preserve">del </w:t>
      </w:r>
      <w:r w:rsidRPr="00455B5B">
        <w:rPr>
          <w:rFonts w:ascii="Arial" w:hAnsi="Arial" w:cs="Arial"/>
          <w:b/>
          <w:sz w:val="22"/>
        </w:rPr>
        <w:t>CTE-RMPP</w:t>
      </w:r>
      <w:r w:rsidR="00154F98">
        <w:rPr>
          <w:rFonts w:ascii="Arial" w:hAnsi="Arial" w:cs="Arial"/>
          <w:b/>
          <w:sz w:val="22"/>
        </w:rPr>
        <w:t xml:space="preserve"> </w:t>
      </w:r>
      <w:r w:rsidR="004B3C64">
        <w:rPr>
          <w:rFonts w:ascii="Arial" w:hAnsi="Arial" w:cs="Arial"/>
          <w:b/>
          <w:sz w:val="22"/>
        </w:rPr>
        <w:t>y de la DINEPA</w:t>
      </w:r>
      <w:r w:rsidR="00E22B26">
        <w:rPr>
          <w:rFonts w:ascii="Arial" w:hAnsi="Arial" w:cs="Arial"/>
          <w:b/>
          <w:sz w:val="22"/>
        </w:rPr>
        <w:br/>
      </w:r>
      <w:r w:rsidR="00154F98" w:rsidRPr="00455B5B">
        <w:rPr>
          <w:rFonts w:ascii="Arial" w:hAnsi="Arial" w:cs="Arial"/>
          <w:b/>
          <w:sz w:val="22"/>
        </w:rPr>
        <w:t>(US$</w:t>
      </w:r>
      <w:r w:rsidR="001B775E">
        <w:rPr>
          <w:rFonts w:ascii="Arial" w:hAnsi="Arial" w:cs="Arial"/>
          <w:b/>
          <w:sz w:val="22"/>
        </w:rPr>
        <w:t>12</w:t>
      </w:r>
      <w:r w:rsidR="00154F98" w:rsidRPr="00455B5B">
        <w:rPr>
          <w:rFonts w:ascii="Arial" w:hAnsi="Arial" w:cs="Arial"/>
          <w:b/>
          <w:sz w:val="22"/>
        </w:rPr>
        <w:t xml:space="preserve"> mill</w:t>
      </w:r>
      <w:r w:rsidR="00154F98">
        <w:rPr>
          <w:rFonts w:ascii="Arial" w:hAnsi="Arial" w:cs="Arial"/>
          <w:b/>
          <w:sz w:val="22"/>
        </w:rPr>
        <w:t>ones</w:t>
      </w:r>
      <w:r w:rsidR="00154F98" w:rsidRPr="00455B5B">
        <w:rPr>
          <w:rFonts w:ascii="Arial" w:hAnsi="Arial" w:cs="Arial"/>
          <w:b/>
          <w:sz w:val="22"/>
        </w:rPr>
        <w:t>)</w:t>
      </w:r>
      <w:r w:rsidRPr="00212F82">
        <w:rPr>
          <w:rFonts w:ascii="Arial" w:hAnsi="Arial" w:cs="Arial"/>
          <w:b/>
          <w:sz w:val="22"/>
        </w:rPr>
        <w:t>.</w:t>
      </w:r>
      <w:r w:rsidRPr="00455B5B">
        <w:rPr>
          <w:rFonts w:ascii="Arial" w:hAnsi="Arial" w:cs="Arial"/>
          <w:sz w:val="22"/>
        </w:rPr>
        <w:t xml:space="preserve"> </w:t>
      </w:r>
      <w:r w:rsidR="00EA04DF" w:rsidRPr="00EA04DF">
        <w:rPr>
          <w:rFonts w:ascii="Arial" w:hAnsi="Arial" w:cs="Arial"/>
          <w:sz w:val="22"/>
        </w:rPr>
        <w:t>Este componente estará financiando una nueva modalidad de participación public</w:t>
      </w:r>
      <w:r w:rsidR="00EA04DF">
        <w:rPr>
          <w:rFonts w:ascii="Arial" w:hAnsi="Arial" w:cs="Arial"/>
          <w:sz w:val="22"/>
        </w:rPr>
        <w:t>o</w:t>
      </w:r>
      <w:r w:rsidR="00EA04DF" w:rsidRPr="00EA04DF">
        <w:rPr>
          <w:rFonts w:ascii="Arial" w:hAnsi="Arial" w:cs="Arial"/>
          <w:sz w:val="22"/>
        </w:rPr>
        <w:t xml:space="preserve">/privada. </w:t>
      </w:r>
      <w:r w:rsidR="00EA04DF">
        <w:rPr>
          <w:rFonts w:ascii="Arial" w:hAnsi="Arial" w:cs="Arial"/>
          <w:sz w:val="22"/>
        </w:rPr>
        <w:t xml:space="preserve">El contrato de Asistencia técnica Operativa (ATO) vencerá en marzo del 2017. </w:t>
      </w:r>
      <w:r w:rsidR="00EA04DF" w:rsidRPr="00EA04DF">
        <w:rPr>
          <w:rFonts w:ascii="Arial" w:hAnsi="Arial" w:cs="Arial"/>
          <w:sz w:val="22"/>
        </w:rPr>
        <w:t xml:space="preserve">Sin embargo, ambos CTE-RMPP y DINEPA </w:t>
      </w:r>
      <w:r w:rsidR="00E22B26">
        <w:rPr>
          <w:rFonts w:ascii="Arial" w:hAnsi="Arial" w:cs="Arial"/>
          <w:sz w:val="22"/>
        </w:rPr>
        <w:br/>
      </w:r>
      <w:r w:rsidR="00C6220A">
        <w:rPr>
          <w:rFonts w:ascii="Arial" w:hAnsi="Arial" w:cs="Arial"/>
          <w:sz w:val="22"/>
        </w:rPr>
        <w:t>(</w:t>
      </w:r>
      <w:r w:rsidR="00E54A21">
        <w:rPr>
          <w:rFonts w:ascii="Arial" w:hAnsi="Arial" w:cs="Arial"/>
          <w:sz w:val="22"/>
        </w:rPr>
        <w:t>Dirección</w:t>
      </w:r>
      <w:r w:rsidR="00C6220A">
        <w:rPr>
          <w:rFonts w:ascii="Arial" w:hAnsi="Arial" w:cs="Arial"/>
          <w:sz w:val="22"/>
        </w:rPr>
        <w:t xml:space="preserve"> Nacional de Agua y Saneamiento) </w:t>
      </w:r>
      <w:r w:rsidR="00EA04DF" w:rsidRPr="00EA04DF">
        <w:rPr>
          <w:rFonts w:ascii="Arial" w:hAnsi="Arial" w:cs="Arial"/>
          <w:sz w:val="22"/>
        </w:rPr>
        <w:t xml:space="preserve">concuerdan que un apoyo </w:t>
      </w:r>
      <w:r w:rsidR="00154F98">
        <w:rPr>
          <w:rFonts w:ascii="Arial" w:hAnsi="Arial" w:cs="Arial"/>
          <w:sz w:val="22"/>
        </w:rPr>
        <w:br/>
      </w:r>
      <w:r w:rsidR="00EA04DF" w:rsidRPr="00EA04DF">
        <w:rPr>
          <w:rFonts w:ascii="Arial" w:hAnsi="Arial" w:cs="Arial"/>
          <w:sz w:val="22"/>
        </w:rPr>
        <w:t>externo continuo es crític</w:t>
      </w:r>
      <w:r w:rsidR="00EA04DF">
        <w:rPr>
          <w:rFonts w:ascii="Arial" w:hAnsi="Arial" w:cs="Arial"/>
          <w:sz w:val="22"/>
        </w:rPr>
        <w:t>o</w:t>
      </w:r>
      <w:r w:rsidR="00EA04DF" w:rsidRPr="00EA04DF">
        <w:rPr>
          <w:rFonts w:ascii="Arial" w:hAnsi="Arial" w:cs="Arial"/>
          <w:sz w:val="22"/>
        </w:rPr>
        <w:t xml:space="preserve"> para mejorar la gestión de la empresa de agua y </w:t>
      </w:r>
      <w:r w:rsidR="00E22B26">
        <w:rPr>
          <w:rFonts w:ascii="Arial" w:hAnsi="Arial" w:cs="Arial"/>
          <w:sz w:val="22"/>
        </w:rPr>
        <w:br/>
      </w:r>
      <w:r w:rsidR="00EA04DF" w:rsidRPr="00EA04DF">
        <w:rPr>
          <w:rFonts w:ascii="Arial" w:hAnsi="Arial" w:cs="Arial"/>
          <w:sz w:val="22"/>
        </w:rPr>
        <w:t>saneamiento</w:t>
      </w:r>
      <w:r w:rsidRPr="00EA04DF">
        <w:rPr>
          <w:rFonts w:ascii="Arial" w:hAnsi="Arial" w:cs="Arial"/>
          <w:sz w:val="22"/>
        </w:rPr>
        <w:t xml:space="preserve">. </w:t>
      </w:r>
      <w:r w:rsidR="00EA04DF">
        <w:rPr>
          <w:rFonts w:ascii="Arial" w:hAnsi="Arial" w:cs="Arial"/>
          <w:sz w:val="22"/>
        </w:rPr>
        <w:t>Una consultoría con</w:t>
      </w:r>
      <w:r w:rsidR="002525DC">
        <w:rPr>
          <w:rFonts w:ascii="Arial" w:hAnsi="Arial" w:cs="Arial"/>
          <w:sz w:val="22"/>
        </w:rPr>
        <w:t>0</w:t>
      </w:r>
      <w:r w:rsidR="00EA04DF">
        <w:rPr>
          <w:rFonts w:ascii="Arial" w:hAnsi="Arial" w:cs="Arial"/>
          <w:sz w:val="22"/>
        </w:rPr>
        <w:t xml:space="preserve"> experiencia en estructuración de contratos de ese tipo se contratar</w:t>
      </w:r>
      <w:r w:rsidR="00154F98" w:rsidRPr="005A6A82">
        <w:rPr>
          <w:rFonts w:ascii="Arial" w:hAnsi="Arial" w:cs="Arial"/>
          <w:spacing w:val="-3"/>
          <w:sz w:val="22"/>
        </w:rPr>
        <w:t xml:space="preserve">á </w:t>
      </w:r>
      <w:r w:rsidR="00EA04DF">
        <w:rPr>
          <w:rFonts w:ascii="Arial" w:hAnsi="Arial" w:cs="Arial"/>
          <w:sz w:val="22"/>
        </w:rPr>
        <w:t xml:space="preserve">en el primer semestre del 2016 para proponer </w:t>
      </w:r>
      <w:r w:rsidR="00154F98">
        <w:rPr>
          <w:rFonts w:ascii="Arial" w:hAnsi="Arial" w:cs="Arial"/>
          <w:sz w:val="22"/>
        </w:rPr>
        <w:br/>
      </w:r>
      <w:r w:rsidR="00EA04DF">
        <w:rPr>
          <w:rFonts w:ascii="Arial" w:hAnsi="Arial" w:cs="Arial"/>
          <w:sz w:val="22"/>
        </w:rPr>
        <w:t xml:space="preserve">modelos de gestión para abastecimiento de agua involucrando al sector </w:t>
      </w:r>
      <w:r w:rsidR="00154F98">
        <w:rPr>
          <w:rFonts w:ascii="Arial" w:hAnsi="Arial" w:cs="Arial"/>
          <w:sz w:val="22"/>
        </w:rPr>
        <w:br/>
      </w:r>
      <w:r w:rsidR="00EA04DF">
        <w:rPr>
          <w:rFonts w:ascii="Arial" w:hAnsi="Arial" w:cs="Arial"/>
          <w:sz w:val="22"/>
        </w:rPr>
        <w:t xml:space="preserve">privado con financiamiento de una cooperación técnica </w:t>
      </w:r>
      <w:r w:rsidRPr="00EA04DF">
        <w:rPr>
          <w:rFonts w:ascii="Arial" w:hAnsi="Arial" w:cs="Arial"/>
          <w:sz w:val="22"/>
        </w:rPr>
        <w:t>(HA-T1214)</w:t>
      </w:r>
      <w:r>
        <w:rPr>
          <w:rStyle w:val="FootnoteReference"/>
          <w:rFonts w:ascii="Arial" w:hAnsi="Arial" w:cs="Arial"/>
          <w:sz w:val="22"/>
          <w:lang w:val="en-US"/>
        </w:rPr>
        <w:footnoteReference w:id="1"/>
      </w:r>
      <w:r w:rsidRPr="00EA04DF">
        <w:rPr>
          <w:rFonts w:ascii="Arial" w:hAnsi="Arial" w:cs="Arial"/>
          <w:sz w:val="22"/>
        </w:rPr>
        <w:t>.</w:t>
      </w:r>
    </w:p>
    <w:p w14:paraId="5D69A2E8" w14:textId="77777777" w:rsidR="00181A02" w:rsidRDefault="006A000C" w:rsidP="00212F82">
      <w:pPr>
        <w:pStyle w:val="Paragraph"/>
        <w:numPr>
          <w:ilvl w:val="1"/>
          <w:numId w:val="14"/>
        </w:numPr>
        <w:tabs>
          <w:tab w:val="clear" w:pos="1476"/>
          <w:tab w:val="num" w:pos="900"/>
        </w:tabs>
        <w:autoSpaceDN/>
        <w:ind w:left="720" w:hanging="720"/>
        <w:textAlignment w:val="auto"/>
        <w:rPr>
          <w:rFonts w:ascii="Arial" w:hAnsi="Arial" w:cs="Arial"/>
          <w:sz w:val="22"/>
        </w:rPr>
      </w:pPr>
      <w:r w:rsidRPr="005A6A82">
        <w:rPr>
          <w:rFonts w:ascii="Arial" w:hAnsi="Arial" w:cs="Arial"/>
          <w:spacing w:val="-3"/>
          <w:sz w:val="22"/>
        </w:rPr>
        <w:t xml:space="preserve">Se diseñará </w:t>
      </w:r>
      <w:r w:rsidR="00C6220A">
        <w:rPr>
          <w:rFonts w:ascii="Arial" w:hAnsi="Arial" w:cs="Arial"/>
          <w:spacing w:val="-3"/>
          <w:sz w:val="22"/>
        </w:rPr>
        <w:t>un</w:t>
      </w:r>
      <w:r w:rsidRPr="005A6A82">
        <w:rPr>
          <w:rFonts w:ascii="Arial" w:hAnsi="Arial" w:cs="Arial"/>
          <w:spacing w:val="-3"/>
          <w:sz w:val="22"/>
        </w:rPr>
        <w:t xml:space="preserve"> contrato de PPP con los propios incentivos para generar los </w:t>
      </w:r>
      <w:r w:rsidR="00154F98">
        <w:rPr>
          <w:rFonts w:ascii="Arial" w:hAnsi="Arial" w:cs="Arial"/>
          <w:spacing w:val="-3"/>
          <w:sz w:val="22"/>
        </w:rPr>
        <w:br/>
      </w:r>
      <w:r w:rsidRPr="005A6A82">
        <w:rPr>
          <w:rFonts w:ascii="Arial" w:hAnsi="Arial" w:cs="Arial"/>
          <w:spacing w:val="-3"/>
          <w:sz w:val="22"/>
        </w:rPr>
        <w:t xml:space="preserve">resultados contemplados. </w:t>
      </w:r>
      <w:r w:rsidRPr="005A6A82">
        <w:rPr>
          <w:rFonts w:ascii="Arial" w:hAnsi="Arial" w:cs="Arial"/>
          <w:sz w:val="22"/>
        </w:rPr>
        <w:t xml:space="preserve">La dirección del proyecto será asumida por el </w:t>
      </w:r>
      <w:r w:rsidR="00154F98">
        <w:rPr>
          <w:rFonts w:ascii="Arial" w:hAnsi="Arial" w:cs="Arial"/>
          <w:sz w:val="22"/>
        </w:rPr>
        <w:br/>
      </w:r>
      <w:r w:rsidRPr="005A6A82">
        <w:rPr>
          <w:rFonts w:ascii="Arial" w:hAnsi="Arial" w:cs="Arial"/>
          <w:sz w:val="22"/>
        </w:rPr>
        <w:t>Director General de la empresa de agua de la RMPP.</w:t>
      </w:r>
      <w:r w:rsidRPr="005A6A82">
        <w:rPr>
          <w:rFonts w:ascii="Arial" w:hAnsi="Arial" w:cs="Arial"/>
          <w:spacing w:val="-3"/>
          <w:sz w:val="22"/>
        </w:rPr>
        <w:t xml:space="preserve"> </w:t>
      </w:r>
      <w:r w:rsidRPr="005A6A82">
        <w:rPr>
          <w:rFonts w:ascii="Arial" w:hAnsi="Arial" w:cs="Arial"/>
          <w:sz w:val="22"/>
        </w:rPr>
        <w:t xml:space="preserve">Además, este </w:t>
      </w:r>
      <w:r w:rsidR="00154F98">
        <w:rPr>
          <w:rFonts w:ascii="Arial" w:hAnsi="Arial" w:cs="Arial"/>
          <w:sz w:val="22"/>
        </w:rPr>
        <w:br/>
      </w:r>
      <w:r w:rsidRPr="005A6A82">
        <w:rPr>
          <w:rFonts w:ascii="Arial" w:hAnsi="Arial" w:cs="Arial"/>
          <w:sz w:val="22"/>
        </w:rPr>
        <w:t>componente financiar</w:t>
      </w:r>
      <w:r w:rsidR="00154F98" w:rsidRPr="005A6A82">
        <w:rPr>
          <w:rFonts w:ascii="Arial" w:hAnsi="Arial" w:cs="Arial"/>
          <w:spacing w:val="-3"/>
          <w:sz w:val="22"/>
        </w:rPr>
        <w:t xml:space="preserve">á </w:t>
      </w:r>
      <w:r w:rsidRPr="005A6A82">
        <w:rPr>
          <w:rFonts w:ascii="Arial" w:hAnsi="Arial" w:cs="Arial"/>
          <w:sz w:val="22"/>
        </w:rPr>
        <w:t>una campana de comunicación y marketing para</w:t>
      </w:r>
      <w:r w:rsidR="00154F98">
        <w:rPr>
          <w:rFonts w:ascii="Arial" w:hAnsi="Arial" w:cs="Arial"/>
          <w:sz w:val="22"/>
        </w:rPr>
        <w:br/>
      </w:r>
      <w:r w:rsidRPr="005A6A82">
        <w:rPr>
          <w:rFonts w:ascii="Arial" w:hAnsi="Arial" w:cs="Arial"/>
          <w:sz w:val="22"/>
        </w:rPr>
        <w:t>aumentar la demanda por servicios de saneamiento.</w:t>
      </w:r>
      <w:r w:rsidR="00181A02" w:rsidRPr="005A6A82">
        <w:rPr>
          <w:rFonts w:ascii="Arial" w:hAnsi="Arial" w:cs="Arial"/>
          <w:sz w:val="22"/>
        </w:rPr>
        <w:t xml:space="preserve"> </w:t>
      </w:r>
      <w:r w:rsidRPr="005A6A82">
        <w:rPr>
          <w:rFonts w:ascii="Arial" w:hAnsi="Arial" w:cs="Arial"/>
          <w:sz w:val="22"/>
        </w:rPr>
        <w:t>La oferta de productos de saneamiento e higiene se basar</w:t>
      </w:r>
      <w:r w:rsidR="00154F98" w:rsidRPr="005A6A82">
        <w:rPr>
          <w:rFonts w:ascii="Arial" w:hAnsi="Arial" w:cs="Arial"/>
          <w:spacing w:val="-3"/>
          <w:sz w:val="22"/>
        </w:rPr>
        <w:t xml:space="preserve">á </w:t>
      </w:r>
      <w:r w:rsidRPr="005A6A82">
        <w:rPr>
          <w:rFonts w:ascii="Arial" w:hAnsi="Arial" w:cs="Arial"/>
          <w:sz w:val="22"/>
        </w:rPr>
        <w:t xml:space="preserve">en la estrategia de DINEPA. El componente </w:t>
      </w:r>
      <w:r w:rsidR="00E22B26">
        <w:rPr>
          <w:rFonts w:ascii="Arial" w:hAnsi="Arial" w:cs="Arial"/>
          <w:sz w:val="22"/>
        </w:rPr>
        <w:br/>
      </w:r>
      <w:r w:rsidRPr="005A6A82">
        <w:rPr>
          <w:rFonts w:ascii="Arial" w:hAnsi="Arial" w:cs="Arial"/>
          <w:sz w:val="22"/>
        </w:rPr>
        <w:t>financiar</w:t>
      </w:r>
      <w:r w:rsidR="00154F98">
        <w:rPr>
          <w:rFonts w:ascii="Arial" w:hAnsi="Arial" w:cs="Arial"/>
          <w:sz w:val="22"/>
        </w:rPr>
        <w:t>á</w:t>
      </w:r>
      <w:r w:rsidRPr="005A6A82">
        <w:rPr>
          <w:rFonts w:ascii="Arial" w:hAnsi="Arial" w:cs="Arial"/>
          <w:sz w:val="22"/>
        </w:rPr>
        <w:t xml:space="preserve"> la contratación de una ONG especializada en apoyo a la gestión de los kioscos de agua.</w:t>
      </w:r>
    </w:p>
    <w:p w14:paraId="5D69A2E9" w14:textId="77777777" w:rsidR="00C6220A" w:rsidRPr="005A6A82" w:rsidRDefault="00E54A21" w:rsidP="00212F82">
      <w:pPr>
        <w:pStyle w:val="Paragraph"/>
        <w:numPr>
          <w:ilvl w:val="1"/>
          <w:numId w:val="14"/>
        </w:numPr>
        <w:tabs>
          <w:tab w:val="clear" w:pos="1476"/>
          <w:tab w:val="num" w:pos="900"/>
        </w:tabs>
        <w:autoSpaceDN/>
        <w:ind w:left="720" w:hanging="720"/>
        <w:textAlignment w:val="auto"/>
        <w:rPr>
          <w:rFonts w:ascii="Arial" w:hAnsi="Arial" w:cs="Arial"/>
          <w:sz w:val="22"/>
        </w:rPr>
      </w:pPr>
      <w:r>
        <w:rPr>
          <w:rFonts w:ascii="Arial" w:hAnsi="Arial" w:cs="Arial"/>
          <w:sz w:val="22"/>
        </w:rPr>
        <w:t>Además</w:t>
      </w:r>
      <w:r w:rsidR="00C6220A">
        <w:rPr>
          <w:rFonts w:ascii="Arial" w:hAnsi="Arial" w:cs="Arial"/>
          <w:sz w:val="22"/>
        </w:rPr>
        <w:t xml:space="preserve">, este componente estará financiando apoyo a </w:t>
      </w:r>
      <w:r w:rsidR="00154F98">
        <w:rPr>
          <w:rFonts w:ascii="Arial" w:hAnsi="Arial" w:cs="Arial"/>
          <w:sz w:val="22"/>
        </w:rPr>
        <w:t>la</w:t>
      </w:r>
      <w:r w:rsidR="00C6220A">
        <w:rPr>
          <w:rFonts w:ascii="Arial" w:hAnsi="Arial" w:cs="Arial"/>
          <w:sz w:val="22"/>
        </w:rPr>
        <w:t xml:space="preserve"> DINEPA para que pueda asumir su rol de regulador en el mediano plazo y a la OREPA como ente </w:t>
      </w:r>
      <w:r w:rsidR="00E22B26">
        <w:rPr>
          <w:rFonts w:ascii="Arial" w:hAnsi="Arial" w:cs="Arial"/>
          <w:sz w:val="22"/>
        </w:rPr>
        <w:br/>
      </w:r>
      <w:r>
        <w:rPr>
          <w:rFonts w:ascii="Arial" w:hAnsi="Arial" w:cs="Arial"/>
          <w:sz w:val="22"/>
        </w:rPr>
        <w:t>descentralizado</w:t>
      </w:r>
      <w:r w:rsidR="00C6220A">
        <w:rPr>
          <w:rFonts w:ascii="Arial" w:hAnsi="Arial" w:cs="Arial"/>
          <w:sz w:val="22"/>
        </w:rPr>
        <w:t>.</w:t>
      </w:r>
    </w:p>
    <w:p w14:paraId="5D69A2EA" w14:textId="77777777" w:rsidR="00181A02" w:rsidRPr="005A6A82" w:rsidRDefault="00181A02" w:rsidP="00212F82">
      <w:pPr>
        <w:pStyle w:val="Paragraph"/>
        <w:numPr>
          <w:ilvl w:val="1"/>
          <w:numId w:val="14"/>
        </w:numPr>
        <w:tabs>
          <w:tab w:val="clear" w:pos="1476"/>
          <w:tab w:val="num" w:pos="900"/>
        </w:tabs>
        <w:autoSpaceDN/>
        <w:ind w:left="720" w:hanging="720"/>
        <w:textAlignment w:val="auto"/>
        <w:rPr>
          <w:rFonts w:ascii="Arial" w:hAnsi="Arial" w:cs="Arial"/>
          <w:sz w:val="22"/>
        </w:rPr>
      </w:pPr>
      <w:r w:rsidRPr="005A6A82">
        <w:rPr>
          <w:rFonts w:ascii="Arial" w:hAnsi="Arial" w:cs="Arial"/>
          <w:b/>
          <w:sz w:val="22"/>
        </w:rPr>
        <w:t>Component</w:t>
      </w:r>
      <w:r w:rsidR="0001420C" w:rsidRPr="005A6A82">
        <w:rPr>
          <w:rFonts w:ascii="Arial" w:hAnsi="Arial" w:cs="Arial"/>
          <w:b/>
          <w:sz w:val="22"/>
        </w:rPr>
        <w:t>e</w:t>
      </w:r>
      <w:r w:rsidRPr="005A6A82">
        <w:rPr>
          <w:rFonts w:ascii="Arial" w:hAnsi="Arial" w:cs="Arial"/>
          <w:b/>
          <w:sz w:val="22"/>
        </w:rPr>
        <w:t xml:space="preserve"> II. </w:t>
      </w:r>
      <w:r w:rsidR="00550A40" w:rsidRPr="005A6A82">
        <w:rPr>
          <w:rFonts w:ascii="Arial" w:hAnsi="Arial" w:cs="Arial"/>
          <w:b/>
          <w:sz w:val="22"/>
        </w:rPr>
        <w:t>Apoyo a la operación y mantenimiento</w:t>
      </w:r>
      <w:r w:rsidR="00154F98">
        <w:rPr>
          <w:rFonts w:ascii="Arial" w:hAnsi="Arial" w:cs="Arial"/>
          <w:b/>
          <w:sz w:val="22"/>
        </w:rPr>
        <w:t xml:space="preserve"> </w:t>
      </w:r>
      <w:r w:rsidR="00154F98" w:rsidRPr="005A6A82">
        <w:rPr>
          <w:rFonts w:ascii="Arial" w:hAnsi="Arial" w:cs="Arial"/>
          <w:b/>
          <w:sz w:val="22"/>
        </w:rPr>
        <w:t>(US$2.5 millones)</w:t>
      </w:r>
      <w:r w:rsidRPr="00212F82">
        <w:rPr>
          <w:b/>
          <w:szCs w:val="24"/>
        </w:rPr>
        <w:t>.</w:t>
      </w:r>
      <w:r w:rsidRPr="005A6A82">
        <w:rPr>
          <w:szCs w:val="24"/>
        </w:rPr>
        <w:t xml:space="preserve"> </w:t>
      </w:r>
      <w:r w:rsidRPr="005A6A82">
        <w:rPr>
          <w:rFonts w:ascii="Arial" w:hAnsi="Arial" w:cs="Arial"/>
          <w:sz w:val="22"/>
        </w:rPr>
        <w:t xml:space="preserve">Este componente financiará de manera decreciente los costos de operación y mantenimiento (energía, cloro y equipos de reparación) que no pueden estar </w:t>
      </w:r>
      <w:r w:rsidR="00E22B26">
        <w:rPr>
          <w:rFonts w:ascii="Arial" w:hAnsi="Arial" w:cs="Arial"/>
          <w:sz w:val="22"/>
        </w:rPr>
        <w:br/>
      </w:r>
      <w:r w:rsidRPr="005A6A82">
        <w:rPr>
          <w:rFonts w:ascii="Arial" w:hAnsi="Arial" w:cs="Arial"/>
          <w:sz w:val="22"/>
        </w:rPr>
        <w:t xml:space="preserve">cubiertos por los ingresos actuales de la empresa de agua. Las proyecciones </w:t>
      </w:r>
      <w:r w:rsidR="00E22B26">
        <w:rPr>
          <w:rFonts w:ascii="Arial" w:hAnsi="Arial" w:cs="Arial"/>
          <w:sz w:val="22"/>
        </w:rPr>
        <w:br/>
      </w:r>
      <w:r w:rsidRPr="005A6A82">
        <w:rPr>
          <w:rFonts w:ascii="Arial" w:hAnsi="Arial" w:cs="Arial"/>
          <w:sz w:val="22"/>
        </w:rPr>
        <w:t>financieras demuestran que un ajuste tarifario del precio del agua del 6% será necesario a partir del 2017 para compensar el aumento de los costos de</w:t>
      </w:r>
      <w:r w:rsidR="00154F98">
        <w:rPr>
          <w:rFonts w:ascii="Arial" w:hAnsi="Arial" w:cs="Arial"/>
          <w:sz w:val="22"/>
        </w:rPr>
        <w:br/>
      </w:r>
      <w:r w:rsidRPr="005A6A82">
        <w:rPr>
          <w:rFonts w:ascii="Arial" w:hAnsi="Arial" w:cs="Arial"/>
          <w:sz w:val="22"/>
        </w:rPr>
        <w:t xml:space="preserve">energía, combustible y cloro). El plan de negocio que </w:t>
      </w:r>
      <w:r w:rsidR="007169A3" w:rsidRPr="005A6A82">
        <w:rPr>
          <w:rFonts w:ascii="Arial" w:hAnsi="Arial" w:cs="Arial"/>
          <w:sz w:val="22"/>
        </w:rPr>
        <w:t>se</w:t>
      </w:r>
      <w:r w:rsidRPr="005A6A82">
        <w:rPr>
          <w:rFonts w:ascii="Arial" w:hAnsi="Arial" w:cs="Arial"/>
          <w:sz w:val="22"/>
        </w:rPr>
        <w:t xml:space="preserve"> presenta</w:t>
      </w:r>
      <w:r w:rsidR="007169A3" w:rsidRPr="005A6A82">
        <w:rPr>
          <w:rFonts w:ascii="Arial" w:hAnsi="Arial" w:cs="Arial"/>
          <w:sz w:val="22"/>
        </w:rPr>
        <w:t xml:space="preserve"> como</w:t>
      </w:r>
      <w:r w:rsidRPr="005A6A82">
        <w:rPr>
          <w:rFonts w:ascii="Arial" w:hAnsi="Arial" w:cs="Arial"/>
          <w:sz w:val="22"/>
        </w:rPr>
        <w:t xml:space="preserve"> anexo indica que el equilibrio financiero mínimo se podrá lograr en el 2017.</w:t>
      </w:r>
    </w:p>
    <w:p w14:paraId="5D69A2EB" w14:textId="77777777" w:rsidR="00181A02" w:rsidRDefault="00181A02" w:rsidP="00212F82">
      <w:pPr>
        <w:pStyle w:val="Paragraph"/>
        <w:numPr>
          <w:ilvl w:val="1"/>
          <w:numId w:val="14"/>
        </w:numPr>
        <w:tabs>
          <w:tab w:val="clear" w:pos="1476"/>
          <w:tab w:val="num" w:pos="900"/>
        </w:tabs>
        <w:autoSpaceDN/>
        <w:ind w:left="720" w:hanging="720"/>
        <w:textAlignment w:val="auto"/>
        <w:rPr>
          <w:rFonts w:ascii="Arial" w:hAnsi="Arial" w:cs="Arial"/>
          <w:sz w:val="22"/>
        </w:rPr>
      </w:pPr>
      <w:r w:rsidRPr="00B918DE">
        <w:rPr>
          <w:rFonts w:ascii="Arial" w:hAnsi="Arial" w:cs="Arial"/>
          <w:b/>
          <w:sz w:val="22"/>
        </w:rPr>
        <w:t>Component</w:t>
      </w:r>
      <w:r w:rsidR="0001420C" w:rsidRPr="00B918DE">
        <w:rPr>
          <w:rFonts w:ascii="Arial" w:hAnsi="Arial" w:cs="Arial"/>
          <w:b/>
          <w:sz w:val="22"/>
        </w:rPr>
        <w:t>e</w:t>
      </w:r>
      <w:r w:rsidRPr="00B918DE">
        <w:rPr>
          <w:rFonts w:ascii="Arial" w:hAnsi="Arial" w:cs="Arial"/>
          <w:b/>
          <w:sz w:val="22"/>
        </w:rPr>
        <w:t xml:space="preserve"> III. Inve</w:t>
      </w:r>
      <w:r w:rsidR="0001420C" w:rsidRPr="00B918DE">
        <w:rPr>
          <w:rFonts w:ascii="Arial" w:hAnsi="Arial" w:cs="Arial"/>
          <w:b/>
          <w:sz w:val="22"/>
        </w:rPr>
        <w:t>rsiones en agua potable y saneamiento</w:t>
      </w:r>
      <w:r w:rsidR="00154F98">
        <w:rPr>
          <w:rFonts w:ascii="Arial" w:hAnsi="Arial" w:cs="Arial"/>
          <w:b/>
          <w:sz w:val="22"/>
        </w:rPr>
        <w:t xml:space="preserve"> </w:t>
      </w:r>
      <w:ins w:id="11" w:author="Cathala, Corinne" w:date="2017-09-11T11:27:00Z">
        <w:r w:rsidR="00F032E3">
          <w:rPr>
            <w:rFonts w:ascii="Arial" w:hAnsi="Arial" w:cs="Arial"/>
            <w:b/>
            <w:sz w:val="22"/>
          </w:rPr>
          <w:t xml:space="preserve">e higiene en la RMPP </w:t>
        </w:r>
      </w:ins>
      <w:r w:rsidR="00154F98" w:rsidRPr="00B918DE">
        <w:rPr>
          <w:rFonts w:ascii="Arial" w:hAnsi="Arial" w:cs="Arial"/>
          <w:b/>
          <w:sz w:val="22"/>
        </w:rPr>
        <w:t>(US$39</w:t>
      </w:r>
      <w:r w:rsidR="001B775E">
        <w:rPr>
          <w:rFonts w:ascii="Arial" w:hAnsi="Arial" w:cs="Arial"/>
          <w:b/>
          <w:sz w:val="22"/>
        </w:rPr>
        <w:t>.5</w:t>
      </w:r>
      <w:r w:rsidR="00154F98" w:rsidRPr="00B918DE">
        <w:rPr>
          <w:rFonts w:ascii="Arial" w:hAnsi="Arial" w:cs="Arial"/>
          <w:b/>
          <w:sz w:val="22"/>
        </w:rPr>
        <w:t xml:space="preserve"> </w:t>
      </w:r>
      <w:del w:id="12" w:author="Guerrero Rivera, Marilyn Ivette" w:date="2017-09-12T14:18:00Z">
        <w:r w:rsidR="00E22B26" w:rsidDel="00041F63">
          <w:rPr>
            <w:rFonts w:ascii="Arial" w:hAnsi="Arial" w:cs="Arial"/>
            <w:b/>
            <w:sz w:val="22"/>
          </w:rPr>
          <w:br/>
        </w:r>
      </w:del>
      <w:r w:rsidR="00154F98" w:rsidRPr="00B918DE">
        <w:rPr>
          <w:rFonts w:ascii="Arial" w:hAnsi="Arial" w:cs="Arial"/>
          <w:b/>
          <w:sz w:val="22"/>
        </w:rPr>
        <w:t>millones)</w:t>
      </w:r>
      <w:r w:rsidRPr="00B918DE">
        <w:rPr>
          <w:rFonts w:ascii="Arial" w:hAnsi="Arial" w:cs="Arial"/>
          <w:b/>
          <w:sz w:val="22"/>
        </w:rPr>
        <w:t>.</w:t>
      </w:r>
      <w:r w:rsidRPr="005A6A82">
        <w:rPr>
          <w:rFonts w:ascii="Arial" w:hAnsi="Arial" w:cs="Arial"/>
          <w:b/>
          <w:sz w:val="22"/>
        </w:rPr>
        <w:t xml:space="preserve"> </w:t>
      </w:r>
      <w:r w:rsidR="0010486C" w:rsidRPr="005A6A82">
        <w:rPr>
          <w:rFonts w:ascii="Arial" w:hAnsi="Arial" w:cs="Arial"/>
          <w:sz w:val="22"/>
        </w:rPr>
        <w:t>Este componente financiar</w:t>
      </w:r>
      <w:r w:rsidR="00154F98">
        <w:rPr>
          <w:rFonts w:ascii="Arial" w:hAnsi="Arial" w:cs="Arial"/>
          <w:sz w:val="22"/>
        </w:rPr>
        <w:t>á</w:t>
      </w:r>
      <w:r w:rsidR="0010486C" w:rsidRPr="005A6A82">
        <w:rPr>
          <w:rFonts w:ascii="Arial" w:hAnsi="Arial" w:cs="Arial"/>
          <w:sz w:val="22"/>
        </w:rPr>
        <w:t xml:space="preserve"> la rehabilitación de obras de agua</w:t>
      </w:r>
      <w:r w:rsidR="00C6220A">
        <w:rPr>
          <w:rFonts w:ascii="Arial" w:hAnsi="Arial" w:cs="Arial"/>
          <w:sz w:val="22"/>
        </w:rPr>
        <w:t xml:space="preserve"> </w:t>
      </w:r>
      <w:r w:rsidR="0010486C" w:rsidRPr="005A6A82">
        <w:rPr>
          <w:rFonts w:ascii="Arial" w:hAnsi="Arial" w:cs="Arial"/>
          <w:sz w:val="22"/>
        </w:rPr>
        <w:t>para mejorar la distribución de agua y la expansión de la red de agua.</w:t>
      </w:r>
      <w:r w:rsidRPr="005A6A82">
        <w:rPr>
          <w:rFonts w:ascii="Arial" w:hAnsi="Arial" w:cs="Arial"/>
          <w:sz w:val="22"/>
        </w:rPr>
        <w:t xml:space="preserve"> </w:t>
      </w:r>
      <w:r w:rsidR="0010486C" w:rsidRPr="005A6A82">
        <w:rPr>
          <w:rFonts w:ascii="Arial" w:hAnsi="Arial" w:cs="Arial"/>
          <w:sz w:val="22"/>
        </w:rPr>
        <w:t>Las obras de Ca</w:t>
      </w:r>
      <w:r w:rsidRPr="005A6A82">
        <w:rPr>
          <w:rFonts w:ascii="Arial" w:hAnsi="Arial" w:cs="Arial"/>
          <w:sz w:val="22"/>
        </w:rPr>
        <w:t>rrefour-Centre Ville consist</w:t>
      </w:r>
      <w:r w:rsidR="0010486C" w:rsidRPr="005A6A82">
        <w:rPr>
          <w:rFonts w:ascii="Arial" w:hAnsi="Arial" w:cs="Arial"/>
          <w:sz w:val="22"/>
        </w:rPr>
        <w:t>en en la mejora de la toma de agua del T</w:t>
      </w:r>
      <w:r w:rsidRPr="005A6A82">
        <w:rPr>
          <w:rFonts w:ascii="Arial" w:hAnsi="Arial" w:cs="Arial"/>
          <w:sz w:val="22"/>
        </w:rPr>
        <w:t xml:space="preserve">unnel </w:t>
      </w:r>
      <w:r w:rsidR="00E22B26">
        <w:rPr>
          <w:rFonts w:ascii="Arial" w:hAnsi="Arial" w:cs="Arial"/>
          <w:sz w:val="22"/>
        </w:rPr>
        <w:br/>
      </w:r>
      <w:r w:rsidRPr="005A6A82">
        <w:rPr>
          <w:rFonts w:ascii="Arial" w:hAnsi="Arial" w:cs="Arial"/>
          <w:sz w:val="22"/>
        </w:rPr>
        <w:lastRenderedPageBreak/>
        <w:t xml:space="preserve">Diquini, </w:t>
      </w:r>
      <w:r w:rsidR="0010486C" w:rsidRPr="005A6A82">
        <w:rPr>
          <w:rFonts w:ascii="Arial" w:hAnsi="Arial" w:cs="Arial"/>
          <w:sz w:val="22"/>
        </w:rPr>
        <w:t>donde aproximadamente unos</w:t>
      </w:r>
      <w:r w:rsidRPr="005A6A82">
        <w:rPr>
          <w:rFonts w:ascii="Arial" w:hAnsi="Arial" w:cs="Arial"/>
          <w:sz w:val="22"/>
        </w:rPr>
        <w:t xml:space="preserve"> 12,000 m</w:t>
      </w:r>
      <w:r w:rsidRPr="00F00E78">
        <w:rPr>
          <w:rFonts w:ascii="Arial" w:hAnsi="Arial" w:cs="Arial"/>
          <w:sz w:val="22"/>
          <w:vertAlign w:val="superscript"/>
        </w:rPr>
        <w:t>3</w:t>
      </w:r>
      <w:r w:rsidRPr="005A6A82">
        <w:rPr>
          <w:rFonts w:ascii="Arial" w:hAnsi="Arial" w:cs="Arial"/>
          <w:sz w:val="22"/>
        </w:rPr>
        <w:t>/</w:t>
      </w:r>
      <w:r w:rsidR="0010486C" w:rsidRPr="005A6A82">
        <w:rPr>
          <w:rFonts w:ascii="Arial" w:hAnsi="Arial" w:cs="Arial"/>
          <w:sz w:val="22"/>
        </w:rPr>
        <w:t xml:space="preserve">día de agua se </w:t>
      </w:r>
      <w:r w:rsidR="004F7964" w:rsidRPr="005A6A82">
        <w:rPr>
          <w:rFonts w:ascii="Arial" w:hAnsi="Arial" w:cs="Arial"/>
          <w:sz w:val="22"/>
        </w:rPr>
        <w:t>pierden,</w:t>
      </w:r>
      <w:r w:rsidR="0010486C" w:rsidRPr="005A6A82">
        <w:rPr>
          <w:rFonts w:ascii="Arial" w:hAnsi="Arial" w:cs="Arial"/>
          <w:sz w:val="22"/>
        </w:rPr>
        <w:t xml:space="preserve"> así como la rehabilitación del tanque de B</w:t>
      </w:r>
      <w:r w:rsidRPr="005A6A82">
        <w:rPr>
          <w:rFonts w:ascii="Arial" w:hAnsi="Arial" w:cs="Arial"/>
          <w:sz w:val="22"/>
        </w:rPr>
        <w:t>olosse</w:t>
      </w:r>
      <w:r w:rsidR="0010486C" w:rsidRPr="005A6A82">
        <w:rPr>
          <w:rFonts w:ascii="Arial" w:hAnsi="Arial" w:cs="Arial"/>
          <w:sz w:val="22"/>
        </w:rPr>
        <w:t>.</w:t>
      </w:r>
      <w:r w:rsidRPr="005A6A82">
        <w:rPr>
          <w:rFonts w:ascii="Arial" w:hAnsi="Arial" w:cs="Arial"/>
          <w:sz w:val="22"/>
        </w:rPr>
        <w:t xml:space="preserve"> </w:t>
      </w:r>
      <w:r w:rsidR="006F4340" w:rsidRPr="005A6A82">
        <w:rPr>
          <w:rFonts w:ascii="Arial" w:hAnsi="Arial" w:cs="Arial"/>
          <w:sz w:val="22"/>
        </w:rPr>
        <w:t>Este componente financiar</w:t>
      </w:r>
      <w:r w:rsidR="00154F98">
        <w:rPr>
          <w:rFonts w:ascii="Arial" w:hAnsi="Arial" w:cs="Arial"/>
          <w:sz w:val="22"/>
        </w:rPr>
        <w:t>á</w:t>
      </w:r>
      <w:r w:rsidR="006F4340" w:rsidRPr="005A6A82">
        <w:rPr>
          <w:rFonts w:ascii="Arial" w:hAnsi="Arial" w:cs="Arial"/>
          <w:sz w:val="22"/>
        </w:rPr>
        <w:t xml:space="preserve"> nuevas conexiones individuales estimadas en </w:t>
      </w:r>
      <w:r w:rsidR="00C6220A">
        <w:rPr>
          <w:rFonts w:ascii="Arial" w:hAnsi="Arial" w:cs="Arial"/>
          <w:sz w:val="22"/>
        </w:rPr>
        <w:t>33,000</w:t>
      </w:r>
      <w:r w:rsidR="006F4340" w:rsidRPr="005A6A82">
        <w:rPr>
          <w:rFonts w:ascii="Arial" w:hAnsi="Arial" w:cs="Arial"/>
          <w:sz w:val="22"/>
        </w:rPr>
        <w:t xml:space="preserve"> así como unos </w:t>
      </w:r>
      <w:r w:rsidR="00C6220A">
        <w:rPr>
          <w:rFonts w:ascii="Arial" w:hAnsi="Arial" w:cs="Arial"/>
          <w:sz w:val="22"/>
        </w:rPr>
        <w:t>95</w:t>
      </w:r>
      <w:r w:rsidR="006F4340" w:rsidRPr="005A6A82">
        <w:rPr>
          <w:rFonts w:ascii="Arial" w:hAnsi="Arial" w:cs="Arial"/>
          <w:sz w:val="22"/>
        </w:rPr>
        <w:t xml:space="preserve"> nuevos kioscos de agua</w:t>
      </w:r>
      <w:r w:rsidRPr="005A6A82">
        <w:rPr>
          <w:rFonts w:ascii="Arial" w:hAnsi="Arial" w:cs="Arial"/>
          <w:sz w:val="22"/>
        </w:rPr>
        <w:t xml:space="preserve">. </w:t>
      </w:r>
      <w:r w:rsidR="006F4340" w:rsidRPr="005A6A82">
        <w:rPr>
          <w:rFonts w:ascii="Arial" w:hAnsi="Arial" w:cs="Arial"/>
          <w:sz w:val="22"/>
        </w:rPr>
        <w:t xml:space="preserve">La operación de CT que está apoyando </w:t>
      </w:r>
      <w:r w:rsidR="00154F98" w:rsidRPr="005A6A82">
        <w:rPr>
          <w:rFonts w:ascii="Arial" w:hAnsi="Arial" w:cs="Arial"/>
          <w:sz w:val="22"/>
        </w:rPr>
        <w:t>la</w:t>
      </w:r>
      <w:r w:rsidR="00E22B26">
        <w:rPr>
          <w:rFonts w:ascii="Arial" w:hAnsi="Arial" w:cs="Arial"/>
          <w:sz w:val="22"/>
        </w:rPr>
        <w:t xml:space="preserve"> </w:t>
      </w:r>
      <w:r w:rsidR="006F4340" w:rsidRPr="005A6A82">
        <w:rPr>
          <w:rFonts w:ascii="Arial" w:hAnsi="Arial" w:cs="Arial"/>
          <w:sz w:val="22"/>
        </w:rPr>
        <w:t xml:space="preserve">preparación del Proyecto </w:t>
      </w:r>
      <w:r w:rsidR="00003399">
        <w:rPr>
          <w:rFonts w:ascii="Arial" w:hAnsi="Arial" w:cs="Arial"/>
          <w:sz w:val="22"/>
        </w:rPr>
        <w:br/>
      </w:r>
      <w:r w:rsidR="006F4340" w:rsidRPr="005A6A82">
        <w:rPr>
          <w:rFonts w:ascii="Arial" w:hAnsi="Arial" w:cs="Arial"/>
          <w:sz w:val="22"/>
        </w:rPr>
        <w:t>financiar</w:t>
      </w:r>
      <w:r w:rsidR="00154F98">
        <w:rPr>
          <w:rFonts w:ascii="Arial" w:hAnsi="Arial" w:cs="Arial"/>
          <w:sz w:val="22"/>
        </w:rPr>
        <w:t>á</w:t>
      </w:r>
      <w:r w:rsidR="006F4340" w:rsidRPr="005A6A82">
        <w:rPr>
          <w:rFonts w:ascii="Arial" w:hAnsi="Arial" w:cs="Arial"/>
          <w:sz w:val="22"/>
        </w:rPr>
        <w:t xml:space="preserve"> los diseños finales de las obras de </w:t>
      </w:r>
      <w:r w:rsidRPr="005A6A82">
        <w:rPr>
          <w:rFonts w:ascii="Arial" w:hAnsi="Arial" w:cs="Arial"/>
          <w:sz w:val="22"/>
        </w:rPr>
        <w:t xml:space="preserve">Carrefour, Cité Soleil, </w:t>
      </w:r>
      <w:r w:rsidR="006F4340" w:rsidRPr="005A6A82">
        <w:rPr>
          <w:rFonts w:ascii="Arial" w:hAnsi="Arial" w:cs="Arial"/>
          <w:sz w:val="22"/>
        </w:rPr>
        <w:t>y</w:t>
      </w:r>
      <w:r w:rsidRPr="005A6A82">
        <w:rPr>
          <w:rFonts w:ascii="Arial" w:hAnsi="Arial" w:cs="Arial"/>
          <w:sz w:val="22"/>
        </w:rPr>
        <w:t xml:space="preserve"> Centre-Ville, inclu</w:t>
      </w:r>
      <w:r w:rsidR="006F4340" w:rsidRPr="005A6A82">
        <w:rPr>
          <w:rFonts w:ascii="Arial" w:hAnsi="Arial" w:cs="Arial"/>
          <w:sz w:val="22"/>
        </w:rPr>
        <w:t xml:space="preserve">yendo la preparación de los pliegos. </w:t>
      </w:r>
      <w:r w:rsidR="00B817AD" w:rsidRPr="005A6A82">
        <w:rPr>
          <w:rFonts w:ascii="Arial" w:hAnsi="Arial" w:cs="Arial"/>
          <w:sz w:val="22"/>
        </w:rPr>
        <w:t>Por lo tanto, la ejecución de las obras podrá iniciar en cuanto</w:t>
      </w:r>
      <w:r w:rsidR="004F7964">
        <w:rPr>
          <w:rFonts w:ascii="Arial" w:hAnsi="Arial" w:cs="Arial"/>
          <w:sz w:val="22"/>
        </w:rPr>
        <w:t xml:space="preserve"> </w:t>
      </w:r>
      <w:r w:rsidR="00B817AD" w:rsidRPr="005A6A82">
        <w:rPr>
          <w:rFonts w:ascii="Arial" w:hAnsi="Arial" w:cs="Arial"/>
          <w:sz w:val="22"/>
        </w:rPr>
        <w:t>el proyecto este elegible.</w:t>
      </w:r>
      <w:r w:rsidRPr="005A6A82">
        <w:rPr>
          <w:rFonts w:ascii="Arial" w:hAnsi="Arial" w:cs="Arial"/>
          <w:sz w:val="22"/>
        </w:rPr>
        <w:t xml:space="preserve"> </w:t>
      </w:r>
    </w:p>
    <w:p w14:paraId="5D69A2EC" w14:textId="77777777" w:rsidR="00C6220A" w:rsidRDefault="00C6220A" w:rsidP="00212F82">
      <w:pPr>
        <w:pStyle w:val="Paragraph"/>
        <w:numPr>
          <w:ilvl w:val="1"/>
          <w:numId w:val="14"/>
        </w:numPr>
        <w:tabs>
          <w:tab w:val="clear" w:pos="1476"/>
          <w:tab w:val="num" w:pos="900"/>
        </w:tabs>
        <w:autoSpaceDN/>
        <w:ind w:left="720" w:hanging="720"/>
        <w:textAlignment w:val="auto"/>
        <w:rPr>
          <w:rFonts w:ascii="Arial" w:hAnsi="Arial" w:cs="Arial"/>
          <w:sz w:val="22"/>
        </w:rPr>
      </w:pPr>
      <w:r>
        <w:rPr>
          <w:rFonts w:ascii="Arial" w:hAnsi="Arial" w:cs="Arial"/>
          <w:b/>
          <w:sz w:val="22"/>
        </w:rPr>
        <w:t>Este componente financiar</w:t>
      </w:r>
      <w:r w:rsidR="00154F98">
        <w:rPr>
          <w:rFonts w:ascii="Arial" w:hAnsi="Arial" w:cs="Arial"/>
          <w:b/>
          <w:sz w:val="22"/>
        </w:rPr>
        <w:t>á</w:t>
      </w:r>
      <w:r>
        <w:rPr>
          <w:rFonts w:ascii="Arial" w:hAnsi="Arial" w:cs="Arial"/>
          <w:b/>
          <w:sz w:val="22"/>
        </w:rPr>
        <w:t xml:space="preserve"> 400 sistemas de agua potable semi-</w:t>
      </w:r>
      <w:r w:rsidRPr="00F00E78">
        <w:rPr>
          <w:rFonts w:ascii="Arial" w:hAnsi="Arial" w:cs="Arial"/>
          <w:b/>
          <w:sz w:val="22"/>
        </w:rPr>
        <w:t>colectivos o condominiales.</w:t>
      </w:r>
      <w:r>
        <w:rPr>
          <w:rFonts w:ascii="Arial" w:hAnsi="Arial" w:cs="Arial"/>
          <w:sz w:val="22"/>
        </w:rPr>
        <w:t xml:space="preserve"> El proyecto proveerá los materiales y la asistencia técnica para implementar 12.000 conexiones de agua potable en Martissant y Mariani.</w:t>
      </w:r>
    </w:p>
    <w:p w14:paraId="5D69A2ED" w14:textId="77777777" w:rsidR="00154F98" w:rsidRDefault="00154F98" w:rsidP="00212F82">
      <w:pPr>
        <w:pStyle w:val="Paragraph"/>
        <w:numPr>
          <w:ilvl w:val="1"/>
          <w:numId w:val="14"/>
        </w:numPr>
        <w:tabs>
          <w:tab w:val="clear" w:pos="1476"/>
          <w:tab w:val="num" w:pos="900"/>
        </w:tabs>
        <w:autoSpaceDN/>
        <w:ind w:left="720" w:hanging="720"/>
        <w:textAlignment w:val="auto"/>
        <w:rPr>
          <w:rFonts w:ascii="Arial" w:hAnsi="Arial" w:cs="Arial"/>
          <w:sz w:val="22"/>
        </w:rPr>
      </w:pPr>
      <w:r w:rsidRPr="00F00E78">
        <w:rPr>
          <w:rFonts w:ascii="Arial" w:hAnsi="Arial" w:cs="Arial"/>
          <w:sz w:val="22"/>
        </w:rPr>
        <w:t>Con respecto</w:t>
      </w:r>
      <w:r>
        <w:rPr>
          <w:rFonts w:ascii="Arial" w:hAnsi="Arial" w:cs="Arial"/>
          <w:b/>
          <w:sz w:val="22"/>
        </w:rPr>
        <w:t xml:space="preserve"> </w:t>
      </w:r>
      <w:r w:rsidRPr="005A6A82">
        <w:rPr>
          <w:rFonts w:ascii="Arial" w:hAnsi="Arial" w:cs="Arial"/>
          <w:sz w:val="22"/>
        </w:rPr>
        <w:t>a saneamiento, este componente financiar</w:t>
      </w:r>
      <w:r>
        <w:rPr>
          <w:rFonts w:ascii="Arial" w:hAnsi="Arial" w:cs="Arial"/>
          <w:sz w:val="22"/>
        </w:rPr>
        <w:t>á</w:t>
      </w:r>
      <w:r w:rsidRPr="005A6A82">
        <w:rPr>
          <w:rFonts w:ascii="Arial" w:hAnsi="Arial" w:cs="Arial"/>
          <w:sz w:val="22"/>
        </w:rPr>
        <w:t xml:space="preserve"> la implementación de un </w:t>
      </w:r>
      <w:r>
        <w:rPr>
          <w:rFonts w:ascii="Arial" w:hAnsi="Arial" w:cs="Arial"/>
          <w:sz w:val="22"/>
        </w:rPr>
        <w:t>p</w:t>
      </w:r>
      <w:r w:rsidRPr="005A6A82">
        <w:rPr>
          <w:rFonts w:ascii="Arial" w:hAnsi="Arial" w:cs="Arial"/>
          <w:sz w:val="22"/>
        </w:rPr>
        <w:t xml:space="preserve">royecto piloto condominial </w:t>
      </w:r>
      <w:r>
        <w:rPr>
          <w:rFonts w:ascii="Arial" w:hAnsi="Arial" w:cs="Arial"/>
          <w:sz w:val="22"/>
        </w:rPr>
        <w:t xml:space="preserve">de saneamiento </w:t>
      </w:r>
      <w:r w:rsidRPr="005A6A82">
        <w:rPr>
          <w:rFonts w:ascii="Arial" w:hAnsi="Arial" w:cs="Arial"/>
          <w:sz w:val="22"/>
        </w:rPr>
        <w:t>en el área de Martissant.</w:t>
      </w:r>
      <w:r w:rsidR="00003399">
        <w:rPr>
          <w:rFonts w:ascii="Arial" w:hAnsi="Arial" w:cs="Arial"/>
          <w:sz w:val="22"/>
        </w:rPr>
        <w:t xml:space="preserve"> </w:t>
      </w:r>
      <w:r w:rsidRPr="005A6A82">
        <w:rPr>
          <w:rFonts w:ascii="Arial" w:hAnsi="Arial" w:cs="Arial"/>
          <w:sz w:val="22"/>
        </w:rPr>
        <w:t xml:space="preserve">El </w:t>
      </w:r>
      <w:r w:rsidR="004F7964">
        <w:rPr>
          <w:rFonts w:ascii="Arial" w:hAnsi="Arial" w:cs="Arial"/>
          <w:sz w:val="22"/>
        </w:rPr>
        <w:br/>
      </w:r>
      <w:r w:rsidRPr="005A6A82">
        <w:rPr>
          <w:rFonts w:ascii="Arial" w:hAnsi="Arial" w:cs="Arial"/>
          <w:sz w:val="22"/>
        </w:rPr>
        <w:t>objetivo es probar una metodología, que se desarrolló de manera exitosa por una ONG en esa área. Se espera que la DINEPA usara los resultados de ese piloto para implementar su estrategia en saneamiento. Si ese piloto se desarrolla de manera exitosa, se implementar</w:t>
      </w:r>
      <w:r>
        <w:rPr>
          <w:rFonts w:ascii="Arial" w:hAnsi="Arial" w:cs="Arial"/>
          <w:sz w:val="22"/>
        </w:rPr>
        <w:t>á</w:t>
      </w:r>
      <w:r w:rsidRPr="005A6A82">
        <w:rPr>
          <w:rFonts w:ascii="Arial" w:hAnsi="Arial" w:cs="Arial"/>
          <w:sz w:val="22"/>
        </w:rPr>
        <w:t xml:space="preserve"> en mayor escala en la ciudad de Port-au-Prince</w:t>
      </w:r>
      <w:r>
        <w:rPr>
          <w:rFonts w:ascii="Arial" w:hAnsi="Arial" w:cs="Arial"/>
          <w:sz w:val="22"/>
        </w:rPr>
        <w:t xml:space="preserve"> y en otras cuidades del país.</w:t>
      </w:r>
    </w:p>
    <w:p w14:paraId="5D69A2EE" w14:textId="77777777" w:rsidR="00863CEE" w:rsidRPr="001B775E" w:rsidRDefault="00863CEE" w:rsidP="00212F82">
      <w:pPr>
        <w:pStyle w:val="Paragraph"/>
        <w:numPr>
          <w:ilvl w:val="1"/>
          <w:numId w:val="14"/>
        </w:numPr>
        <w:tabs>
          <w:tab w:val="clear" w:pos="1476"/>
          <w:tab w:val="num" w:pos="900"/>
        </w:tabs>
        <w:autoSpaceDN/>
        <w:ind w:left="720" w:hanging="720"/>
        <w:textAlignment w:val="auto"/>
        <w:rPr>
          <w:rFonts w:ascii="Arial" w:hAnsi="Arial" w:cs="Arial"/>
          <w:sz w:val="22"/>
          <w:lang w:val="en-US"/>
        </w:rPr>
      </w:pPr>
      <w:r w:rsidRPr="004143FA">
        <w:rPr>
          <w:rFonts w:ascii="Arial" w:hAnsi="Arial" w:cs="Arial"/>
          <w:b/>
          <w:sz w:val="22"/>
        </w:rPr>
        <w:t>Componente IV</w:t>
      </w:r>
      <w:r>
        <w:rPr>
          <w:rFonts w:ascii="Arial" w:hAnsi="Arial" w:cs="Arial"/>
          <w:b/>
          <w:sz w:val="22"/>
        </w:rPr>
        <w:t>.</w:t>
      </w:r>
      <w:r w:rsidRPr="004143FA">
        <w:rPr>
          <w:rFonts w:ascii="Arial" w:hAnsi="Arial" w:cs="Arial"/>
          <w:b/>
          <w:sz w:val="22"/>
        </w:rPr>
        <w:t xml:space="preserve"> Inversiones </w:t>
      </w:r>
      <w:r w:rsidR="00DC4E01">
        <w:rPr>
          <w:rFonts w:ascii="Arial" w:hAnsi="Arial" w:cs="Arial"/>
          <w:b/>
          <w:sz w:val="22"/>
        </w:rPr>
        <w:t>en agua,</w:t>
      </w:r>
      <w:r w:rsidR="006400DD">
        <w:rPr>
          <w:rFonts w:ascii="Arial" w:hAnsi="Arial" w:cs="Arial"/>
          <w:b/>
          <w:sz w:val="22"/>
        </w:rPr>
        <w:t xml:space="preserve"> saneamiento e higiene</w:t>
      </w:r>
      <w:r w:rsidR="00C730C5">
        <w:rPr>
          <w:rFonts w:ascii="Arial" w:hAnsi="Arial" w:cs="Arial"/>
          <w:b/>
          <w:sz w:val="22"/>
        </w:rPr>
        <w:t xml:space="preserve"> en áreas rurales de la OREPA OESTE y</w:t>
      </w:r>
      <w:del w:id="13" w:author="Cathala, Corinne" w:date="2017-09-11T11:28:00Z">
        <w:r w:rsidR="00C730C5" w:rsidDel="00CB35B2">
          <w:rPr>
            <w:rFonts w:ascii="Arial" w:hAnsi="Arial" w:cs="Arial"/>
            <w:b/>
            <w:sz w:val="22"/>
          </w:rPr>
          <w:delText xml:space="preserve"> </w:delText>
        </w:r>
        <w:r w:rsidRPr="004143FA" w:rsidDel="00CB35B2">
          <w:rPr>
            <w:rFonts w:ascii="Arial" w:hAnsi="Arial" w:cs="Arial"/>
            <w:b/>
            <w:sz w:val="22"/>
          </w:rPr>
          <w:delText>d</w:delText>
        </w:r>
      </w:del>
      <w:r w:rsidRPr="00B45928">
        <w:rPr>
          <w:rFonts w:ascii="Arial" w:hAnsi="Arial" w:cs="Arial"/>
          <w:b/>
          <w:sz w:val="22"/>
        </w:rPr>
        <w:t xml:space="preserve"> </w:t>
      </w:r>
      <w:r w:rsidR="00C730C5">
        <w:rPr>
          <w:rFonts w:ascii="Arial" w:hAnsi="Arial" w:cs="Arial"/>
          <w:b/>
          <w:sz w:val="22"/>
        </w:rPr>
        <w:t xml:space="preserve">zonas </w:t>
      </w:r>
      <w:r w:rsidRPr="00B45928">
        <w:rPr>
          <w:rFonts w:ascii="Arial" w:hAnsi="Arial" w:cs="Arial"/>
          <w:b/>
          <w:sz w:val="22"/>
        </w:rPr>
        <w:t>afectadas por el huracán Matthew</w:t>
      </w:r>
      <w:r>
        <w:rPr>
          <w:rFonts w:ascii="Arial" w:hAnsi="Arial" w:cs="Arial"/>
          <w:b/>
          <w:sz w:val="22"/>
        </w:rPr>
        <w:t xml:space="preserve"> </w:t>
      </w:r>
      <w:r w:rsidRPr="004143FA">
        <w:rPr>
          <w:rFonts w:ascii="Arial" w:hAnsi="Arial" w:cs="Arial"/>
          <w:b/>
          <w:sz w:val="22"/>
        </w:rPr>
        <w:t>(US$7.</w:t>
      </w:r>
      <w:r w:rsidR="001B775E">
        <w:rPr>
          <w:rFonts w:ascii="Arial" w:hAnsi="Arial" w:cs="Arial"/>
          <w:b/>
          <w:sz w:val="22"/>
        </w:rPr>
        <w:t>0</w:t>
      </w:r>
      <w:r w:rsidRPr="004143FA">
        <w:rPr>
          <w:rFonts w:ascii="Arial" w:hAnsi="Arial" w:cs="Arial"/>
          <w:b/>
          <w:sz w:val="22"/>
        </w:rPr>
        <w:t xml:space="preserve"> millones)</w:t>
      </w:r>
      <w:r w:rsidRPr="00B45928">
        <w:rPr>
          <w:rFonts w:ascii="Arial" w:hAnsi="Arial" w:cs="Arial"/>
          <w:b/>
          <w:sz w:val="22"/>
        </w:rPr>
        <w:t>.</w:t>
      </w:r>
      <w:r w:rsidRPr="00B45928">
        <w:rPr>
          <w:rFonts w:ascii="Arial" w:hAnsi="Arial" w:cs="Arial"/>
          <w:sz w:val="22"/>
        </w:rPr>
        <w:t xml:space="preserve"> Este componente </w:t>
      </w:r>
      <w:r w:rsidR="004F7964">
        <w:rPr>
          <w:rFonts w:ascii="Arial" w:hAnsi="Arial" w:cs="Arial"/>
          <w:sz w:val="22"/>
        </w:rPr>
        <w:br/>
      </w:r>
      <w:r w:rsidRPr="00B45928">
        <w:rPr>
          <w:rFonts w:ascii="Arial" w:hAnsi="Arial" w:cs="Arial"/>
          <w:sz w:val="22"/>
        </w:rPr>
        <w:t>financiar</w:t>
      </w:r>
      <w:r>
        <w:rPr>
          <w:rFonts w:ascii="Arial" w:hAnsi="Arial" w:cs="Arial"/>
          <w:sz w:val="22"/>
        </w:rPr>
        <w:t>á</w:t>
      </w:r>
      <w:r w:rsidRPr="00B45928">
        <w:rPr>
          <w:rFonts w:ascii="Arial" w:hAnsi="Arial" w:cs="Arial"/>
          <w:sz w:val="22"/>
        </w:rPr>
        <w:t xml:space="preserve"> obras de emer</w:t>
      </w:r>
      <w:r w:rsidRPr="004143FA">
        <w:rPr>
          <w:rFonts w:ascii="Arial" w:hAnsi="Arial" w:cs="Arial"/>
          <w:sz w:val="22"/>
        </w:rPr>
        <w:t xml:space="preserve">gencia con el objetivo de restaurar la infraestructura </w:t>
      </w:r>
      <w:r w:rsidR="00A23E74">
        <w:rPr>
          <w:rFonts w:ascii="Arial" w:hAnsi="Arial" w:cs="Arial"/>
          <w:b/>
          <w:sz w:val="22"/>
        </w:rPr>
        <w:br/>
      </w:r>
      <w:r w:rsidRPr="004143FA">
        <w:rPr>
          <w:rFonts w:ascii="Arial" w:hAnsi="Arial" w:cs="Arial"/>
          <w:sz w:val="22"/>
        </w:rPr>
        <w:t>b</w:t>
      </w:r>
      <w:r w:rsidRPr="00E369B7">
        <w:rPr>
          <w:rFonts w:ascii="Arial" w:hAnsi="Arial" w:cs="Arial"/>
          <w:sz w:val="22"/>
        </w:rPr>
        <w:t>á</w:t>
      </w:r>
      <w:r w:rsidRPr="004143FA">
        <w:rPr>
          <w:rFonts w:ascii="Arial" w:hAnsi="Arial" w:cs="Arial"/>
          <w:sz w:val="22"/>
        </w:rPr>
        <w:t xml:space="preserve">sica de agua a la población afectada por el </w:t>
      </w:r>
      <w:r w:rsidRPr="00E369B7">
        <w:rPr>
          <w:rFonts w:ascii="Arial" w:hAnsi="Arial" w:cs="Arial"/>
          <w:sz w:val="22"/>
        </w:rPr>
        <w:t>huracán</w:t>
      </w:r>
      <w:r w:rsidRPr="00B45928">
        <w:rPr>
          <w:rFonts w:ascii="Arial" w:hAnsi="Arial" w:cs="Arial"/>
          <w:sz w:val="22"/>
        </w:rPr>
        <w:t xml:space="preserve"> Matthew en el sur del país y en la Gonave. </w:t>
      </w:r>
      <w:r w:rsidRPr="00F67238">
        <w:rPr>
          <w:rFonts w:ascii="Arial" w:hAnsi="Arial" w:cs="Arial"/>
          <w:sz w:val="22"/>
          <w:lang w:val="en-US"/>
        </w:rPr>
        <w:t xml:space="preserve">Esas obras incluyen la rehabilitación de </w:t>
      </w:r>
      <w:r w:rsidR="00C730C5">
        <w:rPr>
          <w:rFonts w:ascii="Arial" w:hAnsi="Arial" w:cs="Arial"/>
          <w:sz w:val="22"/>
          <w:lang w:val="en-US"/>
        </w:rPr>
        <w:t>7</w:t>
      </w:r>
      <w:r w:rsidRPr="00F67238">
        <w:rPr>
          <w:rFonts w:ascii="Arial" w:hAnsi="Arial" w:cs="Arial"/>
          <w:sz w:val="22"/>
          <w:lang w:val="en-US"/>
        </w:rPr>
        <w:t xml:space="preserve"> sistemas de agua.</w:t>
      </w:r>
      <w:r>
        <w:rPr>
          <w:rFonts w:ascii="Arial" w:hAnsi="Arial" w:cs="Arial"/>
          <w:sz w:val="22"/>
          <w:lang w:val="en-US"/>
        </w:rPr>
        <w:t xml:space="preserve"> </w:t>
      </w:r>
      <w:r w:rsidRPr="002525DC">
        <w:rPr>
          <w:rFonts w:ascii="Arial" w:hAnsi="Arial" w:cs="Arial"/>
          <w:sz w:val="22"/>
          <w:lang w:val="en-US"/>
        </w:rPr>
        <w:t xml:space="preserve">In addition, the component will finance a communication campaign on </w:t>
      </w:r>
      <w:r w:rsidR="00A23E74">
        <w:rPr>
          <w:rFonts w:ascii="Arial" w:hAnsi="Arial" w:cs="Arial"/>
          <w:sz w:val="22"/>
          <w:lang w:val="en-US"/>
        </w:rPr>
        <w:br/>
      </w:r>
      <w:r w:rsidRPr="002525DC">
        <w:rPr>
          <w:rFonts w:ascii="Arial" w:hAnsi="Arial" w:cs="Arial"/>
          <w:sz w:val="22"/>
          <w:lang w:val="en-US"/>
        </w:rPr>
        <w:t xml:space="preserve">sanitation and hygiene in 4 communities of OREPA Ouest as well as the </w:t>
      </w:r>
      <w:r w:rsidR="00A23E74">
        <w:rPr>
          <w:rFonts w:ascii="Arial" w:hAnsi="Arial" w:cs="Arial"/>
          <w:sz w:val="22"/>
          <w:lang w:val="en-US"/>
        </w:rPr>
        <w:br/>
      </w:r>
      <w:r w:rsidRPr="002525DC">
        <w:rPr>
          <w:rFonts w:ascii="Arial" w:hAnsi="Arial" w:cs="Arial"/>
          <w:sz w:val="22"/>
          <w:lang w:val="en-US"/>
        </w:rPr>
        <w:t>preparation of a planning tool for rural areas of OREPA Ouest. In accordance with DINEPA’s sanitation strategy, a subsidy will be granted to the communities to build their own sanitation system</w:t>
      </w:r>
      <w:r w:rsidRPr="001B775E">
        <w:rPr>
          <w:rFonts w:ascii="Arial" w:hAnsi="Arial" w:cs="Arial"/>
          <w:sz w:val="22"/>
          <w:lang w:val="en-US"/>
        </w:rPr>
        <w:t>.</w:t>
      </w:r>
    </w:p>
    <w:p w14:paraId="5D69A2EF" w14:textId="77777777" w:rsidR="00863CEE" w:rsidRDefault="00863CEE" w:rsidP="00212F82">
      <w:pPr>
        <w:pStyle w:val="Paragraph"/>
        <w:numPr>
          <w:ilvl w:val="1"/>
          <w:numId w:val="14"/>
        </w:numPr>
        <w:tabs>
          <w:tab w:val="clear" w:pos="1476"/>
          <w:tab w:val="num" w:pos="900"/>
        </w:tabs>
        <w:autoSpaceDN/>
        <w:ind w:left="720" w:hanging="720"/>
        <w:textAlignment w:val="auto"/>
        <w:rPr>
          <w:rFonts w:ascii="Arial" w:hAnsi="Arial" w:cs="Arial"/>
          <w:sz w:val="22"/>
        </w:rPr>
      </w:pPr>
      <w:r w:rsidRPr="00B918DE">
        <w:rPr>
          <w:rFonts w:ascii="Arial" w:hAnsi="Arial" w:cs="Arial"/>
          <w:b/>
          <w:sz w:val="22"/>
          <w:lang w:eastAsia="es-MX"/>
        </w:rPr>
        <w:t>Esquema de ejecución</w:t>
      </w:r>
      <w:r w:rsidRPr="00212F82">
        <w:rPr>
          <w:rFonts w:ascii="Arial" w:hAnsi="Arial" w:cs="Arial"/>
          <w:b/>
          <w:sz w:val="22"/>
          <w:lang w:eastAsia="es-MX"/>
        </w:rPr>
        <w:t>.</w:t>
      </w:r>
      <w:r w:rsidRPr="00B918DE">
        <w:rPr>
          <w:rFonts w:ascii="Arial" w:hAnsi="Arial" w:cs="Arial"/>
          <w:sz w:val="22"/>
          <w:lang w:eastAsia="es-MX"/>
        </w:rPr>
        <w:t xml:space="preserve"> La DINEPA </w:t>
      </w:r>
      <w:r w:rsidRPr="00B918DE">
        <w:rPr>
          <w:rFonts w:ascii="Arial" w:hAnsi="Arial" w:cs="Arial"/>
          <w:sz w:val="22"/>
        </w:rPr>
        <w:t>será el organismo ejecutor del proyecto a través de la OREPA Oeste y CTE-RMPP. La administración del proyecto será organizada de la siguiente manera: El jefe de proyecto será el Director del CTE</w:t>
      </w:r>
      <w:r>
        <w:rPr>
          <w:rFonts w:ascii="Arial" w:hAnsi="Arial" w:cs="Arial"/>
          <w:sz w:val="22"/>
        </w:rPr>
        <w:t>;</w:t>
      </w:r>
      <w:r w:rsidRPr="00B918DE">
        <w:rPr>
          <w:rFonts w:ascii="Arial" w:hAnsi="Arial" w:cs="Arial"/>
          <w:sz w:val="22"/>
        </w:rPr>
        <w:t xml:space="preserve"> el responsable financiero del proyecto y el responsable de adquisiciones </w:t>
      </w:r>
      <w:r w:rsidR="00A23E74">
        <w:rPr>
          <w:rFonts w:ascii="Arial" w:hAnsi="Arial" w:cs="Arial"/>
          <w:sz w:val="22"/>
        </w:rPr>
        <w:br/>
      </w:r>
      <w:r w:rsidRPr="00B918DE">
        <w:rPr>
          <w:rFonts w:ascii="Arial" w:hAnsi="Arial" w:cs="Arial"/>
          <w:sz w:val="22"/>
        </w:rPr>
        <w:t>participar</w:t>
      </w:r>
      <w:r>
        <w:rPr>
          <w:rFonts w:ascii="Arial" w:hAnsi="Arial" w:cs="Arial"/>
          <w:sz w:val="22"/>
        </w:rPr>
        <w:t>á</w:t>
      </w:r>
      <w:r w:rsidRPr="00B918DE">
        <w:rPr>
          <w:rFonts w:ascii="Arial" w:hAnsi="Arial" w:cs="Arial"/>
          <w:sz w:val="22"/>
        </w:rPr>
        <w:t xml:space="preserve">n en la gestión del proyecto. El Banco solicito a la DINEPA transferir la toma de decisiones al CTE-RMPP con el objetivo de facilitar y acelerar los </w:t>
      </w:r>
      <w:r w:rsidR="00A23E74">
        <w:rPr>
          <w:rFonts w:ascii="Arial" w:hAnsi="Arial" w:cs="Arial"/>
          <w:sz w:val="22"/>
        </w:rPr>
        <w:br/>
      </w:r>
      <w:r w:rsidRPr="00B918DE">
        <w:rPr>
          <w:rFonts w:ascii="Arial" w:hAnsi="Arial" w:cs="Arial"/>
          <w:sz w:val="22"/>
        </w:rPr>
        <w:t>procesos administrativos y de adquisiciones.</w:t>
      </w:r>
      <w:r>
        <w:rPr>
          <w:rFonts w:ascii="Arial" w:hAnsi="Arial" w:cs="Arial"/>
          <w:sz w:val="22"/>
        </w:rPr>
        <w:t xml:space="preserve"> Con respecto a la ejecución de los istemas rurales, el departamento rural de la DINEPA estará a cargo de la </w:t>
      </w:r>
      <w:r w:rsidR="00003399">
        <w:rPr>
          <w:rFonts w:ascii="Arial" w:hAnsi="Arial" w:cs="Arial"/>
          <w:sz w:val="22"/>
        </w:rPr>
        <w:br/>
      </w:r>
      <w:r>
        <w:rPr>
          <w:rFonts w:ascii="Arial" w:hAnsi="Arial" w:cs="Arial"/>
          <w:sz w:val="22"/>
        </w:rPr>
        <w:t>ejecución del componente rural.</w:t>
      </w:r>
    </w:p>
    <w:p w14:paraId="5D69A2F0" w14:textId="77777777" w:rsidR="003F3485" w:rsidRDefault="003F3485" w:rsidP="00212F82">
      <w:pPr>
        <w:pStyle w:val="Paragraph"/>
        <w:numPr>
          <w:ilvl w:val="1"/>
          <w:numId w:val="14"/>
        </w:numPr>
        <w:tabs>
          <w:tab w:val="clear" w:pos="1476"/>
          <w:tab w:val="num" w:pos="900"/>
        </w:tabs>
        <w:autoSpaceDN/>
        <w:ind w:left="720" w:hanging="720"/>
        <w:textAlignment w:val="auto"/>
        <w:rPr>
          <w:rFonts w:ascii="Arial" w:hAnsi="Arial" w:cs="Arial"/>
          <w:sz w:val="22"/>
        </w:rPr>
      </w:pPr>
      <w:r>
        <w:rPr>
          <w:rFonts w:ascii="Arial" w:hAnsi="Arial" w:cs="Arial"/>
          <w:b/>
          <w:sz w:val="22"/>
          <w:lang w:eastAsia="es-MX"/>
        </w:rPr>
        <w:t xml:space="preserve">El sistema de monitoreo, seguimiento y </w:t>
      </w:r>
      <w:r w:rsidR="00C77E22">
        <w:rPr>
          <w:rFonts w:ascii="Arial" w:hAnsi="Arial" w:cs="Arial"/>
          <w:b/>
          <w:sz w:val="22"/>
          <w:lang w:eastAsia="es-MX"/>
        </w:rPr>
        <w:t>evaluación</w:t>
      </w:r>
      <w:r>
        <w:rPr>
          <w:rFonts w:ascii="Arial" w:hAnsi="Arial" w:cs="Arial"/>
          <w:b/>
          <w:sz w:val="22"/>
          <w:lang w:eastAsia="es-MX"/>
        </w:rPr>
        <w:t xml:space="preserve"> </w:t>
      </w:r>
      <w:r w:rsidRPr="0025148C">
        <w:rPr>
          <w:rFonts w:ascii="Arial" w:hAnsi="Arial" w:cs="Arial"/>
          <w:b/>
          <w:sz w:val="22"/>
          <w:lang w:eastAsia="es-MX"/>
        </w:rPr>
        <w:t>está compuesto por</w:t>
      </w:r>
      <w:r w:rsidRPr="00212F82">
        <w:rPr>
          <w:rFonts w:ascii="Arial" w:hAnsi="Arial" w:cs="Arial"/>
          <w:b/>
          <w:sz w:val="22"/>
        </w:rPr>
        <w:t>:</w:t>
      </w:r>
      <w:r w:rsidRPr="0025148C">
        <w:rPr>
          <w:rFonts w:ascii="Arial" w:hAnsi="Arial" w:cs="Arial"/>
          <w:sz w:val="22"/>
        </w:rPr>
        <w:t xml:space="preserve"> </w:t>
      </w:r>
      <w:r w:rsidR="00781641">
        <w:rPr>
          <w:rFonts w:ascii="Arial" w:hAnsi="Arial" w:cs="Arial"/>
          <w:sz w:val="22"/>
        </w:rPr>
        <w:br/>
      </w:r>
      <w:r w:rsidRPr="0025148C">
        <w:rPr>
          <w:rFonts w:ascii="Arial" w:hAnsi="Arial" w:cs="Arial"/>
          <w:sz w:val="22"/>
        </w:rPr>
        <w:t xml:space="preserve">(i) el Plan de Ejecución del Proyecto (PEP), que incluye el plan de adquisiciones, los indicadores establecidos en la matriz de resultados; (ii) los Planes Operativos Anuales (POA) que a su vez incluyen las acciones acordadas y necesarias para mitigar los riesgos identificados en la Matriz de Riesgos los cuales serán revisados periódicamente por el Banco; (iii) los informes de avance semestrales, que </w:t>
      </w:r>
      <w:r w:rsidR="00781641">
        <w:rPr>
          <w:rFonts w:ascii="Arial" w:hAnsi="Arial" w:cs="Arial"/>
          <w:sz w:val="22"/>
        </w:rPr>
        <w:br/>
      </w:r>
      <w:r w:rsidRPr="0025148C">
        <w:rPr>
          <w:rFonts w:ascii="Arial" w:hAnsi="Arial" w:cs="Arial"/>
          <w:sz w:val="22"/>
        </w:rPr>
        <w:t xml:space="preserve">incluyen el avance logrado en el POA, los resultados obtenidos de la ejecución de las actividades, seguimiento de los aspectos ambientales y sociales del Programa y un plan de acción para el semestre siguiente en aquellos aspectos que requieren </w:t>
      </w:r>
      <w:r w:rsidRPr="0025148C">
        <w:rPr>
          <w:rFonts w:ascii="Arial" w:hAnsi="Arial" w:cs="Arial"/>
          <w:sz w:val="22"/>
        </w:rPr>
        <w:lastRenderedPageBreak/>
        <w:t xml:space="preserve">acciones correctivas para mejorar el desempeño del Programa; (iv) evaluaciones de desempeño intermedia y final; y (v) evaluación </w:t>
      </w:r>
      <w:r w:rsidRPr="0025148C">
        <w:rPr>
          <w:rFonts w:ascii="Arial" w:hAnsi="Arial" w:cs="Arial"/>
          <w:i/>
          <w:sz w:val="22"/>
        </w:rPr>
        <w:t>ex post</w:t>
      </w:r>
      <w:r w:rsidRPr="0025148C">
        <w:rPr>
          <w:rFonts w:ascii="Arial" w:hAnsi="Arial" w:cs="Arial"/>
          <w:sz w:val="22"/>
        </w:rPr>
        <w:t xml:space="preserve"> socioeconómica. Para este proyecto el elemento esencial del plan de seguimiento y evaluación es la Matriz de Resultados, la cual incluye la información necesaria para realizar la </w:t>
      </w:r>
      <w:r w:rsidR="00003399">
        <w:rPr>
          <w:rFonts w:ascii="Arial" w:hAnsi="Arial" w:cs="Arial"/>
          <w:sz w:val="22"/>
        </w:rPr>
        <w:br/>
      </w:r>
      <w:r w:rsidRPr="0025148C">
        <w:rPr>
          <w:rFonts w:ascii="Arial" w:hAnsi="Arial" w:cs="Arial"/>
          <w:sz w:val="22"/>
        </w:rPr>
        <w:t xml:space="preserve">evaluación ex post y de desempeño, así como las entidades responsables por </w:t>
      </w:r>
      <w:r w:rsidR="00781641">
        <w:rPr>
          <w:rFonts w:ascii="Arial" w:hAnsi="Arial" w:cs="Arial"/>
          <w:sz w:val="22"/>
        </w:rPr>
        <w:br/>
      </w:r>
      <w:r w:rsidRPr="0025148C">
        <w:rPr>
          <w:rFonts w:ascii="Arial" w:hAnsi="Arial" w:cs="Arial"/>
          <w:sz w:val="22"/>
        </w:rPr>
        <w:t>suministrar la información. La metodología de evaluación ex post se elaborará comparando la situación con y sin proyecto.</w:t>
      </w:r>
    </w:p>
    <w:p w14:paraId="5D69A2F1" w14:textId="77777777" w:rsidR="003F3485" w:rsidRPr="002525DC" w:rsidRDefault="00454CA4" w:rsidP="00212F82">
      <w:pPr>
        <w:pStyle w:val="Paragraph"/>
        <w:tabs>
          <w:tab w:val="clear" w:pos="720"/>
        </w:tabs>
        <w:autoSpaceDN/>
        <w:ind w:left="1584" w:firstLine="0"/>
        <w:textAlignment w:val="auto"/>
        <w:rPr>
          <w:rFonts w:ascii="Arial" w:hAnsi="Arial" w:cs="Arial"/>
          <w:b/>
          <w:sz w:val="22"/>
        </w:rPr>
      </w:pPr>
      <w:r w:rsidRPr="002525DC">
        <w:rPr>
          <w:rFonts w:ascii="Arial" w:hAnsi="Arial" w:cs="Arial"/>
          <w:b/>
          <w:sz w:val="22"/>
        </w:rPr>
        <w:t>II.</w:t>
      </w:r>
      <w:r w:rsidRPr="002525DC">
        <w:rPr>
          <w:rFonts w:ascii="Arial" w:hAnsi="Arial" w:cs="Arial"/>
          <w:b/>
          <w:sz w:val="22"/>
        </w:rPr>
        <w:tab/>
      </w:r>
      <w:r w:rsidR="003F3485" w:rsidRPr="002525DC">
        <w:rPr>
          <w:rFonts w:ascii="Arial" w:hAnsi="Arial" w:cs="Arial"/>
          <w:b/>
          <w:sz w:val="22"/>
        </w:rPr>
        <w:t>Monitoreo de la Gestión del Programa</w:t>
      </w:r>
    </w:p>
    <w:p w14:paraId="5D69A2F2" w14:textId="77777777" w:rsidR="003F3485" w:rsidRPr="002525DC" w:rsidRDefault="0021581D" w:rsidP="00212F82">
      <w:pPr>
        <w:pStyle w:val="Paragraph"/>
        <w:tabs>
          <w:tab w:val="clear" w:pos="720"/>
        </w:tabs>
        <w:autoSpaceDN/>
        <w:ind w:left="0" w:firstLine="0"/>
        <w:textAlignment w:val="auto"/>
        <w:rPr>
          <w:rFonts w:ascii="Arial" w:hAnsi="Arial" w:cs="Arial"/>
          <w:b/>
          <w:sz w:val="22"/>
        </w:rPr>
      </w:pPr>
      <w:r>
        <w:rPr>
          <w:rFonts w:ascii="Arial" w:hAnsi="Arial" w:cs="Arial"/>
          <w:b/>
          <w:sz w:val="22"/>
        </w:rPr>
        <w:t>A</w:t>
      </w:r>
      <w:r>
        <w:rPr>
          <w:rFonts w:ascii="Arial" w:hAnsi="Arial" w:cs="Arial"/>
          <w:b/>
          <w:sz w:val="22"/>
        </w:rPr>
        <w:tab/>
      </w:r>
      <w:r w:rsidR="00454CA4" w:rsidRPr="002525DC">
        <w:rPr>
          <w:rFonts w:ascii="Arial" w:hAnsi="Arial" w:cs="Arial"/>
          <w:b/>
          <w:sz w:val="22"/>
        </w:rPr>
        <w:t>Indicadores</w:t>
      </w:r>
    </w:p>
    <w:p w14:paraId="5D69A2F3" w14:textId="77777777" w:rsidR="003F3485" w:rsidRDefault="00454CA4" w:rsidP="00212F82">
      <w:pPr>
        <w:pStyle w:val="AutoNumpara"/>
        <w:numPr>
          <w:ilvl w:val="1"/>
          <w:numId w:val="13"/>
        </w:numPr>
        <w:autoSpaceDN/>
        <w:textAlignment w:val="auto"/>
        <w:rPr>
          <w:rFonts w:ascii="Arial" w:hAnsi="Arial" w:cs="Arial"/>
          <w:sz w:val="22"/>
        </w:rPr>
      </w:pPr>
      <w:r>
        <w:rPr>
          <w:rFonts w:ascii="Arial" w:hAnsi="Arial" w:cs="Arial"/>
          <w:sz w:val="22"/>
        </w:rPr>
        <w:t>El Cuadro 1 a continuación incluye los indicadores de productos a los que se dará seguimiento y que se consignarán en los informes semestrales de seguimiento del proyecto.</w:t>
      </w:r>
    </w:p>
    <w:p w14:paraId="5D69A2F4" w14:textId="77777777" w:rsidR="00D633C2" w:rsidRPr="00212F82" w:rsidRDefault="00D633C2" w:rsidP="00212F82">
      <w:pPr>
        <w:pStyle w:val="Paragraph"/>
        <w:tabs>
          <w:tab w:val="clear" w:pos="720"/>
        </w:tabs>
        <w:autoSpaceDN/>
        <w:spacing w:after="0"/>
        <w:ind w:left="0" w:firstLine="0"/>
        <w:jc w:val="center"/>
        <w:textAlignment w:val="auto"/>
        <w:rPr>
          <w:rFonts w:ascii="Arial" w:hAnsi="Arial" w:cs="Arial"/>
          <w:b/>
          <w:sz w:val="22"/>
        </w:rPr>
      </w:pPr>
      <w:r w:rsidRPr="00212F82">
        <w:rPr>
          <w:rFonts w:ascii="Arial" w:hAnsi="Arial" w:cs="Arial"/>
          <w:b/>
          <w:sz w:val="22"/>
        </w:rPr>
        <w:t>Cuadro 1</w:t>
      </w:r>
    </w:p>
    <w:p w14:paraId="5D69A2F5" w14:textId="77777777" w:rsidR="00D633C2" w:rsidRPr="00212F82" w:rsidRDefault="00D633C2" w:rsidP="00212F82">
      <w:pPr>
        <w:pStyle w:val="Paragraph"/>
        <w:tabs>
          <w:tab w:val="clear" w:pos="720"/>
        </w:tabs>
        <w:autoSpaceDN/>
        <w:spacing w:before="0" w:after="0"/>
        <w:ind w:left="0" w:firstLine="0"/>
        <w:jc w:val="center"/>
        <w:textAlignment w:val="auto"/>
        <w:rPr>
          <w:rFonts w:ascii="Arial" w:hAnsi="Arial" w:cs="Arial"/>
          <w:b/>
          <w:sz w:val="22"/>
        </w:rPr>
      </w:pPr>
      <w:r w:rsidRPr="00212F82">
        <w:rPr>
          <w:rFonts w:ascii="Arial" w:hAnsi="Arial" w:cs="Arial"/>
          <w:b/>
          <w:sz w:val="22"/>
        </w:rPr>
        <w:t>Indicadores de Producto por Componente</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Change w:id="14" w:author="Guerrero Rivera, Marilyn Ivette" w:date="2017-09-12T14:24:00Z">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PrChange>
      </w:tblPr>
      <w:tblGrid>
        <w:gridCol w:w="1794"/>
        <w:gridCol w:w="2957"/>
        <w:gridCol w:w="2610"/>
        <w:gridCol w:w="1856"/>
        <w:gridCol w:w="15"/>
        <w:gridCol w:w="8"/>
        <w:tblGridChange w:id="15">
          <w:tblGrid>
            <w:gridCol w:w="1761"/>
            <w:gridCol w:w="16"/>
            <w:gridCol w:w="2941"/>
            <w:gridCol w:w="15"/>
            <w:gridCol w:w="2595"/>
            <w:gridCol w:w="15"/>
            <w:gridCol w:w="1856"/>
          </w:tblGrid>
        </w:tblGridChange>
      </w:tblGrid>
      <w:tr w:rsidR="005B587A" w:rsidRPr="00B918DE" w14:paraId="5D69A2FA" w14:textId="77777777" w:rsidTr="00041F63">
        <w:trPr>
          <w:gridAfter w:val="2"/>
          <w:wAfter w:w="23" w:type="dxa"/>
          <w:trHeight w:val="628"/>
          <w:jc w:val="center"/>
          <w:trPrChange w:id="16" w:author="Guerrero Rivera, Marilyn Ivette" w:date="2017-09-12T14:24:00Z">
            <w:trPr>
              <w:trHeight w:val="628"/>
              <w:jc w:val="center"/>
            </w:trPr>
          </w:trPrChange>
        </w:trPr>
        <w:tc>
          <w:tcPr>
            <w:tcW w:w="1794" w:type="dxa"/>
            <w:shd w:val="clear" w:color="auto" w:fill="auto"/>
            <w:noWrap/>
            <w:vAlign w:val="center"/>
            <w:hideMark/>
            <w:tcPrChange w:id="17" w:author="Guerrero Rivera, Marilyn Ivette" w:date="2017-09-12T14:24:00Z">
              <w:tcPr>
                <w:tcW w:w="1777" w:type="dxa"/>
                <w:gridSpan w:val="2"/>
                <w:shd w:val="clear" w:color="auto" w:fill="auto"/>
                <w:noWrap/>
                <w:vAlign w:val="center"/>
                <w:hideMark/>
              </w:tcPr>
            </w:tcPrChange>
          </w:tcPr>
          <w:bookmarkEnd w:id="10"/>
          <w:p w14:paraId="5D69A2F6" w14:textId="77777777" w:rsidR="005B587A" w:rsidRPr="00B918DE" w:rsidRDefault="005B587A" w:rsidP="00271450">
            <w:pPr>
              <w:rPr>
                <w:rFonts w:ascii="Arial" w:hAnsi="Arial" w:cs="Arial"/>
                <w:b/>
                <w:sz w:val="22"/>
                <w:szCs w:val="22"/>
              </w:rPr>
            </w:pPr>
            <w:r w:rsidRPr="00B918DE">
              <w:rPr>
                <w:rFonts w:ascii="Arial" w:hAnsi="Arial" w:cs="Arial"/>
                <w:b/>
                <w:sz w:val="22"/>
                <w:szCs w:val="22"/>
              </w:rPr>
              <w:t>Producto</w:t>
            </w:r>
          </w:p>
        </w:tc>
        <w:tc>
          <w:tcPr>
            <w:tcW w:w="2957" w:type="dxa"/>
            <w:shd w:val="clear" w:color="auto" w:fill="auto"/>
            <w:vAlign w:val="center"/>
            <w:hideMark/>
            <w:tcPrChange w:id="18" w:author="Guerrero Rivera, Marilyn Ivette" w:date="2017-09-12T14:24:00Z">
              <w:tcPr>
                <w:tcW w:w="2956" w:type="dxa"/>
                <w:gridSpan w:val="2"/>
                <w:shd w:val="clear" w:color="auto" w:fill="auto"/>
                <w:vAlign w:val="center"/>
                <w:hideMark/>
              </w:tcPr>
            </w:tcPrChange>
          </w:tcPr>
          <w:p w14:paraId="5D69A2F7" w14:textId="77777777" w:rsidR="005B587A" w:rsidRPr="00B918DE" w:rsidRDefault="005B587A" w:rsidP="00271450">
            <w:pPr>
              <w:jc w:val="center"/>
              <w:rPr>
                <w:rFonts w:ascii="Arial" w:hAnsi="Arial" w:cs="Arial"/>
                <w:b/>
                <w:bCs/>
                <w:sz w:val="22"/>
                <w:szCs w:val="22"/>
              </w:rPr>
            </w:pPr>
            <w:r w:rsidRPr="00B918DE">
              <w:rPr>
                <w:rFonts w:ascii="Arial" w:hAnsi="Arial" w:cs="Arial"/>
                <w:b/>
                <w:bCs/>
                <w:sz w:val="22"/>
                <w:szCs w:val="22"/>
              </w:rPr>
              <w:t>Definición</w:t>
            </w:r>
          </w:p>
        </w:tc>
        <w:tc>
          <w:tcPr>
            <w:tcW w:w="2610" w:type="dxa"/>
            <w:shd w:val="clear" w:color="auto" w:fill="auto"/>
            <w:vAlign w:val="center"/>
            <w:hideMark/>
            <w:tcPrChange w:id="19" w:author="Guerrero Rivera, Marilyn Ivette" w:date="2017-09-12T14:24:00Z">
              <w:tcPr>
                <w:tcW w:w="2610" w:type="dxa"/>
                <w:gridSpan w:val="2"/>
                <w:shd w:val="clear" w:color="auto" w:fill="auto"/>
                <w:vAlign w:val="center"/>
                <w:hideMark/>
              </w:tcPr>
            </w:tcPrChange>
          </w:tcPr>
          <w:p w14:paraId="5D69A2F8" w14:textId="77777777" w:rsidR="005B587A" w:rsidRPr="00B918DE" w:rsidRDefault="005B587A" w:rsidP="00271450">
            <w:pPr>
              <w:jc w:val="center"/>
              <w:rPr>
                <w:rFonts w:ascii="Arial" w:hAnsi="Arial" w:cs="Arial"/>
                <w:b/>
                <w:bCs/>
                <w:sz w:val="22"/>
                <w:szCs w:val="22"/>
              </w:rPr>
            </w:pPr>
            <w:r w:rsidRPr="00B918DE">
              <w:rPr>
                <w:rFonts w:ascii="Arial" w:hAnsi="Arial" w:cs="Arial"/>
                <w:b/>
                <w:bCs/>
                <w:sz w:val="22"/>
                <w:szCs w:val="22"/>
              </w:rPr>
              <w:t>Frecuencia</w:t>
            </w:r>
          </w:p>
        </w:tc>
        <w:tc>
          <w:tcPr>
            <w:tcW w:w="1856" w:type="dxa"/>
            <w:shd w:val="clear" w:color="auto" w:fill="auto"/>
            <w:vAlign w:val="center"/>
            <w:hideMark/>
            <w:tcPrChange w:id="20" w:author="Guerrero Rivera, Marilyn Ivette" w:date="2017-09-12T14:24:00Z">
              <w:tcPr>
                <w:tcW w:w="1856" w:type="dxa"/>
                <w:shd w:val="clear" w:color="auto" w:fill="auto"/>
                <w:vAlign w:val="center"/>
                <w:hideMark/>
              </w:tcPr>
            </w:tcPrChange>
          </w:tcPr>
          <w:p w14:paraId="5D69A2F9" w14:textId="77777777" w:rsidR="005B587A" w:rsidRPr="00B918DE" w:rsidRDefault="005B587A" w:rsidP="00271450">
            <w:pPr>
              <w:rPr>
                <w:rFonts w:ascii="Arial" w:hAnsi="Arial" w:cs="Arial"/>
                <w:b/>
                <w:bCs/>
                <w:sz w:val="22"/>
                <w:szCs w:val="22"/>
              </w:rPr>
            </w:pPr>
            <w:r w:rsidRPr="00B918DE">
              <w:rPr>
                <w:rFonts w:ascii="Arial" w:hAnsi="Arial" w:cs="Arial"/>
                <w:b/>
                <w:bCs/>
                <w:sz w:val="22"/>
                <w:szCs w:val="22"/>
              </w:rPr>
              <w:t>Medios de verificación</w:t>
            </w:r>
          </w:p>
        </w:tc>
      </w:tr>
      <w:tr w:rsidR="005B587A" w:rsidRPr="00B918DE" w14:paraId="5D69A2FC" w14:textId="77777777" w:rsidTr="00041F63">
        <w:trPr>
          <w:trHeight w:val="628"/>
          <w:jc w:val="center"/>
          <w:trPrChange w:id="21" w:author="Guerrero Rivera, Marilyn Ivette" w:date="2017-09-12T14:20:00Z">
            <w:trPr>
              <w:trHeight w:val="628"/>
              <w:jc w:val="center"/>
            </w:trPr>
          </w:trPrChange>
        </w:trPr>
        <w:tc>
          <w:tcPr>
            <w:tcW w:w="9240" w:type="dxa"/>
            <w:gridSpan w:val="6"/>
            <w:shd w:val="clear" w:color="auto" w:fill="auto"/>
            <w:noWrap/>
            <w:vAlign w:val="center"/>
            <w:tcPrChange w:id="22" w:author="Guerrero Rivera, Marilyn Ivette" w:date="2017-09-12T14:20:00Z">
              <w:tcPr>
                <w:tcW w:w="9199" w:type="dxa"/>
                <w:gridSpan w:val="7"/>
                <w:shd w:val="clear" w:color="auto" w:fill="auto"/>
                <w:noWrap/>
                <w:vAlign w:val="center"/>
              </w:tcPr>
            </w:tcPrChange>
          </w:tcPr>
          <w:p w14:paraId="5D69A2FB" w14:textId="77777777" w:rsidR="005B587A" w:rsidRPr="00B918DE" w:rsidRDefault="005B587A" w:rsidP="00271450">
            <w:pPr>
              <w:rPr>
                <w:rFonts w:ascii="Arial" w:hAnsi="Arial" w:cs="Arial"/>
                <w:b/>
                <w:bCs/>
                <w:sz w:val="22"/>
                <w:szCs w:val="22"/>
              </w:rPr>
            </w:pPr>
            <w:r w:rsidRPr="00F00E78">
              <w:rPr>
                <w:rFonts w:ascii="Arial" w:hAnsi="Arial" w:cs="Arial"/>
                <w:b/>
                <w:bCs/>
                <w:sz w:val="22"/>
                <w:szCs w:val="22"/>
              </w:rPr>
              <w:t>Componente I</w:t>
            </w:r>
            <w:r w:rsidRPr="00B918DE">
              <w:rPr>
                <w:rFonts w:ascii="Arial" w:hAnsi="Arial" w:cs="Arial"/>
                <w:b/>
                <w:bCs/>
                <w:sz w:val="22"/>
                <w:szCs w:val="22"/>
              </w:rPr>
              <w:t>: Fortalecimiento Institucional del CTE de la RMPP</w:t>
            </w:r>
            <w:r w:rsidR="00141A49">
              <w:rPr>
                <w:rFonts w:ascii="Arial" w:hAnsi="Arial" w:cs="Arial"/>
                <w:b/>
                <w:bCs/>
                <w:sz w:val="22"/>
                <w:szCs w:val="22"/>
              </w:rPr>
              <w:t xml:space="preserve"> y de la </w:t>
            </w:r>
            <w:r w:rsidR="0073199F">
              <w:rPr>
                <w:rFonts w:ascii="Arial" w:hAnsi="Arial" w:cs="Arial"/>
                <w:b/>
                <w:bCs/>
                <w:sz w:val="22"/>
                <w:szCs w:val="22"/>
              </w:rPr>
              <w:t>DINEPA</w:t>
            </w:r>
          </w:p>
        </w:tc>
      </w:tr>
      <w:tr w:rsidR="005B587A" w:rsidRPr="00B918DE" w14:paraId="5D69A301" w14:textId="77777777" w:rsidTr="00041F63">
        <w:trPr>
          <w:gridAfter w:val="2"/>
          <w:wAfter w:w="23" w:type="dxa"/>
          <w:trHeight w:val="540"/>
          <w:jc w:val="center"/>
          <w:trPrChange w:id="23" w:author="Guerrero Rivera, Marilyn Ivette" w:date="2017-09-12T14:24:00Z">
            <w:trPr>
              <w:trHeight w:val="540"/>
              <w:jc w:val="center"/>
            </w:trPr>
          </w:trPrChange>
        </w:trPr>
        <w:tc>
          <w:tcPr>
            <w:tcW w:w="1794" w:type="dxa"/>
            <w:shd w:val="clear" w:color="auto" w:fill="auto"/>
            <w:vAlign w:val="center"/>
            <w:hideMark/>
            <w:tcPrChange w:id="24" w:author="Guerrero Rivera, Marilyn Ivette" w:date="2017-09-12T14:24:00Z">
              <w:tcPr>
                <w:tcW w:w="1777" w:type="dxa"/>
                <w:gridSpan w:val="2"/>
                <w:shd w:val="clear" w:color="auto" w:fill="auto"/>
                <w:vAlign w:val="center"/>
                <w:hideMark/>
              </w:tcPr>
            </w:tcPrChange>
          </w:tcPr>
          <w:p w14:paraId="5D69A2FD" w14:textId="77777777" w:rsidR="005B587A" w:rsidRPr="00B918DE" w:rsidRDefault="005B587A" w:rsidP="00271450">
            <w:pPr>
              <w:rPr>
                <w:rFonts w:ascii="Arial" w:hAnsi="Arial" w:cs="Arial"/>
                <w:sz w:val="22"/>
                <w:szCs w:val="22"/>
              </w:rPr>
            </w:pPr>
            <w:r w:rsidRPr="00B918DE">
              <w:rPr>
                <w:rFonts w:ascii="Arial" w:hAnsi="Arial" w:cs="Arial"/>
                <w:sz w:val="22"/>
                <w:szCs w:val="22"/>
              </w:rPr>
              <w:t>Apoyo externo a le gestión del CTE basado en resultados</w:t>
            </w:r>
          </w:p>
        </w:tc>
        <w:tc>
          <w:tcPr>
            <w:tcW w:w="2957" w:type="dxa"/>
            <w:shd w:val="clear" w:color="auto" w:fill="auto"/>
            <w:vAlign w:val="center"/>
            <w:tcPrChange w:id="25" w:author="Guerrero Rivera, Marilyn Ivette" w:date="2017-09-12T14:24:00Z">
              <w:tcPr>
                <w:tcW w:w="2956" w:type="dxa"/>
                <w:gridSpan w:val="2"/>
                <w:shd w:val="clear" w:color="auto" w:fill="auto"/>
                <w:vAlign w:val="center"/>
              </w:tcPr>
            </w:tcPrChange>
          </w:tcPr>
          <w:p w14:paraId="5D69A2FE" w14:textId="77777777" w:rsidR="005B587A" w:rsidRPr="00B918DE" w:rsidRDefault="005B587A" w:rsidP="00271450">
            <w:pPr>
              <w:rPr>
                <w:rFonts w:ascii="Arial" w:hAnsi="Arial" w:cs="Arial"/>
                <w:sz w:val="22"/>
                <w:szCs w:val="22"/>
              </w:rPr>
            </w:pPr>
            <w:r w:rsidRPr="00B918DE">
              <w:rPr>
                <w:rFonts w:ascii="Arial" w:hAnsi="Arial" w:cs="Arial"/>
                <w:sz w:val="22"/>
                <w:szCs w:val="22"/>
              </w:rPr>
              <w:t>Firma de un contrato trianual renovable con una firma consultora basado en resultados</w:t>
            </w:r>
          </w:p>
        </w:tc>
        <w:tc>
          <w:tcPr>
            <w:tcW w:w="2610" w:type="dxa"/>
            <w:shd w:val="clear" w:color="auto" w:fill="auto"/>
            <w:noWrap/>
            <w:vAlign w:val="center"/>
            <w:tcPrChange w:id="26" w:author="Guerrero Rivera, Marilyn Ivette" w:date="2017-09-12T14:24:00Z">
              <w:tcPr>
                <w:tcW w:w="2610" w:type="dxa"/>
                <w:gridSpan w:val="2"/>
                <w:shd w:val="clear" w:color="auto" w:fill="auto"/>
                <w:noWrap/>
                <w:vAlign w:val="center"/>
              </w:tcPr>
            </w:tcPrChange>
          </w:tcPr>
          <w:p w14:paraId="5D69A2FF" w14:textId="77777777" w:rsidR="005B587A" w:rsidRPr="00B918DE" w:rsidRDefault="005B587A" w:rsidP="00271450">
            <w:pPr>
              <w:jc w:val="center"/>
              <w:rPr>
                <w:rFonts w:ascii="Arial" w:hAnsi="Arial" w:cs="Arial"/>
                <w:sz w:val="22"/>
                <w:szCs w:val="22"/>
              </w:rPr>
            </w:pPr>
            <w:r w:rsidRPr="00B918DE">
              <w:rPr>
                <w:rFonts w:ascii="Arial" w:hAnsi="Arial" w:cs="Arial"/>
                <w:sz w:val="22"/>
                <w:szCs w:val="22"/>
              </w:rPr>
              <w:t>Cada tres meses</w:t>
            </w:r>
          </w:p>
        </w:tc>
        <w:tc>
          <w:tcPr>
            <w:tcW w:w="1856" w:type="dxa"/>
            <w:shd w:val="clear" w:color="auto" w:fill="auto"/>
            <w:vAlign w:val="center"/>
            <w:hideMark/>
            <w:tcPrChange w:id="27" w:author="Guerrero Rivera, Marilyn Ivette" w:date="2017-09-12T14:24:00Z">
              <w:tcPr>
                <w:tcW w:w="1856" w:type="dxa"/>
                <w:shd w:val="clear" w:color="auto" w:fill="auto"/>
                <w:vAlign w:val="center"/>
                <w:hideMark/>
              </w:tcPr>
            </w:tcPrChange>
          </w:tcPr>
          <w:p w14:paraId="5D69A300" w14:textId="77777777" w:rsidR="005B587A" w:rsidRPr="00B918DE" w:rsidRDefault="005B587A" w:rsidP="00271450">
            <w:pPr>
              <w:rPr>
                <w:rFonts w:ascii="Arial" w:hAnsi="Arial" w:cs="Arial"/>
                <w:sz w:val="22"/>
                <w:szCs w:val="22"/>
              </w:rPr>
            </w:pPr>
            <w:r w:rsidRPr="00B918DE">
              <w:rPr>
                <w:rFonts w:ascii="Arial" w:hAnsi="Arial" w:cs="Arial"/>
                <w:sz w:val="22"/>
                <w:szCs w:val="22"/>
              </w:rPr>
              <w:t xml:space="preserve">Informes trimestrales </w:t>
            </w:r>
          </w:p>
        </w:tc>
      </w:tr>
      <w:tr w:rsidR="005B587A" w:rsidRPr="00B918DE" w14:paraId="5D69A306" w14:textId="77777777" w:rsidTr="00041F63">
        <w:trPr>
          <w:gridAfter w:val="2"/>
          <w:wAfter w:w="23" w:type="dxa"/>
          <w:trHeight w:val="1050"/>
          <w:jc w:val="center"/>
          <w:trPrChange w:id="28" w:author="Guerrero Rivera, Marilyn Ivette" w:date="2017-09-12T14:24:00Z">
            <w:trPr>
              <w:trHeight w:val="1050"/>
              <w:jc w:val="center"/>
            </w:trPr>
          </w:trPrChange>
        </w:trPr>
        <w:tc>
          <w:tcPr>
            <w:tcW w:w="1794" w:type="dxa"/>
            <w:shd w:val="clear" w:color="auto" w:fill="auto"/>
            <w:vAlign w:val="center"/>
            <w:tcPrChange w:id="29" w:author="Guerrero Rivera, Marilyn Ivette" w:date="2017-09-12T14:24:00Z">
              <w:tcPr>
                <w:tcW w:w="1777" w:type="dxa"/>
                <w:gridSpan w:val="2"/>
                <w:shd w:val="clear" w:color="auto" w:fill="auto"/>
                <w:vAlign w:val="center"/>
              </w:tcPr>
            </w:tcPrChange>
          </w:tcPr>
          <w:p w14:paraId="5D69A302" w14:textId="77777777" w:rsidR="005B587A" w:rsidRPr="00B918DE" w:rsidRDefault="005B587A" w:rsidP="00271450">
            <w:pPr>
              <w:rPr>
                <w:rFonts w:ascii="Arial" w:hAnsi="Arial" w:cs="Arial"/>
                <w:sz w:val="22"/>
                <w:szCs w:val="22"/>
              </w:rPr>
            </w:pPr>
            <w:r w:rsidRPr="00B918DE">
              <w:rPr>
                <w:rFonts w:ascii="Arial" w:hAnsi="Arial" w:cs="Arial"/>
                <w:sz w:val="22"/>
                <w:szCs w:val="22"/>
              </w:rPr>
              <w:t>Implementación</w:t>
            </w:r>
            <w:ins w:id="30" w:author="Cathala, Corinne" w:date="2017-09-11T11:28:00Z">
              <w:r w:rsidR="00CB35B2">
                <w:rPr>
                  <w:rFonts w:ascii="Arial" w:hAnsi="Arial" w:cs="Arial"/>
                  <w:sz w:val="22"/>
                  <w:szCs w:val="22"/>
                </w:rPr>
                <w:t xml:space="preserve"> y publicación</w:t>
              </w:r>
            </w:ins>
            <w:r w:rsidRPr="00B918DE">
              <w:rPr>
                <w:rFonts w:ascii="Arial" w:hAnsi="Arial" w:cs="Arial"/>
                <w:sz w:val="22"/>
                <w:szCs w:val="22"/>
              </w:rPr>
              <w:t xml:space="preserve"> de una política inclusiva de género en el CTE para aumentar el número de mujeres participando en la toma de decisiones</w:t>
            </w:r>
          </w:p>
        </w:tc>
        <w:tc>
          <w:tcPr>
            <w:tcW w:w="2957" w:type="dxa"/>
            <w:shd w:val="clear" w:color="auto" w:fill="auto"/>
            <w:vAlign w:val="center"/>
            <w:tcPrChange w:id="31" w:author="Guerrero Rivera, Marilyn Ivette" w:date="2017-09-12T14:24:00Z">
              <w:tcPr>
                <w:tcW w:w="2956" w:type="dxa"/>
                <w:gridSpan w:val="2"/>
                <w:shd w:val="clear" w:color="auto" w:fill="auto"/>
                <w:vAlign w:val="center"/>
              </w:tcPr>
            </w:tcPrChange>
          </w:tcPr>
          <w:p w14:paraId="5D69A303" w14:textId="77777777" w:rsidR="005B587A" w:rsidRPr="00B918DE" w:rsidRDefault="005B587A" w:rsidP="00271450">
            <w:pPr>
              <w:rPr>
                <w:rFonts w:ascii="Arial" w:hAnsi="Arial" w:cs="Arial"/>
                <w:sz w:val="22"/>
                <w:szCs w:val="22"/>
              </w:rPr>
            </w:pPr>
            <w:r w:rsidRPr="00B918DE">
              <w:rPr>
                <w:rFonts w:ascii="Arial" w:hAnsi="Arial" w:cs="Arial"/>
                <w:sz w:val="22"/>
                <w:szCs w:val="22"/>
              </w:rPr>
              <w:t>Publicación de una política inclusiva de genero por parte del CTE</w:t>
            </w:r>
          </w:p>
        </w:tc>
        <w:tc>
          <w:tcPr>
            <w:tcW w:w="2610" w:type="dxa"/>
            <w:shd w:val="clear" w:color="auto" w:fill="auto"/>
            <w:noWrap/>
            <w:vAlign w:val="center"/>
            <w:tcPrChange w:id="32" w:author="Guerrero Rivera, Marilyn Ivette" w:date="2017-09-12T14:24:00Z">
              <w:tcPr>
                <w:tcW w:w="2610" w:type="dxa"/>
                <w:gridSpan w:val="2"/>
                <w:shd w:val="clear" w:color="auto" w:fill="auto"/>
                <w:noWrap/>
                <w:vAlign w:val="center"/>
              </w:tcPr>
            </w:tcPrChange>
          </w:tcPr>
          <w:p w14:paraId="5D69A304" w14:textId="77777777" w:rsidR="005B587A" w:rsidRPr="00B918DE" w:rsidRDefault="005B587A" w:rsidP="00271450">
            <w:pPr>
              <w:jc w:val="center"/>
              <w:rPr>
                <w:rFonts w:ascii="Arial" w:hAnsi="Arial" w:cs="Arial"/>
                <w:sz w:val="22"/>
                <w:szCs w:val="22"/>
              </w:rPr>
            </w:pPr>
            <w:r w:rsidRPr="00B918DE">
              <w:rPr>
                <w:rFonts w:ascii="Arial" w:hAnsi="Arial" w:cs="Arial"/>
                <w:sz w:val="22"/>
                <w:szCs w:val="22"/>
              </w:rPr>
              <w:t>Anual a partir de la puesta en marcha</w:t>
            </w:r>
          </w:p>
        </w:tc>
        <w:tc>
          <w:tcPr>
            <w:tcW w:w="1856" w:type="dxa"/>
            <w:shd w:val="clear" w:color="auto" w:fill="auto"/>
            <w:vAlign w:val="center"/>
            <w:tcPrChange w:id="33" w:author="Guerrero Rivera, Marilyn Ivette" w:date="2017-09-12T14:24:00Z">
              <w:tcPr>
                <w:tcW w:w="1856" w:type="dxa"/>
                <w:shd w:val="clear" w:color="auto" w:fill="auto"/>
                <w:vAlign w:val="center"/>
              </w:tcPr>
            </w:tcPrChange>
          </w:tcPr>
          <w:p w14:paraId="5D69A305" w14:textId="77777777" w:rsidR="005B587A" w:rsidRPr="00B918DE" w:rsidRDefault="005B587A" w:rsidP="00271450">
            <w:pPr>
              <w:rPr>
                <w:rFonts w:ascii="Arial" w:hAnsi="Arial" w:cs="Arial"/>
                <w:sz w:val="22"/>
                <w:szCs w:val="22"/>
              </w:rPr>
            </w:pPr>
            <w:r w:rsidRPr="00B918DE">
              <w:rPr>
                <w:rFonts w:ascii="Arial" w:hAnsi="Arial" w:cs="Arial"/>
                <w:sz w:val="22"/>
                <w:szCs w:val="22"/>
              </w:rPr>
              <w:t xml:space="preserve">Publicación de la política por parte del CTE/Informe anual conteniendo el porcentaje de mujeres en puestos clave </w:t>
            </w:r>
          </w:p>
        </w:tc>
      </w:tr>
      <w:tr w:rsidR="000D5D93" w:rsidRPr="00B918DE" w14:paraId="5D69A30B" w14:textId="77777777" w:rsidTr="00041F63">
        <w:trPr>
          <w:gridAfter w:val="2"/>
          <w:wAfter w:w="23" w:type="dxa"/>
          <w:trHeight w:val="795"/>
          <w:jc w:val="center"/>
          <w:trPrChange w:id="34" w:author="Guerrero Rivera, Marilyn Ivette" w:date="2017-09-12T14:24:00Z">
            <w:trPr>
              <w:trHeight w:val="795"/>
              <w:jc w:val="center"/>
            </w:trPr>
          </w:trPrChange>
        </w:trPr>
        <w:tc>
          <w:tcPr>
            <w:tcW w:w="1794" w:type="dxa"/>
            <w:tcBorders>
              <w:top w:val="single" w:sz="8" w:space="0" w:color="auto"/>
              <w:left w:val="single" w:sz="8" w:space="0" w:color="auto"/>
              <w:bottom w:val="single" w:sz="8" w:space="0" w:color="auto"/>
              <w:right w:val="single" w:sz="8" w:space="0" w:color="auto"/>
            </w:tcBorders>
            <w:shd w:val="clear" w:color="auto" w:fill="auto"/>
            <w:vAlign w:val="center"/>
            <w:tcPrChange w:id="35" w:author="Guerrero Rivera, Marilyn Ivette" w:date="2017-09-12T14:24:00Z">
              <w:tcPr>
                <w:tcW w:w="1777" w:type="dxa"/>
                <w:gridSpan w:val="2"/>
                <w:tcBorders>
                  <w:top w:val="single" w:sz="8" w:space="0" w:color="auto"/>
                  <w:left w:val="single" w:sz="8" w:space="0" w:color="auto"/>
                  <w:bottom w:val="single" w:sz="8" w:space="0" w:color="auto"/>
                  <w:right w:val="single" w:sz="8" w:space="0" w:color="auto"/>
                </w:tcBorders>
                <w:shd w:val="clear" w:color="auto" w:fill="auto"/>
                <w:vAlign w:val="center"/>
              </w:tcPr>
            </w:tcPrChange>
          </w:tcPr>
          <w:p w14:paraId="5D69A307" w14:textId="77777777" w:rsidR="000D5D93" w:rsidRPr="00B918DE" w:rsidRDefault="000D5D93" w:rsidP="000D5D93">
            <w:pPr>
              <w:rPr>
                <w:rFonts w:ascii="Arial" w:hAnsi="Arial" w:cs="Arial"/>
                <w:sz w:val="22"/>
                <w:szCs w:val="22"/>
              </w:rPr>
            </w:pPr>
            <w:r w:rsidRPr="00247165">
              <w:rPr>
                <w:rFonts w:ascii="Arial" w:hAnsi="Arial" w:cs="Arial"/>
                <w:sz w:val="19"/>
                <w:szCs w:val="19"/>
                <w:lang w:val="es-ES"/>
              </w:rPr>
              <w:t>Apoyo al establecimiento efectivo de la DINEPA como entidad reguladora</w:t>
            </w:r>
          </w:p>
        </w:tc>
        <w:tc>
          <w:tcPr>
            <w:tcW w:w="2957" w:type="dxa"/>
            <w:shd w:val="clear" w:color="auto" w:fill="auto"/>
            <w:vAlign w:val="center"/>
            <w:tcPrChange w:id="36" w:author="Guerrero Rivera, Marilyn Ivette" w:date="2017-09-12T14:24:00Z">
              <w:tcPr>
                <w:tcW w:w="2956" w:type="dxa"/>
                <w:gridSpan w:val="2"/>
                <w:shd w:val="clear" w:color="auto" w:fill="auto"/>
                <w:vAlign w:val="center"/>
              </w:tcPr>
            </w:tcPrChange>
          </w:tcPr>
          <w:p w14:paraId="5D69A308" w14:textId="77777777" w:rsidR="000D5D93" w:rsidRPr="00B918DE" w:rsidRDefault="00546D1C" w:rsidP="000D5D93">
            <w:pPr>
              <w:rPr>
                <w:rFonts w:ascii="Arial" w:hAnsi="Arial" w:cs="Arial"/>
                <w:sz w:val="22"/>
                <w:szCs w:val="22"/>
              </w:rPr>
            </w:pPr>
            <w:r>
              <w:rPr>
                <w:rFonts w:ascii="Arial" w:hAnsi="Arial" w:cs="Arial"/>
                <w:sz w:val="22"/>
                <w:szCs w:val="22"/>
              </w:rPr>
              <w:t>Entidades de la DINEPA actuando según el marco regulatorio</w:t>
            </w:r>
          </w:p>
        </w:tc>
        <w:tc>
          <w:tcPr>
            <w:tcW w:w="2610" w:type="dxa"/>
            <w:shd w:val="clear" w:color="auto" w:fill="auto"/>
            <w:noWrap/>
            <w:vAlign w:val="center"/>
            <w:tcPrChange w:id="37" w:author="Guerrero Rivera, Marilyn Ivette" w:date="2017-09-12T14:24:00Z">
              <w:tcPr>
                <w:tcW w:w="2610" w:type="dxa"/>
                <w:gridSpan w:val="2"/>
                <w:shd w:val="clear" w:color="auto" w:fill="auto"/>
                <w:noWrap/>
                <w:vAlign w:val="center"/>
              </w:tcPr>
            </w:tcPrChange>
          </w:tcPr>
          <w:p w14:paraId="5D69A309"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Cada tres meses</w:t>
            </w:r>
          </w:p>
        </w:tc>
        <w:tc>
          <w:tcPr>
            <w:tcW w:w="1856" w:type="dxa"/>
            <w:shd w:val="clear" w:color="auto" w:fill="auto"/>
            <w:vAlign w:val="center"/>
            <w:tcPrChange w:id="38" w:author="Guerrero Rivera, Marilyn Ivette" w:date="2017-09-12T14:24:00Z">
              <w:tcPr>
                <w:tcW w:w="1856" w:type="dxa"/>
                <w:shd w:val="clear" w:color="auto" w:fill="auto"/>
                <w:vAlign w:val="center"/>
              </w:tcPr>
            </w:tcPrChange>
          </w:tcPr>
          <w:p w14:paraId="5D69A30A" w14:textId="77777777" w:rsidR="000D5D93" w:rsidRPr="00B918DE" w:rsidRDefault="00546D1C" w:rsidP="00212F82">
            <w:pPr>
              <w:rPr>
                <w:rFonts w:ascii="Arial" w:hAnsi="Arial" w:cs="Arial"/>
                <w:sz w:val="22"/>
                <w:szCs w:val="22"/>
              </w:rPr>
            </w:pPr>
            <w:r w:rsidRPr="00B918DE">
              <w:rPr>
                <w:rFonts w:ascii="Arial" w:hAnsi="Arial" w:cs="Arial"/>
                <w:sz w:val="22"/>
                <w:szCs w:val="22"/>
              </w:rPr>
              <w:t>Informes trimestrales</w:t>
            </w:r>
          </w:p>
        </w:tc>
      </w:tr>
      <w:tr w:rsidR="000D5D93" w:rsidRPr="00B918DE" w14:paraId="5D69A310" w14:textId="77777777" w:rsidTr="00041F63">
        <w:trPr>
          <w:gridAfter w:val="2"/>
          <w:wAfter w:w="23" w:type="dxa"/>
          <w:trHeight w:val="795"/>
          <w:jc w:val="center"/>
          <w:trPrChange w:id="39" w:author="Guerrero Rivera, Marilyn Ivette" w:date="2017-09-12T14:24:00Z">
            <w:trPr>
              <w:trHeight w:val="795"/>
              <w:jc w:val="center"/>
            </w:trPr>
          </w:trPrChange>
        </w:trPr>
        <w:tc>
          <w:tcPr>
            <w:tcW w:w="1794" w:type="dxa"/>
            <w:tcBorders>
              <w:top w:val="single" w:sz="8" w:space="0" w:color="auto"/>
              <w:left w:val="single" w:sz="8" w:space="0" w:color="auto"/>
              <w:bottom w:val="single" w:sz="8" w:space="0" w:color="auto"/>
              <w:right w:val="single" w:sz="8" w:space="0" w:color="auto"/>
            </w:tcBorders>
            <w:shd w:val="clear" w:color="auto" w:fill="auto"/>
            <w:vAlign w:val="center"/>
            <w:tcPrChange w:id="40" w:author="Guerrero Rivera, Marilyn Ivette" w:date="2017-09-12T14:24:00Z">
              <w:tcPr>
                <w:tcW w:w="1777" w:type="dxa"/>
                <w:gridSpan w:val="2"/>
                <w:tcBorders>
                  <w:top w:val="single" w:sz="8" w:space="0" w:color="auto"/>
                  <w:left w:val="single" w:sz="8" w:space="0" w:color="auto"/>
                  <w:bottom w:val="single" w:sz="8" w:space="0" w:color="auto"/>
                  <w:right w:val="single" w:sz="8" w:space="0" w:color="auto"/>
                </w:tcBorders>
                <w:shd w:val="clear" w:color="auto" w:fill="auto"/>
                <w:vAlign w:val="center"/>
              </w:tcPr>
            </w:tcPrChange>
          </w:tcPr>
          <w:p w14:paraId="5D69A30C" w14:textId="77777777" w:rsidR="000D5D93" w:rsidRPr="00B918DE" w:rsidRDefault="000D5D93" w:rsidP="000D5D93">
            <w:pPr>
              <w:rPr>
                <w:rFonts w:ascii="Arial" w:hAnsi="Arial" w:cs="Arial"/>
                <w:sz w:val="22"/>
                <w:szCs w:val="22"/>
              </w:rPr>
            </w:pPr>
            <w:r w:rsidRPr="00247165">
              <w:rPr>
                <w:rFonts w:ascii="Arial" w:hAnsi="Arial" w:cs="Arial"/>
                <w:sz w:val="19"/>
                <w:szCs w:val="19"/>
                <w:lang w:val="es-ES"/>
              </w:rPr>
              <w:t xml:space="preserve">Apoyo al establecimiento efectivo de la OREPA OESTE como unidad desconcentrada </w:t>
            </w:r>
          </w:p>
        </w:tc>
        <w:tc>
          <w:tcPr>
            <w:tcW w:w="2957" w:type="dxa"/>
            <w:shd w:val="clear" w:color="auto" w:fill="auto"/>
            <w:vAlign w:val="center"/>
            <w:tcPrChange w:id="41" w:author="Guerrero Rivera, Marilyn Ivette" w:date="2017-09-12T14:24:00Z">
              <w:tcPr>
                <w:tcW w:w="2956" w:type="dxa"/>
                <w:gridSpan w:val="2"/>
                <w:shd w:val="clear" w:color="auto" w:fill="auto"/>
                <w:vAlign w:val="center"/>
              </w:tcPr>
            </w:tcPrChange>
          </w:tcPr>
          <w:p w14:paraId="5D69A30D" w14:textId="77777777" w:rsidR="000D5D93" w:rsidRPr="00B918DE" w:rsidRDefault="00546D1C" w:rsidP="000D5D93">
            <w:pPr>
              <w:rPr>
                <w:rFonts w:ascii="Arial" w:hAnsi="Arial" w:cs="Arial"/>
                <w:sz w:val="22"/>
                <w:szCs w:val="22"/>
              </w:rPr>
            </w:pPr>
            <w:r>
              <w:rPr>
                <w:rFonts w:ascii="Arial" w:hAnsi="Arial" w:cs="Arial"/>
                <w:sz w:val="22"/>
                <w:szCs w:val="22"/>
              </w:rPr>
              <w:t>Entidades de la DINEPA actuando según el marco relativo a la planificación</w:t>
            </w:r>
          </w:p>
        </w:tc>
        <w:tc>
          <w:tcPr>
            <w:tcW w:w="2610" w:type="dxa"/>
            <w:shd w:val="clear" w:color="auto" w:fill="auto"/>
            <w:noWrap/>
            <w:vAlign w:val="center"/>
            <w:tcPrChange w:id="42" w:author="Guerrero Rivera, Marilyn Ivette" w:date="2017-09-12T14:24:00Z">
              <w:tcPr>
                <w:tcW w:w="2610" w:type="dxa"/>
                <w:gridSpan w:val="2"/>
                <w:shd w:val="clear" w:color="auto" w:fill="auto"/>
                <w:noWrap/>
                <w:vAlign w:val="center"/>
              </w:tcPr>
            </w:tcPrChange>
          </w:tcPr>
          <w:p w14:paraId="5D69A30E"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Cada tres meses</w:t>
            </w:r>
          </w:p>
        </w:tc>
        <w:tc>
          <w:tcPr>
            <w:tcW w:w="1856" w:type="dxa"/>
            <w:shd w:val="clear" w:color="auto" w:fill="auto"/>
            <w:vAlign w:val="center"/>
            <w:tcPrChange w:id="43" w:author="Guerrero Rivera, Marilyn Ivette" w:date="2017-09-12T14:24:00Z">
              <w:tcPr>
                <w:tcW w:w="1856" w:type="dxa"/>
                <w:shd w:val="clear" w:color="auto" w:fill="auto"/>
                <w:vAlign w:val="center"/>
              </w:tcPr>
            </w:tcPrChange>
          </w:tcPr>
          <w:p w14:paraId="5D69A30F" w14:textId="77777777" w:rsidR="000D5D93" w:rsidRPr="00B918DE" w:rsidRDefault="00546D1C" w:rsidP="000D5D93">
            <w:pPr>
              <w:ind w:left="-70"/>
              <w:rPr>
                <w:rFonts w:ascii="Arial" w:hAnsi="Arial" w:cs="Arial"/>
                <w:sz w:val="22"/>
                <w:szCs w:val="22"/>
              </w:rPr>
            </w:pPr>
            <w:r w:rsidRPr="00B918DE">
              <w:rPr>
                <w:rFonts w:ascii="Arial" w:hAnsi="Arial" w:cs="Arial"/>
                <w:sz w:val="22"/>
                <w:szCs w:val="22"/>
              </w:rPr>
              <w:t>Informes trimestrales</w:t>
            </w:r>
          </w:p>
        </w:tc>
      </w:tr>
      <w:tr w:rsidR="000D5D93" w:rsidRPr="00B918DE" w14:paraId="5D69A315" w14:textId="77777777" w:rsidTr="00041F63">
        <w:trPr>
          <w:gridAfter w:val="2"/>
          <w:wAfter w:w="23" w:type="dxa"/>
          <w:trHeight w:val="795"/>
          <w:jc w:val="center"/>
          <w:trPrChange w:id="44" w:author="Guerrero Rivera, Marilyn Ivette" w:date="2017-09-12T14:24:00Z">
            <w:trPr>
              <w:trHeight w:val="795"/>
              <w:jc w:val="center"/>
            </w:trPr>
          </w:trPrChange>
        </w:trPr>
        <w:tc>
          <w:tcPr>
            <w:tcW w:w="1794" w:type="dxa"/>
            <w:tcBorders>
              <w:top w:val="single" w:sz="8" w:space="0" w:color="auto"/>
              <w:left w:val="single" w:sz="8" w:space="0" w:color="auto"/>
              <w:bottom w:val="single" w:sz="8" w:space="0" w:color="auto"/>
              <w:right w:val="single" w:sz="8" w:space="0" w:color="auto"/>
            </w:tcBorders>
            <w:shd w:val="clear" w:color="auto" w:fill="auto"/>
            <w:vAlign w:val="center"/>
            <w:tcPrChange w:id="45" w:author="Guerrero Rivera, Marilyn Ivette" w:date="2017-09-12T14:24:00Z">
              <w:tcPr>
                <w:tcW w:w="1777" w:type="dxa"/>
                <w:gridSpan w:val="2"/>
                <w:tcBorders>
                  <w:top w:val="single" w:sz="8" w:space="0" w:color="auto"/>
                  <w:left w:val="single" w:sz="8" w:space="0" w:color="auto"/>
                  <w:bottom w:val="single" w:sz="8" w:space="0" w:color="auto"/>
                  <w:right w:val="single" w:sz="8" w:space="0" w:color="auto"/>
                </w:tcBorders>
                <w:shd w:val="clear" w:color="auto" w:fill="auto"/>
                <w:vAlign w:val="center"/>
              </w:tcPr>
            </w:tcPrChange>
          </w:tcPr>
          <w:p w14:paraId="5D69A311" w14:textId="77777777" w:rsidR="000D5D93" w:rsidRPr="00B918DE" w:rsidRDefault="000D5D93" w:rsidP="000D5D93">
            <w:pPr>
              <w:rPr>
                <w:rFonts w:ascii="Arial" w:hAnsi="Arial" w:cs="Arial"/>
                <w:sz w:val="22"/>
                <w:szCs w:val="22"/>
              </w:rPr>
            </w:pPr>
            <w:r w:rsidRPr="00247165">
              <w:rPr>
                <w:rFonts w:ascii="Arial" w:hAnsi="Arial" w:cs="Arial"/>
                <w:sz w:val="19"/>
                <w:szCs w:val="19"/>
                <w:lang w:val="es-ES"/>
              </w:rPr>
              <w:t>Desarrollo de una herramienta de planificación y seguimiento tomando como base el levantamiento de puntos de agua y de coberturas de saneamiento de la OREPA OESTE</w:t>
            </w:r>
          </w:p>
        </w:tc>
        <w:tc>
          <w:tcPr>
            <w:tcW w:w="2957" w:type="dxa"/>
            <w:shd w:val="clear" w:color="auto" w:fill="auto"/>
            <w:vAlign w:val="center"/>
            <w:tcPrChange w:id="46" w:author="Guerrero Rivera, Marilyn Ivette" w:date="2017-09-12T14:24:00Z">
              <w:tcPr>
                <w:tcW w:w="2956" w:type="dxa"/>
                <w:gridSpan w:val="2"/>
                <w:shd w:val="clear" w:color="auto" w:fill="auto"/>
                <w:vAlign w:val="center"/>
              </w:tcPr>
            </w:tcPrChange>
          </w:tcPr>
          <w:p w14:paraId="5D69A312" w14:textId="77777777" w:rsidR="000D5D93" w:rsidRPr="00B918DE" w:rsidRDefault="00FC3C11" w:rsidP="000D5D93">
            <w:pPr>
              <w:rPr>
                <w:rFonts w:ascii="Arial" w:hAnsi="Arial" w:cs="Arial"/>
                <w:sz w:val="22"/>
                <w:szCs w:val="22"/>
              </w:rPr>
            </w:pPr>
            <w:r>
              <w:rPr>
                <w:rFonts w:ascii="Arial" w:hAnsi="Arial" w:cs="Arial"/>
                <w:sz w:val="22"/>
                <w:szCs w:val="22"/>
              </w:rPr>
              <w:t xml:space="preserve">Toma </w:t>
            </w:r>
            <w:r w:rsidR="00C730C5">
              <w:rPr>
                <w:rFonts w:ascii="Arial" w:hAnsi="Arial" w:cs="Arial"/>
                <w:sz w:val="22"/>
                <w:szCs w:val="22"/>
              </w:rPr>
              <w:t>de decisiones descentralizadas en base a indicadores de cobertura de agua</w:t>
            </w:r>
            <w:del w:id="47" w:author="Guerrero Rivera, Marilyn Ivette" w:date="2017-09-12T14:19:00Z">
              <w:r w:rsidR="00C730C5" w:rsidDel="00041F63">
                <w:rPr>
                  <w:rFonts w:ascii="Arial" w:hAnsi="Arial" w:cs="Arial"/>
                  <w:sz w:val="22"/>
                  <w:szCs w:val="22"/>
                </w:rPr>
                <w:delText xml:space="preserve"> </w:delText>
              </w:r>
            </w:del>
            <w:r w:rsidR="00C730C5">
              <w:rPr>
                <w:rFonts w:ascii="Arial" w:hAnsi="Arial" w:cs="Arial"/>
                <w:sz w:val="22"/>
                <w:szCs w:val="22"/>
              </w:rPr>
              <w:t>, saneamiento e higiene</w:t>
            </w:r>
          </w:p>
        </w:tc>
        <w:tc>
          <w:tcPr>
            <w:tcW w:w="2610" w:type="dxa"/>
            <w:shd w:val="clear" w:color="auto" w:fill="auto"/>
            <w:noWrap/>
            <w:vAlign w:val="center"/>
            <w:tcPrChange w:id="48" w:author="Guerrero Rivera, Marilyn Ivette" w:date="2017-09-12T14:24:00Z">
              <w:tcPr>
                <w:tcW w:w="2610" w:type="dxa"/>
                <w:gridSpan w:val="2"/>
                <w:shd w:val="clear" w:color="auto" w:fill="auto"/>
                <w:noWrap/>
                <w:vAlign w:val="center"/>
              </w:tcPr>
            </w:tcPrChange>
          </w:tcPr>
          <w:p w14:paraId="5D69A313" w14:textId="77777777" w:rsidR="000D5D93" w:rsidRPr="00B918DE" w:rsidRDefault="00E85050" w:rsidP="000D5D93">
            <w:pPr>
              <w:jc w:val="center"/>
              <w:rPr>
                <w:rFonts w:ascii="Arial" w:hAnsi="Arial" w:cs="Arial"/>
                <w:sz w:val="22"/>
                <w:szCs w:val="22"/>
              </w:rPr>
            </w:pPr>
            <w:r w:rsidRPr="00B918DE">
              <w:rPr>
                <w:rFonts w:ascii="Arial" w:hAnsi="Arial" w:cs="Arial"/>
                <w:sz w:val="22"/>
                <w:szCs w:val="22"/>
              </w:rPr>
              <w:t>Cada tres meses</w:t>
            </w:r>
          </w:p>
        </w:tc>
        <w:tc>
          <w:tcPr>
            <w:tcW w:w="1856" w:type="dxa"/>
            <w:shd w:val="clear" w:color="auto" w:fill="auto"/>
            <w:vAlign w:val="center"/>
            <w:tcPrChange w:id="49" w:author="Guerrero Rivera, Marilyn Ivette" w:date="2017-09-12T14:24:00Z">
              <w:tcPr>
                <w:tcW w:w="1856" w:type="dxa"/>
                <w:shd w:val="clear" w:color="auto" w:fill="auto"/>
                <w:vAlign w:val="center"/>
              </w:tcPr>
            </w:tcPrChange>
          </w:tcPr>
          <w:p w14:paraId="5D69A314" w14:textId="77777777" w:rsidR="000D5D93" w:rsidRPr="00B918DE" w:rsidRDefault="00546D1C" w:rsidP="000D5D93">
            <w:pPr>
              <w:ind w:left="-70"/>
              <w:rPr>
                <w:rFonts w:ascii="Arial" w:hAnsi="Arial" w:cs="Arial"/>
                <w:sz w:val="22"/>
                <w:szCs w:val="22"/>
              </w:rPr>
            </w:pPr>
            <w:r w:rsidRPr="00B918DE">
              <w:rPr>
                <w:rFonts w:ascii="Arial" w:hAnsi="Arial" w:cs="Arial"/>
                <w:sz w:val="22"/>
                <w:szCs w:val="22"/>
              </w:rPr>
              <w:t>Informes trimestrales</w:t>
            </w:r>
          </w:p>
        </w:tc>
      </w:tr>
      <w:tr w:rsidR="000D5D93" w:rsidRPr="00B918DE" w14:paraId="5D69A31A" w14:textId="77777777" w:rsidTr="00041F63">
        <w:trPr>
          <w:gridAfter w:val="2"/>
          <w:wAfter w:w="23" w:type="dxa"/>
          <w:trHeight w:val="795"/>
          <w:jc w:val="center"/>
          <w:trPrChange w:id="50" w:author="Guerrero Rivera, Marilyn Ivette" w:date="2017-09-12T14:24:00Z">
            <w:trPr>
              <w:trHeight w:val="795"/>
              <w:jc w:val="center"/>
            </w:trPr>
          </w:trPrChange>
        </w:trPr>
        <w:tc>
          <w:tcPr>
            <w:tcW w:w="1794" w:type="dxa"/>
            <w:shd w:val="clear" w:color="auto" w:fill="auto"/>
            <w:vAlign w:val="center"/>
            <w:tcPrChange w:id="51" w:author="Guerrero Rivera, Marilyn Ivette" w:date="2017-09-12T14:24:00Z">
              <w:tcPr>
                <w:tcW w:w="1777" w:type="dxa"/>
                <w:gridSpan w:val="2"/>
                <w:shd w:val="clear" w:color="auto" w:fill="auto"/>
                <w:vAlign w:val="center"/>
              </w:tcPr>
            </w:tcPrChange>
          </w:tcPr>
          <w:p w14:paraId="5D69A316" w14:textId="77777777" w:rsidR="000D5D93" w:rsidRPr="00B918DE" w:rsidRDefault="000D5D93" w:rsidP="000D5D93">
            <w:pPr>
              <w:rPr>
                <w:rFonts w:ascii="Arial" w:hAnsi="Arial" w:cs="Arial"/>
                <w:sz w:val="22"/>
                <w:szCs w:val="22"/>
                <w:lang w:val="es-ES"/>
              </w:rPr>
            </w:pPr>
            <w:r w:rsidRPr="00B918DE">
              <w:rPr>
                <w:rFonts w:ascii="Arial" w:hAnsi="Arial" w:cs="Arial"/>
                <w:sz w:val="22"/>
                <w:szCs w:val="22"/>
              </w:rPr>
              <w:t>Campa</w:t>
            </w:r>
            <w:r w:rsidRPr="00B918DE">
              <w:rPr>
                <w:rFonts w:ascii="Arial" w:hAnsi="Arial" w:cs="Arial"/>
                <w:sz w:val="22"/>
                <w:szCs w:val="22"/>
                <w:lang w:val="es-ES"/>
              </w:rPr>
              <w:t>ña de comunicación y marketing en saneamiento urbano con énfasis en aspectos de genero</w:t>
            </w:r>
          </w:p>
        </w:tc>
        <w:tc>
          <w:tcPr>
            <w:tcW w:w="2957" w:type="dxa"/>
            <w:shd w:val="clear" w:color="auto" w:fill="auto"/>
            <w:vAlign w:val="center"/>
            <w:tcPrChange w:id="52" w:author="Guerrero Rivera, Marilyn Ivette" w:date="2017-09-12T14:24:00Z">
              <w:tcPr>
                <w:tcW w:w="2956" w:type="dxa"/>
                <w:gridSpan w:val="2"/>
                <w:shd w:val="clear" w:color="auto" w:fill="auto"/>
                <w:vAlign w:val="center"/>
              </w:tcPr>
            </w:tcPrChange>
          </w:tcPr>
          <w:p w14:paraId="5D69A317" w14:textId="77777777" w:rsidR="000D5D93" w:rsidRPr="00B918DE" w:rsidRDefault="000D5D93" w:rsidP="000D5D93">
            <w:pPr>
              <w:rPr>
                <w:rFonts w:ascii="Arial" w:hAnsi="Arial" w:cs="Arial"/>
                <w:sz w:val="22"/>
                <w:szCs w:val="22"/>
              </w:rPr>
            </w:pPr>
            <w:r w:rsidRPr="00B918DE">
              <w:rPr>
                <w:rFonts w:ascii="Arial" w:hAnsi="Arial" w:cs="Arial"/>
                <w:sz w:val="22"/>
                <w:szCs w:val="22"/>
              </w:rPr>
              <w:t xml:space="preserve">Realización de una campaña basada en los resultados de la investigación formativa </w:t>
            </w:r>
          </w:p>
        </w:tc>
        <w:tc>
          <w:tcPr>
            <w:tcW w:w="2610" w:type="dxa"/>
            <w:shd w:val="clear" w:color="auto" w:fill="auto"/>
            <w:noWrap/>
            <w:vAlign w:val="center"/>
            <w:tcPrChange w:id="53" w:author="Guerrero Rivera, Marilyn Ivette" w:date="2017-09-12T14:24:00Z">
              <w:tcPr>
                <w:tcW w:w="2610" w:type="dxa"/>
                <w:gridSpan w:val="2"/>
                <w:shd w:val="clear" w:color="auto" w:fill="auto"/>
                <w:noWrap/>
                <w:vAlign w:val="center"/>
              </w:tcPr>
            </w:tcPrChange>
          </w:tcPr>
          <w:p w14:paraId="5D69A318"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 a partir de la puesta en marcha</w:t>
            </w:r>
          </w:p>
        </w:tc>
        <w:tc>
          <w:tcPr>
            <w:tcW w:w="1856" w:type="dxa"/>
            <w:shd w:val="clear" w:color="auto" w:fill="auto"/>
            <w:vAlign w:val="center"/>
            <w:tcPrChange w:id="54" w:author="Guerrero Rivera, Marilyn Ivette" w:date="2017-09-12T14:24:00Z">
              <w:tcPr>
                <w:tcW w:w="1856" w:type="dxa"/>
                <w:shd w:val="clear" w:color="auto" w:fill="auto"/>
                <w:vAlign w:val="center"/>
              </w:tcPr>
            </w:tcPrChange>
          </w:tcPr>
          <w:p w14:paraId="5D69A319" w14:textId="77777777" w:rsidR="000D5D93" w:rsidRPr="00B918DE" w:rsidRDefault="000D5D93" w:rsidP="000D5D93">
            <w:pPr>
              <w:ind w:left="-70"/>
              <w:rPr>
                <w:rFonts w:ascii="Arial" w:hAnsi="Arial" w:cs="Arial"/>
                <w:sz w:val="22"/>
                <w:szCs w:val="22"/>
              </w:rPr>
            </w:pPr>
            <w:r w:rsidRPr="00B918DE">
              <w:rPr>
                <w:rFonts w:ascii="Arial" w:hAnsi="Arial" w:cs="Arial"/>
                <w:sz w:val="22"/>
                <w:szCs w:val="22"/>
              </w:rPr>
              <w:t>Informe final del contrato</w:t>
            </w:r>
            <w:r>
              <w:rPr>
                <w:rFonts w:ascii="Arial" w:hAnsi="Arial" w:cs="Arial"/>
                <w:sz w:val="22"/>
                <w:szCs w:val="22"/>
              </w:rPr>
              <w:t xml:space="preserve"> más </w:t>
            </w:r>
            <w:r w:rsidRPr="00B918DE">
              <w:rPr>
                <w:rFonts w:ascii="Arial" w:hAnsi="Arial" w:cs="Arial"/>
                <w:sz w:val="22"/>
                <w:szCs w:val="22"/>
              </w:rPr>
              <w:t>Informes de evaluación y monitoreo del proyecto siguiendo el modelo de encuesta en que el personal Técnico del CTE ha sido formado</w:t>
            </w:r>
          </w:p>
        </w:tc>
      </w:tr>
      <w:tr w:rsidR="000D5D93" w:rsidRPr="00B918DE" w:rsidDel="00CB35B2" w14:paraId="5D69A31F" w14:textId="77777777" w:rsidTr="00041F63">
        <w:trPr>
          <w:gridAfter w:val="2"/>
          <w:wAfter w:w="23" w:type="dxa"/>
          <w:trHeight w:val="795"/>
          <w:jc w:val="center"/>
          <w:del w:id="55" w:author="Cathala, Corinne" w:date="2017-09-11T11:29:00Z"/>
          <w:trPrChange w:id="56" w:author="Guerrero Rivera, Marilyn Ivette" w:date="2017-09-12T14:24:00Z">
            <w:trPr>
              <w:trHeight w:val="795"/>
              <w:jc w:val="center"/>
            </w:trPr>
          </w:trPrChange>
        </w:trPr>
        <w:tc>
          <w:tcPr>
            <w:tcW w:w="1794" w:type="dxa"/>
            <w:shd w:val="clear" w:color="auto" w:fill="auto"/>
            <w:vAlign w:val="center"/>
            <w:tcPrChange w:id="57" w:author="Guerrero Rivera, Marilyn Ivette" w:date="2017-09-12T14:24:00Z">
              <w:tcPr>
                <w:tcW w:w="1777" w:type="dxa"/>
                <w:gridSpan w:val="2"/>
                <w:shd w:val="clear" w:color="auto" w:fill="auto"/>
                <w:vAlign w:val="center"/>
              </w:tcPr>
            </w:tcPrChange>
          </w:tcPr>
          <w:p w14:paraId="5D69A31B" w14:textId="77777777" w:rsidR="000D5D93" w:rsidRPr="00B918DE" w:rsidDel="00CB35B2" w:rsidRDefault="000D5D93" w:rsidP="000D5D93">
            <w:pPr>
              <w:rPr>
                <w:del w:id="58" w:author="Cathala, Corinne" w:date="2017-09-11T11:29:00Z"/>
                <w:rFonts w:ascii="Arial" w:hAnsi="Arial" w:cs="Arial"/>
                <w:sz w:val="22"/>
                <w:szCs w:val="22"/>
              </w:rPr>
            </w:pPr>
          </w:p>
        </w:tc>
        <w:tc>
          <w:tcPr>
            <w:tcW w:w="2957" w:type="dxa"/>
            <w:shd w:val="clear" w:color="auto" w:fill="auto"/>
            <w:vAlign w:val="center"/>
            <w:tcPrChange w:id="59" w:author="Guerrero Rivera, Marilyn Ivette" w:date="2017-09-12T14:24:00Z">
              <w:tcPr>
                <w:tcW w:w="2956" w:type="dxa"/>
                <w:gridSpan w:val="2"/>
                <w:shd w:val="clear" w:color="auto" w:fill="auto"/>
                <w:vAlign w:val="center"/>
              </w:tcPr>
            </w:tcPrChange>
          </w:tcPr>
          <w:p w14:paraId="5D69A31C" w14:textId="77777777" w:rsidR="000D5D93" w:rsidRPr="00B918DE" w:rsidDel="00CB35B2" w:rsidRDefault="000D5D93" w:rsidP="000D5D93">
            <w:pPr>
              <w:rPr>
                <w:del w:id="60" w:author="Cathala, Corinne" w:date="2017-09-11T11:29:00Z"/>
                <w:rFonts w:ascii="Arial" w:hAnsi="Arial" w:cs="Arial"/>
                <w:sz w:val="22"/>
                <w:szCs w:val="22"/>
              </w:rPr>
            </w:pPr>
          </w:p>
        </w:tc>
        <w:tc>
          <w:tcPr>
            <w:tcW w:w="2610" w:type="dxa"/>
            <w:shd w:val="clear" w:color="auto" w:fill="auto"/>
            <w:noWrap/>
            <w:vAlign w:val="center"/>
            <w:tcPrChange w:id="61" w:author="Guerrero Rivera, Marilyn Ivette" w:date="2017-09-12T14:24:00Z">
              <w:tcPr>
                <w:tcW w:w="2610" w:type="dxa"/>
                <w:gridSpan w:val="2"/>
                <w:shd w:val="clear" w:color="auto" w:fill="auto"/>
                <w:noWrap/>
                <w:vAlign w:val="center"/>
              </w:tcPr>
            </w:tcPrChange>
          </w:tcPr>
          <w:p w14:paraId="5D69A31D" w14:textId="77777777" w:rsidR="000D5D93" w:rsidRPr="00B918DE" w:rsidDel="00CB35B2" w:rsidRDefault="000D5D93" w:rsidP="000D5D93">
            <w:pPr>
              <w:jc w:val="center"/>
              <w:rPr>
                <w:del w:id="62" w:author="Cathala, Corinne" w:date="2017-09-11T11:29:00Z"/>
                <w:rFonts w:ascii="Arial" w:hAnsi="Arial" w:cs="Arial"/>
                <w:sz w:val="22"/>
                <w:szCs w:val="22"/>
                <w:lang w:val="es-ES"/>
              </w:rPr>
            </w:pPr>
          </w:p>
        </w:tc>
        <w:tc>
          <w:tcPr>
            <w:tcW w:w="1856" w:type="dxa"/>
            <w:shd w:val="clear" w:color="auto" w:fill="auto"/>
            <w:vAlign w:val="center"/>
            <w:tcPrChange w:id="63" w:author="Guerrero Rivera, Marilyn Ivette" w:date="2017-09-12T14:24:00Z">
              <w:tcPr>
                <w:tcW w:w="1856" w:type="dxa"/>
                <w:shd w:val="clear" w:color="auto" w:fill="auto"/>
                <w:vAlign w:val="center"/>
              </w:tcPr>
            </w:tcPrChange>
          </w:tcPr>
          <w:p w14:paraId="5D69A31E" w14:textId="77777777" w:rsidR="000D5D93" w:rsidRPr="00B918DE" w:rsidDel="00CB35B2" w:rsidRDefault="000D5D93" w:rsidP="000D5D93">
            <w:pPr>
              <w:pStyle w:val="NoSpacing"/>
              <w:rPr>
                <w:del w:id="64" w:author="Cathala, Corinne" w:date="2017-09-11T11:29:00Z"/>
                <w:rFonts w:ascii="Arial" w:hAnsi="Arial" w:cs="Arial"/>
              </w:rPr>
            </w:pPr>
          </w:p>
        </w:tc>
      </w:tr>
      <w:tr w:rsidR="000D5D93" w:rsidRPr="00B918DE" w14:paraId="5D69A321" w14:textId="77777777" w:rsidTr="00041F63">
        <w:trPr>
          <w:trHeight w:val="251"/>
          <w:jc w:val="center"/>
          <w:trPrChange w:id="65" w:author="Guerrero Rivera, Marilyn Ivette" w:date="2017-09-12T14:20:00Z">
            <w:trPr>
              <w:trHeight w:val="251"/>
              <w:jc w:val="center"/>
            </w:trPr>
          </w:trPrChange>
        </w:trPr>
        <w:tc>
          <w:tcPr>
            <w:tcW w:w="9240" w:type="dxa"/>
            <w:gridSpan w:val="6"/>
            <w:shd w:val="clear" w:color="auto" w:fill="auto"/>
            <w:vAlign w:val="center"/>
            <w:tcPrChange w:id="66" w:author="Guerrero Rivera, Marilyn Ivette" w:date="2017-09-12T14:20:00Z">
              <w:tcPr>
                <w:tcW w:w="9199" w:type="dxa"/>
                <w:gridSpan w:val="7"/>
                <w:shd w:val="clear" w:color="auto" w:fill="auto"/>
                <w:vAlign w:val="center"/>
              </w:tcPr>
            </w:tcPrChange>
          </w:tcPr>
          <w:p w14:paraId="5D69A320" w14:textId="77777777" w:rsidR="000D5D93" w:rsidRPr="00B918DE" w:rsidRDefault="000D5D93" w:rsidP="000D5D93">
            <w:pPr>
              <w:pStyle w:val="NoSpacing"/>
              <w:rPr>
                <w:rFonts w:ascii="Arial" w:hAnsi="Arial" w:cs="Arial"/>
                <w:b/>
              </w:rPr>
            </w:pPr>
            <w:r w:rsidRPr="00B918DE">
              <w:rPr>
                <w:rFonts w:ascii="Arial" w:hAnsi="Arial" w:cs="Arial"/>
                <w:b/>
              </w:rPr>
              <w:t xml:space="preserve">Componente II: Apoyo a la Operación y Mantenimiento </w:t>
            </w:r>
            <w:del w:id="67" w:author="Cathala, Corinne" w:date="2017-09-11T11:29:00Z">
              <w:r w:rsidRPr="00B918DE" w:rsidDel="00CB35B2">
                <w:rPr>
                  <w:rFonts w:ascii="Arial" w:hAnsi="Arial" w:cs="Arial"/>
                  <w:b/>
                </w:rPr>
                <w:delText>del CTE de la RMPP</w:delText>
              </w:r>
            </w:del>
            <w:r w:rsidRPr="00B918DE">
              <w:rPr>
                <w:rFonts w:ascii="Arial" w:hAnsi="Arial" w:cs="Arial"/>
                <w:b/>
              </w:rPr>
              <w:tab/>
            </w:r>
          </w:p>
        </w:tc>
      </w:tr>
      <w:tr w:rsidR="000D5D93" w:rsidRPr="00B918DE" w14:paraId="5D69A326" w14:textId="77777777" w:rsidTr="00041F63">
        <w:trPr>
          <w:gridAfter w:val="1"/>
          <w:wAfter w:w="8" w:type="dxa"/>
          <w:trHeight w:val="795"/>
          <w:jc w:val="center"/>
          <w:trPrChange w:id="68" w:author="Guerrero Rivera, Marilyn Ivette" w:date="2017-09-12T14:24:00Z">
            <w:trPr>
              <w:trHeight w:val="795"/>
              <w:jc w:val="center"/>
            </w:trPr>
          </w:trPrChange>
        </w:trPr>
        <w:tc>
          <w:tcPr>
            <w:tcW w:w="1794" w:type="dxa"/>
            <w:shd w:val="clear" w:color="auto" w:fill="auto"/>
            <w:vAlign w:val="center"/>
            <w:tcPrChange w:id="69" w:author="Guerrero Rivera, Marilyn Ivette" w:date="2017-09-12T14:24:00Z">
              <w:tcPr>
                <w:tcW w:w="1761" w:type="dxa"/>
                <w:shd w:val="clear" w:color="auto" w:fill="auto"/>
                <w:vAlign w:val="center"/>
              </w:tcPr>
            </w:tcPrChange>
          </w:tcPr>
          <w:p w14:paraId="5D69A322" w14:textId="77777777" w:rsidR="000D5D93" w:rsidRPr="00B918DE" w:rsidRDefault="000D5D93" w:rsidP="000D5D93">
            <w:pPr>
              <w:rPr>
                <w:rFonts w:ascii="Arial" w:hAnsi="Arial" w:cs="Arial"/>
                <w:sz w:val="22"/>
                <w:szCs w:val="22"/>
              </w:rPr>
            </w:pPr>
            <w:r w:rsidRPr="00B918DE">
              <w:rPr>
                <w:rFonts w:ascii="Arial" w:hAnsi="Arial" w:cs="Arial"/>
                <w:sz w:val="22"/>
                <w:szCs w:val="22"/>
              </w:rPr>
              <w:t>Acuerdos de subsidios al CTE para la factura de EdH</w:t>
            </w:r>
          </w:p>
        </w:tc>
        <w:tc>
          <w:tcPr>
            <w:tcW w:w="2957" w:type="dxa"/>
            <w:shd w:val="clear" w:color="auto" w:fill="auto"/>
            <w:vAlign w:val="center"/>
            <w:tcPrChange w:id="70" w:author="Guerrero Rivera, Marilyn Ivette" w:date="2017-09-12T14:24:00Z">
              <w:tcPr>
                <w:tcW w:w="2957" w:type="dxa"/>
                <w:gridSpan w:val="2"/>
                <w:shd w:val="clear" w:color="auto" w:fill="auto"/>
                <w:vAlign w:val="center"/>
              </w:tcPr>
            </w:tcPrChange>
          </w:tcPr>
          <w:p w14:paraId="5D69A323" w14:textId="77777777" w:rsidR="000D5D93" w:rsidRPr="00B918DE" w:rsidRDefault="000D5D93" w:rsidP="000D5D93">
            <w:pPr>
              <w:rPr>
                <w:rFonts w:ascii="Arial" w:hAnsi="Arial" w:cs="Arial"/>
                <w:sz w:val="22"/>
                <w:szCs w:val="22"/>
              </w:rPr>
            </w:pPr>
            <w:r w:rsidRPr="00B918DE">
              <w:rPr>
                <w:rFonts w:ascii="Arial" w:hAnsi="Arial" w:cs="Arial"/>
                <w:sz w:val="22"/>
                <w:szCs w:val="22"/>
              </w:rPr>
              <w:t>Transferencia del proyecto al CTE para el pago de la factura</w:t>
            </w:r>
          </w:p>
        </w:tc>
        <w:tc>
          <w:tcPr>
            <w:tcW w:w="2610" w:type="dxa"/>
            <w:shd w:val="clear" w:color="auto" w:fill="auto"/>
            <w:noWrap/>
            <w:vAlign w:val="center"/>
            <w:tcPrChange w:id="71" w:author="Guerrero Rivera, Marilyn Ivette" w:date="2017-09-12T14:24:00Z">
              <w:tcPr>
                <w:tcW w:w="2610" w:type="dxa"/>
                <w:gridSpan w:val="2"/>
                <w:shd w:val="clear" w:color="auto" w:fill="auto"/>
                <w:noWrap/>
                <w:vAlign w:val="center"/>
              </w:tcPr>
            </w:tcPrChange>
          </w:tcPr>
          <w:p w14:paraId="5D69A324"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 xml:space="preserve">Anual </w:t>
            </w:r>
          </w:p>
        </w:tc>
        <w:tc>
          <w:tcPr>
            <w:tcW w:w="1871" w:type="dxa"/>
            <w:gridSpan w:val="2"/>
            <w:shd w:val="clear" w:color="auto" w:fill="auto"/>
            <w:vAlign w:val="center"/>
            <w:tcPrChange w:id="72" w:author="Guerrero Rivera, Marilyn Ivette" w:date="2017-09-12T14:24:00Z">
              <w:tcPr>
                <w:tcW w:w="1871" w:type="dxa"/>
                <w:gridSpan w:val="2"/>
                <w:shd w:val="clear" w:color="auto" w:fill="auto"/>
                <w:vAlign w:val="center"/>
              </w:tcPr>
            </w:tcPrChange>
          </w:tcPr>
          <w:p w14:paraId="5D69A325" w14:textId="77777777" w:rsidR="000D5D93" w:rsidRPr="00B918DE" w:rsidRDefault="000D5D93" w:rsidP="000D5D93">
            <w:pPr>
              <w:pStyle w:val="NoSpacing"/>
              <w:rPr>
                <w:rFonts w:ascii="Arial" w:hAnsi="Arial" w:cs="Arial"/>
              </w:rPr>
            </w:pPr>
            <w:r w:rsidRPr="00B918DE">
              <w:rPr>
                <w:rFonts w:ascii="Arial" w:hAnsi="Arial" w:cs="Arial"/>
              </w:rPr>
              <w:t xml:space="preserve">Transferencias bancarias </w:t>
            </w:r>
            <w:r>
              <w:rPr>
                <w:rFonts w:ascii="Arial" w:hAnsi="Arial" w:cs="Arial"/>
              </w:rPr>
              <w:t>más</w:t>
            </w:r>
            <w:r w:rsidRPr="00B918DE">
              <w:rPr>
                <w:rFonts w:ascii="Arial" w:hAnsi="Arial" w:cs="Arial"/>
              </w:rPr>
              <w:t xml:space="preserve"> comprobantes de pagos</w:t>
            </w:r>
          </w:p>
        </w:tc>
      </w:tr>
      <w:tr w:rsidR="000D5D93" w:rsidRPr="00B918DE" w14:paraId="5D69A32B" w14:textId="77777777" w:rsidTr="00041F63">
        <w:trPr>
          <w:gridAfter w:val="1"/>
          <w:wAfter w:w="8" w:type="dxa"/>
          <w:trHeight w:val="795"/>
          <w:jc w:val="center"/>
          <w:trPrChange w:id="73" w:author="Guerrero Rivera, Marilyn Ivette" w:date="2017-09-12T14:24:00Z">
            <w:trPr>
              <w:trHeight w:val="795"/>
              <w:jc w:val="center"/>
            </w:trPr>
          </w:trPrChange>
        </w:trPr>
        <w:tc>
          <w:tcPr>
            <w:tcW w:w="1794" w:type="dxa"/>
            <w:shd w:val="clear" w:color="auto" w:fill="auto"/>
            <w:vAlign w:val="center"/>
            <w:tcPrChange w:id="74" w:author="Guerrero Rivera, Marilyn Ivette" w:date="2017-09-12T14:24:00Z">
              <w:tcPr>
                <w:tcW w:w="1761" w:type="dxa"/>
                <w:shd w:val="clear" w:color="auto" w:fill="auto"/>
                <w:vAlign w:val="center"/>
              </w:tcPr>
            </w:tcPrChange>
          </w:tcPr>
          <w:p w14:paraId="5D69A327" w14:textId="77777777" w:rsidR="000D5D93" w:rsidRPr="00B918DE" w:rsidRDefault="000D5D93" w:rsidP="000D5D93">
            <w:pPr>
              <w:rPr>
                <w:rFonts w:ascii="Arial" w:hAnsi="Arial" w:cs="Arial"/>
                <w:sz w:val="22"/>
                <w:szCs w:val="22"/>
              </w:rPr>
            </w:pPr>
            <w:r w:rsidRPr="00B918DE">
              <w:rPr>
                <w:rFonts w:ascii="Arial" w:hAnsi="Arial" w:cs="Arial"/>
                <w:sz w:val="22"/>
                <w:szCs w:val="22"/>
              </w:rPr>
              <w:t>Contratos de suministro de combustible</w:t>
            </w:r>
          </w:p>
        </w:tc>
        <w:tc>
          <w:tcPr>
            <w:tcW w:w="2957" w:type="dxa"/>
            <w:shd w:val="clear" w:color="auto" w:fill="auto"/>
            <w:vAlign w:val="center"/>
            <w:tcPrChange w:id="75" w:author="Guerrero Rivera, Marilyn Ivette" w:date="2017-09-12T14:24:00Z">
              <w:tcPr>
                <w:tcW w:w="2957" w:type="dxa"/>
                <w:gridSpan w:val="2"/>
                <w:shd w:val="clear" w:color="auto" w:fill="auto"/>
                <w:vAlign w:val="center"/>
              </w:tcPr>
            </w:tcPrChange>
          </w:tcPr>
          <w:p w14:paraId="5D69A328" w14:textId="77777777" w:rsidR="000D5D93" w:rsidRPr="00B918DE" w:rsidRDefault="000D5D93" w:rsidP="000D5D93">
            <w:pPr>
              <w:rPr>
                <w:rFonts w:ascii="Arial" w:hAnsi="Arial" w:cs="Arial"/>
                <w:sz w:val="22"/>
                <w:szCs w:val="22"/>
              </w:rPr>
            </w:pPr>
            <w:r w:rsidRPr="00B918DE">
              <w:rPr>
                <w:rFonts w:ascii="Arial" w:hAnsi="Arial" w:cs="Arial"/>
                <w:sz w:val="22"/>
                <w:szCs w:val="22"/>
              </w:rPr>
              <w:t>Adquisición de combustible por el proyecto</w:t>
            </w:r>
          </w:p>
        </w:tc>
        <w:tc>
          <w:tcPr>
            <w:tcW w:w="2610" w:type="dxa"/>
            <w:shd w:val="clear" w:color="auto" w:fill="auto"/>
            <w:noWrap/>
            <w:vAlign w:val="center"/>
            <w:tcPrChange w:id="76" w:author="Guerrero Rivera, Marilyn Ivette" w:date="2017-09-12T14:24:00Z">
              <w:tcPr>
                <w:tcW w:w="2610" w:type="dxa"/>
                <w:gridSpan w:val="2"/>
                <w:shd w:val="clear" w:color="auto" w:fill="auto"/>
                <w:noWrap/>
                <w:vAlign w:val="center"/>
              </w:tcPr>
            </w:tcPrChange>
          </w:tcPr>
          <w:p w14:paraId="5D69A329"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shd w:val="clear" w:color="auto" w:fill="auto"/>
            <w:vAlign w:val="center"/>
            <w:tcPrChange w:id="77" w:author="Guerrero Rivera, Marilyn Ivette" w:date="2017-09-12T14:24:00Z">
              <w:tcPr>
                <w:tcW w:w="1871" w:type="dxa"/>
                <w:gridSpan w:val="2"/>
                <w:shd w:val="clear" w:color="auto" w:fill="auto"/>
                <w:vAlign w:val="center"/>
              </w:tcPr>
            </w:tcPrChange>
          </w:tcPr>
          <w:p w14:paraId="5D69A32A" w14:textId="77777777" w:rsidR="000D5D93" w:rsidRPr="00B918DE" w:rsidRDefault="000D5D93" w:rsidP="000D5D93">
            <w:pPr>
              <w:pStyle w:val="NoSpacing"/>
              <w:rPr>
                <w:rFonts w:ascii="Arial" w:hAnsi="Arial" w:cs="Arial"/>
              </w:rPr>
            </w:pPr>
            <w:r w:rsidRPr="00B918DE">
              <w:rPr>
                <w:rFonts w:ascii="Arial" w:hAnsi="Arial" w:cs="Arial"/>
              </w:rPr>
              <w:t>Actas de recepción y comprobantes de pagos</w:t>
            </w:r>
          </w:p>
        </w:tc>
      </w:tr>
      <w:tr w:rsidR="000D5D93" w:rsidRPr="00B918DE" w14:paraId="5D69A32D" w14:textId="77777777" w:rsidTr="00041F63">
        <w:trPr>
          <w:trHeight w:val="251"/>
          <w:jc w:val="center"/>
          <w:trPrChange w:id="78" w:author="Guerrero Rivera, Marilyn Ivette" w:date="2017-09-12T14:20:00Z">
            <w:trPr>
              <w:trHeight w:val="251"/>
              <w:jc w:val="center"/>
            </w:trPr>
          </w:trPrChange>
        </w:trPr>
        <w:tc>
          <w:tcPr>
            <w:tcW w:w="9240" w:type="dxa"/>
            <w:gridSpan w:val="6"/>
            <w:shd w:val="clear" w:color="auto" w:fill="auto"/>
            <w:vAlign w:val="center"/>
            <w:tcPrChange w:id="79" w:author="Guerrero Rivera, Marilyn Ivette" w:date="2017-09-12T14:20:00Z">
              <w:tcPr>
                <w:tcW w:w="9199" w:type="dxa"/>
                <w:gridSpan w:val="7"/>
                <w:shd w:val="clear" w:color="auto" w:fill="auto"/>
                <w:vAlign w:val="center"/>
              </w:tcPr>
            </w:tcPrChange>
          </w:tcPr>
          <w:p w14:paraId="5D69A32C" w14:textId="77777777" w:rsidR="000D5D93" w:rsidRPr="00B918DE" w:rsidRDefault="000D5D93" w:rsidP="000D5D93">
            <w:pPr>
              <w:pStyle w:val="NoSpacing"/>
              <w:rPr>
                <w:rFonts w:ascii="Arial" w:hAnsi="Arial" w:cs="Arial"/>
                <w:b/>
              </w:rPr>
            </w:pPr>
            <w:r w:rsidRPr="00B918DE">
              <w:rPr>
                <w:rFonts w:ascii="Arial" w:hAnsi="Arial" w:cs="Arial"/>
                <w:b/>
              </w:rPr>
              <w:t xml:space="preserve">Componente III: Inversiones en obras de agua potable y saneamiento </w:t>
            </w:r>
            <w:ins w:id="80" w:author="Cathala, Corinne" w:date="2017-09-11T11:29:00Z">
              <w:r w:rsidR="00CB35B2">
                <w:rPr>
                  <w:rFonts w:ascii="Arial" w:hAnsi="Arial" w:cs="Arial"/>
                  <w:b/>
                </w:rPr>
                <w:t xml:space="preserve">e higiene </w:t>
              </w:r>
            </w:ins>
            <w:r w:rsidRPr="00B918DE">
              <w:rPr>
                <w:rFonts w:ascii="Arial" w:hAnsi="Arial" w:cs="Arial"/>
                <w:b/>
              </w:rPr>
              <w:t>en la RMPP</w:t>
            </w:r>
          </w:p>
        </w:tc>
      </w:tr>
      <w:tr w:rsidR="000D5D93" w:rsidRPr="00B918DE" w14:paraId="5D69A333" w14:textId="77777777" w:rsidTr="00041F63">
        <w:trPr>
          <w:gridAfter w:val="1"/>
          <w:wAfter w:w="8" w:type="dxa"/>
          <w:trHeight w:val="795"/>
          <w:jc w:val="center"/>
          <w:trPrChange w:id="81" w:author="Guerrero Rivera, Marilyn Ivette" w:date="2017-09-12T14:24:00Z">
            <w:trPr>
              <w:trHeight w:val="795"/>
              <w:jc w:val="center"/>
            </w:trPr>
          </w:trPrChange>
        </w:trPr>
        <w:tc>
          <w:tcPr>
            <w:tcW w:w="1794" w:type="dxa"/>
            <w:tcBorders>
              <w:top w:val="single" w:sz="8" w:space="0" w:color="000000"/>
              <w:left w:val="single" w:sz="8" w:space="0" w:color="auto"/>
              <w:bottom w:val="single" w:sz="8" w:space="0" w:color="auto"/>
              <w:right w:val="single" w:sz="8" w:space="0" w:color="auto"/>
            </w:tcBorders>
            <w:shd w:val="clear" w:color="auto" w:fill="auto"/>
            <w:vAlign w:val="center"/>
            <w:tcPrChange w:id="82" w:author="Guerrero Rivera, Marilyn Ivette" w:date="2017-09-12T14:24:00Z">
              <w:tcPr>
                <w:tcW w:w="1761" w:type="dxa"/>
                <w:tcBorders>
                  <w:top w:val="single" w:sz="8" w:space="0" w:color="000000"/>
                  <w:left w:val="single" w:sz="8" w:space="0" w:color="auto"/>
                  <w:bottom w:val="single" w:sz="8" w:space="0" w:color="auto"/>
                  <w:right w:val="single" w:sz="8" w:space="0" w:color="auto"/>
                </w:tcBorders>
                <w:shd w:val="clear" w:color="auto" w:fill="auto"/>
                <w:vAlign w:val="center"/>
              </w:tcPr>
            </w:tcPrChange>
          </w:tcPr>
          <w:p w14:paraId="5D69A32E" w14:textId="77777777" w:rsidR="000D5D93" w:rsidRPr="00B918DE" w:rsidRDefault="000D5D93" w:rsidP="000D5D93">
            <w:pPr>
              <w:rPr>
                <w:rFonts w:ascii="Arial" w:hAnsi="Arial" w:cs="Arial"/>
                <w:sz w:val="22"/>
                <w:szCs w:val="22"/>
              </w:rPr>
            </w:pPr>
            <w:r w:rsidRPr="00B918DE">
              <w:rPr>
                <w:rFonts w:ascii="Arial" w:hAnsi="Arial" w:cs="Arial"/>
                <w:sz w:val="22"/>
                <w:szCs w:val="22"/>
              </w:rPr>
              <w:t>Aducciones para la mejora y ampliación de la distribución de agua en la zona de Carrefour y Centre Ville</w:t>
            </w:r>
            <w:ins w:id="83" w:author="Cathala, Corinne" w:date="2017-09-11T11:29:00Z">
              <w:r w:rsidR="00CB35B2">
                <w:rPr>
                  <w:rFonts w:ascii="Arial" w:hAnsi="Arial" w:cs="Arial"/>
                  <w:sz w:val="22"/>
                  <w:szCs w:val="22"/>
                </w:rPr>
                <w:t>, Cité Soleil y Vivy Mitchell</w:t>
              </w:r>
            </w:ins>
          </w:p>
        </w:tc>
        <w:tc>
          <w:tcPr>
            <w:tcW w:w="2957" w:type="dxa"/>
            <w:shd w:val="clear" w:color="auto" w:fill="auto"/>
            <w:vAlign w:val="center"/>
            <w:tcPrChange w:id="84" w:author="Guerrero Rivera, Marilyn Ivette" w:date="2017-09-12T14:24:00Z">
              <w:tcPr>
                <w:tcW w:w="2957" w:type="dxa"/>
                <w:gridSpan w:val="2"/>
                <w:shd w:val="clear" w:color="auto" w:fill="auto"/>
                <w:vAlign w:val="center"/>
              </w:tcPr>
            </w:tcPrChange>
          </w:tcPr>
          <w:p w14:paraId="5D69A32F"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 las aducciones de diferentes diámetros a ejecutar en el área de proyecto</w:t>
            </w:r>
          </w:p>
        </w:tc>
        <w:tc>
          <w:tcPr>
            <w:tcW w:w="2610" w:type="dxa"/>
            <w:shd w:val="clear" w:color="auto" w:fill="auto"/>
            <w:noWrap/>
            <w:vAlign w:val="center"/>
            <w:tcPrChange w:id="85" w:author="Guerrero Rivera, Marilyn Ivette" w:date="2017-09-12T14:24:00Z">
              <w:tcPr>
                <w:tcW w:w="2610" w:type="dxa"/>
                <w:gridSpan w:val="2"/>
                <w:shd w:val="clear" w:color="auto" w:fill="auto"/>
                <w:noWrap/>
                <w:vAlign w:val="center"/>
              </w:tcPr>
            </w:tcPrChange>
          </w:tcPr>
          <w:p w14:paraId="5D69A330"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8" w:space="0" w:color="000000"/>
              <w:left w:val="nil"/>
              <w:bottom w:val="single" w:sz="8" w:space="0" w:color="auto"/>
              <w:right w:val="single" w:sz="8" w:space="0" w:color="auto"/>
            </w:tcBorders>
            <w:shd w:val="clear" w:color="auto" w:fill="auto"/>
            <w:vAlign w:val="center"/>
            <w:tcPrChange w:id="86" w:author="Guerrero Rivera, Marilyn Ivette" w:date="2017-09-12T14:24:00Z">
              <w:tcPr>
                <w:tcW w:w="1871" w:type="dxa"/>
                <w:gridSpan w:val="2"/>
                <w:tcBorders>
                  <w:top w:val="single" w:sz="8" w:space="0" w:color="000000"/>
                  <w:left w:val="nil"/>
                  <w:bottom w:val="single" w:sz="8" w:space="0" w:color="auto"/>
                  <w:right w:val="single" w:sz="8" w:space="0" w:color="auto"/>
                </w:tcBorders>
                <w:shd w:val="clear" w:color="auto" w:fill="auto"/>
                <w:vAlign w:val="center"/>
              </w:tcPr>
            </w:tcPrChange>
          </w:tcPr>
          <w:p w14:paraId="5D69A331" w14:textId="77777777" w:rsidR="000D5D93" w:rsidRPr="00B918DE" w:rsidRDefault="000D5D93" w:rsidP="000D5D93">
            <w:pPr>
              <w:rPr>
                <w:rFonts w:ascii="Arial" w:hAnsi="Arial" w:cs="Arial"/>
                <w:sz w:val="22"/>
                <w:szCs w:val="22"/>
              </w:rPr>
            </w:pPr>
            <w:r w:rsidRPr="00B918DE">
              <w:rPr>
                <w:rFonts w:ascii="Arial" w:hAnsi="Arial" w:cs="Arial"/>
                <w:sz w:val="22"/>
                <w:szCs w:val="22"/>
              </w:rPr>
              <w:t>Actas de recepción de obras con avalúos/Informes de la supervisión</w:t>
            </w:r>
          </w:p>
          <w:p w14:paraId="5D69A332" w14:textId="77777777" w:rsidR="000D5D93" w:rsidRPr="00B918DE" w:rsidRDefault="000D5D93" w:rsidP="000D5D93">
            <w:pPr>
              <w:pStyle w:val="NoSpacing"/>
              <w:rPr>
                <w:rFonts w:ascii="Arial" w:hAnsi="Arial" w:cs="Arial"/>
              </w:rPr>
            </w:pPr>
          </w:p>
        </w:tc>
      </w:tr>
      <w:tr w:rsidR="000D5D93" w:rsidRPr="00B918DE" w14:paraId="5D69A338" w14:textId="77777777" w:rsidTr="00041F63">
        <w:trPr>
          <w:gridAfter w:val="1"/>
          <w:wAfter w:w="8" w:type="dxa"/>
          <w:trHeight w:val="795"/>
          <w:jc w:val="center"/>
          <w:trPrChange w:id="87" w:author="Guerrero Rivera, Marilyn Ivette" w:date="2017-09-12T14:24:00Z">
            <w:trPr>
              <w:trHeight w:val="795"/>
              <w:jc w:val="center"/>
            </w:trPr>
          </w:trPrChange>
        </w:trPr>
        <w:tc>
          <w:tcPr>
            <w:tcW w:w="1794" w:type="dxa"/>
            <w:tcBorders>
              <w:top w:val="single" w:sz="8" w:space="0" w:color="000000"/>
              <w:left w:val="single" w:sz="8" w:space="0" w:color="auto"/>
              <w:bottom w:val="single" w:sz="4" w:space="0" w:color="auto"/>
              <w:right w:val="single" w:sz="8" w:space="0" w:color="auto"/>
            </w:tcBorders>
            <w:shd w:val="clear" w:color="auto" w:fill="auto"/>
            <w:vAlign w:val="center"/>
            <w:tcPrChange w:id="88" w:author="Guerrero Rivera, Marilyn Ivette" w:date="2017-09-12T14:24:00Z">
              <w:tcPr>
                <w:tcW w:w="1761" w:type="dxa"/>
                <w:tcBorders>
                  <w:top w:val="single" w:sz="8" w:space="0" w:color="000000"/>
                  <w:left w:val="single" w:sz="8" w:space="0" w:color="auto"/>
                  <w:bottom w:val="single" w:sz="4" w:space="0" w:color="auto"/>
                  <w:right w:val="single" w:sz="8" w:space="0" w:color="auto"/>
                </w:tcBorders>
                <w:shd w:val="clear" w:color="auto" w:fill="auto"/>
                <w:vAlign w:val="center"/>
              </w:tcPr>
            </w:tcPrChange>
          </w:tcPr>
          <w:p w14:paraId="5D69A334" w14:textId="77777777" w:rsidR="000D5D93" w:rsidRPr="00B918DE" w:rsidRDefault="000D5D93" w:rsidP="000D5D93">
            <w:pPr>
              <w:rPr>
                <w:rFonts w:ascii="Arial" w:hAnsi="Arial" w:cs="Arial"/>
                <w:sz w:val="22"/>
                <w:szCs w:val="22"/>
              </w:rPr>
            </w:pPr>
            <w:r w:rsidRPr="00B918DE">
              <w:rPr>
                <w:rFonts w:ascii="Arial" w:hAnsi="Arial" w:cs="Arial"/>
                <w:sz w:val="22"/>
                <w:szCs w:val="22"/>
              </w:rPr>
              <w:t>Línea de impulsión y de interconexión de los nuevos pozos de la zona de Cite Soleil</w:t>
            </w:r>
            <w:ins w:id="89" w:author="Cathala, Corinne" w:date="2017-09-11T11:29:00Z">
              <w:r w:rsidR="00E463D6">
                <w:rPr>
                  <w:rFonts w:ascii="Arial" w:hAnsi="Arial" w:cs="Arial"/>
                  <w:sz w:val="22"/>
                  <w:szCs w:val="22"/>
                </w:rPr>
                <w:t xml:space="preserve"> y Duvivier</w:t>
              </w:r>
            </w:ins>
          </w:p>
        </w:tc>
        <w:tc>
          <w:tcPr>
            <w:tcW w:w="2957" w:type="dxa"/>
            <w:tcBorders>
              <w:bottom w:val="single" w:sz="4" w:space="0" w:color="auto"/>
            </w:tcBorders>
            <w:shd w:val="clear" w:color="auto" w:fill="auto"/>
            <w:vAlign w:val="center"/>
            <w:tcPrChange w:id="90" w:author="Guerrero Rivera, Marilyn Ivette" w:date="2017-09-12T14:24:00Z">
              <w:tcPr>
                <w:tcW w:w="2957" w:type="dxa"/>
                <w:gridSpan w:val="2"/>
                <w:tcBorders>
                  <w:bottom w:val="single" w:sz="4" w:space="0" w:color="auto"/>
                </w:tcBorders>
                <w:shd w:val="clear" w:color="auto" w:fill="auto"/>
                <w:vAlign w:val="center"/>
              </w:tcPr>
            </w:tcPrChange>
          </w:tcPr>
          <w:p w14:paraId="5D69A335"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 una línea de impulsión entre los pozos de Duvidier y el tanque de Cite Soleil</w:t>
            </w:r>
          </w:p>
        </w:tc>
        <w:tc>
          <w:tcPr>
            <w:tcW w:w="2610" w:type="dxa"/>
            <w:tcBorders>
              <w:bottom w:val="single" w:sz="4" w:space="0" w:color="auto"/>
            </w:tcBorders>
            <w:shd w:val="clear" w:color="auto" w:fill="auto"/>
            <w:noWrap/>
            <w:vAlign w:val="center"/>
            <w:tcPrChange w:id="91" w:author="Guerrero Rivera, Marilyn Ivette" w:date="2017-09-12T14:24:00Z">
              <w:tcPr>
                <w:tcW w:w="2610" w:type="dxa"/>
                <w:gridSpan w:val="2"/>
                <w:tcBorders>
                  <w:bottom w:val="single" w:sz="4" w:space="0" w:color="auto"/>
                </w:tcBorders>
                <w:shd w:val="clear" w:color="auto" w:fill="auto"/>
                <w:noWrap/>
                <w:vAlign w:val="center"/>
              </w:tcPr>
            </w:tcPrChange>
          </w:tcPr>
          <w:p w14:paraId="5D69A336"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8" w:space="0" w:color="000000"/>
              <w:left w:val="nil"/>
              <w:bottom w:val="single" w:sz="4" w:space="0" w:color="auto"/>
              <w:right w:val="single" w:sz="8" w:space="0" w:color="auto"/>
            </w:tcBorders>
            <w:shd w:val="clear" w:color="auto" w:fill="auto"/>
            <w:vAlign w:val="center"/>
            <w:tcPrChange w:id="92" w:author="Guerrero Rivera, Marilyn Ivette" w:date="2017-09-12T14:24:00Z">
              <w:tcPr>
                <w:tcW w:w="1871" w:type="dxa"/>
                <w:gridSpan w:val="2"/>
                <w:tcBorders>
                  <w:top w:val="single" w:sz="8" w:space="0" w:color="000000"/>
                  <w:left w:val="nil"/>
                  <w:bottom w:val="single" w:sz="4" w:space="0" w:color="auto"/>
                  <w:right w:val="single" w:sz="8" w:space="0" w:color="auto"/>
                </w:tcBorders>
                <w:shd w:val="clear" w:color="auto" w:fill="auto"/>
                <w:vAlign w:val="center"/>
              </w:tcPr>
            </w:tcPrChange>
          </w:tcPr>
          <w:p w14:paraId="5D69A337" w14:textId="77777777" w:rsidR="000D5D93" w:rsidRPr="00B918DE" w:rsidRDefault="000D5D93" w:rsidP="000D5D93">
            <w:pPr>
              <w:pStyle w:val="NoSpacing"/>
              <w:rPr>
                <w:rFonts w:ascii="Arial" w:hAnsi="Arial" w:cs="Arial"/>
              </w:rPr>
            </w:pPr>
            <w:r w:rsidRPr="00B918DE">
              <w:rPr>
                <w:rFonts w:ascii="Arial" w:hAnsi="Arial" w:cs="Arial"/>
              </w:rPr>
              <w:t>Actas de recepción de obras con avalúos/Informes de la supervisión</w:t>
            </w:r>
          </w:p>
        </w:tc>
      </w:tr>
      <w:tr w:rsidR="000D5D93" w:rsidRPr="00B918DE" w14:paraId="5D69A33D" w14:textId="77777777" w:rsidTr="00041F63">
        <w:trPr>
          <w:gridAfter w:val="1"/>
          <w:wAfter w:w="8" w:type="dxa"/>
          <w:trHeight w:val="795"/>
          <w:jc w:val="center"/>
          <w:trPrChange w:id="93" w:author="Guerrero Rivera, Marilyn Ivette" w:date="2017-09-12T14:24:00Z">
            <w:trPr>
              <w:trHeight w:val="795"/>
              <w:jc w:val="center"/>
            </w:trPr>
          </w:trPrChange>
        </w:trPr>
        <w:tc>
          <w:tcPr>
            <w:tcW w:w="1794" w:type="dxa"/>
            <w:tcBorders>
              <w:top w:val="single" w:sz="4" w:space="0" w:color="auto"/>
              <w:left w:val="single" w:sz="8" w:space="0" w:color="auto"/>
              <w:bottom w:val="single" w:sz="4" w:space="0" w:color="auto"/>
              <w:right w:val="single" w:sz="8" w:space="0" w:color="auto"/>
            </w:tcBorders>
            <w:shd w:val="clear" w:color="auto" w:fill="auto"/>
            <w:vAlign w:val="center"/>
            <w:tcPrChange w:id="94" w:author="Guerrero Rivera, Marilyn Ivette" w:date="2017-09-12T14:24:00Z">
              <w:tcPr>
                <w:tcW w:w="1761" w:type="dxa"/>
                <w:tcBorders>
                  <w:top w:val="single" w:sz="4" w:space="0" w:color="auto"/>
                  <w:left w:val="single" w:sz="8" w:space="0" w:color="auto"/>
                  <w:bottom w:val="single" w:sz="4" w:space="0" w:color="auto"/>
                  <w:right w:val="single" w:sz="8" w:space="0" w:color="auto"/>
                </w:tcBorders>
                <w:shd w:val="clear" w:color="auto" w:fill="auto"/>
                <w:vAlign w:val="center"/>
              </w:tcPr>
            </w:tcPrChange>
          </w:tcPr>
          <w:p w14:paraId="5D69A339" w14:textId="77777777" w:rsidR="000D5D93" w:rsidRPr="00B918DE" w:rsidRDefault="000D5D93" w:rsidP="000D5D93">
            <w:pPr>
              <w:rPr>
                <w:rFonts w:ascii="Arial" w:hAnsi="Arial" w:cs="Arial"/>
                <w:sz w:val="22"/>
                <w:szCs w:val="22"/>
              </w:rPr>
            </w:pPr>
            <w:r w:rsidRPr="00B918DE">
              <w:rPr>
                <w:rFonts w:ascii="Arial" w:hAnsi="Arial" w:cs="Arial"/>
                <w:sz w:val="22"/>
                <w:szCs w:val="22"/>
              </w:rPr>
              <w:t>Rehabilitación del depósito de agua de Bolosse</w:t>
            </w:r>
            <w:ins w:id="95" w:author="Cathala, Corinne" w:date="2017-09-11T11:30:00Z">
              <w:r w:rsidR="000B51ED">
                <w:rPr>
                  <w:rFonts w:ascii="Arial" w:hAnsi="Arial" w:cs="Arial"/>
                  <w:sz w:val="22"/>
                  <w:szCs w:val="22"/>
                </w:rPr>
                <w:t xml:space="preserve"> y construcción de los depósitos de Mariani y R236</w:t>
              </w:r>
            </w:ins>
          </w:p>
        </w:tc>
        <w:tc>
          <w:tcPr>
            <w:tcW w:w="2957" w:type="dxa"/>
            <w:tcBorders>
              <w:top w:val="single" w:sz="4" w:space="0" w:color="auto"/>
              <w:bottom w:val="single" w:sz="4" w:space="0" w:color="auto"/>
            </w:tcBorders>
            <w:shd w:val="clear" w:color="auto" w:fill="auto"/>
            <w:vAlign w:val="center"/>
            <w:tcPrChange w:id="96" w:author="Guerrero Rivera, Marilyn Ivette" w:date="2017-09-12T14:24:00Z">
              <w:tcPr>
                <w:tcW w:w="2957" w:type="dxa"/>
                <w:gridSpan w:val="2"/>
                <w:tcBorders>
                  <w:top w:val="single" w:sz="4" w:space="0" w:color="auto"/>
                  <w:bottom w:val="single" w:sz="4" w:space="0" w:color="auto"/>
                </w:tcBorders>
                <w:shd w:val="clear" w:color="auto" w:fill="auto"/>
                <w:vAlign w:val="center"/>
              </w:tcPr>
            </w:tcPrChange>
          </w:tcPr>
          <w:p w14:paraId="5D69A33A"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 la rehabilitación del tanque de agua de mayor volumen de almacenamiento de la zona</w:t>
            </w:r>
          </w:p>
        </w:tc>
        <w:tc>
          <w:tcPr>
            <w:tcW w:w="2610" w:type="dxa"/>
            <w:tcBorders>
              <w:top w:val="single" w:sz="4" w:space="0" w:color="auto"/>
              <w:bottom w:val="single" w:sz="4" w:space="0" w:color="auto"/>
            </w:tcBorders>
            <w:shd w:val="clear" w:color="auto" w:fill="auto"/>
            <w:noWrap/>
            <w:vAlign w:val="center"/>
            <w:tcPrChange w:id="97" w:author="Guerrero Rivera, Marilyn Ivette" w:date="2017-09-12T14:24:00Z">
              <w:tcPr>
                <w:tcW w:w="2610" w:type="dxa"/>
                <w:gridSpan w:val="2"/>
                <w:tcBorders>
                  <w:top w:val="single" w:sz="4" w:space="0" w:color="auto"/>
                  <w:bottom w:val="single" w:sz="4" w:space="0" w:color="auto"/>
                </w:tcBorders>
                <w:shd w:val="clear" w:color="auto" w:fill="auto"/>
                <w:noWrap/>
                <w:vAlign w:val="center"/>
              </w:tcPr>
            </w:tcPrChange>
          </w:tcPr>
          <w:p w14:paraId="5D69A33B"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4" w:space="0" w:color="auto"/>
              <w:left w:val="nil"/>
              <w:bottom w:val="single" w:sz="4" w:space="0" w:color="auto"/>
              <w:right w:val="single" w:sz="8" w:space="0" w:color="auto"/>
            </w:tcBorders>
            <w:shd w:val="clear" w:color="auto" w:fill="auto"/>
            <w:vAlign w:val="center"/>
            <w:tcPrChange w:id="98" w:author="Guerrero Rivera, Marilyn Ivette" w:date="2017-09-12T14:24:00Z">
              <w:tcPr>
                <w:tcW w:w="1871" w:type="dxa"/>
                <w:gridSpan w:val="2"/>
                <w:tcBorders>
                  <w:top w:val="single" w:sz="4" w:space="0" w:color="auto"/>
                  <w:left w:val="nil"/>
                  <w:bottom w:val="single" w:sz="4" w:space="0" w:color="auto"/>
                  <w:right w:val="single" w:sz="8" w:space="0" w:color="auto"/>
                </w:tcBorders>
                <w:shd w:val="clear" w:color="auto" w:fill="auto"/>
                <w:vAlign w:val="center"/>
              </w:tcPr>
            </w:tcPrChange>
          </w:tcPr>
          <w:p w14:paraId="5D69A33C" w14:textId="77777777" w:rsidR="000D5D93" w:rsidRPr="00B918DE" w:rsidRDefault="000D5D93" w:rsidP="000D5D93">
            <w:pPr>
              <w:pStyle w:val="NoSpacing"/>
              <w:rPr>
                <w:rFonts w:ascii="Arial" w:hAnsi="Arial" w:cs="Arial"/>
              </w:rPr>
            </w:pPr>
            <w:r w:rsidRPr="00B918DE">
              <w:rPr>
                <w:rFonts w:ascii="Arial" w:hAnsi="Arial" w:cs="Arial"/>
              </w:rPr>
              <w:t>Actas de recepción de obras con avalúos/Informes de la supervisión</w:t>
            </w:r>
          </w:p>
        </w:tc>
      </w:tr>
      <w:tr w:rsidR="000D5D93" w:rsidRPr="00B918DE" w14:paraId="5D69A342" w14:textId="77777777" w:rsidTr="00041F63">
        <w:trPr>
          <w:gridAfter w:val="1"/>
          <w:wAfter w:w="8" w:type="dxa"/>
          <w:trHeight w:val="795"/>
          <w:jc w:val="center"/>
          <w:trPrChange w:id="99" w:author="Guerrero Rivera, Marilyn Ivette" w:date="2017-09-12T14:24:00Z">
            <w:trPr>
              <w:trHeight w:val="795"/>
              <w:jc w:val="center"/>
            </w:trPr>
          </w:trPrChange>
        </w:trPr>
        <w:tc>
          <w:tcPr>
            <w:tcW w:w="1794" w:type="dxa"/>
            <w:tcBorders>
              <w:top w:val="single" w:sz="4" w:space="0" w:color="auto"/>
              <w:left w:val="single" w:sz="8" w:space="0" w:color="auto"/>
              <w:bottom w:val="single" w:sz="4" w:space="0" w:color="auto"/>
              <w:right w:val="single" w:sz="8" w:space="0" w:color="auto"/>
            </w:tcBorders>
            <w:shd w:val="clear" w:color="auto" w:fill="auto"/>
            <w:vAlign w:val="center"/>
            <w:tcPrChange w:id="100" w:author="Guerrero Rivera, Marilyn Ivette" w:date="2017-09-12T14:24:00Z">
              <w:tcPr>
                <w:tcW w:w="1761" w:type="dxa"/>
                <w:tcBorders>
                  <w:top w:val="single" w:sz="4" w:space="0" w:color="auto"/>
                  <w:left w:val="single" w:sz="8" w:space="0" w:color="auto"/>
                  <w:bottom w:val="single" w:sz="4" w:space="0" w:color="auto"/>
                  <w:right w:val="single" w:sz="8" w:space="0" w:color="auto"/>
                </w:tcBorders>
                <w:shd w:val="clear" w:color="auto" w:fill="auto"/>
                <w:vAlign w:val="center"/>
              </w:tcPr>
            </w:tcPrChange>
          </w:tcPr>
          <w:p w14:paraId="5D69A33E" w14:textId="77777777" w:rsidR="000D5D93" w:rsidRPr="00B918DE" w:rsidRDefault="000D5D93" w:rsidP="000D5D93">
            <w:pPr>
              <w:rPr>
                <w:rFonts w:ascii="Arial" w:hAnsi="Arial" w:cs="Arial"/>
                <w:sz w:val="22"/>
                <w:szCs w:val="22"/>
              </w:rPr>
            </w:pPr>
            <w:r w:rsidRPr="00B918DE">
              <w:rPr>
                <w:rFonts w:ascii="Arial" w:hAnsi="Arial" w:cs="Arial"/>
                <w:sz w:val="22"/>
                <w:szCs w:val="22"/>
              </w:rPr>
              <w:t>Ampliación y densificación de la red de distribución de la zona de Carrefour</w:t>
            </w:r>
          </w:p>
        </w:tc>
        <w:tc>
          <w:tcPr>
            <w:tcW w:w="2957" w:type="dxa"/>
            <w:tcBorders>
              <w:top w:val="single" w:sz="4" w:space="0" w:color="auto"/>
              <w:bottom w:val="single" w:sz="4" w:space="0" w:color="auto"/>
            </w:tcBorders>
            <w:shd w:val="clear" w:color="auto" w:fill="auto"/>
            <w:vAlign w:val="center"/>
            <w:tcPrChange w:id="101" w:author="Guerrero Rivera, Marilyn Ivette" w:date="2017-09-12T14:24:00Z">
              <w:tcPr>
                <w:tcW w:w="2957" w:type="dxa"/>
                <w:gridSpan w:val="2"/>
                <w:tcBorders>
                  <w:top w:val="single" w:sz="4" w:space="0" w:color="auto"/>
                  <w:bottom w:val="single" w:sz="4" w:space="0" w:color="auto"/>
                </w:tcBorders>
                <w:shd w:val="clear" w:color="auto" w:fill="auto"/>
                <w:vAlign w:val="center"/>
              </w:tcPr>
            </w:tcPrChange>
          </w:tcPr>
          <w:p w14:paraId="5D69A33F"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 40 km de conducciones de pequeño diámetro para ampliar y densificar la red</w:t>
            </w:r>
          </w:p>
        </w:tc>
        <w:tc>
          <w:tcPr>
            <w:tcW w:w="2610" w:type="dxa"/>
            <w:tcBorders>
              <w:top w:val="single" w:sz="4" w:space="0" w:color="auto"/>
              <w:bottom w:val="single" w:sz="4" w:space="0" w:color="auto"/>
            </w:tcBorders>
            <w:shd w:val="clear" w:color="auto" w:fill="auto"/>
            <w:noWrap/>
            <w:vAlign w:val="center"/>
            <w:tcPrChange w:id="102" w:author="Guerrero Rivera, Marilyn Ivette" w:date="2017-09-12T14:24:00Z">
              <w:tcPr>
                <w:tcW w:w="2610" w:type="dxa"/>
                <w:gridSpan w:val="2"/>
                <w:tcBorders>
                  <w:top w:val="single" w:sz="4" w:space="0" w:color="auto"/>
                  <w:bottom w:val="single" w:sz="4" w:space="0" w:color="auto"/>
                </w:tcBorders>
                <w:shd w:val="clear" w:color="auto" w:fill="auto"/>
                <w:noWrap/>
                <w:vAlign w:val="center"/>
              </w:tcPr>
            </w:tcPrChange>
          </w:tcPr>
          <w:p w14:paraId="5D69A340"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4" w:space="0" w:color="auto"/>
              <w:left w:val="nil"/>
              <w:bottom w:val="single" w:sz="4" w:space="0" w:color="auto"/>
              <w:right w:val="single" w:sz="8" w:space="0" w:color="auto"/>
            </w:tcBorders>
            <w:shd w:val="clear" w:color="auto" w:fill="auto"/>
            <w:vAlign w:val="center"/>
            <w:tcPrChange w:id="103" w:author="Guerrero Rivera, Marilyn Ivette" w:date="2017-09-12T14:24:00Z">
              <w:tcPr>
                <w:tcW w:w="1871" w:type="dxa"/>
                <w:gridSpan w:val="2"/>
                <w:tcBorders>
                  <w:top w:val="single" w:sz="4" w:space="0" w:color="auto"/>
                  <w:left w:val="nil"/>
                  <w:bottom w:val="single" w:sz="4" w:space="0" w:color="auto"/>
                  <w:right w:val="single" w:sz="8" w:space="0" w:color="auto"/>
                </w:tcBorders>
                <w:shd w:val="clear" w:color="auto" w:fill="auto"/>
                <w:vAlign w:val="center"/>
              </w:tcPr>
            </w:tcPrChange>
          </w:tcPr>
          <w:p w14:paraId="5D69A341" w14:textId="77777777" w:rsidR="000D5D93" w:rsidRPr="00B918DE" w:rsidRDefault="000D5D93" w:rsidP="000D5D93">
            <w:pPr>
              <w:pStyle w:val="NoSpacing"/>
              <w:rPr>
                <w:rFonts w:ascii="Arial" w:hAnsi="Arial" w:cs="Arial"/>
              </w:rPr>
            </w:pPr>
            <w:r w:rsidRPr="00B918DE">
              <w:rPr>
                <w:rFonts w:ascii="Arial" w:hAnsi="Arial" w:cs="Arial"/>
              </w:rPr>
              <w:t>Actas de recepción de obras con avalúos/Informes de la supervisión</w:t>
            </w:r>
          </w:p>
        </w:tc>
      </w:tr>
      <w:tr w:rsidR="000D5D93" w:rsidRPr="00B918DE" w14:paraId="5D69A347" w14:textId="77777777" w:rsidTr="00041F63">
        <w:trPr>
          <w:gridAfter w:val="1"/>
          <w:wAfter w:w="8" w:type="dxa"/>
          <w:trHeight w:val="795"/>
          <w:jc w:val="center"/>
          <w:trPrChange w:id="104" w:author="Guerrero Rivera, Marilyn Ivette" w:date="2017-09-12T14:24:00Z">
            <w:trPr>
              <w:trHeight w:val="795"/>
              <w:jc w:val="center"/>
            </w:trPr>
          </w:trPrChange>
        </w:trPr>
        <w:tc>
          <w:tcPr>
            <w:tcW w:w="1794" w:type="dxa"/>
            <w:tcBorders>
              <w:top w:val="single" w:sz="4" w:space="0" w:color="auto"/>
              <w:left w:val="single" w:sz="8" w:space="0" w:color="auto"/>
              <w:bottom w:val="single" w:sz="8" w:space="0" w:color="auto"/>
              <w:right w:val="single" w:sz="8" w:space="0" w:color="auto"/>
            </w:tcBorders>
            <w:shd w:val="clear" w:color="auto" w:fill="auto"/>
            <w:vAlign w:val="center"/>
            <w:tcPrChange w:id="105" w:author="Guerrero Rivera, Marilyn Ivette" w:date="2017-09-12T14:24:00Z">
              <w:tcPr>
                <w:tcW w:w="1761" w:type="dxa"/>
                <w:tcBorders>
                  <w:top w:val="single" w:sz="4" w:space="0" w:color="auto"/>
                  <w:left w:val="single" w:sz="8" w:space="0" w:color="auto"/>
                  <w:bottom w:val="single" w:sz="8" w:space="0" w:color="auto"/>
                  <w:right w:val="single" w:sz="8" w:space="0" w:color="auto"/>
                </w:tcBorders>
                <w:shd w:val="clear" w:color="auto" w:fill="auto"/>
                <w:vAlign w:val="center"/>
              </w:tcPr>
            </w:tcPrChange>
          </w:tcPr>
          <w:p w14:paraId="5D69A343" w14:textId="2C0650B0" w:rsidR="000D5D93" w:rsidRPr="00B918DE" w:rsidRDefault="000D5D93" w:rsidP="000D5D93">
            <w:pPr>
              <w:rPr>
                <w:rFonts w:ascii="Arial" w:hAnsi="Arial" w:cs="Arial"/>
                <w:sz w:val="22"/>
                <w:szCs w:val="22"/>
              </w:rPr>
            </w:pPr>
            <w:r w:rsidRPr="00B918DE">
              <w:rPr>
                <w:rFonts w:ascii="Arial" w:hAnsi="Arial" w:cs="Arial"/>
                <w:sz w:val="22"/>
                <w:szCs w:val="22"/>
              </w:rPr>
              <w:t>Número de Conexiones domiciliares nuevas subvencionada</w:t>
            </w:r>
            <w:ins w:id="106" w:author="Guerrero Rivera, Marilyn Ivette" w:date="2017-09-12T14:20:00Z">
              <w:r w:rsidR="00041F63">
                <w:rPr>
                  <w:rFonts w:ascii="Arial" w:hAnsi="Arial" w:cs="Arial"/>
                  <w:sz w:val="22"/>
                  <w:szCs w:val="22"/>
                </w:rPr>
                <w:t>s</w:t>
              </w:r>
            </w:ins>
            <w:del w:id="107" w:author="Guerrero Rivera, Marilyn Ivette" w:date="2017-09-12T14:20:00Z">
              <w:r w:rsidRPr="00B918DE" w:rsidDel="00041F63">
                <w:rPr>
                  <w:rFonts w:ascii="Arial" w:hAnsi="Arial" w:cs="Arial"/>
                  <w:sz w:val="22"/>
                  <w:szCs w:val="22"/>
                </w:rPr>
                <w:delText>s</w:delText>
              </w:r>
            </w:del>
            <w:r w:rsidRPr="00B918DE">
              <w:rPr>
                <w:rFonts w:ascii="Arial" w:hAnsi="Arial" w:cs="Arial"/>
                <w:sz w:val="22"/>
                <w:szCs w:val="22"/>
              </w:rPr>
              <w:t xml:space="preserve"> </w:t>
            </w:r>
            <w:del w:id="108" w:author="Cathala, Corinne" w:date="2017-09-11T11:30:00Z">
              <w:r w:rsidRPr="00B918DE" w:rsidDel="002B22C6">
                <w:rPr>
                  <w:rFonts w:ascii="Arial" w:hAnsi="Arial" w:cs="Arial"/>
                  <w:sz w:val="22"/>
                  <w:szCs w:val="22"/>
                </w:rPr>
                <w:delText xml:space="preserve">con medidor </w:delText>
              </w:r>
            </w:del>
            <w:r w:rsidRPr="00B918DE">
              <w:rPr>
                <w:rFonts w:ascii="Arial" w:hAnsi="Arial" w:cs="Arial"/>
                <w:sz w:val="22"/>
                <w:szCs w:val="22"/>
              </w:rPr>
              <w:t>en el área de Carrefour</w:t>
            </w:r>
          </w:p>
        </w:tc>
        <w:tc>
          <w:tcPr>
            <w:tcW w:w="2957" w:type="dxa"/>
            <w:tcBorders>
              <w:top w:val="single" w:sz="4" w:space="0" w:color="auto"/>
            </w:tcBorders>
            <w:shd w:val="clear" w:color="auto" w:fill="auto"/>
            <w:vAlign w:val="center"/>
            <w:tcPrChange w:id="109" w:author="Guerrero Rivera, Marilyn Ivette" w:date="2017-09-12T14:24:00Z">
              <w:tcPr>
                <w:tcW w:w="2957" w:type="dxa"/>
                <w:gridSpan w:val="2"/>
                <w:tcBorders>
                  <w:top w:val="single" w:sz="4" w:space="0" w:color="auto"/>
                </w:tcBorders>
                <w:shd w:val="clear" w:color="auto" w:fill="auto"/>
                <w:vAlign w:val="center"/>
              </w:tcPr>
            </w:tcPrChange>
          </w:tcPr>
          <w:p w14:paraId="5D69A344"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del área de proyecto donde el nivel de servicio para permitir instalar contadores</w:t>
            </w:r>
          </w:p>
        </w:tc>
        <w:tc>
          <w:tcPr>
            <w:tcW w:w="2610" w:type="dxa"/>
            <w:tcBorders>
              <w:top w:val="single" w:sz="4" w:space="0" w:color="auto"/>
            </w:tcBorders>
            <w:shd w:val="clear" w:color="auto" w:fill="auto"/>
            <w:noWrap/>
            <w:vAlign w:val="center"/>
            <w:tcPrChange w:id="110" w:author="Guerrero Rivera, Marilyn Ivette" w:date="2017-09-12T14:24:00Z">
              <w:tcPr>
                <w:tcW w:w="2610" w:type="dxa"/>
                <w:gridSpan w:val="2"/>
                <w:tcBorders>
                  <w:top w:val="single" w:sz="4" w:space="0" w:color="auto"/>
                </w:tcBorders>
                <w:shd w:val="clear" w:color="auto" w:fill="auto"/>
                <w:noWrap/>
                <w:vAlign w:val="center"/>
              </w:tcPr>
            </w:tcPrChange>
          </w:tcPr>
          <w:p w14:paraId="5D69A345"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4" w:space="0" w:color="auto"/>
              <w:left w:val="nil"/>
              <w:bottom w:val="single" w:sz="8" w:space="0" w:color="auto"/>
              <w:right w:val="single" w:sz="8" w:space="0" w:color="auto"/>
            </w:tcBorders>
            <w:shd w:val="clear" w:color="auto" w:fill="auto"/>
            <w:vAlign w:val="center"/>
            <w:tcPrChange w:id="111" w:author="Guerrero Rivera, Marilyn Ivette" w:date="2017-09-12T14:24:00Z">
              <w:tcPr>
                <w:tcW w:w="1871" w:type="dxa"/>
                <w:gridSpan w:val="2"/>
                <w:tcBorders>
                  <w:top w:val="single" w:sz="4" w:space="0" w:color="auto"/>
                  <w:left w:val="nil"/>
                  <w:bottom w:val="single" w:sz="8" w:space="0" w:color="auto"/>
                  <w:right w:val="single" w:sz="8" w:space="0" w:color="auto"/>
                </w:tcBorders>
                <w:shd w:val="clear" w:color="auto" w:fill="auto"/>
                <w:vAlign w:val="center"/>
              </w:tcPr>
            </w:tcPrChange>
          </w:tcPr>
          <w:p w14:paraId="5D69A346" w14:textId="77777777" w:rsidR="000D5D93" w:rsidRPr="00B918DE" w:rsidRDefault="000D5D93" w:rsidP="000D5D93">
            <w:pPr>
              <w:pStyle w:val="NoSpacing"/>
              <w:rPr>
                <w:rFonts w:ascii="Arial" w:hAnsi="Arial" w:cs="Arial"/>
              </w:rPr>
            </w:pPr>
            <w:r w:rsidRPr="00B918DE">
              <w:rPr>
                <w:rFonts w:ascii="Arial" w:hAnsi="Arial" w:cs="Arial"/>
              </w:rPr>
              <w:t>Actas de recepción de obras con avalúos/Informes de la supervisión/Informes de la dirección de gestión comercial</w:t>
            </w:r>
          </w:p>
        </w:tc>
      </w:tr>
      <w:tr w:rsidR="000D5D93" w:rsidRPr="00B918DE" w14:paraId="5D69A34C" w14:textId="77777777" w:rsidTr="00041F63">
        <w:trPr>
          <w:gridAfter w:val="1"/>
          <w:wAfter w:w="8" w:type="dxa"/>
          <w:trHeight w:val="795"/>
          <w:jc w:val="center"/>
          <w:trPrChange w:id="112" w:author="Guerrero Rivera, Marilyn Ivette" w:date="2017-09-12T14:24:00Z">
            <w:trPr>
              <w:trHeight w:val="795"/>
              <w:jc w:val="center"/>
            </w:trPr>
          </w:trPrChange>
        </w:trPr>
        <w:tc>
          <w:tcPr>
            <w:tcW w:w="1794" w:type="dxa"/>
            <w:tcBorders>
              <w:top w:val="nil"/>
              <w:left w:val="single" w:sz="8" w:space="0" w:color="auto"/>
              <w:bottom w:val="single" w:sz="8" w:space="0" w:color="auto"/>
              <w:right w:val="single" w:sz="8" w:space="0" w:color="auto"/>
            </w:tcBorders>
            <w:shd w:val="clear" w:color="auto" w:fill="auto"/>
            <w:vAlign w:val="center"/>
            <w:tcPrChange w:id="113" w:author="Guerrero Rivera, Marilyn Ivette" w:date="2017-09-12T14:24:00Z">
              <w:tcPr>
                <w:tcW w:w="1761" w:type="dxa"/>
                <w:tcBorders>
                  <w:top w:val="nil"/>
                  <w:left w:val="single" w:sz="8" w:space="0" w:color="auto"/>
                  <w:bottom w:val="single" w:sz="8" w:space="0" w:color="auto"/>
                  <w:right w:val="single" w:sz="8" w:space="0" w:color="auto"/>
                </w:tcBorders>
                <w:shd w:val="clear" w:color="auto" w:fill="auto"/>
                <w:vAlign w:val="center"/>
              </w:tcPr>
            </w:tcPrChange>
          </w:tcPr>
          <w:p w14:paraId="5D69A348" w14:textId="77777777" w:rsidR="000D5D93" w:rsidRPr="00B918DE" w:rsidRDefault="000D5D93" w:rsidP="000D5D93">
            <w:pPr>
              <w:rPr>
                <w:rFonts w:ascii="Arial" w:hAnsi="Arial" w:cs="Arial"/>
                <w:sz w:val="22"/>
                <w:szCs w:val="22"/>
              </w:rPr>
            </w:pPr>
            <w:r w:rsidRPr="00B918DE">
              <w:rPr>
                <w:rFonts w:ascii="Arial" w:hAnsi="Arial" w:cs="Arial"/>
                <w:sz w:val="22"/>
                <w:szCs w:val="22"/>
              </w:rPr>
              <w:t xml:space="preserve">Kioscos nuevos </w:t>
            </w:r>
            <w:ins w:id="114" w:author="Cathala, Corinne" w:date="2017-09-11T11:31:00Z">
              <w:r w:rsidR="002B22C6">
                <w:rPr>
                  <w:rFonts w:ascii="Arial" w:hAnsi="Arial" w:cs="Arial"/>
                  <w:sz w:val="22"/>
                  <w:szCs w:val="22"/>
                </w:rPr>
                <w:t xml:space="preserve">o rehabilitados </w:t>
              </w:r>
            </w:ins>
            <w:r w:rsidRPr="00B918DE">
              <w:rPr>
                <w:rFonts w:ascii="Arial" w:hAnsi="Arial" w:cs="Arial"/>
                <w:sz w:val="22"/>
                <w:szCs w:val="22"/>
              </w:rPr>
              <w:t>en el área de Carrefour y Centre Ville</w:t>
            </w:r>
          </w:p>
        </w:tc>
        <w:tc>
          <w:tcPr>
            <w:tcW w:w="2957" w:type="dxa"/>
            <w:shd w:val="clear" w:color="auto" w:fill="auto"/>
            <w:vAlign w:val="center"/>
            <w:tcPrChange w:id="115" w:author="Guerrero Rivera, Marilyn Ivette" w:date="2017-09-12T14:24:00Z">
              <w:tcPr>
                <w:tcW w:w="2957" w:type="dxa"/>
                <w:gridSpan w:val="2"/>
                <w:shd w:val="clear" w:color="auto" w:fill="auto"/>
                <w:vAlign w:val="center"/>
              </w:tcPr>
            </w:tcPrChange>
          </w:tcPr>
          <w:p w14:paraId="5D69A349" w14:textId="77777777" w:rsidR="000D5D93" w:rsidRPr="00B918DE" w:rsidRDefault="000D5D93" w:rsidP="000D5D93">
            <w:pPr>
              <w:rPr>
                <w:rFonts w:ascii="Arial" w:hAnsi="Arial" w:cs="Arial"/>
                <w:sz w:val="22"/>
                <w:szCs w:val="22"/>
              </w:rPr>
            </w:pPr>
            <w:r w:rsidRPr="00B918DE">
              <w:rPr>
                <w:rFonts w:ascii="Arial" w:hAnsi="Arial" w:cs="Arial"/>
                <w:sz w:val="22"/>
                <w:szCs w:val="22"/>
              </w:rPr>
              <w:t>Se trata del área de la aducción existente entre Diquini y Bolosse</w:t>
            </w:r>
            <w:ins w:id="116" w:author="Cathala, Corinne" w:date="2017-09-11T11:31:00Z">
              <w:r w:rsidR="002B22C6">
                <w:rPr>
                  <w:rFonts w:ascii="Arial" w:hAnsi="Arial" w:cs="Arial"/>
                  <w:sz w:val="22"/>
                  <w:szCs w:val="22"/>
                </w:rPr>
                <w:t xml:space="preserve"> y de la puesta en marcha </w:t>
              </w:r>
              <w:del w:id="117" w:author="Guerrero Rivera, Marilyn Ivette" w:date="2017-09-11T14:06:00Z">
                <w:r w:rsidR="002B22C6" w:rsidDel="005246DA">
                  <w:rPr>
                    <w:rFonts w:ascii="Arial" w:hAnsi="Arial" w:cs="Arial"/>
                    <w:sz w:val="22"/>
                    <w:szCs w:val="22"/>
                  </w:rPr>
                  <w:delText xml:space="preserve"> </w:delText>
                </w:r>
              </w:del>
              <w:r w:rsidR="002B22C6">
                <w:rPr>
                  <w:rFonts w:ascii="Arial" w:hAnsi="Arial" w:cs="Arial"/>
                  <w:sz w:val="22"/>
                  <w:szCs w:val="22"/>
                </w:rPr>
                <w:t>de quioscos que se han quedado sin servicio debido a la falta de agua</w:t>
              </w:r>
            </w:ins>
          </w:p>
        </w:tc>
        <w:tc>
          <w:tcPr>
            <w:tcW w:w="2610" w:type="dxa"/>
            <w:shd w:val="clear" w:color="auto" w:fill="auto"/>
            <w:noWrap/>
            <w:vAlign w:val="center"/>
            <w:tcPrChange w:id="118" w:author="Guerrero Rivera, Marilyn Ivette" w:date="2017-09-12T14:24:00Z">
              <w:tcPr>
                <w:tcW w:w="2610" w:type="dxa"/>
                <w:gridSpan w:val="2"/>
                <w:shd w:val="clear" w:color="auto" w:fill="auto"/>
                <w:noWrap/>
                <w:vAlign w:val="center"/>
              </w:tcPr>
            </w:tcPrChange>
          </w:tcPr>
          <w:p w14:paraId="5D69A34A"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nil"/>
              <w:left w:val="nil"/>
              <w:bottom w:val="single" w:sz="8" w:space="0" w:color="auto"/>
              <w:right w:val="single" w:sz="8" w:space="0" w:color="auto"/>
            </w:tcBorders>
            <w:shd w:val="clear" w:color="auto" w:fill="auto"/>
            <w:vAlign w:val="center"/>
            <w:tcPrChange w:id="119" w:author="Guerrero Rivera, Marilyn Ivette" w:date="2017-09-12T14:24:00Z">
              <w:tcPr>
                <w:tcW w:w="1871" w:type="dxa"/>
                <w:gridSpan w:val="2"/>
                <w:tcBorders>
                  <w:top w:val="nil"/>
                  <w:left w:val="nil"/>
                  <w:bottom w:val="single" w:sz="8" w:space="0" w:color="auto"/>
                  <w:right w:val="single" w:sz="8" w:space="0" w:color="auto"/>
                </w:tcBorders>
                <w:shd w:val="clear" w:color="auto" w:fill="auto"/>
                <w:vAlign w:val="center"/>
              </w:tcPr>
            </w:tcPrChange>
          </w:tcPr>
          <w:p w14:paraId="5D69A34B" w14:textId="77777777" w:rsidR="000D5D93" w:rsidRPr="00B918DE" w:rsidRDefault="000D5D93" w:rsidP="000D5D93">
            <w:pPr>
              <w:pStyle w:val="NoSpacing"/>
              <w:rPr>
                <w:rFonts w:ascii="Arial" w:hAnsi="Arial" w:cs="Arial"/>
              </w:rPr>
            </w:pPr>
            <w:r w:rsidRPr="00B918DE">
              <w:rPr>
                <w:rFonts w:ascii="Arial" w:hAnsi="Arial" w:cs="Arial"/>
              </w:rPr>
              <w:t xml:space="preserve">Actas de recepción de obras </w:t>
            </w:r>
            <w:r>
              <w:rPr>
                <w:rFonts w:ascii="Arial" w:hAnsi="Arial" w:cs="Arial"/>
              </w:rPr>
              <w:t>más</w:t>
            </w:r>
            <w:r w:rsidRPr="00B918DE">
              <w:rPr>
                <w:rFonts w:ascii="Arial" w:hAnsi="Arial" w:cs="Arial"/>
              </w:rPr>
              <w:t xml:space="preserve"> ordenes de trabajo ejecutadas</w:t>
            </w:r>
          </w:p>
        </w:tc>
      </w:tr>
      <w:tr w:rsidR="000D5D93" w:rsidRPr="00B918DE" w:rsidDel="00AE5FEA" w14:paraId="5D69A351" w14:textId="77777777" w:rsidTr="00041F63">
        <w:trPr>
          <w:gridAfter w:val="1"/>
          <w:wAfter w:w="8" w:type="dxa"/>
          <w:trHeight w:val="795"/>
          <w:jc w:val="center"/>
          <w:del w:id="120" w:author="Cathala, Corinne" w:date="2017-09-11T11:32:00Z"/>
          <w:trPrChange w:id="121" w:author="Guerrero Rivera, Marilyn Ivette" w:date="2017-09-12T14:24:00Z">
            <w:trPr>
              <w:trHeight w:val="795"/>
              <w:jc w:val="center"/>
            </w:trPr>
          </w:trPrChange>
        </w:trPr>
        <w:tc>
          <w:tcPr>
            <w:tcW w:w="1794" w:type="dxa"/>
            <w:tcBorders>
              <w:top w:val="nil"/>
              <w:left w:val="single" w:sz="8" w:space="0" w:color="auto"/>
              <w:bottom w:val="single" w:sz="8" w:space="0" w:color="auto"/>
              <w:right w:val="single" w:sz="8" w:space="0" w:color="auto"/>
            </w:tcBorders>
            <w:shd w:val="clear" w:color="auto" w:fill="auto"/>
            <w:vAlign w:val="center"/>
            <w:tcPrChange w:id="122" w:author="Guerrero Rivera, Marilyn Ivette" w:date="2017-09-12T14:24:00Z">
              <w:tcPr>
                <w:tcW w:w="1761" w:type="dxa"/>
                <w:tcBorders>
                  <w:top w:val="nil"/>
                  <w:left w:val="single" w:sz="8" w:space="0" w:color="auto"/>
                  <w:bottom w:val="single" w:sz="8" w:space="0" w:color="auto"/>
                  <w:right w:val="single" w:sz="8" w:space="0" w:color="auto"/>
                </w:tcBorders>
                <w:shd w:val="clear" w:color="auto" w:fill="auto"/>
                <w:vAlign w:val="center"/>
              </w:tcPr>
            </w:tcPrChange>
          </w:tcPr>
          <w:p w14:paraId="5D69A34D" w14:textId="77777777" w:rsidR="000D5D93" w:rsidRPr="00B918DE" w:rsidDel="00AE5FEA" w:rsidRDefault="000D5D93" w:rsidP="000D5D93">
            <w:pPr>
              <w:rPr>
                <w:del w:id="123" w:author="Cathala, Corinne" w:date="2017-09-11T11:32:00Z"/>
                <w:rFonts w:ascii="Arial" w:hAnsi="Arial" w:cs="Arial"/>
                <w:sz w:val="22"/>
                <w:szCs w:val="22"/>
              </w:rPr>
            </w:pPr>
            <w:del w:id="124" w:author="Cathala, Corinne" w:date="2017-09-11T11:32:00Z">
              <w:r w:rsidRPr="00B918DE" w:rsidDel="00AE5FEA">
                <w:rPr>
                  <w:rFonts w:ascii="Arial" w:hAnsi="Arial" w:cs="Arial"/>
                  <w:sz w:val="22"/>
                  <w:szCs w:val="22"/>
                </w:rPr>
                <w:delText>Kioscos rehabilitados en el área de Carrefour y Centre Ville</w:delText>
              </w:r>
            </w:del>
          </w:p>
        </w:tc>
        <w:tc>
          <w:tcPr>
            <w:tcW w:w="2957" w:type="dxa"/>
            <w:shd w:val="clear" w:color="auto" w:fill="auto"/>
            <w:vAlign w:val="center"/>
            <w:tcPrChange w:id="125" w:author="Guerrero Rivera, Marilyn Ivette" w:date="2017-09-12T14:24:00Z">
              <w:tcPr>
                <w:tcW w:w="2957" w:type="dxa"/>
                <w:gridSpan w:val="2"/>
                <w:shd w:val="clear" w:color="auto" w:fill="auto"/>
                <w:vAlign w:val="center"/>
              </w:tcPr>
            </w:tcPrChange>
          </w:tcPr>
          <w:p w14:paraId="5D69A34E" w14:textId="77777777" w:rsidR="000D5D93" w:rsidRPr="00B918DE" w:rsidDel="00AE5FEA" w:rsidRDefault="000D5D93" w:rsidP="000D5D93">
            <w:pPr>
              <w:rPr>
                <w:del w:id="126" w:author="Cathala, Corinne" w:date="2017-09-11T11:32:00Z"/>
                <w:rFonts w:ascii="Arial" w:hAnsi="Arial" w:cs="Arial"/>
                <w:sz w:val="22"/>
                <w:szCs w:val="22"/>
              </w:rPr>
            </w:pPr>
            <w:del w:id="127" w:author="Cathala, Corinne" w:date="2017-09-11T11:32:00Z">
              <w:r w:rsidRPr="00B918DE" w:rsidDel="00AE5FEA">
                <w:rPr>
                  <w:rFonts w:ascii="Arial" w:hAnsi="Arial" w:cs="Arial"/>
                  <w:sz w:val="22"/>
                  <w:szCs w:val="22"/>
                </w:rPr>
                <w:delText>Se trata de la puesta en marcha de qui</w:delText>
              </w:r>
              <w:r w:rsidR="000152B3" w:rsidDel="00AE5FEA">
                <w:rPr>
                  <w:rFonts w:ascii="Arial" w:hAnsi="Arial" w:cs="Arial"/>
                  <w:sz w:val="22"/>
                  <w:szCs w:val="22"/>
                </w:rPr>
                <w:delText>o</w:delText>
              </w:r>
              <w:r w:rsidRPr="00B918DE" w:rsidDel="00AE5FEA">
                <w:rPr>
                  <w:rFonts w:ascii="Arial" w:hAnsi="Arial" w:cs="Arial"/>
                  <w:sz w:val="22"/>
                  <w:szCs w:val="22"/>
                </w:rPr>
                <w:delText>scos que se han quedado sin servicio debido a la falta de agua</w:delText>
              </w:r>
            </w:del>
          </w:p>
        </w:tc>
        <w:tc>
          <w:tcPr>
            <w:tcW w:w="2610" w:type="dxa"/>
            <w:shd w:val="clear" w:color="auto" w:fill="auto"/>
            <w:noWrap/>
            <w:vAlign w:val="center"/>
            <w:tcPrChange w:id="128" w:author="Guerrero Rivera, Marilyn Ivette" w:date="2017-09-12T14:24:00Z">
              <w:tcPr>
                <w:tcW w:w="2610" w:type="dxa"/>
                <w:gridSpan w:val="2"/>
                <w:shd w:val="clear" w:color="auto" w:fill="auto"/>
                <w:noWrap/>
                <w:vAlign w:val="center"/>
              </w:tcPr>
            </w:tcPrChange>
          </w:tcPr>
          <w:p w14:paraId="5D69A34F" w14:textId="77777777" w:rsidR="000D5D93" w:rsidRPr="00B918DE" w:rsidDel="00AE5FEA" w:rsidRDefault="000D5D93" w:rsidP="000D5D93">
            <w:pPr>
              <w:jc w:val="center"/>
              <w:rPr>
                <w:del w:id="129" w:author="Cathala, Corinne" w:date="2017-09-11T11:32:00Z"/>
                <w:rFonts w:ascii="Arial" w:hAnsi="Arial" w:cs="Arial"/>
                <w:sz w:val="22"/>
                <w:szCs w:val="22"/>
              </w:rPr>
            </w:pPr>
            <w:del w:id="130" w:author="Cathala, Corinne" w:date="2017-09-11T11:32:00Z">
              <w:r w:rsidRPr="00B918DE" w:rsidDel="00AE5FEA">
                <w:rPr>
                  <w:rFonts w:ascii="Arial" w:hAnsi="Arial" w:cs="Arial"/>
                  <w:sz w:val="22"/>
                  <w:szCs w:val="22"/>
                </w:rPr>
                <w:delText>Anual</w:delText>
              </w:r>
            </w:del>
          </w:p>
        </w:tc>
        <w:tc>
          <w:tcPr>
            <w:tcW w:w="1871" w:type="dxa"/>
            <w:gridSpan w:val="2"/>
            <w:tcBorders>
              <w:top w:val="nil"/>
              <w:left w:val="nil"/>
              <w:bottom w:val="single" w:sz="8" w:space="0" w:color="auto"/>
              <w:right w:val="single" w:sz="8" w:space="0" w:color="auto"/>
            </w:tcBorders>
            <w:shd w:val="clear" w:color="auto" w:fill="auto"/>
            <w:vAlign w:val="center"/>
            <w:tcPrChange w:id="131" w:author="Guerrero Rivera, Marilyn Ivette" w:date="2017-09-12T14:24:00Z">
              <w:tcPr>
                <w:tcW w:w="1871" w:type="dxa"/>
                <w:gridSpan w:val="2"/>
                <w:tcBorders>
                  <w:top w:val="nil"/>
                  <w:left w:val="nil"/>
                  <w:bottom w:val="single" w:sz="8" w:space="0" w:color="auto"/>
                  <w:right w:val="single" w:sz="8" w:space="0" w:color="auto"/>
                </w:tcBorders>
                <w:shd w:val="clear" w:color="auto" w:fill="auto"/>
                <w:vAlign w:val="center"/>
              </w:tcPr>
            </w:tcPrChange>
          </w:tcPr>
          <w:p w14:paraId="5D69A350" w14:textId="77777777" w:rsidR="000D5D93" w:rsidRPr="00B918DE" w:rsidDel="00AE5FEA" w:rsidRDefault="000D5D93" w:rsidP="000D5D93">
            <w:pPr>
              <w:pStyle w:val="NoSpacing"/>
              <w:rPr>
                <w:del w:id="132" w:author="Cathala, Corinne" w:date="2017-09-11T11:32:00Z"/>
                <w:rFonts w:ascii="Arial" w:hAnsi="Arial" w:cs="Arial"/>
              </w:rPr>
            </w:pPr>
            <w:del w:id="133" w:author="Cathala, Corinne" w:date="2017-09-11T11:32:00Z">
              <w:r w:rsidRPr="00B918DE" w:rsidDel="00AE5FEA">
                <w:rPr>
                  <w:rFonts w:ascii="Arial" w:hAnsi="Arial" w:cs="Arial"/>
                </w:rPr>
                <w:delText xml:space="preserve">Actas de recepción de obras </w:delText>
              </w:r>
              <w:r w:rsidDel="00AE5FEA">
                <w:rPr>
                  <w:rFonts w:ascii="Arial" w:hAnsi="Arial" w:cs="Arial"/>
                </w:rPr>
                <w:delText>más</w:delText>
              </w:r>
              <w:r w:rsidRPr="00B918DE" w:rsidDel="00AE5FEA">
                <w:rPr>
                  <w:rFonts w:ascii="Arial" w:hAnsi="Arial" w:cs="Arial"/>
                </w:rPr>
                <w:delText xml:space="preserve"> ordenes de trabajo ejecutadas</w:delText>
              </w:r>
            </w:del>
          </w:p>
        </w:tc>
      </w:tr>
      <w:tr w:rsidR="000D5D93" w:rsidRPr="00B918DE" w14:paraId="5D69A356" w14:textId="77777777" w:rsidTr="00041F63">
        <w:trPr>
          <w:gridAfter w:val="1"/>
          <w:wAfter w:w="8" w:type="dxa"/>
          <w:trHeight w:val="795"/>
          <w:jc w:val="center"/>
          <w:trPrChange w:id="134" w:author="Guerrero Rivera, Marilyn Ivette" w:date="2017-09-12T14:24:00Z">
            <w:trPr>
              <w:trHeight w:val="795"/>
              <w:jc w:val="center"/>
            </w:trPr>
          </w:trPrChange>
        </w:trPr>
        <w:tc>
          <w:tcPr>
            <w:tcW w:w="1794" w:type="dxa"/>
            <w:tcBorders>
              <w:top w:val="nil"/>
              <w:left w:val="single" w:sz="8" w:space="0" w:color="auto"/>
              <w:bottom w:val="single" w:sz="4" w:space="0" w:color="auto"/>
              <w:right w:val="single" w:sz="8" w:space="0" w:color="auto"/>
            </w:tcBorders>
            <w:shd w:val="clear" w:color="auto" w:fill="auto"/>
            <w:vAlign w:val="center"/>
            <w:tcPrChange w:id="135" w:author="Guerrero Rivera, Marilyn Ivette" w:date="2017-09-12T14:24:00Z">
              <w:tcPr>
                <w:tcW w:w="1761" w:type="dxa"/>
                <w:tcBorders>
                  <w:top w:val="nil"/>
                  <w:left w:val="single" w:sz="8" w:space="0" w:color="auto"/>
                  <w:bottom w:val="single" w:sz="4" w:space="0" w:color="auto"/>
                  <w:right w:val="single" w:sz="8" w:space="0" w:color="auto"/>
                </w:tcBorders>
                <w:shd w:val="clear" w:color="auto" w:fill="auto"/>
                <w:vAlign w:val="center"/>
              </w:tcPr>
            </w:tcPrChange>
          </w:tcPr>
          <w:p w14:paraId="5D69A352" w14:textId="77777777" w:rsidR="000D5D93" w:rsidRPr="00B918DE" w:rsidRDefault="000D5D93" w:rsidP="000D5D93">
            <w:pPr>
              <w:rPr>
                <w:rFonts w:ascii="Arial" w:hAnsi="Arial" w:cs="Arial"/>
                <w:sz w:val="22"/>
                <w:szCs w:val="22"/>
              </w:rPr>
            </w:pPr>
            <w:r w:rsidRPr="00B918DE">
              <w:rPr>
                <w:rFonts w:ascii="Arial" w:hAnsi="Arial" w:cs="Arial"/>
                <w:sz w:val="22"/>
                <w:szCs w:val="22"/>
              </w:rPr>
              <w:t xml:space="preserve">Numero </w:t>
            </w:r>
            <w:ins w:id="136" w:author="Cathala, Corinne" w:date="2017-09-11T11:32:00Z">
              <w:r w:rsidR="00B36ABF">
                <w:rPr>
                  <w:rFonts w:ascii="Arial" w:hAnsi="Arial" w:cs="Arial"/>
                  <w:sz w:val="22"/>
                  <w:szCs w:val="22"/>
                </w:rPr>
                <w:t>de medidores en c</w:t>
              </w:r>
            </w:ins>
            <w:del w:id="137" w:author="Cathala, Corinne" w:date="2017-09-11T11:32:00Z">
              <w:r w:rsidRPr="00B918DE" w:rsidDel="00B36ABF">
                <w:rPr>
                  <w:rFonts w:ascii="Arial" w:hAnsi="Arial" w:cs="Arial"/>
                  <w:sz w:val="22"/>
                  <w:szCs w:val="22"/>
                </w:rPr>
                <w:delText>C</w:delText>
              </w:r>
            </w:del>
            <w:r w:rsidRPr="00B918DE">
              <w:rPr>
                <w:rFonts w:ascii="Arial" w:hAnsi="Arial" w:cs="Arial"/>
                <w:sz w:val="22"/>
                <w:szCs w:val="22"/>
              </w:rPr>
              <w:t>onexiones</w:t>
            </w:r>
            <w:ins w:id="138" w:author="Cathala, Corinne" w:date="2017-09-11T11:32:00Z">
              <w:r w:rsidR="00B36ABF">
                <w:rPr>
                  <w:rFonts w:ascii="Arial" w:hAnsi="Arial" w:cs="Arial"/>
                  <w:sz w:val="22"/>
                  <w:szCs w:val="22"/>
                </w:rPr>
                <w:t xml:space="preserve"> existentes instalados en la RMPP</w:t>
              </w:r>
            </w:ins>
            <w:del w:id="139" w:author="Cathala, Corinne" w:date="2017-09-11T11:32:00Z">
              <w:r w:rsidRPr="00B918DE" w:rsidDel="00B36ABF">
                <w:rPr>
                  <w:rFonts w:ascii="Arial" w:hAnsi="Arial" w:cs="Arial"/>
                  <w:sz w:val="22"/>
                  <w:szCs w:val="22"/>
                </w:rPr>
                <w:delText xml:space="preserve"> subvencionadas nuevas</w:delText>
              </w:r>
            </w:del>
            <w:r w:rsidRPr="00B918DE">
              <w:rPr>
                <w:rFonts w:ascii="Arial" w:hAnsi="Arial" w:cs="Arial"/>
                <w:sz w:val="22"/>
                <w:szCs w:val="22"/>
              </w:rPr>
              <w:t xml:space="preserve"> </w:t>
            </w:r>
          </w:p>
        </w:tc>
        <w:tc>
          <w:tcPr>
            <w:tcW w:w="2957" w:type="dxa"/>
            <w:tcBorders>
              <w:bottom w:val="single" w:sz="4" w:space="0" w:color="auto"/>
            </w:tcBorders>
            <w:shd w:val="clear" w:color="auto" w:fill="auto"/>
            <w:vAlign w:val="center"/>
            <w:tcPrChange w:id="140" w:author="Guerrero Rivera, Marilyn Ivette" w:date="2017-09-12T14:24:00Z">
              <w:tcPr>
                <w:tcW w:w="2957" w:type="dxa"/>
                <w:gridSpan w:val="2"/>
                <w:tcBorders>
                  <w:bottom w:val="single" w:sz="4" w:space="0" w:color="auto"/>
                </w:tcBorders>
                <w:shd w:val="clear" w:color="auto" w:fill="auto"/>
                <w:vAlign w:val="center"/>
              </w:tcPr>
            </w:tcPrChange>
          </w:tcPr>
          <w:p w14:paraId="5D69A353" w14:textId="77777777" w:rsidR="000D5D93" w:rsidRPr="00B918DE" w:rsidRDefault="000D5D93" w:rsidP="000D5D93">
            <w:pPr>
              <w:rPr>
                <w:rFonts w:ascii="Arial" w:hAnsi="Arial" w:cs="Arial"/>
                <w:sz w:val="22"/>
                <w:szCs w:val="22"/>
              </w:rPr>
            </w:pPr>
          </w:p>
        </w:tc>
        <w:tc>
          <w:tcPr>
            <w:tcW w:w="2610" w:type="dxa"/>
            <w:tcBorders>
              <w:bottom w:val="single" w:sz="4" w:space="0" w:color="auto"/>
            </w:tcBorders>
            <w:shd w:val="clear" w:color="auto" w:fill="auto"/>
            <w:noWrap/>
            <w:vAlign w:val="center"/>
            <w:tcPrChange w:id="141" w:author="Guerrero Rivera, Marilyn Ivette" w:date="2017-09-12T14:24:00Z">
              <w:tcPr>
                <w:tcW w:w="2610" w:type="dxa"/>
                <w:gridSpan w:val="2"/>
                <w:tcBorders>
                  <w:bottom w:val="single" w:sz="4" w:space="0" w:color="auto"/>
                </w:tcBorders>
                <w:shd w:val="clear" w:color="auto" w:fill="auto"/>
                <w:noWrap/>
                <w:vAlign w:val="center"/>
              </w:tcPr>
            </w:tcPrChange>
          </w:tcPr>
          <w:p w14:paraId="5D69A354"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nil"/>
              <w:left w:val="nil"/>
              <w:bottom w:val="single" w:sz="4" w:space="0" w:color="auto"/>
              <w:right w:val="single" w:sz="8" w:space="0" w:color="auto"/>
            </w:tcBorders>
            <w:shd w:val="clear" w:color="auto" w:fill="auto"/>
            <w:vAlign w:val="center"/>
            <w:tcPrChange w:id="142" w:author="Guerrero Rivera, Marilyn Ivette" w:date="2017-09-12T14:24:00Z">
              <w:tcPr>
                <w:tcW w:w="1871" w:type="dxa"/>
                <w:gridSpan w:val="2"/>
                <w:tcBorders>
                  <w:top w:val="nil"/>
                  <w:left w:val="nil"/>
                  <w:bottom w:val="single" w:sz="4" w:space="0" w:color="auto"/>
                  <w:right w:val="single" w:sz="8" w:space="0" w:color="auto"/>
                </w:tcBorders>
                <w:shd w:val="clear" w:color="auto" w:fill="auto"/>
                <w:vAlign w:val="center"/>
              </w:tcPr>
            </w:tcPrChange>
          </w:tcPr>
          <w:p w14:paraId="5D69A355" w14:textId="77777777" w:rsidR="000D5D93" w:rsidRPr="00B918DE" w:rsidRDefault="000D5D93" w:rsidP="000D5D93">
            <w:pPr>
              <w:pStyle w:val="NoSpacing"/>
              <w:rPr>
                <w:rFonts w:ascii="Arial" w:hAnsi="Arial" w:cs="Arial"/>
              </w:rPr>
            </w:pPr>
            <w:r w:rsidRPr="00B918DE">
              <w:rPr>
                <w:rFonts w:ascii="Arial" w:hAnsi="Arial" w:cs="Arial"/>
              </w:rPr>
              <w:t>Actas de recepción de obras</w:t>
            </w:r>
            <w:r>
              <w:rPr>
                <w:rFonts w:ascii="Arial" w:hAnsi="Arial" w:cs="Arial"/>
              </w:rPr>
              <w:t xml:space="preserve"> más</w:t>
            </w:r>
            <w:r w:rsidRPr="00B918DE">
              <w:rPr>
                <w:rFonts w:ascii="Arial" w:hAnsi="Arial" w:cs="Arial"/>
              </w:rPr>
              <w:t xml:space="preserve"> ordenes de trabajo ejecutadas/Informes de la dirección de gestión comercial</w:t>
            </w:r>
          </w:p>
        </w:tc>
      </w:tr>
      <w:tr w:rsidR="001D2120" w:rsidRPr="00C730C5" w14:paraId="5D69A35B" w14:textId="77777777" w:rsidTr="00041F63">
        <w:trPr>
          <w:gridAfter w:val="1"/>
          <w:wAfter w:w="8" w:type="dxa"/>
          <w:trHeight w:val="795"/>
          <w:jc w:val="center"/>
          <w:trPrChange w:id="143" w:author="Guerrero Rivera, Marilyn Ivette" w:date="2017-09-12T14:24:00Z">
            <w:trPr>
              <w:trHeight w:val="795"/>
              <w:jc w:val="center"/>
            </w:trPr>
          </w:trPrChange>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Change w:id="144" w:author="Guerrero Rivera, Marilyn Ivette" w:date="2017-09-12T14:24:00Z">
              <w:tcPr>
                <w:tcW w:w="1761"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7" w14:textId="77777777" w:rsidR="001D2120" w:rsidRPr="00041F63" w:rsidRDefault="001B0405" w:rsidP="000D5D93">
            <w:pPr>
              <w:rPr>
                <w:rFonts w:ascii="Arial" w:hAnsi="Arial" w:cs="Arial"/>
                <w:sz w:val="22"/>
                <w:szCs w:val="22"/>
                <w:rPrChange w:id="145" w:author="Guerrero Rivera, Marilyn Ivette" w:date="2017-09-12T14:22:00Z">
                  <w:rPr>
                    <w:rFonts w:ascii="Arial" w:hAnsi="Arial" w:cs="Arial"/>
                    <w:sz w:val="22"/>
                    <w:szCs w:val="22"/>
                  </w:rPr>
                </w:rPrChange>
              </w:rPr>
            </w:pPr>
            <w:r w:rsidRPr="00041F63">
              <w:rPr>
                <w:rFonts w:ascii="Arial" w:hAnsi="Arial" w:cs="Arial"/>
                <w:sz w:val="22"/>
                <w:szCs w:val="22"/>
                <w:lang w:val="es-ES"/>
                <w:rPrChange w:id="146" w:author="Guerrero Rivera, Marilyn Ivette" w:date="2017-09-12T14:22:00Z">
                  <w:rPr>
                    <w:rFonts w:ascii="Arial" w:hAnsi="Arial" w:cs="Arial"/>
                    <w:sz w:val="19"/>
                    <w:szCs w:val="19"/>
                    <w:lang w:val="es-ES"/>
                  </w:rPr>
                </w:rPrChange>
              </w:rPr>
              <w:t>Campaña de comunicación y marketing para mejora de la higiene menstrual en la zona de proyecto</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Change w:id="147" w:author="Guerrero Rivera, Marilyn Ivette" w:date="2017-09-12T14:24:00Z">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8" w14:textId="77777777" w:rsidR="001D2120" w:rsidRPr="00B918DE" w:rsidRDefault="00311104" w:rsidP="000D5D93">
            <w:pPr>
              <w:rPr>
                <w:rFonts w:ascii="Arial" w:hAnsi="Arial" w:cs="Arial"/>
                <w:sz w:val="22"/>
                <w:szCs w:val="22"/>
              </w:rPr>
            </w:pPr>
            <w:r>
              <w:rPr>
                <w:rFonts w:ascii="Arial" w:hAnsi="Arial" w:cs="Arial"/>
                <w:sz w:val="22"/>
                <w:szCs w:val="22"/>
              </w:rPr>
              <w:t>Idem</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Change w:id="148" w:author="Guerrero Rivera, Marilyn Ivette" w:date="2017-09-12T14:24:00Z">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69A359" w14:textId="77777777" w:rsidR="001D2120" w:rsidRPr="00B918DE" w:rsidRDefault="00C730C5" w:rsidP="000D5D93">
            <w:pPr>
              <w:jc w:val="center"/>
              <w:rPr>
                <w:rFonts w:ascii="Arial" w:hAnsi="Arial" w:cs="Arial"/>
                <w:sz w:val="22"/>
                <w:szCs w:val="22"/>
              </w:rPr>
            </w:pPr>
            <w:r>
              <w:rPr>
                <w:rFonts w:ascii="Arial" w:hAnsi="Arial" w:cs="Arial"/>
                <w:sz w:val="22"/>
                <w:szCs w:val="22"/>
              </w:rPr>
              <w:t>Cada tres meses</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Change w:id="149" w:author="Guerrero Rivera, Marilyn Ivette" w:date="2017-09-12T14:24:00Z">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A" w14:textId="77777777" w:rsidR="001D2120" w:rsidRPr="00212F82" w:rsidRDefault="00C730C5" w:rsidP="00212F82">
            <w:pPr>
              <w:pStyle w:val="NoSpacing"/>
              <w:jc w:val="center"/>
              <w:rPr>
                <w:rFonts w:ascii="Arial" w:hAnsi="Arial" w:cs="Arial"/>
                <w:lang w:val="pt-BR"/>
              </w:rPr>
            </w:pPr>
            <w:r>
              <w:rPr>
                <w:rFonts w:ascii="Arial" w:hAnsi="Arial" w:cs="Arial"/>
                <w:lang w:val="pt-BR"/>
              </w:rPr>
              <w:t>Informes trimestral y final</w:t>
            </w:r>
          </w:p>
        </w:tc>
      </w:tr>
      <w:tr w:rsidR="001D2120" w:rsidRPr="00B918DE" w14:paraId="5D69A362" w14:textId="77777777" w:rsidTr="00041F63">
        <w:trPr>
          <w:gridAfter w:val="1"/>
          <w:wAfter w:w="8" w:type="dxa"/>
          <w:trHeight w:val="795"/>
          <w:jc w:val="center"/>
          <w:trPrChange w:id="150" w:author="Guerrero Rivera, Marilyn Ivette" w:date="2017-09-12T14:24:00Z">
            <w:trPr>
              <w:trHeight w:val="795"/>
              <w:jc w:val="center"/>
            </w:trPr>
          </w:trPrChange>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Change w:id="151" w:author="Guerrero Rivera, Marilyn Ivette" w:date="2017-09-12T14:24:00Z">
              <w:tcPr>
                <w:tcW w:w="1761"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C" w14:textId="77777777" w:rsidR="001D2120" w:rsidRPr="00041F63" w:rsidRDefault="006013BE" w:rsidP="000D5D93">
            <w:pPr>
              <w:rPr>
                <w:rFonts w:ascii="Arial" w:hAnsi="Arial" w:cs="Arial"/>
                <w:sz w:val="22"/>
                <w:szCs w:val="22"/>
                <w:rPrChange w:id="152" w:author="Guerrero Rivera, Marilyn Ivette" w:date="2017-09-12T14:22:00Z">
                  <w:rPr>
                    <w:rFonts w:ascii="Arial" w:hAnsi="Arial" w:cs="Arial"/>
                    <w:sz w:val="22"/>
                    <w:szCs w:val="22"/>
                  </w:rPr>
                </w:rPrChange>
              </w:rPr>
            </w:pPr>
            <w:r w:rsidRPr="00041F63">
              <w:rPr>
                <w:rFonts w:ascii="Arial" w:hAnsi="Arial" w:cs="Arial"/>
                <w:sz w:val="22"/>
                <w:szCs w:val="22"/>
                <w:lang w:val="es-ES"/>
                <w:rPrChange w:id="153" w:author="Guerrero Rivera, Marilyn Ivette" w:date="2017-09-12T14:22:00Z">
                  <w:rPr>
                    <w:rFonts w:ascii="Arial" w:hAnsi="Arial" w:cs="Arial"/>
                    <w:sz w:val="19"/>
                    <w:szCs w:val="19"/>
                    <w:lang w:val="es-ES"/>
                  </w:rPr>
                </w:rPrChange>
              </w:rPr>
              <w:t>Asistencia técnica, social y operacional a la implementación de proyectos de abastecimiento condominial y de redes semicolectivas de saneamiento en la RMPP</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Change w:id="154" w:author="Guerrero Rivera, Marilyn Ivette" w:date="2017-09-12T14:24:00Z">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D" w14:textId="77777777" w:rsidR="001D2120" w:rsidRPr="00B918DE" w:rsidRDefault="00311104" w:rsidP="000D5D93">
            <w:pPr>
              <w:rPr>
                <w:rFonts w:ascii="Arial" w:hAnsi="Arial" w:cs="Arial"/>
                <w:sz w:val="22"/>
                <w:szCs w:val="22"/>
              </w:rPr>
            </w:pPr>
            <w:r>
              <w:rPr>
                <w:rFonts w:ascii="Arial" w:hAnsi="Arial" w:cs="Arial"/>
                <w:sz w:val="22"/>
                <w:szCs w:val="22"/>
              </w:rPr>
              <w:t>Idem</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Change w:id="155" w:author="Guerrero Rivera, Marilyn Ivette" w:date="2017-09-12T14:24:00Z">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69A35E" w14:textId="77777777" w:rsidR="001D2120" w:rsidRPr="00B918DE" w:rsidRDefault="00CF3266" w:rsidP="000D5D93">
            <w:pPr>
              <w:jc w:val="center"/>
              <w:rPr>
                <w:rFonts w:ascii="Arial" w:hAnsi="Arial" w:cs="Arial"/>
                <w:sz w:val="22"/>
                <w:szCs w:val="22"/>
              </w:rPr>
            </w:pPr>
            <w:r>
              <w:rPr>
                <w:rFonts w:ascii="Arial" w:hAnsi="Arial" w:cs="Arial"/>
                <w:sz w:val="22"/>
                <w:szCs w:val="22"/>
              </w:rPr>
              <w:t>Cada tres meses</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Change w:id="156" w:author="Guerrero Rivera, Marilyn Ivette" w:date="2017-09-12T14:24:00Z">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5F" w14:textId="77777777" w:rsidR="00CF3266" w:rsidRPr="00CF3266" w:rsidRDefault="00CF3266" w:rsidP="00212F82">
            <w:pPr>
              <w:pStyle w:val="NoSpacing"/>
              <w:jc w:val="center"/>
              <w:rPr>
                <w:rFonts w:ascii="Arial" w:hAnsi="Arial" w:cs="Arial"/>
              </w:rPr>
            </w:pPr>
            <w:r w:rsidRPr="00CF3266">
              <w:rPr>
                <w:rFonts w:ascii="Arial" w:hAnsi="Arial" w:cs="Arial"/>
              </w:rPr>
              <w:t>Informes trimestral y final</w:t>
            </w:r>
          </w:p>
          <w:p w14:paraId="5D69A360" w14:textId="77777777" w:rsidR="00CF3266" w:rsidRPr="00CF3266" w:rsidRDefault="00CF3266" w:rsidP="00212F82">
            <w:pPr>
              <w:pStyle w:val="NoSpacing"/>
              <w:jc w:val="center"/>
              <w:rPr>
                <w:rFonts w:ascii="Arial" w:hAnsi="Arial" w:cs="Arial"/>
              </w:rPr>
            </w:pPr>
          </w:p>
          <w:p w14:paraId="5D69A361" w14:textId="77777777" w:rsidR="001D2120" w:rsidRPr="00B918DE" w:rsidRDefault="001D2120" w:rsidP="00212F82">
            <w:pPr>
              <w:pStyle w:val="NoSpacing"/>
              <w:jc w:val="center"/>
              <w:rPr>
                <w:rFonts w:ascii="Arial" w:hAnsi="Arial" w:cs="Arial"/>
              </w:rPr>
            </w:pPr>
          </w:p>
        </w:tc>
      </w:tr>
      <w:tr w:rsidR="001D2120" w:rsidRPr="00B918DE" w14:paraId="5D69A369" w14:textId="77777777" w:rsidTr="00041F63">
        <w:trPr>
          <w:gridAfter w:val="1"/>
          <w:wAfter w:w="8" w:type="dxa"/>
          <w:trHeight w:val="795"/>
          <w:jc w:val="center"/>
          <w:trPrChange w:id="157" w:author="Guerrero Rivera, Marilyn Ivette" w:date="2017-09-12T14:24:00Z">
            <w:trPr>
              <w:trHeight w:val="795"/>
              <w:jc w:val="center"/>
            </w:trPr>
          </w:trPrChange>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Change w:id="158" w:author="Guerrero Rivera, Marilyn Ivette" w:date="2017-09-12T14:24:00Z">
              <w:tcPr>
                <w:tcW w:w="1761"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3" w14:textId="77777777" w:rsidR="001D2120" w:rsidRPr="00041F63" w:rsidRDefault="006013BE" w:rsidP="000D5D93">
            <w:pPr>
              <w:rPr>
                <w:rFonts w:ascii="Arial" w:hAnsi="Arial" w:cs="Arial"/>
                <w:sz w:val="22"/>
                <w:szCs w:val="22"/>
                <w:rPrChange w:id="159" w:author="Guerrero Rivera, Marilyn Ivette" w:date="2017-09-12T14:23:00Z">
                  <w:rPr>
                    <w:rFonts w:ascii="Arial" w:hAnsi="Arial" w:cs="Arial"/>
                    <w:sz w:val="22"/>
                    <w:szCs w:val="22"/>
                  </w:rPr>
                </w:rPrChange>
              </w:rPr>
            </w:pPr>
            <w:del w:id="160" w:author="Cathala, Corinne" w:date="2017-09-11T11:35:00Z">
              <w:r w:rsidRPr="00041F63" w:rsidDel="008D085F">
                <w:rPr>
                  <w:rFonts w:ascii="Arial" w:hAnsi="Arial" w:cs="Arial"/>
                  <w:sz w:val="22"/>
                  <w:szCs w:val="22"/>
                  <w:lang w:val="es-ES"/>
                  <w:rPrChange w:id="161" w:author="Guerrero Rivera, Marilyn Ivette" w:date="2017-09-12T14:23:00Z">
                    <w:rPr>
                      <w:rFonts w:ascii="Arial" w:hAnsi="Arial" w:cs="Arial"/>
                      <w:sz w:val="19"/>
                      <w:szCs w:val="19"/>
                      <w:lang w:val="es-ES"/>
                    </w:rPr>
                  </w:rPrChange>
                </w:rPr>
                <w:delText>Campaña de comunicación y marketing para mejora de la conectividad a la red de agua potable y la higiene en la zona proyecto</w:delText>
              </w:r>
            </w:del>
            <w:ins w:id="162" w:author="Cathala, Corinne" w:date="2017-09-11T11:35:00Z">
              <w:r w:rsidR="008D085F" w:rsidRPr="00041F63">
                <w:rPr>
                  <w:rFonts w:ascii="Arial" w:hAnsi="Arial" w:cs="Arial"/>
                  <w:sz w:val="22"/>
                  <w:szCs w:val="22"/>
                  <w:lang w:val="es-ES"/>
                  <w:rPrChange w:id="163" w:author="Guerrero Rivera, Marilyn Ivette" w:date="2017-09-12T14:23:00Z">
                    <w:rPr>
                      <w:rFonts w:ascii="Arial" w:hAnsi="Arial" w:cs="Arial"/>
                      <w:sz w:val="19"/>
                      <w:szCs w:val="19"/>
                      <w:lang w:val="es-ES"/>
                    </w:rPr>
                  </w:rPrChange>
                </w:rPr>
                <w:t>Diseños de proyectos de agua potable para la RMPP</w:t>
              </w:r>
            </w:ins>
          </w:p>
        </w:tc>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Change w:id="164" w:author="Guerrero Rivera, Marilyn Ivette" w:date="2017-09-12T14:24:00Z">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4" w14:textId="77777777" w:rsidR="001D2120" w:rsidRPr="00B918DE" w:rsidRDefault="00311104" w:rsidP="000D5D93">
            <w:pPr>
              <w:rPr>
                <w:rFonts w:ascii="Arial" w:hAnsi="Arial" w:cs="Arial"/>
                <w:sz w:val="22"/>
                <w:szCs w:val="22"/>
              </w:rPr>
            </w:pPr>
            <w:r>
              <w:rPr>
                <w:rFonts w:ascii="Arial" w:hAnsi="Arial" w:cs="Arial"/>
                <w:sz w:val="22"/>
                <w:szCs w:val="22"/>
              </w:rPr>
              <w:t>Idem</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Change w:id="165" w:author="Guerrero Rivera, Marilyn Ivette" w:date="2017-09-12T14:24:00Z">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69A365" w14:textId="77777777" w:rsidR="001D2120" w:rsidRPr="00B918DE" w:rsidRDefault="00CF3266" w:rsidP="000D5D93">
            <w:pPr>
              <w:jc w:val="center"/>
              <w:rPr>
                <w:rFonts w:ascii="Arial" w:hAnsi="Arial" w:cs="Arial"/>
                <w:sz w:val="22"/>
                <w:szCs w:val="22"/>
              </w:rPr>
            </w:pPr>
            <w:r>
              <w:rPr>
                <w:rFonts w:ascii="Arial" w:hAnsi="Arial" w:cs="Arial"/>
                <w:sz w:val="22"/>
                <w:szCs w:val="22"/>
              </w:rPr>
              <w:t>Cada tres meses</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Change w:id="166" w:author="Guerrero Rivera, Marilyn Ivette" w:date="2017-09-12T14:24:00Z">
              <w:tcPr>
                <w:tcW w:w="1871"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6" w14:textId="77777777" w:rsidR="00CF3266" w:rsidRPr="00CF3266" w:rsidRDefault="00CF3266" w:rsidP="00212F82">
            <w:pPr>
              <w:pStyle w:val="NoSpacing"/>
              <w:jc w:val="center"/>
              <w:rPr>
                <w:rFonts w:ascii="Arial" w:hAnsi="Arial" w:cs="Arial"/>
              </w:rPr>
            </w:pPr>
            <w:r w:rsidRPr="00CF3266">
              <w:rPr>
                <w:rFonts w:ascii="Arial" w:hAnsi="Arial" w:cs="Arial"/>
              </w:rPr>
              <w:t>Informes trimestral y final</w:t>
            </w:r>
          </w:p>
          <w:p w14:paraId="5D69A367" w14:textId="77777777" w:rsidR="00CF3266" w:rsidRPr="00CF3266" w:rsidRDefault="00CF3266" w:rsidP="00212F82">
            <w:pPr>
              <w:pStyle w:val="NoSpacing"/>
              <w:jc w:val="center"/>
              <w:rPr>
                <w:rFonts w:ascii="Arial" w:hAnsi="Arial" w:cs="Arial"/>
              </w:rPr>
            </w:pPr>
          </w:p>
          <w:p w14:paraId="5D69A368" w14:textId="77777777" w:rsidR="001D2120" w:rsidRPr="00B918DE" w:rsidRDefault="001D2120" w:rsidP="00212F82">
            <w:pPr>
              <w:pStyle w:val="NoSpacing"/>
              <w:jc w:val="center"/>
              <w:rPr>
                <w:rFonts w:ascii="Arial" w:hAnsi="Arial" w:cs="Arial"/>
              </w:rPr>
            </w:pPr>
          </w:p>
        </w:tc>
      </w:tr>
      <w:tr w:rsidR="000D5D93" w:rsidRPr="00B918DE" w14:paraId="5D69A36E" w14:textId="77777777" w:rsidTr="00041F63">
        <w:trPr>
          <w:gridAfter w:val="1"/>
          <w:wAfter w:w="8" w:type="dxa"/>
          <w:trHeight w:val="795"/>
          <w:jc w:val="center"/>
          <w:trPrChange w:id="167" w:author="Guerrero Rivera, Marilyn Ivette" w:date="2017-09-12T14:24:00Z">
            <w:trPr>
              <w:trHeight w:val="795"/>
              <w:jc w:val="center"/>
            </w:trPr>
          </w:trPrChange>
        </w:trPr>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Change w:id="168" w:author="Guerrero Rivera, Marilyn Ivette" w:date="2017-09-12T14:24:00Z">
              <w:tcPr>
                <w:tcW w:w="1761"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A" w14:textId="77777777" w:rsidR="000D5D93" w:rsidRPr="00B918DE" w:rsidRDefault="000D5D93" w:rsidP="000D5D93">
            <w:pPr>
              <w:rPr>
                <w:rFonts w:ascii="Arial" w:hAnsi="Arial" w:cs="Arial"/>
                <w:sz w:val="22"/>
                <w:szCs w:val="22"/>
              </w:rPr>
            </w:pPr>
            <w:r w:rsidRPr="00B918DE">
              <w:rPr>
                <w:rFonts w:ascii="Arial" w:hAnsi="Arial" w:cs="Arial"/>
                <w:sz w:val="22"/>
                <w:szCs w:val="22"/>
              </w:rPr>
              <w:t xml:space="preserve">Proyecto piloto de saneamiento Semicolectivo </w:t>
            </w:r>
            <w:del w:id="169" w:author="Cathala, Corinne" w:date="2017-09-11T11:33:00Z">
              <w:r w:rsidRPr="00B918DE" w:rsidDel="00B36ABF">
                <w:rPr>
                  <w:rFonts w:ascii="Arial" w:hAnsi="Arial" w:cs="Arial"/>
                  <w:sz w:val="22"/>
                  <w:szCs w:val="22"/>
                </w:rPr>
                <w:delText>en un barrio del área de Carrefour</w:delText>
              </w:r>
            </w:del>
            <w:ins w:id="170" w:author="Cathala, Corinne" w:date="2017-09-11T11:33:00Z">
              <w:r w:rsidR="00B36ABF">
                <w:rPr>
                  <w:rFonts w:ascii="Arial" w:hAnsi="Arial" w:cs="Arial"/>
                  <w:sz w:val="22"/>
                  <w:szCs w:val="22"/>
                </w:rPr>
                <w:t>construidos</w:t>
              </w:r>
            </w:ins>
          </w:p>
        </w:tc>
        <w:tc>
          <w:tcPr>
            <w:tcW w:w="2957" w:type="dxa"/>
            <w:tcBorders>
              <w:top w:val="single" w:sz="4" w:space="0" w:color="auto"/>
              <w:left w:val="single" w:sz="4" w:space="0" w:color="auto"/>
              <w:bottom w:val="single" w:sz="4" w:space="0" w:color="auto"/>
              <w:right w:val="single" w:sz="4" w:space="0" w:color="auto"/>
            </w:tcBorders>
            <w:shd w:val="clear" w:color="auto" w:fill="auto"/>
            <w:vAlign w:val="center"/>
            <w:tcPrChange w:id="171" w:author="Guerrero Rivera, Marilyn Ivette" w:date="2017-09-12T14:24:00Z">
              <w:tcPr>
                <w:tcW w:w="295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B" w14:textId="77777777" w:rsidR="000D5D93" w:rsidRPr="00B918DE" w:rsidRDefault="00311104" w:rsidP="000D5D93">
            <w:pPr>
              <w:rPr>
                <w:rFonts w:ascii="Arial" w:hAnsi="Arial" w:cs="Arial"/>
                <w:sz w:val="22"/>
                <w:szCs w:val="22"/>
              </w:rPr>
            </w:pPr>
            <w:r>
              <w:rPr>
                <w:rFonts w:ascii="Arial" w:hAnsi="Arial" w:cs="Arial"/>
                <w:sz w:val="22"/>
                <w:szCs w:val="22"/>
              </w:rPr>
              <w:t xml:space="preserve">Soluciones de alcantarillado simplificado conectado </w:t>
            </w:r>
            <w:ins w:id="172" w:author="Cathala, Corinne" w:date="2017-09-11T11:34:00Z">
              <w:r w:rsidR="0064137A">
                <w:rPr>
                  <w:rFonts w:ascii="Arial" w:hAnsi="Arial" w:cs="Arial"/>
                  <w:sz w:val="22"/>
                  <w:szCs w:val="22"/>
                </w:rPr>
                <w:t xml:space="preserve">a </w:t>
              </w:r>
            </w:ins>
            <w:r>
              <w:rPr>
                <w:rFonts w:ascii="Arial" w:hAnsi="Arial" w:cs="Arial"/>
                <w:sz w:val="22"/>
                <w:szCs w:val="22"/>
              </w:rPr>
              <w:t xml:space="preserve">una fosa séptica mejorada </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Change w:id="173" w:author="Guerrero Rivera, Marilyn Ivette" w:date="2017-09-12T14:24:00Z">
              <w:tcPr>
                <w:tcW w:w="26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69A36C" w14:textId="77777777" w:rsidR="000D5D93" w:rsidRPr="00B918DE" w:rsidRDefault="000D5D93" w:rsidP="000D5D93">
            <w:pPr>
              <w:jc w:val="center"/>
              <w:rPr>
                <w:rFonts w:ascii="Arial" w:hAnsi="Arial" w:cs="Arial"/>
                <w:sz w:val="22"/>
                <w:szCs w:val="22"/>
              </w:rPr>
            </w:pPr>
            <w:r w:rsidRPr="00B918DE">
              <w:rPr>
                <w:rFonts w:ascii="Arial" w:hAnsi="Arial" w:cs="Arial"/>
                <w:sz w:val="22"/>
                <w:szCs w:val="22"/>
              </w:rPr>
              <w:t>Anual</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tcPrChange w:id="174" w:author="Guerrero Rivera, Marilyn Ivette" w:date="2017-09-12T14:24:00Z">
              <w:tcPr>
                <w:tcW w:w="1871"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D69A36D" w14:textId="77777777" w:rsidR="000D5D93" w:rsidRPr="00B918DE" w:rsidRDefault="000D5D93" w:rsidP="000D5D93">
            <w:pPr>
              <w:pStyle w:val="NoSpacing"/>
              <w:rPr>
                <w:rFonts w:ascii="Arial" w:hAnsi="Arial" w:cs="Arial"/>
              </w:rPr>
            </w:pPr>
            <w:r w:rsidRPr="00B918DE">
              <w:rPr>
                <w:rFonts w:ascii="Arial" w:hAnsi="Arial" w:cs="Arial"/>
              </w:rPr>
              <w:t xml:space="preserve">Actas de recepción de obras </w:t>
            </w:r>
            <w:r w:rsidRPr="00A23E74">
              <w:rPr>
                <w:rFonts w:ascii="Arial" w:hAnsi="Arial" w:cs="Arial"/>
              </w:rPr>
              <w:t>más</w:t>
            </w:r>
            <w:r w:rsidRPr="00B918DE">
              <w:rPr>
                <w:rFonts w:ascii="Arial" w:hAnsi="Arial" w:cs="Arial"/>
              </w:rPr>
              <w:t xml:space="preserve"> ordenes de trabajo ejecutadas/Actas de las reuniones comunitarias</w:t>
            </w:r>
          </w:p>
        </w:tc>
      </w:tr>
      <w:tr w:rsidR="000D5D93" w:rsidRPr="00B918DE" w14:paraId="5D69A370" w14:textId="77777777" w:rsidTr="00041F63">
        <w:trPr>
          <w:trHeight w:val="566"/>
          <w:jc w:val="center"/>
          <w:trPrChange w:id="175" w:author="Guerrero Rivera, Marilyn Ivette" w:date="2017-09-12T14:20:00Z">
            <w:trPr>
              <w:trHeight w:val="566"/>
              <w:jc w:val="center"/>
            </w:trPr>
          </w:trPrChange>
        </w:trPr>
        <w:tc>
          <w:tcPr>
            <w:tcW w:w="9240" w:type="dxa"/>
            <w:gridSpan w:val="6"/>
            <w:tcBorders>
              <w:top w:val="single" w:sz="4" w:space="0" w:color="auto"/>
              <w:left w:val="single" w:sz="4" w:space="0" w:color="auto"/>
              <w:bottom w:val="single" w:sz="4" w:space="0" w:color="auto"/>
              <w:right w:val="single" w:sz="4" w:space="0" w:color="auto"/>
            </w:tcBorders>
            <w:shd w:val="clear" w:color="auto" w:fill="auto"/>
            <w:vAlign w:val="center"/>
            <w:tcPrChange w:id="176" w:author="Guerrero Rivera, Marilyn Ivette" w:date="2017-09-12T14:20:00Z">
              <w:tcPr>
                <w:tcW w:w="9199" w:type="dxa"/>
                <w:gridSpan w:val="7"/>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D69A36F" w14:textId="77777777" w:rsidR="000D5D93" w:rsidRPr="00B918DE" w:rsidRDefault="000D5D93" w:rsidP="000D5D93">
            <w:pPr>
              <w:pStyle w:val="NoSpacing"/>
              <w:rPr>
                <w:rFonts w:ascii="Arial" w:hAnsi="Arial" w:cs="Arial"/>
              </w:rPr>
            </w:pPr>
            <w:r w:rsidRPr="00B918DE">
              <w:rPr>
                <w:rFonts w:ascii="Arial" w:hAnsi="Arial" w:cs="Arial"/>
                <w:b/>
              </w:rPr>
              <w:t xml:space="preserve">Componente IV: inversiones </w:t>
            </w:r>
            <w:r>
              <w:rPr>
                <w:rFonts w:ascii="Arial" w:hAnsi="Arial" w:cs="Arial"/>
                <w:b/>
              </w:rPr>
              <w:t xml:space="preserve">de emergencia </w:t>
            </w:r>
            <w:r w:rsidRPr="00B918DE">
              <w:rPr>
                <w:rFonts w:ascii="Arial" w:hAnsi="Arial" w:cs="Arial"/>
                <w:b/>
              </w:rPr>
              <w:t>en agua potable</w:t>
            </w:r>
            <w:ins w:id="177" w:author="Cathala, Corinne" w:date="2017-09-11T11:36:00Z">
              <w:r w:rsidR="00C9054D">
                <w:rPr>
                  <w:rFonts w:ascii="Arial" w:hAnsi="Arial" w:cs="Arial"/>
                  <w:b/>
                </w:rPr>
                <w:t>, sane</w:t>
              </w:r>
            </w:ins>
            <w:ins w:id="178" w:author="Cathala, Corinne" w:date="2017-09-11T11:37:00Z">
              <w:r w:rsidR="00C9054D">
                <w:rPr>
                  <w:rFonts w:ascii="Arial" w:hAnsi="Arial" w:cs="Arial"/>
                  <w:b/>
                </w:rPr>
                <w:t>a</w:t>
              </w:r>
            </w:ins>
            <w:ins w:id="179" w:author="Cathala, Corinne" w:date="2017-09-11T11:36:00Z">
              <w:r w:rsidR="00C9054D">
                <w:rPr>
                  <w:rFonts w:ascii="Arial" w:hAnsi="Arial" w:cs="Arial"/>
                  <w:b/>
                </w:rPr>
                <w:t>miento e higiene</w:t>
              </w:r>
            </w:ins>
            <w:ins w:id="180" w:author="Cathala, Corinne" w:date="2017-09-11T11:37:00Z">
              <w:r w:rsidR="00C9054D">
                <w:rPr>
                  <w:rFonts w:ascii="Arial" w:hAnsi="Arial" w:cs="Arial"/>
                  <w:b/>
                </w:rPr>
                <w:t xml:space="preserve"> de la OREPA Oeste y</w:t>
              </w:r>
            </w:ins>
            <w:r w:rsidRPr="00B918DE">
              <w:rPr>
                <w:rFonts w:ascii="Arial" w:hAnsi="Arial" w:cs="Arial"/>
                <w:b/>
              </w:rPr>
              <w:t xml:space="preserve"> en áreas rurales</w:t>
            </w:r>
            <w:r>
              <w:rPr>
                <w:rFonts w:ascii="Arial" w:hAnsi="Arial" w:cs="Arial"/>
                <w:b/>
              </w:rPr>
              <w:t xml:space="preserve"> afectadas por el huracán Matthew</w:t>
            </w:r>
          </w:p>
        </w:tc>
      </w:tr>
      <w:tr w:rsidR="000D5D93" w:rsidRPr="00B918DE" w:rsidDel="00041F63" w14:paraId="5D69A375" w14:textId="522AE678" w:rsidTr="00041F63">
        <w:trPr>
          <w:gridAfter w:val="1"/>
          <w:wAfter w:w="8" w:type="dxa"/>
          <w:trHeight w:val="795"/>
          <w:jc w:val="center"/>
          <w:del w:id="181" w:author="Guerrero Rivera, Marilyn Ivette" w:date="2017-09-12T14:24:00Z"/>
          <w:trPrChange w:id="182" w:author="Guerrero Rivera, Marilyn Ivette" w:date="2017-09-12T14:24:00Z">
            <w:trPr>
              <w:trHeight w:val="795"/>
              <w:jc w:val="center"/>
            </w:trPr>
          </w:trPrChange>
        </w:trPr>
        <w:tc>
          <w:tcPr>
            <w:tcW w:w="1794" w:type="dxa"/>
            <w:tcBorders>
              <w:top w:val="nil"/>
              <w:left w:val="single" w:sz="8" w:space="0" w:color="auto"/>
              <w:bottom w:val="nil"/>
              <w:right w:val="single" w:sz="8" w:space="0" w:color="auto"/>
            </w:tcBorders>
            <w:shd w:val="clear" w:color="auto" w:fill="auto"/>
            <w:vAlign w:val="center"/>
            <w:tcPrChange w:id="183" w:author="Guerrero Rivera, Marilyn Ivette" w:date="2017-09-12T14:24:00Z">
              <w:tcPr>
                <w:tcW w:w="1761" w:type="dxa"/>
                <w:tcBorders>
                  <w:top w:val="nil"/>
                  <w:left w:val="single" w:sz="8" w:space="0" w:color="auto"/>
                  <w:bottom w:val="nil"/>
                  <w:right w:val="single" w:sz="8" w:space="0" w:color="auto"/>
                </w:tcBorders>
                <w:shd w:val="clear" w:color="auto" w:fill="auto"/>
                <w:vAlign w:val="center"/>
              </w:tcPr>
            </w:tcPrChange>
          </w:tcPr>
          <w:p w14:paraId="5D69A371" w14:textId="097F8C90" w:rsidR="000D5D93" w:rsidRPr="00B918DE" w:rsidDel="00041F63" w:rsidRDefault="000D5D93" w:rsidP="000D5D93">
            <w:pPr>
              <w:rPr>
                <w:del w:id="184" w:author="Guerrero Rivera, Marilyn Ivette" w:date="2017-09-12T14:24:00Z"/>
                <w:rFonts w:ascii="Arial" w:hAnsi="Arial" w:cs="Arial"/>
                <w:sz w:val="22"/>
                <w:szCs w:val="22"/>
              </w:rPr>
            </w:pPr>
          </w:p>
        </w:tc>
        <w:tc>
          <w:tcPr>
            <w:tcW w:w="2957" w:type="dxa"/>
            <w:shd w:val="clear" w:color="auto" w:fill="auto"/>
            <w:vAlign w:val="center"/>
            <w:tcPrChange w:id="185" w:author="Guerrero Rivera, Marilyn Ivette" w:date="2017-09-12T14:24:00Z">
              <w:tcPr>
                <w:tcW w:w="2957" w:type="dxa"/>
                <w:gridSpan w:val="2"/>
                <w:shd w:val="clear" w:color="auto" w:fill="auto"/>
                <w:vAlign w:val="center"/>
              </w:tcPr>
            </w:tcPrChange>
          </w:tcPr>
          <w:p w14:paraId="5D69A372" w14:textId="7D401506" w:rsidR="000D5D93" w:rsidRPr="00B918DE" w:rsidDel="00041F63" w:rsidRDefault="000D5D93" w:rsidP="000D5D93">
            <w:pPr>
              <w:rPr>
                <w:del w:id="186" w:author="Guerrero Rivera, Marilyn Ivette" w:date="2017-09-12T14:24:00Z"/>
                <w:rFonts w:ascii="Arial" w:hAnsi="Arial" w:cs="Arial"/>
                <w:sz w:val="22"/>
                <w:szCs w:val="22"/>
              </w:rPr>
            </w:pPr>
          </w:p>
        </w:tc>
        <w:tc>
          <w:tcPr>
            <w:tcW w:w="2610" w:type="dxa"/>
            <w:shd w:val="clear" w:color="auto" w:fill="auto"/>
            <w:noWrap/>
            <w:vAlign w:val="center"/>
            <w:tcPrChange w:id="187" w:author="Guerrero Rivera, Marilyn Ivette" w:date="2017-09-12T14:24:00Z">
              <w:tcPr>
                <w:tcW w:w="2610" w:type="dxa"/>
                <w:gridSpan w:val="2"/>
                <w:shd w:val="clear" w:color="auto" w:fill="auto"/>
                <w:noWrap/>
                <w:vAlign w:val="center"/>
              </w:tcPr>
            </w:tcPrChange>
          </w:tcPr>
          <w:p w14:paraId="5D69A373" w14:textId="1E738789" w:rsidR="000D5D93" w:rsidRPr="00B918DE" w:rsidDel="00041F63" w:rsidRDefault="000D5D93" w:rsidP="000D5D93">
            <w:pPr>
              <w:jc w:val="center"/>
              <w:rPr>
                <w:del w:id="188" w:author="Guerrero Rivera, Marilyn Ivette" w:date="2017-09-12T14:24:00Z"/>
                <w:rFonts w:ascii="Arial" w:hAnsi="Arial" w:cs="Arial"/>
                <w:sz w:val="22"/>
                <w:szCs w:val="22"/>
              </w:rPr>
            </w:pPr>
          </w:p>
        </w:tc>
        <w:tc>
          <w:tcPr>
            <w:tcW w:w="1871" w:type="dxa"/>
            <w:gridSpan w:val="2"/>
            <w:tcBorders>
              <w:top w:val="nil"/>
              <w:left w:val="nil"/>
              <w:bottom w:val="single" w:sz="4" w:space="0" w:color="auto"/>
              <w:right w:val="single" w:sz="8" w:space="0" w:color="auto"/>
            </w:tcBorders>
            <w:shd w:val="clear" w:color="auto" w:fill="auto"/>
            <w:tcPrChange w:id="189" w:author="Guerrero Rivera, Marilyn Ivette" w:date="2017-09-12T14:24:00Z">
              <w:tcPr>
                <w:tcW w:w="1871" w:type="dxa"/>
                <w:gridSpan w:val="2"/>
                <w:tcBorders>
                  <w:top w:val="nil"/>
                  <w:left w:val="nil"/>
                  <w:bottom w:val="single" w:sz="4" w:space="0" w:color="auto"/>
                  <w:right w:val="single" w:sz="8" w:space="0" w:color="auto"/>
                </w:tcBorders>
                <w:shd w:val="clear" w:color="auto" w:fill="auto"/>
              </w:tcPr>
            </w:tcPrChange>
          </w:tcPr>
          <w:p w14:paraId="5D69A374" w14:textId="51234C17" w:rsidR="000D5D93" w:rsidRPr="00B918DE" w:rsidDel="00041F63" w:rsidRDefault="000D5D93" w:rsidP="00212F82">
            <w:pPr>
              <w:pStyle w:val="NoSpacing"/>
              <w:jc w:val="center"/>
              <w:rPr>
                <w:del w:id="190" w:author="Guerrero Rivera, Marilyn Ivette" w:date="2017-09-12T14:24:00Z"/>
                <w:rFonts w:ascii="Arial" w:hAnsi="Arial" w:cs="Arial"/>
              </w:rPr>
            </w:pPr>
          </w:p>
        </w:tc>
      </w:tr>
      <w:tr w:rsidR="00A544D8" w:rsidRPr="00B918DE" w14:paraId="5D69A37A" w14:textId="77777777" w:rsidTr="00041F63">
        <w:trPr>
          <w:gridAfter w:val="1"/>
          <w:wAfter w:w="8" w:type="dxa"/>
          <w:trHeight w:val="795"/>
          <w:jc w:val="center"/>
          <w:trPrChange w:id="191" w:author="Guerrero Rivera, Marilyn Ivette" w:date="2017-09-12T14:24:00Z">
            <w:trPr>
              <w:trHeight w:val="795"/>
              <w:jc w:val="center"/>
            </w:trPr>
          </w:trPrChange>
        </w:trPr>
        <w:tc>
          <w:tcPr>
            <w:tcW w:w="1794" w:type="dxa"/>
            <w:tcBorders>
              <w:top w:val="single" w:sz="4" w:space="0" w:color="auto"/>
              <w:left w:val="single" w:sz="8" w:space="0" w:color="auto"/>
              <w:bottom w:val="single" w:sz="8" w:space="0" w:color="auto"/>
              <w:right w:val="single" w:sz="8" w:space="0" w:color="000000"/>
            </w:tcBorders>
            <w:shd w:val="clear" w:color="auto" w:fill="auto"/>
            <w:vAlign w:val="center"/>
            <w:tcPrChange w:id="192" w:author="Guerrero Rivera, Marilyn Ivette" w:date="2017-09-12T14:24:00Z">
              <w:tcPr>
                <w:tcW w:w="1761" w:type="dxa"/>
                <w:tcBorders>
                  <w:top w:val="single" w:sz="4" w:space="0" w:color="auto"/>
                  <w:left w:val="single" w:sz="8" w:space="0" w:color="auto"/>
                  <w:bottom w:val="single" w:sz="8" w:space="0" w:color="auto"/>
                  <w:right w:val="single" w:sz="8" w:space="0" w:color="000000"/>
                </w:tcBorders>
                <w:shd w:val="clear" w:color="auto" w:fill="auto"/>
                <w:vAlign w:val="center"/>
              </w:tcPr>
            </w:tcPrChange>
          </w:tcPr>
          <w:p w14:paraId="5D69A376" w14:textId="77777777" w:rsidR="00A544D8" w:rsidRPr="00041F63" w:rsidRDefault="00A544D8" w:rsidP="00A544D8">
            <w:pPr>
              <w:rPr>
                <w:rFonts w:ascii="Arial" w:hAnsi="Arial" w:cs="Arial"/>
                <w:sz w:val="22"/>
                <w:szCs w:val="22"/>
                <w:rPrChange w:id="193" w:author="Guerrero Rivera, Marilyn Ivette" w:date="2017-09-12T14:24:00Z">
                  <w:rPr>
                    <w:rFonts w:ascii="Arial" w:hAnsi="Arial" w:cs="Arial"/>
                    <w:sz w:val="22"/>
                    <w:szCs w:val="22"/>
                  </w:rPr>
                </w:rPrChange>
              </w:rPr>
            </w:pPr>
            <w:r w:rsidRPr="00041F63">
              <w:rPr>
                <w:rFonts w:ascii="Arial" w:hAnsi="Arial" w:cs="Arial"/>
                <w:sz w:val="22"/>
                <w:szCs w:val="22"/>
                <w:lang w:val="es-ES"/>
                <w:rPrChange w:id="194" w:author="Guerrero Rivera, Marilyn Ivette" w:date="2017-09-12T14:24:00Z">
                  <w:rPr>
                    <w:rFonts w:ascii="Arial" w:hAnsi="Arial" w:cs="Arial"/>
                    <w:sz w:val="19"/>
                    <w:szCs w:val="19"/>
                    <w:lang w:val="es-ES"/>
                  </w:rPr>
                </w:rPrChange>
              </w:rPr>
              <w:t xml:space="preserve"> Campañas de saneamiento e higiene en 4 secciones comunales de la OREPA OESTE</w:t>
            </w:r>
          </w:p>
        </w:tc>
        <w:tc>
          <w:tcPr>
            <w:tcW w:w="2957" w:type="dxa"/>
            <w:shd w:val="clear" w:color="auto" w:fill="auto"/>
            <w:vAlign w:val="center"/>
            <w:tcPrChange w:id="195" w:author="Guerrero Rivera, Marilyn Ivette" w:date="2017-09-12T14:24:00Z">
              <w:tcPr>
                <w:tcW w:w="2957" w:type="dxa"/>
                <w:gridSpan w:val="2"/>
                <w:shd w:val="clear" w:color="auto" w:fill="auto"/>
                <w:vAlign w:val="center"/>
              </w:tcPr>
            </w:tcPrChange>
          </w:tcPr>
          <w:p w14:paraId="5D69A377" w14:textId="77777777" w:rsidR="00A544D8" w:rsidRPr="00B918DE" w:rsidRDefault="00A31E39" w:rsidP="00A544D8">
            <w:pPr>
              <w:rPr>
                <w:rFonts w:ascii="Arial" w:hAnsi="Arial" w:cs="Arial"/>
                <w:sz w:val="22"/>
                <w:szCs w:val="22"/>
              </w:rPr>
            </w:pPr>
            <w:r>
              <w:rPr>
                <w:rFonts w:ascii="Arial" w:hAnsi="Arial" w:cs="Arial"/>
                <w:sz w:val="22"/>
                <w:szCs w:val="22"/>
              </w:rPr>
              <w:t>Mejora</w:t>
            </w:r>
            <w:r w:rsidR="0025420D">
              <w:rPr>
                <w:rFonts w:ascii="Arial" w:hAnsi="Arial" w:cs="Arial"/>
                <w:sz w:val="22"/>
                <w:szCs w:val="22"/>
              </w:rPr>
              <w:t xml:space="preserve"> de las </w:t>
            </w:r>
            <w:r>
              <w:rPr>
                <w:rFonts w:ascii="Arial" w:hAnsi="Arial" w:cs="Arial"/>
                <w:sz w:val="22"/>
                <w:szCs w:val="22"/>
              </w:rPr>
              <w:t>prácticas</w:t>
            </w:r>
            <w:r w:rsidR="0025420D">
              <w:rPr>
                <w:rFonts w:ascii="Arial" w:hAnsi="Arial" w:cs="Arial"/>
                <w:sz w:val="22"/>
                <w:szCs w:val="22"/>
              </w:rPr>
              <w:t xml:space="preserve"> de higiene y construcción de letrinas por la población </w:t>
            </w:r>
          </w:p>
        </w:tc>
        <w:tc>
          <w:tcPr>
            <w:tcW w:w="2610" w:type="dxa"/>
            <w:shd w:val="clear" w:color="auto" w:fill="auto"/>
            <w:noWrap/>
            <w:vAlign w:val="center"/>
            <w:tcPrChange w:id="196" w:author="Guerrero Rivera, Marilyn Ivette" w:date="2017-09-12T14:24:00Z">
              <w:tcPr>
                <w:tcW w:w="2610" w:type="dxa"/>
                <w:gridSpan w:val="2"/>
                <w:shd w:val="clear" w:color="auto" w:fill="auto"/>
                <w:noWrap/>
                <w:vAlign w:val="center"/>
              </w:tcPr>
            </w:tcPrChange>
          </w:tcPr>
          <w:p w14:paraId="5D69A378" w14:textId="77777777" w:rsidR="00A544D8" w:rsidRPr="00B918DE" w:rsidRDefault="0025420D" w:rsidP="00212F82">
            <w:pPr>
              <w:rPr>
                <w:rFonts w:ascii="Arial" w:hAnsi="Arial" w:cs="Arial"/>
                <w:sz w:val="22"/>
                <w:szCs w:val="22"/>
              </w:rPr>
            </w:pPr>
            <w:r>
              <w:rPr>
                <w:rFonts w:ascii="Arial" w:hAnsi="Arial" w:cs="Arial"/>
                <w:sz w:val="22"/>
                <w:szCs w:val="22"/>
              </w:rPr>
              <w:t>Cada tres meses</w:t>
            </w:r>
          </w:p>
        </w:tc>
        <w:tc>
          <w:tcPr>
            <w:tcW w:w="1871" w:type="dxa"/>
            <w:gridSpan w:val="2"/>
            <w:tcBorders>
              <w:top w:val="single" w:sz="4" w:space="0" w:color="auto"/>
              <w:left w:val="nil"/>
              <w:bottom w:val="single" w:sz="4" w:space="0" w:color="auto"/>
              <w:right w:val="single" w:sz="4" w:space="0" w:color="auto"/>
            </w:tcBorders>
            <w:shd w:val="clear" w:color="auto" w:fill="auto"/>
            <w:tcPrChange w:id="197" w:author="Guerrero Rivera, Marilyn Ivette" w:date="2017-09-12T14:24:00Z">
              <w:tcPr>
                <w:tcW w:w="1871" w:type="dxa"/>
                <w:gridSpan w:val="2"/>
                <w:tcBorders>
                  <w:top w:val="single" w:sz="4" w:space="0" w:color="auto"/>
                  <w:left w:val="nil"/>
                  <w:bottom w:val="single" w:sz="4" w:space="0" w:color="auto"/>
                  <w:right w:val="single" w:sz="4" w:space="0" w:color="auto"/>
                </w:tcBorders>
                <w:shd w:val="clear" w:color="auto" w:fill="auto"/>
              </w:tcPr>
            </w:tcPrChange>
          </w:tcPr>
          <w:p w14:paraId="5D69A379" w14:textId="77777777" w:rsidR="00A544D8" w:rsidRPr="00B918DE" w:rsidRDefault="0025420D" w:rsidP="00A544D8">
            <w:pPr>
              <w:pStyle w:val="NoSpacing"/>
              <w:rPr>
                <w:rFonts w:ascii="Arial" w:hAnsi="Arial" w:cs="Arial"/>
              </w:rPr>
            </w:pPr>
            <w:r>
              <w:rPr>
                <w:rFonts w:ascii="Arial" w:hAnsi="Arial" w:cs="Arial"/>
              </w:rPr>
              <w:t>Informe trimestral y final</w:t>
            </w:r>
          </w:p>
        </w:tc>
      </w:tr>
      <w:tr w:rsidR="00A544D8" w:rsidRPr="00B918DE" w14:paraId="5D69A37F" w14:textId="77777777" w:rsidTr="00041F63">
        <w:trPr>
          <w:gridAfter w:val="1"/>
          <w:wAfter w:w="8" w:type="dxa"/>
          <w:trHeight w:val="795"/>
          <w:jc w:val="center"/>
          <w:trPrChange w:id="198" w:author="Guerrero Rivera, Marilyn Ivette" w:date="2017-09-12T14:24:00Z">
            <w:trPr>
              <w:trHeight w:val="795"/>
              <w:jc w:val="center"/>
            </w:trPr>
          </w:trPrChange>
        </w:trPr>
        <w:tc>
          <w:tcPr>
            <w:tcW w:w="1794" w:type="dxa"/>
            <w:tcBorders>
              <w:top w:val="single" w:sz="4" w:space="0" w:color="auto"/>
              <w:left w:val="single" w:sz="8" w:space="0" w:color="auto"/>
              <w:bottom w:val="single" w:sz="8" w:space="0" w:color="auto"/>
              <w:right w:val="single" w:sz="8" w:space="0" w:color="000000"/>
            </w:tcBorders>
            <w:shd w:val="clear" w:color="auto" w:fill="auto"/>
            <w:vAlign w:val="center"/>
            <w:tcPrChange w:id="199" w:author="Guerrero Rivera, Marilyn Ivette" w:date="2017-09-12T14:24:00Z">
              <w:tcPr>
                <w:tcW w:w="1761" w:type="dxa"/>
                <w:tcBorders>
                  <w:top w:val="single" w:sz="4" w:space="0" w:color="auto"/>
                  <w:left w:val="single" w:sz="8" w:space="0" w:color="auto"/>
                  <w:bottom w:val="single" w:sz="8" w:space="0" w:color="auto"/>
                  <w:right w:val="single" w:sz="8" w:space="0" w:color="000000"/>
                </w:tcBorders>
                <w:shd w:val="clear" w:color="auto" w:fill="auto"/>
                <w:vAlign w:val="center"/>
              </w:tcPr>
            </w:tcPrChange>
          </w:tcPr>
          <w:p w14:paraId="5D69A37B" w14:textId="77777777" w:rsidR="00A544D8" w:rsidRPr="00041F63" w:rsidRDefault="00A544D8" w:rsidP="00A544D8">
            <w:pPr>
              <w:rPr>
                <w:rFonts w:ascii="Arial" w:hAnsi="Arial" w:cs="Arial"/>
                <w:sz w:val="22"/>
                <w:szCs w:val="22"/>
                <w:rPrChange w:id="200" w:author="Guerrero Rivera, Marilyn Ivette" w:date="2017-09-12T14:24:00Z">
                  <w:rPr>
                    <w:rFonts w:ascii="Arial" w:hAnsi="Arial" w:cs="Arial"/>
                    <w:sz w:val="22"/>
                    <w:szCs w:val="22"/>
                  </w:rPr>
                </w:rPrChange>
              </w:rPr>
            </w:pPr>
            <w:r w:rsidRPr="00041F63">
              <w:rPr>
                <w:rFonts w:ascii="Arial" w:hAnsi="Arial" w:cs="Arial"/>
                <w:sz w:val="22"/>
                <w:szCs w:val="22"/>
                <w:lang w:val="es-ES"/>
                <w:rPrChange w:id="201" w:author="Guerrero Rivera, Marilyn Ivette" w:date="2017-09-12T14:24:00Z">
                  <w:rPr>
                    <w:rFonts w:ascii="Arial" w:hAnsi="Arial" w:cs="Arial"/>
                    <w:sz w:val="19"/>
                    <w:szCs w:val="19"/>
                    <w:lang w:val="es-ES"/>
                  </w:rPr>
                </w:rPrChange>
              </w:rPr>
              <w:t>Rehabilitación de sistemas de abastecimiento de agua potable afectados por el huracán Matthew</w:t>
            </w:r>
          </w:p>
        </w:tc>
        <w:tc>
          <w:tcPr>
            <w:tcW w:w="2957" w:type="dxa"/>
            <w:shd w:val="clear" w:color="auto" w:fill="auto"/>
            <w:vAlign w:val="center"/>
            <w:tcPrChange w:id="202" w:author="Guerrero Rivera, Marilyn Ivette" w:date="2017-09-12T14:24:00Z">
              <w:tcPr>
                <w:tcW w:w="2957" w:type="dxa"/>
                <w:gridSpan w:val="2"/>
                <w:shd w:val="clear" w:color="auto" w:fill="auto"/>
                <w:vAlign w:val="center"/>
              </w:tcPr>
            </w:tcPrChange>
          </w:tcPr>
          <w:p w14:paraId="5D69A37C" w14:textId="77777777" w:rsidR="00A544D8" w:rsidRPr="00B918DE" w:rsidRDefault="0025420D" w:rsidP="00A544D8">
            <w:pPr>
              <w:rPr>
                <w:rFonts w:ascii="Arial" w:hAnsi="Arial" w:cs="Arial"/>
                <w:sz w:val="22"/>
                <w:szCs w:val="22"/>
              </w:rPr>
            </w:pPr>
            <w:r>
              <w:rPr>
                <w:rFonts w:ascii="Arial" w:hAnsi="Arial" w:cs="Arial"/>
                <w:sz w:val="22"/>
                <w:szCs w:val="22"/>
              </w:rPr>
              <w:t xml:space="preserve">Rehabilitacion de sistemas con diversas patologías </w:t>
            </w:r>
          </w:p>
        </w:tc>
        <w:tc>
          <w:tcPr>
            <w:tcW w:w="2610" w:type="dxa"/>
            <w:shd w:val="clear" w:color="auto" w:fill="auto"/>
            <w:noWrap/>
            <w:vAlign w:val="center"/>
            <w:tcPrChange w:id="203" w:author="Guerrero Rivera, Marilyn Ivette" w:date="2017-09-12T14:24:00Z">
              <w:tcPr>
                <w:tcW w:w="2610" w:type="dxa"/>
                <w:gridSpan w:val="2"/>
                <w:shd w:val="clear" w:color="auto" w:fill="auto"/>
                <w:noWrap/>
                <w:vAlign w:val="center"/>
              </w:tcPr>
            </w:tcPrChange>
          </w:tcPr>
          <w:p w14:paraId="5D69A37D" w14:textId="77777777" w:rsidR="00A544D8" w:rsidRPr="00B918DE" w:rsidRDefault="0025420D" w:rsidP="00A544D8">
            <w:pPr>
              <w:jc w:val="center"/>
              <w:rPr>
                <w:rFonts w:ascii="Arial" w:hAnsi="Arial" w:cs="Arial"/>
                <w:sz w:val="22"/>
                <w:szCs w:val="22"/>
              </w:rPr>
            </w:pPr>
            <w:r>
              <w:rPr>
                <w:rFonts w:ascii="Arial" w:hAnsi="Arial" w:cs="Arial"/>
                <w:sz w:val="22"/>
                <w:szCs w:val="22"/>
              </w:rPr>
              <w:t>Anual</w:t>
            </w:r>
          </w:p>
        </w:tc>
        <w:tc>
          <w:tcPr>
            <w:tcW w:w="1871" w:type="dxa"/>
            <w:gridSpan w:val="2"/>
            <w:tcBorders>
              <w:top w:val="single" w:sz="4" w:space="0" w:color="auto"/>
              <w:left w:val="nil"/>
              <w:bottom w:val="single" w:sz="4" w:space="0" w:color="auto"/>
              <w:right w:val="single" w:sz="4" w:space="0" w:color="auto"/>
            </w:tcBorders>
            <w:shd w:val="clear" w:color="auto" w:fill="auto"/>
            <w:tcPrChange w:id="204" w:author="Guerrero Rivera, Marilyn Ivette" w:date="2017-09-12T14:24:00Z">
              <w:tcPr>
                <w:tcW w:w="1871" w:type="dxa"/>
                <w:gridSpan w:val="2"/>
                <w:tcBorders>
                  <w:top w:val="single" w:sz="4" w:space="0" w:color="auto"/>
                  <w:left w:val="nil"/>
                  <w:bottom w:val="single" w:sz="4" w:space="0" w:color="auto"/>
                  <w:right w:val="single" w:sz="4" w:space="0" w:color="auto"/>
                </w:tcBorders>
                <w:shd w:val="clear" w:color="auto" w:fill="auto"/>
              </w:tcPr>
            </w:tcPrChange>
          </w:tcPr>
          <w:p w14:paraId="5D69A37E" w14:textId="77777777" w:rsidR="00A544D8" w:rsidRPr="00B918DE" w:rsidRDefault="0025420D" w:rsidP="00A544D8">
            <w:pPr>
              <w:pStyle w:val="NoSpacing"/>
              <w:rPr>
                <w:rFonts w:ascii="Arial" w:hAnsi="Arial" w:cs="Arial"/>
              </w:rPr>
            </w:pPr>
            <w:r w:rsidRPr="00B918DE">
              <w:rPr>
                <w:rFonts w:ascii="Arial" w:hAnsi="Arial" w:cs="Arial"/>
              </w:rPr>
              <w:t xml:space="preserve">Actas de recepción de obras </w:t>
            </w:r>
            <w:r w:rsidRPr="00A23E74">
              <w:rPr>
                <w:rFonts w:ascii="Arial" w:hAnsi="Arial" w:cs="Arial"/>
              </w:rPr>
              <w:t>más</w:t>
            </w:r>
            <w:r w:rsidRPr="00B918DE">
              <w:rPr>
                <w:rFonts w:ascii="Arial" w:hAnsi="Arial" w:cs="Arial"/>
              </w:rPr>
              <w:t xml:space="preserve"> ordenes de trabajo ejecutadas/Actas de las reuniones comunitarias</w:t>
            </w:r>
          </w:p>
        </w:tc>
      </w:tr>
      <w:tr w:rsidR="00A544D8" w:rsidRPr="00B918DE" w14:paraId="5D69A384" w14:textId="77777777" w:rsidTr="00041F63">
        <w:trPr>
          <w:gridAfter w:val="1"/>
          <w:wAfter w:w="8" w:type="dxa"/>
          <w:trHeight w:val="795"/>
          <w:jc w:val="center"/>
          <w:trPrChange w:id="205" w:author="Guerrero Rivera, Marilyn Ivette" w:date="2017-09-12T14:24:00Z">
            <w:trPr>
              <w:trHeight w:val="795"/>
              <w:jc w:val="center"/>
            </w:trPr>
          </w:trPrChange>
        </w:trPr>
        <w:tc>
          <w:tcPr>
            <w:tcW w:w="1794" w:type="dxa"/>
            <w:tcBorders>
              <w:top w:val="single" w:sz="4" w:space="0" w:color="auto"/>
              <w:left w:val="single" w:sz="8" w:space="0" w:color="auto"/>
              <w:bottom w:val="single" w:sz="8" w:space="0" w:color="auto"/>
              <w:right w:val="single" w:sz="8" w:space="0" w:color="000000"/>
            </w:tcBorders>
            <w:shd w:val="clear" w:color="auto" w:fill="auto"/>
            <w:vAlign w:val="center"/>
            <w:tcPrChange w:id="206" w:author="Guerrero Rivera, Marilyn Ivette" w:date="2017-09-12T14:24:00Z">
              <w:tcPr>
                <w:tcW w:w="1761" w:type="dxa"/>
                <w:tcBorders>
                  <w:top w:val="single" w:sz="4" w:space="0" w:color="auto"/>
                  <w:left w:val="single" w:sz="8" w:space="0" w:color="auto"/>
                  <w:bottom w:val="single" w:sz="8" w:space="0" w:color="auto"/>
                  <w:right w:val="single" w:sz="8" w:space="0" w:color="000000"/>
                </w:tcBorders>
                <w:shd w:val="clear" w:color="auto" w:fill="auto"/>
                <w:vAlign w:val="center"/>
              </w:tcPr>
            </w:tcPrChange>
          </w:tcPr>
          <w:p w14:paraId="5D69A380" w14:textId="77777777" w:rsidR="00A544D8" w:rsidRPr="00041F63" w:rsidRDefault="00A544D8" w:rsidP="00A544D8">
            <w:pPr>
              <w:rPr>
                <w:rFonts w:ascii="Arial" w:hAnsi="Arial" w:cs="Arial"/>
                <w:sz w:val="22"/>
                <w:szCs w:val="22"/>
                <w:rPrChange w:id="207" w:author="Guerrero Rivera, Marilyn Ivette" w:date="2017-09-12T14:24:00Z">
                  <w:rPr>
                    <w:rFonts w:ascii="Arial" w:hAnsi="Arial" w:cs="Arial"/>
                    <w:sz w:val="22"/>
                    <w:szCs w:val="22"/>
                  </w:rPr>
                </w:rPrChange>
              </w:rPr>
            </w:pPr>
            <w:r w:rsidRPr="00041F63">
              <w:rPr>
                <w:rFonts w:ascii="Arial" w:hAnsi="Arial" w:cs="Arial"/>
                <w:sz w:val="22"/>
                <w:szCs w:val="22"/>
                <w:lang w:val="es-ES"/>
                <w:rPrChange w:id="208" w:author="Guerrero Rivera, Marilyn Ivette" w:date="2017-09-12T14:24:00Z">
                  <w:rPr>
                    <w:rFonts w:ascii="Arial" w:hAnsi="Arial" w:cs="Arial"/>
                    <w:sz w:val="19"/>
                    <w:szCs w:val="19"/>
                    <w:lang w:val="es-ES"/>
                  </w:rPr>
                </w:rPrChange>
              </w:rPr>
              <w:t>Construcción de sistemas de agua potable (incluyendo puntos de agua) en la OREPA OESTE</w:t>
            </w:r>
          </w:p>
        </w:tc>
        <w:tc>
          <w:tcPr>
            <w:tcW w:w="2957" w:type="dxa"/>
            <w:shd w:val="clear" w:color="auto" w:fill="auto"/>
            <w:vAlign w:val="center"/>
            <w:tcPrChange w:id="209" w:author="Guerrero Rivera, Marilyn Ivette" w:date="2017-09-12T14:24:00Z">
              <w:tcPr>
                <w:tcW w:w="2957" w:type="dxa"/>
                <w:gridSpan w:val="2"/>
                <w:shd w:val="clear" w:color="auto" w:fill="auto"/>
                <w:vAlign w:val="center"/>
              </w:tcPr>
            </w:tcPrChange>
          </w:tcPr>
          <w:p w14:paraId="5D69A381" w14:textId="77777777" w:rsidR="00A544D8" w:rsidRPr="00B918DE" w:rsidRDefault="0025420D" w:rsidP="00A544D8">
            <w:pPr>
              <w:rPr>
                <w:rFonts w:ascii="Arial" w:hAnsi="Arial" w:cs="Arial"/>
                <w:sz w:val="22"/>
                <w:szCs w:val="22"/>
              </w:rPr>
            </w:pPr>
            <w:r>
              <w:rPr>
                <w:rFonts w:ascii="Arial" w:hAnsi="Arial" w:cs="Arial"/>
                <w:sz w:val="22"/>
                <w:szCs w:val="22"/>
              </w:rPr>
              <w:t>Sistemas incluidos dentro de cada sección comunal</w:t>
            </w:r>
            <w:r w:rsidR="00A31E39">
              <w:rPr>
                <w:rFonts w:ascii="Arial" w:hAnsi="Arial" w:cs="Arial"/>
                <w:sz w:val="22"/>
                <w:szCs w:val="22"/>
              </w:rPr>
              <w:t xml:space="preserve"> en base a la cobertura en agua</w:t>
            </w:r>
            <w:r>
              <w:rPr>
                <w:rFonts w:ascii="Arial" w:hAnsi="Arial" w:cs="Arial"/>
                <w:sz w:val="22"/>
                <w:szCs w:val="22"/>
              </w:rPr>
              <w:t>, saneamiento e higiene</w:t>
            </w:r>
          </w:p>
        </w:tc>
        <w:tc>
          <w:tcPr>
            <w:tcW w:w="2610" w:type="dxa"/>
            <w:shd w:val="clear" w:color="auto" w:fill="auto"/>
            <w:noWrap/>
            <w:vAlign w:val="center"/>
            <w:tcPrChange w:id="210" w:author="Guerrero Rivera, Marilyn Ivette" w:date="2017-09-12T14:24:00Z">
              <w:tcPr>
                <w:tcW w:w="2610" w:type="dxa"/>
                <w:gridSpan w:val="2"/>
                <w:shd w:val="clear" w:color="auto" w:fill="auto"/>
                <w:noWrap/>
                <w:vAlign w:val="center"/>
              </w:tcPr>
            </w:tcPrChange>
          </w:tcPr>
          <w:p w14:paraId="5D69A382" w14:textId="77777777" w:rsidR="00A544D8" w:rsidRPr="00B918DE" w:rsidRDefault="0025420D" w:rsidP="00A544D8">
            <w:pPr>
              <w:jc w:val="center"/>
              <w:rPr>
                <w:rFonts w:ascii="Arial" w:hAnsi="Arial" w:cs="Arial"/>
                <w:sz w:val="22"/>
                <w:szCs w:val="22"/>
              </w:rPr>
            </w:pPr>
            <w:r>
              <w:rPr>
                <w:rFonts w:ascii="Arial" w:hAnsi="Arial" w:cs="Arial"/>
                <w:sz w:val="22"/>
                <w:szCs w:val="22"/>
              </w:rPr>
              <w:t>Anual</w:t>
            </w:r>
          </w:p>
        </w:tc>
        <w:tc>
          <w:tcPr>
            <w:tcW w:w="1871" w:type="dxa"/>
            <w:gridSpan w:val="2"/>
            <w:tcBorders>
              <w:top w:val="single" w:sz="4" w:space="0" w:color="auto"/>
              <w:left w:val="nil"/>
              <w:bottom w:val="single" w:sz="4" w:space="0" w:color="auto"/>
              <w:right w:val="single" w:sz="4" w:space="0" w:color="auto"/>
            </w:tcBorders>
            <w:shd w:val="clear" w:color="auto" w:fill="auto"/>
            <w:tcPrChange w:id="211" w:author="Guerrero Rivera, Marilyn Ivette" w:date="2017-09-12T14:24:00Z">
              <w:tcPr>
                <w:tcW w:w="1871" w:type="dxa"/>
                <w:gridSpan w:val="2"/>
                <w:tcBorders>
                  <w:top w:val="single" w:sz="4" w:space="0" w:color="auto"/>
                  <w:left w:val="nil"/>
                  <w:bottom w:val="single" w:sz="4" w:space="0" w:color="auto"/>
                  <w:right w:val="single" w:sz="4" w:space="0" w:color="auto"/>
                </w:tcBorders>
                <w:shd w:val="clear" w:color="auto" w:fill="auto"/>
              </w:tcPr>
            </w:tcPrChange>
          </w:tcPr>
          <w:p w14:paraId="5D69A383" w14:textId="77777777" w:rsidR="00A544D8" w:rsidRPr="00B918DE" w:rsidRDefault="0025420D" w:rsidP="00A544D8">
            <w:pPr>
              <w:pStyle w:val="NoSpacing"/>
              <w:rPr>
                <w:rFonts w:ascii="Arial" w:hAnsi="Arial" w:cs="Arial"/>
              </w:rPr>
            </w:pPr>
            <w:r w:rsidRPr="00B918DE">
              <w:rPr>
                <w:rFonts w:ascii="Arial" w:hAnsi="Arial" w:cs="Arial"/>
              </w:rPr>
              <w:t xml:space="preserve">Actas de recepción de obras </w:t>
            </w:r>
            <w:r w:rsidRPr="00A23E74">
              <w:rPr>
                <w:rFonts w:ascii="Arial" w:hAnsi="Arial" w:cs="Arial"/>
              </w:rPr>
              <w:t>más</w:t>
            </w:r>
            <w:r w:rsidRPr="00B918DE">
              <w:rPr>
                <w:rFonts w:ascii="Arial" w:hAnsi="Arial" w:cs="Arial"/>
              </w:rPr>
              <w:t xml:space="preserve"> ordenes de trabajo ejecutadas/Actas de las reuniones comunitarias</w:t>
            </w:r>
          </w:p>
        </w:tc>
      </w:tr>
    </w:tbl>
    <w:p w14:paraId="5D69A385" w14:textId="77777777" w:rsidR="001523F1" w:rsidRPr="00B918DE" w:rsidRDefault="001523F1" w:rsidP="00696C8A">
      <w:pPr>
        <w:pStyle w:val="TableTitle"/>
        <w:framePr w:wrap="around"/>
        <w:rPr>
          <w:rFonts w:ascii="Arial" w:hAnsi="Arial" w:cs="Arial"/>
          <w:sz w:val="22"/>
          <w:szCs w:val="22"/>
          <w:highlight w:val="yellow"/>
          <w:lang w:val="es-ES_tradnl"/>
        </w:rPr>
      </w:pPr>
    </w:p>
    <w:p w14:paraId="5D69A386" w14:textId="77777777" w:rsidR="00EB3899" w:rsidRPr="00B918DE" w:rsidRDefault="00C57977" w:rsidP="005246DA">
      <w:pPr>
        <w:pStyle w:val="FirstHeading"/>
        <w:tabs>
          <w:tab w:val="clear" w:pos="86"/>
          <w:tab w:val="left" w:pos="630"/>
        </w:tabs>
        <w:ind w:left="0" w:firstLine="0"/>
        <w:rPr>
          <w:rFonts w:ascii="Arial" w:hAnsi="Arial" w:cs="Arial"/>
          <w:sz w:val="22"/>
          <w:lang w:val="es-ES"/>
        </w:rPr>
      </w:pPr>
      <w:r w:rsidRPr="00B918DE">
        <w:rPr>
          <w:rFonts w:ascii="Arial" w:hAnsi="Arial" w:cs="Arial"/>
          <w:noProof/>
          <w:sz w:val="22"/>
        </w:rPr>
        <w:t>B</w:t>
      </w:r>
      <w:r w:rsidRPr="00B918DE">
        <w:rPr>
          <w:rFonts w:ascii="Arial" w:hAnsi="Arial" w:cs="Arial"/>
          <w:noProof/>
          <w:sz w:val="22"/>
        </w:rPr>
        <w:tab/>
      </w:r>
      <w:bookmarkStart w:id="212" w:name="_Toc305003921"/>
      <w:r w:rsidR="00EB3899" w:rsidRPr="00B918DE">
        <w:rPr>
          <w:rFonts w:ascii="Arial" w:hAnsi="Arial" w:cs="Arial"/>
          <w:sz w:val="22"/>
          <w:lang w:val="es-ES"/>
        </w:rPr>
        <w:t xml:space="preserve"> </w:t>
      </w:r>
      <w:r w:rsidR="00D7387D">
        <w:rPr>
          <w:rFonts w:ascii="Arial" w:hAnsi="Arial" w:cs="Arial"/>
          <w:sz w:val="22"/>
          <w:lang w:val="es-ES"/>
        </w:rPr>
        <w:t>Instrumentos para el Monitoreo de los Indicadores y Recopilación de Datos</w:t>
      </w:r>
    </w:p>
    <w:p w14:paraId="5D69A387" w14:textId="77777777" w:rsidR="0056655D" w:rsidRPr="002525DC" w:rsidRDefault="0056655D" w:rsidP="00AC63E6">
      <w:pPr>
        <w:pStyle w:val="AutoNumpara"/>
        <w:numPr>
          <w:ilvl w:val="1"/>
          <w:numId w:val="13"/>
        </w:numPr>
        <w:autoSpaceDN/>
        <w:textAlignment w:val="auto"/>
        <w:rPr>
          <w:rFonts w:ascii="Arial" w:hAnsi="Arial" w:cs="Arial"/>
          <w:spacing w:val="-3"/>
          <w:sz w:val="22"/>
          <w:szCs w:val="22"/>
        </w:rPr>
      </w:pPr>
      <w:r w:rsidRPr="002525DC">
        <w:rPr>
          <w:rFonts w:ascii="Arial" w:hAnsi="Arial" w:cs="Arial"/>
          <w:spacing w:val="-3"/>
          <w:sz w:val="22"/>
          <w:szCs w:val="22"/>
        </w:rPr>
        <w:t xml:space="preserve">El Ejecutor del Programa CTE RMPP/DINEPA, es el encargado de la planeación y monitoreo del proyecto del BID. El Ejecutor y el Banco han acordado que la matriz de resultados y las actividades definidas en el POD serán los principales elementos para realizar el informe de Seguimiento de Progreso (PMR). Anualmente, se revisará el cumplimiento de los objetivos del programa, se analizarán los problemas que se hayan presentado en la ejecución y se acordarán conjuntamente los ajustes </w:t>
      </w:r>
      <w:r w:rsidR="00003399">
        <w:rPr>
          <w:rFonts w:ascii="Arial" w:hAnsi="Arial" w:cs="Arial"/>
          <w:spacing w:val="-3"/>
          <w:sz w:val="22"/>
          <w:szCs w:val="22"/>
        </w:rPr>
        <w:br/>
      </w:r>
      <w:r w:rsidRPr="002525DC">
        <w:rPr>
          <w:rFonts w:ascii="Arial" w:hAnsi="Arial" w:cs="Arial"/>
          <w:spacing w:val="-3"/>
          <w:sz w:val="22"/>
          <w:szCs w:val="22"/>
        </w:rPr>
        <w:t>pertinentes.</w:t>
      </w:r>
    </w:p>
    <w:p w14:paraId="5D69A388" w14:textId="77777777" w:rsidR="00EB3899" w:rsidRPr="00B918DE" w:rsidRDefault="00EB3899" w:rsidP="00AC63E6">
      <w:pPr>
        <w:pStyle w:val="AutoNumpara"/>
        <w:numPr>
          <w:ilvl w:val="1"/>
          <w:numId w:val="13"/>
        </w:numPr>
        <w:autoSpaceDN/>
        <w:textAlignment w:val="auto"/>
        <w:rPr>
          <w:rFonts w:ascii="Arial" w:hAnsi="Arial" w:cs="Arial"/>
          <w:spacing w:val="-3"/>
          <w:sz w:val="22"/>
          <w:szCs w:val="22"/>
        </w:rPr>
      </w:pPr>
      <w:r w:rsidRPr="00B918DE">
        <w:rPr>
          <w:rFonts w:ascii="Arial" w:hAnsi="Arial" w:cs="Arial"/>
          <w:b/>
          <w:spacing w:val="-3"/>
          <w:sz w:val="22"/>
          <w:szCs w:val="22"/>
        </w:rPr>
        <w:t>Plan Operativo Anual (POA).</w:t>
      </w:r>
      <w:r w:rsidRPr="00B918DE">
        <w:rPr>
          <w:rFonts w:ascii="Arial" w:hAnsi="Arial" w:cs="Arial"/>
          <w:spacing w:val="-3"/>
          <w:sz w:val="22"/>
          <w:szCs w:val="22"/>
        </w:rPr>
        <w:t xml:space="preserve"> El POA consolida todas las actividades que serán desarrolladas durante determinado período de ejecución, por producto y cuenta con un cronograma físico-financiero. El Ejecutor presentará semestralmente, como parte integral de los informes semestrales de seguimiento, el POA y el Plan de Ejecución de Proyecto (PEP) para los siguientes dos semestres, incluyendo las actividades, cronogramas y presupuestos estimados para los productos financiados el año </w:t>
      </w:r>
      <w:r w:rsidR="00003399">
        <w:rPr>
          <w:rFonts w:ascii="Arial" w:hAnsi="Arial" w:cs="Arial"/>
          <w:spacing w:val="-3"/>
          <w:sz w:val="22"/>
          <w:szCs w:val="22"/>
        </w:rPr>
        <w:br/>
      </w:r>
      <w:r w:rsidRPr="00B918DE">
        <w:rPr>
          <w:rFonts w:ascii="Arial" w:hAnsi="Arial" w:cs="Arial"/>
          <w:spacing w:val="-3"/>
          <w:sz w:val="22"/>
          <w:szCs w:val="22"/>
        </w:rPr>
        <w:t xml:space="preserve">consecutivo anterior y aquellos propuestos para el año siguiente. El POA y PEP </w:t>
      </w:r>
      <w:r w:rsidR="00003399">
        <w:rPr>
          <w:rFonts w:ascii="Arial" w:hAnsi="Arial" w:cs="Arial"/>
          <w:spacing w:val="-3"/>
          <w:sz w:val="22"/>
          <w:szCs w:val="22"/>
        </w:rPr>
        <w:br/>
      </w:r>
      <w:r w:rsidRPr="00B918DE">
        <w:rPr>
          <w:rFonts w:ascii="Arial" w:hAnsi="Arial" w:cs="Arial"/>
          <w:spacing w:val="-3"/>
          <w:sz w:val="22"/>
          <w:szCs w:val="22"/>
        </w:rPr>
        <w:t xml:space="preserve">finales del primer año serán incluidos en el informe inicial de la operación. El POA y el PEP incluirán, como mínimo, la siguiente información: i) estado de ejecución del programa, discriminado por componentes; ii) el plan de adquisiciones de obras, </w:t>
      </w:r>
      <w:r w:rsidR="00003399">
        <w:rPr>
          <w:rFonts w:ascii="Arial" w:hAnsi="Arial" w:cs="Arial"/>
          <w:spacing w:val="-3"/>
          <w:sz w:val="22"/>
          <w:szCs w:val="22"/>
        </w:rPr>
        <w:br/>
      </w:r>
      <w:r w:rsidRPr="00B918DE">
        <w:rPr>
          <w:rFonts w:ascii="Arial" w:hAnsi="Arial" w:cs="Arial"/>
          <w:spacing w:val="-3"/>
          <w:sz w:val="22"/>
          <w:szCs w:val="22"/>
        </w:rPr>
        <w:t xml:space="preserve">bienes y servicios, así como el plan de adquisiciones de servicios de consultoría incluyendo presupuesto y proyecciones de desembolsos; iii) avance en el </w:t>
      </w:r>
      <w:r w:rsidR="00003399">
        <w:rPr>
          <w:rFonts w:ascii="Arial" w:hAnsi="Arial" w:cs="Arial"/>
          <w:spacing w:val="-3"/>
          <w:sz w:val="22"/>
          <w:szCs w:val="22"/>
        </w:rPr>
        <w:br/>
      </w:r>
      <w:r w:rsidRPr="00B918DE">
        <w:rPr>
          <w:rFonts w:ascii="Arial" w:hAnsi="Arial" w:cs="Arial"/>
          <w:spacing w:val="-3"/>
          <w:sz w:val="22"/>
          <w:szCs w:val="22"/>
        </w:rPr>
        <w:t xml:space="preserve">cumplimiento de las metas y resultados del programa; iv) avance en el cumplimiento de los indicadores de producto para cada componente del programa, de acuerdo a la Matriz de Resultados del Programa y el cronograma de su implementación; </w:t>
      </w:r>
      <w:r w:rsidR="00003399">
        <w:rPr>
          <w:rFonts w:ascii="Arial" w:hAnsi="Arial" w:cs="Arial"/>
          <w:spacing w:val="-3"/>
          <w:sz w:val="22"/>
          <w:szCs w:val="22"/>
        </w:rPr>
        <w:br/>
      </w:r>
      <w:r w:rsidRPr="00B918DE">
        <w:rPr>
          <w:rFonts w:ascii="Arial" w:hAnsi="Arial" w:cs="Arial"/>
          <w:spacing w:val="-3"/>
          <w:sz w:val="22"/>
          <w:szCs w:val="22"/>
        </w:rPr>
        <w:t xml:space="preserve">v) problemas presentados; y vi) soluciones implementadas. Durante la preparación del programa, se preparó conjuntamente con el Ejecutor un POA detallado y </w:t>
      </w:r>
      <w:r w:rsidR="00003399">
        <w:rPr>
          <w:rFonts w:ascii="Arial" w:hAnsi="Arial" w:cs="Arial"/>
          <w:spacing w:val="-3"/>
          <w:sz w:val="22"/>
          <w:szCs w:val="22"/>
        </w:rPr>
        <w:br/>
      </w:r>
      <w:r w:rsidRPr="00B918DE">
        <w:rPr>
          <w:rFonts w:ascii="Arial" w:hAnsi="Arial" w:cs="Arial"/>
          <w:spacing w:val="-3"/>
          <w:sz w:val="22"/>
          <w:szCs w:val="22"/>
        </w:rPr>
        <w:t xml:space="preserve">calendarizado para los primeros 18 meses consistente con el plan de ejecución </w:t>
      </w:r>
      <w:r w:rsidR="00003399">
        <w:rPr>
          <w:rFonts w:ascii="Arial" w:hAnsi="Arial" w:cs="Arial"/>
          <w:spacing w:val="-3"/>
          <w:sz w:val="22"/>
          <w:szCs w:val="22"/>
        </w:rPr>
        <w:br/>
      </w:r>
      <w:r w:rsidRPr="00B918DE">
        <w:rPr>
          <w:rFonts w:ascii="Arial" w:hAnsi="Arial" w:cs="Arial"/>
          <w:spacing w:val="-3"/>
          <w:sz w:val="22"/>
          <w:szCs w:val="22"/>
        </w:rPr>
        <w:t xml:space="preserve">global, el cual será revisado y actualizado en el taller de arranque del programa. </w:t>
      </w:r>
    </w:p>
    <w:p w14:paraId="5D69A389" w14:textId="77777777" w:rsidR="00EB3899" w:rsidRPr="00B918DE" w:rsidRDefault="00EB3899" w:rsidP="00AC63E6">
      <w:pPr>
        <w:pStyle w:val="AutoNumpara"/>
        <w:numPr>
          <w:ilvl w:val="1"/>
          <w:numId w:val="13"/>
        </w:numPr>
        <w:autoSpaceDN/>
        <w:textAlignment w:val="auto"/>
        <w:rPr>
          <w:rFonts w:ascii="Arial" w:hAnsi="Arial" w:cs="Arial"/>
          <w:sz w:val="22"/>
          <w:szCs w:val="22"/>
          <w:lang w:val="es-ES"/>
        </w:rPr>
      </w:pPr>
      <w:r w:rsidRPr="00B918DE">
        <w:rPr>
          <w:rFonts w:ascii="Arial" w:hAnsi="Arial" w:cs="Arial"/>
          <w:b/>
          <w:sz w:val="22"/>
          <w:szCs w:val="22"/>
        </w:rPr>
        <w:t>Plan Ejecución de Proyectos (PEP)</w:t>
      </w:r>
      <w:r w:rsidRPr="00212F82">
        <w:rPr>
          <w:rFonts w:ascii="Arial" w:hAnsi="Arial" w:cs="Arial"/>
          <w:b/>
          <w:sz w:val="22"/>
          <w:szCs w:val="22"/>
        </w:rPr>
        <w:t>.</w:t>
      </w:r>
      <w:r w:rsidRPr="00B918DE">
        <w:rPr>
          <w:rFonts w:ascii="Arial" w:hAnsi="Arial" w:cs="Arial"/>
          <w:sz w:val="22"/>
          <w:szCs w:val="22"/>
        </w:rPr>
        <w:t xml:space="preserve"> El PEP establece el calendario de los </w:t>
      </w:r>
      <w:r w:rsidR="00003399">
        <w:rPr>
          <w:rFonts w:ascii="Arial" w:hAnsi="Arial" w:cs="Arial"/>
          <w:sz w:val="22"/>
          <w:szCs w:val="22"/>
        </w:rPr>
        <w:br/>
      </w:r>
      <w:r w:rsidRPr="00B918DE">
        <w:rPr>
          <w:rFonts w:ascii="Arial" w:hAnsi="Arial" w:cs="Arial"/>
          <w:sz w:val="22"/>
          <w:szCs w:val="22"/>
        </w:rPr>
        <w:t>desembolsos (número y monto de los desembolsos) en función de los indicadores de desempeño, ya incluidos en la Matriz de Resultados, y el tiempo de ejecución del proyecto.</w:t>
      </w:r>
    </w:p>
    <w:p w14:paraId="5D69A38A" w14:textId="77777777" w:rsidR="0074237B" w:rsidRPr="00B918DE" w:rsidRDefault="00B107DB" w:rsidP="00AC63E6">
      <w:pPr>
        <w:pStyle w:val="AutoNumpara"/>
        <w:numPr>
          <w:ilvl w:val="1"/>
          <w:numId w:val="13"/>
        </w:numPr>
        <w:autoSpaceDN/>
        <w:textAlignment w:val="auto"/>
        <w:rPr>
          <w:rFonts w:ascii="Arial" w:hAnsi="Arial" w:cs="Arial"/>
          <w:sz w:val="22"/>
          <w:szCs w:val="22"/>
          <w:lang w:val="es-ES"/>
        </w:rPr>
      </w:pPr>
      <w:r w:rsidRPr="00B918DE">
        <w:rPr>
          <w:rFonts w:ascii="Arial" w:hAnsi="Arial" w:cs="Arial"/>
          <w:b/>
          <w:sz w:val="22"/>
          <w:szCs w:val="22"/>
        </w:rPr>
        <w:t xml:space="preserve">Plan de Adquisiciones (PA). </w:t>
      </w:r>
      <w:r w:rsidRPr="00B918DE">
        <w:rPr>
          <w:rFonts w:ascii="Arial" w:hAnsi="Arial" w:cs="Arial"/>
          <w:sz w:val="22"/>
          <w:szCs w:val="22"/>
        </w:rPr>
        <w:t xml:space="preserve">Este instrumento tiene por finalidad presentar al Banco y hacer público el detalle de todas las adquisiciones y contrataciones que serán efectuadas en un determinado periodo de ejecución del programa. El PA </w:t>
      </w:r>
      <w:r w:rsidR="00003399">
        <w:rPr>
          <w:rFonts w:ascii="Arial" w:hAnsi="Arial" w:cs="Arial"/>
          <w:sz w:val="22"/>
          <w:szCs w:val="22"/>
        </w:rPr>
        <w:br/>
      </w:r>
      <w:r w:rsidRPr="00B918DE">
        <w:rPr>
          <w:rFonts w:ascii="Arial" w:hAnsi="Arial" w:cs="Arial"/>
          <w:sz w:val="22"/>
          <w:szCs w:val="22"/>
        </w:rPr>
        <w:t xml:space="preserve">informa sobres las adquisiciones y contratos que se ejecutarán de conformidad con las Políticas para Adquisiciones de bienes y obras financiadas por el Banco” </w:t>
      </w:r>
      <w:r w:rsidR="00451706">
        <w:rPr>
          <w:rFonts w:ascii="Arial" w:hAnsi="Arial" w:cs="Arial"/>
          <w:sz w:val="22"/>
          <w:szCs w:val="22"/>
        </w:rPr>
        <w:br/>
      </w:r>
      <w:r w:rsidRPr="00B918DE">
        <w:rPr>
          <w:rFonts w:ascii="Arial" w:hAnsi="Arial" w:cs="Arial"/>
          <w:sz w:val="22"/>
          <w:szCs w:val="22"/>
        </w:rPr>
        <w:t xml:space="preserve">(GN-2349-9) y las “Políticas para </w:t>
      </w:r>
      <w:r w:rsidR="00530CD5" w:rsidRPr="00B918DE">
        <w:rPr>
          <w:rFonts w:ascii="Arial" w:hAnsi="Arial" w:cs="Arial"/>
          <w:sz w:val="22"/>
          <w:szCs w:val="22"/>
        </w:rPr>
        <w:t>l</w:t>
      </w:r>
      <w:r w:rsidRPr="00B918DE">
        <w:rPr>
          <w:rFonts w:ascii="Arial" w:hAnsi="Arial" w:cs="Arial"/>
          <w:sz w:val="22"/>
          <w:szCs w:val="22"/>
        </w:rPr>
        <w:t xml:space="preserve">a Selección y </w:t>
      </w:r>
      <w:r w:rsidR="00530CD5" w:rsidRPr="00B918DE">
        <w:rPr>
          <w:rFonts w:ascii="Arial" w:hAnsi="Arial" w:cs="Arial"/>
          <w:sz w:val="22"/>
          <w:szCs w:val="22"/>
        </w:rPr>
        <w:t>C</w:t>
      </w:r>
      <w:r w:rsidRPr="00B918DE">
        <w:rPr>
          <w:rFonts w:ascii="Arial" w:hAnsi="Arial" w:cs="Arial"/>
          <w:sz w:val="22"/>
          <w:szCs w:val="22"/>
        </w:rPr>
        <w:t xml:space="preserve">ontratación de </w:t>
      </w:r>
      <w:r w:rsidR="00530CD5" w:rsidRPr="00B918DE">
        <w:rPr>
          <w:rFonts w:ascii="Arial" w:hAnsi="Arial" w:cs="Arial"/>
          <w:sz w:val="22"/>
          <w:szCs w:val="22"/>
        </w:rPr>
        <w:t>C</w:t>
      </w:r>
      <w:r w:rsidRPr="00B918DE">
        <w:rPr>
          <w:rFonts w:ascii="Arial" w:hAnsi="Arial" w:cs="Arial"/>
          <w:sz w:val="22"/>
          <w:szCs w:val="22"/>
        </w:rPr>
        <w:t xml:space="preserve">onsultorías </w:t>
      </w:r>
      <w:r w:rsidR="00451706">
        <w:rPr>
          <w:rFonts w:ascii="Arial" w:hAnsi="Arial" w:cs="Arial"/>
          <w:sz w:val="22"/>
          <w:szCs w:val="22"/>
        </w:rPr>
        <w:br/>
      </w:r>
      <w:r w:rsidRPr="00B918DE">
        <w:rPr>
          <w:rFonts w:ascii="Arial" w:hAnsi="Arial" w:cs="Arial"/>
          <w:sz w:val="22"/>
          <w:szCs w:val="22"/>
        </w:rPr>
        <w:t xml:space="preserve">financiadas por el Banco (GN-2350-9) de conformidad con lo establecido en el </w:t>
      </w:r>
      <w:r w:rsidR="00003399">
        <w:rPr>
          <w:rFonts w:ascii="Arial" w:hAnsi="Arial" w:cs="Arial"/>
          <w:sz w:val="22"/>
          <w:szCs w:val="22"/>
        </w:rPr>
        <w:br/>
      </w:r>
      <w:r w:rsidRPr="00B918DE">
        <w:rPr>
          <w:rFonts w:ascii="Arial" w:hAnsi="Arial" w:cs="Arial"/>
          <w:sz w:val="22"/>
          <w:szCs w:val="22"/>
        </w:rPr>
        <w:t>Contrato de Préstamo.</w:t>
      </w:r>
      <w:r w:rsidR="00530CD5" w:rsidRPr="00B918DE">
        <w:rPr>
          <w:rFonts w:ascii="Arial" w:hAnsi="Arial" w:cs="Arial"/>
          <w:sz w:val="22"/>
          <w:szCs w:val="22"/>
        </w:rPr>
        <w:t xml:space="preserve"> El</w:t>
      </w:r>
      <w:r w:rsidRPr="00B918DE">
        <w:rPr>
          <w:rFonts w:ascii="Arial" w:hAnsi="Arial" w:cs="Arial"/>
          <w:sz w:val="22"/>
          <w:szCs w:val="22"/>
        </w:rPr>
        <w:t xml:space="preserve"> PA detallado deberá contener: (i) cada evento de </w:t>
      </w:r>
      <w:r w:rsidR="00451706">
        <w:rPr>
          <w:rFonts w:ascii="Arial" w:hAnsi="Arial" w:cs="Arial"/>
          <w:sz w:val="22"/>
          <w:szCs w:val="22"/>
        </w:rPr>
        <w:br/>
      </w:r>
      <w:r w:rsidRPr="00B918DE">
        <w:rPr>
          <w:rFonts w:ascii="Arial" w:hAnsi="Arial" w:cs="Arial"/>
          <w:sz w:val="22"/>
          <w:szCs w:val="22"/>
        </w:rPr>
        <w:t xml:space="preserve">compra y contratación para la totalidad de bienes, obras y servicios de consultoría previstos, con especificación de monto y calendario; (ii) los métodos aplicables </w:t>
      </w:r>
      <w:r w:rsidR="00003399">
        <w:rPr>
          <w:rFonts w:ascii="Arial" w:hAnsi="Arial" w:cs="Arial"/>
          <w:sz w:val="22"/>
          <w:szCs w:val="22"/>
        </w:rPr>
        <w:br/>
      </w:r>
      <w:r w:rsidRPr="00B918DE">
        <w:rPr>
          <w:rFonts w:ascii="Arial" w:hAnsi="Arial" w:cs="Arial"/>
          <w:sz w:val="22"/>
          <w:szCs w:val="22"/>
        </w:rPr>
        <w:t xml:space="preserve">(según naturaleza, características y funcionalidad) para las contrataciones de </w:t>
      </w:r>
      <w:r w:rsidR="00451706">
        <w:rPr>
          <w:rFonts w:ascii="Arial" w:hAnsi="Arial" w:cs="Arial"/>
          <w:sz w:val="22"/>
          <w:szCs w:val="22"/>
        </w:rPr>
        <w:br/>
      </w:r>
      <w:r w:rsidRPr="00B918DE">
        <w:rPr>
          <w:rFonts w:ascii="Arial" w:hAnsi="Arial" w:cs="Arial"/>
          <w:sz w:val="22"/>
          <w:szCs w:val="22"/>
        </w:rPr>
        <w:t xml:space="preserve">bienes, y para la selección de los servicios de consultoría; y (iii) los procedimientos </w:t>
      </w:r>
      <w:r w:rsidRPr="00B918DE">
        <w:rPr>
          <w:rFonts w:ascii="Arial" w:hAnsi="Arial" w:cs="Arial"/>
          <w:sz w:val="22"/>
          <w:szCs w:val="22"/>
        </w:rPr>
        <w:lastRenderedPageBreak/>
        <w:t>de supervisión a ser aplicados por el Banco para el examen de los procedimientos de adquisiciones y contrataciones. El PA debe ser presentado junto con el POA, como parte integral de los informes semestrales de seguimiento, para la revisión y aprobación del Banco, y debe ser actualizado anualmente o cuando sea necesario, durante todo el período de ejecución del programa, y cada versión actualizada será sometida a la revisión y</w:t>
      </w:r>
      <w:r w:rsidR="00B075DF" w:rsidRPr="00B918DE">
        <w:rPr>
          <w:rFonts w:ascii="Arial" w:hAnsi="Arial" w:cs="Arial"/>
          <w:sz w:val="22"/>
          <w:szCs w:val="22"/>
        </w:rPr>
        <w:t xml:space="preserve"> </w:t>
      </w:r>
      <w:r w:rsidRPr="00B918DE">
        <w:rPr>
          <w:rFonts w:ascii="Arial" w:hAnsi="Arial" w:cs="Arial"/>
          <w:sz w:val="22"/>
          <w:szCs w:val="22"/>
        </w:rPr>
        <w:t>aprobación del B</w:t>
      </w:r>
      <w:r w:rsidR="00451706">
        <w:rPr>
          <w:rFonts w:ascii="Arial" w:hAnsi="Arial" w:cs="Arial"/>
          <w:sz w:val="22"/>
          <w:szCs w:val="22"/>
        </w:rPr>
        <w:t>anco. Se acordó con el Ejecutor</w:t>
      </w:r>
      <w:r w:rsidRPr="00B918DE">
        <w:rPr>
          <w:rFonts w:ascii="Arial" w:hAnsi="Arial" w:cs="Arial"/>
          <w:sz w:val="22"/>
          <w:szCs w:val="22"/>
        </w:rPr>
        <w:t xml:space="preserve"> un PA inicial para los primeros 24 meses de ejecución del programa.</w:t>
      </w:r>
      <w:bookmarkEnd w:id="212"/>
    </w:p>
    <w:p w14:paraId="5D69A38B" w14:textId="77777777" w:rsidR="0074237B" w:rsidRPr="00B918DE" w:rsidRDefault="007D3B2B" w:rsidP="00212F82">
      <w:pPr>
        <w:pStyle w:val="AutoNumpara"/>
        <w:numPr>
          <w:ilvl w:val="1"/>
          <w:numId w:val="13"/>
        </w:numPr>
        <w:autoSpaceDN/>
        <w:textAlignment w:val="auto"/>
        <w:rPr>
          <w:rFonts w:ascii="Arial" w:hAnsi="Arial" w:cs="Arial"/>
          <w:spacing w:val="-3"/>
          <w:sz w:val="22"/>
          <w:szCs w:val="22"/>
        </w:rPr>
      </w:pPr>
      <w:r w:rsidRPr="00B918DE">
        <w:rPr>
          <w:rFonts w:ascii="Arial" w:hAnsi="Arial" w:cs="Arial"/>
          <w:spacing w:val="-3"/>
          <w:sz w:val="22"/>
          <w:szCs w:val="22"/>
        </w:rPr>
        <w:t>En cuanto al monitoreo del p</w:t>
      </w:r>
      <w:r w:rsidR="00054E86" w:rsidRPr="00B918DE">
        <w:rPr>
          <w:rFonts w:ascii="Arial" w:hAnsi="Arial" w:cs="Arial"/>
          <w:spacing w:val="-3"/>
          <w:sz w:val="22"/>
          <w:szCs w:val="22"/>
        </w:rPr>
        <w:t xml:space="preserve">rograma, los principales medios de verificación </w:t>
      </w:r>
      <w:r w:rsidR="00003399">
        <w:rPr>
          <w:rFonts w:ascii="Arial" w:hAnsi="Arial" w:cs="Arial"/>
          <w:spacing w:val="-3"/>
          <w:sz w:val="22"/>
          <w:szCs w:val="22"/>
        </w:rPr>
        <w:br/>
      </w:r>
      <w:r w:rsidR="00054E86" w:rsidRPr="00B918DE">
        <w:rPr>
          <w:rFonts w:ascii="Arial" w:hAnsi="Arial" w:cs="Arial"/>
          <w:spacing w:val="-3"/>
          <w:sz w:val="22"/>
          <w:szCs w:val="22"/>
        </w:rPr>
        <w:t>corresponden a documentos administrativos y contractuales de</w:t>
      </w:r>
      <w:r w:rsidR="00B107DB" w:rsidRPr="00B918DE">
        <w:rPr>
          <w:rFonts w:ascii="Arial" w:hAnsi="Arial" w:cs="Arial"/>
          <w:spacing w:val="-3"/>
          <w:sz w:val="22"/>
          <w:szCs w:val="22"/>
        </w:rPr>
        <w:t>l CTE de la RMPP</w:t>
      </w:r>
      <w:r w:rsidR="00054E86" w:rsidRPr="00B918DE">
        <w:rPr>
          <w:rFonts w:ascii="Arial" w:hAnsi="Arial" w:cs="Arial"/>
          <w:spacing w:val="-3"/>
          <w:sz w:val="22"/>
          <w:szCs w:val="22"/>
        </w:rPr>
        <w:t xml:space="preserve">, a saber: i) Actas de </w:t>
      </w:r>
      <w:r w:rsidR="00BC2F98" w:rsidRPr="00B918DE">
        <w:rPr>
          <w:rFonts w:ascii="Arial" w:hAnsi="Arial" w:cs="Arial"/>
          <w:spacing w:val="-3"/>
          <w:sz w:val="22"/>
          <w:szCs w:val="22"/>
        </w:rPr>
        <w:t xml:space="preserve">Certificación de </w:t>
      </w:r>
      <w:r w:rsidR="00054E86" w:rsidRPr="00B918DE">
        <w:rPr>
          <w:rFonts w:ascii="Arial" w:hAnsi="Arial" w:cs="Arial"/>
          <w:spacing w:val="-3"/>
          <w:sz w:val="22"/>
          <w:szCs w:val="22"/>
        </w:rPr>
        <w:t>Obras</w:t>
      </w:r>
      <w:r w:rsidR="00BC2F98" w:rsidRPr="00B918DE">
        <w:rPr>
          <w:rFonts w:ascii="Arial" w:hAnsi="Arial" w:cs="Arial"/>
          <w:spacing w:val="-3"/>
          <w:sz w:val="22"/>
          <w:szCs w:val="22"/>
        </w:rPr>
        <w:t xml:space="preserve"> por parte de</w:t>
      </w:r>
      <w:r w:rsidR="00B107DB" w:rsidRPr="00B918DE">
        <w:rPr>
          <w:rFonts w:ascii="Arial" w:hAnsi="Arial" w:cs="Arial"/>
          <w:spacing w:val="-3"/>
          <w:sz w:val="22"/>
          <w:szCs w:val="22"/>
        </w:rPr>
        <w:t>l CTE</w:t>
      </w:r>
      <w:r w:rsidR="00054E86" w:rsidRPr="00B918DE">
        <w:rPr>
          <w:rFonts w:ascii="Arial" w:hAnsi="Arial" w:cs="Arial"/>
          <w:spacing w:val="-3"/>
          <w:sz w:val="22"/>
          <w:szCs w:val="22"/>
        </w:rPr>
        <w:t xml:space="preserve">, y ii) Actas de </w:t>
      </w:r>
      <w:r w:rsidR="00DD2C96" w:rsidRPr="00B918DE">
        <w:rPr>
          <w:rFonts w:ascii="Arial" w:hAnsi="Arial" w:cs="Arial"/>
          <w:spacing w:val="-3"/>
          <w:sz w:val="22"/>
          <w:szCs w:val="22"/>
        </w:rPr>
        <w:t>re</w:t>
      </w:r>
      <w:r w:rsidR="00A90BE0" w:rsidRPr="00B918DE">
        <w:rPr>
          <w:rFonts w:ascii="Arial" w:hAnsi="Arial" w:cs="Arial"/>
          <w:spacing w:val="-3"/>
          <w:sz w:val="22"/>
          <w:szCs w:val="22"/>
        </w:rPr>
        <w:t>c</w:t>
      </w:r>
      <w:r w:rsidR="00DD2C96" w:rsidRPr="00B918DE">
        <w:rPr>
          <w:rFonts w:ascii="Arial" w:hAnsi="Arial" w:cs="Arial"/>
          <w:spacing w:val="-3"/>
          <w:sz w:val="22"/>
          <w:szCs w:val="22"/>
        </w:rPr>
        <w:t>epción de bienes</w:t>
      </w:r>
      <w:r w:rsidR="00D22C44" w:rsidRPr="00B918DE">
        <w:rPr>
          <w:rFonts w:ascii="Arial" w:hAnsi="Arial" w:cs="Arial"/>
          <w:spacing w:val="-3"/>
          <w:sz w:val="22"/>
          <w:szCs w:val="22"/>
        </w:rPr>
        <w:t xml:space="preserve"> a</w:t>
      </w:r>
      <w:r w:rsidR="00B107DB" w:rsidRPr="00B918DE">
        <w:rPr>
          <w:rFonts w:ascii="Arial" w:hAnsi="Arial" w:cs="Arial"/>
          <w:spacing w:val="-3"/>
          <w:sz w:val="22"/>
          <w:szCs w:val="22"/>
        </w:rPr>
        <w:t>l CTE</w:t>
      </w:r>
      <w:r w:rsidR="00054E86" w:rsidRPr="00B918DE">
        <w:rPr>
          <w:rFonts w:ascii="Arial" w:hAnsi="Arial" w:cs="Arial"/>
          <w:spacing w:val="-3"/>
          <w:sz w:val="22"/>
          <w:szCs w:val="22"/>
        </w:rPr>
        <w:t xml:space="preserve">. Asimismo, se incluyen otros documentos administrativos y </w:t>
      </w:r>
      <w:r w:rsidR="00003399">
        <w:rPr>
          <w:rFonts w:ascii="Arial" w:hAnsi="Arial" w:cs="Arial"/>
          <w:spacing w:val="-3"/>
          <w:sz w:val="22"/>
          <w:szCs w:val="22"/>
        </w:rPr>
        <w:br/>
      </w:r>
      <w:r w:rsidR="00054E86" w:rsidRPr="00B918DE">
        <w:rPr>
          <w:rFonts w:ascii="Arial" w:hAnsi="Arial" w:cs="Arial"/>
          <w:spacing w:val="-3"/>
          <w:sz w:val="22"/>
          <w:szCs w:val="22"/>
        </w:rPr>
        <w:t>contractuales: i) Informes de Servicios de Consultoría</w:t>
      </w:r>
      <w:r w:rsidR="00D22C44" w:rsidRPr="00B918DE">
        <w:rPr>
          <w:rFonts w:ascii="Arial" w:hAnsi="Arial" w:cs="Arial"/>
          <w:spacing w:val="-3"/>
          <w:sz w:val="22"/>
          <w:szCs w:val="22"/>
        </w:rPr>
        <w:t xml:space="preserve"> y Acta de Aceptación de los mismos</w:t>
      </w:r>
      <w:r w:rsidR="00054E86" w:rsidRPr="00B918DE">
        <w:rPr>
          <w:rFonts w:ascii="Arial" w:hAnsi="Arial" w:cs="Arial"/>
          <w:spacing w:val="-3"/>
          <w:sz w:val="22"/>
          <w:szCs w:val="22"/>
        </w:rPr>
        <w:t>; ii) listas de asistencia</w:t>
      </w:r>
      <w:r w:rsidR="00D22C44" w:rsidRPr="00B918DE">
        <w:rPr>
          <w:rFonts w:ascii="Arial" w:hAnsi="Arial" w:cs="Arial"/>
          <w:spacing w:val="-3"/>
          <w:sz w:val="22"/>
          <w:szCs w:val="22"/>
        </w:rPr>
        <w:t xml:space="preserve"> a talleres de capacitación</w:t>
      </w:r>
      <w:r w:rsidR="00BC2F98" w:rsidRPr="00B918DE">
        <w:rPr>
          <w:rFonts w:ascii="Arial" w:hAnsi="Arial" w:cs="Arial"/>
          <w:spacing w:val="-3"/>
          <w:sz w:val="22"/>
          <w:szCs w:val="22"/>
        </w:rPr>
        <w:t>;</w:t>
      </w:r>
      <w:r w:rsidR="00530CD5" w:rsidRPr="00B918DE">
        <w:rPr>
          <w:rFonts w:ascii="Arial" w:hAnsi="Arial" w:cs="Arial"/>
          <w:spacing w:val="-3"/>
          <w:sz w:val="22"/>
          <w:szCs w:val="22"/>
        </w:rPr>
        <w:t xml:space="preserve"> </w:t>
      </w:r>
      <w:r w:rsidR="00BC2F98" w:rsidRPr="00B918DE">
        <w:rPr>
          <w:rFonts w:ascii="Arial" w:hAnsi="Arial" w:cs="Arial"/>
          <w:spacing w:val="-3"/>
          <w:sz w:val="22"/>
          <w:szCs w:val="22"/>
        </w:rPr>
        <w:t>iii) Estados Financieros Auditados de</w:t>
      </w:r>
      <w:r w:rsidR="00B107DB" w:rsidRPr="00B918DE">
        <w:rPr>
          <w:rFonts w:ascii="Arial" w:hAnsi="Arial" w:cs="Arial"/>
          <w:spacing w:val="-3"/>
          <w:sz w:val="22"/>
          <w:szCs w:val="22"/>
        </w:rPr>
        <w:t>l CTE</w:t>
      </w:r>
      <w:r w:rsidR="00BC2F98" w:rsidRPr="00B918DE">
        <w:rPr>
          <w:rFonts w:ascii="Arial" w:hAnsi="Arial" w:cs="Arial"/>
          <w:spacing w:val="-3"/>
          <w:sz w:val="22"/>
          <w:szCs w:val="22"/>
        </w:rPr>
        <w:t xml:space="preserve">; iv) Resultados </w:t>
      </w:r>
      <w:r w:rsidR="00C32343" w:rsidRPr="00B918DE">
        <w:rPr>
          <w:rFonts w:ascii="Arial" w:hAnsi="Arial" w:cs="Arial"/>
          <w:spacing w:val="-3"/>
          <w:sz w:val="22"/>
          <w:szCs w:val="22"/>
        </w:rPr>
        <w:t xml:space="preserve">de </w:t>
      </w:r>
      <w:r w:rsidR="00BC2F98" w:rsidRPr="00B918DE">
        <w:rPr>
          <w:rFonts w:ascii="Arial" w:hAnsi="Arial" w:cs="Arial"/>
          <w:spacing w:val="-3"/>
          <w:sz w:val="22"/>
          <w:szCs w:val="22"/>
        </w:rPr>
        <w:t>Encuestas</w:t>
      </w:r>
      <w:r w:rsidR="00054E86" w:rsidRPr="00B918DE">
        <w:rPr>
          <w:rFonts w:ascii="Arial" w:hAnsi="Arial" w:cs="Arial"/>
          <w:spacing w:val="-3"/>
          <w:sz w:val="22"/>
          <w:szCs w:val="22"/>
        </w:rPr>
        <w:t xml:space="preserve">. </w:t>
      </w:r>
      <w:r w:rsidR="00D22C44" w:rsidRPr="00B918DE">
        <w:rPr>
          <w:rFonts w:ascii="Arial" w:hAnsi="Arial" w:cs="Arial"/>
          <w:spacing w:val="-3"/>
          <w:sz w:val="22"/>
          <w:szCs w:val="22"/>
        </w:rPr>
        <w:t xml:space="preserve">En todos los casos, </w:t>
      </w:r>
      <w:r w:rsidR="00054E86" w:rsidRPr="00B918DE">
        <w:rPr>
          <w:rFonts w:ascii="Arial" w:hAnsi="Arial" w:cs="Arial"/>
          <w:spacing w:val="-3"/>
          <w:sz w:val="22"/>
          <w:szCs w:val="22"/>
        </w:rPr>
        <w:t xml:space="preserve">los </w:t>
      </w:r>
      <w:r w:rsidR="00003399">
        <w:rPr>
          <w:rFonts w:ascii="Arial" w:hAnsi="Arial" w:cs="Arial"/>
          <w:spacing w:val="-3"/>
          <w:sz w:val="22"/>
          <w:szCs w:val="22"/>
        </w:rPr>
        <w:br/>
      </w:r>
      <w:r w:rsidR="00054E86" w:rsidRPr="00B918DE">
        <w:rPr>
          <w:rFonts w:ascii="Arial" w:hAnsi="Arial" w:cs="Arial"/>
          <w:spacing w:val="-3"/>
          <w:sz w:val="22"/>
          <w:szCs w:val="22"/>
        </w:rPr>
        <w:t xml:space="preserve">instrumentos se encuentran disponibles o no requieren de un diseño especial. </w:t>
      </w:r>
      <w:r w:rsidR="00E802DF" w:rsidRPr="00B918DE">
        <w:rPr>
          <w:rFonts w:ascii="Arial" w:hAnsi="Arial" w:cs="Arial"/>
          <w:spacing w:val="-3"/>
          <w:sz w:val="22"/>
          <w:szCs w:val="22"/>
        </w:rPr>
        <w:t xml:space="preserve"> </w:t>
      </w:r>
    </w:p>
    <w:p w14:paraId="5D69A38C" w14:textId="77777777" w:rsidR="0074237B" w:rsidRPr="00B918DE" w:rsidRDefault="00054E86" w:rsidP="00212F82">
      <w:pPr>
        <w:pStyle w:val="AutoNumpara"/>
        <w:numPr>
          <w:ilvl w:val="1"/>
          <w:numId w:val="13"/>
        </w:numPr>
        <w:autoSpaceDN/>
        <w:textAlignment w:val="auto"/>
        <w:rPr>
          <w:rFonts w:ascii="Arial" w:hAnsi="Arial" w:cs="Arial"/>
          <w:sz w:val="22"/>
          <w:szCs w:val="22"/>
        </w:rPr>
      </w:pPr>
      <w:r w:rsidRPr="00B918DE">
        <w:rPr>
          <w:rFonts w:ascii="Arial" w:hAnsi="Arial" w:cs="Arial"/>
          <w:sz w:val="22"/>
          <w:szCs w:val="22"/>
        </w:rPr>
        <w:t xml:space="preserve">Asimismo, el Banco, a través del Equipo de Proyecto, realizará </w:t>
      </w:r>
      <w:r w:rsidRPr="00B918DE">
        <w:rPr>
          <w:rFonts w:ascii="Arial" w:hAnsi="Arial" w:cs="Arial"/>
          <w:b/>
          <w:sz w:val="22"/>
          <w:szCs w:val="22"/>
        </w:rPr>
        <w:t xml:space="preserve">Visitas de </w:t>
      </w:r>
      <w:r w:rsidR="00F00E78">
        <w:rPr>
          <w:rFonts w:ascii="Arial" w:hAnsi="Arial" w:cs="Arial"/>
          <w:b/>
          <w:sz w:val="22"/>
          <w:szCs w:val="22"/>
        </w:rPr>
        <w:br/>
      </w:r>
      <w:r w:rsidRPr="00B918DE">
        <w:rPr>
          <w:rFonts w:ascii="Arial" w:hAnsi="Arial" w:cs="Arial"/>
          <w:b/>
          <w:sz w:val="22"/>
          <w:szCs w:val="22"/>
        </w:rPr>
        <w:t>Inspección</w:t>
      </w:r>
      <w:r w:rsidRPr="00B918DE">
        <w:rPr>
          <w:rFonts w:ascii="Arial" w:hAnsi="Arial" w:cs="Arial"/>
          <w:sz w:val="22"/>
          <w:szCs w:val="22"/>
        </w:rPr>
        <w:t xml:space="preserve"> anuales con la finalidad de monitorear las actividades del Programa. También se apoyará de </w:t>
      </w:r>
      <w:r w:rsidR="00281BD6" w:rsidRPr="00B918DE">
        <w:rPr>
          <w:rFonts w:ascii="Arial" w:hAnsi="Arial" w:cs="Arial"/>
          <w:b/>
          <w:sz w:val="22"/>
          <w:szCs w:val="22"/>
        </w:rPr>
        <w:t>Misiones de Administración</w:t>
      </w:r>
      <w:r w:rsidRPr="00B918DE">
        <w:rPr>
          <w:rFonts w:ascii="Arial" w:hAnsi="Arial" w:cs="Arial"/>
          <w:sz w:val="22"/>
          <w:szCs w:val="22"/>
        </w:rPr>
        <w:t xml:space="preserve"> anuales con el objetivo de analizar los avances del Programa y tratar temas específicos identificados. </w:t>
      </w:r>
      <w:r w:rsidR="00003399">
        <w:rPr>
          <w:rFonts w:ascii="Arial" w:hAnsi="Arial" w:cs="Arial"/>
          <w:sz w:val="22"/>
          <w:szCs w:val="22"/>
        </w:rPr>
        <w:br/>
      </w:r>
      <w:r w:rsidRPr="00B918DE">
        <w:rPr>
          <w:rFonts w:ascii="Arial" w:hAnsi="Arial" w:cs="Arial"/>
          <w:sz w:val="22"/>
          <w:szCs w:val="22"/>
        </w:rPr>
        <w:t>Finalmente, durante la ejecución d</w:t>
      </w:r>
      <w:r w:rsidR="007D3B2B" w:rsidRPr="00B918DE">
        <w:rPr>
          <w:rFonts w:ascii="Arial" w:hAnsi="Arial" w:cs="Arial"/>
          <w:sz w:val="22"/>
          <w:szCs w:val="22"/>
        </w:rPr>
        <w:t>el p</w:t>
      </w:r>
      <w:r w:rsidRPr="00B918DE">
        <w:rPr>
          <w:rFonts w:ascii="Arial" w:hAnsi="Arial" w:cs="Arial"/>
          <w:sz w:val="22"/>
          <w:szCs w:val="22"/>
        </w:rPr>
        <w:t xml:space="preserve">rograma </w:t>
      </w:r>
      <w:r w:rsidR="00B107DB" w:rsidRPr="00B918DE">
        <w:rPr>
          <w:rFonts w:ascii="Arial" w:hAnsi="Arial" w:cs="Arial"/>
          <w:sz w:val="22"/>
          <w:szCs w:val="22"/>
        </w:rPr>
        <w:t>el Ejecutor</w:t>
      </w:r>
      <w:r w:rsidRPr="00B918DE">
        <w:rPr>
          <w:rFonts w:ascii="Arial" w:hAnsi="Arial" w:cs="Arial"/>
          <w:sz w:val="22"/>
          <w:szCs w:val="22"/>
        </w:rPr>
        <w:t xml:space="preserve"> presentará anualmente al Banco los estados financieros del </w:t>
      </w:r>
      <w:r w:rsidR="007D3B2B" w:rsidRPr="00B918DE">
        <w:rPr>
          <w:rFonts w:ascii="Arial" w:hAnsi="Arial" w:cs="Arial"/>
          <w:sz w:val="22"/>
          <w:szCs w:val="22"/>
        </w:rPr>
        <w:t>p</w:t>
      </w:r>
      <w:r w:rsidRPr="00B918DE">
        <w:rPr>
          <w:rFonts w:ascii="Arial" w:hAnsi="Arial" w:cs="Arial"/>
          <w:sz w:val="22"/>
          <w:szCs w:val="22"/>
        </w:rPr>
        <w:t xml:space="preserve">rograma para la realización de la </w:t>
      </w:r>
      <w:r w:rsidR="001959AB" w:rsidRPr="00B918DE">
        <w:rPr>
          <w:rFonts w:ascii="Arial" w:hAnsi="Arial" w:cs="Arial"/>
          <w:b/>
          <w:sz w:val="22"/>
          <w:szCs w:val="22"/>
        </w:rPr>
        <w:t>Auditorí</w:t>
      </w:r>
      <w:r w:rsidRPr="00B918DE">
        <w:rPr>
          <w:rFonts w:ascii="Arial" w:hAnsi="Arial" w:cs="Arial"/>
          <w:b/>
          <w:sz w:val="22"/>
          <w:szCs w:val="22"/>
        </w:rPr>
        <w:t xml:space="preserve">a </w:t>
      </w:r>
      <w:r w:rsidR="00F00E78">
        <w:rPr>
          <w:rFonts w:ascii="Arial" w:hAnsi="Arial" w:cs="Arial"/>
          <w:b/>
          <w:sz w:val="22"/>
          <w:szCs w:val="22"/>
        </w:rPr>
        <w:br/>
      </w:r>
      <w:r w:rsidRPr="00B918DE">
        <w:rPr>
          <w:rFonts w:ascii="Arial" w:hAnsi="Arial" w:cs="Arial"/>
          <w:b/>
          <w:sz w:val="22"/>
          <w:szCs w:val="22"/>
        </w:rPr>
        <w:t>Financiera</w:t>
      </w:r>
      <w:r w:rsidRPr="00B918DE">
        <w:rPr>
          <w:rFonts w:ascii="Arial" w:hAnsi="Arial" w:cs="Arial"/>
          <w:sz w:val="22"/>
          <w:szCs w:val="22"/>
        </w:rPr>
        <w:t xml:space="preserve"> correspondiente, en los términos establecidos en las Condiciones </w:t>
      </w:r>
      <w:r w:rsidR="00003399">
        <w:rPr>
          <w:rFonts w:ascii="Arial" w:hAnsi="Arial" w:cs="Arial"/>
          <w:sz w:val="22"/>
          <w:szCs w:val="22"/>
        </w:rPr>
        <w:br/>
      </w:r>
      <w:r w:rsidRPr="00B918DE">
        <w:rPr>
          <w:rFonts w:ascii="Arial" w:hAnsi="Arial" w:cs="Arial"/>
          <w:sz w:val="22"/>
          <w:szCs w:val="22"/>
        </w:rPr>
        <w:t>Generales del Contrato de Préstamo.</w:t>
      </w:r>
    </w:p>
    <w:p w14:paraId="5D69A38D" w14:textId="77777777" w:rsidR="0074237B" w:rsidRPr="00B918DE" w:rsidRDefault="00C57977" w:rsidP="00212F82">
      <w:pPr>
        <w:pStyle w:val="FirstHeading"/>
        <w:ind w:left="0" w:firstLine="0"/>
        <w:rPr>
          <w:rFonts w:ascii="Arial" w:hAnsi="Arial" w:cs="Arial"/>
          <w:noProof/>
          <w:sz w:val="22"/>
        </w:rPr>
      </w:pPr>
      <w:r w:rsidRPr="00B918DE">
        <w:rPr>
          <w:rFonts w:ascii="Arial" w:hAnsi="Arial" w:cs="Arial"/>
          <w:noProof/>
          <w:sz w:val="22"/>
        </w:rPr>
        <w:t>C.</w:t>
      </w:r>
      <w:r w:rsidRPr="00B918DE">
        <w:rPr>
          <w:rFonts w:ascii="Arial" w:hAnsi="Arial" w:cs="Arial"/>
          <w:noProof/>
          <w:sz w:val="22"/>
        </w:rPr>
        <w:tab/>
      </w:r>
      <w:r w:rsidR="005A35EA" w:rsidRPr="00B918DE">
        <w:rPr>
          <w:rFonts w:ascii="Arial" w:hAnsi="Arial" w:cs="Arial"/>
          <w:noProof/>
          <w:sz w:val="22"/>
        </w:rPr>
        <w:t>Presentación de Informes</w:t>
      </w:r>
    </w:p>
    <w:p w14:paraId="5D69A38E" w14:textId="77777777" w:rsidR="0074237B" w:rsidRPr="00B918DE" w:rsidRDefault="008B7C95" w:rsidP="00212F82">
      <w:pPr>
        <w:pStyle w:val="AutoNumpara"/>
        <w:numPr>
          <w:ilvl w:val="1"/>
          <w:numId w:val="13"/>
        </w:numPr>
        <w:autoSpaceDN/>
        <w:textAlignment w:val="auto"/>
        <w:rPr>
          <w:rFonts w:ascii="Arial" w:hAnsi="Arial" w:cs="Arial"/>
          <w:sz w:val="22"/>
          <w:szCs w:val="22"/>
        </w:rPr>
      </w:pPr>
      <w:bookmarkStart w:id="213" w:name="_Toc305003925"/>
      <w:r w:rsidRPr="00B918DE">
        <w:rPr>
          <w:rFonts w:ascii="Arial" w:hAnsi="Arial" w:cs="Arial"/>
          <w:sz w:val="22"/>
          <w:szCs w:val="22"/>
        </w:rPr>
        <w:t xml:space="preserve">Durante la ejecución del programa se prevé la entrega de </w:t>
      </w:r>
      <w:r w:rsidRPr="00B918DE">
        <w:rPr>
          <w:rFonts w:ascii="Arial" w:hAnsi="Arial" w:cs="Arial"/>
          <w:b/>
          <w:sz w:val="22"/>
          <w:szCs w:val="22"/>
        </w:rPr>
        <w:t>Informes Semestrales</w:t>
      </w:r>
      <w:r w:rsidRPr="00B918DE">
        <w:rPr>
          <w:rFonts w:ascii="Arial" w:hAnsi="Arial" w:cs="Arial"/>
          <w:sz w:val="22"/>
          <w:szCs w:val="22"/>
        </w:rPr>
        <w:t xml:space="preserve"> para conocer el avance de las obras y otros productos previstos. Dichos informes serán elaborados por </w:t>
      </w:r>
      <w:r w:rsidR="00B107DB" w:rsidRPr="00B918DE">
        <w:rPr>
          <w:rFonts w:ascii="Arial" w:hAnsi="Arial" w:cs="Arial"/>
          <w:sz w:val="22"/>
          <w:szCs w:val="22"/>
        </w:rPr>
        <w:t>el Ejecutor</w:t>
      </w:r>
      <w:r w:rsidRPr="00B918DE">
        <w:rPr>
          <w:rFonts w:ascii="Arial" w:hAnsi="Arial" w:cs="Arial"/>
          <w:sz w:val="22"/>
          <w:szCs w:val="22"/>
        </w:rPr>
        <w:t xml:space="preserve"> y entregados a la División de Agua y Saneamiento del BID, a través del Jefe de Equipo BID, a más tardar 30 días posteriores al cierre del periodo. Este informe tiene por finalidad presentar al Banco los resultados </w:t>
      </w:r>
      <w:r w:rsidR="00003399">
        <w:rPr>
          <w:rFonts w:ascii="Arial" w:hAnsi="Arial" w:cs="Arial"/>
          <w:sz w:val="22"/>
          <w:szCs w:val="22"/>
        </w:rPr>
        <w:br/>
      </w:r>
      <w:r w:rsidRPr="00B918DE">
        <w:rPr>
          <w:rFonts w:ascii="Arial" w:hAnsi="Arial" w:cs="Arial"/>
          <w:sz w:val="22"/>
          <w:szCs w:val="22"/>
        </w:rPr>
        <w:t xml:space="preserve">alcanzados en la ejecución del POA y PA, así como informar sobre el estado de ejecución de los contratos y programa de inversiones del Programa. </w:t>
      </w:r>
      <w:r w:rsidR="00B107DB" w:rsidRPr="00B918DE">
        <w:rPr>
          <w:rFonts w:ascii="Arial" w:hAnsi="Arial" w:cs="Arial"/>
          <w:sz w:val="22"/>
          <w:szCs w:val="22"/>
        </w:rPr>
        <w:t>El Ejecutor</w:t>
      </w:r>
      <w:r w:rsidRPr="00B918DE">
        <w:rPr>
          <w:rFonts w:ascii="Arial" w:hAnsi="Arial" w:cs="Arial"/>
          <w:sz w:val="22"/>
          <w:szCs w:val="22"/>
        </w:rPr>
        <w:t xml:space="preserve"> deberá presentar al Banco informes de avance semestrales, indicando los avances logrados en cada uno de los componentes y en el desempeño global del </w:t>
      </w:r>
      <w:r w:rsidR="007D3B2B" w:rsidRPr="00B918DE">
        <w:rPr>
          <w:rFonts w:ascii="Arial" w:hAnsi="Arial" w:cs="Arial"/>
          <w:sz w:val="22"/>
          <w:szCs w:val="22"/>
        </w:rPr>
        <w:t>p</w:t>
      </w:r>
      <w:r w:rsidRPr="00B918DE">
        <w:rPr>
          <w:rFonts w:ascii="Arial" w:hAnsi="Arial" w:cs="Arial"/>
          <w:sz w:val="22"/>
          <w:szCs w:val="22"/>
        </w:rPr>
        <w:t xml:space="preserve">rograma, en base a los indicadores acordados bajo la Matriz de Resultados. Los informes semestrales deberán incluir, como mínimo: i) cumplimiento de las condiciones </w:t>
      </w:r>
      <w:r w:rsidR="00003399">
        <w:rPr>
          <w:rFonts w:ascii="Arial" w:hAnsi="Arial" w:cs="Arial"/>
          <w:sz w:val="22"/>
          <w:szCs w:val="22"/>
        </w:rPr>
        <w:br/>
      </w:r>
      <w:r w:rsidRPr="00B918DE">
        <w:rPr>
          <w:rFonts w:ascii="Arial" w:hAnsi="Arial" w:cs="Arial"/>
          <w:sz w:val="22"/>
          <w:szCs w:val="22"/>
        </w:rPr>
        <w:t xml:space="preserve">contractuales; ii) descripción e información general sobre las actividades realizadas; iii) progreso en relación con los indicadores de ejecución y calendario de </w:t>
      </w:r>
      <w:r w:rsidR="00003399">
        <w:rPr>
          <w:rFonts w:ascii="Arial" w:hAnsi="Arial" w:cs="Arial"/>
          <w:sz w:val="22"/>
          <w:szCs w:val="22"/>
        </w:rPr>
        <w:br/>
      </w:r>
      <w:r w:rsidRPr="00B918DE">
        <w:rPr>
          <w:rFonts w:ascii="Arial" w:hAnsi="Arial" w:cs="Arial"/>
          <w:sz w:val="22"/>
          <w:szCs w:val="22"/>
        </w:rPr>
        <w:t xml:space="preserve">desembolsos convenido y cronogramas actualizados de ejecución física y </w:t>
      </w:r>
      <w:r w:rsidR="00003399">
        <w:rPr>
          <w:rFonts w:ascii="Arial" w:hAnsi="Arial" w:cs="Arial"/>
          <w:sz w:val="22"/>
          <w:szCs w:val="22"/>
        </w:rPr>
        <w:br/>
      </w:r>
      <w:r w:rsidRPr="00B918DE">
        <w:rPr>
          <w:rFonts w:ascii="Arial" w:hAnsi="Arial" w:cs="Arial"/>
          <w:sz w:val="22"/>
          <w:szCs w:val="22"/>
        </w:rPr>
        <w:t xml:space="preserve">desembolsos; iv) resumen de la situación financiera del Programa, incluyendo el pari passu del mismo; vi) descripción de los procesos de licitación llevados a cabo; vii) evaluación de las firmas contratistas; viii) una sección sobre la gestión </w:t>
      </w:r>
      <w:r w:rsidR="00003399">
        <w:rPr>
          <w:rFonts w:ascii="Arial" w:hAnsi="Arial" w:cs="Arial"/>
          <w:sz w:val="22"/>
          <w:szCs w:val="22"/>
        </w:rPr>
        <w:br/>
      </w:r>
      <w:r w:rsidRPr="00B918DE">
        <w:rPr>
          <w:rFonts w:ascii="Arial" w:hAnsi="Arial" w:cs="Arial"/>
          <w:sz w:val="22"/>
          <w:szCs w:val="22"/>
        </w:rPr>
        <w:t xml:space="preserve">socio-ambiental del proyecto, incluyendo cronogramas, resultados y medidas </w:t>
      </w:r>
      <w:r w:rsidR="00003399">
        <w:rPr>
          <w:rFonts w:ascii="Arial" w:hAnsi="Arial" w:cs="Arial"/>
          <w:sz w:val="22"/>
          <w:szCs w:val="22"/>
        </w:rPr>
        <w:br/>
      </w:r>
      <w:r w:rsidRPr="00B918DE">
        <w:rPr>
          <w:rFonts w:ascii="Arial" w:hAnsi="Arial" w:cs="Arial"/>
          <w:sz w:val="22"/>
          <w:szCs w:val="22"/>
        </w:rPr>
        <w:t xml:space="preserve">implementadas para dar cumplimiento al IGAS; ix) un programa de actividades y plan de ejecución detallados para los dos semestres siguientes -POA; x) flujo de fondos estimado para los siguientes dos semestres -PEP; xi) una sección </w:t>
      </w:r>
      <w:r w:rsidR="00003399">
        <w:rPr>
          <w:rFonts w:ascii="Arial" w:hAnsi="Arial" w:cs="Arial"/>
          <w:sz w:val="22"/>
          <w:szCs w:val="22"/>
        </w:rPr>
        <w:br/>
      </w:r>
      <w:r w:rsidRPr="00B918DE">
        <w:rPr>
          <w:rFonts w:ascii="Arial" w:hAnsi="Arial" w:cs="Arial"/>
          <w:sz w:val="22"/>
          <w:szCs w:val="22"/>
        </w:rPr>
        <w:t xml:space="preserve">identificando posibles desarrollos o eventos que pudieran poner en riesgo la </w:t>
      </w:r>
      <w:r w:rsidR="00003399">
        <w:rPr>
          <w:rFonts w:ascii="Arial" w:hAnsi="Arial" w:cs="Arial"/>
          <w:sz w:val="22"/>
          <w:szCs w:val="22"/>
        </w:rPr>
        <w:br/>
      </w:r>
      <w:r w:rsidRPr="00B918DE">
        <w:rPr>
          <w:rFonts w:ascii="Arial" w:hAnsi="Arial" w:cs="Arial"/>
          <w:sz w:val="22"/>
          <w:szCs w:val="22"/>
        </w:rPr>
        <w:t xml:space="preserve">ejecución del </w:t>
      </w:r>
      <w:r w:rsidR="00646653" w:rsidRPr="00B918DE">
        <w:rPr>
          <w:rFonts w:ascii="Arial" w:hAnsi="Arial" w:cs="Arial"/>
          <w:sz w:val="22"/>
          <w:szCs w:val="22"/>
        </w:rPr>
        <w:t>p</w:t>
      </w:r>
      <w:r w:rsidRPr="00B918DE">
        <w:rPr>
          <w:rFonts w:ascii="Arial" w:hAnsi="Arial" w:cs="Arial"/>
          <w:sz w:val="22"/>
          <w:szCs w:val="22"/>
        </w:rPr>
        <w:t>rograma; y</w:t>
      </w:r>
      <w:r w:rsidR="00DD2C96" w:rsidRPr="00B918DE">
        <w:rPr>
          <w:rFonts w:ascii="Arial" w:hAnsi="Arial" w:cs="Arial"/>
          <w:sz w:val="22"/>
          <w:szCs w:val="22"/>
        </w:rPr>
        <w:t xml:space="preserve"> </w:t>
      </w:r>
      <w:r w:rsidRPr="00B918DE">
        <w:rPr>
          <w:rFonts w:ascii="Arial" w:hAnsi="Arial" w:cs="Arial"/>
          <w:sz w:val="22"/>
          <w:szCs w:val="22"/>
        </w:rPr>
        <w:t>xii) el Plan de Adquisiciones.</w:t>
      </w:r>
    </w:p>
    <w:p w14:paraId="5D69A38F" w14:textId="77777777" w:rsidR="0090482D" w:rsidRPr="00B918DE" w:rsidRDefault="008B7C95" w:rsidP="00212F82">
      <w:pPr>
        <w:pStyle w:val="AutoNumpara"/>
        <w:numPr>
          <w:ilvl w:val="1"/>
          <w:numId w:val="13"/>
        </w:numPr>
        <w:autoSpaceDN/>
        <w:textAlignment w:val="auto"/>
        <w:rPr>
          <w:rFonts w:ascii="Arial" w:hAnsi="Arial" w:cs="Arial"/>
          <w:sz w:val="22"/>
        </w:rPr>
      </w:pPr>
      <w:r w:rsidRPr="00B918DE">
        <w:rPr>
          <w:rFonts w:ascii="Arial" w:hAnsi="Arial" w:cs="Arial"/>
          <w:sz w:val="22"/>
        </w:rPr>
        <w:lastRenderedPageBreak/>
        <w:t>Los informes deberán incluir toda la información q</w:t>
      </w:r>
      <w:r w:rsidR="00DA43DD" w:rsidRPr="00B918DE">
        <w:rPr>
          <w:rFonts w:ascii="Arial" w:hAnsi="Arial" w:cs="Arial"/>
          <w:sz w:val="22"/>
        </w:rPr>
        <w:t xml:space="preserve">ue sea relevante para reconocer </w:t>
      </w:r>
      <w:r w:rsidRPr="00B918DE">
        <w:rPr>
          <w:rFonts w:ascii="Arial" w:hAnsi="Arial" w:cs="Arial"/>
          <w:sz w:val="22"/>
        </w:rPr>
        <w:t xml:space="preserve">el avance en la medición de los indicadores e identificar necesidades de mejora en el proceso de recolección de información, procesamiento, análisis y reporte de </w:t>
      </w:r>
      <w:r w:rsidR="00003399">
        <w:rPr>
          <w:rFonts w:ascii="Arial" w:hAnsi="Arial" w:cs="Arial"/>
          <w:sz w:val="22"/>
        </w:rPr>
        <w:br/>
      </w:r>
      <w:r w:rsidRPr="00B918DE">
        <w:rPr>
          <w:rFonts w:ascii="Arial" w:hAnsi="Arial" w:cs="Arial"/>
          <w:sz w:val="22"/>
        </w:rPr>
        <w:t xml:space="preserve">datos. Asimismo, </w:t>
      </w:r>
      <w:r w:rsidR="001B21A7" w:rsidRPr="00B918DE">
        <w:rPr>
          <w:rFonts w:ascii="Arial" w:hAnsi="Arial" w:cs="Arial"/>
          <w:sz w:val="22"/>
        </w:rPr>
        <w:t>el Ejecutor</w:t>
      </w:r>
      <w:r w:rsidRPr="00B918DE">
        <w:rPr>
          <w:rFonts w:ascii="Arial" w:hAnsi="Arial" w:cs="Arial"/>
          <w:sz w:val="22"/>
        </w:rPr>
        <w:t xml:space="preserve"> presentará al BID un </w:t>
      </w:r>
      <w:r w:rsidRPr="00B918DE">
        <w:rPr>
          <w:rFonts w:ascii="Arial" w:hAnsi="Arial" w:cs="Arial"/>
          <w:b/>
          <w:sz w:val="22"/>
        </w:rPr>
        <w:t>Informe Anual de Monitoreo de Progreso</w:t>
      </w:r>
      <w:r w:rsidRPr="00B918DE">
        <w:rPr>
          <w:rFonts w:ascii="Arial" w:hAnsi="Arial" w:cs="Arial"/>
          <w:sz w:val="22"/>
        </w:rPr>
        <w:t xml:space="preserve"> al finalizar cada año calendario con la información del periodo </w:t>
      </w:r>
      <w:r w:rsidR="00003399">
        <w:rPr>
          <w:rFonts w:ascii="Arial" w:hAnsi="Arial" w:cs="Arial"/>
          <w:sz w:val="22"/>
        </w:rPr>
        <w:br/>
      </w:r>
      <w:r w:rsidRPr="00B918DE">
        <w:rPr>
          <w:rFonts w:ascii="Arial" w:hAnsi="Arial" w:cs="Arial"/>
          <w:sz w:val="22"/>
        </w:rPr>
        <w:t>transcurrido.  Este informe será presentado dentro de los 60 dí</w:t>
      </w:r>
      <w:r w:rsidR="00DD2C96" w:rsidRPr="00B918DE">
        <w:rPr>
          <w:rFonts w:ascii="Arial" w:hAnsi="Arial" w:cs="Arial"/>
          <w:sz w:val="22"/>
        </w:rPr>
        <w:t>as de finalizado cada semestre.</w:t>
      </w:r>
    </w:p>
    <w:bookmarkEnd w:id="213"/>
    <w:p w14:paraId="5D69A390" w14:textId="6B497EC0" w:rsidR="00B552A6" w:rsidRPr="00B918DE" w:rsidRDefault="00C57977" w:rsidP="00212F82">
      <w:pPr>
        <w:pStyle w:val="FirstHeading"/>
        <w:ind w:left="0" w:firstLine="0"/>
        <w:rPr>
          <w:rFonts w:ascii="Arial" w:hAnsi="Arial" w:cs="Arial"/>
          <w:noProof/>
          <w:sz w:val="22"/>
        </w:rPr>
      </w:pPr>
      <w:r w:rsidRPr="00B918DE">
        <w:rPr>
          <w:rFonts w:ascii="Arial" w:hAnsi="Arial" w:cs="Arial"/>
          <w:noProof/>
          <w:sz w:val="22"/>
        </w:rPr>
        <w:t>D</w:t>
      </w:r>
      <w:r w:rsidRPr="00B918DE">
        <w:rPr>
          <w:rFonts w:ascii="Arial" w:hAnsi="Arial" w:cs="Arial"/>
          <w:noProof/>
          <w:sz w:val="22"/>
        </w:rPr>
        <w:tab/>
      </w:r>
      <w:r w:rsidR="00942F6C" w:rsidRPr="00B918DE">
        <w:rPr>
          <w:rFonts w:ascii="Arial" w:hAnsi="Arial" w:cs="Arial"/>
          <w:noProof/>
          <w:sz w:val="22"/>
        </w:rPr>
        <w:t xml:space="preserve">Auditoría </w:t>
      </w:r>
      <w:ins w:id="214" w:author="Guerrero Rivera, Marilyn Ivette" w:date="2017-09-12T14:25:00Z">
        <w:r w:rsidR="00041F63">
          <w:rPr>
            <w:rFonts w:ascii="Arial" w:hAnsi="Arial" w:cs="Arial"/>
            <w:noProof/>
            <w:sz w:val="22"/>
          </w:rPr>
          <w:t>E</w:t>
        </w:r>
      </w:ins>
      <w:del w:id="215" w:author="Guerrero Rivera, Marilyn Ivette" w:date="2017-09-12T14:25:00Z">
        <w:r w:rsidR="00942F6C" w:rsidRPr="00B918DE" w:rsidDel="00041F63">
          <w:rPr>
            <w:rFonts w:ascii="Arial" w:hAnsi="Arial" w:cs="Arial"/>
            <w:noProof/>
            <w:sz w:val="22"/>
          </w:rPr>
          <w:delText>e</w:delText>
        </w:r>
      </w:del>
      <w:r w:rsidR="00942F6C" w:rsidRPr="00B918DE">
        <w:rPr>
          <w:rFonts w:ascii="Arial" w:hAnsi="Arial" w:cs="Arial"/>
          <w:noProof/>
          <w:sz w:val="22"/>
        </w:rPr>
        <w:t>xterna</w:t>
      </w:r>
      <w:r w:rsidR="005A35EA" w:rsidRPr="00B918DE">
        <w:rPr>
          <w:rFonts w:ascii="Arial" w:hAnsi="Arial" w:cs="Arial"/>
          <w:noProof/>
          <w:sz w:val="22"/>
        </w:rPr>
        <w:t xml:space="preserve"> </w:t>
      </w:r>
    </w:p>
    <w:p w14:paraId="5D69A391" w14:textId="77777777" w:rsidR="00B3709F" w:rsidRPr="00212F82" w:rsidRDefault="00937B94" w:rsidP="00212F82">
      <w:pPr>
        <w:pStyle w:val="AutoNumpara"/>
        <w:numPr>
          <w:ilvl w:val="1"/>
          <w:numId w:val="13"/>
        </w:numPr>
        <w:autoSpaceDN/>
        <w:textAlignment w:val="auto"/>
        <w:rPr>
          <w:rFonts w:ascii="Arial" w:hAnsi="Arial" w:cs="Arial"/>
          <w:sz w:val="22"/>
        </w:rPr>
      </w:pPr>
      <w:r w:rsidRPr="00B918DE">
        <w:rPr>
          <w:rFonts w:ascii="Arial" w:hAnsi="Arial" w:cs="Arial"/>
          <w:sz w:val="22"/>
        </w:rPr>
        <w:t xml:space="preserve">El Ejecutor </w:t>
      </w:r>
      <w:r w:rsidR="003A363B" w:rsidRPr="00B918DE">
        <w:rPr>
          <w:rFonts w:ascii="Arial" w:hAnsi="Arial" w:cs="Arial"/>
          <w:sz w:val="22"/>
        </w:rPr>
        <w:t xml:space="preserve">deberá contratar </w:t>
      </w:r>
      <w:r w:rsidRPr="00B918DE">
        <w:rPr>
          <w:rFonts w:ascii="Arial" w:hAnsi="Arial" w:cs="Arial"/>
          <w:sz w:val="22"/>
        </w:rPr>
        <w:t xml:space="preserve">la </w:t>
      </w:r>
      <w:r w:rsidR="003A363B" w:rsidRPr="00B918DE">
        <w:rPr>
          <w:rFonts w:ascii="Arial" w:hAnsi="Arial" w:cs="Arial"/>
          <w:sz w:val="22"/>
        </w:rPr>
        <w:t>firma de auditores</w:t>
      </w:r>
      <w:r w:rsidR="00FC5DC1" w:rsidRPr="00B918DE">
        <w:rPr>
          <w:rFonts w:ascii="Arial" w:hAnsi="Arial" w:cs="Arial"/>
          <w:sz w:val="22"/>
        </w:rPr>
        <w:t>,</w:t>
      </w:r>
      <w:r w:rsidRPr="00B918DE">
        <w:rPr>
          <w:rFonts w:ascii="Arial" w:hAnsi="Arial" w:cs="Arial"/>
          <w:sz w:val="22"/>
        </w:rPr>
        <w:t xml:space="preserve"> para que lleve a cabo la auditoría del pro</w:t>
      </w:r>
      <w:r w:rsidR="00254519" w:rsidRPr="00B918DE">
        <w:rPr>
          <w:rFonts w:ascii="Arial" w:hAnsi="Arial" w:cs="Arial"/>
          <w:sz w:val="22"/>
        </w:rPr>
        <w:t>yecto</w:t>
      </w:r>
      <w:r w:rsidRPr="00B918DE">
        <w:rPr>
          <w:rFonts w:ascii="Arial" w:hAnsi="Arial" w:cs="Arial"/>
          <w:sz w:val="22"/>
        </w:rPr>
        <w:t xml:space="preserve"> como sigue: (i) auditoría anual financiera del pro</w:t>
      </w:r>
      <w:r w:rsidR="00254519" w:rsidRPr="00B918DE">
        <w:rPr>
          <w:rFonts w:ascii="Arial" w:hAnsi="Arial" w:cs="Arial"/>
          <w:sz w:val="22"/>
        </w:rPr>
        <w:t>yecto</w:t>
      </w:r>
      <w:r w:rsidRPr="00B918DE">
        <w:rPr>
          <w:rFonts w:ascii="Arial" w:hAnsi="Arial" w:cs="Arial"/>
          <w:sz w:val="22"/>
        </w:rPr>
        <w:t xml:space="preserve"> para </w:t>
      </w:r>
      <w:r w:rsidR="00003399">
        <w:rPr>
          <w:rFonts w:ascii="Arial" w:hAnsi="Arial" w:cs="Arial"/>
          <w:sz w:val="22"/>
        </w:rPr>
        <w:br/>
      </w:r>
      <w:r w:rsidRPr="00B918DE">
        <w:rPr>
          <w:rFonts w:ascii="Arial" w:hAnsi="Arial" w:cs="Arial"/>
          <w:sz w:val="22"/>
        </w:rPr>
        <w:t>presentación dentro de</w:t>
      </w:r>
      <w:r w:rsidR="005A35EA" w:rsidRPr="00B918DE">
        <w:rPr>
          <w:rFonts w:ascii="Arial" w:hAnsi="Arial" w:cs="Arial"/>
          <w:sz w:val="22"/>
        </w:rPr>
        <w:t xml:space="preserve"> los 120 días después del cierre de</w:t>
      </w:r>
      <w:r w:rsidRPr="00B918DE">
        <w:rPr>
          <w:rFonts w:ascii="Arial" w:hAnsi="Arial" w:cs="Arial"/>
          <w:sz w:val="22"/>
        </w:rPr>
        <w:t xml:space="preserve"> cada</w:t>
      </w:r>
      <w:r w:rsidR="005A35EA" w:rsidRPr="00B918DE">
        <w:rPr>
          <w:rFonts w:ascii="Arial" w:hAnsi="Arial" w:cs="Arial"/>
          <w:sz w:val="22"/>
        </w:rPr>
        <w:t xml:space="preserve"> ejercicio fiscal</w:t>
      </w:r>
      <w:r w:rsidRPr="00B918DE">
        <w:rPr>
          <w:rFonts w:ascii="Arial" w:hAnsi="Arial" w:cs="Arial"/>
          <w:sz w:val="22"/>
        </w:rPr>
        <w:t>; (ii) una revisión ex post semestral de los procesos de adquisiciones</w:t>
      </w:r>
      <w:r w:rsidR="005A35EA" w:rsidRPr="00B918DE">
        <w:rPr>
          <w:rFonts w:ascii="Arial" w:hAnsi="Arial" w:cs="Arial"/>
          <w:sz w:val="22"/>
        </w:rPr>
        <w:t xml:space="preserve"> </w:t>
      </w:r>
      <w:r w:rsidRPr="00B918DE">
        <w:rPr>
          <w:rFonts w:ascii="Arial" w:hAnsi="Arial" w:cs="Arial"/>
          <w:sz w:val="22"/>
        </w:rPr>
        <w:t xml:space="preserve">ejecutados por la OREPA </w:t>
      </w:r>
      <w:r w:rsidRPr="00C363B0">
        <w:rPr>
          <w:rFonts w:ascii="Arial" w:hAnsi="Arial" w:cs="Arial"/>
          <w:sz w:val="22"/>
        </w:rPr>
        <w:t>Ouest</w:t>
      </w:r>
      <w:r w:rsidRPr="00B918DE">
        <w:rPr>
          <w:rFonts w:ascii="Arial" w:hAnsi="Arial" w:cs="Arial"/>
          <w:sz w:val="22"/>
        </w:rPr>
        <w:t xml:space="preserve"> para presentación dentro de los 60 días después del cierre del primer semestre de cada año fiscal; (iii) una auditoría financiera final</w:t>
      </w:r>
      <w:r w:rsidR="006B5596" w:rsidRPr="00B918DE">
        <w:rPr>
          <w:rFonts w:ascii="Arial" w:hAnsi="Arial" w:cs="Arial"/>
          <w:sz w:val="22"/>
        </w:rPr>
        <w:t xml:space="preserve"> deberá  presentarse dentro de los 120 días siguientes a la fecha estipulada para el último desembolso</w:t>
      </w:r>
      <w:r w:rsidR="005874B1" w:rsidRPr="00B918DE">
        <w:rPr>
          <w:rFonts w:ascii="Arial" w:hAnsi="Arial" w:cs="Arial"/>
          <w:sz w:val="22"/>
        </w:rPr>
        <w:t xml:space="preserve">; (iv) durante el último año de ejecución, el Ejecutor deberá presentar reportes </w:t>
      </w:r>
      <w:r w:rsidR="00003399">
        <w:rPr>
          <w:rFonts w:ascii="Arial" w:hAnsi="Arial" w:cs="Arial"/>
          <w:sz w:val="22"/>
        </w:rPr>
        <w:br/>
      </w:r>
      <w:r w:rsidR="005874B1" w:rsidRPr="00B918DE">
        <w:rPr>
          <w:rFonts w:ascii="Arial" w:hAnsi="Arial" w:cs="Arial"/>
          <w:sz w:val="22"/>
        </w:rPr>
        <w:t>financieros no auditados</w:t>
      </w:r>
      <w:r w:rsidR="00DA0581" w:rsidRPr="00B918DE">
        <w:rPr>
          <w:rFonts w:ascii="Arial" w:hAnsi="Arial" w:cs="Arial"/>
          <w:sz w:val="22"/>
        </w:rPr>
        <w:t xml:space="preserve"> </w:t>
      </w:r>
      <w:r w:rsidR="00600BE6" w:rsidRPr="00B918DE">
        <w:rPr>
          <w:rFonts w:ascii="Arial" w:hAnsi="Arial" w:cs="Arial"/>
          <w:sz w:val="22"/>
        </w:rPr>
        <w:t xml:space="preserve">60 días después del cierre de cada semestre. Para cada año siguiente, la presentación de reportes no auditados se </w:t>
      </w:r>
      <w:r w:rsidR="006E20A4" w:rsidRPr="00B918DE">
        <w:rPr>
          <w:rFonts w:ascii="Arial" w:hAnsi="Arial" w:cs="Arial"/>
          <w:sz w:val="22"/>
        </w:rPr>
        <w:t>llevará</w:t>
      </w:r>
      <w:r w:rsidR="00600BE6" w:rsidRPr="00B918DE">
        <w:rPr>
          <w:rFonts w:ascii="Arial" w:hAnsi="Arial" w:cs="Arial"/>
          <w:sz w:val="22"/>
        </w:rPr>
        <w:t xml:space="preserve"> a cabo con base a una evaluación de riesgos determinada durante misiones de supervisión. </w:t>
      </w:r>
      <w:r w:rsidR="00003399">
        <w:rPr>
          <w:rFonts w:ascii="Arial" w:hAnsi="Arial" w:cs="Arial"/>
          <w:sz w:val="22"/>
        </w:rPr>
        <w:br/>
      </w:r>
      <w:r w:rsidR="00600BE6" w:rsidRPr="00B918DE">
        <w:rPr>
          <w:rFonts w:ascii="Arial" w:hAnsi="Arial" w:cs="Arial"/>
          <w:sz w:val="22"/>
        </w:rPr>
        <w:t xml:space="preserve">Auditorias del proyecto se </w:t>
      </w:r>
      <w:r w:rsidR="006E20A4" w:rsidRPr="00B918DE">
        <w:rPr>
          <w:rFonts w:ascii="Arial" w:hAnsi="Arial" w:cs="Arial"/>
          <w:sz w:val="22"/>
        </w:rPr>
        <w:t>financiarán</w:t>
      </w:r>
      <w:r w:rsidR="00600BE6" w:rsidRPr="00B918DE">
        <w:rPr>
          <w:rFonts w:ascii="Arial" w:hAnsi="Arial" w:cs="Arial"/>
          <w:sz w:val="22"/>
        </w:rPr>
        <w:t xml:space="preserve"> con recursos del proyecto; </w:t>
      </w:r>
      <w:r w:rsidR="00254519" w:rsidRPr="00B918DE">
        <w:rPr>
          <w:rFonts w:ascii="Arial" w:hAnsi="Arial" w:cs="Arial"/>
          <w:sz w:val="22"/>
        </w:rPr>
        <w:t xml:space="preserve">y </w:t>
      </w:r>
      <w:r w:rsidR="00600BE6" w:rsidRPr="00B918DE">
        <w:rPr>
          <w:rFonts w:ascii="Arial" w:hAnsi="Arial" w:cs="Arial"/>
          <w:sz w:val="22"/>
        </w:rPr>
        <w:t xml:space="preserve">(v) Además de la auditoría financiera del proyecto, una auditoría financiera anual del CTE-RMPP se requerirá y deberá presentarse dentro de los 180 días después del cierre de cada año fiscal que se </w:t>
      </w:r>
      <w:r w:rsidR="006E20A4" w:rsidRPr="00B918DE">
        <w:rPr>
          <w:rFonts w:ascii="Arial" w:hAnsi="Arial" w:cs="Arial"/>
          <w:sz w:val="22"/>
        </w:rPr>
        <w:t>financiará</w:t>
      </w:r>
      <w:r w:rsidR="00600BE6" w:rsidRPr="00B918DE">
        <w:rPr>
          <w:rFonts w:ascii="Arial" w:hAnsi="Arial" w:cs="Arial"/>
          <w:sz w:val="22"/>
        </w:rPr>
        <w:t xml:space="preserve"> con recursos del CTE-RMPP. Ese último será </w:t>
      </w:r>
      <w:r w:rsidR="00003399">
        <w:rPr>
          <w:rFonts w:ascii="Arial" w:hAnsi="Arial" w:cs="Arial"/>
          <w:sz w:val="22"/>
        </w:rPr>
        <w:br/>
      </w:r>
      <w:r w:rsidR="00600BE6" w:rsidRPr="00B918DE">
        <w:rPr>
          <w:rFonts w:ascii="Arial" w:hAnsi="Arial" w:cs="Arial"/>
          <w:sz w:val="22"/>
        </w:rPr>
        <w:t>responsable por la contratación de esa auditoría</w:t>
      </w:r>
      <w:r w:rsidR="00FC5DC1" w:rsidRPr="00B918DE">
        <w:rPr>
          <w:rFonts w:ascii="Arial" w:hAnsi="Arial" w:cs="Arial"/>
          <w:sz w:val="22"/>
        </w:rPr>
        <w:t>.</w:t>
      </w:r>
      <w:r w:rsidR="00E64AD2" w:rsidRPr="00B918DE">
        <w:rPr>
          <w:rFonts w:ascii="Arial" w:hAnsi="Arial" w:cs="Arial"/>
          <w:sz w:val="22"/>
        </w:rPr>
        <w:t xml:space="preserve"> </w:t>
      </w:r>
      <w:r w:rsidR="005A35EA" w:rsidRPr="00B918DE">
        <w:rPr>
          <w:rFonts w:ascii="Arial" w:hAnsi="Arial" w:cs="Arial"/>
          <w:sz w:val="22"/>
        </w:rPr>
        <w:t xml:space="preserve">La auditoría externa será </w:t>
      </w:r>
      <w:r w:rsidR="00003399">
        <w:rPr>
          <w:rFonts w:ascii="Arial" w:hAnsi="Arial" w:cs="Arial"/>
          <w:sz w:val="22"/>
        </w:rPr>
        <w:br/>
      </w:r>
      <w:r w:rsidR="005A35EA" w:rsidRPr="00B918DE">
        <w:rPr>
          <w:rFonts w:ascii="Arial" w:hAnsi="Arial" w:cs="Arial"/>
          <w:sz w:val="22"/>
        </w:rPr>
        <w:t>efectuada por auditores independientes aceptables para el Banco, de acuerdo con los requerimientos de éste y sobre la base de términos de referencia previamente aprobados</w:t>
      </w:r>
      <w:r w:rsidR="006E20A4">
        <w:rPr>
          <w:rFonts w:ascii="Arial" w:hAnsi="Arial" w:cs="Arial"/>
          <w:sz w:val="22"/>
        </w:rPr>
        <w:t>.</w:t>
      </w:r>
    </w:p>
    <w:p w14:paraId="5D69A392" w14:textId="77777777" w:rsidR="0074237B" w:rsidRPr="00B918DE" w:rsidRDefault="00C57977" w:rsidP="00212F82">
      <w:pPr>
        <w:pStyle w:val="FirstHeading"/>
        <w:ind w:left="0" w:firstLine="0"/>
        <w:rPr>
          <w:rFonts w:ascii="Arial" w:hAnsi="Arial" w:cs="Arial"/>
          <w:noProof/>
          <w:sz w:val="22"/>
        </w:rPr>
      </w:pPr>
      <w:r w:rsidRPr="00B918DE">
        <w:rPr>
          <w:rFonts w:ascii="Arial" w:hAnsi="Arial" w:cs="Arial"/>
          <w:noProof/>
          <w:sz w:val="22"/>
        </w:rPr>
        <w:t>E</w:t>
      </w:r>
      <w:r w:rsidRPr="00B918DE">
        <w:rPr>
          <w:rFonts w:ascii="Arial" w:hAnsi="Arial" w:cs="Arial"/>
          <w:noProof/>
          <w:sz w:val="22"/>
        </w:rPr>
        <w:tab/>
      </w:r>
      <w:r w:rsidR="00AF6DFF" w:rsidRPr="00B918DE">
        <w:rPr>
          <w:rFonts w:ascii="Arial" w:hAnsi="Arial" w:cs="Arial"/>
          <w:noProof/>
          <w:sz w:val="22"/>
        </w:rPr>
        <w:t xml:space="preserve">Coordinación, </w:t>
      </w:r>
      <w:r w:rsidR="008B7C95" w:rsidRPr="00B918DE">
        <w:rPr>
          <w:rFonts w:ascii="Arial" w:hAnsi="Arial" w:cs="Arial"/>
          <w:noProof/>
          <w:sz w:val="22"/>
        </w:rPr>
        <w:t>P</w:t>
      </w:r>
      <w:r w:rsidR="00AF6DFF" w:rsidRPr="00B918DE">
        <w:rPr>
          <w:rFonts w:ascii="Arial" w:hAnsi="Arial" w:cs="Arial"/>
          <w:noProof/>
          <w:sz w:val="22"/>
        </w:rPr>
        <w:t xml:space="preserve">lan de </w:t>
      </w:r>
      <w:r w:rsidR="008B7C95" w:rsidRPr="00B918DE">
        <w:rPr>
          <w:rFonts w:ascii="Arial" w:hAnsi="Arial" w:cs="Arial"/>
          <w:noProof/>
          <w:sz w:val="22"/>
        </w:rPr>
        <w:t>T</w:t>
      </w:r>
      <w:r w:rsidR="00AF6DFF" w:rsidRPr="00B918DE">
        <w:rPr>
          <w:rFonts w:ascii="Arial" w:hAnsi="Arial" w:cs="Arial"/>
          <w:noProof/>
          <w:sz w:val="22"/>
        </w:rPr>
        <w:t xml:space="preserve">rabajo y </w:t>
      </w:r>
      <w:r w:rsidR="008B7C95" w:rsidRPr="00B918DE">
        <w:rPr>
          <w:rFonts w:ascii="Arial" w:hAnsi="Arial" w:cs="Arial"/>
          <w:noProof/>
          <w:sz w:val="22"/>
        </w:rPr>
        <w:t>P</w:t>
      </w:r>
      <w:r w:rsidR="00AF6DFF" w:rsidRPr="00B918DE">
        <w:rPr>
          <w:rFonts w:ascii="Arial" w:hAnsi="Arial" w:cs="Arial"/>
          <w:noProof/>
          <w:sz w:val="22"/>
        </w:rPr>
        <w:t xml:space="preserve">resupuesto del </w:t>
      </w:r>
      <w:r w:rsidR="008B7C95" w:rsidRPr="00B918DE">
        <w:rPr>
          <w:rFonts w:ascii="Arial" w:hAnsi="Arial" w:cs="Arial"/>
          <w:noProof/>
          <w:sz w:val="22"/>
        </w:rPr>
        <w:t>Monitoreo</w:t>
      </w:r>
    </w:p>
    <w:p w14:paraId="5D69A393" w14:textId="77777777" w:rsidR="001D2131" w:rsidRPr="00B918DE" w:rsidRDefault="001D2131" w:rsidP="00212F82">
      <w:pPr>
        <w:pStyle w:val="AutoNumpara"/>
        <w:numPr>
          <w:ilvl w:val="1"/>
          <w:numId w:val="13"/>
        </w:numPr>
        <w:autoSpaceDN/>
        <w:textAlignment w:val="auto"/>
        <w:rPr>
          <w:rFonts w:ascii="Arial" w:hAnsi="Arial" w:cs="Arial"/>
          <w:sz w:val="22"/>
          <w:szCs w:val="22"/>
        </w:rPr>
      </w:pPr>
      <w:bookmarkStart w:id="216" w:name="_Toc305003927"/>
      <w:r w:rsidRPr="00B918DE">
        <w:rPr>
          <w:rFonts w:ascii="Arial" w:hAnsi="Arial" w:cs="Arial"/>
          <w:sz w:val="22"/>
          <w:szCs w:val="22"/>
        </w:rPr>
        <w:t xml:space="preserve">Por motivos legales, el Director General </w:t>
      </w:r>
      <w:r w:rsidR="00DD2C96" w:rsidRPr="00B918DE">
        <w:rPr>
          <w:rFonts w:ascii="Arial" w:hAnsi="Arial" w:cs="Arial"/>
          <w:sz w:val="22"/>
          <w:szCs w:val="22"/>
        </w:rPr>
        <w:t xml:space="preserve">de la DINEPA </w:t>
      </w:r>
      <w:r w:rsidRPr="00B918DE">
        <w:rPr>
          <w:rFonts w:ascii="Arial" w:hAnsi="Arial" w:cs="Arial"/>
          <w:sz w:val="22"/>
          <w:szCs w:val="22"/>
        </w:rPr>
        <w:t xml:space="preserve">será quien firmará los </w:t>
      </w:r>
      <w:r w:rsidR="00003399">
        <w:rPr>
          <w:rFonts w:ascii="Arial" w:hAnsi="Arial" w:cs="Arial"/>
          <w:sz w:val="22"/>
          <w:szCs w:val="22"/>
        </w:rPr>
        <w:br/>
      </w:r>
      <w:r w:rsidRPr="00B918DE">
        <w:rPr>
          <w:rFonts w:ascii="Arial" w:hAnsi="Arial" w:cs="Arial"/>
          <w:sz w:val="22"/>
          <w:szCs w:val="22"/>
        </w:rPr>
        <w:t>contratos elaborados en el marco del Proyecto. Por eso, una coordinación estrecha deberá existir entre el Je</w:t>
      </w:r>
      <w:r w:rsidR="0001748D" w:rsidRPr="00B918DE">
        <w:rPr>
          <w:rFonts w:ascii="Arial" w:hAnsi="Arial" w:cs="Arial"/>
          <w:sz w:val="22"/>
          <w:szCs w:val="22"/>
        </w:rPr>
        <w:t>f</w:t>
      </w:r>
      <w:r w:rsidRPr="00B918DE">
        <w:rPr>
          <w:rFonts w:ascii="Arial" w:hAnsi="Arial" w:cs="Arial"/>
          <w:sz w:val="22"/>
          <w:szCs w:val="22"/>
        </w:rPr>
        <w:t xml:space="preserve">e de Proyecto y el Director </w:t>
      </w:r>
      <w:r w:rsidR="00254519" w:rsidRPr="00B918DE">
        <w:rPr>
          <w:rFonts w:ascii="Arial" w:hAnsi="Arial" w:cs="Arial"/>
          <w:sz w:val="22"/>
          <w:szCs w:val="22"/>
        </w:rPr>
        <w:t>G</w:t>
      </w:r>
      <w:r w:rsidRPr="00B918DE">
        <w:rPr>
          <w:rFonts w:ascii="Arial" w:hAnsi="Arial" w:cs="Arial"/>
          <w:sz w:val="22"/>
          <w:szCs w:val="22"/>
        </w:rPr>
        <w:t>eneral de la DINEPA para garantizar la agilidad de los procedimientos administrativos.</w:t>
      </w:r>
    </w:p>
    <w:p w14:paraId="5D69A394" w14:textId="77777777" w:rsidR="000B0354" w:rsidRPr="00B918DE" w:rsidRDefault="000B0354" w:rsidP="00212F82">
      <w:pPr>
        <w:pStyle w:val="AutoNumpara"/>
        <w:numPr>
          <w:ilvl w:val="1"/>
          <w:numId w:val="13"/>
        </w:numPr>
        <w:autoSpaceDN/>
        <w:textAlignment w:val="auto"/>
        <w:rPr>
          <w:rFonts w:ascii="Arial" w:hAnsi="Arial" w:cs="Arial"/>
          <w:sz w:val="22"/>
          <w:szCs w:val="22"/>
        </w:rPr>
      </w:pPr>
      <w:r w:rsidRPr="00B918DE">
        <w:rPr>
          <w:rFonts w:ascii="Arial" w:hAnsi="Arial" w:cs="Arial"/>
          <w:sz w:val="22"/>
          <w:szCs w:val="22"/>
        </w:rPr>
        <w:t xml:space="preserve">Tal como presentado, los miembros del equipo del proyecto serán empleados por el CTE de la RMPP con funciones detalladas en el Manual de Funciones del CTE para sus actividades específicas al CTE y en el </w:t>
      </w:r>
      <w:r w:rsidR="00DD2C96" w:rsidRPr="00B918DE">
        <w:rPr>
          <w:rFonts w:ascii="Arial" w:hAnsi="Arial" w:cs="Arial"/>
          <w:sz w:val="22"/>
          <w:szCs w:val="22"/>
        </w:rPr>
        <w:t xml:space="preserve">Reglamento Operativo del </w:t>
      </w:r>
      <w:r w:rsidR="00451706">
        <w:rPr>
          <w:rFonts w:ascii="Arial" w:hAnsi="Arial" w:cs="Arial"/>
          <w:sz w:val="22"/>
          <w:szCs w:val="22"/>
        </w:rPr>
        <w:br/>
      </w:r>
      <w:r w:rsidR="00DD2C96" w:rsidRPr="00B918DE">
        <w:rPr>
          <w:rFonts w:ascii="Arial" w:hAnsi="Arial" w:cs="Arial"/>
          <w:sz w:val="22"/>
          <w:szCs w:val="22"/>
        </w:rPr>
        <w:t>Programa (ROP)</w:t>
      </w:r>
      <w:r w:rsidRPr="00B918DE">
        <w:rPr>
          <w:rFonts w:ascii="Arial" w:hAnsi="Arial" w:cs="Arial"/>
          <w:sz w:val="22"/>
          <w:szCs w:val="22"/>
        </w:rPr>
        <w:t xml:space="preserve"> para sus funciones en el marco del proyecto. La Dirección </w:t>
      </w:r>
      <w:r w:rsidR="00451706">
        <w:rPr>
          <w:rFonts w:ascii="Arial" w:hAnsi="Arial" w:cs="Arial"/>
          <w:sz w:val="22"/>
          <w:szCs w:val="22"/>
        </w:rPr>
        <w:br/>
      </w:r>
      <w:r w:rsidRPr="00B918DE">
        <w:rPr>
          <w:rFonts w:ascii="Arial" w:hAnsi="Arial" w:cs="Arial"/>
          <w:sz w:val="22"/>
          <w:szCs w:val="22"/>
        </w:rPr>
        <w:t xml:space="preserve">Administrativa y Financiera y la Dirección de Adquisiciones de la DINEPA </w:t>
      </w:r>
      <w:r w:rsidR="00451706">
        <w:rPr>
          <w:rFonts w:ascii="Arial" w:hAnsi="Arial" w:cs="Arial"/>
          <w:sz w:val="22"/>
          <w:szCs w:val="22"/>
        </w:rPr>
        <w:br/>
      </w:r>
      <w:r w:rsidRPr="00B918DE">
        <w:rPr>
          <w:rFonts w:ascii="Arial" w:hAnsi="Arial" w:cs="Arial"/>
          <w:sz w:val="22"/>
          <w:szCs w:val="22"/>
        </w:rPr>
        <w:t>ejercerán una función de fiscalizador de las actividades del equipo de proyecto.</w:t>
      </w:r>
    </w:p>
    <w:p w14:paraId="5D69A395" w14:textId="77777777" w:rsidR="00B3709F" w:rsidRPr="00B918DE" w:rsidRDefault="008B7C95" w:rsidP="00212F82">
      <w:pPr>
        <w:pStyle w:val="AutoNumpara"/>
        <w:numPr>
          <w:ilvl w:val="1"/>
          <w:numId w:val="13"/>
        </w:numPr>
        <w:autoSpaceDN/>
        <w:textAlignment w:val="auto"/>
        <w:rPr>
          <w:rFonts w:ascii="Arial" w:hAnsi="Arial" w:cs="Arial"/>
          <w:sz w:val="22"/>
          <w:szCs w:val="22"/>
        </w:rPr>
      </w:pPr>
      <w:r w:rsidRPr="00B918DE">
        <w:rPr>
          <w:rFonts w:ascii="Arial" w:hAnsi="Arial" w:cs="Arial"/>
          <w:sz w:val="22"/>
          <w:szCs w:val="22"/>
        </w:rPr>
        <w:t xml:space="preserve">Por su parte el BID, a través del Jefe </w:t>
      </w:r>
      <w:r w:rsidR="00254519" w:rsidRPr="00B918DE">
        <w:rPr>
          <w:rFonts w:ascii="Arial" w:hAnsi="Arial" w:cs="Arial"/>
          <w:sz w:val="22"/>
          <w:szCs w:val="22"/>
        </w:rPr>
        <w:t>de</w:t>
      </w:r>
      <w:r w:rsidRPr="00B918DE">
        <w:rPr>
          <w:rFonts w:ascii="Arial" w:hAnsi="Arial" w:cs="Arial"/>
          <w:sz w:val="22"/>
          <w:szCs w:val="22"/>
        </w:rPr>
        <w:t xml:space="preserve"> Equipo de Proyecto</w:t>
      </w:r>
      <w:r w:rsidR="0041554D" w:rsidRPr="00B918DE">
        <w:rPr>
          <w:rFonts w:ascii="Arial" w:hAnsi="Arial" w:cs="Arial"/>
          <w:sz w:val="22"/>
          <w:szCs w:val="22"/>
        </w:rPr>
        <w:t>,</w:t>
      </w:r>
      <w:r w:rsidRPr="00B918DE">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B918DE">
        <w:rPr>
          <w:rFonts w:ascii="Arial" w:hAnsi="Arial" w:cs="Arial"/>
          <w:sz w:val="22"/>
          <w:szCs w:val="22"/>
        </w:rPr>
        <w:t>trimestrales</w:t>
      </w:r>
      <w:r w:rsidRPr="00B918DE">
        <w:rPr>
          <w:rFonts w:ascii="Arial" w:hAnsi="Arial" w:cs="Arial"/>
          <w:sz w:val="22"/>
          <w:szCs w:val="22"/>
        </w:rPr>
        <w:t xml:space="preserve"> con los </w:t>
      </w:r>
      <w:r w:rsidR="00003399">
        <w:rPr>
          <w:rFonts w:ascii="Arial" w:hAnsi="Arial" w:cs="Arial"/>
          <w:sz w:val="22"/>
          <w:szCs w:val="22"/>
        </w:rPr>
        <w:br/>
      </w:r>
      <w:r w:rsidRPr="00B918DE">
        <w:rPr>
          <w:rFonts w:ascii="Arial" w:hAnsi="Arial" w:cs="Arial"/>
          <w:sz w:val="22"/>
          <w:szCs w:val="22"/>
        </w:rPr>
        <w:t xml:space="preserve">responsables de la ejecución de este plan y de ser necesario solicitará informes o presentaciones de resultados extraordinarias. </w:t>
      </w:r>
      <w:r w:rsidR="002678D2" w:rsidRPr="00B918DE">
        <w:rPr>
          <w:rFonts w:ascii="Arial" w:hAnsi="Arial" w:cs="Arial"/>
          <w:sz w:val="22"/>
          <w:szCs w:val="22"/>
        </w:rPr>
        <w:t>Por su parte, el equipo fiduciario del Banco realizará inspecciones financie</w:t>
      </w:r>
      <w:r w:rsidR="0090482D" w:rsidRPr="00B918DE">
        <w:rPr>
          <w:rFonts w:ascii="Arial" w:hAnsi="Arial" w:cs="Arial"/>
          <w:sz w:val="22"/>
          <w:szCs w:val="22"/>
        </w:rPr>
        <w:t>ras y del sistema de adquisiciones</w:t>
      </w:r>
      <w:r w:rsidR="002678D2" w:rsidRPr="00B918DE">
        <w:rPr>
          <w:rFonts w:ascii="Arial" w:hAnsi="Arial" w:cs="Arial"/>
          <w:sz w:val="22"/>
          <w:szCs w:val="22"/>
        </w:rPr>
        <w:t>.</w:t>
      </w:r>
    </w:p>
    <w:p w14:paraId="5D69A396" w14:textId="77777777" w:rsidR="0074237B" w:rsidRPr="00B918DE" w:rsidRDefault="008B7C95" w:rsidP="00212F82">
      <w:pPr>
        <w:pStyle w:val="AutoNumpara"/>
        <w:numPr>
          <w:ilvl w:val="1"/>
          <w:numId w:val="13"/>
        </w:numPr>
        <w:autoSpaceDN/>
        <w:textAlignment w:val="auto"/>
        <w:rPr>
          <w:rFonts w:ascii="Arial" w:hAnsi="Arial" w:cs="Arial"/>
          <w:sz w:val="22"/>
        </w:rPr>
      </w:pPr>
      <w:r w:rsidRPr="00B918DE">
        <w:rPr>
          <w:rFonts w:ascii="Arial" w:hAnsi="Arial" w:cs="Arial"/>
          <w:sz w:val="22"/>
        </w:rPr>
        <w:lastRenderedPageBreak/>
        <w:t xml:space="preserve">Los resultados de los indicadores al final de la ejecución de la operación deberán ser incluidos en el Informe de Terminación de Proyecto (PCR, por sus siglas en </w:t>
      </w:r>
      <w:r w:rsidR="006E20A4" w:rsidRPr="00B918DE">
        <w:rPr>
          <w:rFonts w:ascii="Arial" w:hAnsi="Arial" w:cs="Arial"/>
          <w:sz w:val="22"/>
        </w:rPr>
        <w:t>inglés</w:t>
      </w:r>
      <w:r w:rsidRPr="00B918DE">
        <w:rPr>
          <w:rFonts w:ascii="Arial" w:hAnsi="Arial" w:cs="Arial"/>
          <w:sz w:val="22"/>
        </w:rPr>
        <w:t xml:space="preserve">) del cual la Oficina de País es responsable de su elaboración, con el apoyo de los especialistas de la Sede y de otros especialistas que hayan </w:t>
      </w:r>
      <w:r w:rsidR="00451706">
        <w:rPr>
          <w:rFonts w:ascii="Arial" w:hAnsi="Arial" w:cs="Arial"/>
          <w:sz w:val="22"/>
        </w:rPr>
        <w:br/>
      </w:r>
      <w:r w:rsidRPr="00B918DE">
        <w:rPr>
          <w:rFonts w:ascii="Arial" w:hAnsi="Arial" w:cs="Arial"/>
          <w:sz w:val="22"/>
        </w:rPr>
        <w:t>intervenido en el diseño, ejecución y evaluación de las obras financiadas.</w:t>
      </w:r>
      <w:r w:rsidR="002678D2" w:rsidRPr="00B918DE">
        <w:rPr>
          <w:rFonts w:ascii="Arial" w:hAnsi="Arial" w:cs="Arial"/>
          <w:sz w:val="22"/>
        </w:rPr>
        <w:t xml:space="preserve"> </w:t>
      </w:r>
    </w:p>
    <w:bookmarkEnd w:id="216"/>
    <w:p w14:paraId="5D69A397" w14:textId="77777777" w:rsidR="00EC31C6" w:rsidRPr="00B918DE" w:rsidRDefault="00EC31C6">
      <w:pPr>
        <w:pStyle w:val="Paragraph"/>
        <w:tabs>
          <w:tab w:val="clear" w:pos="720"/>
        </w:tabs>
        <w:ind w:left="360" w:firstLine="0"/>
        <w:outlineLvl w:val="9"/>
        <w:rPr>
          <w:rFonts w:ascii="Arial" w:hAnsi="Arial" w:cs="Arial"/>
          <w:sz w:val="22"/>
          <w:highlight w:val="yellow"/>
        </w:rPr>
        <w:sectPr w:rsidR="00EC31C6" w:rsidRPr="00B918DE" w:rsidSect="00646653">
          <w:footerReference w:type="default" r:id="rId9"/>
          <w:pgSz w:w="12240" w:h="15840"/>
          <w:pgMar w:top="1440" w:right="1800" w:bottom="1440" w:left="1800" w:header="720" w:footer="720" w:gutter="0"/>
          <w:cols w:space="720"/>
        </w:sectPr>
      </w:pPr>
    </w:p>
    <w:p w14:paraId="5D69A398" w14:textId="77777777" w:rsidR="0074237B" w:rsidRPr="00212F82" w:rsidRDefault="00281BD6">
      <w:pPr>
        <w:pStyle w:val="TableTitle"/>
        <w:framePr w:wrap="around"/>
        <w:rPr>
          <w:rFonts w:ascii="Arial" w:hAnsi="Arial" w:cs="Arial"/>
          <w:sz w:val="22"/>
          <w:szCs w:val="22"/>
          <w:lang w:val="es-ES_tradnl"/>
        </w:rPr>
      </w:pPr>
      <w:bookmarkStart w:id="217" w:name="_Toc299996940"/>
      <w:bookmarkStart w:id="218" w:name="_Toc299997070"/>
      <w:bookmarkStart w:id="219" w:name="_Toc299997413"/>
      <w:bookmarkStart w:id="220" w:name="_Toc305003930"/>
      <w:r w:rsidRPr="00212F82">
        <w:rPr>
          <w:rFonts w:ascii="Arial" w:hAnsi="Arial" w:cs="Arial"/>
          <w:sz w:val="22"/>
          <w:szCs w:val="22"/>
          <w:lang w:val="es-ES_tradnl"/>
        </w:rPr>
        <w:lastRenderedPageBreak/>
        <w:t>Cuadro 2</w:t>
      </w:r>
      <w:r w:rsidRPr="00212F82">
        <w:rPr>
          <w:rFonts w:ascii="Arial" w:hAnsi="Arial" w:cs="Arial"/>
          <w:sz w:val="22"/>
          <w:szCs w:val="22"/>
          <w:lang w:val="es-ES_tradnl"/>
        </w:rPr>
        <w:br/>
      </w:r>
      <w:r w:rsidR="002678D2" w:rsidRPr="00212F82">
        <w:rPr>
          <w:rFonts w:ascii="Arial" w:hAnsi="Arial" w:cs="Arial"/>
          <w:sz w:val="22"/>
          <w:szCs w:val="22"/>
          <w:lang w:val="es-ES_tradnl"/>
        </w:rPr>
        <w:t xml:space="preserve">Programa </w:t>
      </w:r>
      <w:r w:rsidR="003E3675" w:rsidRPr="00212F82">
        <w:rPr>
          <w:rFonts w:ascii="Arial" w:hAnsi="Arial" w:cs="Arial"/>
          <w:sz w:val="22"/>
          <w:szCs w:val="22"/>
          <w:lang w:val="es-ES_tradnl"/>
        </w:rPr>
        <w:t>Proyecto de Agua y Saneamiento para Puerto Príncipe – Fase II</w:t>
      </w:r>
      <w:ins w:id="221" w:author="Perez Monforte, Sergio" w:date="2017-09-11T13:24:00Z">
        <w:r w:rsidR="004746AD">
          <w:rPr>
            <w:rFonts w:ascii="Arial" w:hAnsi="Arial" w:cs="Arial"/>
            <w:sz w:val="22"/>
            <w:szCs w:val="22"/>
            <w:lang w:val="es-ES_tradnl"/>
          </w:rPr>
          <w:t>I</w:t>
        </w:r>
      </w:ins>
    </w:p>
    <w:p w14:paraId="5D69A399" w14:textId="77777777" w:rsidR="0074237B" w:rsidRPr="00212F82" w:rsidRDefault="002678D2">
      <w:pPr>
        <w:pStyle w:val="TableTitle"/>
        <w:framePr w:wrap="around"/>
        <w:rPr>
          <w:rFonts w:ascii="Arial" w:hAnsi="Arial" w:cs="Arial"/>
          <w:sz w:val="22"/>
          <w:szCs w:val="22"/>
          <w:lang w:val="es-ES_tradnl"/>
        </w:rPr>
      </w:pPr>
      <w:r w:rsidRPr="00212F82">
        <w:rPr>
          <w:rFonts w:ascii="Arial" w:hAnsi="Arial" w:cs="Arial"/>
          <w:sz w:val="22"/>
          <w:szCs w:val="22"/>
          <w:lang w:val="es-ES_tradnl"/>
        </w:rPr>
        <w:t xml:space="preserve">Monitoreo - </w:t>
      </w:r>
      <w:r w:rsidR="00281BD6" w:rsidRPr="00212F82">
        <w:rPr>
          <w:rFonts w:ascii="Arial" w:hAnsi="Arial" w:cs="Arial"/>
          <w:sz w:val="22"/>
          <w:szCs w:val="22"/>
          <w:lang w:val="es-ES_tradnl"/>
        </w:rPr>
        <w:t>Plan de trabajo</w:t>
      </w:r>
      <w:bookmarkEnd w:id="217"/>
      <w:bookmarkEnd w:id="218"/>
      <w:bookmarkEnd w:id="219"/>
      <w:bookmarkEnd w:id="220"/>
    </w:p>
    <w:p w14:paraId="5D69A39A" w14:textId="77777777" w:rsidR="005B587A" w:rsidRPr="00254519" w:rsidRDefault="005B587A">
      <w:pPr>
        <w:pStyle w:val="TableTitle"/>
        <w:framePr w:wrap="around"/>
        <w:rPr>
          <w:rFonts w:ascii="Times New Roman" w:hAnsi="Times New Roman"/>
          <w:sz w:val="24"/>
          <w:lang w:val="es-ES_tradnl"/>
        </w:rPr>
      </w:pPr>
    </w:p>
    <w:tbl>
      <w:tblPr>
        <w:tblW w:w="531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CellMar>
          <w:left w:w="10" w:type="dxa"/>
          <w:right w:w="10" w:type="dxa"/>
        </w:tblCellMar>
        <w:tblLook w:val="04A0" w:firstRow="1" w:lastRow="0" w:firstColumn="1" w:lastColumn="0" w:noHBand="0" w:noVBand="1"/>
      </w:tblPr>
      <w:tblGrid>
        <w:gridCol w:w="2879"/>
        <w:gridCol w:w="77"/>
        <w:gridCol w:w="240"/>
        <w:gridCol w:w="330"/>
        <w:gridCol w:w="346"/>
        <w:gridCol w:w="431"/>
        <w:gridCol w:w="434"/>
        <w:gridCol w:w="431"/>
        <w:gridCol w:w="431"/>
        <w:gridCol w:w="434"/>
        <w:gridCol w:w="440"/>
        <w:gridCol w:w="434"/>
        <w:gridCol w:w="434"/>
        <w:gridCol w:w="434"/>
        <w:gridCol w:w="456"/>
        <w:gridCol w:w="434"/>
        <w:gridCol w:w="444"/>
        <w:gridCol w:w="434"/>
        <w:gridCol w:w="450"/>
        <w:gridCol w:w="355"/>
        <w:gridCol w:w="352"/>
        <w:gridCol w:w="355"/>
        <w:gridCol w:w="288"/>
        <w:gridCol w:w="260"/>
        <w:gridCol w:w="1373"/>
        <w:gridCol w:w="804"/>
        <w:gridCol w:w="1514"/>
        <w:tblGridChange w:id="222">
          <w:tblGrid>
            <w:gridCol w:w="2879"/>
            <w:gridCol w:w="77"/>
            <w:gridCol w:w="240"/>
            <w:gridCol w:w="330"/>
            <w:gridCol w:w="346"/>
            <w:gridCol w:w="431"/>
            <w:gridCol w:w="434"/>
            <w:gridCol w:w="431"/>
            <w:gridCol w:w="431"/>
            <w:gridCol w:w="434"/>
            <w:gridCol w:w="440"/>
            <w:gridCol w:w="434"/>
            <w:gridCol w:w="434"/>
            <w:gridCol w:w="434"/>
            <w:gridCol w:w="456"/>
            <w:gridCol w:w="434"/>
            <w:gridCol w:w="444"/>
            <w:gridCol w:w="434"/>
            <w:gridCol w:w="450"/>
            <w:gridCol w:w="355"/>
            <w:gridCol w:w="352"/>
            <w:gridCol w:w="355"/>
            <w:gridCol w:w="288"/>
            <w:gridCol w:w="260"/>
            <w:gridCol w:w="1373"/>
            <w:gridCol w:w="804"/>
            <w:gridCol w:w="1514"/>
          </w:tblGrid>
        </w:tblGridChange>
      </w:tblGrid>
      <w:tr w:rsidR="00C363B0" w:rsidRPr="005B587A" w14:paraId="5D69A3A7" w14:textId="77777777" w:rsidTr="00402A2B">
        <w:trPr>
          <w:jc w:val="center"/>
        </w:trPr>
        <w:tc>
          <w:tcPr>
            <w:tcW w:w="966" w:type="pct"/>
            <w:gridSpan w:val="2"/>
            <w:vMerge w:val="restart"/>
            <w:shd w:val="clear" w:color="auto" w:fill="FFFFFF" w:themeFill="background1"/>
            <w:tcMar>
              <w:top w:w="0" w:type="dxa"/>
              <w:left w:w="108" w:type="dxa"/>
              <w:bottom w:w="0" w:type="dxa"/>
              <w:right w:w="108" w:type="dxa"/>
            </w:tcMar>
          </w:tcPr>
          <w:p w14:paraId="5D69A39B"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Principales actividades de seguimiento/Productos por actividad</w:t>
            </w:r>
          </w:p>
        </w:tc>
        <w:tc>
          <w:tcPr>
            <w:tcW w:w="78" w:type="pct"/>
            <w:shd w:val="clear" w:color="auto" w:fill="FFFFFF" w:themeFill="background1"/>
            <w:tcMar>
              <w:top w:w="0" w:type="dxa"/>
              <w:left w:w="108" w:type="dxa"/>
              <w:bottom w:w="0" w:type="dxa"/>
              <w:right w:w="108" w:type="dxa"/>
            </w:tcMar>
          </w:tcPr>
          <w:p w14:paraId="5D69A39C" w14:textId="77777777" w:rsidR="005B587A" w:rsidRPr="00212F82" w:rsidRDefault="005B587A" w:rsidP="005B587A">
            <w:pPr>
              <w:jc w:val="center"/>
              <w:rPr>
                <w:rFonts w:ascii="Arial" w:hAnsi="Arial" w:cs="Arial"/>
                <w:b/>
                <w:sz w:val="17"/>
                <w:szCs w:val="17"/>
                <w:highlight w:val="yellow"/>
              </w:rPr>
            </w:pPr>
          </w:p>
        </w:tc>
        <w:tc>
          <w:tcPr>
            <w:tcW w:w="504" w:type="pct"/>
            <w:gridSpan w:val="4"/>
            <w:shd w:val="clear" w:color="auto" w:fill="FFFFFF" w:themeFill="background1"/>
            <w:tcMar>
              <w:top w:w="0" w:type="dxa"/>
              <w:left w:w="108" w:type="dxa"/>
              <w:bottom w:w="0" w:type="dxa"/>
              <w:right w:w="108" w:type="dxa"/>
            </w:tcMar>
          </w:tcPr>
          <w:p w14:paraId="5D69A39D"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Año 1</w:t>
            </w:r>
          </w:p>
        </w:tc>
        <w:tc>
          <w:tcPr>
            <w:tcW w:w="568" w:type="pct"/>
            <w:gridSpan w:val="4"/>
            <w:shd w:val="clear" w:color="auto" w:fill="FFFFFF" w:themeFill="background1"/>
            <w:tcMar>
              <w:top w:w="0" w:type="dxa"/>
              <w:left w:w="108" w:type="dxa"/>
              <w:bottom w:w="0" w:type="dxa"/>
              <w:right w:w="108" w:type="dxa"/>
            </w:tcMar>
          </w:tcPr>
          <w:p w14:paraId="5D69A39E"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Año 2</w:t>
            </w:r>
          </w:p>
        </w:tc>
        <w:tc>
          <w:tcPr>
            <w:tcW w:w="575" w:type="pct"/>
            <w:gridSpan w:val="4"/>
            <w:shd w:val="clear" w:color="auto" w:fill="FFFFFF" w:themeFill="background1"/>
            <w:tcMar>
              <w:top w:w="0" w:type="dxa"/>
              <w:left w:w="108" w:type="dxa"/>
              <w:bottom w:w="0" w:type="dxa"/>
              <w:right w:w="108" w:type="dxa"/>
            </w:tcMar>
          </w:tcPr>
          <w:p w14:paraId="5D69A39F"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Año 3</w:t>
            </w:r>
          </w:p>
        </w:tc>
        <w:tc>
          <w:tcPr>
            <w:tcW w:w="576" w:type="pct"/>
            <w:gridSpan w:val="4"/>
            <w:shd w:val="clear" w:color="auto" w:fill="FFFFFF" w:themeFill="background1"/>
            <w:tcMar>
              <w:top w:w="0" w:type="dxa"/>
              <w:left w:w="108" w:type="dxa"/>
              <w:bottom w:w="0" w:type="dxa"/>
              <w:right w:w="108" w:type="dxa"/>
            </w:tcMar>
          </w:tcPr>
          <w:p w14:paraId="5D69A3A0"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Año 4</w:t>
            </w:r>
          </w:p>
        </w:tc>
        <w:tc>
          <w:tcPr>
            <w:tcW w:w="441" w:type="pct"/>
            <w:gridSpan w:val="4"/>
            <w:shd w:val="clear" w:color="auto" w:fill="FFFFFF" w:themeFill="background1"/>
          </w:tcPr>
          <w:p w14:paraId="5D69A3A1"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Año 5</w:t>
            </w:r>
          </w:p>
        </w:tc>
        <w:tc>
          <w:tcPr>
            <w:tcW w:w="82" w:type="pct"/>
            <w:shd w:val="clear" w:color="auto" w:fill="FFFFFF" w:themeFill="background1"/>
            <w:tcMar>
              <w:top w:w="0" w:type="dxa"/>
              <w:left w:w="108" w:type="dxa"/>
              <w:bottom w:w="0" w:type="dxa"/>
              <w:right w:w="108" w:type="dxa"/>
            </w:tcMar>
          </w:tcPr>
          <w:p w14:paraId="5D69A3A2" w14:textId="77777777" w:rsidR="005B587A" w:rsidRPr="00212F82" w:rsidRDefault="005B587A" w:rsidP="005B587A">
            <w:pPr>
              <w:jc w:val="center"/>
              <w:rPr>
                <w:rFonts w:ascii="Arial" w:hAnsi="Arial" w:cs="Arial"/>
                <w:b/>
                <w:sz w:val="17"/>
                <w:szCs w:val="17"/>
              </w:rPr>
            </w:pPr>
          </w:p>
        </w:tc>
        <w:tc>
          <w:tcPr>
            <w:tcW w:w="449" w:type="pct"/>
            <w:vMerge w:val="restart"/>
            <w:shd w:val="clear" w:color="auto" w:fill="FFFFFF" w:themeFill="background1"/>
            <w:tcMar>
              <w:top w:w="0" w:type="dxa"/>
              <w:left w:w="108" w:type="dxa"/>
              <w:bottom w:w="0" w:type="dxa"/>
              <w:right w:w="108" w:type="dxa"/>
            </w:tcMar>
            <w:vAlign w:val="center"/>
          </w:tcPr>
          <w:p w14:paraId="5D69A3A3"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Responsable</w:t>
            </w:r>
          </w:p>
        </w:tc>
        <w:tc>
          <w:tcPr>
            <w:tcW w:w="263" w:type="pct"/>
            <w:vMerge w:val="restart"/>
            <w:shd w:val="clear" w:color="auto" w:fill="FFFFFF" w:themeFill="background1"/>
            <w:tcMar>
              <w:top w:w="0" w:type="dxa"/>
              <w:left w:w="108" w:type="dxa"/>
              <w:bottom w:w="0" w:type="dxa"/>
              <w:right w:w="108" w:type="dxa"/>
            </w:tcMar>
            <w:vAlign w:val="center"/>
          </w:tcPr>
          <w:p w14:paraId="5D69A3A4"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Costo</w:t>
            </w:r>
          </w:p>
          <w:p w14:paraId="5D69A3A5"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(US$)</w:t>
            </w:r>
          </w:p>
        </w:tc>
        <w:tc>
          <w:tcPr>
            <w:tcW w:w="499" w:type="pct"/>
            <w:vMerge w:val="restart"/>
            <w:shd w:val="clear" w:color="auto" w:fill="FFFFFF" w:themeFill="background1"/>
            <w:tcMar>
              <w:top w:w="0" w:type="dxa"/>
              <w:left w:w="108" w:type="dxa"/>
              <w:bottom w:w="0" w:type="dxa"/>
              <w:right w:w="108" w:type="dxa"/>
            </w:tcMar>
            <w:vAlign w:val="center"/>
          </w:tcPr>
          <w:p w14:paraId="5D69A3A6"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Financiamiento</w:t>
            </w:r>
          </w:p>
        </w:tc>
      </w:tr>
      <w:tr w:rsidR="00402A2B" w:rsidRPr="005B587A" w14:paraId="5D69A3C2" w14:textId="77777777" w:rsidTr="00402A2B">
        <w:trPr>
          <w:jc w:val="center"/>
        </w:trPr>
        <w:tc>
          <w:tcPr>
            <w:tcW w:w="966" w:type="pct"/>
            <w:gridSpan w:val="2"/>
            <w:vMerge/>
            <w:shd w:val="clear" w:color="auto" w:fill="FFFFFF" w:themeFill="background1"/>
            <w:tcMar>
              <w:top w:w="0" w:type="dxa"/>
              <w:left w:w="108" w:type="dxa"/>
              <w:bottom w:w="0" w:type="dxa"/>
              <w:right w:w="108" w:type="dxa"/>
            </w:tcMar>
          </w:tcPr>
          <w:p w14:paraId="5D69A3A8" w14:textId="77777777" w:rsidR="005B587A" w:rsidRPr="00212F82" w:rsidRDefault="005B587A" w:rsidP="005B587A">
            <w:pPr>
              <w:jc w:val="center"/>
              <w:rPr>
                <w:rFonts w:ascii="Arial" w:hAnsi="Arial" w:cs="Arial"/>
                <w:sz w:val="17"/>
                <w:szCs w:val="17"/>
              </w:rPr>
            </w:pPr>
          </w:p>
        </w:tc>
        <w:tc>
          <w:tcPr>
            <w:tcW w:w="78" w:type="pct"/>
            <w:shd w:val="clear" w:color="auto" w:fill="FFFFFF" w:themeFill="background1"/>
            <w:tcMar>
              <w:top w:w="0" w:type="dxa"/>
              <w:left w:w="108" w:type="dxa"/>
              <w:bottom w:w="0" w:type="dxa"/>
              <w:right w:w="108" w:type="dxa"/>
            </w:tcMar>
          </w:tcPr>
          <w:p w14:paraId="5D69A3A9" w14:textId="77777777" w:rsidR="005B587A" w:rsidRPr="00041F63" w:rsidRDefault="005B587A" w:rsidP="005B587A">
            <w:pPr>
              <w:jc w:val="center"/>
              <w:rPr>
                <w:rFonts w:ascii="Arial" w:hAnsi="Arial" w:cs="Arial"/>
                <w:b/>
                <w:sz w:val="17"/>
                <w:szCs w:val="17"/>
                <w:rPrChange w:id="223" w:author="Guerrero Rivera, Marilyn Ivette" w:date="2017-09-12T14:26:00Z">
                  <w:rPr>
                    <w:rFonts w:ascii="Arial" w:hAnsi="Arial" w:cs="Arial"/>
                    <w:b/>
                    <w:sz w:val="17"/>
                    <w:szCs w:val="17"/>
                    <w:highlight w:val="yellow"/>
                  </w:rPr>
                </w:rPrChange>
              </w:rPr>
            </w:pPr>
            <w:r w:rsidRPr="00041F63">
              <w:rPr>
                <w:rFonts w:ascii="Arial" w:hAnsi="Arial" w:cs="Arial"/>
                <w:b/>
                <w:sz w:val="17"/>
                <w:szCs w:val="17"/>
                <w:rPrChange w:id="224" w:author="Guerrero Rivera, Marilyn Ivette" w:date="2017-09-12T14:26:00Z">
                  <w:rPr>
                    <w:rFonts w:ascii="Arial" w:hAnsi="Arial" w:cs="Arial"/>
                    <w:b/>
                    <w:sz w:val="17"/>
                    <w:szCs w:val="17"/>
                    <w:highlight w:val="yellow"/>
                  </w:rPr>
                </w:rPrChange>
              </w:rPr>
              <w:t>0</w:t>
            </w:r>
          </w:p>
        </w:tc>
        <w:tc>
          <w:tcPr>
            <w:tcW w:w="108" w:type="pct"/>
            <w:shd w:val="clear" w:color="auto" w:fill="FFFFFF" w:themeFill="background1"/>
            <w:tcMar>
              <w:top w:w="0" w:type="dxa"/>
              <w:left w:w="108" w:type="dxa"/>
              <w:bottom w:w="0" w:type="dxa"/>
              <w:right w:w="108" w:type="dxa"/>
            </w:tcMar>
          </w:tcPr>
          <w:p w14:paraId="5D69A3AA"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w:t>
            </w:r>
          </w:p>
        </w:tc>
        <w:tc>
          <w:tcPr>
            <w:tcW w:w="113" w:type="pct"/>
            <w:shd w:val="clear" w:color="auto" w:fill="FFFFFF" w:themeFill="background1"/>
            <w:tcMar>
              <w:top w:w="0" w:type="dxa"/>
              <w:left w:w="108" w:type="dxa"/>
              <w:bottom w:w="0" w:type="dxa"/>
              <w:right w:w="108" w:type="dxa"/>
            </w:tcMar>
          </w:tcPr>
          <w:p w14:paraId="5D69A3AB"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w:t>
            </w:r>
          </w:p>
        </w:tc>
        <w:tc>
          <w:tcPr>
            <w:tcW w:w="141" w:type="pct"/>
            <w:shd w:val="clear" w:color="auto" w:fill="FFFFFF" w:themeFill="background1"/>
            <w:tcMar>
              <w:top w:w="0" w:type="dxa"/>
              <w:left w:w="108" w:type="dxa"/>
              <w:bottom w:w="0" w:type="dxa"/>
              <w:right w:w="108" w:type="dxa"/>
            </w:tcMar>
          </w:tcPr>
          <w:p w14:paraId="5D69A3AC"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III</w:t>
            </w:r>
          </w:p>
        </w:tc>
        <w:tc>
          <w:tcPr>
            <w:tcW w:w="141" w:type="pct"/>
            <w:shd w:val="clear" w:color="auto" w:fill="FFFFFF" w:themeFill="background1"/>
            <w:tcMar>
              <w:top w:w="0" w:type="dxa"/>
              <w:left w:w="108" w:type="dxa"/>
              <w:bottom w:w="0" w:type="dxa"/>
              <w:right w:w="108" w:type="dxa"/>
            </w:tcMar>
          </w:tcPr>
          <w:p w14:paraId="5D69A3AD"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IV</w:t>
            </w:r>
          </w:p>
        </w:tc>
        <w:tc>
          <w:tcPr>
            <w:tcW w:w="141" w:type="pct"/>
            <w:shd w:val="clear" w:color="auto" w:fill="FFFFFF" w:themeFill="background1"/>
            <w:tcMar>
              <w:top w:w="0" w:type="dxa"/>
              <w:left w:w="108" w:type="dxa"/>
              <w:bottom w:w="0" w:type="dxa"/>
              <w:right w:w="108" w:type="dxa"/>
            </w:tcMar>
          </w:tcPr>
          <w:p w14:paraId="5D69A3AE"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w:t>
            </w:r>
          </w:p>
        </w:tc>
        <w:tc>
          <w:tcPr>
            <w:tcW w:w="141" w:type="pct"/>
            <w:shd w:val="clear" w:color="auto" w:fill="FFFFFF" w:themeFill="background1"/>
            <w:tcMar>
              <w:top w:w="0" w:type="dxa"/>
              <w:left w:w="108" w:type="dxa"/>
              <w:bottom w:w="0" w:type="dxa"/>
              <w:right w:w="108" w:type="dxa"/>
            </w:tcMar>
          </w:tcPr>
          <w:p w14:paraId="5D69A3AF"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w:t>
            </w:r>
          </w:p>
        </w:tc>
        <w:tc>
          <w:tcPr>
            <w:tcW w:w="142" w:type="pct"/>
            <w:shd w:val="clear" w:color="auto" w:fill="FFFFFF" w:themeFill="background1"/>
            <w:tcMar>
              <w:top w:w="0" w:type="dxa"/>
              <w:left w:w="108" w:type="dxa"/>
              <w:bottom w:w="0" w:type="dxa"/>
              <w:right w:w="108" w:type="dxa"/>
            </w:tcMar>
          </w:tcPr>
          <w:p w14:paraId="5D69A3B0"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III</w:t>
            </w:r>
          </w:p>
        </w:tc>
        <w:tc>
          <w:tcPr>
            <w:tcW w:w="143" w:type="pct"/>
            <w:shd w:val="clear" w:color="auto" w:fill="FFFFFF" w:themeFill="background1"/>
            <w:tcMar>
              <w:top w:w="0" w:type="dxa"/>
              <w:left w:w="108" w:type="dxa"/>
              <w:bottom w:w="0" w:type="dxa"/>
              <w:right w:w="108" w:type="dxa"/>
            </w:tcMar>
          </w:tcPr>
          <w:p w14:paraId="5D69A3B1"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IV</w:t>
            </w:r>
          </w:p>
        </w:tc>
        <w:tc>
          <w:tcPr>
            <w:tcW w:w="142" w:type="pct"/>
            <w:shd w:val="clear" w:color="auto" w:fill="FFFFFF" w:themeFill="background1"/>
            <w:tcMar>
              <w:top w:w="0" w:type="dxa"/>
              <w:left w:w="108" w:type="dxa"/>
              <w:bottom w:w="0" w:type="dxa"/>
              <w:right w:w="108" w:type="dxa"/>
            </w:tcMar>
          </w:tcPr>
          <w:p w14:paraId="5D69A3B2"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w:t>
            </w:r>
          </w:p>
        </w:tc>
        <w:tc>
          <w:tcPr>
            <w:tcW w:w="142" w:type="pct"/>
            <w:shd w:val="clear" w:color="auto" w:fill="FFFFFF" w:themeFill="background1"/>
            <w:tcMar>
              <w:top w:w="0" w:type="dxa"/>
              <w:left w:w="108" w:type="dxa"/>
              <w:bottom w:w="0" w:type="dxa"/>
              <w:right w:w="108" w:type="dxa"/>
            </w:tcMar>
          </w:tcPr>
          <w:p w14:paraId="5D69A3B3"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w:t>
            </w:r>
          </w:p>
        </w:tc>
        <w:tc>
          <w:tcPr>
            <w:tcW w:w="142" w:type="pct"/>
            <w:shd w:val="clear" w:color="auto" w:fill="FFFFFF" w:themeFill="background1"/>
            <w:tcMar>
              <w:top w:w="0" w:type="dxa"/>
              <w:left w:w="108" w:type="dxa"/>
              <w:bottom w:w="0" w:type="dxa"/>
              <w:right w:w="108" w:type="dxa"/>
            </w:tcMar>
          </w:tcPr>
          <w:p w14:paraId="5D69A3B4"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III</w:t>
            </w:r>
          </w:p>
        </w:tc>
        <w:tc>
          <w:tcPr>
            <w:tcW w:w="148" w:type="pct"/>
            <w:shd w:val="clear" w:color="auto" w:fill="FFFFFF" w:themeFill="background1"/>
            <w:tcMar>
              <w:top w:w="0" w:type="dxa"/>
              <w:left w:w="108" w:type="dxa"/>
              <w:bottom w:w="0" w:type="dxa"/>
              <w:right w:w="108" w:type="dxa"/>
            </w:tcMar>
          </w:tcPr>
          <w:p w14:paraId="5D69A3B5"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IV</w:t>
            </w:r>
          </w:p>
        </w:tc>
        <w:tc>
          <w:tcPr>
            <w:tcW w:w="142" w:type="pct"/>
            <w:shd w:val="clear" w:color="auto" w:fill="FFFFFF" w:themeFill="background1"/>
            <w:tcMar>
              <w:top w:w="0" w:type="dxa"/>
              <w:left w:w="108" w:type="dxa"/>
              <w:bottom w:w="0" w:type="dxa"/>
              <w:right w:w="108" w:type="dxa"/>
            </w:tcMar>
          </w:tcPr>
          <w:p w14:paraId="5D69A3B6"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w:t>
            </w:r>
          </w:p>
        </w:tc>
        <w:tc>
          <w:tcPr>
            <w:tcW w:w="145" w:type="pct"/>
            <w:shd w:val="clear" w:color="auto" w:fill="FFFFFF" w:themeFill="background1"/>
            <w:tcMar>
              <w:top w:w="0" w:type="dxa"/>
              <w:left w:w="108" w:type="dxa"/>
              <w:bottom w:w="0" w:type="dxa"/>
              <w:right w:w="108" w:type="dxa"/>
            </w:tcMar>
          </w:tcPr>
          <w:p w14:paraId="5D69A3B7"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w:t>
            </w:r>
          </w:p>
        </w:tc>
        <w:tc>
          <w:tcPr>
            <w:tcW w:w="142" w:type="pct"/>
            <w:shd w:val="clear" w:color="auto" w:fill="FFFFFF" w:themeFill="background1"/>
            <w:tcMar>
              <w:top w:w="0" w:type="dxa"/>
              <w:left w:w="108" w:type="dxa"/>
              <w:bottom w:w="0" w:type="dxa"/>
              <w:right w:w="108" w:type="dxa"/>
            </w:tcMar>
          </w:tcPr>
          <w:p w14:paraId="5D69A3B8"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III</w:t>
            </w:r>
          </w:p>
        </w:tc>
        <w:tc>
          <w:tcPr>
            <w:tcW w:w="146" w:type="pct"/>
            <w:shd w:val="clear" w:color="auto" w:fill="FFFFFF" w:themeFill="background1"/>
            <w:tcMar>
              <w:top w:w="0" w:type="dxa"/>
              <w:left w:w="108" w:type="dxa"/>
              <w:bottom w:w="0" w:type="dxa"/>
              <w:right w:w="108" w:type="dxa"/>
            </w:tcMar>
          </w:tcPr>
          <w:p w14:paraId="5D69A3B9"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IV</w:t>
            </w:r>
          </w:p>
        </w:tc>
        <w:tc>
          <w:tcPr>
            <w:tcW w:w="116" w:type="pct"/>
            <w:shd w:val="clear" w:color="auto" w:fill="FFFFFF" w:themeFill="background1"/>
          </w:tcPr>
          <w:p w14:paraId="5D69A3BA"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w:t>
            </w:r>
          </w:p>
        </w:tc>
        <w:tc>
          <w:tcPr>
            <w:tcW w:w="115" w:type="pct"/>
            <w:shd w:val="clear" w:color="auto" w:fill="FFFFFF" w:themeFill="background1"/>
          </w:tcPr>
          <w:p w14:paraId="5D69A3BB"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w:t>
            </w:r>
          </w:p>
        </w:tc>
        <w:tc>
          <w:tcPr>
            <w:tcW w:w="116" w:type="pct"/>
            <w:shd w:val="clear" w:color="auto" w:fill="FFFFFF" w:themeFill="background1"/>
          </w:tcPr>
          <w:p w14:paraId="5D69A3BC"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III</w:t>
            </w:r>
          </w:p>
        </w:tc>
        <w:tc>
          <w:tcPr>
            <w:tcW w:w="93" w:type="pct"/>
            <w:shd w:val="clear" w:color="auto" w:fill="FFFFFF" w:themeFill="background1"/>
          </w:tcPr>
          <w:p w14:paraId="5D69A3BD"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IV</w:t>
            </w:r>
          </w:p>
        </w:tc>
        <w:tc>
          <w:tcPr>
            <w:tcW w:w="82" w:type="pct"/>
            <w:shd w:val="clear" w:color="auto" w:fill="FFFFFF" w:themeFill="background1"/>
            <w:tcMar>
              <w:top w:w="0" w:type="dxa"/>
              <w:left w:w="108" w:type="dxa"/>
              <w:bottom w:w="0" w:type="dxa"/>
              <w:right w:w="108" w:type="dxa"/>
            </w:tcMar>
          </w:tcPr>
          <w:p w14:paraId="5D69A3BE" w14:textId="77777777" w:rsidR="005B587A" w:rsidRPr="00212F82" w:rsidRDefault="005B587A" w:rsidP="005B587A">
            <w:pPr>
              <w:jc w:val="center"/>
              <w:rPr>
                <w:rFonts w:ascii="Arial" w:hAnsi="Arial" w:cs="Arial"/>
                <w:sz w:val="17"/>
                <w:szCs w:val="17"/>
              </w:rPr>
            </w:pPr>
          </w:p>
        </w:tc>
        <w:tc>
          <w:tcPr>
            <w:tcW w:w="449" w:type="pct"/>
            <w:vMerge/>
            <w:shd w:val="clear" w:color="auto" w:fill="FFFFFF" w:themeFill="background1"/>
            <w:tcMar>
              <w:top w:w="0" w:type="dxa"/>
              <w:left w:w="108" w:type="dxa"/>
              <w:bottom w:w="0" w:type="dxa"/>
              <w:right w:w="108" w:type="dxa"/>
            </w:tcMar>
          </w:tcPr>
          <w:p w14:paraId="5D69A3BF" w14:textId="77777777" w:rsidR="005B587A" w:rsidRPr="00212F82" w:rsidRDefault="005B587A" w:rsidP="005B587A">
            <w:pPr>
              <w:jc w:val="center"/>
              <w:rPr>
                <w:rFonts w:ascii="Arial" w:hAnsi="Arial" w:cs="Arial"/>
                <w:sz w:val="17"/>
                <w:szCs w:val="17"/>
              </w:rPr>
            </w:pPr>
          </w:p>
        </w:tc>
        <w:tc>
          <w:tcPr>
            <w:tcW w:w="263" w:type="pct"/>
            <w:vMerge/>
            <w:shd w:val="clear" w:color="auto" w:fill="FFFFFF" w:themeFill="background1"/>
            <w:tcMar>
              <w:top w:w="0" w:type="dxa"/>
              <w:left w:w="108" w:type="dxa"/>
              <w:bottom w:w="0" w:type="dxa"/>
              <w:right w:w="108" w:type="dxa"/>
            </w:tcMar>
          </w:tcPr>
          <w:p w14:paraId="5D69A3C0" w14:textId="77777777" w:rsidR="005B587A" w:rsidRPr="00212F82" w:rsidRDefault="005B587A" w:rsidP="005B587A">
            <w:pPr>
              <w:jc w:val="center"/>
              <w:rPr>
                <w:rFonts w:ascii="Arial" w:hAnsi="Arial" w:cs="Arial"/>
                <w:sz w:val="17"/>
                <w:szCs w:val="17"/>
              </w:rPr>
            </w:pPr>
          </w:p>
        </w:tc>
        <w:tc>
          <w:tcPr>
            <w:tcW w:w="499" w:type="pct"/>
            <w:vMerge/>
            <w:shd w:val="clear" w:color="auto" w:fill="FFFFFF" w:themeFill="background1"/>
            <w:tcMar>
              <w:top w:w="0" w:type="dxa"/>
              <w:left w:w="108" w:type="dxa"/>
              <w:bottom w:w="0" w:type="dxa"/>
              <w:right w:w="108" w:type="dxa"/>
            </w:tcMar>
          </w:tcPr>
          <w:p w14:paraId="5D69A3C1" w14:textId="77777777" w:rsidR="005B587A" w:rsidRPr="00212F82" w:rsidRDefault="005B587A" w:rsidP="005B587A">
            <w:pPr>
              <w:jc w:val="center"/>
              <w:rPr>
                <w:rFonts w:ascii="Arial" w:hAnsi="Arial" w:cs="Arial"/>
                <w:sz w:val="17"/>
                <w:szCs w:val="17"/>
              </w:rPr>
            </w:pPr>
          </w:p>
        </w:tc>
      </w:tr>
      <w:tr w:rsidR="00402A2B" w:rsidRPr="005B587A" w14:paraId="5D69A3DD"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3C3" w14:textId="77777777" w:rsidR="005B587A" w:rsidRPr="00212F82" w:rsidRDefault="005B587A" w:rsidP="005B587A">
            <w:pPr>
              <w:numPr>
                <w:ilvl w:val="0"/>
                <w:numId w:val="10"/>
              </w:numPr>
              <w:ind w:left="341" w:hanging="341"/>
              <w:rPr>
                <w:rFonts w:ascii="Arial" w:hAnsi="Arial" w:cs="Arial"/>
                <w:b/>
                <w:spacing w:val="0"/>
                <w:sz w:val="17"/>
                <w:szCs w:val="17"/>
              </w:rPr>
            </w:pPr>
            <w:r w:rsidRPr="00212F82">
              <w:rPr>
                <w:rFonts w:ascii="Arial" w:hAnsi="Arial" w:cs="Arial"/>
                <w:b/>
                <w:spacing w:val="0"/>
                <w:sz w:val="17"/>
                <w:szCs w:val="17"/>
              </w:rPr>
              <w:t>Indicadores de Fortalecimiento Institucional del CTE de la RMPP</w:t>
            </w:r>
          </w:p>
        </w:tc>
        <w:tc>
          <w:tcPr>
            <w:tcW w:w="78" w:type="pct"/>
            <w:shd w:val="clear" w:color="auto" w:fill="FF0000"/>
            <w:tcMar>
              <w:top w:w="0" w:type="dxa"/>
              <w:left w:w="108" w:type="dxa"/>
              <w:bottom w:w="0" w:type="dxa"/>
              <w:right w:w="108" w:type="dxa"/>
            </w:tcMar>
          </w:tcPr>
          <w:p w14:paraId="5D69A3C4"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3C5" w14:textId="77777777" w:rsidR="005B587A" w:rsidRPr="00212F82" w:rsidRDefault="005B587A" w:rsidP="005B587A">
            <w:pPr>
              <w:rPr>
                <w:rFonts w:ascii="Arial" w:hAnsi="Arial" w:cs="Arial"/>
                <w:sz w:val="17"/>
                <w:szCs w:val="17"/>
              </w:rPr>
            </w:pPr>
          </w:p>
        </w:tc>
        <w:tc>
          <w:tcPr>
            <w:tcW w:w="113" w:type="pct"/>
            <w:shd w:val="clear" w:color="auto" w:fill="FFFFFF" w:themeFill="background1"/>
            <w:tcMar>
              <w:top w:w="0" w:type="dxa"/>
              <w:left w:w="108" w:type="dxa"/>
              <w:bottom w:w="0" w:type="dxa"/>
              <w:right w:w="108" w:type="dxa"/>
            </w:tcMar>
          </w:tcPr>
          <w:p w14:paraId="5D69A3C6"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3C7"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3C8"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3C9"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3CA"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CB" w14:textId="77777777" w:rsidR="005B587A" w:rsidRPr="00212F82" w:rsidRDefault="005B587A" w:rsidP="005B587A">
            <w:pPr>
              <w:rPr>
                <w:rFonts w:ascii="Arial" w:hAnsi="Arial" w:cs="Arial"/>
                <w:sz w:val="17"/>
                <w:szCs w:val="17"/>
              </w:rPr>
            </w:pPr>
          </w:p>
        </w:tc>
        <w:tc>
          <w:tcPr>
            <w:tcW w:w="143" w:type="pct"/>
            <w:shd w:val="clear" w:color="auto" w:fill="FF0000"/>
            <w:tcMar>
              <w:top w:w="0" w:type="dxa"/>
              <w:left w:w="108" w:type="dxa"/>
              <w:bottom w:w="0" w:type="dxa"/>
              <w:right w:w="108" w:type="dxa"/>
            </w:tcMar>
          </w:tcPr>
          <w:p w14:paraId="5D69A3CC"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CD"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CE"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CF" w14:textId="77777777" w:rsidR="005B587A" w:rsidRPr="00212F82" w:rsidRDefault="005B587A" w:rsidP="005B587A">
            <w:pPr>
              <w:rPr>
                <w:rFonts w:ascii="Arial" w:hAnsi="Arial" w:cs="Arial"/>
                <w:sz w:val="17"/>
                <w:szCs w:val="17"/>
              </w:rPr>
            </w:pPr>
          </w:p>
        </w:tc>
        <w:tc>
          <w:tcPr>
            <w:tcW w:w="148" w:type="pct"/>
            <w:shd w:val="clear" w:color="auto" w:fill="FF0000"/>
            <w:tcMar>
              <w:top w:w="0" w:type="dxa"/>
              <w:left w:w="108" w:type="dxa"/>
              <w:bottom w:w="0" w:type="dxa"/>
              <w:right w:w="108" w:type="dxa"/>
            </w:tcMar>
          </w:tcPr>
          <w:p w14:paraId="5D69A3D0"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D1" w14:textId="77777777" w:rsidR="005B587A" w:rsidRPr="00212F82" w:rsidRDefault="005B587A" w:rsidP="005B587A">
            <w:pPr>
              <w:rPr>
                <w:rFonts w:ascii="Arial" w:hAnsi="Arial" w:cs="Arial"/>
                <w:sz w:val="17"/>
                <w:szCs w:val="17"/>
              </w:rPr>
            </w:pPr>
          </w:p>
        </w:tc>
        <w:tc>
          <w:tcPr>
            <w:tcW w:w="145" w:type="pct"/>
            <w:shd w:val="clear" w:color="auto" w:fill="FFFFFF" w:themeFill="background1"/>
            <w:tcMar>
              <w:top w:w="0" w:type="dxa"/>
              <w:left w:w="108" w:type="dxa"/>
              <w:bottom w:w="0" w:type="dxa"/>
              <w:right w:w="108" w:type="dxa"/>
            </w:tcMar>
          </w:tcPr>
          <w:p w14:paraId="5D69A3D2"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3D3" w14:textId="77777777" w:rsidR="005B587A" w:rsidRPr="00212F82" w:rsidRDefault="005B587A" w:rsidP="005B587A">
            <w:pPr>
              <w:rPr>
                <w:rFonts w:ascii="Arial" w:hAnsi="Arial" w:cs="Arial"/>
                <w:sz w:val="17"/>
                <w:szCs w:val="17"/>
              </w:rPr>
            </w:pPr>
          </w:p>
        </w:tc>
        <w:tc>
          <w:tcPr>
            <w:tcW w:w="146" w:type="pct"/>
            <w:shd w:val="clear" w:color="auto" w:fill="FF0000"/>
            <w:tcMar>
              <w:top w:w="0" w:type="dxa"/>
              <w:left w:w="108" w:type="dxa"/>
              <w:bottom w:w="0" w:type="dxa"/>
              <w:right w:w="108" w:type="dxa"/>
            </w:tcMar>
          </w:tcPr>
          <w:p w14:paraId="5D69A3D4" w14:textId="77777777" w:rsidR="005B587A" w:rsidRPr="00212F82" w:rsidRDefault="005B587A" w:rsidP="005B587A">
            <w:pPr>
              <w:rPr>
                <w:rFonts w:ascii="Arial" w:hAnsi="Arial" w:cs="Arial"/>
                <w:sz w:val="17"/>
                <w:szCs w:val="17"/>
              </w:rPr>
            </w:pPr>
          </w:p>
        </w:tc>
        <w:tc>
          <w:tcPr>
            <w:tcW w:w="116" w:type="pct"/>
            <w:shd w:val="clear" w:color="auto" w:fill="FFFFFF" w:themeFill="background1"/>
          </w:tcPr>
          <w:p w14:paraId="5D69A3D5"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3D6"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3D7" w14:textId="77777777" w:rsidR="005B587A" w:rsidRPr="00212F82" w:rsidRDefault="005B587A" w:rsidP="005B587A">
            <w:pPr>
              <w:jc w:val="center"/>
              <w:rPr>
                <w:rFonts w:ascii="Arial" w:hAnsi="Arial" w:cs="Arial"/>
                <w:sz w:val="17"/>
                <w:szCs w:val="17"/>
              </w:rPr>
            </w:pPr>
          </w:p>
        </w:tc>
        <w:tc>
          <w:tcPr>
            <w:tcW w:w="93" w:type="pct"/>
            <w:shd w:val="clear" w:color="auto" w:fill="FF0000"/>
          </w:tcPr>
          <w:p w14:paraId="5D69A3D8" w14:textId="77777777" w:rsidR="005B587A" w:rsidRPr="00212F82" w:rsidRDefault="005B587A" w:rsidP="005B587A">
            <w:pPr>
              <w:rPr>
                <w:rFonts w:ascii="Arial" w:hAnsi="Arial" w:cs="Arial"/>
                <w:sz w:val="17"/>
                <w:szCs w:val="17"/>
              </w:rPr>
            </w:pPr>
          </w:p>
        </w:tc>
        <w:tc>
          <w:tcPr>
            <w:tcW w:w="82" w:type="pct"/>
            <w:shd w:val="clear" w:color="auto" w:fill="FFFFFF" w:themeFill="background1"/>
            <w:tcMar>
              <w:top w:w="0" w:type="dxa"/>
              <w:left w:w="108" w:type="dxa"/>
              <w:bottom w:w="0" w:type="dxa"/>
              <w:right w:w="108" w:type="dxa"/>
            </w:tcMar>
          </w:tcPr>
          <w:p w14:paraId="5D69A3D9" w14:textId="77777777" w:rsidR="005B587A" w:rsidRPr="00212F82" w:rsidRDefault="005B587A" w:rsidP="005B587A">
            <w:pPr>
              <w:jc w:val="cente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
          <w:p w14:paraId="5D69A3D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
          <w:p w14:paraId="5D69A3DB"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tc>
        <w:tc>
          <w:tcPr>
            <w:tcW w:w="499" w:type="pct"/>
            <w:shd w:val="clear" w:color="auto" w:fill="FFFFFF" w:themeFill="background1"/>
            <w:tcMar>
              <w:top w:w="0" w:type="dxa"/>
              <w:left w:w="108" w:type="dxa"/>
              <w:bottom w:w="0" w:type="dxa"/>
              <w:right w:w="108" w:type="dxa"/>
            </w:tcMar>
            <w:vAlign w:val="center"/>
          </w:tcPr>
          <w:p w14:paraId="5D69A3D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tr>
      <w:tr w:rsidR="00402A2B" w:rsidRPr="005B587A" w14:paraId="5D69A451"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3DE" w14:textId="77777777" w:rsidR="005B587A" w:rsidRPr="00212F82" w:rsidRDefault="005B587A" w:rsidP="005B587A">
            <w:pPr>
              <w:rPr>
                <w:rFonts w:ascii="Arial" w:hAnsi="Arial" w:cs="Arial"/>
                <w:sz w:val="17"/>
                <w:szCs w:val="17"/>
              </w:rPr>
            </w:pPr>
            <w:r w:rsidRPr="00212F82">
              <w:rPr>
                <w:rFonts w:ascii="Arial" w:hAnsi="Arial" w:cs="Arial"/>
                <w:sz w:val="17"/>
                <w:szCs w:val="17"/>
              </w:rPr>
              <w:t>Recopilación de información</w:t>
            </w:r>
          </w:p>
          <w:p w14:paraId="5D69A3DF" w14:textId="77777777" w:rsidR="005B587A" w:rsidRPr="00212F82" w:rsidRDefault="005B587A"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r w:rsidRPr="00212F82">
              <w:rPr>
                <w:rFonts w:ascii="Arial" w:hAnsi="Arial" w:cs="Arial"/>
                <w:sz w:val="17"/>
                <w:szCs w:val="17"/>
              </w:rPr>
              <w:t xml:space="preserve">Contrato de apoyo técnico a la gestión por resultados </w:t>
            </w:r>
          </w:p>
          <w:p w14:paraId="5D69A3E0" w14:textId="77777777" w:rsidR="005B587A" w:rsidRPr="00212F82" w:rsidRDefault="005B587A"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r w:rsidRPr="00212F82">
              <w:rPr>
                <w:rFonts w:ascii="Arial" w:hAnsi="Arial" w:cs="Arial"/>
                <w:sz w:val="17"/>
                <w:szCs w:val="17"/>
              </w:rPr>
              <w:t xml:space="preserve">Implementación de una política inclusiva de género. </w:t>
            </w:r>
          </w:p>
          <w:p w14:paraId="5D69A3E1" w14:textId="77777777" w:rsidR="005B587A" w:rsidRPr="00212F82" w:rsidRDefault="005B587A" w:rsidP="005B0813">
            <w:pPr>
              <w:suppressAutoHyphens w:val="0"/>
              <w:autoSpaceDN/>
              <w:ind w:left="199"/>
              <w:textAlignment w:val="auto"/>
              <w:rPr>
                <w:rFonts w:ascii="Arial" w:hAnsi="Arial" w:cs="Arial"/>
                <w:sz w:val="17"/>
                <w:szCs w:val="17"/>
              </w:rPr>
            </w:pPr>
            <w:r w:rsidRPr="00212F82">
              <w:rPr>
                <w:rFonts w:ascii="Arial" w:hAnsi="Arial" w:cs="Arial"/>
                <w:sz w:val="17"/>
                <w:szCs w:val="17"/>
              </w:rPr>
              <w:t>l</w:t>
            </w:r>
          </w:p>
          <w:p w14:paraId="5D69A3E2" w14:textId="77777777" w:rsidR="00212F82" w:rsidRDefault="00212F82"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p>
          <w:p w14:paraId="5D69A3E3" w14:textId="77777777" w:rsidR="005B587A" w:rsidRPr="00212F82" w:rsidRDefault="005B587A"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p>
          <w:p w14:paraId="5D69A3E4" w14:textId="77777777" w:rsidR="005B587A" w:rsidRPr="00212F82" w:rsidRDefault="005B587A"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r w:rsidRPr="00212F82">
              <w:rPr>
                <w:rFonts w:ascii="Arial" w:hAnsi="Arial" w:cs="Arial"/>
                <w:sz w:val="17"/>
                <w:szCs w:val="17"/>
              </w:rPr>
              <w:t>Talleres de presentación a los donantes de los resultados del CTE y proyecciones</w:t>
            </w:r>
          </w:p>
        </w:tc>
        <w:tc>
          <w:tcPr>
            <w:tcW w:w="78" w:type="pct"/>
            <w:tcBorders>
              <w:bottom w:val="single" w:sz="4" w:space="0" w:color="000000"/>
            </w:tcBorders>
            <w:shd w:val="clear" w:color="auto" w:fill="FFFFFF" w:themeFill="background1"/>
            <w:tcMar>
              <w:top w:w="0" w:type="dxa"/>
              <w:left w:w="108" w:type="dxa"/>
              <w:bottom w:w="0" w:type="dxa"/>
              <w:right w:w="108" w:type="dxa"/>
            </w:tcMar>
          </w:tcPr>
          <w:p w14:paraId="5D69A3E5"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3E6" w14:textId="77777777" w:rsidR="005B587A" w:rsidRPr="00212F82" w:rsidRDefault="005B587A" w:rsidP="005B587A">
            <w:pPr>
              <w:rPr>
                <w:rFonts w:ascii="Arial" w:hAnsi="Arial" w:cs="Arial"/>
                <w:sz w:val="17"/>
                <w:szCs w:val="17"/>
              </w:rPr>
            </w:pPr>
          </w:p>
          <w:p w14:paraId="5D69A3E7"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3E8" w14:textId="77777777" w:rsidR="005B587A" w:rsidRPr="00212F82" w:rsidRDefault="005B587A" w:rsidP="005B587A">
            <w:pPr>
              <w:rPr>
                <w:rFonts w:ascii="Arial" w:hAnsi="Arial" w:cs="Arial"/>
                <w:sz w:val="17"/>
                <w:szCs w:val="17"/>
              </w:rPr>
            </w:pPr>
          </w:p>
          <w:p w14:paraId="5D69A3E9" w14:textId="77777777" w:rsidR="005B587A" w:rsidRPr="00212F82" w:rsidRDefault="005B587A" w:rsidP="005B587A">
            <w:pPr>
              <w:rPr>
                <w:rFonts w:ascii="Arial" w:hAnsi="Arial" w:cs="Arial"/>
                <w:sz w:val="17"/>
                <w:szCs w:val="17"/>
              </w:rPr>
            </w:pPr>
          </w:p>
          <w:p w14:paraId="5D69A3EA" w14:textId="77777777" w:rsidR="005B587A" w:rsidRPr="00212F82" w:rsidRDefault="005B587A" w:rsidP="005B587A">
            <w:pPr>
              <w:rPr>
                <w:rFonts w:ascii="Arial" w:hAnsi="Arial" w:cs="Arial"/>
                <w:sz w:val="17"/>
                <w:szCs w:val="17"/>
              </w:rPr>
            </w:pPr>
          </w:p>
          <w:p w14:paraId="5D69A3EB" w14:textId="77777777" w:rsidR="005B587A" w:rsidRPr="00212F82" w:rsidRDefault="005B587A" w:rsidP="005B587A">
            <w:pPr>
              <w:rPr>
                <w:rFonts w:ascii="Arial" w:hAnsi="Arial" w:cs="Arial"/>
                <w:sz w:val="17"/>
                <w:szCs w:val="17"/>
              </w:rPr>
            </w:pPr>
          </w:p>
          <w:p w14:paraId="5D69A3EC" w14:textId="77777777" w:rsidR="005B587A" w:rsidRPr="00212F82" w:rsidRDefault="005B587A" w:rsidP="005B587A">
            <w:pPr>
              <w:rPr>
                <w:rFonts w:ascii="Arial" w:hAnsi="Arial" w:cs="Arial"/>
                <w:sz w:val="17"/>
                <w:szCs w:val="17"/>
              </w:rPr>
            </w:pPr>
          </w:p>
          <w:p w14:paraId="5D69A3ED" w14:textId="77777777" w:rsidR="005B587A" w:rsidRPr="00212F82" w:rsidRDefault="005B587A" w:rsidP="005B587A">
            <w:pPr>
              <w:rPr>
                <w:rFonts w:ascii="Arial" w:hAnsi="Arial" w:cs="Arial"/>
                <w:sz w:val="17"/>
                <w:szCs w:val="17"/>
              </w:rPr>
            </w:pPr>
          </w:p>
          <w:p w14:paraId="5D69A3EE" w14:textId="77777777" w:rsidR="005B587A" w:rsidRPr="00212F82" w:rsidRDefault="005B587A" w:rsidP="005B587A">
            <w:pPr>
              <w:rPr>
                <w:rFonts w:ascii="Arial" w:hAnsi="Arial" w:cs="Arial"/>
                <w:sz w:val="17"/>
                <w:szCs w:val="17"/>
              </w:rPr>
            </w:pPr>
          </w:p>
          <w:p w14:paraId="5D69A3EF" w14:textId="77777777" w:rsidR="005B587A" w:rsidRPr="00212F82" w:rsidRDefault="005B587A" w:rsidP="005B587A">
            <w:pPr>
              <w:rPr>
                <w:rFonts w:ascii="Arial" w:hAnsi="Arial" w:cs="Arial"/>
                <w:sz w:val="17"/>
                <w:szCs w:val="17"/>
              </w:rPr>
            </w:pPr>
          </w:p>
          <w:p w14:paraId="5D69A3F0" w14:textId="77777777" w:rsidR="005B587A" w:rsidRPr="00212F82" w:rsidRDefault="005B587A" w:rsidP="005B587A">
            <w:pPr>
              <w:rPr>
                <w:rFonts w:ascii="Arial" w:hAnsi="Arial" w:cs="Arial"/>
                <w:sz w:val="17"/>
                <w:szCs w:val="17"/>
              </w:rPr>
            </w:pPr>
          </w:p>
          <w:p w14:paraId="5D69A3F1" w14:textId="77777777" w:rsidR="005B587A" w:rsidRPr="00212F82" w:rsidRDefault="005B587A" w:rsidP="005B587A">
            <w:pPr>
              <w:rPr>
                <w:rFonts w:ascii="Arial" w:hAnsi="Arial" w:cs="Arial"/>
                <w:sz w:val="17"/>
                <w:szCs w:val="17"/>
              </w:rPr>
            </w:pPr>
          </w:p>
          <w:p w14:paraId="5D69A3F2" w14:textId="77777777" w:rsidR="005B587A" w:rsidRPr="00212F82" w:rsidRDefault="005B587A" w:rsidP="005B587A">
            <w:pPr>
              <w:rPr>
                <w:rFonts w:ascii="Arial" w:hAnsi="Arial" w:cs="Arial"/>
                <w:sz w:val="17"/>
                <w:szCs w:val="17"/>
              </w:rPr>
            </w:pPr>
          </w:p>
          <w:p w14:paraId="5D69A3F3" w14:textId="77777777" w:rsidR="005B587A" w:rsidRPr="00212F82" w:rsidRDefault="005B587A" w:rsidP="005B587A">
            <w:pPr>
              <w:rPr>
                <w:rFonts w:ascii="Arial" w:hAnsi="Arial" w:cs="Arial"/>
                <w:sz w:val="17"/>
                <w:szCs w:val="17"/>
              </w:rPr>
            </w:pPr>
          </w:p>
        </w:tc>
        <w:tc>
          <w:tcPr>
            <w:tcW w:w="113" w:type="pct"/>
            <w:shd w:val="clear" w:color="auto" w:fill="FFFFFF" w:themeFill="background1"/>
            <w:tcMar>
              <w:top w:w="0" w:type="dxa"/>
              <w:left w:w="108" w:type="dxa"/>
              <w:bottom w:w="0" w:type="dxa"/>
              <w:right w:w="108" w:type="dxa"/>
            </w:tcMar>
          </w:tcPr>
          <w:p w14:paraId="5D69A3F4" w14:textId="77777777" w:rsidR="005B587A" w:rsidRPr="00212F82" w:rsidRDefault="005B587A" w:rsidP="005B587A">
            <w:pPr>
              <w:rPr>
                <w:rFonts w:ascii="Arial" w:hAnsi="Arial" w:cs="Arial"/>
                <w:sz w:val="17"/>
                <w:szCs w:val="17"/>
              </w:rPr>
            </w:pPr>
          </w:p>
          <w:p w14:paraId="5D69A3F5"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3F6" w14:textId="77777777" w:rsidR="005B587A" w:rsidRPr="00212F82" w:rsidRDefault="005B587A" w:rsidP="005B587A">
            <w:pPr>
              <w:rPr>
                <w:rFonts w:ascii="Arial" w:hAnsi="Arial" w:cs="Arial"/>
                <w:sz w:val="17"/>
                <w:szCs w:val="17"/>
              </w:rPr>
            </w:pPr>
          </w:p>
          <w:p w14:paraId="5D69A3F7"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3F8" w14:textId="77777777" w:rsidR="005B587A" w:rsidRPr="00212F82" w:rsidRDefault="005B587A" w:rsidP="005B587A">
            <w:pPr>
              <w:rPr>
                <w:rFonts w:ascii="Arial" w:hAnsi="Arial" w:cs="Arial"/>
                <w:sz w:val="17"/>
                <w:szCs w:val="17"/>
              </w:rPr>
            </w:pPr>
          </w:p>
          <w:p w14:paraId="5D69A3F9"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3FA"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3FB" w14:textId="77777777" w:rsidR="005B587A" w:rsidRPr="00212F82" w:rsidRDefault="005B587A" w:rsidP="005B587A">
            <w:pPr>
              <w:rPr>
                <w:rFonts w:ascii="Arial" w:hAnsi="Arial" w:cs="Arial"/>
                <w:sz w:val="17"/>
                <w:szCs w:val="17"/>
              </w:rPr>
            </w:pPr>
          </w:p>
          <w:p w14:paraId="5D69A3FC"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3FD" w14:textId="77777777" w:rsidR="005B587A" w:rsidRPr="00212F82" w:rsidRDefault="005B587A" w:rsidP="005B587A">
            <w:pPr>
              <w:rPr>
                <w:rFonts w:ascii="Arial" w:hAnsi="Arial" w:cs="Arial"/>
                <w:sz w:val="17"/>
                <w:szCs w:val="17"/>
              </w:rPr>
            </w:pPr>
          </w:p>
          <w:p w14:paraId="5D69A3FE"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3FF" w14:textId="77777777" w:rsidR="005B587A" w:rsidRPr="00212F82" w:rsidRDefault="005B587A" w:rsidP="005B587A">
            <w:pPr>
              <w:rPr>
                <w:rFonts w:ascii="Arial" w:hAnsi="Arial" w:cs="Arial"/>
                <w:sz w:val="17"/>
                <w:szCs w:val="17"/>
              </w:rPr>
            </w:pPr>
          </w:p>
          <w:p w14:paraId="5D69A400"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3" w:type="pct"/>
            <w:shd w:val="clear" w:color="auto" w:fill="FFFFFF" w:themeFill="background1"/>
            <w:tcMar>
              <w:top w:w="0" w:type="dxa"/>
              <w:left w:w="108" w:type="dxa"/>
              <w:bottom w:w="0" w:type="dxa"/>
              <w:right w:w="108" w:type="dxa"/>
            </w:tcMar>
          </w:tcPr>
          <w:p w14:paraId="5D69A401" w14:textId="77777777" w:rsidR="005B587A" w:rsidRPr="00212F82" w:rsidRDefault="005B587A" w:rsidP="005B587A">
            <w:pPr>
              <w:rPr>
                <w:rFonts w:ascii="Arial" w:hAnsi="Arial" w:cs="Arial"/>
                <w:sz w:val="17"/>
                <w:szCs w:val="17"/>
              </w:rPr>
            </w:pPr>
          </w:p>
          <w:p w14:paraId="5D69A402"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03" w14:textId="77777777" w:rsidR="005B587A" w:rsidRPr="00212F82" w:rsidRDefault="005B587A" w:rsidP="005B587A">
            <w:pPr>
              <w:jc w:val="center"/>
              <w:rPr>
                <w:rFonts w:ascii="Arial" w:hAnsi="Arial" w:cs="Arial"/>
                <w:sz w:val="17"/>
                <w:szCs w:val="17"/>
              </w:rPr>
            </w:pPr>
          </w:p>
          <w:p w14:paraId="5D69A404" w14:textId="77777777" w:rsidR="005B587A" w:rsidRPr="00212F82" w:rsidRDefault="005B587A" w:rsidP="005B587A">
            <w:pPr>
              <w:jc w:val="center"/>
              <w:rPr>
                <w:rFonts w:ascii="Arial" w:hAnsi="Arial" w:cs="Arial"/>
                <w:sz w:val="17"/>
                <w:szCs w:val="17"/>
              </w:rPr>
            </w:pPr>
          </w:p>
          <w:p w14:paraId="5D69A405" w14:textId="77777777" w:rsidR="005B587A" w:rsidRPr="00212F82" w:rsidRDefault="005B587A" w:rsidP="005B587A">
            <w:pPr>
              <w:jc w:val="center"/>
              <w:rPr>
                <w:rFonts w:ascii="Arial" w:hAnsi="Arial" w:cs="Arial"/>
                <w:sz w:val="17"/>
                <w:szCs w:val="17"/>
              </w:rPr>
            </w:pPr>
          </w:p>
          <w:p w14:paraId="5D69A406" w14:textId="77777777" w:rsidR="005B587A" w:rsidRPr="00212F82" w:rsidRDefault="005B587A" w:rsidP="005B587A">
            <w:pPr>
              <w:jc w:val="center"/>
              <w:rPr>
                <w:rFonts w:ascii="Arial" w:hAnsi="Arial" w:cs="Arial"/>
                <w:sz w:val="17"/>
                <w:szCs w:val="17"/>
              </w:rPr>
            </w:pPr>
          </w:p>
          <w:p w14:paraId="5D69A407" w14:textId="77777777" w:rsidR="005B587A" w:rsidRPr="00212F82" w:rsidRDefault="005B587A" w:rsidP="005B587A">
            <w:pPr>
              <w:jc w:val="center"/>
              <w:rPr>
                <w:rFonts w:ascii="Arial" w:hAnsi="Arial" w:cs="Arial"/>
                <w:sz w:val="17"/>
                <w:szCs w:val="17"/>
              </w:rPr>
            </w:pPr>
          </w:p>
          <w:p w14:paraId="5D69A408" w14:textId="77777777" w:rsidR="005B587A" w:rsidRPr="00212F82" w:rsidRDefault="005B587A" w:rsidP="005B587A">
            <w:pPr>
              <w:jc w:val="center"/>
              <w:rPr>
                <w:rFonts w:ascii="Arial" w:hAnsi="Arial" w:cs="Arial"/>
                <w:sz w:val="17"/>
                <w:szCs w:val="17"/>
              </w:rPr>
            </w:pPr>
          </w:p>
          <w:p w14:paraId="5D69A409" w14:textId="77777777" w:rsidR="005B587A" w:rsidRPr="00212F82" w:rsidRDefault="005B587A" w:rsidP="005B587A">
            <w:pPr>
              <w:jc w:val="center"/>
              <w:rPr>
                <w:rFonts w:ascii="Arial" w:hAnsi="Arial" w:cs="Arial"/>
                <w:sz w:val="17"/>
                <w:szCs w:val="17"/>
              </w:rPr>
            </w:pPr>
          </w:p>
          <w:p w14:paraId="5D69A40A" w14:textId="77777777" w:rsidR="005B587A" w:rsidRPr="00212F82" w:rsidRDefault="005B587A" w:rsidP="005B587A">
            <w:pPr>
              <w:jc w:val="center"/>
              <w:rPr>
                <w:rFonts w:ascii="Arial" w:hAnsi="Arial" w:cs="Arial"/>
                <w:sz w:val="17"/>
                <w:szCs w:val="17"/>
              </w:rPr>
            </w:pPr>
          </w:p>
          <w:p w14:paraId="5D69A40B" w14:textId="77777777" w:rsidR="005B587A" w:rsidRPr="00212F82" w:rsidRDefault="005B587A" w:rsidP="005B587A">
            <w:pPr>
              <w:jc w:val="center"/>
              <w:rPr>
                <w:rFonts w:ascii="Arial" w:hAnsi="Arial" w:cs="Arial"/>
                <w:sz w:val="17"/>
                <w:szCs w:val="17"/>
              </w:rPr>
            </w:pPr>
          </w:p>
          <w:p w14:paraId="5D69A40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0D" w14:textId="77777777" w:rsidR="005B587A" w:rsidRPr="00212F82" w:rsidRDefault="005B587A" w:rsidP="005B587A">
            <w:pPr>
              <w:jc w:val="center"/>
              <w:rPr>
                <w:rFonts w:ascii="Arial" w:hAnsi="Arial" w:cs="Arial"/>
                <w:sz w:val="17"/>
                <w:szCs w:val="17"/>
              </w:rPr>
            </w:pPr>
          </w:p>
          <w:p w14:paraId="5D69A40E"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0F" w14:textId="77777777" w:rsidR="005B587A" w:rsidRPr="00212F82" w:rsidRDefault="005B587A" w:rsidP="005B587A">
            <w:pPr>
              <w:rPr>
                <w:rFonts w:ascii="Arial" w:hAnsi="Arial" w:cs="Arial"/>
                <w:sz w:val="17"/>
                <w:szCs w:val="17"/>
              </w:rPr>
            </w:pPr>
          </w:p>
          <w:p w14:paraId="5D69A410"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411" w14:textId="77777777" w:rsidR="005B587A" w:rsidRPr="00212F82" w:rsidRDefault="005B587A" w:rsidP="005B587A">
            <w:pPr>
              <w:rPr>
                <w:rFonts w:ascii="Arial" w:hAnsi="Arial" w:cs="Arial"/>
                <w:sz w:val="17"/>
                <w:szCs w:val="17"/>
              </w:rPr>
            </w:pPr>
          </w:p>
          <w:p w14:paraId="5D69A412"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413" w14:textId="77777777" w:rsidR="005B587A" w:rsidRPr="00212F82" w:rsidRDefault="005B587A" w:rsidP="005B587A">
            <w:pPr>
              <w:rPr>
                <w:rFonts w:ascii="Arial" w:hAnsi="Arial" w:cs="Arial"/>
                <w:sz w:val="17"/>
                <w:szCs w:val="17"/>
              </w:rPr>
            </w:pPr>
          </w:p>
          <w:p w14:paraId="5D69A414" w14:textId="77777777" w:rsidR="005B587A" w:rsidRPr="00212F82" w:rsidRDefault="005B587A" w:rsidP="005B587A">
            <w:pPr>
              <w:rPr>
                <w:rFonts w:ascii="Arial" w:hAnsi="Arial" w:cs="Arial"/>
                <w:sz w:val="17"/>
                <w:szCs w:val="17"/>
              </w:rPr>
            </w:pPr>
          </w:p>
          <w:p w14:paraId="5D69A415" w14:textId="77777777" w:rsidR="005B587A" w:rsidRPr="00212F82" w:rsidRDefault="005B587A" w:rsidP="005B587A">
            <w:pPr>
              <w:rPr>
                <w:rFonts w:ascii="Arial" w:hAnsi="Arial" w:cs="Arial"/>
                <w:sz w:val="17"/>
                <w:szCs w:val="17"/>
              </w:rPr>
            </w:pPr>
          </w:p>
          <w:p w14:paraId="5D69A416" w14:textId="77777777" w:rsidR="005B587A" w:rsidRPr="00212F82" w:rsidRDefault="005B587A" w:rsidP="005B587A">
            <w:pPr>
              <w:rPr>
                <w:rFonts w:ascii="Arial" w:hAnsi="Arial" w:cs="Arial"/>
                <w:sz w:val="17"/>
                <w:szCs w:val="17"/>
              </w:rPr>
            </w:pPr>
          </w:p>
          <w:p w14:paraId="5D69A417" w14:textId="77777777" w:rsidR="005B587A" w:rsidRPr="00212F82" w:rsidRDefault="005B587A" w:rsidP="005B587A">
            <w:pPr>
              <w:rPr>
                <w:rFonts w:ascii="Arial" w:hAnsi="Arial" w:cs="Arial"/>
                <w:sz w:val="17"/>
                <w:szCs w:val="17"/>
              </w:rPr>
            </w:pPr>
          </w:p>
          <w:p w14:paraId="5D69A418" w14:textId="77777777" w:rsidR="005B587A" w:rsidRPr="00212F82" w:rsidRDefault="005B587A" w:rsidP="005B587A">
            <w:pPr>
              <w:rPr>
                <w:rFonts w:ascii="Arial" w:hAnsi="Arial" w:cs="Arial"/>
                <w:sz w:val="17"/>
                <w:szCs w:val="17"/>
              </w:rPr>
            </w:pPr>
          </w:p>
          <w:p w14:paraId="5D69A419" w14:textId="77777777" w:rsidR="005B587A" w:rsidRPr="00212F82" w:rsidRDefault="005B587A" w:rsidP="005B587A">
            <w:pPr>
              <w:rPr>
                <w:rFonts w:ascii="Arial" w:hAnsi="Arial" w:cs="Arial"/>
                <w:sz w:val="17"/>
                <w:szCs w:val="17"/>
              </w:rPr>
            </w:pPr>
          </w:p>
        </w:tc>
        <w:tc>
          <w:tcPr>
            <w:tcW w:w="148" w:type="pct"/>
            <w:shd w:val="clear" w:color="auto" w:fill="FFFFFF" w:themeFill="background1"/>
            <w:tcMar>
              <w:top w:w="0" w:type="dxa"/>
              <w:left w:w="108" w:type="dxa"/>
              <w:bottom w:w="0" w:type="dxa"/>
              <w:right w:w="108" w:type="dxa"/>
            </w:tcMar>
          </w:tcPr>
          <w:p w14:paraId="5D69A41A" w14:textId="77777777" w:rsidR="005B587A" w:rsidRPr="00212F82" w:rsidRDefault="005B587A" w:rsidP="005B587A">
            <w:pPr>
              <w:rPr>
                <w:rFonts w:ascii="Arial" w:hAnsi="Arial" w:cs="Arial"/>
                <w:sz w:val="17"/>
                <w:szCs w:val="17"/>
              </w:rPr>
            </w:pPr>
          </w:p>
          <w:p w14:paraId="5D69A41B"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1C" w14:textId="77777777" w:rsidR="005B587A" w:rsidRPr="00212F82" w:rsidRDefault="005B587A" w:rsidP="005B587A">
            <w:pPr>
              <w:rPr>
                <w:rFonts w:ascii="Arial" w:hAnsi="Arial" w:cs="Arial"/>
                <w:sz w:val="17"/>
                <w:szCs w:val="17"/>
              </w:rPr>
            </w:pPr>
          </w:p>
          <w:p w14:paraId="5D69A41D" w14:textId="77777777" w:rsidR="005B587A" w:rsidRPr="00212F82" w:rsidRDefault="005B587A" w:rsidP="005B587A">
            <w:pPr>
              <w:rPr>
                <w:rFonts w:ascii="Arial" w:hAnsi="Arial" w:cs="Arial"/>
                <w:sz w:val="17"/>
                <w:szCs w:val="17"/>
              </w:rPr>
            </w:pPr>
          </w:p>
          <w:p w14:paraId="5D69A41E" w14:textId="77777777" w:rsidR="005B587A" w:rsidRPr="00212F82" w:rsidRDefault="005B587A" w:rsidP="005B587A">
            <w:pPr>
              <w:rPr>
                <w:rFonts w:ascii="Arial" w:hAnsi="Arial" w:cs="Arial"/>
                <w:sz w:val="17"/>
                <w:szCs w:val="17"/>
              </w:rPr>
            </w:pPr>
          </w:p>
          <w:p w14:paraId="5D69A41F" w14:textId="77777777" w:rsidR="005B587A" w:rsidRPr="00212F82" w:rsidRDefault="005B587A" w:rsidP="005B587A">
            <w:pPr>
              <w:rPr>
                <w:rFonts w:ascii="Arial" w:hAnsi="Arial" w:cs="Arial"/>
                <w:sz w:val="17"/>
                <w:szCs w:val="17"/>
              </w:rPr>
            </w:pPr>
          </w:p>
          <w:p w14:paraId="5D69A420"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21" w14:textId="77777777" w:rsidR="005B587A" w:rsidRPr="00212F82" w:rsidRDefault="005B587A" w:rsidP="005B587A">
            <w:pPr>
              <w:rPr>
                <w:rFonts w:ascii="Arial" w:hAnsi="Arial" w:cs="Arial"/>
                <w:sz w:val="17"/>
                <w:szCs w:val="17"/>
              </w:rPr>
            </w:pPr>
          </w:p>
          <w:p w14:paraId="5D69A422"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23" w14:textId="77777777" w:rsidR="005B587A" w:rsidRPr="00212F82" w:rsidRDefault="005B587A" w:rsidP="005B587A">
            <w:pPr>
              <w:rPr>
                <w:rFonts w:ascii="Arial" w:hAnsi="Arial" w:cs="Arial"/>
                <w:sz w:val="17"/>
                <w:szCs w:val="17"/>
              </w:rPr>
            </w:pPr>
          </w:p>
          <w:p w14:paraId="5D69A424" w14:textId="77777777" w:rsidR="005B587A" w:rsidRPr="00212F82" w:rsidRDefault="005B587A" w:rsidP="005B587A">
            <w:pPr>
              <w:rPr>
                <w:rFonts w:ascii="Arial" w:hAnsi="Arial" w:cs="Arial"/>
                <w:sz w:val="17"/>
                <w:szCs w:val="17"/>
              </w:rPr>
            </w:pPr>
          </w:p>
          <w:p w14:paraId="5D69A425"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26" w14:textId="77777777" w:rsidR="005B587A" w:rsidRPr="00212F82" w:rsidRDefault="005B587A" w:rsidP="005B587A">
            <w:pPr>
              <w:rPr>
                <w:rFonts w:ascii="Arial" w:hAnsi="Arial" w:cs="Arial"/>
                <w:sz w:val="17"/>
                <w:szCs w:val="17"/>
              </w:rPr>
            </w:pPr>
          </w:p>
          <w:p w14:paraId="5D69A427"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28" w14:textId="77777777" w:rsidR="005B587A" w:rsidRPr="00212F82" w:rsidRDefault="005B587A" w:rsidP="005B587A">
            <w:pPr>
              <w:rPr>
                <w:rFonts w:ascii="Arial" w:hAnsi="Arial" w:cs="Arial"/>
                <w:sz w:val="17"/>
                <w:szCs w:val="17"/>
              </w:rPr>
            </w:pPr>
          </w:p>
          <w:p w14:paraId="5D69A429"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5" w:type="pct"/>
            <w:shd w:val="clear" w:color="auto" w:fill="FFFFFF" w:themeFill="background1"/>
            <w:tcMar>
              <w:top w:w="0" w:type="dxa"/>
              <w:left w:w="108" w:type="dxa"/>
              <w:bottom w:w="0" w:type="dxa"/>
              <w:right w:w="108" w:type="dxa"/>
            </w:tcMar>
          </w:tcPr>
          <w:p w14:paraId="5D69A42A" w14:textId="77777777" w:rsidR="005B587A" w:rsidRPr="00212F82" w:rsidRDefault="005B587A" w:rsidP="005B587A">
            <w:pPr>
              <w:rPr>
                <w:rFonts w:ascii="Arial" w:hAnsi="Arial" w:cs="Arial"/>
                <w:sz w:val="17"/>
                <w:szCs w:val="17"/>
              </w:rPr>
            </w:pPr>
          </w:p>
          <w:p w14:paraId="5D69A42B"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42C" w14:textId="77777777" w:rsidR="005B587A" w:rsidRPr="00212F82" w:rsidRDefault="005B587A" w:rsidP="005B587A">
            <w:pPr>
              <w:rPr>
                <w:rFonts w:ascii="Arial" w:hAnsi="Arial" w:cs="Arial"/>
                <w:sz w:val="17"/>
                <w:szCs w:val="17"/>
              </w:rPr>
            </w:pPr>
          </w:p>
          <w:p w14:paraId="5D69A42D"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46" w:type="pct"/>
            <w:shd w:val="clear" w:color="auto" w:fill="FFFFFF" w:themeFill="background1"/>
            <w:tcMar>
              <w:top w:w="0" w:type="dxa"/>
              <w:left w:w="108" w:type="dxa"/>
              <w:bottom w:w="0" w:type="dxa"/>
              <w:right w:w="108" w:type="dxa"/>
            </w:tcMar>
          </w:tcPr>
          <w:p w14:paraId="5D69A42E" w14:textId="77777777" w:rsidR="005B587A" w:rsidRPr="00212F82" w:rsidRDefault="005B587A" w:rsidP="005B587A">
            <w:pPr>
              <w:rPr>
                <w:rFonts w:ascii="Arial" w:hAnsi="Arial" w:cs="Arial"/>
                <w:sz w:val="17"/>
                <w:szCs w:val="17"/>
              </w:rPr>
            </w:pPr>
          </w:p>
          <w:p w14:paraId="5D69A42F"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30" w14:textId="77777777" w:rsidR="005B587A" w:rsidRPr="00212F82" w:rsidRDefault="005B587A" w:rsidP="005B587A">
            <w:pPr>
              <w:rPr>
                <w:rFonts w:ascii="Arial" w:hAnsi="Arial" w:cs="Arial"/>
                <w:sz w:val="17"/>
                <w:szCs w:val="17"/>
              </w:rPr>
            </w:pPr>
          </w:p>
          <w:p w14:paraId="5D69A431"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32" w14:textId="77777777" w:rsidR="005B587A" w:rsidRPr="00212F82" w:rsidRDefault="005B587A" w:rsidP="005B587A">
            <w:pPr>
              <w:rPr>
                <w:rFonts w:ascii="Arial" w:hAnsi="Arial" w:cs="Arial"/>
                <w:sz w:val="17"/>
                <w:szCs w:val="17"/>
              </w:rPr>
            </w:pPr>
          </w:p>
          <w:p w14:paraId="5D69A433" w14:textId="77777777" w:rsidR="005B587A" w:rsidRPr="00212F82" w:rsidRDefault="005B587A" w:rsidP="005B587A">
            <w:pPr>
              <w:rPr>
                <w:rFonts w:ascii="Arial" w:hAnsi="Arial" w:cs="Arial"/>
                <w:sz w:val="17"/>
                <w:szCs w:val="17"/>
              </w:rPr>
            </w:pPr>
          </w:p>
          <w:p w14:paraId="5D69A434"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35" w14:textId="77777777" w:rsidR="005B587A" w:rsidRPr="00212F82" w:rsidRDefault="005B587A" w:rsidP="005B587A">
            <w:pPr>
              <w:rPr>
                <w:rFonts w:ascii="Arial" w:hAnsi="Arial" w:cs="Arial"/>
                <w:sz w:val="17"/>
                <w:szCs w:val="17"/>
              </w:rPr>
            </w:pPr>
          </w:p>
          <w:p w14:paraId="5D69A436"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37" w14:textId="77777777" w:rsidR="005B587A" w:rsidRPr="00212F82" w:rsidRDefault="005B587A" w:rsidP="005B587A">
            <w:pPr>
              <w:rPr>
                <w:rFonts w:ascii="Arial" w:hAnsi="Arial" w:cs="Arial"/>
                <w:sz w:val="17"/>
                <w:szCs w:val="17"/>
              </w:rPr>
            </w:pPr>
          </w:p>
          <w:p w14:paraId="5D69A438" w14:textId="77777777" w:rsidR="005B587A" w:rsidRPr="00212F82" w:rsidRDefault="005B587A" w:rsidP="005B587A">
            <w:pPr>
              <w:rPr>
                <w:rFonts w:ascii="Arial" w:hAnsi="Arial" w:cs="Arial"/>
                <w:sz w:val="17"/>
                <w:szCs w:val="17"/>
              </w:rPr>
            </w:pPr>
          </w:p>
          <w:p w14:paraId="5D69A439"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3A" w14:textId="77777777" w:rsidR="005B587A" w:rsidRPr="00212F82" w:rsidRDefault="005B587A" w:rsidP="005B587A">
            <w:pPr>
              <w:rPr>
                <w:rFonts w:ascii="Arial" w:hAnsi="Arial" w:cs="Arial"/>
                <w:sz w:val="17"/>
                <w:szCs w:val="17"/>
              </w:rPr>
            </w:pPr>
          </w:p>
        </w:tc>
        <w:tc>
          <w:tcPr>
            <w:tcW w:w="116" w:type="pct"/>
            <w:shd w:val="clear" w:color="auto" w:fill="FFFFFF" w:themeFill="background1"/>
          </w:tcPr>
          <w:p w14:paraId="5D69A43B" w14:textId="77777777" w:rsidR="005B587A" w:rsidRPr="00212F82" w:rsidRDefault="005B587A" w:rsidP="005B587A">
            <w:pPr>
              <w:jc w:val="center"/>
              <w:rPr>
                <w:rFonts w:ascii="Arial" w:hAnsi="Arial" w:cs="Arial"/>
                <w:sz w:val="17"/>
                <w:szCs w:val="17"/>
              </w:rPr>
            </w:pPr>
          </w:p>
          <w:p w14:paraId="5D69A43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5" w:type="pct"/>
            <w:shd w:val="clear" w:color="auto" w:fill="FFFFFF" w:themeFill="background1"/>
          </w:tcPr>
          <w:p w14:paraId="5D69A43D" w14:textId="77777777" w:rsidR="005B587A" w:rsidRPr="00212F82" w:rsidRDefault="005B587A" w:rsidP="005B587A">
            <w:pPr>
              <w:jc w:val="center"/>
              <w:rPr>
                <w:rFonts w:ascii="Arial" w:hAnsi="Arial" w:cs="Arial"/>
                <w:sz w:val="17"/>
                <w:szCs w:val="17"/>
              </w:rPr>
            </w:pPr>
          </w:p>
          <w:p w14:paraId="5D69A43E"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6" w:type="pct"/>
            <w:shd w:val="clear" w:color="auto" w:fill="FFFFFF" w:themeFill="background1"/>
          </w:tcPr>
          <w:p w14:paraId="5D69A43F" w14:textId="77777777" w:rsidR="005B587A" w:rsidRPr="00212F82" w:rsidRDefault="005B587A" w:rsidP="005B587A">
            <w:pPr>
              <w:jc w:val="center"/>
              <w:rPr>
                <w:rFonts w:ascii="Arial" w:hAnsi="Arial" w:cs="Arial"/>
                <w:sz w:val="17"/>
                <w:szCs w:val="17"/>
              </w:rPr>
            </w:pPr>
          </w:p>
          <w:p w14:paraId="5D69A440"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93" w:type="pct"/>
            <w:shd w:val="clear" w:color="auto" w:fill="FFFFFF" w:themeFill="background1"/>
          </w:tcPr>
          <w:p w14:paraId="5D69A441" w14:textId="77777777" w:rsidR="005B587A" w:rsidRPr="00212F82" w:rsidRDefault="005B587A" w:rsidP="005B587A">
            <w:pPr>
              <w:rPr>
                <w:rFonts w:ascii="Arial" w:hAnsi="Arial" w:cs="Arial"/>
                <w:sz w:val="17"/>
                <w:szCs w:val="17"/>
              </w:rPr>
            </w:pPr>
          </w:p>
          <w:p w14:paraId="5D69A442"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43" w14:textId="77777777" w:rsidR="005B587A" w:rsidRPr="00212F82" w:rsidRDefault="005B587A" w:rsidP="005B587A">
            <w:pPr>
              <w:rPr>
                <w:rFonts w:ascii="Arial" w:hAnsi="Arial" w:cs="Arial"/>
                <w:sz w:val="17"/>
                <w:szCs w:val="17"/>
              </w:rPr>
            </w:pPr>
          </w:p>
          <w:p w14:paraId="5D69A444"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45" w14:textId="77777777" w:rsidR="005B587A" w:rsidRPr="00212F82" w:rsidRDefault="005B587A" w:rsidP="005B587A">
            <w:pPr>
              <w:rPr>
                <w:rFonts w:ascii="Arial" w:hAnsi="Arial" w:cs="Arial"/>
                <w:sz w:val="17"/>
                <w:szCs w:val="17"/>
              </w:rPr>
            </w:pPr>
          </w:p>
          <w:p w14:paraId="5D69A446" w14:textId="77777777" w:rsidR="005B587A" w:rsidRPr="00212F82" w:rsidRDefault="005B587A" w:rsidP="005B587A">
            <w:pPr>
              <w:rPr>
                <w:rFonts w:ascii="Arial" w:hAnsi="Arial" w:cs="Arial"/>
                <w:sz w:val="17"/>
                <w:szCs w:val="17"/>
              </w:rPr>
            </w:pPr>
          </w:p>
          <w:p w14:paraId="5D69A447"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48" w14:textId="77777777" w:rsidR="005B587A" w:rsidRPr="00212F82" w:rsidRDefault="005B587A" w:rsidP="005B587A">
            <w:pPr>
              <w:rPr>
                <w:rFonts w:ascii="Arial" w:hAnsi="Arial" w:cs="Arial"/>
                <w:sz w:val="17"/>
                <w:szCs w:val="17"/>
              </w:rPr>
            </w:pPr>
          </w:p>
          <w:p w14:paraId="5D69A449"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p w14:paraId="5D69A44A" w14:textId="77777777" w:rsidR="005B587A" w:rsidRPr="00212F82" w:rsidRDefault="005B587A" w:rsidP="005B587A">
            <w:pPr>
              <w:rPr>
                <w:rFonts w:ascii="Arial" w:hAnsi="Arial" w:cs="Arial"/>
                <w:sz w:val="17"/>
                <w:szCs w:val="17"/>
              </w:rPr>
            </w:pPr>
          </w:p>
          <w:p w14:paraId="5D69A44B" w14:textId="77777777" w:rsidR="005B587A" w:rsidRPr="00212F82" w:rsidRDefault="005B587A" w:rsidP="005B587A">
            <w:pPr>
              <w:rPr>
                <w:rFonts w:ascii="Arial" w:hAnsi="Arial" w:cs="Arial"/>
                <w:sz w:val="17"/>
                <w:szCs w:val="17"/>
              </w:rPr>
            </w:pPr>
          </w:p>
          <w:p w14:paraId="5D69A44C"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82" w:type="pct"/>
            <w:shd w:val="clear" w:color="auto" w:fill="FFFFFF" w:themeFill="background1"/>
            <w:tcMar>
              <w:top w:w="0" w:type="dxa"/>
              <w:left w:w="108" w:type="dxa"/>
              <w:bottom w:w="0" w:type="dxa"/>
              <w:right w:w="108" w:type="dxa"/>
            </w:tcMar>
          </w:tcPr>
          <w:p w14:paraId="5D69A44D" w14:textId="77777777" w:rsidR="005B587A" w:rsidRPr="00212F82" w:rsidRDefault="005B587A" w:rsidP="005B587A">
            <w:pPr>
              <w:jc w:val="center"/>
              <w:rPr>
                <w:rFonts w:ascii="Arial" w:hAnsi="Arial" w:cs="Arial"/>
                <w:sz w:val="17"/>
                <w:szCs w:val="17"/>
              </w:rPr>
            </w:pPr>
          </w:p>
        </w:tc>
        <w:tc>
          <w:tcPr>
            <w:tcW w:w="449" w:type="pct"/>
            <w:shd w:val="clear" w:color="auto" w:fill="FFFFFF" w:themeFill="background1"/>
            <w:tcMar>
              <w:top w:w="0" w:type="dxa"/>
              <w:left w:w="108" w:type="dxa"/>
              <w:bottom w:w="0" w:type="dxa"/>
              <w:right w:w="108" w:type="dxa"/>
            </w:tcMar>
          </w:tcPr>
          <w:p w14:paraId="5D69A44E" w14:textId="77777777" w:rsidR="005B587A" w:rsidRPr="00212F82" w:rsidRDefault="005B587A" w:rsidP="005B587A">
            <w:pPr>
              <w:jc w:val="center"/>
              <w:rPr>
                <w:rFonts w:ascii="Arial" w:hAnsi="Arial" w:cs="Arial"/>
                <w:sz w:val="17"/>
                <w:szCs w:val="17"/>
              </w:rPr>
            </w:pPr>
          </w:p>
        </w:tc>
        <w:tc>
          <w:tcPr>
            <w:tcW w:w="263" w:type="pct"/>
            <w:shd w:val="clear" w:color="auto" w:fill="FFFFFF" w:themeFill="background1"/>
            <w:tcMar>
              <w:top w:w="0" w:type="dxa"/>
              <w:left w:w="108" w:type="dxa"/>
              <w:bottom w:w="0" w:type="dxa"/>
              <w:right w:w="108" w:type="dxa"/>
            </w:tcMar>
            <w:vAlign w:val="center"/>
          </w:tcPr>
          <w:p w14:paraId="5D69A44F" w14:textId="77777777" w:rsidR="005B587A" w:rsidRPr="00212F82" w:rsidRDefault="005B587A" w:rsidP="005B587A">
            <w:pPr>
              <w:rPr>
                <w:rFonts w:ascii="Arial" w:hAnsi="Arial" w:cs="Arial"/>
                <w:sz w:val="17"/>
                <w:szCs w:val="17"/>
              </w:rPr>
            </w:pPr>
            <w:r w:rsidRPr="00212F82">
              <w:rPr>
                <w:rFonts w:ascii="Arial" w:hAnsi="Arial" w:cs="Arial"/>
                <w:sz w:val="17"/>
                <w:szCs w:val="17"/>
              </w:rPr>
              <w:t>genero</w:t>
            </w:r>
          </w:p>
        </w:tc>
        <w:tc>
          <w:tcPr>
            <w:tcW w:w="499" w:type="pct"/>
            <w:shd w:val="clear" w:color="auto" w:fill="FFFFFF" w:themeFill="background1"/>
            <w:tcMar>
              <w:top w:w="0" w:type="dxa"/>
              <w:left w:w="108" w:type="dxa"/>
              <w:bottom w:w="0" w:type="dxa"/>
              <w:right w:w="108" w:type="dxa"/>
            </w:tcMar>
          </w:tcPr>
          <w:p w14:paraId="5D69A450" w14:textId="77777777" w:rsidR="005B587A" w:rsidRPr="00212F82" w:rsidRDefault="005B587A" w:rsidP="005B587A">
            <w:pPr>
              <w:rPr>
                <w:rFonts w:ascii="Arial" w:hAnsi="Arial" w:cs="Arial"/>
                <w:sz w:val="17"/>
                <w:szCs w:val="17"/>
              </w:rPr>
            </w:pPr>
          </w:p>
        </w:tc>
      </w:tr>
      <w:tr w:rsidR="00402A2B" w:rsidRPr="005B587A" w14:paraId="5D69A46D"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452" w14:textId="77777777" w:rsidR="005B587A" w:rsidRPr="00212F82" w:rsidRDefault="005B587A" w:rsidP="005B587A">
            <w:pPr>
              <w:numPr>
                <w:ilvl w:val="0"/>
                <w:numId w:val="10"/>
              </w:numPr>
              <w:ind w:left="341" w:hanging="341"/>
              <w:rPr>
                <w:rFonts w:ascii="Arial" w:hAnsi="Arial" w:cs="Arial"/>
                <w:b/>
                <w:spacing w:val="0"/>
                <w:sz w:val="17"/>
                <w:szCs w:val="17"/>
              </w:rPr>
            </w:pPr>
            <w:r w:rsidRPr="00212F82">
              <w:rPr>
                <w:rFonts w:ascii="Arial" w:hAnsi="Arial" w:cs="Arial"/>
                <w:b/>
                <w:spacing w:val="0"/>
                <w:sz w:val="17"/>
                <w:szCs w:val="17"/>
              </w:rPr>
              <w:t>Indicadores de Apoyo a la Operación y Mantenimiento del CTE</w:t>
            </w:r>
          </w:p>
        </w:tc>
        <w:tc>
          <w:tcPr>
            <w:tcW w:w="78" w:type="pct"/>
            <w:shd w:val="clear" w:color="auto" w:fill="00B050"/>
            <w:tcMar>
              <w:top w:w="0" w:type="dxa"/>
              <w:left w:w="108" w:type="dxa"/>
              <w:bottom w:w="0" w:type="dxa"/>
              <w:right w:w="108" w:type="dxa"/>
            </w:tcMar>
          </w:tcPr>
          <w:p w14:paraId="5D69A453"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454" w14:textId="77777777" w:rsidR="005B587A" w:rsidRPr="00212F82" w:rsidRDefault="005B587A" w:rsidP="005B587A">
            <w:pPr>
              <w:rPr>
                <w:rFonts w:ascii="Arial" w:hAnsi="Arial" w:cs="Arial"/>
                <w:sz w:val="17"/>
                <w:szCs w:val="17"/>
                <w:highlight w:val="yellow"/>
              </w:rPr>
            </w:pPr>
          </w:p>
        </w:tc>
        <w:tc>
          <w:tcPr>
            <w:tcW w:w="113" w:type="pct"/>
            <w:shd w:val="clear" w:color="auto" w:fill="FFFFFF" w:themeFill="background1"/>
            <w:tcMar>
              <w:top w:w="0" w:type="dxa"/>
              <w:left w:w="108" w:type="dxa"/>
              <w:bottom w:w="0" w:type="dxa"/>
              <w:right w:w="108" w:type="dxa"/>
            </w:tcMar>
          </w:tcPr>
          <w:p w14:paraId="5D69A455"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56" w14:textId="77777777" w:rsidR="005B587A" w:rsidRPr="00212F82" w:rsidRDefault="005B587A" w:rsidP="005B587A">
            <w:pPr>
              <w:rPr>
                <w:rFonts w:ascii="Arial" w:hAnsi="Arial" w:cs="Arial"/>
                <w:sz w:val="17"/>
                <w:szCs w:val="17"/>
                <w:highlight w:val="yellow"/>
              </w:rPr>
            </w:pPr>
          </w:p>
        </w:tc>
        <w:tc>
          <w:tcPr>
            <w:tcW w:w="141" w:type="pct"/>
            <w:shd w:val="clear" w:color="auto" w:fill="00B050"/>
            <w:tcMar>
              <w:top w:w="0" w:type="dxa"/>
              <w:left w:w="108" w:type="dxa"/>
              <w:bottom w:w="0" w:type="dxa"/>
              <w:right w:w="108" w:type="dxa"/>
            </w:tcMar>
          </w:tcPr>
          <w:p w14:paraId="5D69A457"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58"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59"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5A" w14:textId="77777777" w:rsidR="005B587A" w:rsidRPr="00212F82" w:rsidRDefault="005B587A" w:rsidP="005B587A">
            <w:pPr>
              <w:rPr>
                <w:rFonts w:ascii="Arial" w:hAnsi="Arial" w:cs="Arial"/>
                <w:sz w:val="17"/>
                <w:szCs w:val="17"/>
                <w:highlight w:val="yellow"/>
              </w:rPr>
            </w:pPr>
          </w:p>
        </w:tc>
        <w:tc>
          <w:tcPr>
            <w:tcW w:w="143" w:type="pct"/>
            <w:shd w:val="clear" w:color="auto" w:fill="00B050"/>
            <w:tcMar>
              <w:top w:w="0" w:type="dxa"/>
              <w:left w:w="108" w:type="dxa"/>
              <w:bottom w:w="0" w:type="dxa"/>
              <w:right w:w="108" w:type="dxa"/>
            </w:tcMar>
          </w:tcPr>
          <w:p w14:paraId="5D69A45B"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5C"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5D"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5E" w14:textId="77777777" w:rsidR="005B587A" w:rsidRPr="00212F82" w:rsidRDefault="005B587A" w:rsidP="005B587A">
            <w:pPr>
              <w:rPr>
                <w:rFonts w:ascii="Arial" w:hAnsi="Arial" w:cs="Arial"/>
                <w:sz w:val="17"/>
                <w:szCs w:val="17"/>
                <w:highlight w:val="yellow"/>
              </w:rPr>
            </w:pPr>
          </w:p>
        </w:tc>
        <w:tc>
          <w:tcPr>
            <w:tcW w:w="148" w:type="pct"/>
            <w:shd w:val="clear" w:color="auto" w:fill="00B050"/>
            <w:tcMar>
              <w:top w:w="0" w:type="dxa"/>
              <w:left w:w="108" w:type="dxa"/>
              <w:bottom w:w="0" w:type="dxa"/>
              <w:right w:w="108" w:type="dxa"/>
            </w:tcMar>
          </w:tcPr>
          <w:p w14:paraId="5D69A45F"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60" w14:textId="77777777" w:rsidR="005B587A" w:rsidRPr="00212F82" w:rsidRDefault="005B587A" w:rsidP="005B587A">
            <w:pPr>
              <w:rPr>
                <w:rFonts w:ascii="Arial" w:hAnsi="Arial" w:cs="Arial"/>
                <w:sz w:val="17"/>
                <w:szCs w:val="17"/>
                <w:highlight w:val="yellow"/>
              </w:rPr>
            </w:pPr>
          </w:p>
        </w:tc>
        <w:tc>
          <w:tcPr>
            <w:tcW w:w="145" w:type="pct"/>
            <w:shd w:val="clear" w:color="auto" w:fill="FFFFFF" w:themeFill="background1"/>
            <w:tcMar>
              <w:top w:w="0" w:type="dxa"/>
              <w:left w:w="108" w:type="dxa"/>
              <w:bottom w:w="0" w:type="dxa"/>
              <w:right w:w="108" w:type="dxa"/>
            </w:tcMar>
          </w:tcPr>
          <w:p w14:paraId="5D69A461"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62" w14:textId="77777777" w:rsidR="005B587A" w:rsidRPr="00212F82" w:rsidRDefault="005B587A" w:rsidP="005B587A">
            <w:pPr>
              <w:rPr>
                <w:rFonts w:ascii="Arial" w:hAnsi="Arial" w:cs="Arial"/>
                <w:sz w:val="17"/>
                <w:szCs w:val="17"/>
                <w:highlight w:val="yellow"/>
              </w:rPr>
            </w:pPr>
          </w:p>
        </w:tc>
        <w:tc>
          <w:tcPr>
            <w:tcW w:w="146" w:type="pct"/>
            <w:shd w:val="clear" w:color="auto" w:fill="00B050"/>
            <w:tcMar>
              <w:top w:w="0" w:type="dxa"/>
              <w:left w:w="108" w:type="dxa"/>
              <w:bottom w:w="0" w:type="dxa"/>
              <w:right w:w="108" w:type="dxa"/>
            </w:tcMar>
          </w:tcPr>
          <w:p w14:paraId="5D69A463" w14:textId="77777777" w:rsidR="005B587A" w:rsidRPr="00212F82" w:rsidRDefault="005B587A" w:rsidP="005B587A">
            <w:pPr>
              <w:rPr>
                <w:rFonts w:ascii="Arial" w:hAnsi="Arial" w:cs="Arial"/>
                <w:sz w:val="17"/>
                <w:szCs w:val="17"/>
                <w:highlight w:val="yellow"/>
              </w:rPr>
            </w:pPr>
          </w:p>
        </w:tc>
        <w:tc>
          <w:tcPr>
            <w:tcW w:w="116" w:type="pct"/>
            <w:shd w:val="clear" w:color="auto" w:fill="FFFFFF" w:themeFill="background1"/>
          </w:tcPr>
          <w:p w14:paraId="5D69A464" w14:textId="77777777" w:rsidR="005B587A" w:rsidRPr="00212F82" w:rsidRDefault="005B587A" w:rsidP="005B587A">
            <w:pPr>
              <w:jc w:val="center"/>
              <w:rPr>
                <w:rFonts w:ascii="Arial" w:hAnsi="Arial" w:cs="Arial"/>
                <w:sz w:val="17"/>
                <w:szCs w:val="17"/>
                <w:highlight w:val="yellow"/>
              </w:rPr>
            </w:pPr>
          </w:p>
        </w:tc>
        <w:tc>
          <w:tcPr>
            <w:tcW w:w="115" w:type="pct"/>
            <w:shd w:val="clear" w:color="auto" w:fill="FFFFFF" w:themeFill="background1"/>
          </w:tcPr>
          <w:p w14:paraId="5D69A465" w14:textId="77777777" w:rsidR="005B587A" w:rsidRPr="00212F82" w:rsidRDefault="005B587A" w:rsidP="005B587A">
            <w:pPr>
              <w:jc w:val="center"/>
              <w:rPr>
                <w:rFonts w:ascii="Arial" w:hAnsi="Arial" w:cs="Arial"/>
                <w:sz w:val="17"/>
                <w:szCs w:val="17"/>
                <w:highlight w:val="yellow"/>
              </w:rPr>
            </w:pPr>
          </w:p>
        </w:tc>
        <w:tc>
          <w:tcPr>
            <w:tcW w:w="116" w:type="pct"/>
            <w:shd w:val="clear" w:color="auto" w:fill="FFFFFF" w:themeFill="background1"/>
          </w:tcPr>
          <w:p w14:paraId="5D69A466" w14:textId="77777777" w:rsidR="005B587A" w:rsidRPr="00212F82" w:rsidRDefault="005B587A" w:rsidP="005B587A">
            <w:pPr>
              <w:jc w:val="center"/>
              <w:rPr>
                <w:rFonts w:ascii="Arial" w:hAnsi="Arial" w:cs="Arial"/>
                <w:sz w:val="17"/>
                <w:szCs w:val="17"/>
                <w:highlight w:val="yellow"/>
              </w:rPr>
            </w:pPr>
          </w:p>
        </w:tc>
        <w:tc>
          <w:tcPr>
            <w:tcW w:w="93" w:type="pct"/>
            <w:shd w:val="clear" w:color="auto" w:fill="00B050"/>
          </w:tcPr>
          <w:p w14:paraId="5D69A467" w14:textId="77777777" w:rsidR="005B587A" w:rsidRPr="00212F82" w:rsidRDefault="005B587A" w:rsidP="005B587A">
            <w:pPr>
              <w:jc w:val="center"/>
              <w:rPr>
                <w:rFonts w:ascii="Arial" w:hAnsi="Arial" w:cs="Arial"/>
                <w:sz w:val="17"/>
                <w:szCs w:val="17"/>
                <w:highlight w:val="yellow"/>
              </w:rPr>
            </w:pPr>
          </w:p>
        </w:tc>
        <w:tc>
          <w:tcPr>
            <w:tcW w:w="82" w:type="pct"/>
            <w:shd w:val="clear" w:color="auto" w:fill="FFFFFF" w:themeFill="background1"/>
            <w:tcMar>
              <w:top w:w="0" w:type="dxa"/>
              <w:left w:w="108" w:type="dxa"/>
              <w:bottom w:w="0" w:type="dxa"/>
              <w:right w:w="108" w:type="dxa"/>
            </w:tcMar>
          </w:tcPr>
          <w:p w14:paraId="5D69A468" w14:textId="77777777" w:rsidR="005B587A" w:rsidRPr="00212F82" w:rsidRDefault="005B587A" w:rsidP="005B587A">
            <w:pPr>
              <w:jc w:val="center"/>
              <w:rPr>
                <w:rFonts w:ascii="Arial" w:hAnsi="Arial" w:cs="Arial"/>
                <w:sz w:val="17"/>
                <w:szCs w:val="17"/>
                <w:highlight w:val="yellow"/>
              </w:rPr>
            </w:pPr>
          </w:p>
        </w:tc>
        <w:tc>
          <w:tcPr>
            <w:tcW w:w="449" w:type="pct"/>
            <w:shd w:val="clear" w:color="auto" w:fill="FFFFFF" w:themeFill="background1"/>
            <w:tcMar>
              <w:top w:w="0" w:type="dxa"/>
              <w:left w:w="108" w:type="dxa"/>
              <w:bottom w:w="0" w:type="dxa"/>
              <w:right w:w="108" w:type="dxa"/>
            </w:tcMar>
            <w:vAlign w:val="center"/>
          </w:tcPr>
          <w:p w14:paraId="5D69A469"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
          <w:p w14:paraId="5D69A46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p w14:paraId="5D69A46B" w14:textId="77777777" w:rsidR="005B587A" w:rsidRPr="00212F82" w:rsidRDefault="005B587A" w:rsidP="005B587A">
            <w:pPr>
              <w:rPr>
                <w:rFonts w:ascii="Arial" w:hAnsi="Arial" w:cs="Arial"/>
                <w:sz w:val="17"/>
                <w:szCs w:val="17"/>
              </w:rPr>
            </w:pPr>
          </w:p>
        </w:tc>
        <w:tc>
          <w:tcPr>
            <w:tcW w:w="499" w:type="pct"/>
            <w:shd w:val="clear" w:color="auto" w:fill="FFFFFF" w:themeFill="background1"/>
            <w:tcMar>
              <w:top w:w="0" w:type="dxa"/>
              <w:left w:w="108" w:type="dxa"/>
              <w:bottom w:w="0" w:type="dxa"/>
              <w:right w:w="108" w:type="dxa"/>
            </w:tcMar>
            <w:vAlign w:val="center"/>
          </w:tcPr>
          <w:p w14:paraId="5D69A46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bookmarkStart w:id="225" w:name="_GoBack"/>
        <w:bookmarkEnd w:id="225"/>
      </w:tr>
      <w:tr w:rsidR="00402A2B" w:rsidRPr="005B587A" w14:paraId="5D69A4A0" w14:textId="77777777" w:rsidTr="00402A2B">
        <w:trPr>
          <w:trHeight w:val="1066"/>
          <w:jc w:val="center"/>
        </w:trPr>
        <w:tc>
          <w:tcPr>
            <w:tcW w:w="966" w:type="pct"/>
            <w:gridSpan w:val="2"/>
            <w:shd w:val="clear" w:color="auto" w:fill="FFFFFF" w:themeFill="background1"/>
            <w:tcMar>
              <w:top w:w="0" w:type="dxa"/>
              <w:left w:w="108" w:type="dxa"/>
              <w:bottom w:w="0" w:type="dxa"/>
              <w:right w:w="108" w:type="dxa"/>
            </w:tcMar>
          </w:tcPr>
          <w:p w14:paraId="5D69A46E" w14:textId="77777777" w:rsidR="005B587A" w:rsidRPr="00212F82" w:rsidRDefault="005B587A" w:rsidP="005B587A">
            <w:pPr>
              <w:rPr>
                <w:rFonts w:ascii="Arial" w:hAnsi="Arial" w:cs="Arial"/>
                <w:sz w:val="17"/>
                <w:szCs w:val="17"/>
              </w:rPr>
            </w:pPr>
            <w:r w:rsidRPr="00212F82">
              <w:rPr>
                <w:rFonts w:ascii="Arial" w:hAnsi="Arial" w:cs="Arial"/>
                <w:sz w:val="17"/>
                <w:szCs w:val="17"/>
              </w:rPr>
              <w:t>Recopilación de información</w:t>
            </w:r>
          </w:p>
          <w:p w14:paraId="5D69A46F" w14:textId="77777777" w:rsidR="005B587A" w:rsidRPr="00212F82" w:rsidRDefault="005B587A" w:rsidP="005B587A">
            <w:pPr>
              <w:numPr>
                <w:ilvl w:val="0"/>
                <w:numId w:val="11"/>
              </w:numPr>
              <w:tabs>
                <w:tab w:val="clear" w:pos="834"/>
                <w:tab w:val="num" w:pos="341"/>
              </w:tabs>
              <w:suppressAutoHyphens w:val="0"/>
              <w:autoSpaceDN/>
              <w:ind w:left="199" w:hanging="199"/>
              <w:textAlignment w:val="auto"/>
              <w:rPr>
                <w:rFonts w:ascii="Arial" w:hAnsi="Arial" w:cs="Arial"/>
                <w:sz w:val="17"/>
                <w:szCs w:val="17"/>
              </w:rPr>
            </w:pPr>
            <w:r w:rsidRPr="00212F82">
              <w:rPr>
                <w:rFonts w:ascii="Arial" w:hAnsi="Arial" w:cs="Arial"/>
                <w:sz w:val="17"/>
                <w:szCs w:val="17"/>
              </w:rPr>
              <w:t>Acuerdos de subsidios al CTE para la factura de EdH</w:t>
            </w:r>
          </w:p>
          <w:p w14:paraId="5D69A470" w14:textId="77777777" w:rsidR="005B587A" w:rsidRPr="00212F82" w:rsidRDefault="005B587A" w:rsidP="003216E5">
            <w:pPr>
              <w:numPr>
                <w:ilvl w:val="0"/>
                <w:numId w:val="11"/>
              </w:numPr>
              <w:tabs>
                <w:tab w:val="clear" w:pos="834"/>
                <w:tab w:val="num" w:pos="341"/>
              </w:tabs>
              <w:suppressAutoHyphens w:val="0"/>
              <w:autoSpaceDN/>
              <w:ind w:left="199" w:hanging="199"/>
              <w:textAlignment w:val="auto"/>
              <w:rPr>
                <w:rFonts w:ascii="Arial" w:hAnsi="Arial" w:cs="Arial"/>
                <w:sz w:val="17"/>
                <w:szCs w:val="17"/>
              </w:rPr>
            </w:pPr>
            <w:r w:rsidRPr="00212F82">
              <w:rPr>
                <w:rFonts w:ascii="Arial" w:hAnsi="Arial" w:cs="Arial"/>
                <w:sz w:val="17"/>
                <w:szCs w:val="17"/>
              </w:rPr>
              <w:t>Contratos de suministro de combustible</w:t>
            </w:r>
          </w:p>
        </w:tc>
        <w:tc>
          <w:tcPr>
            <w:tcW w:w="78" w:type="pct"/>
            <w:shd w:val="clear" w:color="auto" w:fill="FFFFFF" w:themeFill="background1"/>
            <w:tcMar>
              <w:top w:w="0" w:type="dxa"/>
              <w:left w:w="108" w:type="dxa"/>
              <w:bottom w:w="0" w:type="dxa"/>
              <w:right w:w="108" w:type="dxa"/>
            </w:tcMar>
          </w:tcPr>
          <w:p w14:paraId="5D69A471"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472" w14:textId="77777777" w:rsidR="005B587A" w:rsidRPr="00212F82" w:rsidRDefault="005B587A" w:rsidP="005B587A">
            <w:pPr>
              <w:rPr>
                <w:rFonts w:ascii="Arial" w:hAnsi="Arial" w:cs="Arial"/>
                <w:sz w:val="17"/>
                <w:szCs w:val="17"/>
                <w:highlight w:val="yellow"/>
              </w:rPr>
            </w:pPr>
          </w:p>
        </w:tc>
        <w:tc>
          <w:tcPr>
            <w:tcW w:w="113" w:type="pct"/>
            <w:shd w:val="clear" w:color="auto" w:fill="FFFFFF" w:themeFill="background1"/>
            <w:tcMar>
              <w:top w:w="0" w:type="dxa"/>
              <w:left w:w="108" w:type="dxa"/>
              <w:bottom w:w="0" w:type="dxa"/>
              <w:right w:w="108" w:type="dxa"/>
            </w:tcMar>
          </w:tcPr>
          <w:p w14:paraId="5D69A473"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74"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75" w14:textId="77777777" w:rsidR="005B587A" w:rsidRPr="00212F82" w:rsidRDefault="005B587A" w:rsidP="005B587A">
            <w:pPr>
              <w:rPr>
                <w:rFonts w:ascii="Arial" w:hAnsi="Arial" w:cs="Arial"/>
                <w:sz w:val="17"/>
                <w:szCs w:val="17"/>
              </w:rPr>
            </w:pPr>
          </w:p>
          <w:p w14:paraId="5D69A47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77" w14:textId="77777777" w:rsidR="005B587A" w:rsidRPr="00212F82" w:rsidRDefault="005B587A" w:rsidP="005B587A">
            <w:pPr>
              <w:jc w:val="center"/>
              <w:rPr>
                <w:rFonts w:ascii="Arial" w:hAnsi="Arial" w:cs="Arial"/>
                <w:sz w:val="17"/>
                <w:szCs w:val="17"/>
              </w:rPr>
            </w:pPr>
          </w:p>
          <w:p w14:paraId="5D69A478" w14:textId="77777777" w:rsidR="005B587A" w:rsidRPr="00212F82" w:rsidRDefault="005B587A" w:rsidP="003216E5">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479"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47A"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7B" w14:textId="77777777" w:rsidR="005B587A" w:rsidRPr="00212F82" w:rsidRDefault="005B587A" w:rsidP="005B587A">
            <w:pPr>
              <w:rPr>
                <w:rFonts w:ascii="Arial" w:hAnsi="Arial" w:cs="Arial"/>
                <w:sz w:val="17"/>
                <w:szCs w:val="17"/>
              </w:rPr>
            </w:pPr>
          </w:p>
        </w:tc>
        <w:tc>
          <w:tcPr>
            <w:tcW w:w="143" w:type="pct"/>
            <w:shd w:val="clear" w:color="auto" w:fill="FFFFFF" w:themeFill="background1"/>
            <w:tcMar>
              <w:top w:w="0" w:type="dxa"/>
              <w:left w:w="108" w:type="dxa"/>
              <w:bottom w:w="0" w:type="dxa"/>
              <w:right w:w="108" w:type="dxa"/>
            </w:tcMar>
          </w:tcPr>
          <w:p w14:paraId="5D69A47C" w14:textId="77777777" w:rsidR="005B587A" w:rsidRPr="00212F82" w:rsidRDefault="005B587A" w:rsidP="005B587A">
            <w:pPr>
              <w:rPr>
                <w:rFonts w:ascii="Arial" w:hAnsi="Arial" w:cs="Arial"/>
                <w:sz w:val="17"/>
                <w:szCs w:val="17"/>
              </w:rPr>
            </w:pPr>
          </w:p>
          <w:p w14:paraId="5D69A47D"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7E" w14:textId="77777777" w:rsidR="005B587A" w:rsidRPr="00212F82" w:rsidRDefault="005B587A" w:rsidP="005B587A">
            <w:pPr>
              <w:jc w:val="center"/>
              <w:rPr>
                <w:rFonts w:ascii="Arial" w:hAnsi="Arial" w:cs="Arial"/>
                <w:sz w:val="17"/>
                <w:szCs w:val="17"/>
              </w:rPr>
            </w:pPr>
          </w:p>
          <w:p w14:paraId="5D69A47F" w14:textId="77777777" w:rsidR="005B587A" w:rsidRPr="00212F82" w:rsidRDefault="005B587A" w:rsidP="003216E5">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480"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81"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82" w14:textId="77777777" w:rsidR="005B587A" w:rsidRPr="00212F82" w:rsidRDefault="005B587A" w:rsidP="005B587A">
            <w:pPr>
              <w:rPr>
                <w:rFonts w:ascii="Arial" w:hAnsi="Arial" w:cs="Arial"/>
                <w:sz w:val="17"/>
                <w:szCs w:val="17"/>
              </w:rPr>
            </w:pPr>
          </w:p>
          <w:p w14:paraId="5D69A483" w14:textId="77777777" w:rsidR="005B587A" w:rsidRPr="00212F82" w:rsidRDefault="005B587A" w:rsidP="005B587A">
            <w:pPr>
              <w:rPr>
                <w:rFonts w:ascii="Arial" w:hAnsi="Arial" w:cs="Arial"/>
                <w:sz w:val="17"/>
                <w:szCs w:val="17"/>
              </w:rPr>
            </w:pPr>
          </w:p>
          <w:p w14:paraId="5D69A484" w14:textId="77777777" w:rsidR="005B587A" w:rsidRPr="00212F82" w:rsidRDefault="005B587A" w:rsidP="005B587A">
            <w:pPr>
              <w:rPr>
                <w:rFonts w:ascii="Arial" w:hAnsi="Arial" w:cs="Arial"/>
                <w:sz w:val="17"/>
                <w:szCs w:val="17"/>
              </w:rPr>
            </w:pPr>
          </w:p>
          <w:p w14:paraId="5D69A485" w14:textId="77777777" w:rsidR="005B587A" w:rsidRPr="00212F82" w:rsidRDefault="005B587A" w:rsidP="005B587A">
            <w:pPr>
              <w:rPr>
                <w:rFonts w:ascii="Arial" w:hAnsi="Arial" w:cs="Arial"/>
                <w:sz w:val="17"/>
                <w:szCs w:val="17"/>
              </w:rPr>
            </w:pPr>
          </w:p>
          <w:p w14:paraId="5D69A486" w14:textId="77777777" w:rsidR="005B587A" w:rsidRPr="00212F82" w:rsidRDefault="005B587A" w:rsidP="005B587A">
            <w:pPr>
              <w:rPr>
                <w:rFonts w:ascii="Arial" w:hAnsi="Arial" w:cs="Arial"/>
                <w:sz w:val="17"/>
                <w:szCs w:val="17"/>
              </w:rPr>
            </w:pPr>
          </w:p>
          <w:p w14:paraId="5D69A487" w14:textId="77777777" w:rsidR="005B587A" w:rsidRPr="00212F82" w:rsidRDefault="005B587A" w:rsidP="005B587A">
            <w:pPr>
              <w:rPr>
                <w:rFonts w:ascii="Arial" w:hAnsi="Arial" w:cs="Arial"/>
                <w:sz w:val="17"/>
                <w:szCs w:val="17"/>
              </w:rPr>
            </w:pPr>
          </w:p>
          <w:p w14:paraId="5D69A488" w14:textId="77777777" w:rsidR="005B587A" w:rsidRPr="00212F82" w:rsidRDefault="005B587A" w:rsidP="005B587A">
            <w:pPr>
              <w:rPr>
                <w:rFonts w:ascii="Arial" w:hAnsi="Arial" w:cs="Arial"/>
                <w:sz w:val="17"/>
                <w:szCs w:val="17"/>
              </w:rPr>
            </w:pPr>
          </w:p>
        </w:tc>
        <w:tc>
          <w:tcPr>
            <w:tcW w:w="148" w:type="pct"/>
            <w:shd w:val="clear" w:color="auto" w:fill="FFFFFF" w:themeFill="background1"/>
            <w:tcMar>
              <w:top w:w="0" w:type="dxa"/>
              <w:left w:w="108" w:type="dxa"/>
              <w:bottom w:w="0" w:type="dxa"/>
              <w:right w:w="108" w:type="dxa"/>
            </w:tcMar>
          </w:tcPr>
          <w:p w14:paraId="5D69A489" w14:textId="77777777" w:rsidR="005B587A" w:rsidRPr="00212F82" w:rsidRDefault="005B587A" w:rsidP="005B587A">
            <w:pPr>
              <w:rPr>
                <w:rFonts w:ascii="Arial" w:hAnsi="Arial" w:cs="Arial"/>
                <w:sz w:val="17"/>
                <w:szCs w:val="17"/>
              </w:rPr>
            </w:pPr>
          </w:p>
          <w:p w14:paraId="5D69A48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8B" w14:textId="77777777" w:rsidR="005B587A" w:rsidRPr="00212F82" w:rsidRDefault="005B587A" w:rsidP="005B587A">
            <w:pPr>
              <w:jc w:val="center"/>
              <w:rPr>
                <w:rFonts w:ascii="Arial" w:hAnsi="Arial" w:cs="Arial"/>
                <w:sz w:val="17"/>
                <w:szCs w:val="17"/>
              </w:rPr>
            </w:pPr>
          </w:p>
          <w:p w14:paraId="5D69A48C" w14:textId="77777777" w:rsidR="005B587A" w:rsidRPr="00212F82" w:rsidRDefault="005B587A" w:rsidP="00212F82">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48D" w14:textId="77777777" w:rsidR="005B587A" w:rsidRPr="00212F82" w:rsidRDefault="005B587A" w:rsidP="005B587A">
            <w:pPr>
              <w:rPr>
                <w:rFonts w:ascii="Arial" w:hAnsi="Arial" w:cs="Arial"/>
                <w:sz w:val="17"/>
                <w:szCs w:val="17"/>
              </w:rPr>
            </w:pPr>
          </w:p>
        </w:tc>
        <w:tc>
          <w:tcPr>
            <w:tcW w:w="145" w:type="pct"/>
            <w:shd w:val="clear" w:color="auto" w:fill="FFFFFF" w:themeFill="background1"/>
            <w:tcMar>
              <w:top w:w="0" w:type="dxa"/>
              <w:left w:w="108" w:type="dxa"/>
              <w:bottom w:w="0" w:type="dxa"/>
              <w:right w:w="108" w:type="dxa"/>
            </w:tcMar>
          </w:tcPr>
          <w:p w14:paraId="5D69A48E"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8F" w14:textId="77777777" w:rsidR="005B587A" w:rsidRPr="00212F82" w:rsidRDefault="005B587A" w:rsidP="005B587A">
            <w:pPr>
              <w:rPr>
                <w:rFonts w:ascii="Arial" w:hAnsi="Arial" w:cs="Arial"/>
                <w:sz w:val="17"/>
                <w:szCs w:val="17"/>
              </w:rPr>
            </w:pPr>
          </w:p>
        </w:tc>
        <w:tc>
          <w:tcPr>
            <w:tcW w:w="146" w:type="pct"/>
            <w:shd w:val="clear" w:color="auto" w:fill="FFFFFF" w:themeFill="background1"/>
            <w:tcMar>
              <w:top w:w="0" w:type="dxa"/>
              <w:left w:w="108" w:type="dxa"/>
              <w:bottom w:w="0" w:type="dxa"/>
              <w:right w:w="108" w:type="dxa"/>
            </w:tcMar>
          </w:tcPr>
          <w:p w14:paraId="5D69A490" w14:textId="77777777" w:rsidR="005B587A" w:rsidRPr="00212F82" w:rsidRDefault="005B587A" w:rsidP="005B587A">
            <w:pPr>
              <w:jc w:val="center"/>
              <w:rPr>
                <w:rFonts w:ascii="Arial" w:hAnsi="Arial" w:cs="Arial"/>
                <w:sz w:val="17"/>
                <w:szCs w:val="17"/>
              </w:rPr>
            </w:pPr>
          </w:p>
          <w:p w14:paraId="5D69A49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92" w14:textId="77777777" w:rsidR="005B587A" w:rsidRPr="00212F82" w:rsidRDefault="005B587A" w:rsidP="005B587A">
            <w:pPr>
              <w:jc w:val="center"/>
              <w:rPr>
                <w:rFonts w:ascii="Arial" w:hAnsi="Arial" w:cs="Arial"/>
                <w:sz w:val="17"/>
                <w:szCs w:val="17"/>
              </w:rPr>
            </w:pPr>
          </w:p>
          <w:p w14:paraId="5D69A493" w14:textId="77777777" w:rsidR="005B587A" w:rsidRPr="00212F82" w:rsidRDefault="005B587A" w:rsidP="003216E5">
            <w:pPr>
              <w:jc w:val="center"/>
              <w:rPr>
                <w:rFonts w:ascii="Arial" w:hAnsi="Arial" w:cs="Arial"/>
                <w:sz w:val="17"/>
                <w:szCs w:val="17"/>
              </w:rPr>
            </w:pPr>
            <w:r w:rsidRPr="00212F82">
              <w:rPr>
                <w:rFonts w:ascii="Arial" w:hAnsi="Arial" w:cs="Arial"/>
                <w:sz w:val="17"/>
                <w:szCs w:val="17"/>
              </w:rPr>
              <w:t>X</w:t>
            </w:r>
          </w:p>
        </w:tc>
        <w:tc>
          <w:tcPr>
            <w:tcW w:w="116" w:type="pct"/>
            <w:shd w:val="clear" w:color="auto" w:fill="FFFFFF" w:themeFill="background1"/>
          </w:tcPr>
          <w:p w14:paraId="5D69A494"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495"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496" w14:textId="77777777" w:rsidR="005B587A" w:rsidRPr="00212F82" w:rsidRDefault="005B587A" w:rsidP="005B587A">
            <w:pPr>
              <w:jc w:val="center"/>
              <w:rPr>
                <w:rFonts w:ascii="Arial" w:hAnsi="Arial" w:cs="Arial"/>
                <w:sz w:val="17"/>
                <w:szCs w:val="17"/>
              </w:rPr>
            </w:pPr>
          </w:p>
        </w:tc>
        <w:tc>
          <w:tcPr>
            <w:tcW w:w="93" w:type="pct"/>
            <w:shd w:val="clear" w:color="auto" w:fill="FFFFFF" w:themeFill="background1"/>
          </w:tcPr>
          <w:p w14:paraId="5D69A497" w14:textId="77777777" w:rsidR="005B587A" w:rsidRPr="00212F82" w:rsidRDefault="005B587A" w:rsidP="005B587A">
            <w:pPr>
              <w:jc w:val="center"/>
              <w:rPr>
                <w:rFonts w:ascii="Arial" w:hAnsi="Arial" w:cs="Arial"/>
                <w:sz w:val="17"/>
                <w:szCs w:val="17"/>
              </w:rPr>
            </w:pPr>
          </w:p>
          <w:p w14:paraId="5D69A49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99" w14:textId="77777777" w:rsidR="005B587A" w:rsidRPr="00212F82" w:rsidRDefault="005B587A" w:rsidP="005B587A">
            <w:pPr>
              <w:jc w:val="center"/>
              <w:rPr>
                <w:rFonts w:ascii="Arial" w:hAnsi="Arial" w:cs="Arial"/>
                <w:sz w:val="17"/>
                <w:szCs w:val="17"/>
              </w:rPr>
            </w:pPr>
          </w:p>
          <w:p w14:paraId="5D69A49A" w14:textId="77777777" w:rsidR="005B587A" w:rsidRPr="00212F82" w:rsidRDefault="005B587A" w:rsidP="00212F82">
            <w:pPr>
              <w:jc w:val="center"/>
              <w:rPr>
                <w:rFonts w:ascii="Arial" w:hAnsi="Arial" w:cs="Arial"/>
                <w:sz w:val="17"/>
                <w:szCs w:val="17"/>
              </w:rPr>
            </w:pPr>
            <w:r w:rsidRPr="00212F82">
              <w:rPr>
                <w:rFonts w:ascii="Arial" w:hAnsi="Arial" w:cs="Arial"/>
                <w:sz w:val="17"/>
                <w:szCs w:val="17"/>
              </w:rPr>
              <w:t>X</w:t>
            </w:r>
          </w:p>
          <w:p w14:paraId="5D69A49B" w14:textId="77777777" w:rsidR="005B587A" w:rsidRPr="00212F82" w:rsidRDefault="005B587A" w:rsidP="00212F82">
            <w:pPr>
              <w:rPr>
                <w:rFonts w:ascii="Arial" w:hAnsi="Arial" w:cs="Arial"/>
                <w:sz w:val="17"/>
                <w:szCs w:val="17"/>
              </w:rPr>
            </w:pPr>
          </w:p>
        </w:tc>
        <w:tc>
          <w:tcPr>
            <w:tcW w:w="82" w:type="pct"/>
            <w:shd w:val="clear" w:color="auto" w:fill="FFFFFF" w:themeFill="background1"/>
            <w:tcMar>
              <w:top w:w="0" w:type="dxa"/>
              <w:left w:w="108" w:type="dxa"/>
              <w:bottom w:w="0" w:type="dxa"/>
              <w:right w:w="108" w:type="dxa"/>
            </w:tcMar>
          </w:tcPr>
          <w:p w14:paraId="5D69A49C" w14:textId="77777777" w:rsidR="005B587A" w:rsidRPr="00212F82" w:rsidRDefault="005B587A" w:rsidP="005B587A">
            <w:pP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
          <w:p w14:paraId="5D69A49D"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 xml:space="preserve">Ico </w:t>
            </w:r>
          </w:p>
        </w:tc>
        <w:tc>
          <w:tcPr>
            <w:tcW w:w="263" w:type="pct"/>
            <w:shd w:val="clear" w:color="auto" w:fill="FFFFFF" w:themeFill="background1"/>
            <w:tcMar>
              <w:top w:w="0" w:type="dxa"/>
              <w:left w:w="108" w:type="dxa"/>
              <w:bottom w:w="0" w:type="dxa"/>
              <w:right w:w="108" w:type="dxa"/>
            </w:tcMar>
            <w:vAlign w:val="center"/>
          </w:tcPr>
          <w:p w14:paraId="5D69A49E" w14:textId="77777777" w:rsidR="005B587A" w:rsidRPr="00212F82" w:rsidRDefault="005B587A" w:rsidP="00212F82">
            <w:pPr>
              <w:rPr>
                <w:rFonts w:ascii="Arial" w:hAnsi="Arial" w:cs="Arial"/>
                <w:sz w:val="17"/>
                <w:szCs w:val="17"/>
              </w:rPr>
            </w:pPr>
          </w:p>
        </w:tc>
        <w:tc>
          <w:tcPr>
            <w:tcW w:w="499" w:type="pct"/>
            <w:shd w:val="clear" w:color="auto" w:fill="FFFFFF" w:themeFill="background1"/>
            <w:tcMar>
              <w:top w:w="0" w:type="dxa"/>
              <w:left w:w="108" w:type="dxa"/>
              <w:bottom w:w="0" w:type="dxa"/>
              <w:right w:w="108" w:type="dxa"/>
            </w:tcMar>
            <w:vAlign w:val="center"/>
          </w:tcPr>
          <w:p w14:paraId="5D69A49F" w14:textId="77777777" w:rsidR="005B587A" w:rsidRPr="00212F82" w:rsidRDefault="005B587A" w:rsidP="005B587A">
            <w:pPr>
              <w:rPr>
                <w:rFonts w:ascii="Arial" w:hAnsi="Arial" w:cs="Arial"/>
                <w:sz w:val="17"/>
                <w:szCs w:val="17"/>
              </w:rPr>
            </w:pPr>
          </w:p>
        </w:tc>
      </w:tr>
      <w:tr w:rsidR="00402A2B" w:rsidRPr="005B587A" w14:paraId="5D69A4BB"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4A1" w14:textId="77777777" w:rsidR="005B587A" w:rsidRPr="00212F82" w:rsidRDefault="005B587A" w:rsidP="005B587A">
            <w:pPr>
              <w:numPr>
                <w:ilvl w:val="0"/>
                <w:numId w:val="10"/>
              </w:numPr>
              <w:ind w:left="341" w:hanging="341"/>
              <w:rPr>
                <w:rFonts w:ascii="Arial" w:hAnsi="Arial" w:cs="Arial"/>
                <w:b/>
                <w:spacing w:val="0"/>
                <w:sz w:val="17"/>
                <w:szCs w:val="17"/>
              </w:rPr>
            </w:pPr>
            <w:r w:rsidRPr="00212F82">
              <w:rPr>
                <w:rFonts w:ascii="Arial" w:hAnsi="Arial" w:cs="Arial"/>
                <w:b/>
                <w:spacing w:val="0"/>
                <w:sz w:val="17"/>
                <w:szCs w:val="17"/>
              </w:rPr>
              <w:t>Indicadores de Inversiones en obras de agua potable</w:t>
            </w:r>
          </w:p>
        </w:tc>
        <w:tc>
          <w:tcPr>
            <w:tcW w:w="78" w:type="pct"/>
            <w:shd w:val="clear" w:color="auto" w:fill="0070C0"/>
            <w:tcMar>
              <w:top w:w="0" w:type="dxa"/>
              <w:left w:w="108" w:type="dxa"/>
              <w:bottom w:w="0" w:type="dxa"/>
              <w:right w:w="108" w:type="dxa"/>
            </w:tcMar>
          </w:tcPr>
          <w:p w14:paraId="5D69A4A2"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4A3" w14:textId="77777777" w:rsidR="005B587A" w:rsidRPr="00212F82" w:rsidRDefault="005B587A" w:rsidP="005B587A">
            <w:pPr>
              <w:rPr>
                <w:rFonts w:ascii="Arial" w:hAnsi="Arial" w:cs="Arial"/>
                <w:sz w:val="17"/>
                <w:szCs w:val="17"/>
                <w:highlight w:val="yellow"/>
              </w:rPr>
            </w:pPr>
          </w:p>
        </w:tc>
        <w:tc>
          <w:tcPr>
            <w:tcW w:w="113" w:type="pct"/>
            <w:shd w:val="clear" w:color="auto" w:fill="FFFFFF" w:themeFill="background1"/>
            <w:tcMar>
              <w:top w:w="0" w:type="dxa"/>
              <w:left w:w="108" w:type="dxa"/>
              <w:bottom w:w="0" w:type="dxa"/>
              <w:right w:w="108" w:type="dxa"/>
            </w:tcMar>
          </w:tcPr>
          <w:p w14:paraId="5D69A4A4"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A5" w14:textId="77777777" w:rsidR="005B587A" w:rsidRPr="00212F82" w:rsidRDefault="005B587A" w:rsidP="005B587A">
            <w:pPr>
              <w:rPr>
                <w:rFonts w:ascii="Arial" w:hAnsi="Arial" w:cs="Arial"/>
                <w:sz w:val="17"/>
                <w:szCs w:val="17"/>
                <w:highlight w:val="yellow"/>
              </w:rPr>
            </w:pPr>
          </w:p>
        </w:tc>
        <w:tc>
          <w:tcPr>
            <w:tcW w:w="141" w:type="pct"/>
            <w:shd w:val="clear" w:color="auto" w:fill="0070C0"/>
            <w:tcMar>
              <w:top w:w="0" w:type="dxa"/>
              <w:left w:w="108" w:type="dxa"/>
              <w:bottom w:w="0" w:type="dxa"/>
              <w:right w:w="108" w:type="dxa"/>
            </w:tcMar>
          </w:tcPr>
          <w:p w14:paraId="5D69A4A6"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A7"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A8"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A9" w14:textId="77777777" w:rsidR="005B587A" w:rsidRPr="00212F82" w:rsidRDefault="005B587A" w:rsidP="005B587A">
            <w:pPr>
              <w:rPr>
                <w:rFonts w:ascii="Arial" w:hAnsi="Arial" w:cs="Arial"/>
                <w:sz w:val="17"/>
                <w:szCs w:val="17"/>
                <w:highlight w:val="yellow"/>
              </w:rPr>
            </w:pPr>
          </w:p>
        </w:tc>
        <w:tc>
          <w:tcPr>
            <w:tcW w:w="143" w:type="pct"/>
            <w:shd w:val="clear" w:color="auto" w:fill="0070C0"/>
            <w:tcMar>
              <w:top w:w="0" w:type="dxa"/>
              <w:left w:w="108" w:type="dxa"/>
              <w:bottom w:w="0" w:type="dxa"/>
              <w:right w:w="108" w:type="dxa"/>
            </w:tcMar>
          </w:tcPr>
          <w:p w14:paraId="5D69A4AA"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AB"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AC"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AD" w14:textId="77777777" w:rsidR="005B587A" w:rsidRPr="00212F82" w:rsidRDefault="005B587A" w:rsidP="005B587A">
            <w:pPr>
              <w:rPr>
                <w:rFonts w:ascii="Arial" w:hAnsi="Arial" w:cs="Arial"/>
                <w:sz w:val="17"/>
                <w:szCs w:val="17"/>
                <w:highlight w:val="yellow"/>
              </w:rPr>
            </w:pPr>
          </w:p>
        </w:tc>
        <w:tc>
          <w:tcPr>
            <w:tcW w:w="148" w:type="pct"/>
            <w:shd w:val="clear" w:color="auto" w:fill="0070C0"/>
            <w:tcMar>
              <w:top w:w="0" w:type="dxa"/>
              <w:left w:w="108" w:type="dxa"/>
              <w:bottom w:w="0" w:type="dxa"/>
              <w:right w:w="108" w:type="dxa"/>
            </w:tcMar>
          </w:tcPr>
          <w:p w14:paraId="5D69A4AE"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AF" w14:textId="77777777" w:rsidR="005B587A" w:rsidRPr="00212F82" w:rsidRDefault="005B587A" w:rsidP="005B587A">
            <w:pPr>
              <w:rPr>
                <w:rFonts w:ascii="Arial" w:hAnsi="Arial" w:cs="Arial"/>
                <w:sz w:val="17"/>
                <w:szCs w:val="17"/>
                <w:highlight w:val="yellow"/>
              </w:rPr>
            </w:pPr>
          </w:p>
        </w:tc>
        <w:tc>
          <w:tcPr>
            <w:tcW w:w="145" w:type="pct"/>
            <w:shd w:val="clear" w:color="auto" w:fill="FFFFFF" w:themeFill="background1"/>
            <w:tcMar>
              <w:top w:w="0" w:type="dxa"/>
              <w:left w:w="108" w:type="dxa"/>
              <w:bottom w:w="0" w:type="dxa"/>
              <w:right w:w="108" w:type="dxa"/>
            </w:tcMar>
          </w:tcPr>
          <w:p w14:paraId="5D69A4B0" w14:textId="77777777" w:rsidR="005B587A" w:rsidRPr="00212F82" w:rsidRDefault="005B587A" w:rsidP="005B587A">
            <w:pPr>
              <w:rPr>
                <w:rFonts w:ascii="Arial" w:hAnsi="Arial" w:cs="Arial"/>
                <w:sz w:val="17"/>
                <w:szCs w:val="17"/>
                <w:highlight w:val="yellow"/>
              </w:rPr>
            </w:pPr>
          </w:p>
        </w:tc>
        <w:tc>
          <w:tcPr>
            <w:tcW w:w="142" w:type="pct"/>
            <w:shd w:val="clear" w:color="auto" w:fill="FFFFFF" w:themeFill="background1"/>
            <w:tcMar>
              <w:top w:w="0" w:type="dxa"/>
              <w:left w:w="108" w:type="dxa"/>
              <w:bottom w:w="0" w:type="dxa"/>
              <w:right w:w="108" w:type="dxa"/>
            </w:tcMar>
          </w:tcPr>
          <w:p w14:paraId="5D69A4B1" w14:textId="77777777" w:rsidR="005B587A" w:rsidRPr="00212F82" w:rsidRDefault="005B587A" w:rsidP="005B587A">
            <w:pPr>
              <w:rPr>
                <w:rFonts w:ascii="Arial" w:hAnsi="Arial" w:cs="Arial"/>
                <w:sz w:val="17"/>
                <w:szCs w:val="17"/>
                <w:highlight w:val="yellow"/>
              </w:rPr>
            </w:pPr>
          </w:p>
        </w:tc>
        <w:tc>
          <w:tcPr>
            <w:tcW w:w="146" w:type="pct"/>
            <w:shd w:val="clear" w:color="auto" w:fill="0070C0"/>
            <w:tcMar>
              <w:top w:w="0" w:type="dxa"/>
              <w:left w:w="108" w:type="dxa"/>
              <w:bottom w:w="0" w:type="dxa"/>
              <w:right w:w="108" w:type="dxa"/>
            </w:tcMar>
          </w:tcPr>
          <w:p w14:paraId="5D69A4B2" w14:textId="77777777" w:rsidR="005B587A" w:rsidRPr="00212F82" w:rsidRDefault="005B587A" w:rsidP="005B587A">
            <w:pPr>
              <w:rPr>
                <w:rFonts w:ascii="Arial" w:hAnsi="Arial" w:cs="Arial"/>
                <w:sz w:val="17"/>
                <w:szCs w:val="17"/>
                <w:highlight w:val="yellow"/>
              </w:rPr>
            </w:pPr>
          </w:p>
        </w:tc>
        <w:tc>
          <w:tcPr>
            <w:tcW w:w="116" w:type="pct"/>
            <w:shd w:val="clear" w:color="auto" w:fill="FFFFFF" w:themeFill="background1"/>
          </w:tcPr>
          <w:p w14:paraId="5D69A4B3" w14:textId="77777777" w:rsidR="005B587A" w:rsidRPr="00212F82" w:rsidRDefault="005B587A" w:rsidP="005B587A">
            <w:pPr>
              <w:jc w:val="center"/>
              <w:rPr>
                <w:rFonts w:ascii="Arial" w:hAnsi="Arial" w:cs="Arial"/>
                <w:sz w:val="17"/>
                <w:szCs w:val="17"/>
                <w:highlight w:val="yellow"/>
              </w:rPr>
            </w:pPr>
          </w:p>
        </w:tc>
        <w:tc>
          <w:tcPr>
            <w:tcW w:w="115" w:type="pct"/>
            <w:shd w:val="clear" w:color="auto" w:fill="FFFFFF" w:themeFill="background1"/>
          </w:tcPr>
          <w:p w14:paraId="5D69A4B4" w14:textId="77777777" w:rsidR="005B587A" w:rsidRPr="00212F82" w:rsidRDefault="005B587A" w:rsidP="005B587A">
            <w:pPr>
              <w:jc w:val="center"/>
              <w:rPr>
                <w:rFonts w:ascii="Arial" w:hAnsi="Arial" w:cs="Arial"/>
                <w:sz w:val="17"/>
                <w:szCs w:val="17"/>
                <w:highlight w:val="yellow"/>
              </w:rPr>
            </w:pPr>
          </w:p>
        </w:tc>
        <w:tc>
          <w:tcPr>
            <w:tcW w:w="116" w:type="pct"/>
            <w:shd w:val="clear" w:color="auto" w:fill="FFFFFF" w:themeFill="background1"/>
          </w:tcPr>
          <w:p w14:paraId="5D69A4B5" w14:textId="77777777" w:rsidR="005B587A" w:rsidRPr="00212F82" w:rsidRDefault="005B587A" w:rsidP="005B587A">
            <w:pPr>
              <w:jc w:val="center"/>
              <w:rPr>
                <w:rFonts w:ascii="Arial" w:hAnsi="Arial" w:cs="Arial"/>
                <w:sz w:val="17"/>
                <w:szCs w:val="17"/>
                <w:highlight w:val="yellow"/>
              </w:rPr>
            </w:pPr>
          </w:p>
        </w:tc>
        <w:tc>
          <w:tcPr>
            <w:tcW w:w="93" w:type="pct"/>
            <w:shd w:val="clear" w:color="auto" w:fill="0070C0"/>
          </w:tcPr>
          <w:p w14:paraId="5D69A4B6" w14:textId="77777777" w:rsidR="005B587A" w:rsidRPr="00212F82" w:rsidRDefault="005B587A" w:rsidP="005B587A">
            <w:pPr>
              <w:jc w:val="center"/>
              <w:rPr>
                <w:rFonts w:ascii="Arial" w:hAnsi="Arial" w:cs="Arial"/>
                <w:sz w:val="17"/>
                <w:szCs w:val="17"/>
                <w:highlight w:val="yellow"/>
              </w:rPr>
            </w:pPr>
          </w:p>
        </w:tc>
        <w:tc>
          <w:tcPr>
            <w:tcW w:w="82" w:type="pct"/>
            <w:shd w:val="clear" w:color="auto" w:fill="FFFFFF" w:themeFill="background1"/>
            <w:tcMar>
              <w:top w:w="0" w:type="dxa"/>
              <w:left w:w="108" w:type="dxa"/>
              <w:bottom w:w="0" w:type="dxa"/>
              <w:right w:w="108" w:type="dxa"/>
            </w:tcMar>
          </w:tcPr>
          <w:p w14:paraId="5D69A4B7" w14:textId="77777777" w:rsidR="005B587A" w:rsidRPr="00212F82" w:rsidRDefault="005B587A" w:rsidP="005B587A">
            <w:pPr>
              <w:jc w:val="center"/>
              <w:rPr>
                <w:rFonts w:ascii="Arial" w:hAnsi="Arial" w:cs="Arial"/>
                <w:sz w:val="17"/>
                <w:szCs w:val="17"/>
                <w:highlight w:val="yellow"/>
              </w:rPr>
            </w:pPr>
          </w:p>
        </w:tc>
        <w:tc>
          <w:tcPr>
            <w:tcW w:w="449" w:type="pct"/>
            <w:shd w:val="clear" w:color="auto" w:fill="FFFFFF" w:themeFill="background1"/>
            <w:tcMar>
              <w:top w:w="0" w:type="dxa"/>
              <w:left w:w="108" w:type="dxa"/>
              <w:bottom w:w="0" w:type="dxa"/>
              <w:right w:w="108" w:type="dxa"/>
            </w:tcMar>
            <w:vAlign w:val="center"/>
          </w:tcPr>
          <w:p w14:paraId="5D69A4B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
          <w:p w14:paraId="5D69A4B9"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tc>
        <w:tc>
          <w:tcPr>
            <w:tcW w:w="499" w:type="pct"/>
            <w:shd w:val="clear" w:color="auto" w:fill="FFFFFF" w:themeFill="background1"/>
            <w:tcMar>
              <w:top w:w="0" w:type="dxa"/>
              <w:left w:w="108" w:type="dxa"/>
              <w:bottom w:w="0" w:type="dxa"/>
              <w:right w:w="108" w:type="dxa"/>
            </w:tcMar>
            <w:vAlign w:val="center"/>
          </w:tcPr>
          <w:p w14:paraId="5D69A4B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tr>
      <w:tr w:rsidR="00402A2B" w:rsidRPr="005B587A" w14:paraId="5D69A5C6"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4BC"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Recopilación de información</w:t>
            </w:r>
          </w:p>
          <w:p w14:paraId="5D69A4BD"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Aducciones para la mejora y ampliación de la distribución de agua en la zona de Carrefour y Centre Ville</w:t>
            </w:r>
          </w:p>
          <w:p w14:paraId="5D69A4BE"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 xml:space="preserve">Línea de impulsión y de interconexión de los </w:t>
            </w:r>
            <w:r w:rsidRPr="00212F82">
              <w:rPr>
                <w:rFonts w:ascii="Arial" w:hAnsi="Arial" w:cs="Arial"/>
                <w:spacing w:val="0"/>
                <w:sz w:val="17"/>
                <w:szCs w:val="17"/>
                <w:lang w:val="es-ES"/>
              </w:rPr>
              <w:lastRenderedPageBreak/>
              <w:t>nuevos pozos de la zona de Cite Soleil</w:t>
            </w:r>
          </w:p>
          <w:p w14:paraId="5D69A4BF"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Rehabilitación del depósito de agua de Bolosse</w:t>
            </w:r>
          </w:p>
          <w:p w14:paraId="5D69A4C0"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Ampliación y densificación de la red de distribución de la zona de Carrefour</w:t>
            </w:r>
          </w:p>
          <w:p w14:paraId="5D69A4C1"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Número de Conexiones domiciliares nuevas subvencionadas con medidor en el área de Carrefour</w:t>
            </w:r>
          </w:p>
          <w:p w14:paraId="5D69A4C2"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Kioscos nuevos en el área de Carrefour y Centre Ville</w:t>
            </w:r>
          </w:p>
          <w:p w14:paraId="5D69A4C3"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Kioscos rehabilitados en el área de Carrefour y Centre Ville</w:t>
            </w:r>
          </w:p>
          <w:p w14:paraId="5D69A4C4" w14:textId="77777777" w:rsidR="005B587A" w:rsidRPr="00212F82"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 xml:space="preserve">Numero Conexiones subvencionadas nuevas </w:t>
            </w:r>
          </w:p>
          <w:p w14:paraId="5D69A4C5" w14:textId="77777777" w:rsidR="005B587A" w:rsidRDefault="005B587A" w:rsidP="005B587A">
            <w:pPr>
              <w:numPr>
                <w:ilvl w:val="0"/>
                <w:numId w:val="16"/>
              </w:numPr>
              <w:rPr>
                <w:rFonts w:ascii="Arial" w:hAnsi="Arial" w:cs="Arial"/>
                <w:spacing w:val="0"/>
                <w:sz w:val="17"/>
                <w:szCs w:val="17"/>
                <w:lang w:val="es-ES"/>
              </w:rPr>
            </w:pPr>
            <w:r w:rsidRPr="00212F82">
              <w:rPr>
                <w:rFonts w:ascii="Arial" w:hAnsi="Arial" w:cs="Arial"/>
                <w:spacing w:val="0"/>
                <w:sz w:val="17"/>
                <w:szCs w:val="17"/>
                <w:lang w:val="es-ES"/>
              </w:rPr>
              <w:t>Proyecto piloto de saneamiento Semicolectivo en un barrio del área de Carrefour</w:t>
            </w:r>
          </w:p>
          <w:p w14:paraId="5D69A4C6" w14:textId="77777777" w:rsidR="0026597A" w:rsidRDefault="0026597A" w:rsidP="005B587A">
            <w:pPr>
              <w:numPr>
                <w:ilvl w:val="0"/>
                <w:numId w:val="16"/>
              </w:numPr>
              <w:rPr>
                <w:rFonts w:ascii="Arial" w:hAnsi="Arial" w:cs="Arial"/>
                <w:spacing w:val="0"/>
                <w:sz w:val="17"/>
                <w:szCs w:val="17"/>
                <w:lang w:val="es-ES"/>
              </w:rPr>
            </w:pPr>
            <w:r>
              <w:rPr>
                <w:rFonts w:ascii="Arial" w:hAnsi="Arial" w:cs="Arial"/>
                <w:spacing w:val="0"/>
                <w:sz w:val="17"/>
                <w:szCs w:val="17"/>
                <w:lang w:val="es-ES"/>
              </w:rPr>
              <w:t>Campaña de comunicación para la mejora de la higiene menstrual</w:t>
            </w:r>
          </w:p>
          <w:p w14:paraId="5D69A4C7" w14:textId="2EF185FC" w:rsidR="0026597A" w:rsidRPr="00212F82" w:rsidRDefault="0026597A" w:rsidP="005B587A">
            <w:pPr>
              <w:numPr>
                <w:ilvl w:val="0"/>
                <w:numId w:val="16"/>
              </w:numPr>
              <w:rPr>
                <w:rFonts w:ascii="Arial" w:hAnsi="Arial" w:cs="Arial"/>
                <w:spacing w:val="0"/>
                <w:sz w:val="17"/>
                <w:szCs w:val="17"/>
                <w:lang w:val="es-ES"/>
              </w:rPr>
            </w:pPr>
            <w:r>
              <w:rPr>
                <w:rFonts w:ascii="Arial" w:hAnsi="Arial" w:cs="Arial"/>
                <w:spacing w:val="0"/>
                <w:sz w:val="17"/>
                <w:szCs w:val="17"/>
                <w:lang w:val="es-ES"/>
              </w:rPr>
              <w:t xml:space="preserve">Campaña de comunicación para la mejora de la conectividad y las </w:t>
            </w:r>
            <w:del w:id="226" w:author="Guerrero Rivera, Marilyn Ivette" w:date="2017-09-11T14:07:00Z">
              <w:r w:rsidDel="005246DA">
                <w:rPr>
                  <w:rFonts w:ascii="Arial" w:hAnsi="Arial" w:cs="Arial"/>
                  <w:spacing w:val="0"/>
                  <w:sz w:val="17"/>
                  <w:szCs w:val="17"/>
                  <w:lang w:val="es-ES"/>
                </w:rPr>
                <w:delText>practicas</w:delText>
              </w:r>
            </w:del>
            <w:ins w:id="227" w:author="Guerrero Rivera, Marilyn Ivette" w:date="2017-09-11T14:07:00Z">
              <w:r w:rsidR="005246DA">
                <w:rPr>
                  <w:rFonts w:ascii="Arial" w:hAnsi="Arial" w:cs="Arial"/>
                  <w:spacing w:val="0"/>
                  <w:sz w:val="17"/>
                  <w:szCs w:val="17"/>
                  <w:lang w:val="es-ES"/>
                </w:rPr>
                <w:t>prácticas</w:t>
              </w:r>
            </w:ins>
            <w:r>
              <w:rPr>
                <w:rFonts w:ascii="Arial" w:hAnsi="Arial" w:cs="Arial"/>
                <w:spacing w:val="0"/>
                <w:sz w:val="17"/>
                <w:szCs w:val="17"/>
                <w:lang w:val="es-ES"/>
              </w:rPr>
              <w:t xml:space="preserve"> de lavado de manos</w:t>
            </w:r>
          </w:p>
        </w:tc>
        <w:tc>
          <w:tcPr>
            <w:tcW w:w="78" w:type="pct"/>
            <w:shd w:val="clear" w:color="auto" w:fill="FFFFFF" w:themeFill="background1"/>
            <w:tcMar>
              <w:top w:w="0" w:type="dxa"/>
              <w:left w:w="108" w:type="dxa"/>
              <w:bottom w:w="0" w:type="dxa"/>
              <w:right w:w="108" w:type="dxa"/>
            </w:tcMar>
          </w:tcPr>
          <w:p w14:paraId="5D69A4C8" w14:textId="77777777" w:rsidR="005B587A" w:rsidRPr="00212F82" w:rsidRDefault="005B587A" w:rsidP="005B587A">
            <w:pPr>
              <w:rPr>
                <w:rFonts w:ascii="Arial" w:hAnsi="Arial" w:cs="Arial"/>
                <w:sz w:val="17"/>
                <w:szCs w:val="17"/>
                <w:highlight w:val="yellow"/>
              </w:rPr>
            </w:pPr>
          </w:p>
        </w:tc>
        <w:tc>
          <w:tcPr>
            <w:tcW w:w="108" w:type="pct"/>
            <w:shd w:val="clear" w:color="auto" w:fill="FFFFFF" w:themeFill="background1"/>
            <w:tcMar>
              <w:top w:w="0" w:type="dxa"/>
              <w:left w:w="108" w:type="dxa"/>
              <w:bottom w:w="0" w:type="dxa"/>
              <w:right w:w="108" w:type="dxa"/>
            </w:tcMar>
          </w:tcPr>
          <w:p w14:paraId="5D69A4C9" w14:textId="77777777" w:rsidR="005B587A" w:rsidRPr="00212F82" w:rsidRDefault="005B587A" w:rsidP="005B587A">
            <w:pPr>
              <w:rPr>
                <w:rFonts w:ascii="Arial" w:hAnsi="Arial" w:cs="Arial"/>
                <w:sz w:val="17"/>
                <w:szCs w:val="17"/>
                <w:highlight w:val="yellow"/>
              </w:rPr>
            </w:pPr>
          </w:p>
        </w:tc>
        <w:tc>
          <w:tcPr>
            <w:tcW w:w="113" w:type="pct"/>
            <w:shd w:val="clear" w:color="auto" w:fill="FFFFFF" w:themeFill="background1"/>
            <w:tcMar>
              <w:top w:w="0" w:type="dxa"/>
              <w:left w:w="108" w:type="dxa"/>
              <w:bottom w:w="0" w:type="dxa"/>
              <w:right w:w="108" w:type="dxa"/>
            </w:tcMar>
          </w:tcPr>
          <w:p w14:paraId="5D69A4CA"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CB" w14:textId="77777777" w:rsidR="005B587A" w:rsidRPr="00212F82" w:rsidRDefault="005B587A" w:rsidP="005B587A">
            <w:pPr>
              <w:rPr>
                <w:rFonts w:ascii="Arial" w:hAnsi="Arial" w:cs="Arial"/>
                <w:sz w:val="17"/>
                <w:szCs w:val="17"/>
                <w:highlight w:val="yellow"/>
              </w:rPr>
            </w:pPr>
          </w:p>
        </w:tc>
        <w:tc>
          <w:tcPr>
            <w:tcW w:w="141" w:type="pct"/>
            <w:shd w:val="clear" w:color="auto" w:fill="FFFFFF" w:themeFill="background1"/>
            <w:tcMar>
              <w:top w:w="0" w:type="dxa"/>
              <w:left w:w="108" w:type="dxa"/>
              <w:bottom w:w="0" w:type="dxa"/>
              <w:right w:w="108" w:type="dxa"/>
            </w:tcMar>
          </w:tcPr>
          <w:p w14:paraId="5D69A4CC" w14:textId="77777777" w:rsidR="005B587A" w:rsidRPr="00212F82" w:rsidRDefault="005B587A" w:rsidP="005B587A">
            <w:pPr>
              <w:jc w:val="center"/>
              <w:rPr>
                <w:rFonts w:ascii="Arial" w:hAnsi="Arial" w:cs="Arial"/>
                <w:sz w:val="17"/>
                <w:szCs w:val="17"/>
              </w:rPr>
            </w:pPr>
          </w:p>
          <w:p w14:paraId="5D69A4CD"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CE" w14:textId="77777777" w:rsidR="005B587A" w:rsidRPr="00212F82" w:rsidRDefault="005B587A" w:rsidP="005B587A">
            <w:pPr>
              <w:jc w:val="center"/>
              <w:rPr>
                <w:rFonts w:ascii="Arial" w:hAnsi="Arial" w:cs="Arial"/>
                <w:sz w:val="17"/>
                <w:szCs w:val="17"/>
              </w:rPr>
            </w:pPr>
          </w:p>
          <w:p w14:paraId="5D69A4CF" w14:textId="77777777" w:rsidR="005B587A" w:rsidRPr="00212F82" w:rsidRDefault="005B587A" w:rsidP="005B587A">
            <w:pPr>
              <w:rPr>
                <w:rFonts w:ascii="Arial" w:hAnsi="Arial" w:cs="Arial"/>
                <w:sz w:val="17"/>
                <w:szCs w:val="17"/>
              </w:rPr>
            </w:pPr>
          </w:p>
          <w:p w14:paraId="5D69A4D0" w14:textId="77777777" w:rsidR="005B587A" w:rsidRPr="00212F82" w:rsidRDefault="005B587A" w:rsidP="005B587A">
            <w:pPr>
              <w:rPr>
                <w:rFonts w:ascii="Arial" w:hAnsi="Arial" w:cs="Arial"/>
                <w:sz w:val="17"/>
                <w:szCs w:val="17"/>
              </w:rPr>
            </w:pPr>
          </w:p>
          <w:p w14:paraId="5D69A4D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D2" w14:textId="77777777" w:rsidR="005B587A" w:rsidRPr="00212F82" w:rsidRDefault="005B587A" w:rsidP="005B587A">
            <w:pPr>
              <w:jc w:val="center"/>
              <w:rPr>
                <w:rFonts w:ascii="Arial" w:hAnsi="Arial" w:cs="Arial"/>
                <w:sz w:val="17"/>
                <w:szCs w:val="17"/>
              </w:rPr>
            </w:pPr>
          </w:p>
          <w:p w14:paraId="5D69A4D3" w14:textId="77777777" w:rsidR="005B587A" w:rsidRPr="00212F82" w:rsidRDefault="005B587A" w:rsidP="005B587A">
            <w:pPr>
              <w:jc w:val="center"/>
              <w:rPr>
                <w:rFonts w:ascii="Arial" w:hAnsi="Arial" w:cs="Arial"/>
                <w:sz w:val="17"/>
                <w:szCs w:val="17"/>
              </w:rPr>
            </w:pPr>
          </w:p>
          <w:p w14:paraId="5D69A4D4" w14:textId="77777777" w:rsidR="005B587A" w:rsidRPr="00212F82" w:rsidRDefault="005B587A" w:rsidP="005B587A">
            <w:pPr>
              <w:jc w:val="center"/>
              <w:rPr>
                <w:rFonts w:ascii="Arial" w:hAnsi="Arial" w:cs="Arial"/>
                <w:sz w:val="17"/>
                <w:szCs w:val="17"/>
              </w:rPr>
            </w:pPr>
          </w:p>
          <w:p w14:paraId="5D69A4D5"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D6" w14:textId="77777777" w:rsidR="005B587A" w:rsidRPr="00212F82" w:rsidRDefault="005B587A" w:rsidP="005B587A">
            <w:pPr>
              <w:jc w:val="center"/>
              <w:rPr>
                <w:rFonts w:ascii="Arial" w:hAnsi="Arial" w:cs="Arial"/>
                <w:sz w:val="17"/>
                <w:szCs w:val="17"/>
              </w:rPr>
            </w:pPr>
          </w:p>
          <w:p w14:paraId="5D69A4D7" w14:textId="77777777" w:rsidR="005B587A" w:rsidRPr="00212F82" w:rsidRDefault="005B587A" w:rsidP="005B587A">
            <w:pPr>
              <w:jc w:val="center"/>
              <w:rPr>
                <w:rFonts w:ascii="Arial" w:hAnsi="Arial" w:cs="Arial"/>
                <w:sz w:val="17"/>
                <w:szCs w:val="17"/>
              </w:rPr>
            </w:pPr>
          </w:p>
          <w:p w14:paraId="5D69A4D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4D9" w14:textId="77777777" w:rsidR="005B587A" w:rsidRPr="00212F82" w:rsidRDefault="005B587A" w:rsidP="005B587A">
            <w:pPr>
              <w:jc w:val="center"/>
              <w:rPr>
                <w:rFonts w:ascii="Arial" w:hAnsi="Arial" w:cs="Arial"/>
                <w:sz w:val="17"/>
                <w:szCs w:val="17"/>
              </w:rPr>
            </w:pPr>
          </w:p>
          <w:p w14:paraId="5D69A4DA" w14:textId="77777777" w:rsidR="005B587A" w:rsidRPr="00212F82" w:rsidRDefault="005B587A" w:rsidP="005B587A">
            <w:pPr>
              <w:jc w:val="center"/>
              <w:rPr>
                <w:rFonts w:ascii="Arial" w:hAnsi="Arial" w:cs="Arial"/>
                <w:sz w:val="17"/>
                <w:szCs w:val="17"/>
              </w:rPr>
            </w:pPr>
          </w:p>
          <w:p w14:paraId="5D69A4DB" w14:textId="77777777" w:rsidR="005B587A" w:rsidRPr="00212F82" w:rsidRDefault="005B587A" w:rsidP="005B587A">
            <w:pPr>
              <w:jc w:val="center"/>
              <w:rPr>
                <w:rFonts w:ascii="Arial" w:hAnsi="Arial" w:cs="Arial"/>
                <w:sz w:val="17"/>
                <w:szCs w:val="17"/>
              </w:rPr>
            </w:pPr>
          </w:p>
          <w:p w14:paraId="5D69A4DC" w14:textId="77777777" w:rsidR="005B587A" w:rsidRPr="00212F82" w:rsidRDefault="005B587A" w:rsidP="005B587A">
            <w:pPr>
              <w:jc w:val="center"/>
              <w:rPr>
                <w:rFonts w:ascii="Arial" w:hAnsi="Arial" w:cs="Arial"/>
                <w:sz w:val="17"/>
                <w:szCs w:val="17"/>
              </w:rPr>
            </w:pPr>
          </w:p>
          <w:p w14:paraId="5D69A4DD" w14:textId="77777777" w:rsidR="005B587A" w:rsidRPr="00212F82" w:rsidRDefault="005B587A" w:rsidP="005B587A">
            <w:pPr>
              <w:jc w:val="center"/>
              <w:rPr>
                <w:rFonts w:ascii="Arial" w:hAnsi="Arial" w:cs="Arial"/>
                <w:sz w:val="17"/>
                <w:szCs w:val="17"/>
              </w:rPr>
            </w:pPr>
          </w:p>
          <w:p w14:paraId="5D69A4DE" w14:textId="77777777" w:rsidR="005B587A" w:rsidRPr="00212F82" w:rsidRDefault="005B587A" w:rsidP="005B587A">
            <w:pPr>
              <w:jc w:val="center"/>
              <w:rPr>
                <w:rFonts w:ascii="Arial" w:hAnsi="Arial" w:cs="Arial"/>
                <w:sz w:val="17"/>
                <w:szCs w:val="17"/>
              </w:rPr>
            </w:pPr>
          </w:p>
          <w:p w14:paraId="5D69A4DF" w14:textId="77777777" w:rsidR="005B587A" w:rsidRPr="00212F82" w:rsidRDefault="005B587A" w:rsidP="005B587A">
            <w:pPr>
              <w:jc w:val="center"/>
              <w:rPr>
                <w:rFonts w:ascii="Arial" w:hAnsi="Arial" w:cs="Arial"/>
                <w:sz w:val="17"/>
                <w:szCs w:val="17"/>
              </w:rPr>
            </w:pPr>
          </w:p>
          <w:p w14:paraId="5D69A4E0" w14:textId="77777777" w:rsidR="005B587A" w:rsidRPr="00212F82" w:rsidRDefault="005B587A" w:rsidP="005B587A">
            <w:pPr>
              <w:jc w:val="center"/>
              <w:rPr>
                <w:rFonts w:ascii="Arial" w:hAnsi="Arial" w:cs="Arial"/>
                <w:sz w:val="17"/>
                <w:szCs w:val="17"/>
              </w:rPr>
            </w:pPr>
          </w:p>
          <w:p w14:paraId="5D69A4E1" w14:textId="77777777" w:rsidR="005B587A" w:rsidRPr="00212F82" w:rsidRDefault="005B587A" w:rsidP="005B587A">
            <w:pPr>
              <w:jc w:val="center"/>
              <w:rPr>
                <w:rFonts w:ascii="Arial" w:hAnsi="Arial" w:cs="Arial"/>
                <w:sz w:val="17"/>
                <w:szCs w:val="17"/>
              </w:rPr>
            </w:pPr>
          </w:p>
          <w:p w14:paraId="5D69A4E2" w14:textId="77777777" w:rsidR="005B587A" w:rsidRPr="00212F82" w:rsidRDefault="005B587A" w:rsidP="005B587A">
            <w:pPr>
              <w:jc w:val="center"/>
              <w:rPr>
                <w:rFonts w:ascii="Arial" w:hAnsi="Arial" w:cs="Arial"/>
                <w:sz w:val="17"/>
                <w:szCs w:val="17"/>
              </w:rPr>
            </w:pPr>
          </w:p>
          <w:p w14:paraId="5D69A4E3" w14:textId="77777777" w:rsidR="005B587A" w:rsidRPr="00212F82" w:rsidRDefault="005B587A" w:rsidP="005B587A">
            <w:pPr>
              <w:rPr>
                <w:rFonts w:ascii="Arial" w:hAnsi="Arial" w:cs="Arial"/>
                <w:sz w:val="17"/>
                <w:szCs w:val="17"/>
              </w:rPr>
            </w:pPr>
          </w:p>
          <w:p w14:paraId="5D69A4E4" w14:textId="77777777" w:rsidR="005B587A" w:rsidRDefault="005B587A" w:rsidP="005B587A">
            <w:pPr>
              <w:jc w:val="center"/>
              <w:rPr>
                <w:rFonts w:ascii="Arial" w:hAnsi="Arial" w:cs="Arial"/>
                <w:sz w:val="17"/>
                <w:szCs w:val="17"/>
              </w:rPr>
            </w:pPr>
            <w:r w:rsidRPr="00212F82">
              <w:rPr>
                <w:rFonts w:ascii="Arial" w:hAnsi="Arial" w:cs="Arial"/>
                <w:sz w:val="17"/>
                <w:szCs w:val="17"/>
              </w:rPr>
              <w:t>X</w:t>
            </w:r>
          </w:p>
          <w:p w14:paraId="5D69A4E5" w14:textId="77777777" w:rsidR="0026597A" w:rsidRDefault="0026597A" w:rsidP="005B587A">
            <w:pPr>
              <w:jc w:val="center"/>
              <w:rPr>
                <w:rFonts w:ascii="Arial" w:hAnsi="Arial" w:cs="Arial"/>
                <w:sz w:val="17"/>
                <w:szCs w:val="17"/>
              </w:rPr>
            </w:pPr>
          </w:p>
          <w:p w14:paraId="5D69A4E6" w14:textId="77777777" w:rsidR="0026597A" w:rsidRDefault="0026597A" w:rsidP="005B587A">
            <w:pPr>
              <w:jc w:val="center"/>
              <w:rPr>
                <w:rFonts w:ascii="Arial" w:hAnsi="Arial" w:cs="Arial"/>
                <w:sz w:val="17"/>
                <w:szCs w:val="17"/>
              </w:rPr>
            </w:pPr>
          </w:p>
          <w:p w14:paraId="5D69A4E7" w14:textId="77777777" w:rsidR="0026597A" w:rsidRDefault="0026597A" w:rsidP="005B587A">
            <w:pPr>
              <w:jc w:val="center"/>
              <w:rPr>
                <w:rFonts w:ascii="Arial" w:hAnsi="Arial" w:cs="Arial"/>
                <w:sz w:val="17"/>
                <w:szCs w:val="17"/>
              </w:rPr>
            </w:pPr>
          </w:p>
          <w:p w14:paraId="5D69A4E8" w14:textId="77777777" w:rsidR="0026597A" w:rsidRDefault="0026597A" w:rsidP="005B587A">
            <w:pPr>
              <w:jc w:val="center"/>
              <w:rPr>
                <w:rFonts w:ascii="Arial" w:hAnsi="Arial" w:cs="Arial"/>
                <w:sz w:val="17"/>
                <w:szCs w:val="17"/>
              </w:rPr>
            </w:pPr>
          </w:p>
          <w:p w14:paraId="5D69A4E9" w14:textId="77777777" w:rsidR="0026597A" w:rsidRDefault="0026597A" w:rsidP="005B587A">
            <w:pPr>
              <w:jc w:val="center"/>
              <w:rPr>
                <w:rFonts w:ascii="Arial" w:hAnsi="Arial" w:cs="Arial"/>
                <w:sz w:val="17"/>
                <w:szCs w:val="17"/>
              </w:rPr>
            </w:pPr>
          </w:p>
          <w:p w14:paraId="5D69A4EA" w14:textId="77777777" w:rsidR="0026597A" w:rsidRDefault="0026597A" w:rsidP="005B587A">
            <w:pPr>
              <w:jc w:val="center"/>
              <w:rPr>
                <w:rFonts w:ascii="Arial" w:hAnsi="Arial" w:cs="Arial"/>
                <w:sz w:val="17"/>
                <w:szCs w:val="17"/>
              </w:rPr>
            </w:pPr>
          </w:p>
          <w:p w14:paraId="5D69A4EB" w14:textId="77777777" w:rsidR="0026597A" w:rsidRPr="00212F82" w:rsidRDefault="0026597A" w:rsidP="005B587A">
            <w:pPr>
              <w:jc w:val="center"/>
              <w:rPr>
                <w:rFonts w:ascii="Arial" w:hAnsi="Arial" w:cs="Arial"/>
                <w:sz w:val="17"/>
                <w:szCs w:val="17"/>
              </w:rPr>
            </w:pPr>
            <w:r>
              <w:rPr>
                <w:rFonts w:ascii="Arial" w:hAnsi="Arial" w:cs="Arial"/>
                <w:sz w:val="17"/>
                <w:szCs w:val="17"/>
              </w:rPr>
              <w:t>X</w:t>
            </w:r>
          </w:p>
          <w:p w14:paraId="5D69A4EC" w14:textId="77777777" w:rsidR="005B587A" w:rsidRDefault="005B587A" w:rsidP="005B587A">
            <w:pPr>
              <w:jc w:val="center"/>
              <w:rPr>
                <w:rFonts w:ascii="Arial" w:hAnsi="Arial" w:cs="Arial"/>
                <w:sz w:val="17"/>
                <w:szCs w:val="17"/>
              </w:rPr>
            </w:pPr>
          </w:p>
          <w:p w14:paraId="5D69A4ED" w14:textId="77777777" w:rsidR="0026597A" w:rsidRDefault="0026597A" w:rsidP="005B587A">
            <w:pPr>
              <w:jc w:val="center"/>
              <w:rPr>
                <w:rFonts w:ascii="Arial" w:hAnsi="Arial" w:cs="Arial"/>
                <w:sz w:val="17"/>
                <w:szCs w:val="17"/>
              </w:rPr>
            </w:pPr>
          </w:p>
          <w:p w14:paraId="5D69A4EE" w14:textId="77777777" w:rsidR="0026597A" w:rsidRDefault="0026597A" w:rsidP="005B587A">
            <w:pPr>
              <w:jc w:val="center"/>
              <w:rPr>
                <w:rFonts w:ascii="Arial" w:hAnsi="Arial" w:cs="Arial"/>
                <w:sz w:val="17"/>
                <w:szCs w:val="17"/>
              </w:rPr>
            </w:pPr>
          </w:p>
          <w:p w14:paraId="5D69A4EF" w14:textId="77777777" w:rsidR="0026597A" w:rsidRDefault="0026597A" w:rsidP="005B587A">
            <w:pPr>
              <w:jc w:val="center"/>
              <w:rPr>
                <w:rFonts w:ascii="Arial" w:hAnsi="Arial" w:cs="Arial"/>
                <w:sz w:val="17"/>
                <w:szCs w:val="17"/>
              </w:rPr>
            </w:pPr>
          </w:p>
          <w:p w14:paraId="5D69A4F0" w14:textId="77777777" w:rsidR="0026597A" w:rsidRDefault="0026597A" w:rsidP="005B587A">
            <w:pPr>
              <w:jc w:val="center"/>
              <w:rPr>
                <w:rFonts w:ascii="Arial" w:hAnsi="Arial" w:cs="Arial"/>
                <w:sz w:val="17"/>
                <w:szCs w:val="17"/>
              </w:rPr>
            </w:pPr>
          </w:p>
          <w:p w14:paraId="5D69A4F1" w14:textId="77777777" w:rsidR="0026597A" w:rsidRDefault="0026597A" w:rsidP="005B587A">
            <w:pPr>
              <w:jc w:val="center"/>
              <w:rPr>
                <w:rFonts w:ascii="Arial" w:hAnsi="Arial" w:cs="Arial"/>
                <w:sz w:val="17"/>
                <w:szCs w:val="17"/>
              </w:rPr>
            </w:pPr>
          </w:p>
          <w:p w14:paraId="5D69A4F2" w14:textId="77777777" w:rsidR="0026597A" w:rsidRDefault="0026597A" w:rsidP="005B587A">
            <w:pPr>
              <w:jc w:val="center"/>
              <w:rPr>
                <w:rFonts w:ascii="Arial" w:hAnsi="Arial" w:cs="Arial"/>
                <w:sz w:val="17"/>
                <w:szCs w:val="17"/>
              </w:rPr>
            </w:pPr>
          </w:p>
          <w:p w14:paraId="5D69A4F3" w14:textId="77777777" w:rsidR="0026597A" w:rsidRDefault="0026597A" w:rsidP="005B587A">
            <w:pPr>
              <w:jc w:val="center"/>
              <w:rPr>
                <w:rFonts w:ascii="Arial" w:hAnsi="Arial" w:cs="Arial"/>
                <w:sz w:val="17"/>
                <w:szCs w:val="17"/>
              </w:rPr>
            </w:pPr>
            <w:r>
              <w:rPr>
                <w:rFonts w:ascii="Arial" w:hAnsi="Arial" w:cs="Arial"/>
                <w:sz w:val="17"/>
                <w:szCs w:val="17"/>
              </w:rPr>
              <w:t>X</w:t>
            </w:r>
          </w:p>
          <w:p w14:paraId="5D69A4F4" w14:textId="77777777" w:rsidR="0026597A" w:rsidRDefault="0026597A" w:rsidP="005B587A">
            <w:pPr>
              <w:jc w:val="center"/>
              <w:rPr>
                <w:rFonts w:ascii="Arial" w:hAnsi="Arial" w:cs="Arial"/>
                <w:sz w:val="17"/>
                <w:szCs w:val="17"/>
              </w:rPr>
            </w:pPr>
          </w:p>
          <w:p w14:paraId="5D69A4F5" w14:textId="77777777" w:rsidR="0026597A" w:rsidRDefault="0026597A" w:rsidP="005B587A">
            <w:pPr>
              <w:jc w:val="center"/>
              <w:rPr>
                <w:rFonts w:ascii="Arial" w:hAnsi="Arial" w:cs="Arial"/>
                <w:sz w:val="17"/>
                <w:szCs w:val="17"/>
              </w:rPr>
            </w:pPr>
          </w:p>
          <w:p w14:paraId="5D69A4F6" w14:textId="77777777" w:rsidR="0026597A" w:rsidRDefault="0026597A" w:rsidP="005B587A">
            <w:pPr>
              <w:jc w:val="center"/>
              <w:rPr>
                <w:rFonts w:ascii="Arial" w:hAnsi="Arial" w:cs="Arial"/>
                <w:sz w:val="17"/>
                <w:szCs w:val="17"/>
              </w:rPr>
            </w:pPr>
          </w:p>
          <w:p w14:paraId="5D69A4F7" w14:textId="77777777" w:rsidR="0026597A" w:rsidRPr="00212F82" w:rsidRDefault="0026597A" w:rsidP="005B587A">
            <w:pPr>
              <w:jc w:val="center"/>
              <w:rPr>
                <w:rFonts w:ascii="Arial" w:hAnsi="Arial" w:cs="Arial"/>
                <w:sz w:val="17"/>
                <w:szCs w:val="17"/>
              </w:rPr>
            </w:pPr>
            <w:r>
              <w:rPr>
                <w:rFonts w:ascii="Arial" w:hAnsi="Arial" w:cs="Arial"/>
                <w:sz w:val="17"/>
                <w:szCs w:val="17"/>
              </w:rPr>
              <w:t>X</w:t>
            </w:r>
          </w:p>
          <w:p w14:paraId="5D69A4F8" w14:textId="77777777" w:rsidR="005B587A" w:rsidRPr="00212F82" w:rsidRDefault="005B587A" w:rsidP="005B587A">
            <w:pPr>
              <w:jc w:val="center"/>
              <w:rPr>
                <w:rFonts w:ascii="Arial" w:hAnsi="Arial" w:cs="Arial"/>
                <w:sz w:val="17"/>
                <w:szCs w:val="17"/>
              </w:rPr>
            </w:pPr>
          </w:p>
          <w:p w14:paraId="5D69A4F9"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4FA" w14:textId="77777777" w:rsidR="005B587A" w:rsidRPr="00212F82" w:rsidRDefault="005B587A" w:rsidP="005B587A">
            <w:pPr>
              <w:jc w:val="center"/>
              <w:rPr>
                <w:rFonts w:ascii="Arial" w:hAnsi="Arial" w:cs="Arial"/>
                <w:sz w:val="17"/>
                <w:szCs w:val="17"/>
              </w:rPr>
            </w:pPr>
          </w:p>
          <w:p w14:paraId="5D69A4FB"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4FC"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4FD" w14:textId="77777777" w:rsidR="005B587A" w:rsidRPr="00212F82" w:rsidRDefault="005B587A" w:rsidP="005B587A">
            <w:pPr>
              <w:jc w:val="center"/>
              <w:rPr>
                <w:rFonts w:ascii="Arial" w:hAnsi="Arial" w:cs="Arial"/>
                <w:sz w:val="17"/>
                <w:szCs w:val="17"/>
              </w:rPr>
            </w:pPr>
          </w:p>
        </w:tc>
        <w:tc>
          <w:tcPr>
            <w:tcW w:w="143" w:type="pct"/>
            <w:shd w:val="clear" w:color="auto" w:fill="FFFFFF" w:themeFill="background1"/>
            <w:tcMar>
              <w:top w:w="0" w:type="dxa"/>
              <w:left w:w="108" w:type="dxa"/>
              <w:bottom w:w="0" w:type="dxa"/>
              <w:right w:w="108" w:type="dxa"/>
            </w:tcMar>
          </w:tcPr>
          <w:p w14:paraId="5D69A4FE" w14:textId="77777777" w:rsidR="005B587A" w:rsidRPr="00212F82" w:rsidRDefault="005B587A" w:rsidP="005B587A">
            <w:pPr>
              <w:jc w:val="center"/>
              <w:rPr>
                <w:rFonts w:ascii="Arial" w:hAnsi="Arial" w:cs="Arial"/>
                <w:sz w:val="17"/>
                <w:szCs w:val="17"/>
              </w:rPr>
            </w:pPr>
          </w:p>
          <w:p w14:paraId="5D69A4FF"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00" w14:textId="77777777" w:rsidR="005B587A" w:rsidRPr="00212F82" w:rsidRDefault="005B587A" w:rsidP="005B587A">
            <w:pPr>
              <w:jc w:val="center"/>
              <w:rPr>
                <w:rFonts w:ascii="Arial" w:hAnsi="Arial" w:cs="Arial"/>
                <w:sz w:val="17"/>
                <w:szCs w:val="17"/>
              </w:rPr>
            </w:pPr>
          </w:p>
          <w:p w14:paraId="5D69A501" w14:textId="77777777" w:rsidR="005B587A" w:rsidRPr="00212F82" w:rsidRDefault="005B587A" w:rsidP="005B587A">
            <w:pPr>
              <w:rPr>
                <w:rFonts w:ascii="Arial" w:hAnsi="Arial" w:cs="Arial"/>
                <w:sz w:val="17"/>
                <w:szCs w:val="17"/>
              </w:rPr>
            </w:pPr>
          </w:p>
          <w:p w14:paraId="5D69A502" w14:textId="77777777" w:rsidR="005B587A" w:rsidRPr="00212F82" w:rsidRDefault="005B587A" w:rsidP="005B587A">
            <w:pPr>
              <w:rPr>
                <w:rFonts w:ascii="Arial" w:hAnsi="Arial" w:cs="Arial"/>
                <w:sz w:val="17"/>
                <w:szCs w:val="17"/>
              </w:rPr>
            </w:pPr>
          </w:p>
          <w:p w14:paraId="5D69A503"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04" w14:textId="77777777" w:rsidR="005B587A" w:rsidRPr="00212F82" w:rsidRDefault="005B587A" w:rsidP="005B587A">
            <w:pPr>
              <w:jc w:val="center"/>
              <w:rPr>
                <w:rFonts w:ascii="Arial" w:hAnsi="Arial" w:cs="Arial"/>
                <w:sz w:val="17"/>
                <w:szCs w:val="17"/>
              </w:rPr>
            </w:pPr>
          </w:p>
          <w:p w14:paraId="5D69A505" w14:textId="77777777" w:rsidR="005B587A" w:rsidRPr="00212F82" w:rsidRDefault="005B587A" w:rsidP="005B587A">
            <w:pPr>
              <w:jc w:val="center"/>
              <w:rPr>
                <w:rFonts w:ascii="Arial" w:hAnsi="Arial" w:cs="Arial"/>
                <w:sz w:val="17"/>
                <w:szCs w:val="17"/>
              </w:rPr>
            </w:pPr>
          </w:p>
          <w:p w14:paraId="5D69A506" w14:textId="77777777" w:rsidR="005B587A" w:rsidRPr="00212F82" w:rsidRDefault="005B587A" w:rsidP="005B587A">
            <w:pPr>
              <w:jc w:val="center"/>
              <w:rPr>
                <w:rFonts w:ascii="Arial" w:hAnsi="Arial" w:cs="Arial"/>
                <w:sz w:val="17"/>
                <w:szCs w:val="17"/>
              </w:rPr>
            </w:pPr>
          </w:p>
          <w:p w14:paraId="5D69A507"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08" w14:textId="77777777" w:rsidR="005B587A" w:rsidRPr="00212F82" w:rsidRDefault="005B587A" w:rsidP="005B587A">
            <w:pPr>
              <w:jc w:val="center"/>
              <w:rPr>
                <w:rFonts w:ascii="Arial" w:hAnsi="Arial" w:cs="Arial"/>
                <w:sz w:val="17"/>
                <w:szCs w:val="17"/>
              </w:rPr>
            </w:pPr>
          </w:p>
          <w:p w14:paraId="5D69A509" w14:textId="77777777" w:rsidR="005B587A" w:rsidRPr="00212F82" w:rsidRDefault="005B587A" w:rsidP="005B587A">
            <w:pPr>
              <w:jc w:val="center"/>
              <w:rPr>
                <w:rFonts w:ascii="Arial" w:hAnsi="Arial" w:cs="Arial"/>
                <w:sz w:val="17"/>
                <w:szCs w:val="17"/>
              </w:rPr>
            </w:pPr>
          </w:p>
          <w:p w14:paraId="5D69A50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0B" w14:textId="77777777" w:rsidR="005B587A" w:rsidRPr="00212F82" w:rsidRDefault="005B587A" w:rsidP="005B587A">
            <w:pPr>
              <w:jc w:val="center"/>
              <w:rPr>
                <w:rFonts w:ascii="Arial" w:hAnsi="Arial" w:cs="Arial"/>
                <w:sz w:val="17"/>
                <w:szCs w:val="17"/>
              </w:rPr>
            </w:pPr>
          </w:p>
          <w:p w14:paraId="5D69A50C" w14:textId="77777777" w:rsidR="005B587A" w:rsidRPr="00212F82" w:rsidRDefault="005B587A" w:rsidP="005B587A">
            <w:pPr>
              <w:jc w:val="center"/>
              <w:rPr>
                <w:rFonts w:ascii="Arial" w:hAnsi="Arial" w:cs="Arial"/>
                <w:sz w:val="17"/>
                <w:szCs w:val="17"/>
              </w:rPr>
            </w:pPr>
          </w:p>
          <w:p w14:paraId="5D69A50D" w14:textId="77777777" w:rsidR="005B587A" w:rsidRPr="00212F82" w:rsidRDefault="005B587A" w:rsidP="005B587A">
            <w:pPr>
              <w:jc w:val="center"/>
              <w:rPr>
                <w:rFonts w:ascii="Arial" w:hAnsi="Arial" w:cs="Arial"/>
                <w:sz w:val="17"/>
                <w:szCs w:val="17"/>
              </w:rPr>
            </w:pPr>
          </w:p>
          <w:p w14:paraId="5D69A50E" w14:textId="77777777" w:rsidR="005B587A" w:rsidRPr="00212F82" w:rsidRDefault="005B587A" w:rsidP="005B587A">
            <w:pPr>
              <w:jc w:val="center"/>
              <w:rPr>
                <w:rFonts w:ascii="Arial" w:hAnsi="Arial" w:cs="Arial"/>
                <w:sz w:val="17"/>
                <w:szCs w:val="17"/>
              </w:rPr>
            </w:pPr>
          </w:p>
          <w:p w14:paraId="5D69A50F" w14:textId="77777777" w:rsidR="005B587A" w:rsidRPr="00212F82" w:rsidRDefault="005B587A" w:rsidP="005B587A">
            <w:pPr>
              <w:jc w:val="center"/>
              <w:rPr>
                <w:rFonts w:ascii="Arial" w:hAnsi="Arial" w:cs="Arial"/>
                <w:sz w:val="17"/>
                <w:szCs w:val="17"/>
              </w:rPr>
            </w:pPr>
          </w:p>
          <w:p w14:paraId="5D69A510" w14:textId="77777777" w:rsidR="005B587A" w:rsidRPr="00212F82" w:rsidRDefault="005B587A" w:rsidP="005B587A">
            <w:pPr>
              <w:jc w:val="center"/>
              <w:rPr>
                <w:rFonts w:ascii="Arial" w:hAnsi="Arial" w:cs="Arial"/>
                <w:sz w:val="17"/>
                <w:szCs w:val="17"/>
              </w:rPr>
            </w:pPr>
          </w:p>
          <w:p w14:paraId="5D69A51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12" w14:textId="77777777" w:rsidR="005B587A" w:rsidRPr="00212F82" w:rsidRDefault="005B587A" w:rsidP="005B587A">
            <w:pPr>
              <w:jc w:val="center"/>
              <w:rPr>
                <w:rFonts w:ascii="Arial" w:hAnsi="Arial" w:cs="Arial"/>
                <w:sz w:val="17"/>
                <w:szCs w:val="17"/>
              </w:rPr>
            </w:pPr>
          </w:p>
          <w:p w14:paraId="5D69A513"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14" w14:textId="77777777" w:rsidR="005B587A" w:rsidRPr="00212F82" w:rsidRDefault="005B587A" w:rsidP="005B587A">
            <w:pPr>
              <w:jc w:val="center"/>
              <w:rPr>
                <w:rFonts w:ascii="Arial" w:hAnsi="Arial" w:cs="Arial"/>
                <w:sz w:val="17"/>
                <w:szCs w:val="17"/>
              </w:rPr>
            </w:pPr>
          </w:p>
          <w:p w14:paraId="5D69A515" w14:textId="77777777" w:rsidR="005B587A" w:rsidRPr="00212F82" w:rsidRDefault="005B587A" w:rsidP="005B587A">
            <w:pPr>
              <w:rPr>
                <w:rFonts w:ascii="Arial" w:hAnsi="Arial" w:cs="Arial"/>
                <w:sz w:val="17"/>
                <w:szCs w:val="17"/>
              </w:rPr>
            </w:pPr>
          </w:p>
          <w:p w14:paraId="5D69A51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17" w14:textId="77777777" w:rsidR="005B587A" w:rsidRPr="00212F82" w:rsidRDefault="005B587A" w:rsidP="005B587A">
            <w:pPr>
              <w:jc w:val="center"/>
              <w:rPr>
                <w:rFonts w:ascii="Arial" w:hAnsi="Arial" w:cs="Arial"/>
                <w:sz w:val="17"/>
                <w:szCs w:val="17"/>
              </w:rPr>
            </w:pPr>
          </w:p>
          <w:p w14:paraId="5D69A518" w14:textId="77777777" w:rsidR="005B587A" w:rsidRDefault="005B587A" w:rsidP="005B587A">
            <w:pPr>
              <w:jc w:val="center"/>
              <w:rPr>
                <w:rFonts w:ascii="Arial" w:hAnsi="Arial" w:cs="Arial"/>
                <w:sz w:val="17"/>
                <w:szCs w:val="17"/>
              </w:rPr>
            </w:pPr>
          </w:p>
          <w:p w14:paraId="5D69A519" w14:textId="77777777" w:rsidR="0026597A" w:rsidRDefault="0026597A" w:rsidP="005B587A">
            <w:pPr>
              <w:jc w:val="center"/>
              <w:rPr>
                <w:rFonts w:ascii="Arial" w:hAnsi="Arial" w:cs="Arial"/>
                <w:sz w:val="17"/>
                <w:szCs w:val="17"/>
              </w:rPr>
            </w:pPr>
          </w:p>
          <w:p w14:paraId="5D69A51A" w14:textId="77777777" w:rsidR="0026597A" w:rsidRDefault="0026597A" w:rsidP="005B587A">
            <w:pPr>
              <w:jc w:val="center"/>
              <w:rPr>
                <w:rFonts w:ascii="Arial" w:hAnsi="Arial" w:cs="Arial"/>
                <w:sz w:val="17"/>
                <w:szCs w:val="17"/>
              </w:rPr>
            </w:pPr>
          </w:p>
          <w:p w14:paraId="5D69A51B" w14:textId="77777777" w:rsidR="0026597A" w:rsidRDefault="0026597A" w:rsidP="005B587A">
            <w:pPr>
              <w:jc w:val="center"/>
              <w:rPr>
                <w:rFonts w:ascii="Arial" w:hAnsi="Arial" w:cs="Arial"/>
                <w:sz w:val="17"/>
                <w:szCs w:val="17"/>
              </w:rPr>
            </w:pPr>
          </w:p>
          <w:p w14:paraId="5D69A51C" w14:textId="77777777" w:rsidR="0026597A" w:rsidRDefault="0026597A" w:rsidP="005B587A">
            <w:pPr>
              <w:jc w:val="center"/>
              <w:rPr>
                <w:rFonts w:ascii="Arial" w:hAnsi="Arial" w:cs="Arial"/>
                <w:sz w:val="17"/>
                <w:szCs w:val="17"/>
              </w:rPr>
            </w:pPr>
          </w:p>
          <w:p w14:paraId="5D69A51D" w14:textId="77777777" w:rsidR="0026597A" w:rsidRDefault="0026597A" w:rsidP="005B587A">
            <w:pPr>
              <w:jc w:val="center"/>
              <w:rPr>
                <w:rFonts w:ascii="Arial" w:hAnsi="Arial" w:cs="Arial"/>
                <w:sz w:val="17"/>
                <w:szCs w:val="17"/>
              </w:rPr>
            </w:pPr>
            <w:r>
              <w:rPr>
                <w:rFonts w:ascii="Arial" w:hAnsi="Arial" w:cs="Arial"/>
                <w:sz w:val="17"/>
                <w:szCs w:val="17"/>
              </w:rPr>
              <w:t>X</w:t>
            </w:r>
          </w:p>
          <w:p w14:paraId="5D69A51E" w14:textId="77777777" w:rsidR="0026597A" w:rsidRDefault="0026597A" w:rsidP="005B587A">
            <w:pPr>
              <w:jc w:val="center"/>
              <w:rPr>
                <w:rFonts w:ascii="Arial" w:hAnsi="Arial" w:cs="Arial"/>
                <w:sz w:val="17"/>
                <w:szCs w:val="17"/>
              </w:rPr>
            </w:pPr>
          </w:p>
          <w:p w14:paraId="5D69A51F" w14:textId="77777777" w:rsidR="0026597A" w:rsidRDefault="0026597A" w:rsidP="005B587A">
            <w:pPr>
              <w:jc w:val="center"/>
              <w:rPr>
                <w:rFonts w:ascii="Arial" w:hAnsi="Arial" w:cs="Arial"/>
                <w:sz w:val="17"/>
                <w:szCs w:val="17"/>
              </w:rPr>
            </w:pPr>
          </w:p>
          <w:p w14:paraId="5D69A520" w14:textId="77777777" w:rsidR="0026597A" w:rsidRDefault="0026597A" w:rsidP="005B587A">
            <w:pPr>
              <w:jc w:val="center"/>
              <w:rPr>
                <w:rFonts w:ascii="Arial" w:hAnsi="Arial" w:cs="Arial"/>
                <w:sz w:val="17"/>
                <w:szCs w:val="17"/>
              </w:rPr>
            </w:pPr>
          </w:p>
          <w:p w14:paraId="5D69A521" w14:textId="77777777" w:rsidR="0026597A" w:rsidRDefault="0026597A" w:rsidP="005B587A">
            <w:pPr>
              <w:jc w:val="center"/>
              <w:rPr>
                <w:rFonts w:ascii="Arial" w:hAnsi="Arial" w:cs="Arial"/>
                <w:sz w:val="17"/>
                <w:szCs w:val="17"/>
              </w:rPr>
            </w:pPr>
          </w:p>
          <w:p w14:paraId="5D69A522" w14:textId="77777777" w:rsidR="0026597A" w:rsidRDefault="0026597A" w:rsidP="005B587A">
            <w:pPr>
              <w:jc w:val="center"/>
              <w:rPr>
                <w:rFonts w:ascii="Arial" w:hAnsi="Arial" w:cs="Arial"/>
                <w:sz w:val="17"/>
                <w:szCs w:val="17"/>
              </w:rPr>
            </w:pPr>
          </w:p>
          <w:p w14:paraId="5D69A523" w14:textId="77777777" w:rsidR="0026597A" w:rsidRDefault="0026597A" w:rsidP="005B587A">
            <w:pPr>
              <w:jc w:val="center"/>
              <w:rPr>
                <w:rFonts w:ascii="Arial" w:hAnsi="Arial" w:cs="Arial"/>
                <w:sz w:val="17"/>
                <w:szCs w:val="17"/>
              </w:rPr>
            </w:pPr>
          </w:p>
          <w:p w14:paraId="5D69A524" w14:textId="77777777" w:rsidR="0026597A" w:rsidRDefault="0026597A" w:rsidP="005B587A">
            <w:pPr>
              <w:jc w:val="center"/>
              <w:rPr>
                <w:rFonts w:ascii="Arial" w:hAnsi="Arial" w:cs="Arial"/>
                <w:sz w:val="17"/>
                <w:szCs w:val="17"/>
              </w:rPr>
            </w:pPr>
          </w:p>
          <w:p w14:paraId="5D69A525" w14:textId="77777777" w:rsidR="0026597A" w:rsidRDefault="0026597A" w:rsidP="005B587A">
            <w:pPr>
              <w:jc w:val="center"/>
              <w:rPr>
                <w:rFonts w:ascii="Arial" w:hAnsi="Arial" w:cs="Arial"/>
                <w:sz w:val="17"/>
                <w:szCs w:val="17"/>
              </w:rPr>
            </w:pPr>
            <w:r>
              <w:rPr>
                <w:rFonts w:ascii="Arial" w:hAnsi="Arial" w:cs="Arial"/>
                <w:sz w:val="17"/>
                <w:szCs w:val="17"/>
              </w:rPr>
              <w:t>X</w:t>
            </w:r>
          </w:p>
          <w:p w14:paraId="5D69A526" w14:textId="77777777" w:rsidR="0026597A" w:rsidRDefault="0026597A" w:rsidP="005B587A">
            <w:pPr>
              <w:jc w:val="center"/>
              <w:rPr>
                <w:rFonts w:ascii="Arial" w:hAnsi="Arial" w:cs="Arial"/>
                <w:sz w:val="17"/>
                <w:szCs w:val="17"/>
              </w:rPr>
            </w:pPr>
          </w:p>
          <w:p w14:paraId="5D69A527" w14:textId="77777777" w:rsidR="0026597A" w:rsidRDefault="0026597A" w:rsidP="005B587A">
            <w:pPr>
              <w:jc w:val="center"/>
              <w:rPr>
                <w:rFonts w:ascii="Arial" w:hAnsi="Arial" w:cs="Arial"/>
                <w:sz w:val="17"/>
                <w:szCs w:val="17"/>
              </w:rPr>
            </w:pPr>
          </w:p>
          <w:p w14:paraId="5D69A528" w14:textId="77777777" w:rsidR="0026597A" w:rsidRDefault="0026597A" w:rsidP="005B587A">
            <w:pPr>
              <w:jc w:val="center"/>
              <w:rPr>
                <w:rFonts w:ascii="Arial" w:hAnsi="Arial" w:cs="Arial"/>
                <w:sz w:val="17"/>
                <w:szCs w:val="17"/>
              </w:rPr>
            </w:pPr>
          </w:p>
          <w:p w14:paraId="5D69A529" w14:textId="77777777" w:rsidR="0026597A" w:rsidRPr="00212F82" w:rsidRDefault="0026597A" w:rsidP="005B587A">
            <w:pPr>
              <w:jc w:val="center"/>
              <w:rPr>
                <w:rFonts w:ascii="Arial" w:hAnsi="Arial" w:cs="Arial"/>
                <w:sz w:val="17"/>
                <w:szCs w:val="17"/>
              </w:rPr>
            </w:pPr>
            <w:r>
              <w:rPr>
                <w:rFonts w:ascii="Arial" w:hAnsi="Arial" w:cs="Arial"/>
                <w:sz w:val="17"/>
                <w:szCs w:val="17"/>
              </w:rPr>
              <w:t>X</w:t>
            </w:r>
          </w:p>
          <w:p w14:paraId="5D69A52A"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2B"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2C"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2D" w14:textId="77777777" w:rsidR="005B587A" w:rsidRPr="00212F82" w:rsidRDefault="005B587A" w:rsidP="005B587A">
            <w:pPr>
              <w:jc w:val="center"/>
              <w:rPr>
                <w:rFonts w:ascii="Arial" w:hAnsi="Arial" w:cs="Arial"/>
                <w:sz w:val="17"/>
                <w:szCs w:val="17"/>
              </w:rPr>
            </w:pPr>
          </w:p>
        </w:tc>
        <w:tc>
          <w:tcPr>
            <w:tcW w:w="148" w:type="pct"/>
            <w:shd w:val="clear" w:color="auto" w:fill="FFFFFF" w:themeFill="background1"/>
            <w:tcMar>
              <w:top w:w="0" w:type="dxa"/>
              <w:left w:w="108" w:type="dxa"/>
              <w:bottom w:w="0" w:type="dxa"/>
              <w:right w:w="108" w:type="dxa"/>
            </w:tcMar>
          </w:tcPr>
          <w:p w14:paraId="5D69A52E" w14:textId="77777777" w:rsidR="005B587A" w:rsidRPr="00212F82" w:rsidRDefault="005B587A" w:rsidP="005B587A">
            <w:pPr>
              <w:jc w:val="center"/>
              <w:rPr>
                <w:rFonts w:ascii="Arial" w:hAnsi="Arial" w:cs="Arial"/>
                <w:sz w:val="17"/>
                <w:szCs w:val="17"/>
              </w:rPr>
            </w:pPr>
          </w:p>
          <w:p w14:paraId="5D69A52F" w14:textId="77777777" w:rsidR="005B587A" w:rsidRPr="00212F82" w:rsidRDefault="005B587A" w:rsidP="005B587A">
            <w:pPr>
              <w:jc w:val="center"/>
              <w:rPr>
                <w:rFonts w:ascii="Arial" w:hAnsi="Arial" w:cs="Arial"/>
                <w:sz w:val="17"/>
                <w:szCs w:val="17"/>
              </w:rPr>
            </w:pPr>
          </w:p>
          <w:p w14:paraId="5D69A530" w14:textId="77777777" w:rsidR="005B587A" w:rsidRPr="00212F82" w:rsidRDefault="005B587A" w:rsidP="005B587A">
            <w:pPr>
              <w:jc w:val="center"/>
              <w:rPr>
                <w:rFonts w:ascii="Arial" w:hAnsi="Arial" w:cs="Arial"/>
                <w:sz w:val="17"/>
                <w:szCs w:val="17"/>
              </w:rPr>
            </w:pPr>
          </w:p>
          <w:p w14:paraId="5D69A531" w14:textId="77777777" w:rsidR="005B587A" w:rsidRPr="00212F82" w:rsidRDefault="005B587A" w:rsidP="005B587A">
            <w:pPr>
              <w:jc w:val="center"/>
              <w:rPr>
                <w:rFonts w:ascii="Arial" w:hAnsi="Arial" w:cs="Arial"/>
                <w:sz w:val="17"/>
                <w:szCs w:val="17"/>
              </w:rPr>
            </w:pPr>
          </w:p>
          <w:p w14:paraId="5D69A532" w14:textId="77777777" w:rsidR="005B587A" w:rsidRPr="00212F82" w:rsidRDefault="005B587A" w:rsidP="005B587A">
            <w:pPr>
              <w:jc w:val="center"/>
              <w:rPr>
                <w:rFonts w:ascii="Arial" w:hAnsi="Arial" w:cs="Arial"/>
                <w:sz w:val="17"/>
                <w:szCs w:val="17"/>
              </w:rPr>
            </w:pPr>
          </w:p>
          <w:p w14:paraId="5D69A533" w14:textId="77777777" w:rsidR="005B587A" w:rsidRPr="00212F82" w:rsidRDefault="005B587A" w:rsidP="005B587A">
            <w:pPr>
              <w:jc w:val="center"/>
              <w:rPr>
                <w:rFonts w:ascii="Arial" w:hAnsi="Arial" w:cs="Arial"/>
                <w:sz w:val="17"/>
                <w:szCs w:val="17"/>
              </w:rPr>
            </w:pPr>
          </w:p>
          <w:p w14:paraId="5D69A534" w14:textId="77777777" w:rsidR="005B587A" w:rsidRPr="00212F82" w:rsidRDefault="005B587A" w:rsidP="005B587A">
            <w:pPr>
              <w:jc w:val="center"/>
              <w:rPr>
                <w:rFonts w:ascii="Arial" w:hAnsi="Arial" w:cs="Arial"/>
                <w:sz w:val="17"/>
                <w:szCs w:val="17"/>
              </w:rPr>
            </w:pPr>
          </w:p>
          <w:p w14:paraId="5D69A535" w14:textId="77777777" w:rsidR="005B587A" w:rsidRPr="00212F82" w:rsidRDefault="005B587A" w:rsidP="005B587A">
            <w:pPr>
              <w:jc w:val="center"/>
              <w:rPr>
                <w:rFonts w:ascii="Arial" w:hAnsi="Arial" w:cs="Arial"/>
                <w:sz w:val="17"/>
                <w:szCs w:val="17"/>
              </w:rPr>
            </w:pPr>
          </w:p>
          <w:p w14:paraId="5D69A536" w14:textId="77777777" w:rsidR="005B587A" w:rsidRPr="00212F82" w:rsidRDefault="005B587A" w:rsidP="005B587A">
            <w:pPr>
              <w:jc w:val="center"/>
              <w:rPr>
                <w:rFonts w:ascii="Arial" w:hAnsi="Arial" w:cs="Arial"/>
                <w:sz w:val="17"/>
                <w:szCs w:val="17"/>
              </w:rPr>
            </w:pPr>
          </w:p>
          <w:p w14:paraId="5D69A537" w14:textId="77777777" w:rsidR="005B587A" w:rsidRPr="00212F82" w:rsidRDefault="005B587A" w:rsidP="005B587A">
            <w:pPr>
              <w:jc w:val="center"/>
              <w:rPr>
                <w:rFonts w:ascii="Arial" w:hAnsi="Arial" w:cs="Arial"/>
                <w:sz w:val="17"/>
                <w:szCs w:val="17"/>
              </w:rPr>
            </w:pPr>
          </w:p>
          <w:p w14:paraId="5D69A538" w14:textId="77777777" w:rsidR="005B587A" w:rsidRPr="00212F82" w:rsidRDefault="005B587A" w:rsidP="005B587A">
            <w:pPr>
              <w:jc w:val="center"/>
              <w:rPr>
                <w:rFonts w:ascii="Arial" w:hAnsi="Arial" w:cs="Arial"/>
                <w:sz w:val="17"/>
                <w:szCs w:val="17"/>
              </w:rPr>
            </w:pPr>
          </w:p>
          <w:p w14:paraId="5D69A539" w14:textId="77777777" w:rsidR="005B587A" w:rsidRPr="00212F82" w:rsidRDefault="005B587A" w:rsidP="005B587A">
            <w:pPr>
              <w:rPr>
                <w:rFonts w:ascii="Arial" w:hAnsi="Arial" w:cs="Arial"/>
                <w:sz w:val="17"/>
                <w:szCs w:val="17"/>
              </w:rPr>
            </w:pPr>
          </w:p>
          <w:p w14:paraId="5D69A53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3B" w14:textId="77777777" w:rsidR="005B587A" w:rsidRPr="00212F82" w:rsidRDefault="005B587A" w:rsidP="005B587A">
            <w:pPr>
              <w:jc w:val="center"/>
              <w:rPr>
                <w:rFonts w:ascii="Arial" w:hAnsi="Arial" w:cs="Arial"/>
                <w:sz w:val="17"/>
                <w:szCs w:val="17"/>
              </w:rPr>
            </w:pPr>
          </w:p>
          <w:p w14:paraId="5D69A53C" w14:textId="77777777" w:rsidR="005B587A" w:rsidRPr="00212F82" w:rsidRDefault="005B587A" w:rsidP="005B587A">
            <w:pPr>
              <w:jc w:val="center"/>
              <w:rPr>
                <w:rFonts w:ascii="Arial" w:hAnsi="Arial" w:cs="Arial"/>
                <w:sz w:val="17"/>
                <w:szCs w:val="17"/>
              </w:rPr>
            </w:pPr>
          </w:p>
          <w:p w14:paraId="5D69A53D" w14:textId="77777777" w:rsidR="005B587A" w:rsidRPr="00212F82" w:rsidRDefault="005B587A" w:rsidP="005B587A">
            <w:pPr>
              <w:jc w:val="center"/>
              <w:rPr>
                <w:rFonts w:ascii="Arial" w:hAnsi="Arial" w:cs="Arial"/>
                <w:sz w:val="17"/>
                <w:szCs w:val="17"/>
              </w:rPr>
            </w:pPr>
          </w:p>
          <w:p w14:paraId="5D69A53E" w14:textId="77777777" w:rsidR="005B587A" w:rsidRPr="00212F82" w:rsidRDefault="005B587A" w:rsidP="005B587A">
            <w:pPr>
              <w:jc w:val="center"/>
              <w:rPr>
                <w:rFonts w:ascii="Arial" w:hAnsi="Arial" w:cs="Arial"/>
                <w:sz w:val="17"/>
                <w:szCs w:val="17"/>
              </w:rPr>
            </w:pPr>
          </w:p>
          <w:p w14:paraId="5D69A53F" w14:textId="77777777" w:rsidR="005B587A" w:rsidRPr="00212F82" w:rsidRDefault="005B587A" w:rsidP="005B587A">
            <w:pPr>
              <w:jc w:val="center"/>
              <w:rPr>
                <w:rFonts w:ascii="Arial" w:hAnsi="Arial" w:cs="Arial"/>
                <w:sz w:val="17"/>
                <w:szCs w:val="17"/>
              </w:rPr>
            </w:pPr>
          </w:p>
          <w:p w14:paraId="5D69A540" w14:textId="77777777" w:rsidR="005B587A" w:rsidRPr="00212F82" w:rsidRDefault="005B587A" w:rsidP="005B587A">
            <w:pPr>
              <w:jc w:val="center"/>
              <w:rPr>
                <w:rFonts w:ascii="Arial" w:hAnsi="Arial" w:cs="Arial"/>
                <w:sz w:val="17"/>
                <w:szCs w:val="17"/>
              </w:rPr>
            </w:pPr>
          </w:p>
          <w:p w14:paraId="5D69A541" w14:textId="77777777" w:rsidR="005B587A" w:rsidRPr="00212F82" w:rsidRDefault="005B587A" w:rsidP="005B587A">
            <w:pPr>
              <w:jc w:val="center"/>
              <w:rPr>
                <w:rFonts w:ascii="Arial" w:hAnsi="Arial" w:cs="Arial"/>
                <w:sz w:val="17"/>
                <w:szCs w:val="17"/>
              </w:rPr>
            </w:pPr>
          </w:p>
          <w:p w14:paraId="5D69A542" w14:textId="77777777" w:rsidR="005B587A" w:rsidRPr="00212F82" w:rsidRDefault="005B587A" w:rsidP="005B587A">
            <w:pPr>
              <w:jc w:val="center"/>
              <w:rPr>
                <w:rFonts w:ascii="Arial" w:hAnsi="Arial" w:cs="Arial"/>
                <w:sz w:val="17"/>
                <w:szCs w:val="17"/>
              </w:rPr>
            </w:pPr>
          </w:p>
          <w:p w14:paraId="5D69A543" w14:textId="77777777" w:rsidR="005B587A" w:rsidRPr="00212F82" w:rsidRDefault="005B587A" w:rsidP="005B587A">
            <w:pPr>
              <w:jc w:val="center"/>
              <w:rPr>
                <w:rFonts w:ascii="Arial" w:hAnsi="Arial" w:cs="Arial"/>
                <w:sz w:val="17"/>
                <w:szCs w:val="17"/>
              </w:rPr>
            </w:pPr>
          </w:p>
          <w:p w14:paraId="5D69A544" w14:textId="77777777" w:rsidR="005B587A" w:rsidRPr="00212F82" w:rsidRDefault="005B587A" w:rsidP="005B587A">
            <w:pPr>
              <w:jc w:val="center"/>
              <w:rPr>
                <w:rFonts w:ascii="Arial" w:hAnsi="Arial" w:cs="Arial"/>
                <w:sz w:val="17"/>
                <w:szCs w:val="17"/>
              </w:rPr>
            </w:pPr>
          </w:p>
          <w:p w14:paraId="5D69A545" w14:textId="77777777" w:rsidR="005B587A" w:rsidRPr="00212F82" w:rsidRDefault="005B587A" w:rsidP="005B587A">
            <w:pPr>
              <w:jc w:val="center"/>
              <w:rPr>
                <w:rFonts w:ascii="Arial" w:hAnsi="Arial" w:cs="Arial"/>
                <w:sz w:val="17"/>
                <w:szCs w:val="17"/>
              </w:rPr>
            </w:pPr>
          </w:p>
          <w:p w14:paraId="5D69A54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47" w14:textId="77777777" w:rsidR="005B587A" w:rsidRPr="00212F82" w:rsidRDefault="005B587A" w:rsidP="005B587A">
            <w:pPr>
              <w:jc w:val="center"/>
              <w:rPr>
                <w:rFonts w:ascii="Arial" w:hAnsi="Arial" w:cs="Arial"/>
                <w:sz w:val="17"/>
                <w:szCs w:val="17"/>
              </w:rPr>
            </w:pPr>
          </w:p>
          <w:p w14:paraId="5D69A548" w14:textId="77777777" w:rsidR="005B587A" w:rsidRPr="00212F82" w:rsidRDefault="005B587A" w:rsidP="005B587A">
            <w:pPr>
              <w:jc w:val="center"/>
              <w:rPr>
                <w:rFonts w:ascii="Arial" w:hAnsi="Arial" w:cs="Arial"/>
                <w:sz w:val="17"/>
                <w:szCs w:val="17"/>
              </w:rPr>
            </w:pPr>
          </w:p>
          <w:p w14:paraId="5D69A549" w14:textId="77777777" w:rsidR="005B587A" w:rsidRDefault="005B587A" w:rsidP="005B587A">
            <w:pPr>
              <w:jc w:val="center"/>
              <w:rPr>
                <w:rFonts w:ascii="Arial" w:hAnsi="Arial" w:cs="Arial"/>
                <w:sz w:val="17"/>
                <w:szCs w:val="17"/>
              </w:rPr>
            </w:pPr>
            <w:r w:rsidRPr="00212F82">
              <w:rPr>
                <w:rFonts w:ascii="Arial" w:hAnsi="Arial" w:cs="Arial"/>
                <w:sz w:val="17"/>
                <w:szCs w:val="17"/>
              </w:rPr>
              <w:t>X</w:t>
            </w:r>
          </w:p>
          <w:p w14:paraId="5D69A54A" w14:textId="77777777" w:rsidR="00326B8C" w:rsidRDefault="00326B8C" w:rsidP="005B587A">
            <w:pPr>
              <w:jc w:val="center"/>
              <w:rPr>
                <w:rFonts w:ascii="Arial" w:hAnsi="Arial" w:cs="Arial"/>
                <w:sz w:val="17"/>
                <w:szCs w:val="17"/>
              </w:rPr>
            </w:pPr>
          </w:p>
          <w:p w14:paraId="5D69A54B" w14:textId="77777777" w:rsidR="00326B8C" w:rsidRDefault="00326B8C" w:rsidP="005B587A">
            <w:pPr>
              <w:jc w:val="center"/>
              <w:rPr>
                <w:rFonts w:ascii="Arial" w:hAnsi="Arial" w:cs="Arial"/>
                <w:sz w:val="17"/>
                <w:szCs w:val="17"/>
              </w:rPr>
            </w:pPr>
          </w:p>
          <w:p w14:paraId="5D69A54C" w14:textId="77777777" w:rsidR="00326B8C" w:rsidRDefault="00326B8C" w:rsidP="005B587A">
            <w:pPr>
              <w:jc w:val="center"/>
              <w:rPr>
                <w:rFonts w:ascii="Arial" w:hAnsi="Arial" w:cs="Arial"/>
                <w:sz w:val="17"/>
                <w:szCs w:val="17"/>
              </w:rPr>
            </w:pPr>
          </w:p>
          <w:p w14:paraId="5D69A54D" w14:textId="77777777" w:rsidR="00326B8C" w:rsidRDefault="00326B8C" w:rsidP="005B587A">
            <w:pPr>
              <w:jc w:val="center"/>
              <w:rPr>
                <w:rFonts w:ascii="Arial" w:hAnsi="Arial" w:cs="Arial"/>
                <w:sz w:val="17"/>
                <w:szCs w:val="17"/>
              </w:rPr>
            </w:pPr>
            <w:r>
              <w:rPr>
                <w:rFonts w:ascii="Arial" w:hAnsi="Arial" w:cs="Arial"/>
                <w:sz w:val="17"/>
                <w:szCs w:val="17"/>
              </w:rPr>
              <w:t>X</w:t>
            </w:r>
          </w:p>
          <w:p w14:paraId="5D69A54E" w14:textId="77777777" w:rsidR="00326B8C" w:rsidRDefault="00326B8C" w:rsidP="005B587A">
            <w:pPr>
              <w:jc w:val="center"/>
              <w:rPr>
                <w:rFonts w:ascii="Arial" w:hAnsi="Arial" w:cs="Arial"/>
                <w:sz w:val="17"/>
                <w:szCs w:val="17"/>
              </w:rPr>
            </w:pPr>
          </w:p>
          <w:p w14:paraId="5D69A54F" w14:textId="77777777" w:rsidR="00326B8C" w:rsidRDefault="00326B8C" w:rsidP="005B587A">
            <w:pPr>
              <w:jc w:val="center"/>
              <w:rPr>
                <w:rFonts w:ascii="Arial" w:hAnsi="Arial" w:cs="Arial"/>
                <w:sz w:val="17"/>
                <w:szCs w:val="17"/>
              </w:rPr>
            </w:pPr>
          </w:p>
          <w:p w14:paraId="5D69A550" w14:textId="77777777" w:rsidR="00326B8C" w:rsidRDefault="00326B8C" w:rsidP="005B587A">
            <w:pPr>
              <w:jc w:val="center"/>
              <w:rPr>
                <w:rFonts w:ascii="Arial" w:hAnsi="Arial" w:cs="Arial"/>
                <w:sz w:val="17"/>
                <w:szCs w:val="17"/>
              </w:rPr>
            </w:pPr>
          </w:p>
          <w:p w14:paraId="5D69A551" w14:textId="77777777" w:rsidR="00326B8C" w:rsidRDefault="00326B8C" w:rsidP="005B587A">
            <w:pPr>
              <w:jc w:val="center"/>
              <w:rPr>
                <w:rFonts w:ascii="Arial" w:hAnsi="Arial" w:cs="Arial"/>
                <w:sz w:val="17"/>
                <w:szCs w:val="17"/>
              </w:rPr>
            </w:pPr>
          </w:p>
          <w:p w14:paraId="5D69A552" w14:textId="77777777" w:rsidR="00326B8C" w:rsidRDefault="00326B8C" w:rsidP="005B587A">
            <w:pPr>
              <w:jc w:val="center"/>
              <w:rPr>
                <w:rFonts w:ascii="Arial" w:hAnsi="Arial" w:cs="Arial"/>
                <w:sz w:val="17"/>
                <w:szCs w:val="17"/>
              </w:rPr>
            </w:pPr>
          </w:p>
          <w:p w14:paraId="5D69A553" w14:textId="77777777" w:rsidR="00326B8C" w:rsidRDefault="00326B8C" w:rsidP="005B587A">
            <w:pPr>
              <w:jc w:val="center"/>
              <w:rPr>
                <w:rFonts w:ascii="Arial" w:hAnsi="Arial" w:cs="Arial"/>
                <w:sz w:val="17"/>
                <w:szCs w:val="17"/>
              </w:rPr>
            </w:pPr>
          </w:p>
          <w:p w14:paraId="5D69A554" w14:textId="77777777" w:rsidR="00326B8C" w:rsidRDefault="00326B8C" w:rsidP="005B587A">
            <w:pPr>
              <w:jc w:val="center"/>
              <w:rPr>
                <w:rFonts w:ascii="Arial" w:hAnsi="Arial" w:cs="Arial"/>
                <w:sz w:val="17"/>
                <w:szCs w:val="17"/>
              </w:rPr>
            </w:pPr>
          </w:p>
          <w:p w14:paraId="5D69A555" w14:textId="77777777" w:rsidR="00326B8C" w:rsidRDefault="00326B8C" w:rsidP="005B0813">
            <w:pPr>
              <w:rPr>
                <w:rFonts w:ascii="Arial" w:hAnsi="Arial" w:cs="Arial"/>
                <w:sz w:val="17"/>
                <w:szCs w:val="17"/>
              </w:rPr>
            </w:pPr>
            <w:r>
              <w:rPr>
                <w:rFonts w:ascii="Arial" w:hAnsi="Arial" w:cs="Arial"/>
                <w:sz w:val="17"/>
                <w:szCs w:val="17"/>
              </w:rPr>
              <w:t>X</w:t>
            </w:r>
          </w:p>
          <w:p w14:paraId="5D69A556" w14:textId="77777777" w:rsidR="00326B8C" w:rsidRDefault="00326B8C" w:rsidP="005B0813">
            <w:pPr>
              <w:rPr>
                <w:rFonts w:ascii="Arial" w:hAnsi="Arial" w:cs="Arial"/>
                <w:sz w:val="17"/>
                <w:szCs w:val="17"/>
              </w:rPr>
            </w:pPr>
          </w:p>
          <w:p w14:paraId="5D69A557" w14:textId="77777777" w:rsidR="00326B8C" w:rsidRDefault="00326B8C" w:rsidP="005B0813">
            <w:pPr>
              <w:rPr>
                <w:rFonts w:ascii="Arial" w:hAnsi="Arial" w:cs="Arial"/>
                <w:sz w:val="17"/>
                <w:szCs w:val="17"/>
              </w:rPr>
            </w:pPr>
          </w:p>
          <w:p w14:paraId="5D69A558" w14:textId="77777777" w:rsidR="00326B8C" w:rsidRDefault="00326B8C" w:rsidP="005B0813">
            <w:pPr>
              <w:rPr>
                <w:rFonts w:ascii="Arial" w:hAnsi="Arial" w:cs="Arial"/>
                <w:sz w:val="17"/>
                <w:szCs w:val="17"/>
              </w:rPr>
            </w:pPr>
          </w:p>
          <w:p w14:paraId="5D69A559" w14:textId="77777777" w:rsidR="00326B8C" w:rsidRDefault="00326B8C" w:rsidP="005B0813">
            <w:pPr>
              <w:rPr>
                <w:rFonts w:ascii="Arial" w:hAnsi="Arial" w:cs="Arial"/>
                <w:sz w:val="17"/>
                <w:szCs w:val="17"/>
              </w:rPr>
            </w:pPr>
            <w:r>
              <w:rPr>
                <w:rFonts w:ascii="Arial" w:hAnsi="Arial" w:cs="Arial"/>
                <w:sz w:val="17"/>
                <w:szCs w:val="17"/>
              </w:rPr>
              <w:t>X</w:t>
            </w:r>
          </w:p>
          <w:p w14:paraId="5D69A55A" w14:textId="77777777" w:rsidR="00326B8C" w:rsidRDefault="00326B8C" w:rsidP="005B0813">
            <w:pPr>
              <w:rPr>
                <w:rFonts w:ascii="Arial" w:hAnsi="Arial" w:cs="Arial"/>
                <w:sz w:val="17"/>
                <w:szCs w:val="17"/>
              </w:rPr>
            </w:pPr>
          </w:p>
          <w:p w14:paraId="5D69A55B" w14:textId="77777777" w:rsidR="00326B8C" w:rsidRDefault="00326B8C" w:rsidP="005B587A">
            <w:pPr>
              <w:jc w:val="center"/>
              <w:rPr>
                <w:rFonts w:ascii="Arial" w:hAnsi="Arial" w:cs="Arial"/>
                <w:sz w:val="17"/>
                <w:szCs w:val="17"/>
              </w:rPr>
            </w:pPr>
          </w:p>
          <w:p w14:paraId="5D69A55C" w14:textId="77777777" w:rsidR="00326B8C" w:rsidRPr="00212F82" w:rsidRDefault="00326B8C"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5D" w14:textId="77777777" w:rsidR="005B587A" w:rsidRPr="00212F82" w:rsidRDefault="005B587A" w:rsidP="005B587A">
            <w:pPr>
              <w:jc w:val="center"/>
              <w:rPr>
                <w:rFonts w:ascii="Arial" w:hAnsi="Arial" w:cs="Arial"/>
                <w:sz w:val="17"/>
                <w:szCs w:val="17"/>
              </w:rPr>
            </w:pPr>
          </w:p>
        </w:tc>
        <w:tc>
          <w:tcPr>
            <w:tcW w:w="145" w:type="pct"/>
            <w:shd w:val="clear" w:color="auto" w:fill="FFFFFF" w:themeFill="background1"/>
            <w:tcMar>
              <w:top w:w="0" w:type="dxa"/>
              <w:left w:w="108" w:type="dxa"/>
              <w:bottom w:w="0" w:type="dxa"/>
              <w:right w:w="108" w:type="dxa"/>
            </w:tcMar>
          </w:tcPr>
          <w:p w14:paraId="5D69A55E"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5F" w14:textId="77777777" w:rsidR="005B587A" w:rsidRPr="00212F82" w:rsidRDefault="005B587A" w:rsidP="005B587A">
            <w:pPr>
              <w:jc w:val="center"/>
              <w:rPr>
                <w:rFonts w:ascii="Arial" w:hAnsi="Arial" w:cs="Arial"/>
                <w:sz w:val="17"/>
                <w:szCs w:val="17"/>
              </w:rPr>
            </w:pPr>
          </w:p>
        </w:tc>
        <w:tc>
          <w:tcPr>
            <w:tcW w:w="146" w:type="pct"/>
            <w:shd w:val="clear" w:color="auto" w:fill="FFFFFF" w:themeFill="background1"/>
            <w:tcMar>
              <w:top w:w="0" w:type="dxa"/>
              <w:left w:w="108" w:type="dxa"/>
              <w:bottom w:w="0" w:type="dxa"/>
              <w:right w:w="108" w:type="dxa"/>
            </w:tcMar>
          </w:tcPr>
          <w:p w14:paraId="5D69A560" w14:textId="77777777" w:rsidR="005B587A" w:rsidRPr="00212F82" w:rsidRDefault="005B587A" w:rsidP="005B587A">
            <w:pPr>
              <w:jc w:val="center"/>
              <w:rPr>
                <w:rFonts w:ascii="Arial" w:hAnsi="Arial" w:cs="Arial"/>
                <w:sz w:val="17"/>
                <w:szCs w:val="17"/>
              </w:rPr>
            </w:pPr>
          </w:p>
          <w:p w14:paraId="5D69A561" w14:textId="77777777" w:rsidR="005B587A" w:rsidRPr="00212F82" w:rsidRDefault="005B587A" w:rsidP="005B587A">
            <w:pPr>
              <w:jc w:val="center"/>
              <w:rPr>
                <w:rFonts w:ascii="Arial" w:hAnsi="Arial" w:cs="Arial"/>
                <w:sz w:val="17"/>
                <w:szCs w:val="17"/>
              </w:rPr>
            </w:pPr>
          </w:p>
          <w:p w14:paraId="5D69A562" w14:textId="77777777" w:rsidR="005B587A" w:rsidRPr="00212F82" w:rsidRDefault="005B587A" w:rsidP="005B587A">
            <w:pPr>
              <w:jc w:val="center"/>
              <w:rPr>
                <w:rFonts w:ascii="Arial" w:hAnsi="Arial" w:cs="Arial"/>
                <w:sz w:val="17"/>
                <w:szCs w:val="17"/>
              </w:rPr>
            </w:pPr>
          </w:p>
          <w:p w14:paraId="5D69A563" w14:textId="77777777" w:rsidR="005B587A" w:rsidRPr="00212F82" w:rsidRDefault="005B587A" w:rsidP="005B587A">
            <w:pPr>
              <w:jc w:val="center"/>
              <w:rPr>
                <w:rFonts w:ascii="Arial" w:hAnsi="Arial" w:cs="Arial"/>
                <w:sz w:val="17"/>
                <w:szCs w:val="17"/>
              </w:rPr>
            </w:pPr>
          </w:p>
          <w:p w14:paraId="5D69A564" w14:textId="77777777" w:rsidR="005B587A" w:rsidRPr="00212F82" w:rsidRDefault="005B587A" w:rsidP="005B587A">
            <w:pPr>
              <w:jc w:val="center"/>
              <w:rPr>
                <w:rFonts w:ascii="Arial" w:hAnsi="Arial" w:cs="Arial"/>
                <w:sz w:val="17"/>
                <w:szCs w:val="17"/>
              </w:rPr>
            </w:pPr>
          </w:p>
          <w:p w14:paraId="5D69A565" w14:textId="77777777" w:rsidR="005B587A" w:rsidRPr="00212F82" w:rsidRDefault="005B587A" w:rsidP="005B587A">
            <w:pPr>
              <w:jc w:val="center"/>
              <w:rPr>
                <w:rFonts w:ascii="Arial" w:hAnsi="Arial" w:cs="Arial"/>
                <w:sz w:val="17"/>
                <w:szCs w:val="17"/>
              </w:rPr>
            </w:pPr>
          </w:p>
          <w:p w14:paraId="5D69A566" w14:textId="77777777" w:rsidR="005B587A" w:rsidRPr="00212F82" w:rsidRDefault="005B587A" w:rsidP="005B587A">
            <w:pPr>
              <w:jc w:val="center"/>
              <w:rPr>
                <w:rFonts w:ascii="Arial" w:hAnsi="Arial" w:cs="Arial"/>
                <w:sz w:val="17"/>
                <w:szCs w:val="17"/>
              </w:rPr>
            </w:pPr>
          </w:p>
          <w:p w14:paraId="5D69A567" w14:textId="77777777" w:rsidR="005B587A" w:rsidRPr="00212F82" w:rsidRDefault="005B587A" w:rsidP="005B587A">
            <w:pPr>
              <w:jc w:val="center"/>
              <w:rPr>
                <w:rFonts w:ascii="Arial" w:hAnsi="Arial" w:cs="Arial"/>
                <w:sz w:val="17"/>
                <w:szCs w:val="17"/>
              </w:rPr>
            </w:pPr>
          </w:p>
          <w:p w14:paraId="5D69A568" w14:textId="77777777" w:rsidR="005B587A" w:rsidRPr="00212F82" w:rsidRDefault="005B587A" w:rsidP="005B587A">
            <w:pPr>
              <w:jc w:val="center"/>
              <w:rPr>
                <w:rFonts w:ascii="Arial" w:hAnsi="Arial" w:cs="Arial"/>
                <w:sz w:val="17"/>
                <w:szCs w:val="17"/>
              </w:rPr>
            </w:pPr>
          </w:p>
          <w:p w14:paraId="5D69A569" w14:textId="77777777" w:rsidR="005B587A" w:rsidRPr="00212F82" w:rsidRDefault="005B587A" w:rsidP="005B587A">
            <w:pPr>
              <w:jc w:val="center"/>
              <w:rPr>
                <w:rFonts w:ascii="Arial" w:hAnsi="Arial" w:cs="Arial"/>
                <w:sz w:val="17"/>
                <w:szCs w:val="17"/>
              </w:rPr>
            </w:pPr>
          </w:p>
          <w:p w14:paraId="5D69A56A" w14:textId="77777777" w:rsidR="005B587A" w:rsidRPr="00212F82" w:rsidRDefault="005B587A" w:rsidP="005B587A">
            <w:pPr>
              <w:jc w:val="center"/>
              <w:rPr>
                <w:rFonts w:ascii="Arial" w:hAnsi="Arial" w:cs="Arial"/>
                <w:sz w:val="17"/>
                <w:szCs w:val="17"/>
              </w:rPr>
            </w:pPr>
          </w:p>
          <w:p w14:paraId="5D69A56B" w14:textId="77777777" w:rsidR="005B587A" w:rsidRPr="00212F82" w:rsidRDefault="005B587A" w:rsidP="005B587A">
            <w:pPr>
              <w:jc w:val="center"/>
              <w:rPr>
                <w:rFonts w:ascii="Arial" w:hAnsi="Arial" w:cs="Arial"/>
                <w:sz w:val="17"/>
                <w:szCs w:val="17"/>
              </w:rPr>
            </w:pPr>
          </w:p>
          <w:p w14:paraId="5D69A56C" w14:textId="77777777" w:rsidR="005B587A" w:rsidRPr="00212F82" w:rsidRDefault="005B587A" w:rsidP="005B587A">
            <w:pPr>
              <w:jc w:val="center"/>
              <w:rPr>
                <w:rFonts w:ascii="Arial" w:hAnsi="Arial" w:cs="Arial"/>
                <w:sz w:val="17"/>
                <w:szCs w:val="17"/>
              </w:rPr>
            </w:pPr>
          </w:p>
          <w:p w14:paraId="5D69A56D" w14:textId="77777777" w:rsidR="005B587A" w:rsidRPr="00212F82" w:rsidRDefault="005B587A" w:rsidP="005B587A">
            <w:pPr>
              <w:jc w:val="center"/>
              <w:rPr>
                <w:rFonts w:ascii="Arial" w:hAnsi="Arial" w:cs="Arial"/>
                <w:sz w:val="17"/>
                <w:szCs w:val="17"/>
              </w:rPr>
            </w:pPr>
          </w:p>
          <w:p w14:paraId="5D69A56E" w14:textId="77777777" w:rsidR="005B587A" w:rsidRPr="00212F82" w:rsidRDefault="005B587A" w:rsidP="005B587A">
            <w:pPr>
              <w:jc w:val="center"/>
              <w:rPr>
                <w:rFonts w:ascii="Arial" w:hAnsi="Arial" w:cs="Arial"/>
                <w:sz w:val="17"/>
                <w:szCs w:val="17"/>
              </w:rPr>
            </w:pPr>
          </w:p>
          <w:p w14:paraId="5D69A56F"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70" w14:textId="77777777" w:rsidR="005B587A" w:rsidRPr="00212F82" w:rsidRDefault="005B587A" w:rsidP="005B587A">
            <w:pPr>
              <w:jc w:val="center"/>
              <w:rPr>
                <w:rFonts w:ascii="Arial" w:hAnsi="Arial" w:cs="Arial"/>
                <w:sz w:val="17"/>
                <w:szCs w:val="17"/>
              </w:rPr>
            </w:pPr>
          </w:p>
          <w:p w14:paraId="5D69A571" w14:textId="77777777" w:rsidR="005B587A" w:rsidRPr="00212F82" w:rsidRDefault="005B587A" w:rsidP="005B587A">
            <w:pPr>
              <w:jc w:val="center"/>
              <w:rPr>
                <w:rFonts w:ascii="Arial" w:hAnsi="Arial" w:cs="Arial"/>
                <w:sz w:val="17"/>
                <w:szCs w:val="17"/>
              </w:rPr>
            </w:pPr>
          </w:p>
          <w:p w14:paraId="5D69A572" w14:textId="77777777" w:rsidR="005B587A" w:rsidRPr="00212F82" w:rsidRDefault="005B587A" w:rsidP="005B587A">
            <w:pPr>
              <w:jc w:val="center"/>
              <w:rPr>
                <w:rFonts w:ascii="Arial" w:hAnsi="Arial" w:cs="Arial"/>
                <w:sz w:val="17"/>
                <w:szCs w:val="17"/>
              </w:rPr>
            </w:pPr>
          </w:p>
          <w:p w14:paraId="5D69A573" w14:textId="77777777" w:rsidR="005B587A" w:rsidRPr="00212F82" w:rsidRDefault="005B587A" w:rsidP="005B587A">
            <w:pPr>
              <w:jc w:val="center"/>
              <w:rPr>
                <w:rFonts w:ascii="Arial" w:hAnsi="Arial" w:cs="Arial"/>
                <w:sz w:val="17"/>
                <w:szCs w:val="17"/>
              </w:rPr>
            </w:pPr>
          </w:p>
          <w:p w14:paraId="5D69A574" w14:textId="77777777" w:rsidR="005B587A" w:rsidRPr="00212F82" w:rsidRDefault="005B587A" w:rsidP="005B587A">
            <w:pPr>
              <w:jc w:val="center"/>
              <w:rPr>
                <w:rFonts w:ascii="Arial" w:hAnsi="Arial" w:cs="Arial"/>
                <w:sz w:val="17"/>
                <w:szCs w:val="17"/>
              </w:rPr>
            </w:pPr>
          </w:p>
          <w:p w14:paraId="5D69A575" w14:textId="77777777" w:rsidR="005B587A" w:rsidRPr="00212F82" w:rsidRDefault="005B587A" w:rsidP="005B587A">
            <w:pPr>
              <w:jc w:val="center"/>
              <w:rPr>
                <w:rFonts w:ascii="Arial" w:hAnsi="Arial" w:cs="Arial"/>
                <w:sz w:val="17"/>
                <w:szCs w:val="17"/>
              </w:rPr>
            </w:pPr>
          </w:p>
          <w:p w14:paraId="5D69A576" w14:textId="77777777" w:rsidR="005B587A" w:rsidRPr="00212F82" w:rsidRDefault="005B587A" w:rsidP="005B587A">
            <w:pPr>
              <w:jc w:val="center"/>
              <w:rPr>
                <w:rFonts w:ascii="Arial" w:hAnsi="Arial" w:cs="Arial"/>
                <w:sz w:val="17"/>
                <w:szCs w:val="17"/>
              </w:rPr>
            </w:pPr>
          </w:p>
          <w:p w14:paraId="5D69A577" w14:textId="77777777" w:rsidR="005B587A" w:rsidRPr="00212F82" w:rsidRDefault="005B587A" w:rsidP="005B587A">
            <w:pPr>
              <w:jc w:val="center"/>
              <w:rPr>
                <w:rFonts w:ascii="Arial" w:hAnsi="Arial" w:cs="Arial"/>
                <w:sz w:val="17"/>
                <w:szCs w:val="17"/>
              </w:rPr>
            </w:pPr>
          </w:p>
          <w:p w14:paraId="5D69A57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79" w14:textId="77777777" w:rsidR="005B587A" w:rsidRDefault="005B587A" w:rsidP="005B587A">
            <w:pPr>
              <w:jc w:val="center"/>
              <w:rPr>
                <w:rFonts w:ascii="Arial" w:hAnsi="Arial" w:cs="Arial"/>
                <w:sz w:val="17"/>
                <w:szCs w:val="17"/>
              </w:rPr>
            </w:pPr>
          </w:p>
          <w:p w14:paraId="5D69A57A" w14:textId="77777777" w:rsidR="00326B8C" w:rsidRDefault="00326B8C" w:rsidP="005B587A">
            <w:pPr>
              <w:jc w:val="center"/>
              <w:rPr>
                <w:rFonts w:ascii="Arial" w:hAnsi="Arial" w:cs="Arial"/>
                <w:sz w:val="17"/>
                <w:szCs w:val="17"/>
              </w:rPr>
            </w:pPr>
          </w:p>
          <w:p w14:paraId="5D69A57B" w14:textId="77777777" w:rsidR="00326B8C" w:rsidRDefault="00326B8C" w:rsidP="005B587A">
            <w:pPr>
              <w:jc w:val="center"/>
              <w:rPr>
                <w:rFonts w:ascii="Arial" w:hAnsi="Arial" w:cs="Arial"/>
                <w:sz w:val="17"/>
                <w:szCs w:val="17"/>
              </w:rPr>
            </w:pPr>
            <w:r>
              <w:rPr>
                <w:rFonts w:ascii="Arial" w:hAnsi="Arial" w:cs="Arial"/>
                <w:sz w:val="17"/>
                <w:szCs w:val="17"/>
              </w:rPr>
              <w:t>X</w:t>
            </w:r>
          </w:p>
          <w:p w14:paraId="5D69A57C" w14:textId="77777777" w:rsidR="00326B8C" w:rsidRDefault="00326B8C" w:rsidP="005B587A">
            <w:pPr>
              <w:jc w:val="center"/>
              <w:rPr>
                <w:rFonts w:ascii="Arial" w:hAnsi="Arial" w:cs="Arial"/>
                <w:sz w:val="17"/>
                <w:szCs w:val="17"/>
              </w:rPr>
            </w:pPr>
          </w:p>
          <w:p w14:paraId="5D69A57D" w14:textId="77777777" w:rsidR="00326B8C" w:rsidRDefault="00326B8C" w:rsidP="005B587A">
            <w:pPr>
              <w:jc w:val="center"/>
              <w:rPr>
                <w:rFonts w:ascii="Arial" w:hAnsi="Arial" w:cs="Arial"/>
                <w:sz w:val="17"/>
                <w:szCs w:val="17"/>
              </w:rPr>
            </w:pPr>
          </w:p>
          <w:p w14:paraId="5D69A57E" w14:textId="77777777" w:rsidR="00326B8C" w:rsidRDefault="00326B8C" w:rsidP="005B587A">
            <w:pPr>
              <w:jc w:val="center"/>
              <w:rPr>
                <w:rFonts w:ascii="Arial" w:hAnsi="Arial" w:cs="Arial"/>
                <w:sz w:val="17"/>
                <w:szCs w:val="17"/>
              </w:rPr>
            </w:pPr>
          </w:p>
          <w:p w14:paraId="5D69A57F" w14:textId="77777777" w:rsidR="00326B8C" w:rsidRDefault="00326B8C" w:rsidP="005B587A">
            <w:pPr>
              <w:jc w:val="center"/>
              <w:rPr>
                <w:rFonts w:ascii="Arial" w:hAnsi="Arial" w:cs="Arial"/>
                <w:sz w:val="17"/>
                <w:szCs w:val="17"/>
              </w:rPr>
            </w:pPr>
            <w:r>
              <w:rPr>
                <w:rFonts w:ascii="Arial" w:hAnsi="Arial" w:cs="Arial"/>
                <w:sz w:val="17"/>
                <w:szCs w:val="17"/>
              </w:rPr>
              <w:t>X</w:t>
            </w:r>
          </w:p>
          <w:p w14:paraId="5D69A580" w14:textId="77777777" w:rsidR="00326B8C" w:rsidRDefault="00326B8C" w:rsidP="005B587A">
            <w:pPr>
              <w:jc w:val="center"/>
              <w:rPr>
                <w:rFonts w:ascii="Arial" w:hAnsi="Arial" w:cs="Arial"/>
                <w:sz w:val="17"/>
                <w:szCs w:val="17"/>
              </w:rPr>
            </w:pPr>
          </w:p>
          <w:p w14:paraId="5D69A581" w14:textId="77777777" w:rsidR="00326B8C" w:rsidRDefault="00326B8C" w:rsidP="005B587A">
            <w:pPr>
              <w:jc w:val="center"/>
              <w:rPr>
                <w:rFonts w:ascii="Arial" w:hAnsi="Arial" w:cs="Arial"/>
                <w:sz w:val="17"/>
                <w:szCs w:val="17"/>
              </w:rPr>
            </w:pPr>
          </w:p>
          <w:p w14:paraId="5D69A582" w14:textId="77777777" w:rsidR="00326B8C" w:rsidRDefault="00326B8C" w:rsidP="005B587A">
            <w:pPr>
              <w:jc w:val="center"/>
              <w:rPr>
                <w:rFonts w:ascii="Arial" w:hAnsi="Arial" w:cs="Arial"/>
                <w:sz w:val="17"/>
                <w:szCs w:val="17"/>
              </w:rPr>
            </w:pPr>
          </w:p>
          <w:p w14:paraId="5D69A583" w14:textId="77777777" w:rsidR="00326B8C" w:rsidRDefault="00326B8C" w:rsidP="005B587A">
            <w:pPr>
              <w:jc w:val="center"/>
              <w:rPr>
                <w:rFonts w:ascii="Arial" w:hAnsi="Arial" w:cs="Arial"/>
                <w:sz w:val="17"/>
                <w:szCs w:val="17"/>
              </w:rPr>
            </w:pPr>
          </w:p>
          <w:p w14:paraId="5D69A584" w14:textId="77777777" w:rsidR="00326B8C" w:rsidRDefault="00326B8C" w:rsidP="005B587A">
            <w:pPr>
              <w:jc w:val="center"/>
              <w:rPr>
                <w:rFonts w:ascii="Arial" w:hAnsi="Arial" w:cs="Arial"/>
                <w:sz w:val="17"/>
                <w:szCs w:val="17"/>
              </w:rPr>
            </w:pPr>
          </w:p>
          <w:p w14:paraId="5D69A585" w14:textId="77777777" w:rsidR="00326B8C" w:rsidRDefault="00326B8C" w:rsidP="005B587A">
            <w:pPr>
              <w:jc w:val="center"/>
              <w:rPr>
                <w:rFonts w:ascii="Arial" w:hAnsi="Arial" w:cs="Arial"/>
                <w:sz w:val="17"/>
                <w:szCs w:val="17"/>
              </w:rPr>
            </w:pPr>
          </w:p>
          <w:p w14:paraId="5D69A586" w14:textId="77777777" w:rsidR="00326B8C" w:rsidRDefault="00326B8C" w:rsidP="005B587A">
            <w:pPr>
              <w:jc w:val="center"/>
              <w:rPr>
                <w:rFonts w:ascii="Arial" w:hAnsi="Arial" w:cs="Arial"/>
                <w:sz w:val="17"/>
                <w:szCs w:val="17"/>
              </w:rPr>
            </w:pPr>
          </w:p>
          <w:p w14:paraId="5D69A587" w14:textId="77777777" w:rsidR="00326B8C" w:rsidRDefault="00326B8C" w:rsidP="005B587A">
            <w:pPr>
              <w:jc w:val="center"/>
              <w:rPr>
                <w:rFonts w:ascii="Arial" w:hAnsi="Arial" w:cs="Arial"/>
                <w:sz w:val="17"/>
                <w:szCs w:val="17"/>
              </w:rPr>
            </w:pPr>
            <w:r>
              <w:rPr>
                <w:rFonts w:ascii="Arial" w:hAnsi="Arial" w:cs="Arial"/>
                <w:sz w:val="17"/>
                <w:szCs w:val="17"/>
              </w:rPr>
              <w:t>X</w:t>
            </w:r>
          </w:p>
          <w:p w14:paraId="5D69A588" w14:textId="77777777" w:rsidR="00326B8C" w:rsidRDefault="00326B8C" w:rsidP="005B587A">
            <w:pPr>
              <w:jc w:val="center"/>
              <w:rPr>
                <w:rFonts w:ascii="Arial" w:hAnsi="Arial" w:cs="Arial"/>
                <w:sz w:val="17"/>
                <w:szCs w:val="17"/>
              </w:rPr>
            </w:pPr>
          </w:p>
          <w:p w14:paraId="5D69A589" w14:textId="77777777" w:rsidR="00326B8C" w:rsidRDefault="00326B8C" w:rsidP="005B587A">
            <w:pPr>
              <w:jc w:val="center"/>
              <w:rPr>
                <w:rFonts w:ascii="Arial" w:hAnsi="Arial" w:cs="Arial"/>
                <w:sz w:val="17"/>
                <w:szCs w:val="17"/>
              </w:rPr>
            </w:pPr>
          </w:p>
          <w:p w14:paraId="5D69A58A" w14:textId="77777777" w:rsidR="00326B8C" w:rsidRDefault="00326B8C" w:rsidP="005B587A">
            <w:pPr>
              <w:jc w:val="center"/>
              <w:rPr>
                <w:rFonts w:ascii="Arial" w:hAnsi="Arial" w:cs="Arial"/>
                <w:sz w:val="17"/>
                <w:szCs w:val="17"/>
              </w:rPr>
            </w:pPr>
          </w:p>
          <w:p w14:paraId="5D69A58B" w14:textId="77777777" w:rsidR="00326B8C" w:rsidRDefault="00326B8C" w:rsidP="005B587A">
            <w:pPr>
              <w:jc w:val="center"/>
              <w:rPr>
                <w:rFonts w:ascii="Arial" w:hAnsi="Arial" w:cs="Arial"/>
                <w:sz w:val="17"/>
                <w:szCs w:val="17"/>
              </w:rPr>
            </w:pPr>
            <w:r>
              <w:rPr>
                <w:rFonts w:ascii="Arial" w:hAnsi="Arial" w:cs="Arial"/>
                <w:sz w:val="17"/>
                <w:szCs w:val="17"/>
              </w:rPr>
              <w:t>X</w:t>
            </w:r>
          </w:p>
          <w:p w14:paraId="5D69A58C" w14:textId="77777777" w:rsidR="00326B8C" w:rsidRDefault="00326B8C" w:rsidP="005B587A">
            <w:pPr>
              <w:jc w:val="center"/>
              <w:rPr>
                <w:rFonts w:ascii="Arial" w:hAnsi="Arial" w:cs="Arial"/>
                <w:sz w:val="17"/>
                <w:szCs w:val="17"/>
              </w:rPr>
            </w:pPr>
          </w:p>
          <w:p w14:paraId="5D69A58D" w14:textId="77777777" w:rsidR="00326B8C" w:rsidRPr="00212F82" w:rsidRDefault="00326B8C" w:rsidP="005B587A">
            <w:pPr>
              <w:jc w:val="center"/>
              <w:rPr>
                <w:rFonts w:ascii="Arial" w:hAnsi="Arial" w:cs="Arial"/>
                <w:sz w:val="17"/>
                <w:szCs w:val="17"/>
              </w:rPr>
            </w:pPr>
          </w:p>
          <w:p w14:paraId="5D69A58E"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58F"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590"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591" w14:textId="77777777" w:rsidR="005B587A" w:rsidRPr="00212F82" w:rsidRDefault="005B587A" w:rsidP="005B587A">
            <w:pPr>
              <w:jc w:val="center"/>
              <w:rPr>
                <w:rFonts w:ascii="Arial" w:hAnsi="Arial" w:cs="Arial"/>
                <w:sz w:val="17"/>
                <w:szCs w:val="17"/>
              </w:rPr>
            </w:pPr>
          </w:p>
        </w:tc>
        <w:tc>
          <w:tcPr>
            <w:tcW w:w="93" w:type="pct"/>
            <w:shd w:val="clear" w:color="auto" w:fill="FFFFFF" w:themeFill="background1"/>
          </w:tcPr>
          <w:p w14:paraId="5D69A592" w14:textId="77777777" w:rsidR="005B587A" w:rsidRPr="00212F82" w:rsidRDefault="005B587A" w:rsidP="005B587A">
            <w:pPr>
              <w:jc w:val="center"/>
              <w:rPr>
                <w:rFonts w:ascii="Arial" w:hAnsi="Arial" w:cs="Arial"/>
                <w:sz w:val="17"/>
                <w:szCs w:val="17"/>
              </w:rPr>
            </w:pPr>
          </w:p>
          <w:p w14:paraId="5D69A593" w14:textId="77777777" w:rsidR="005B587A" w:rsidRPr="00212F82" w:rsidRDefault="005B587A" w:rsidP="005B587A">
            <w:pPr>
              <w:jc w:val="center"/>
              <w:rPr>
                <w:rFonts w:ascii="Arial" w:hAnsi="Arial" w:cs="Arial"/>
                <w:sz w:val="17"/>
                <w:szCs w:val="17"/>
              </w:rPr>
            </w:pPr>
          </w:p>
          <w:p w14:paraId="5D69A594" w14:textId="77777777" w:rsidR="005B587A" w:rsidRPr="00212F82" w:rsidRDefault="005B587A" w:rsidP="005B587A">
            <w:pPr>
              <w:jc w:val="center"/>
              <w:rPr>
                <w:rFonts w:ascii="Arial" w:hAnsi="Arial" w:cs="Arial"/>
                <w:sz w:val="17"/>
                <w:szCs w:val="17"/>
              </w:rPr>
            </w:pPr>
          </w:p>
          <w:p w14:paraId="5D69A595" w14:textId="77777777" w:rsidR="005B587A" w:rsidRPr="00212F82" w:rsidRDefault="005B587A" w:rsidP="005B587A">
            <w:pPr>
              <w:jc w:val="center"/>
              <w:rPr>
                <w:rFonts w:ascii="Arial" w:hAnsi="Arial" w:cs="Arial"/>
                <w:sz w:val="17"/>
                <w:szCs w:val="17"/>
              </w:rPr>
            </w:pPr>
          </w:p>
          <w:p w14:paraId="5D69A596" w14:textId="77777777" w:rsidR="005B587A" w:rsidRPr="00212F82" w:rsidRDefault="005B587A" w:rsidP="005B587A">
            <w:pPr>
              <w:jc w:val="center"/>
              <w:rPr>
                <w:rFonts w:ascii="Arial" w:hAnsi="Arial" w:cs="Arial"/>
                <w:sz w:val="17"/>
                <w:szCs w:val="17"/>
              </w:rPr>
            </w:pPr>
          </w:p>
          <w:p w14:paraId="5D69A597" w14:textId="77777777" w:rsidR="005B587A" w:rsidRPr="00212F82" w:rsidRDefault="005B587A" w:rsidP="005B587A">
            <w:pPr>
              <w:jc w:val="center"/>
              <w:rPr>
                <w:rFonts w:ascii="Arial" w:hAnsi="Arial" w:cs="Arial"/>
                <w:sz w:val="17"/>
                <w:szCs w:val="17"/>
              </w:rPr>
            </w:pPr>
          </w:p>
          <w:p w14:paraId="5D69A598" w14:textId="77777777" w:rsidR="005B587A" w:rsidRPr="00212F82" w:rsidRDefault="005B587A" w:rsidP="005B587A">
            <w:pPr>
              <w:jc w:val="center"/>
              <w:rPr>
                <w:rFonts w:ascii="Arial" w:hAnsi="Arial" w:cs="Arial"/>
                <w:sz w:val="17"/>
                <w:szCs w:val="17"/>
              </w:rPr>
            </w:pPr>
          </w:p>
          <w:p w14:paraId="5D69A599" w14:textId="77777777" w:rsidR="005B587A" w:rsidRPr="00212F82" w:rsidRDefault="005B587A" w:rsidP="005B587A">
            <w:pPr>
              <w:jc w:val="center"/>
              <w:rPr>
                <w:rFonts w:ascii="Arial" w:hAnsi="Arial" w:cs="Arial"/>
                <w:sz w:val="17"/>
                <w:szCs w:val="17"/>
              </w:rPr>
            </w:pPr>
          </w:p>
          <w:p w14:paraId="5D69A59A" w14:textId="77777777" w:rsidR="005B587A" w:rsidRPr="00212F82" w:rsidRDefault="005B587A" w:rsidP="005B587A">
            <w:pPr>
              <w:jc w:val="center"/>
              <w:rPr>
                <w:rFonts w:ascii="Arial" w:hAnsi="Arial" w:cs="Arial"/>
                <w:sz w:val="17"/>
                <w:szCs w:val="17"/>
              </w:rPr>
            </w:pPr>
          </w:p>
          <w:p w14:paraId="5D69A59B" w14:textId="77777777" w:rsidR="005B587A" w:rsidRPr="00212F82" w:rsidRDefault="005B587A" w:rsidP="005B587A">
            <w:pPr>
              <w:jc w:val="center"/>
              <w:rPr>
                <w:rFonts w:ascii="Arial" w:hAnsi="Arial" w:cs="Arial"/>
                <w:sz w:val="17"/>
                <w:szCs w:val="17"/>
              </w:rPr>
            </w:pPr>
          </w:p>
          <w:p w14:paraId="5D69A59C" w14:textId="77777777" w:rsidR="005B587A" w:rsidRPr="00212F82" w:rsidRDefault="005B587A" w:rsidP="005B587A">
            <w:pPr>
              <w:jc w:val="center"/>
              <w:rPr>
                <w:rFonts w:ascii="Arial" w:hAnsi="Arial" w:cs="Arial"/>
                <w:sz w:val="17"/>
                <w:szCs w:val="17"/>
              </w:rPr>
            </w:pPr>
          </w:p>
          <w:p w14:paraId="5D69A59D" w14:textId="77777777" w:rsidR="005B587A" w:rsidRPr="00212F82" w:rsidRDefault="005B587A" w:rsidP="005B587A">
            <w:pPr>
              <w:jc w:val="center"/>
              <w:rPr>
                <w:rFonts w:ascii="Arial" w:hAnsi="Arial" w:cs="Arial"/>
                <w:sz w:val="17"/>
                <w:szCs w:val="17"/>
              </w:rPr>
            </w:pPr>
          </w:p>
          <w:p w14:paraId="5D69A59E" w14:textId="77777777" w:rsidR="005B587A" w:rsidRPr="00212F82" w:rsidRDefault="005B587A" w:rsidP="005B587A">
            <w:pPr>
              <w:jc w:val="center"/>
              <w:rPr>
                <w:rFonts w:ascii="Arial" w:hAnsi="Arial" w:cs="Arial"/>
                <w:sz w:val="17"/>
                <w:szCs w:val="17"/>
              </w:rPr>
            </w:pPr>
          </w:p>
          <w:p w14:paraId="5D69A59F" w14:textId="77777777" w:rsidR="005B587A" w:rsidRPr="00212F82" w:rsidRDefault="005B587A" w:rsidP="005B587A">
            <w:pPr>
              <w:jc w:val="center"/>
              <w:rPr>
                <w:rFonts w:ascii="Arial" w:hAnsi="Arial" w:cs="Arial"/>
                <w:sz w:val="17"/>
                <w:szCs w:val="17"/>
              </w:rPr>
            </w:pPr>
          </w:p>
          <w:p w14:paraId="5D69A5A0" w14:textId="77777777" w:rsidR="005B587A" w:rsidRPr="00212F82" w:rsidRDefault="005B587A" w:rsidP="005B587A">
            <w:pPr>
              <w:jc w:val="center"/>
              <w:rPr>
                <w:rFonts w:ascii="Arial" w:hAnsi="Arial" w:cs="Arial"/>
                <w:sz w:val="17"/>
                <w:szCs w:val="17"/>
              </w:rPr>
            </w:pPr>
          </w:p>
          <w:p w14:paraId="5D69A5A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p w14:paraId="5D69A5A2" w14:textId="77777777" w:rsidR="005B587A" w:rsidRPr="00212F82" w:rsidRDefault="005B587A" w:rsidP="005B587A">
            <w:pPr>
              <w:jc w:val="center"/>
              <w:rPr>
                <w:rFonts w:ascii="Arial" w:hAnsi="Arial" w:cs="Arial"/>
                <w:sz w:val="17"/>
                <w:szCs w:val="17"/>
              </w:rPr>
            </w:pPr>
          </w:p>
          <w:p w14:paraId="5D69A5A3" w14:textId="77777777" w:rsidR="005B587A" w:rsidRPr="00212F82" w:rsidRDefault="005B587A" w:rsidP="005B587A">
            <w:pPr>
              <w:jc w:val="center"/>
              <w:rPr>
                <w:rFonts w:ascii="Arial" w:hAnsi="Arial" w:cs="Arial"/>
                <w:sz w:val="17"/>
                <w:szCs w:val="17"/>
              </w:rPr>
            </w:pPr>
          </w:p>
          <w:p w14:paraId="5D69A5A4" w14:textId="77777777" w:rsidR="005B587A" w:rsidRPr="00212F82" w:rsidRDefault="005B587A" w:rsidP="005B587A">
            <w:pPr>
              <w:jc w:val="center"/>
              <w:rPr>
                <w:rFonts w:ascii="Arial" w:hAnsi="Arial" w:cs="Arial"/>
                <w:sz w:val="17"/>
                <w:szCs w:val="17"/>
              </w:rPr>
            </w:pPr>
          </w:p>
          <w:p w14:paraId="5D69A5A5" w14:textId="77777777" w:rsidR="005B587A" w:rsidRPr="00212F82" w:rsidRDefault="005B587A" w:rsidP="005B587A">
            <w:pPr>
              <w:jc w:val="center"/>
              <w:rPr>
                <w:rFonts w:ascii="Arial" w:hAnsi="Arial" w:cs="Arial"/>
                <w:sz w:val="17"/>
                <w:szCs w:val="17"/>
              </w:rPr>
            </w:pPr>
          </w:p>
          <w:p w14:paraId="5D69A5A6" w14:textId="77777777" w:rsidR="005B587A" w:rsidRPr="00212F82" w:rsidRDefault="005B587A" w:rsidP="005B587A">
            <w:pPr>
              <w:jc w:val="center"/>
              <w:rPr>
                <w:rFonts w:ascii="Arial" w:hAnsi="Arial" w:cs="Arial"/>
                <w:sz w:val="17"/>
                <w:szCs w:val="17"/>
              </w:rPr>
            </w:pPr>
          </w:p>
          <w:p w14:paraId="5D69A5A7" w14:textId="77777777" w:rsidR="005B587A" w:rsidRPr="00212F82" w:rsidRDefault="005B587A" w:rsidP="005B587A">
            <w:pPr>
              <w:jc w:val="center"/>
              <w:rPr>
                <w:rFonts w:ascii="Arial" w:hAnsi="Arial" w:cs="Arial"/>
                <w:sz w:val="17"/>
                <w:szCs w:val="17"/>
              </w:rPr>
            </w:pPr>
          </w:p>
          <w:p w14:paraId="5D69A5A8" w14:textId="77777777" w:rsidR="005B587A" w:rsidRPr="00212F82" w:rsidRDefault="005B587A" w:rsidP="005B587A">
            <w:pPr>
              <w:jc w:val="center"/>
              <w:rPr>
                <w:rFonts w:ascii="Arial" w:hAnsi="Arial" w:cs="Arial"/>
                <w:sz w:val="17"/>
                <w:szCs w:val="17"/>
              </w:rPr>
            </w:pPr>
          </w:p>
          <w:p w14:paraId="5D69A5A9" w14:textId="77777777" w:rsidR="005B587A" w:rsidRPr="00212F82" w:rsidRDefault="005B587A" w:rsidP="005B587A">
            <w:pPr>
              <w:jc w:val="center"/>
              <w:rPr>
                <w:rFonts w:ascii="Arial" w:hAnsi="Arial" w:cs="Arial"/>
                <w:sz w:val="17"/>
                <w:szCs w:val="17"/>
              </w:rPr>
            </w:pPr>
          </w:p>
          <w:p w14:paraId="5D69A5AA" w14:textId="77777777" w:rsidR="005B587A" w:rsidRDefault="005B587A" w:rsidP="005B587A">
            <w:pPr>
              <w:jc w:val="center"/>
              <w:rPr>
                <w:rFonts w:ascii="Arial" w:hAnsi="Arial" w:cs="Arial"/>
                <w:sz w:val="17"/>
                <w:szCs w:val="17"/>
              </w:rPr>
            </w:pPr>
            <w:r w:rsidRPr="00212F82">
              <w:rPr>
                <w:rFonts w:ascii="Arial" w:hAnsi="Arial" w:cs="Arial"/>
                <w:sz w:val="17"/>
                <w:szCs w:val="17"/>
              </w:rPr>
              <w:t>X</w:t>
            </w:r>
          </w:p>
          <w:p w14:paraId="5D69A5AB" w14:textId="77777777" w:rsidR="00326B8C" w:rsidRDefault="00326B8C" w:rsidP="005B587A">
            <w:pPr>
              <w:jc w:val="center"/>
              <w:rPr>
                <w:rFonts w:ascii="Arial" w:hAnsi="Arial" w:cs="Arial"/>
                <w:sz w:val="17"/>
                <w:szCs w:val="17"/>
              </w:rPr>
            </w:pPr>
          </w:p>
          <w:p w14:paraId="5D69A5AC" w14:textId="77777777" w:rsidR="00326B8C" w:rsidRDefault="00326B8C" w:rsidP="005B587A">
            <w:pPr>
              <w:jc w:val="center"/>
              <w:rPr>
                <w:rFonts w:ascii="Arial" w:hAnsi="Arial" w:cs="Arial"/>
                <w:sz w:val="17"/>
                <w:szCs w:val="17"/>
              </w:rPr>
            </w:pPr>
          </w:p>
          <w:p w14:paraId="5D69A5AD" w14:textId="77777777" w:rsidR="00326B8C" w:rsidRDefault="00326B8C" w:rsidP="005B587A">
            <w:pPr>
              <w:jc w:val="center"/>
              <w:rPr>
                <w:rFonts w:ascii="Arial" w:hAnsi="Arial" w:cs="Arial"/>
                <w:sz w:val="17"/>
                <w:szCs w:val="17"/>
              </w:rPr>
            </w:pPr>
            <w:r>
              <w:rPr>
                <w:rFonts w:ascii="Arial" w:hAnsi="Arial" w:cs="Arial"/>
                <w:sz w:val="17"/>
                <w:szCs w:val="17"/>
              </w:rPr>
              <w:t>X</w:t>
            </w:r>
          </w:p>
          <w:p w14:paraId="5D69A5AE" w14:textId="77777777" w:rsidR="00326B8C" w:rsidRDefault="00326B8C" w:rsidP="005B587A">
            <w:pPr>
              <w:jc w:val="center"/>
              <w:rPr>
                <w:rFonts w:ascii="Arial" w:hAnsi="Arial" w:cs="Arial"/>
                <w:sz w:val="17"/>
                <w:szCs w:val="17"/>
              </w:rPr>
            </w:pPr>
          </w:p>
          <w:p w14:paraId="5D69A5AF" w14:textId="77777777" w:rsidR="00326B8C" w:rsidRDefault="00326B8C" w:rsidP="005B587A">
            <w:pPr>
              <w:jc w:val="center"/>
              <w:rPr>
                <w:rFonts w:ascii="Arial" w:hAnsi="Arial" w:cs="Arial"/>
                <w:sz w:val="17"/>
                <w:szCs w:val="17"/>
              </w:rPr>
            </w:pPr>
          </w:p>
          <w:p w14:paraId="5D69A5B0" w14:textId="77777777" w:rsidR="00326B8C" w:rsidRDefault="00326B8C" w:rsidP="005B587A">
            <w:pPr>
              <w:jc w:val="center"/>
              <w:rPr>
                <w:rFonts w:ascii="Arial" w:hAnsi="Arial" w:cs="Arial"/>
                <w:sz w:val="17"/>
                <w:szCs w:val="17"/>
              </w:rPr>
            </w:pPr>
          </w:p>
          <w:p w14:paraId="5D69A5B1" w14:textId="77777777" w:rsidR="00326B8C" w:rsidRDefault="00326B8C" w:rsidP="005B587A">
            <w:pPr>
              <w:jc w:val="center"/>
              <w:rPr>
                <w:rFonts w:ascii="Arial" w:hAnsi="Arial" w:cs="Arial"/>
                <w:sz w:val="17"/>
                <w:szCs w:val="17"/>
              </w:rPr>
            </w:pPr>
            <w:r>
              <w:rPr>
                <w:rFonts w:ascii="Arial" w:hAnsi="Arial" w:cs="Arial"/>
                <w:sz w:val="17"/>
                <w:szCs w:val="17"/>
              </w:rPr>
              <w:t>X</w:t>
            </w:r>
          </w:p>
          <w:p w14:paraId="5D69A5B2" w14:textId="77777777" w:rsidR="00326B8C" w:rsidRDefault="00326B8C" w:rsidP="005B587A">
            <w:pPr>
              <w:jc w:val="center"/>
              <w:rPr>
                <w:rFonts w:ascii="Arial" w:hAnsi="Arial" w:cs="Arial"/>
                <w:sz w:val="17"/>
                <w:szCs w:val="17"/>
              </w:rPr>
            </w:pPr>
          </w:p>
          <w:p w14:paraId="5D69A5B3" w14:textId="77777777" w:rsidR="00326B8C" w:rsidRDefault="00326B8C" w:rsidP="005B587A">
            <w:pPr>
              <w:jc w:val="center"/>
              <w:rPr>
                <w:rFonts w:ascii="Arial" w:hAnsi="Arial" w:cs="Arial"/>
                <w:sz w:val="17"/>
                <w:szCs w:val="17"/>
              </w:rPr>
            </w:pPr>
          </w:p>
          <w:p w14:paraId="5D69A5B4" w14:textId="77777777" w:rsidR="00326B8C" w:rsidRDefault="00326B8C" w:rsidP="005B587A">
            <w:pPr>
              <w:jc w:val="center"/>
              <w:rPr>
                <w:rFonts w:ascii="Arial" w:hAnsi="Arial" w:cs="Arial"/>
                <w:sz w:val="17"/>
                <w:szCs w:val="17"/>
              </w:rPr>
            </w:pPr>
          </w:p>
          <w:p w14:paraId="5D69A5B5" w14:textId="77777777" w:rsidR="00326B8C" w:rsidRDefault="00326B8C" w:rsidP="005B587A">
            <w:pPr>
              <w:jc w:val="center"/>
              <w:rPr>
                <w:rFonts w:ascii="Arial" w:hAnsi="Arial" w:cs="Arial"/>
                <w:sz w:val="17"/>
                <w:szCs w:val="17"/>
              </w:rPr>
            </w:pPr>
          </w:p>
          <w:p w14:paraId="5D69A5B6" w14:textId="77777777" w:rsidR="00326B8C" w:rsidRDefault="00326B8C" w:rsidP="005B587A">
            <w:pPr>
              <w:jc w:val="center"/>
              <w:rPr>
                <w:rFonts w:ascii="Arial" w:hAnsi="Arial" w:cs="Arial"/>
                <w:sz w:val="17"/>
                <w:szCs w:val="17"/>
              </w:rPr>
            </w:pPr>
          </w:p>
          <w:p w14:paraId="5D69A5B7" w14:textId="77777777" w:rsidR="00326B8C" w:rsidRDefault="00326B8C" w:rsidP="005B587A">
            <w:pPr>
              <w:jc w:val="center"/>
              <w:rPr>
                <w:rFonts w:ascii="Arial" w:hAnsi="Arial" w:cs="Arial"/>
                <w:sz w:val="17"/>
                <w:szCs w:val="17"/>
              </w:rPr>
            </w:pPr>
          </w:p>
          <w:p w14:paraId="5D69A5B8" w14:textId="77777777" w:rsidR="00326B8C" w:rsidRDefault="00326B8C" w:rsidP="005B587A">
            <w:pPr>
              <w:jc w:val="center"/>
              <w:rPr>
                <w:rFonts w:ascii="Arial" w:hAnsi="Arial" w:cs="Arial"/>
                <w:sz w:val="17"/>
                <w:szCs w:val="17"/>
              </w:rPr>
            </w:pPr>
          </w:p>
          <w:p w14:paraId="5D69A5B9" w14:textId="77777777" w:rsidR="00326B8C" w:rsidRDefault="00326B8C" w:rsidP="005B587A">
            <w:pPr>
              <w:jc w:val="center"/>
              <w:rPr>
                <w:rFonts w:ascii="Arial" w:hAnsi="Arial" w:cs="Arial"/>
                <w:sz w:val="17"/>
                <w:szCs w:val="17"/>
              </w:rPr>
            </w:pPr>
            <w:r>
              <w:rPr>
                <w:rFonts w:ascii="Arial" w:hAnsi="Arial" w:cs="Arial"/>
                <w:sz w:val="17"/>
                <w:szCs w:val="17"/>
              </w:rPr>
              <w:t>X</w:t>
            </w:r>
          </w:p>
          <w:p w14:paraId="5D69A5BA" w14:textId="77777777" w:rsidR="00326B8C" w:rsidRDefault="00326B8C" w:rsidP="005B587A">
            <w:pPr>
              <w:jc w:val="center"/>
              <w:rPr>
                <w:rFonts w:ascii="Arial" w:hAnsi="Arial" w:cs="Arial"/>
                <w:sz w:val="17"/>
                <w:szCs w:val="17"/>
              </w:rPr>
            </w:pPr>
          </w:p>
          <w:p w14:paraId="5D69A5BB" w14:textId="77777777" w:rsidR="00326B8C" w:rsidRDefault="00326B8C" w:rsidP="005B587A">
            <w:pPr>
              <w:jc w:val="center"/>
              <w:rPr>
                <w:rFonts w:ascii="Arial" w:hAnsi="Arial" w:cs="Arial"/>
                <w:sz w:val="17"/>
                <w:szCs w:val="17"/>
              </w:rPr>
            </w:pPr>
          </w:p>
          <w:p w14:paraId="5D69A5BC" w14:textId="77777777" w:rsidR="00326B8C" w:rsidRDefault="00326B8C" w:rsidP="005B587A">
            <w:pPr>
              <w:jc w:val="center"/>
              <w:rPr>
                <w:rFonts w:ascii="Arial" w:hAnsi="Arial" w:cs="Arial"/>
                <w:sz w:val="17"/>
                <w:szCs w:val="17"/>
              </w:rPr>
            </w:pPr>
          </w:p>
          <w:p w14:paraId="5D69A5BD" w14:textId="77777777" w:rsidR="00326B8C" w:rsidRDefault="00326B8C" w:rsidP="005B587A">
            <w:pPr>
              <w:jc w:val="center"/>
              <w:rPr>
                <w:rFonts w:ascii="Arial" w:hAnsi="Arial" w:cs="Arial"/>
                <w:sz w:val="17"/>
                <w:szCs w:val="17"/>
              </w:rPr>
            </w:pPr>
            <w:r>
              <w:rPr>
                <w:rFonts w:ascii="Arial" w:hAnsi="Arial" w:cs="Arial"/>
                <w:sz w:val="17"/>
                <w:szCs w:val="17"/>
              </w:rPr>
              <w:t>X</w:t>
            </w:r>
          </w:p>
          <w:p w14:paraId="5D69A5BE" w14:textId="77777777" w:rsidR="00326B8C" w:rsidRDefault="00326B8C" w:rsidP="005B587A">
            <w:pPr>
              <w:jc w:val="center"/>
              <w:rPr>
                <w:rFonts w:ascii="Arial" w:hAnsi="Arial" w:cs="Arial"/>
                <w:sz w:val="17"/>
                <w:szCs w:val="17"/>
              </w:rPr>
            </w:pPr>
          </w:p>
          <w:p w14:paraId="5D69A5BF" w14:textId="77777777" w:rsidR="00326B8C" w:rsidRDefault="00326B8C" w:rsidP="005B587A">
            <w:pPr>
              <w:jc w:val="center"/>
              <w:rPr>
                <w:rFonts w:ascii="Arial" w:hAnsi="Arial" w:cs="Arial"/>
                <w:sz w:val="17"/>
                <w:szCs w:val="17"/>
              </w:rPr>
            </w:pPr>
          </w:p>
          <w:p w14:paraId="5D69A5C0" w14:textId="77777777" w:rsidR="00326B8C" w:rsidRPr="00212F82" w:rsidRDefault="00326B8C" w:rsidP="005B587A">
            <w:pPr>
              <w:jc w:val="center"/>
              <w:rPr>
                <w:rFonts w:ascii="Arial" w:hAnsi="Arial" w:cs="Arial"/>
                <w:sz w:val="17"/>
                <w:szCs w:val="17"/>
              </w:rPr>
            </w:pPr>
          </w:p>
          <w:p w14:paraId="5D69A5C1" w14:textId="77777777" w:rsidR="005B587A" w:rsidRPr="00212F82" w:rsidRDefault="005B587A" w:rsidP="005B587A">
            <w:pPr>
              <w:jc w:val="center"/>
              <w:rPr>
                <w:rFonts w:ascii="Arial" w:hAnsi="Arial" w:cs="Arial"/>
                <w:sz w:val="17"/>
                <w:szCs w:val="17"/>
              </w:rPr>
            </w:pPr>
          </w:p>
        </w:tc>
        <w:tc>
          <w:tcPr>
            <w:tcW w:w="82" w:type="pct"/>
            <w:shd w:val="clear" w:color="auto" w:fill="FFFFFF" w:themeFill="background1"/>
            <w:tcMar>
              <w:top w:w="0" w:type="dxa"/>
              <w:left w:w="108" w:type="dxa"/>
              <w:bottom w:w="0" w:type="dxa"/>
              <w:right w:w="108" w:type="dxa"/>
            </w:tcMar>
          </w:tcPr>
          <w:p w14:paraId="5D69A5C2" w14:textId="77777777" w:rsidR="005B587A" w:rsidRPr="00212F82" w:rsidRDefault="005B587A" w:rsidP="005B587A">
            <w:pPr>
              <w:jc w:val="center"/>
              <w:rPr>
                <w:rFonts w:ascii="Arial" w:hAnsi="Arial" w:cs="Arial"/>
                <w:sz w:val="17"/>
                <w:szCs w:val="17"/>
                <w:highlight w:val="yellow"/>
              </w:rPr>
            </w:pPr>
          </w:p>
        </w:tc>
        <w:tc>
          <w:tcPr>
            <w:tcW w:w="449" w:type="pct"/>
            <w:shd w:val="clear" w:color="auto" w:fill="FFFFFF" w:themeFill="background1"/>
            <w:tcMar>
              <w:top w:w="0" w:type="dxa"/>
              <w:left w:w="108" w:type="dxa"/>
              <w:bottom w:w="0" w:type="dxa"/>
              <w:right w:w="108" w:type="dxa"/>
            </w:tcMar>
          </w:tcPr>
          <w:p w14:paraId="5D69A5C3" w14:textId="77777777" w:rsidR="005B587A" w:rsidRPr="00212F82" w:rsidRDefault="005B587A" w:rsidP="005B587A">
            <w:pPr>
              <w:jc w:val="center"/>
              <w:rPr>
                <w:rFonts w:ascii="Arial" w:hAnsi="Arial" w:cs="Arial"/>
                <w:sz w:val="17"/>
                <w:szCs w:val="17"/>
                <w:highlight w:val="yellow"/>
              </w:rPr>
            </w:pPr>
          </w:p>
        </w:tc>
        <w:tc>
          <w:tcPr>
            <w:tcW w:w="263" w:type="pct"/>
            <w:shd w:val="clear" w:color="auto" w:fill="FFFFFF" w:themeFill="background1"/>
            <w:tcMar>
              <w:top w:w="0" w:type="dxa"/>
              <w:left w:w="108" w:type="dxa"/>
              <w:bottom w:w="0" w:type="dxa"/>
              <w:right w:w="108" w:type="dxa"/>
            </w:tcMar>
            <w:vAlign w:val="center"/>
          </w:tcPr>
          <w:p w14:paraId="5D69A5C4" w14:textId="77777777" w:rsidR="005B587A" w:rsidRPr="00212F82" w:rsidRDefault="005B587A" w:rsidP="005B587A">
            <w:pPr>
              <w:jc w:val="center"/>
              <w:rPr>
                <w:rFonts w:ascii="Arial" w:hAnsi="Arial" w:cs="Arial"/>
                <w:sz w:val="17"/>
                <w:szCs w:val="17"/>
                <w:highlight w:val="yellow"/>
              </w:rPr>
            </w:pPr>
          </w:p>
        </w:tc>
        <w:tc>
          <w:tcPr>
            <w:tcW w:w="499" w:type="pct"/>
            <w:shd w:val="clear" w:color="auto" w:fill="FFFFFF" w:themeFill="background1"/>
            <w:tcMar>
              <w:top w:w="0" w:type="dxa"/>
              <w:left w:w="108" w:type="dxa"/>
              <w:bottom w:w="0" w:type="dxa"/>
              <w:right w:w="108" w:type="dxa"/>
            </w:tcMar>
          </w:tcPr>
          <w:p w14:paraId="5D69A5C5" w14:textId="77777777" w:rsidR="005B587A" w:rsidRPr="00212F82" w:rsidRDefault="005B587A" w:rsidP="005B587A">
            <w:pPr>
              <w:rPr>
                <w:rFonts w:ascii="Arial" w:hAnsi="Arial" w:cs="Arial"/>
                <w:sz w:val="17"/>
                <w:szCs w:val="17"/>
                <w:highlight w:val="yellow"/>
              </w:rPr>
            </w:pPr>
          </w:p>
        </w:tc>
      </w:tr>
      <w:tr w:rsidR="00402A2B" w:rsidRPr="005B587A" w14:paraId="5D69A5E1"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5C7" w14:textId="77777777" w:rsidR="005B587A" w:rsidRPr="00212F82" w:rsidRDefault="005B587A" w:rsidP="005B587A">
            <w:pPr>
              <w:numPr>
                <w:ilvl w:val="0"/>
                <w:numId w:val="10"/>
              </w:numPr>
              <w:ind w:left="270" w:hanging="270"/>
              <w:rPr>
                <w:rFonts w:ascii="Arial" w:hAnsi="Arial" w:cs="Arial"/>
                <w:b/>
                <w:spacing w:val="0"/>
                <w:sz w:val="17"/>
                <w:szCs w:val="17"/>
              </w:rPr>
            </w:pPr>
            <w:r w:rsidRPr="00212F82">
              <w:rPr>
                <w:rFonts w:ascii="Arial" w:hAnsi="Arial" w:cs="Arial"/>
                <w:b/>
                <w:spacing w:val="0"/>
                <w:sz w:val="17"/>
                <w:szCs w:val="17"/>
              </w:rPr>
              <w:t>Procesamiento y Análisis de la Información</w:t>
            </w:r>
          </w:p>
        </w:tc>
        <w:tc>
          <w:tcPr>
            <w:tcW w:w="78" w:type="pct"/>
            <w:shd w:val="clear" w:color="auto" w:fill="FFFFFF" w:themeFill="background1"/>
            <w:tcMar>
              <w:top w:w="0" w:type="dxa"/>
              <w:left w:w="108" w:type="dxa"/>
              <w:bottom w:w="0" w:type="dxa"/>
              <w:right w:w="108" w:type="dxa"/>
            </w:tcMar>
          </w:tcPr>
          <w:p w14:paraId="5D69A5C8" w14:textId="77777777" w:rsidR="005B587A" w:rsidRPr="00212F82" w:rsidRDefault="005B587A" w:rsidP="005B587A">
            <w:pPr>
              <w:rPr>
                <w:rFonts w:ascii="Arial" w:hAnsi="Arial" w:cs="Arial"/>
                <w:sz w:val="17"/>
                <w:szCs w:val="17"/>
              </w:rPr>
            </w:pPr>
          </w:p>
        </w:tc>
        <w:tc>
          <w:tcPr>
            <w:tcW w:w="108" w:type="pct"/>
            <w:shd w:val="clear" w:color="auto" w:fill="FFFFFF" w:themeFill="background1"/>
            <w:tcMar>
              <w:top w:w="0" w:type="dxa"/>
              <w:left w:w="108" w:type="dxa"/>
              <w:bottom w:w="0" w:type="dxa"/>
              <w:right w:w="108" w:type="dxa"/>
            </w:tcMar>
          </w:tcPr>
          <w:p w14:paraId="5D69A5C9" w14:textId="77777777" w:rsidR="005B587A" w:rsidRPr="00212F82" w:rsidRDefault="005B587A" w:rsidP="005B587A">
            <w:pPr>
              <w:rPr>
                <w:rFonts w:ascii="Arial" w:hAnsi="Arial" w:cs="Arial"/>
                <w:sz w:val="17"/>
                <w:szCs w:val="17"/>
              </w:rPr>
            </w:pPr>
          </w:p>
        </w:tc>
        <w:tc>
          <w:tcPr>
            <w:tcW w:w="113" w:type="pct"/>
            <w:shd w:val="clear" w:color="auto" w:fill="FFFFFF" w:themeFill="background1"/>
            <w:tcMar>
              <w:top w:w="0" w:type="dxa"/>
              <w:left w:w="108" w:type="dxa"/>
              <w:bottom w:w="0" w:type="dxa"/>
              <w:right w:w="108" w:type="dxa"/>
            </w:tcMar>
          </w:tcPr>
          <w:p w14:paraId="5D69A5CA"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CB"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CC"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CD"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CE"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CF" w14:textId="77777777" w:rsidR="005B587A" w:rsidRPr="00212F82" w:rsidRDefault="005B587A" w:rsidP="005B587A">
            <w:pPr>
              <w:rPr>
                <w:rFonts w:ascii="Arial" w:hAnsi="Arial" w:cs="Arial"/>
                <w:sz w:val="17"/>
                <w:szCs w:val="17"/>
              </w:rPr>
            </w:pPr>
          </w:p>
        </w:tc>
        <w:tc>
          <w:tcPr>
            <w:tcW w:w="143" w:type="pct"/>
            <w:shd w:val="clear" w:color="auto" w:fill="FFFFFF" w:themeFill="background1"/>
            <w:tcMar>
              <w:top w:w="0" w:type="dxa"/>
              <w:left w:w="108" w:type="dxa"/>
              <w:bottom w:w="0" w:type="dxa"/>
              <w:right w:w="108" w:type="dxa"/>
            </w:tcMar>
          </w:tcPr>
          <w:p w14:paraId="5D69A5D0"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D1"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D2"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D3" w14:textId="77777777" w:rsidR="005B587A" w:rsidRPr="00212F82" w:rsidRDefault="005B587A" w:rsidP="005B587A">
            <w:pPr>
              <w:rPr>
                <w:rFonts w:ascii="Arial" w:hAnsi="Arial" w:cs="Arial"/>
                <w:sz w:val="17"/>
                <w:szCs w:val="17"/>
              </w:rPr>
            </w:pPr>
          </w:p>
        </w:tc>
        <w:tc>
          <w:tcPr>
            <w:tcW w:w="148" w:type="pct"/>
            <w:shd w:val="clear" w:color="auto" w:fill="FFFFFF" w:themeFill="background1"/>
            <w:tcMar>
              <w:top w:w="0" w:type="dxa"/>
              <w:left w:w="108" w:type="dxa"/>
              <w:bottom w:w="0" w:type="dxa"/>
              <w:right w:w="108" w:type="dxa"/>
            </w:tcMar>
          </w:tcPr>
          <w:p w14:paraId="5D69A5D4"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D5" w14:textId="77777777" w:rsidR="005B587A" w:rsidRPr="00212F82" w:rsidRDefault="005B587A" w:rsidP="005B587A">
            <w:pPr>
              <w:rPr>
                <w:rFonts w:ascii="Arial" w:hAnsi="Arial" w:cs="Arial"/>
                <w:sz w:val="17"/>
                <w:szCs w:val="17"/>
              </w:rPr>
            </w:pPr>
          </w:p>
        </w:tc>
        <w:tc>
          <w:tcPr>
            <w:tcW w:w="145" w:type="pct"/>
            <w:shd w:val="clear" w:color="auto" w:fill="FFFFFF" w:themeFill="background1"/>
            <w:tcMar>
              <w:top w:w="0" w:type="dxa"/>
              <w:left w:w="108" w:type="dxa"/>
              <w:bottom w:w="0" w:type="dxa"/>
              <w:right w:w="108" w:type="dxa"/>
            </w:tcMar>
          </w:tcPr>
          <w:p w14:paraId="5D69A5D6"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D7" w14:textId="77777777" w:rsidR="005B587A" w:rsidRPr="00212F82" w:rsidRDefault="005B587A" w:rsidP="005B587A">
            <w:pPr>
              <w:rPr>
                <w:rFonts w:ascii="Arial" w:hAnsi="Arial" w:cs="Arial"/>
                <w:sz w:val="17"/>
                <w:szCs w:val="17"/>
              </w:rPr>
            </w:pPr>
          </w:p>
        </w:tc>
        <w:tc>
          <w:tcPr>
            <w:tcW w:w="146" w:type="pct"/>
            <w:shd w:val="clear" w:color="auto" w:fill="FFFFFF" w:themeFill="background1"/>
            <w:tcMar>
              <w:top w:w="0" w:type="dxa"/>
              <w:left w:w="108" w:type="dxa"/>
              <w:bottom w:w="0" w:type="dxa"/>
              <w:right w:w="108" w:type="dxa"/>
            </w:tcMar>
          </w:tcPr>
          <w:p w14:paraId="5D69A5D8" w14:textId="77777777" w:rsidR="005B587A" w:rsidRPr="00212F82" w:rsidRDefault="005B587A" w:rsidP="005B587A">
            <w:pPr>
              <w:rPr>
                <w:rFonts w:ascii="Arial" w:hAnsi="Arial" w:cs="Arial"/>
                <w:sz w:val="17"/>
                <w:szCs w:val="17"/>
              </w:rPr>
            </w:pPr>
          </w:p>
        </w:tc>
        <w:tc>
          <w:tcPr>
            <w:tcW w:w="116" w:type="pct"/>
            <w:shd w:val="clear" w:color="auto" w:fill="FFFFFF" w:themeFill="background1"/>
          </w:tcPr>
          <w:p w14:paraId="5D69A5D9"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5DA"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5DB" w14:textId="77777777" w:rsidR="005B587A" w:rsidRPr="00212F82" w:rsidRDefault="005B587A" w:rsidP="005B587A">
            <w:pPr>
              <w:jc w:val="center"/>
              <w:rPr>
                <w:rFonts w:ascii="Arial" w:hAnsi="Arial" w:cs="Arial"/>
                <w:sz w:val="17"/>
                <w:szCs w:val="17"/>
              </w:rPr>
            </w:pPr>
          </w:p>
        </w:tc>
        <w:tc>
          <w:tcPr>
            <w:tcW w:w="93" w:type="pct"/>
            <w:shd w:val="clear" w:color="auto" w:fill="FFFFFF" w:themeFill="background1"/>
          </w:tcPr>
          <w:p w14:paraId="5D69A5DC" w14:textId="77777777" w:rsidR="005B587A" w:rsidRPr="00212F82" w:rsidRDefault="005B587A" w:rsidP="005B587A">
            <w:pPr>
              <w:jc w:val="center"/>
              <w:rPr>
                <w:rFonts w:ascii="Arial" w:hAnsi="Arial" w:cs="Arial"/>
                <w:sz w:val="17"/>
                <w:szCs w:val="17"/>
              </w:rPr>
            </w:pPr>
          </w:p>
        </w:tc>
        <w:tc>
          <w:tcPr>
            <w:tcW w:w="82" w:type="pct"/>
            <w:shd w:val="clear" w:color="auto" w:fill="FFFFFF" w:themeFill="background1"/>
            <w:tcMar>
              <w:top w:w="0" w:type="dxa"/>
              <w:left w:w="108" w:type="dxa"/>
              <w:bottom w:w="0" w:type="dxa"/>
              <w:right w:w="108" w:type="dxa"/>
            </w:tcMar>
          </w:tcPr>
          <w:p w14:paraId="5D69A5DD" w14:textId="77777777" w:rsidR="005B587A" w:rsidRPr="00212F82" w:rsidRDefault="005B587A" w:rsidP="005B587A">
            <w:pPr>
              <w:jc w:val="cente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
          <w:p w14:paraId="5D69A5DE"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
          <w:p w14:paraId="5D69A5DF"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tc>
        <w:tc>
          <w:tcPr>
            <w:tcW w:w="499" w:type="pct"/>
            <w:shd w:val="clear" w:color="auto" w:fill="FFFFFF" w:themeFill="background1"/>
            <w:tcMar>
              <w:top w:w="0" w:type="dxa"/>
              <w:left w:w="108" w:type="dxa"/>
              <w:bottom w:w="0" w:type="dxa"/>
              <w:right w:w="108" w:type="dxa"/>
            </w:tcMar>
            <w:vAlign w:val="center"/>
          </w:tcPr>
          <w:p w14:paraId="5D69A5E0"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tr>
      <w:tr w:rsidR="00402A2B" w:rsidRPr="005B587A" w14:paraId="5D69A5FC" w14:textId="77777777" w:rsidTr="00402A2B">
        <w:trPr>
          <w:jc w:val="center"/>
        </w:trPr>
        <w:tc>
          <w:tcPr>
            <w:tcW w:w="966" w:type="pct"/>
            <w:gridSpan w:val="2"/>
            <w:shd w:val="clear" w:color="auto" w:fill="FFFFFF" w:themeFill="background1"/>
            <w:tcMar>
              <w:top w:w="0" w:type="dxa"/>
              <w:left w:w="108" w:type="dxa"/>
              <w:bottom w:w="0" w:type="dxa"/>
              <w:right w:w="108" w:type="dxa"/>
            </w:tcMar>
          </w:tcPr>
          <w:p w14:paraId="5D69A5E2" w14:textId="77777777" w:rsidR="005B587A" w:rsidRPr="00212F82" w:rsidRDefault="005B587A" w:rsidP="005B587A">
            <w:pPr>
              <w:numPr>
                <w:ilvl w:val="0"/>
                <w:numId w:val="10"/>
              </w:numPr>
              <w:ind w:left="270" w:hanging="270"/>
              <w:rPr>
                <w:rFonts w:ascii="Arial" w:hAnsi="Arial" w:cs="Arial"/>
                <w:b/>
                <w:spacing w:val="0"/>
                <w:sz w:val="17"/>
                <w:szCs w:val="17"/>
              </w:rPr>
            </w:pPr>
            <w:r w:rsidRPr="00212F82">
              <w:rPr>
                <w:rFonts w:ascii="Arial" w:hAnsi="Arial" w:cs="Arial"/>
                <w:b/>
                <w:spacing w:val="0"/>
                <w:sz w:val="17"/>
                <w:szCs w:val="17"/>
              </w:rPr>
              <w:t>Informe de Monitoreo de Progreso</w:t>
            </w:r>
          </w:p>
        </w:tc>
        <w:tc>
          <w:tcPr>
            <w:tcW w:w="78" w:type="pct"/>
            <w:shd w:val="clear" w:color="auto" w:fill="FFFFFF" w:themeFill="background1"/>
            <w:tcMar>
              <w:top w:w="0" w:type="dxa"/>
              <w:left w:w="108" w:type="dxa"/>
              <w:bottom w:w="0" w:type="dxa"/>
              <w:right w:w="108" w:type="dxa"/>
            </w:tcMar>
          </w:tcPr>
          <w:p w14:paraId="5D69A5E3" w14:textId="77777777" w:rsidR="005B587A" w:rsidRPr="00212F82" w:rsidRDefault="005B587A" w:rsidP="005B587A">
            <w:pPr>
              <w:rPr>
                <w:rFonts w:ascii="Arial" w:hAnsi="Arial" w:cs="Arial"/>
                <w:sz w:val="17"/>
                <w:szCs w:val="17"/>
              </w:rPr>
            </w:pPr>
          </w:p>
        </w:tc>
        <w:tc>
          <w:tcPr>
            <w:tcW w:w="108" w:type="pct"/>
            <w:shd w:val="clear" w:color="auto" w:fill="FFFFFF" w:themeFill="background1"/>
            <w:tcMar>
              <w:top w:w="0" w:type="dxa"/>
              <w:left w:w="108" w:type="dxa"/>
              <w:bottom w:w="0" w:type="dxa"/>
              <w:right w:w="108" w:type="dxa"/>
            </w:tcMar>
          </w:tcPr>
          <w:p w14:paraId="5D69A5E4"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3" w:type="pct"/>
            <w:shd w:val="clear" w:color="auto" w:fill="FFFFFF" w:themeFill="background1"/>
            <w:tcMar>
              <w:top w:w="0" w:type="dxa"/>
              <w:left w:w="108" w:type="dxa"/>
              <w:bottom w:w="0" w:type="dxa"/>
              <w:right w:w="108" w:type="dxa"/>
            </w:tcMar>
          </w:tcPr>
          <w:p w14:paraId="5D69A5E5"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E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5E7"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
          <w:p w14:paraId="5D69A5E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tcPr>
          <w:p w14:paraId="5D69A5E9"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E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3" w:type="pct"/>
            <w:shd w:val="clear" w:color="auto" w:fill="FFFFFF" w:themeFill="background1"/>
            <w:tcMar>
              <w:top w:w="0" w:type="dxa"/>
              <w:left w:w="108" w:type="dxa"/>
              <w:bottom w:w="0" w:type="dxa"/>
              <w:right w:w="108" w:type="dxa"/>
            </w:tcMar>
          </w:tcPr>
          <w:p w14:paraId="5D69A5EB"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E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tcPr>
          <w:p w14:paraId="5D69A5ED"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EE"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8" w:type="pct"/>
            <w:shd w:val="clear" w:color="auto" w:fill="FFFFFF" w:themeFill="background1"/>
            <w:tcMar>
              <w:top w:w="0" w:type="dxa"/>
              <w:left w:w="108" w:type="dxa"/>
              <w:bottom w:w="0" w:type="dxa"/>
              <w:right w:w="108" w:type="dxa"/>
            </w:tcMar>
          </w:tcPr>
          <w:p w14:paraId="5D69A5EF"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F0"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5" w:type="pct"/>
            <w:shd w:val="clear" w:color="auto" w:fill="FFFFFF" w:themeFill="background1"/>
            <w:tcMar>
              <w:top w:w="0" w:type="dxa"/>
              <w:left w:w="108" w:type="dxa"/>
              <w:bottom w:w="0" w:type="dxa"/>
              <w:right w:w="108" w:type="dxa"/>
            </w:tcMar>
          </w:tcPr>
          <w:p w14:paraId="5D69A5F1"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
          <w:p w14:paraId="5D69A5F2"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6" w:type="pct"/>
            <w:shd w:val="clear" w:color="auto" w:fill="FFFFFF" w:themeFill="background1"/>
            <w:tcMar>
              <w:top w:w="0" w:type="dxa"/>
              <w:left w:w="108" w:type="dxa"/>
              <w:bottom w:w="0" w:type="dxa"/>
              <w:right w:w="108" w:type="dxa"/>
            </w:tcMar>
          </w:tcPr>
          <w:p w14:paraId="5D69A5F3" w14:textId="77777777" w:rsidR="005B587A" w:rsidRPr="00212F82" w:rsidRDefault="005B587A" w:rsidP="005B587A">
            <w:pPr>
              <w:rPr>
                <w:rFonts w:ascii="Arial" w:hAnsi="Arial" w:cs="Arial"/>
                <w:sz w:val="17"/>
                <w:szCs w:val="17"/>
              </w:rPr>
            </w:pPr>
          </w:p>
        </w:tc>
        <w:tc>
          <w:tcPr>
            <w:tcW w:w="116" w:type="pct"/>
            <w:shd w:val="clear" w:color="auto" w:fill="FFFFFF" w:themeFill="background1"/>
          </w:tcPr>
          <w:p w14:paraId="5D69A5F4" w14:textId="77777777" w:rsidR="005B587A" w:rsidRPr="00212F82" w:rsidRDefault="005B587A" w:rsidP="005B587A">
            <w:pPr>
              <w:rPr>
                <w:rFonts w:ascii="Arial" w:hAnsi="Arial" w:cs="Arial"/>
                <w:sz w:val="17"/>
                <w:szCs w:val="17"/>
              </w:rPr>
            </w:pPr>
          </w:p>
        </w:tc>
        <w:tc>
          <w:tcPr>
            <w:tcW w:w="115" w:type="pct"/>
            <w:shd w:val="clear" w:color="auto" w:fill="FFFFFF" w:themeFill="background1"/>
          </w:tcPr>
          <w:p w14:paraId="5D69A5F5" w14:textId="77777777" w:rsidR="005B587A" w:rsidRPr="00212F82" w:rsidRDefault="005B587A" w:rsidP="005B587A">
            <w:pPr>
              <w:rPr>
                <w:rFonts w:ascii="Arial" w:hAnsi="Arial" w:cs="Arial"/>
                <w:sz w:val="17"/>
                <w:szCs w:val="17"/>
              </w:rPr>
            </w:pPr>
          </w:p>
        </w:tc>
        <w:tc>
          <w:tcPr>
            <w:tcW w:w="116" w:type="pct"/>
            <w:shd w:val="clear" w:color="auto" w:fill="FFFFFF" w:themeFill="background1"/>
          </w:tcPr>
          <w:p w14:paraId="5D69A5F6" w14:textId="77777777" w:rsidR="005B587A" w:rsidRPr="00212F82" w:rsidRDefault="005B587A" w:rsidP="005B587A">
            <w:pPr>
              <w:rPr>
                <w:rFonts w:ascii="Arial" w:hAnsi="Arial" w:cs="Arial"/>
                <w:sz w:val="17"/>
                <w:szCs w:val="17"/>
              </w:rPr>
            </w:pPr>
          </w:p>
        </w:tc>
        <w:tc>
          <w:tcPr>
            <w:tcW w:w="93" w:type="pct"/>
            <w:shd w:val="clear" w:color="auto" w:fill="FFFFFF" w:themeFill="background1"/>
          </w:tcPr>
          <w:p w14:paraId="5D69A5F7" w14:textId="77777777" w:rsidR="005B587A" w:rsidRPr="00212F82" w:rsidRDefault="005B587A" w:rsidP="005B587A">
            <w:pPr>
              <w:rPr>
                <w:rFonts w:ascii="Arial" w:hAnsi="Arial" w:cs="Arial"/>
                <w:sz w:val="17"/>
                <w:szCs w:val="17"/>
              </w:rPr>
            </w:pPr>
          </w:p>
        </w:tc>
        <w:tc>
          <w:tcPr>
            <w:tcW w:w="82" w:type="pct"/>
            <w:shd w:val="clear" w:color="auto" w:fill="FFFFFF" w:themeFill="background1"/>
            <w:tcMar>
              <w:top w:w="0" w:type="dxa"/>
              <w:left w:w="108" w:type="dxa"/>
              <w:bottom w:w="0" w:type="dxa"/>
              <w:right w:w="108" w:type="dxa"/>
            </w:tcMar>
          </w:tcPr>
          <w:p w14:paraId="5D69A5F8" w14:textId="77777777" w:rsidR="005B587A" w:rsidRPr="00212F82" w:rsidRDefault="005B587A" w:rsidP="005B587A">
            <w:pP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
          <w:p w14:paraId="5D69A5F9"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
          <w:p w14:paraId="5D69A5F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tc>
        <w:tc>
          <w:tcPr>
            <w:tcW w:w="499" w:type="pct"/>
            <w:shd w:val="clear" w:color="auto" w:fill="FFFFFF" w:themeFill="background1"/>
            <w:tcMar>
              <w:top w:w="0" w:type="dxa"/>
              <w:left w:w="108" w:type="dxa"/>
              <w:bottom w:w="0" w:type="dxa"/>
              <w:right w:w="108" w:type="dxa"/>
            </w:tcMar>
            <w:vAlign w:val="center"/>
          </w:tcPr>
          <w:p w14:paraId="5D69A5FB"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tr>
      <w:tr w:rsidR="00402A2B" w:rsidRPr="005B587A" w14:paraId="5D69A617" w14:textId="77777777" w:rsidTr="00041F63">
        <w:tblPrEx>
          <w:tblW w:w="531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CellMar>
            <w:left w:w="10" w:type="dxa"/>
            <w:right w:w="10" w:type="dxa"/>
          </w:tblCellMar>
          <w:tblPrExChange w:id="228" w:author="Guerrero Rivera, Marilyn Ivette" w:date="2017-09-12T14:27:00Z">
            <w:tblPrEx>
              <w:tblW w:w="531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CellMar>
                <w:left w:w="10" w:type="dxa"/>
                <w:right w:w="10" w:type="dxa"/>
              </w:tblCellMar>
            </w:tblPrEx>
          </w:tblPrExChange>
        </w:tblPrEx>
        <w:trPr>
          <w:trHeight w:val="719"/>
          <w:jc w:val="center"/>
          <w:trPrChange w:id="229" w:author="Guerrero Rivera, Marilyn Ivette" w:date="2017-09-12T14:27:00Z">
            <w:trPr>
              <w:jc w:val="center"/>
            </w:trPr>
          </w:trPrChange>
        </w:trPr>
        <w:tc>
          <w:tcPr>
            <w:tcW w:w="966" w:type="pct"/>
            <w:gridSpan w:val="2"/>
            <w:shd w:val="clear" w:color="auto" w:fill="FFFFFF" w:themeFill="background1"/>
            <w:tcMar>
              <w:top w:w="0" w:type="dxa"/>
              <w:left w:w="108" w:type="dxa"/>
              <w:bottom w:w="0" w:type="dxa"/>
              <w:right w:w="108" w:type="dxa"/>
            </w:tcMar>
            <w:tcPrChange w:id="230" w:author="Guerrero Rivera, Marilyn Ivette" w:date="2017-09-12T14:27:00Z">
              <w:tcPr>
                <w:tcW w:w="966" w:type="pct"/>
                <w:gridSpan w:val="2"/>
                <w:shd w:val="clear" w:color="auto" w:fill="FFFFFF" w:themeFill="background1"/>
                <w:tcMar>
                  <w:top w:w="0" w:type="dxa"/>
                  <w:left w:w="108" w:type="dxa"/>
                  <w:bottom w:w="0" w:type="dxa"/>
                  <w:right w:w="108" w:type="dxa"/>
                </w:tcMar>
              </w:tcPr>
            </w:tcPrChange>
          </w:tcPr>
          <w:p w14:paraId="5D69A5FD" w14:textId="77777777" w:rsidR="005B587A" w:rsidRPr="00212F82" w:rsidRDefault="005B587A" w:rsidP="005B587A">
            <w:pPr>
              <w:numPr>
                <w:ilvl w:val="0"/>
                <w:numId w:val="10"/>
              </w:numPr>
              <w:ind w:left="270" w:hanging="270"/>
              <w:rPr>
                <w:rFonts w:ascii="Arial" w:hAnsi="Arial" w:cs="Arial"/>
                <w:b/>
                <w:smallCaps/>
                <w:spacing w:val="0"/>
                <w:sz w:val="17"/>
                <w:szCs w:val="17"/>
              </w:rPr>
            </w:pPr>
            <w:r w:rsidRPr="00212F82">
              <w:rPr>
                <w:rFonts w:ascii="Arial" w:hAnsi="Arial" w:cs="Arial"/>
                <w:b/>
                <w:spacing w:val="0"/>
                <w:sz w:val="17"/>
                <w:szCs w:val="17"/>
              </w:rPr>
              <w:t>Informe de Monitoreo Final de Programa</w:t>
            </w:r>
          </w:p>
        </w:tc>
        <w:tc>
          <w:tcPr>
            <w:tcW w:w="78" w:type="pct"/>
            <w:shd w:val="clear" w:color="auto" w:fill="FFFFFF" w:themeFill="background1"/>
            <w:tcMar>
              <w:top w:w="0" w:type="dxa"/>
              <w:left w:w="108" w:type="dxa"/>
              <w:bottom w:w="0" w:type="dxa"/>
              <w:right w:w="108" w:type="dxa"/>
            </w:tcMar>
            <w:tcPrChange w:id="231" w:author="Guerrero Rivera, Marilyn Ivette" w:date="2017-09-12T14:27:00Z">
              <w:tcPr>
                <w:tcW w:w="78" w:type="pct"/>
                <w:shd w:val="clear" w:color="auto" w:fill="FFFFFF" w:themeFill="background1"/>
                <w:tcMar>
                  <w:top w:w="0" w:type="dxa"/>
                  <w:left w:w="108" w:type="dxa"/>
                  <w:bottom w:w="0" w:type="dxa"/>
                  <w:right w:w="108" w:type="dxa"/>
                </w:tcMar>
              </w:tcPr>
            </w:tcPrChange>
          </w:tcPr>
          <w:p w14:paraId="5D69A5FE" w14:textId="77777777" w:rsidR="005B587A" w:rsidRPr="00212F82" w:rsidRDefault="005B587A" w:rsidP="005B587A">
            <w:pPr>
              <w:rPr>
                <w:rFonts w:ascii="Arial" w:hAnsi="Arial" w:cs="Arial"/>
                <w:sz w:val="17"/>
                <w:szCs w:val="17"/>
              </w:rPr>
            </w:pPr>
          </w:p>
        </w:tc>
        <w:tc>
          <w:tcPr>
            <w:tcW w:w="108" w:type="pct"/>
            <w:shd w:val="clear" w:color="auto" w:fill="FFFFFF" w:themeFill="background1"/>
            <w:tcMar>
              <w:top w:w="0" w:type="dxa"/>
              <w:left w:w="108" w:type="dxa"/>
              <w:bottom w:w="0" w:type="dxa"/>
              <w:right w:w="108" w:type="dxa"/>
            </w:tcMar>
            <w:tcPrChange w:id="232" w:author="Guerrero Rivera, Marilyn Ivette" w:date="2017-09-12T14:27:00Z">
              <w:tcPr>
                <w:tcW w:w="108" w:type="pct"/>
                <w:shd w:val="clear" w:color="auto" w:fill="FFFFFF" w:themeFill="background1"/>
                <w:tcMar>
                  <w:top w:w="0" w:type="dxa"/>
                  <w:left w:w="108" w:type="dxa"/>
                  <w:bottom w:w="0" w:type="dxa"/>
                  <w:right w:w="108" w:type="dxa"/>
                </w:tcMar>
              </w:tcPr>
            </w:tcPrChange>
          </w:tcPr>
          <w:p w14:paraId="5D69A5FF" w14:textId="77777777" w:rsidR="005B587A" w:rsidRPr="00212F82" w:rsidRDefault="005B587A" w:rsidP="005B587A">
            <w:pPr>
              <w:rPr>
                <w:rFonts w:ascii="Arial" w:hAnsi="Arial" w:cs="Arial"/>
                <w:sz w:val="17"/>
                <w:szCs w:val="17"/>
              </w:rPr>
            </w:pPr>
          </w:p>
        </w:tc>
        <w:tc>
          <w:tcPr>
            <w:tcW w:w="113" w:type="pct"/>
            <w:shd w:val="clear" w:color="auto" w:fill="FFFFFF" w:themeFill="background1"/>
            <w:tcMar>
              <w:top w:w="0" w:type="dxa"/>
              <w:left w:w="108" w:type="dxa"/>
              <w:bottom w:w="0" w:type="dxa"/>
              <w:right w:w="108" w:type="dxa"/>
            </w:tcMar>
            <w:tcPrChange w:id="233" w:author="Guerrero Rivera, Marilyn Ivette" w:date="2017-09-12T14:27:00Z">
              <w:tcPr>
                <w:tcW w:w="113" w:type="pct"/>
                <w:shd w:val="clear" w:color="auto" w:fill="FFFFFF" w:themeFill="background1"/>
                <w:tcMar>
                  <w:top w:w="0" w:type="dxa"/>
                  <w:left w:w="108" w:type="dxa"/>
                  <w:bottom w:w="0" w:type="dxa"/>
                  <w:right w:w="108" w:type="dxa"/>
                </w:tcMar>
              </w:tcPr>
            </w:tcPrChange>
          </w:tcPr>
          <w:p w14:paraId="5D69A600"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Change w:id="234" w:author="Guerrero Rivera, Marilyn Ivette" w:date="2017-09-12T14:27:00Z">
              <w:tcPr>
                <w:tcW w:w="141" w:type="pct"/>
                <w:shd w:val="clear" w:color="auto" w:fill="FFFFFF" w:themeFill="background1"/>
                <w:tcMar>
                  <w:top w:w="0" w:type="dxa"/>
                  <w:left w:w="108" w:type="dxa"/>
                  <w:bottom w:w="0" w:type="dxa"/>
                  <w:right w:w="108" w:type="dxa"/>
                </w:tcMar>
              </w:tcPr>
            </w:tcPrChange>
          </w:tcPr>
          <w:p w14:paraId="5D69A601"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Change w:id="235" w:author="Guerrero Rivera, Marilyn Ivette" w:date="2017-09-12T14:27:00Z">
              <w:tcPr>
                <w:tcW w:w="141" w:type="pct"/>
                <w:shd w:val="clear" w:color="auto" w:fill="FFFFFF" w:themeFill="background1"/>
                <w:tcMar>
                  <w:top w:w="0" w:type="dxa"/>
                  <w:left w:w="108" w:type="dxa"/>
                  <w:bottom w:w="0" w:type="dxa"/>
                  <w:right w:w="108" w:type="dxa"/>
                </w:tcMar>
              </w:tcPr>
            </w:tcPrChange>
          </w:tcPr>
          <w:p w14:paraId="5D69A602"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Change w:id="236" w:author="Guerrero Rivera, Marilyn Ivette" w:date="2017-09-12T14:27:00Z">
              <w:tcPr>
                <w:tcW w:w="141" w:type="pct"/>
                <w:shd w:val="clear" w:color="auto" w:fill="FFFFFF" w:themeFill="background1"/>
                <w:tcMar>
                  <w:top w:w="0" w:type="dxa"/>
                  <w:left w:w="108" w:type="dxa"/>
                  <w:bottom w:w="0" w:type="dxa"/>
                  <w:right w:w="108" w:type="dxa"/>
                </w:tcMar>
              </w:tcPr>
            </w:tcPrChange>
          </w:tcPr>
          <w:p w14:paraId="5D69A603" w14:textId="77777777" w:rsidR="005B587A" w:rsidRPr="00212F82" w:rsidRDefault="005B587A" w:rsidP="005B587A">
            <w:pPr>
              <w:rPr>
                <w:rFonts w:ascii="Arial" w:hAnsi="Arial" w:cs="Arial"/>
                <w:sz w:val="17"/>
                <w:szCs w:val="17"/>
              </w:rPr>
            </w:pPr>
          </w:p>
        </w:tc>
        <w:tc>
          <w:tcPr>
            <w:tcW w:w="141" w:type="pct"/>
            <w:shd w:val="clear" w:color="auto" w:fill="FFFFFF" w:themeFill="background1"/>
            <w:tcMar>
              <w:top w:w="0" w:type="dxa"/>
              <w:left w:w="108" w:type="dxa"/>
              <w:bottom w:w="0" w:type="dxa"/>
              <w:right w:w="108" w:type="dxa"/>
            </w:tcMar>
            <w:tcPrChange w:id="237" w:author="Guerrero Rivera, Marilyn Ivette" w:date="2017-09-12T14:27:00Z">
              <w:tcPr>
                <w:tcW w:w="141" w:type="pct"/>
                <w:shd w:val="clear" w:color="auto" w:fill="FFFFFF" w:themeFill="background1"/>
                <w:tcMar>
                  <w:top w:w="0" w:type="dxa"/>
                  <w:left w:w="108" w:type="dxa"/>
                  <w:bottom w:w="0" w:type="dxa"/>
                  <w:right w:w="108" w:type="dxa"/>
                </w:tcMar>
              </w:tcPr>
            </w:tcPrChange>
          </w:tcPr>
          <w:p w14:paraId="5D69A604"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38"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5" w14:textId="77777777" w:rsidR="005B587A" w:rsidRPr="00212F82" w:rsidRDefault="005B587A" w:rsidP="005B587A">
            <w:pPr>
              <w:rPr>
                <w:rFonts w:ascii="Arial" w:hAnsi="Arial" w:cs="Arial"/>
                <w:sz w:val="17"/>
                <w:szCs w:val="17"/>
              </w:rPr>
            </w:pPr>
          </w:p>
        </w:tc>
        <w:tc>
          <w:tcPr>
            <w:tcW w:w="143" w:type="pct"/>
            <w:shd w:val="clear" w:color="auto" w:fill="FFFFFF" w:themeFill="background1"/>
            <w:tcMar>
              <w:top w:w="0" w:type="dxa"/>
              <w:left w:w="108" w:type="dxa"/>
              <w:bottom w:w="0" w:type="dxa"/>
              <w:right w:w="108" w:type="dxa"/>
            </w:tcMar>
            <w:tcPrChange w:id="239" w:author="Guerrero Rivera, Marilyn Ivette" w:date="2017-09-12T14:27:00Z">
              <w:tcPr>
                <w:tcW w:w="143" w:type="pct"/>
                <w:shd w:val="clear" w:color="auto" w:fill="FFFFFF" w:themeFill="background1"/>
                <w:tcMar>
                  <w:top w:w="0" w:type="dxa"/>
                  <w:left w:w="108" w:type="dxa"/>
                  <w:bottom w:w="0" w:type="dxa"/>
                  <w:right w:w="108" w:type="dxa"/>
                </w:tcMar>
              </w:tcPr>
            </w:tcPrChange>
          </w:tcPr>
          <w:p w14:paraId="5D69A606"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40"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7"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41"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8"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42"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9" w14:textId="77777777" w:rsidR="005B587A" w:rsidRPr="00212F82" w:rsidRDefault="005B587A" w:rsidP="005B587A">
            <w:pPr>
              <w:rPr>
                <w:rFonts w:ascii="Arial" w:hAnsi="Arial" w:cs="Arial"/>
                <w:sz w:val="17"/>
                <w:szCs w:val="17"/>
              </w:rPr>
            </w:pPr>
          </w:p>
        </w:tc>
        <w:tc>
          <w:tcPr>
            <w:tcW w:w="148" w:type="pct"/>
            <w:shd w:val="clear" w:color="auto" w:fill="FFFFFF" w:themeFill="background1"/>
            <w:tcMar>
              <w:top w:w="0" w:type="dxa"/>
              <w:left w:w="108" w:type="dxa"/>
              <w:bottom w:w="0" w:type="dxa"/>
              <w:right w:w="108" w:type="dxa"/>
            </w:tcMar>
            <w:tcPrChange w:id="243" w:author="Guerrero Rivera, Marilyn Ivette" w:date="2017-09-12T14:27:00Z">
              <w:tcPr>
                <w:tcW w:w="148" w:type="pct"/>
                <w:shd w:val="clear" w:color="auto" w:fill="FFFFFF" w:themeFill="background1"/>
                <w:tcMar>
                  <w:top w:w="0" w:type="dxa"/>
                  <w:left w:w="108" w:type="dxa"/>
                  <w:bottom w:w="0" w:type="dxa"/>
                  <w:right w:w="108" w:type="dxa"/>
                </w:tcMar>
              </w:tcPr>
            </w:tcPrChange>
          </w:tcPr>
          <w:p w14:paraId="5D69A60A"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44"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B" w14:textId="77777777" w:rsidR="005B587A" w:rsidRPr="00212F82" w:rsidRDefault="005B587A" w:rsidP="005B587A">
            <w:pPr>
              <w:rPr>
                <w:rFonts w:ascii="Arial" w:hAnsi="Arial" w:cs="Arial"/>
                <w:sz w:val="17"/>
                <w:szCs w:val="17"/>
              </w:rPr>
            </w:pPr>
          </w:p>
        </w:tc>
        <w:tc>
          <w:tcPr>
            <w:tcW w:w="145" w:type="pct"/>
            <w:shd w:val="clear" w:color="auto" w:fill="FFFFFF" w:themeFill="background1"/>
            <w:tcMar>
              <w:top w:w="0" w:type="dxa"/>
              <w:left w:w="108" w:type="dxa"/>
              <w:bottom w:w="0" w:type="dxa"/>
              <w:right w:w="108" w:type="dxa"/>
            </w:tcMar>
            <w:tcPrChange w:id="245" w:author="Guerrero Rivera, Marilyn Ivette" w:date="2017-09-12T14:27:00Z">
              <w:tcPr>
                <w:tcW w:w="145" w:type="pct"/>
                <w:shd w:val="clear" w:color="auto" w:fill="FFFFFF" w:themeFill="background1"/>
                <w:tcMar>
                  <w:top w:w="0" w:type="dxa"/>
                  <w:left w:w="108" w:type="dxa"/>
                  <w:bottom w:w="0" w:type="dxa"/>
                  <w:right w:w="108" w:type="dxa"/>
                </w:tcMar>
              </w:tcPr>
            </w:tcPrChange>
          </w:tcPr>
          <w:p w14:paraId="5D69A60C" w14:textId="77777777" w:rsidR="005B587A" w:rsidRPr="00212F82" w:rsidRDefault="005B587A" w:rsidP="005B587A">
            <w:pPr>
              <w:rPr>
                <w:rFonts w:ascii="Arial" w:hAnsi="Arial" w:cs="Arial"/>
                <w:sz w:val="17"/>
                <w:szCs w:val="17"/>
              </w:rPr>
            </w:pPr>
          </w:p>
        </w:tc>
        <w:tc>
          <w:tcPr>
            <w:tcW w:w="142" w:type="pct"/>
            <w:shd w:val="clear" w:color="auto" w:fill="FFFFFF" w:themeFill="background1"/>
            <w:tcMar>
              <w:top w:w="0" w:type="dxa"/>
              <w:left w:w="108" w:type="dxa"/>
              <w:bottom w:w="0" w:type="dxa"/>
              <w:right w:w="108" w:type="dxa"/>
            </w:tcMar>
            <w:tcPrChange w:id="246" w:author="Guerrero Rivera, Marilyn Ivette" w:date="2017-09-12T14:27:00Z">
              <w:tcPr>
                <w:tcW w:w="142" w:type="pct"/>
                <w:shd w:val="clear" w:color="auto" w:fill="FFFFFF" w:themeFill="background1"/>
                <w:tcMar>
                  <w:top w:w="0" w:type="dxa"/>
                  <w:left w:w="108" w:type="dxa"/>
                  <w:bottom w:w="0" w:type="dxa"/>
                  <w:right w:w="108" w:type="dxa"/>
                </w:tcMar>
              </w:tcPr>
            </w:tcPrChange>
          </w:tcPr>
          <w:p w14:paraId="5D69A60D" w14:textId="77777777" w:rsidR="005B587A" w:rsidRPr="00212F82" w:rsidRDefault="005B587A" w:rsidP="005B587A">
            <w:pPr>
              <w:rPr>
                <w:rFonts w:ascii="Arial" w:hAnsi="Arial" w:cs="Arial"/>
                <w:sz w:val="17"/>
                <w:szCs w:val="17"/>
              </w:rPr>
            </w:pPr>
          </w:p>
        </w:tc>
        <w:tc>
          <w:tcPr>
            <w:tcW w:w="146" w:type="pct"/>
            <w:shd w:val="clear" w:color="auto" w:fill="FFFFFF" w:themeFill="background1"/>
            <w:tcMar>
              <w:top w:w="0" w:type="dxa"/>
              <w:left w:w="108" w:type="dxa"/>
              <w:bottom w:w="0" w:type="dxa"/>
              <w:right w:w="108" w:type="dxa"/>
            </w:tcMar>
            <w:tcPrChange w:id="247" w:author="Guerrero Rivera, Marilyn Ivette" w:date="2017-09-12T14:27:00Z">
              <w:tcPr>
                <w:tcW w:w="146" w:type="pct"/>
                <w:shd w:val="clear" w:color="auto" w:fill="FFFFFF" w:themeFill="background1"/>
                <w:tcMar>
                  <w:top w:w="0" w:type="dxa"/>
                  <w:left w:w="108" w:type="dxa"/>
                  <w:bottom w:w="0" w:type="dxa"/>
                  <w:right w:w="108" w:type="dxa"/>
                </w:tcMar>
              </w:tcPr>
            </w:tcPrChange>
          </w:tcPr>
          <w:p w14:paraId="5D69A60E" w14:textId="77777777" w:rsidR="005B587A" w:rsidRPr="00212F82" w:rsidRDefault="005B587A" w:rsidP="005B587A">
            <w:pPr>
              <w:rPr>
                <w:rFonts w:ascii="Arial" w:hAnsi="Arial" w:cs="Arial"/>
                <w:sz w:val="17"/>
                <w:szCs w:val="17"/>
              </w:rPr>
            </w:pPr>
            <w:r w:rsidRPr="00212F82">
              <w:rPr>
                <w:rFonts w:ascii="Arial" w:hAnsi="Arial" w:cs="Arial"/>
                <w:sz w:val="17"/>
                <w:szCs w:val="17"/>
              </w:rPr>
              <w:t>X</w:t>
            </w:r>
          </w:p>
        </w:tc>
        <w:tc>
          <w:tcPr>
            <w:tcW w:w="116" w:type="pct"/>
            <w:shd w:val="clear" w:color="auto" w:fill="FFFFFF" w:themeFill="background1"/>
            <w:tcPrChange w:id="248" w:author="Guerrero Rivera, Marilyn Ivette" w:date="2017-09-12T14:27:00Z">
              <w:tcPr>
                <w:tcW w:w="116" w:type="pct"/>
                <w:shd w:val="clear" w:color="auto" w:fill="FFFFFF" w:themeFill="background1"/>
              </w:tcPr>
            </w:tcPrChange>
          </w:tcPr>
          <w:p w14:paraId="5D69A60F" w14:textId="77777777" w:rsidR="005B587A" w:rsidRPr="00212F82" w:rsidRDefault="005B587A" w:rsidP="005B587A">
            <w:pPr>
              <w:rPr>
                <w:rFonts w:ascii="Arial" w:hAnsi="Arial" w:cs="Arial"/>
                <w:sz w:val="17"/>
                <w:szCs w:val="17"/>
              </w:rPr>
            </w:pPr>
          </w:p>
        </w:tc>
        <w:tc>
          <w:tcPr>
            <w:tcW w:w="115" w:type="pct"/>
            <w:shd w:val="clear" w:color="auto" w:fill="FFFFFF" w:themeFill="background1"/>
            <w:tcPrChange w:id="249" w:author="Guerrero Rivera, Marilyn Ivette" w:date="2017-09-12T14:27:00Z">
              <w:tcPr>
                <w:tcW w:w="115" w:type="pct"/>
                <w:shd w:val="clear" w:color="auto" w:fill="FFFFFF" w:themeFill="background1"/>
              </w:tcPr>
            </w:tcPrChange>
          </w:tcPr>
          <w:p w14:paraId="5D69A610" w14:textId="77777777" w:rsidR="005B587A" w:rsidRPr="00212F82" w:rsidRDefault="005B587A" w:rsidP="005B587A">
            <w:pPr>
              <w:rPr>
                <w:rFonts w:ascii="Arial" w:hAnsi="Arial" w:cs="Arial"/>
                <w:sz w:val="17"/>
                <w:szCs w:val="17"/>
              </w:rPr>
            </w:pPr>
          </w:p>
        </w:tc>
        <w:tc>
          <w:tcPr>
            <w:tcW w:w="116" w:type="pct"/>
            <w:shd w:val="clear" w:color="auto" w:fill="FFFFFF" w:themeFill="background1"/>
            <w:tcPrChange w:id="250" w:author="Guerrero Rivera, Marilyn Ivette" w:date="2017-09-12T14:27:00Z">
              <w:tcPr>
                <w:tcW w:w="116" w:type="pct"/>
                <w:shd w:val="clear" w:color="auto" w:fill="FFFFFF" w:themeFill="background1"/>
              </w:tcPr>
            </w:tcPrChange>
          </w:tcPr>
          <w:p w14:paraId="5D69A611" w14:textId="77777777" w:rsidR="005B587A" w:rsidRPr="00212F82" w:rsidRDefault="005B587A" w:rsidP="005B587A">
            <w:pPr>
              <w:rPr>
                <w:rFonts w:ascii="Arial" w:hAnsi="Arial" w:cs="Arial"/>
                <w:sz w:val="17"/>
                <w:szCs w:val="17"/>
              </w:rPr>
            </w:pPr>
          </w:p>
        </w:tc>
        <w:tc>
          <w:tcPr>
            <w:tcW w:w="93" w:type="pct"/>
            <w:shd w:val="clear" w:color="auto" w:fill="FFFFFF" w:themeFill="background1"/>
            <w:tcPrChange w:id="251" w:author="Guerrero Rivera, Marilyn Ivette" w:date="2017-09-12T14:27:00Z">
              <w:tcPr>
                <w:tcW w:w="93" w:type="pct"/>
                <w:shd w:val="clear" w:color="auto" w:fill="FFFFFF" w:themeFill="background1"/>
              </w:tcPr>
            </w:tcPrChange>
          </w:tcPr>
          <w:p w14:paraId="5D69A612" w14:textId="77777777" w:rsidR="005B587A" w:rsidRPr="00212F82" w:rsidRDefault="005B587A" w:rsidP="005B587A">
            <w:pPr>
              <w:rPr>
                <w:rFonts w:ascii="Arial" w:hAnsi="Arial" w:cs="Arial"/>
                <w:sz w:val="17"/>
                <w:szCs w:val="17"/>
              </w:rPr>
            </w:pPr>
          </w:p>
        </w:tc>
        <w:tc>
          <w:tcPr>
            <w:tcW w:w="82" w:type="pct"/>
            <w:shd w:val="clear" w:color="auto" w:fill="FFFFFF" w:themeFill="background1"/>
            <w:tcMar>
              <w:top w:w="0" w:type="dxa"/>
              <w:left w:w="108" w:type="dxa"/>
              <w:bottom w:w="0" w:type="dxa"/>
              <w:right w:w="108" w:type="dxa"/>
            </w:tcMar>
            <w:tcPrChange w:id="252" w:author="Guerrero Rivera, Marilyn Ivette" w:date="2017-09-12T14:27:00Z">
              <w:tcPr>
                <w:tcW w:w="82" w:type="pct"/>
                <w:shd w:val="clear" w:color="auto" w:fill="FFFFFF" w:themeFill="background1"/>
                <w:tcMar>
                  <w:top w:w="0" w:type="dxa"/>
                  <w:left w:w="108" w:type="dxa"/>
                  <w:bottom w:w="0" w:type="dxa"/>
                  <w:right w:w="108" w:type="dxa"/>
                </w:tcMar>
              </w:tcPr>
            </w:tcPrChange>
          </w:tcPr>
          <w:p w14:paraId="5D69A613" w14:textId="77777777" w:rsidR="005B587A" w:rsidRPr="00212F82" w:rsidRDefault="005B587A" w:rsidP="005B587A">
            <w:pP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Change w:id="253" w:author="Guerrero Rivera, Marilyn Ivette" w:date="2017-09-12T14:27:00Z">
              <w:tcPr>
                <w:tcW w:w="449" w:type="pct"/>
                <w:shd w:val="clear" w:color="auto" w:fill="FFFFFF" w:themeFill="background1"/>
                <w:tcMar>
                  <w:top w:w="0" w:type="dxa"/>
                  <w:left w:w="108" w:type="dxa"/>
                  <w:bottom w:w="0" w:type="dxa"/>
                  <w:right w:w="108" w:type="dxa"/>
                </w:tcMar>
                <w:vAlign w:val="center"/>
              </w:tcPr>
            </w:tcPrChange>
          </w:tcPr>
          <w:p w14:paraId="5D69A614" w14:textId="77777777" w:rsidR="005B587A" w:rsidRPr="00212F82" w:rsidRDefault="005B587A" w:rsidP="005B587A">
            <w:pPr>
              <w:jc w:val="center"/>
              <w:rPr>
                <w:rFonts w:ascii="Arial" w:hAnsi="Arial" w:cs="Arial"/>
                <w:b/>
                <w:smallCaps/>
                <w:sz w:val="17"/>
                <w:szCs w:val="17"/>
              </w:rPr>
            </w:pPr>
            <w:r w:rsidRPr="00212F82">
              <w:rPr>
                <w:rFonts w:ascii="Arial" w:hAnsi="Arial" w:cs="Arial"/>
                <w:sz w:val="17"/>
                <w:szCs w:val="17"/>
              </w:rPr>
              <w:t>DINEPA/CTE RMPP</w:t>
            </w:r>
          </w:p>
        </w:tc>
        <w:tc>
          <w:tcPr>
            <w:tcW w:w="263" w:type="pct"/>
            <w:shd w:val="clear" w:color="auto" w:fill="FFFFFF" w:themeFill="background1"/>
            <w:tcMar>
              <w:top w:w="0" w:type="dxa"/>
              <w:left w:w="108" w:type="dxa"/>
              <w:bottom w:w="0" w:type="dxa"/>
              <w:right w:w="108" w:type="dxa"/>
            </w:tcMar>
            <w:vAlign w:val="center"/>
            <w:tcPrChange w:id="254" w:author="Guerrero Rivera, Marilyn Ivette" w:date="2017-09-12T14:27:00Z">
              <w:tcPr>
                <w:tcW w:w="263" w:type="pct"/>
                <w:shd w:val="clear" w:color="auto" w:fill="FFFFFF" w:themeFill="background1"/>
                <w:tcMar>
                  <w:top w:w="0" w:type="dxa"/>
                  <w:left w:w="108" w:type="dxa"/>
                  <w:bottom w:w="0" w:type="dxa"/>
                  <w:right w:w="108" w:type="dxa"/>
                </w:tcMar>
                <w:vAlign w:val="center"/>
              </w:tcPr>
            </w:tcPrChange>
          </w:tcPr>
          <w:p w14:paraId="5D69A615"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10 000</w:t>
            </w:r>
          </w:p>
        </w:tc>
        <w:tc>
          <w:tcPr>
            <w:tcW w:w="499" w:type="pct"/>
            <w:shd w:val="clear" w:color="auto" w:fill="FFFFFF" w:themeFill="background1"/>
            <w:tcMar>
              <w:top w:w="0" w:type="dxa"/>
              <w:left w:w="108" w:type="dxa"/>
              <w:bottom w:w="0" w:type="dxa"/>
              <w:right w:w="108" w:type="dxa"/>
            </w:tcMar>
            <w:vAlign w:val="center"/>
            <w:tcPrChange w:id="255" w:author="Guerrero Rivera, Marilyn Ivette" w:date="2017-09-12T14:27:00Z">
              <w:tcPr>
                <w:tcW w:w="499" w:type="pct"/>
                <w:shd w:val="clear" w:color="auto" w:fill="FFFFFF" w:themeFill="background1"/>
                <w:tcMar>
                  <w:top w:w="0" w:type="dxa"/>
                  <w:left w:w="108" w:type="dxa"/>
                  <w:bottom w:w="0" w:type="dxa"/>
                  <w:right w:w="108" w:type="dxa"/>
                </w:tcMar>
                <w:vAlign w:val="center"/>
              </w:tcPr>
            </w:tcPrChange>
          </w:tcPr>
          <w:p w14:paraId="5D69A61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 (Costos de administración)</w:t>
            </w:r>
          </w:p>
        </w:tc>
      </w:tr>
      <w:tr w:rsidR="005B587A" w:rsidRPr="005B587A" w14:paraId="5D69A619" w14:textId="77777777" w:rsidTr="00212F82">
        <w:trPr>
          <w:trHeight w:val="377"/>
          <w:jc w:val="center"/>
        </w:trPr>
        <w:tc>
          <w:tcPr>
            <w:tcW w:w="5000" w:type="pct"/>
            <w:gridSpan w:val="27"/>
            <w:shd w:val="clear" w:color="auto" w:fill="FFFFFF" w:themeFill="background1"/>
          </w:tcPr>
          <w:p w14:paraId="5D69A618" w14:textId="77777777" w:rsidR="005B587A" w:rsidRPr="00212F82" w:rsidRDefault="005B587A" w:rsidP="005B587A">
            <w:pPr>
              <w:jc w:val="center"/>
              <w:rPr>
                <w:rFonts w:ascii="Arial" w:hAnsi="Arial" w:cs="Arial"/>
                <w:b/>
                <w:sz w:val="17"/>
                <w:szCs w:val="17"/>
                <w:highlight w:val="yellow"/>
              </w:rPr>
            </w:pPr>
            <w:r w:rsidRPr="00212F82">
              <w:rPr>
                <w:rFonts w:ascii="Arial" w:hAnsi="Arial" w:cs="Arial"/>
                <w:b/>
                <w:sz w:val="17"/>
                <w:szCs w:val="17"/>
              </w:rPr>
              <w:t>Auditorias</w:t>
            </w:r>
          </w:p>
        </w:tc>
      </w:tr>
      <w:tr w:rsidR="00402A2B" w:rsidRPr="005B587A" w14:paraId="5D69A634" w14:textId="77777777" w:rsidTr="00402A2B">
        <w:trPr>
          <w:trHeight w:val="377"/>
          <w:jc w:val="center"/>
        </w:trPr>
        <w:tc>
          <w:tcPr>
            <w:tcW w:w="941" w:type="pct"/>
            <w:shd w:val="clear" w:color="auto" w:fill="FFFFFF" w:themeFill="background1"/>
            <w:tcMar>
              <w:top w:w="0" w:type="dxa"/>
              <w:left w:w="108" w:type="dxa"/>
              <w:bottom w:w="0" w:type="dxa"/>
              <w:right w:w="108" w:type="dxa"/>
            </w:tcMar>
            <w:vAlign w:val="center"/>
          </w:tcPr>
          <w:p w14:paraId="5D69A61A" w14:textId="77777777" w:rsidR="005B587A" w:rsidRPr="00212F82" w:rsidRDefault="005B587A" w:rsidP="005B587A">
            <w:pPr>
              <w:ind w:left="186"/>
              <w:rPr>
                <w:rFonts w:ascii="Arial" w:hAnsi="Arial" w:cs="Arial"/>
                <w:sz w:val="17"/>
                <w:szCs w:val="17"/>
              </w:rPr>
            </w:pPr>
            <w:r w:rsidRPr="00212F82">
              <w:rPr>
                <w:rFonts w:ascii="Arial" w:hAnsi="Arial" w:cs="Arial"/>
                <w:sz w:val="17"/>
                <w:szCs w:val="17"/>
              </w:rPr>
              <w:lastRenderedPageBreak/>
              <w:t>Auditoría Externa</w:t>
            </w:r>
          </w:p>
        </w:tc>
        <w:tc>
          <w:tcPr>
            <w:tcW w:w="103" w:type="pct"/>
            <w:gridSpan w:val="2"/>
            <w:shd w:val="clear" w:color="auto" w:fill="FFFFFF" w:themeFill="background1"/>
            <w:tcMar>
              <w:top w:w="0" w:type="dxa"/>
              <w:left w:w="108" w:type="dxa"/>
              <w:bottom w:w="0" w:type="dxa"/>
              <w:right w:w="108" w:type="dxa"/>
            </w:tcMar>
            <w:vAlign w:val="center"/>
          </w:tcPr>
          <w:p w14:paraId="5D69A61B" w14:textId="77777777" w:rsidR="005B587A" w:rsidRPr="00212F82" w:rsidRDefault="005B587A" w:rsidP="005B587A">
            <w:pPr>
              <w:jc w:val="center"/>
              <w:rPr>
                <w:rFonts w:ascii="Arial" w:hAnsi="Arial" w:cs="Arial"/>
                <w:sz w:val="17"/>
                <w:szCs w:val="17"/>
              </w:rPr>
            </w:pPr>
          </w:p>
        </w:tc>
        <w:tc>
          <w:tcPr>
            <w:tcW w:w="108" w:type="pct"/>
            <w:shd w:val="clear" w:color="auto" w:fill="FFFFFF" w:themeFill="background1"/>
            <w:tcMar>
              <w:top w:w="0" w:type="dxa"/>
              <w:left w:w="108" w:type="dxa"/>
              <w:bottom w:w="0" w:type="dxa"/>
              <w:right w:w="108" w:type="dxa"/>
            </w:tcMar>
            <w:vAlign w:val="center"/>
          </w:tcPr>
          <w:p w14:paraId="5D69A61C" w14:textId="77777777" w:rsidR="005B587A" w:rsidRPr="00212F82" w:rsidRDefault="005B587A" w:rsidP="005B587A">
            <w:pPr>
              <w:jc w:val="center"/>
              <w:rPr>
                <w:rFonts w:ascii="Arial" w:hAnsi="Arial" w:cs="Arial"/>
                <w:sz w:val="17"/>
                <w:szCs w:val="17"/>
              </w:rPr>
            </w:pPr>
          </w:p>
        </w:tc>
        <w:tc>
          <w:tcPr>
            <w:tcW w:w="113" w:type="pct"/>
            <w:shd w:val="clear" w:color="auto" w:fill="FFFFFF" w:themeFill="background1"/>
            <w:tcMar>
              <w:top w:w="0" w:type="dxa"/>
              <w:left w:w="108" w:type="dxa"/>
              <w:bottom w:w="0" w:type="dxa"/>
              <w:right w:w="108" w:type="dxa"/>
            </w:tcMar>
            <w:vAlign w:val="center"/>
          </w:tcPr>
          <w:p w14:paraId="5D69A61D"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1E"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1F"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20"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vAlign w:val="center"/>
          </w:tcPr>
          <w:p w14:paraId="5D69A621"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22" w14:textId="77777777" w:rsidR="005B587A" w:rsidRPr="00212F82" w:rsidRDefault="005B587A" w:rsidP="005B587A">
            <w:pPr>
              <w:jc w:val="center"/>
              <w:rPr>
                <w:rFonts w:ascii="Arial" w:hAnsi="Arial" w:cs="Arial"/>
                <w:sz w:val="17"/>
                <w:szCs w:val="17"/>
              </w:rPr>
            </w:pPr>
          </w:p>
        </w:tc>
        <w:tc>
          <w:tcPr>
            <w:tcW w:w="143" w:type="pct"/>
            <w:shd w:val="clear" w:color="auto" w:fill="FFFFFF" w:themeFill="background1"/>
            <w:tcMar>
              <w:top w:w="0" w:type="dxa"/>
              <w:left w:w="108" w:type="dxa"/>
              <w:bottom w:w="0" w:type="dxa"/>
              <w:right w:w="108" w:type="dxa"/>
            </w:tcMar>
            <w:vAlign w:val="center"/>
          </w:tcPr>
          <w:p w14:paraId="5D69A623"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24"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25"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26" w14:textId="77777777" w:rsidR="005B587A" w:rsidRPr="00212F82" w:rsidRDefault="005B587A" w:rsidP="005B587A">
            <w:pPr>
              <w:jc w:val="center"/>
              <w:rPr>
                <w:rFonts w:ascii="Arial" w:hAnsi="Arial" w:cs="Arial"/>
                <w:sz w:val="17"/>
                <w:szCs w:val="17"/>
              </w:rPr>
            </w:pPr>
          </w:p>
        </w:tc>
        <w:tc>
          <w:tcPr>
            <w:tcW w:w="148" w:type="pct"/>
            <w:shd w:val="clear" w:color="auto" w:fill="FFFFFF" w:themeFill="background1"/>
            <w:tcMar>
              <w:top w:w="0" w:type="dxa"/>
              <w:left w:w="108" w:type="dxa"/>
              <w:bottom w:w="0" w:type="dxa"/>
              <w:right w:w="108" w:type="dxa"/>
            </w:tcMar>
            <w:vAlign w:val="center"/>
          </w:tcPr>
          <w:p w14:paraId="5D69A627"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28"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5" w:type="pct"/>
            <w:shd w:val="clear" w:color="auto" w:fill="FFFFFF" w:themeFill="background1"/>
            <w:tcMar>
              <w:top w:w="0" w:type="dxa"/>
              <w:left w:w="108" w:type="dxa"/>
              <w:bottom w:w="0" w:type="dxa"/>
              <w:right w:w="108" w:type="dxa"/>
            </w:tcMar>
            <w:vAlign w:val="center"/>
          </w:tcPr>
          <w:p w14:paraId="5D69A629"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2A" w14:textId="77777777" w:rsidR="005B587A" w:rsidRPr="00212F82" w:rsidRDefault="005B587A" w:rsidP="005B587A">
            <w:pPr>
              <w:jc w:val="center"/>
              <w:rPr>
                <w:rFonts w:ascii="Arial" w:hAnsi="Arial" w:cs="Arial"/>
                <w:sz w:val="17"/>
                <w:szCs w:val="17"/>
              </w:rPr>
            </w:pPr>
          </w:p>
        </w:tc>
        <w:tc>
          <w:tcPr>
            <w:tcW w:w="146" w:type="pct"/>
            <w:shd w:val="clear" w:color="auto" w:fill="FFFFFF" w:themeFill="background1"/>
            <w:tcMar>
              <w:top w:w="0" w:type="dxa"/>
              <w:left w:w="108" w:type="dxa"/>
              <w:bottom w:w="0" w:type="dxa"/>
              <w:right w:w="108" w:type="dxa"/>
            </w:tcMar>
            <w:vAlign w:val="center"/>
          </w:tcPr>
          <w:p w14:paraId="5D69A62B"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vAlign w:val="center"/>
          </w:tcPr>
          <w:p w14:paraId="5D69A62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5" w:type="pct"/>
            <w:shd w:val="clear" w:color="auto" w:fill="FFFFFF" w:themeFill="background1"/>
          </w:tcPr>
          <w:p w14:paraId="5D69A62D"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62E" w14:textId="77777777" w:rsidR="005B587A" w:rsidRPr="00212F82" w:rsidRDefault="005B587A" w:rsidP="005B587A">
            <w:pPr>
              <w:jc w:val="center"/>
              <w:rPr>
                <w:rFonts w:ascii="Arial" w:hAnsi="Arial" w:cs="Arial"/>
                <w:sz w:val="17"/>
                <w:szCs w:val="17"/>
              </w:rPr>
            </w:pPr>
          </w:p>
        </w:tc>
        <w:tc>
          <w:tcPr>
            <w:tcW w:w="90" w:type="pct"/>
            <w:shd w:val="clear" w:color="auto" w:fill="FFFFFF" w:themeFill="background1"/>
          </w:tcPr>
          <w:p w14:paraId="5D69A62F" w14:textId="77777777" w:rsidR="005B587A" w:rsidRPr="00212F82" w:rsidRDefault="005B587A" w:rsidP="005B587A">
            <w:pPr>
              <w:jc w:val="center"/>
              <w:rPr>
                <w:rFonts w:ascii="Arial" w:hAnsi="Arial" w:cs="Arial"/>
                <w:sz w:val="17"/>
                <w:szCs w:val="17"/>
              </w:rPr>
            </w:pPr>
          </w:p>
        </w:tc>
        <w:tc>
          <w:tcPr>
            <w:tcW w:w="85" w:type="pct"/>
            <w:shd w:val="clear" w:color="auto" w:fill="FFFFFF" w:themeFill="background1"/>
            <w:tcMar>
              <w:top w:w="0" w:type="dxa"/>
              <w:left w:w="108" w:type="dxa"/>
              <w:bottom w:w="0" w:type="dxa"/>
              <w:right w:w="108" w:type="dxa"/>
            </w:tcMar>
          </w:tcPr>
          <w:p w14:paraId="5D69A630" w14:textId="77777777" w:rsidR="005B587A" w:rsidRPr="00212F82" w:rsidRDefault="005B587A" w:rsidP="005B587A">
            <w:pPr>
              <w:jc w:val="center"/>
              <w:rPr>
                <w:rFonts w:ascii="Arial" w:hAnsi="Arial" w:cs="Arial"/>
                <w:sz w:val="17"/>
                <w:szCs w:val="17"/>
              </w:rPr>
            </w:pPr>
          </w:p>
        </w:tc>
        <w:tc>
          <w:tcPr>
            <w:tcW w:w="449" w:type="pct"/>
            <w:shd w:val="clear" w:color="auto" w:fill="FFFFFF" w:themeFill="background1"/>
            <w:tcMar>
              <w:top w:w="0" w:type="dxa"/>
              <w:left w:w="108" w:type="dxa"/>
              <w:bottom w:w="0" w:type="dxa"/>
              <w:right w:w="108" w:type="dxa"/>
            </w:tcMar>
            <w:vAlign w:val="center"/>
          </w:tcPr>
          <w:p w14:paraId="5D69A63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vMerge w:val="restart"/>
            <w:shd w:val="clear" w:color="auto" w:fill="FFFFFF" w:themeFill="background1"/>
            <w:tcMar>
              <w:top w:w="0" w:type="dxa"/>
              <w:left w:w="108" w:type="dxa"/>
              <w:bottom w:w="0" w:type="dxa"/>
              <w:right w:w="108" w:type="dxa"/>
            </w:tcMar>
            <w:vAlign w:val="center"/>
          </w:tcPr>
          <w:p w14:paraId="5D69A632" w14:textId="77777777" w:rsidR="005B587A" w:rsidRPr="00212F82" w:rsidRDefault="007B6918">
            <w:pPr>
              <w:rPr>
                <w:rFonts w:ascii="Arial" w:hAnsi="Arial" w:cs="Arial"/>
                <w:sz w:val="17"/>
                <w:szCs w:val="17"/>
              </w:rPr>
              <w:pPrChange w:id="256" w:author="Perez Monforte, Sergio" w:date="2017-09-11T13:38:00Z">
                <w:pPr>
                  <w:jc w:val="center"/>
                </w:pPr>
              </w:pPrChange>
            </w:pPr>
            <w:ins w:id="257" w:author="Perez Monforte, Sergio" w:date="2017-09-11T13:38:00Z">
              <w:r>
                <w:rPr>
                  <w:rFonts w:ascii="Arial" w:hAnsi="Arial" w:cs="Arial"/>
                  <w:sz w:val="17"/>
                  <w:szCs w:val="17"/>
                </w:rPr>
                <w:t>375</w:t>
              </w:r>
            </w:ins>
            <w:del w:id="258" w:author="Perez Monforte, Sergio" w:date="2017-09-11T13:38:00Z">
              <w:r w:rsidR="00874244" w:rsidDel="007B6918">
                <w:rPr>
                  <w:rFonts w:ascii="Arial" w:hAnsi="Arial" w:cs="Arial"/>
                  <w:sz w:val="17"/>
                  <w:szCs w:val="17"/>
                </w:rPr>
                <w:delText>500</w:delText>
              </w:r>
            </w:del>
            <w:r w:rsidR="005B587A" w:rsidRPr="00212F82">
              <w:rPr>
                <w:rFonts w:ascii="Arial" w:hAnsi="Arial" w:cs="Arial"/>
                <w:sz w:val="17"/>
                <w:szCs w:val="17"/>
              </w:rPr>
              <w:t>. 000</w:t>
            </w:r>
          </w:p>
        </w:tc>
        <w:tc>
          <w:tcPr>
            <w:tcW w:w="499" w:type="pct"/>
            <w:shd w:val="clear" w:color="auto" w:fill="FFFFFF" w:themeFill="background1"/>
            <w:tcMar>
              <w:top w:w="0" w:type="dxa"/>
              <w:left w:w="108" w:type="dxa"/>
              <w:bottom w:w="0" w:type="dxa"/>
              <w:right w:w="108" w:type="dxa"/>
            </w:tcMar>
            <w:vAlign w:val="center"/>
          </w:tcPr>
          <w:p w14:paraId="5D69A633"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w:t>
            </w:r>
          </w:p>
        </w:tc>
      </w:tr>
      <w:tr w:rsidR="00402A2B" w:rsidRPr="005B587A" w14:paraId="5D69A64F" w14:textId="77777777" w:rsidTr="00402A2B">
        <w:trPr>
          <w:trHeight w:val="350"/>
          <w:jc w:val="center"/>
        </w:trPr>
        <w:tc>
          <w:tcPr>
            <w:tcW w:w="941" w:type="pct"/>
            <w:shd w:val="clear" w:color="auto" w:fill="FFFFFF" w:themeFill="background1"/>
            <w:tcMar>
              <w:top w:w="0" w:type="dxa"/>
              <w:left w:w="108" w:type="dxa"/>
              <w:bottom w:w="0" w:type="dxa"/>
              <w:right w:w="108" w:type="dxa"/>
            </w:tcMar>
            <w:vAlign w:val="center"/>
          </w:tcPr>
          <w:p w14:paraId="5D69A635" w14:textId="77777777" w:rsidR="005B587A" w:rsidRPr="00212F82" w:rsidRDefault="005B587A" w:rsidP="005B587A">
            <w:pPr>
              <w:ind w:left="186"/>
              <w:rPr>
                <w:rFonts w:ascii="Arial" w:hAnsi="Arial" w:cs="Arial"/>
                <w:sz w:val="17"/>
                <w:szCs w:val="17"/>
              </w:rPr>
            </w:pPr>
            <w:r w:rsidRPr="00212F82">
              <w:rPr>
                <w:rFonts w:ascii="Arial" w:hAnsi="Arial" w:cs="Arial"/>
                <w:sz w:val="17"/>
                <w:szCs w:val="17"/>
              </w:rPr>
              <w:t>Auditoria Final</w:t>
            </w:r>
          </w:p>
        </w:tc>
        <w:tc>
          <w:tcPr>
            <w:tcW w:w="103" w:type="pct"/>
            <w:gridSpan w:val="2"/>
            <w:shd w:val="clear" w:color="auto" w:fill="FFFFFF" w:themeFill="background1"/>
            <w:tcMar>
              <w:top w:w="0" w:type="dxa"/>
              <w:left w:w="108" w:type="dxa"/>
              <w:bottom w:w="0" w:type="dxa"/>
              <w:right w:w="108" w:type="dxa"/>
            </w:tcMar>
            <w:vAlign w:val="center"/>
          </w:tcPr>
          <w:p w14:paraId="5D69A636" w14:textId="77777777" w:rsidR="005B587A" w:rsidRPr="00212F82" w:rsidRDefault="005B587A" w:rsidP="005B587A">
            <w:pPr>
              <w:jc w:val="center"/>
              <w:rPr>
                <w:rFonts w:ascii="Arial" w:hAnsi="Arial" w:cs="Arial"/>
                <w:sz w:val="17"/>
                <w:szCs w:val="17"/>
              </w:rPr>
            </w:pPr>
          </w:p>
        </w:tc>
        <w:tc>
          <w:tcPr>
            <w:tcW w:w="108" w:type="pct"/>
            <w:shd w:val="clear" w:color="auto" w:fill="FFFFFF" w:themeFill="background1"/>
            <w:tcMar>
              <w:top w:w="0" w:type="dxa"/>
              <w:left w:w="108" w:type="dxa"/>
              <w:bottom w:w="0" w:type="dxa"/>
              <w:right w:w="108" w:type="dxa"/>
            </w:tcMar>
            <w:vAlign w:val="center"/>
          </w:tcPr>
          <w:p w14:paraId="5D69A637" w14:textId="77777777" w:rsidR="005B587A" w:rsidRPr="00212F82" w:rsidRDefault="005B587A" w:rsidP="005B587A">
            <w:pPr>
              <w:jc w:val="center"/>
              <w:rPr>
                <w:rFonts w:ascii="Arial" w:hAnsi="Arial" w:cs="Arial"/>
                <w:sz w:val="17"/>
                <w:szCs w:val="17"/>
              </w:rPr>
            </w:pPr>
          </w:p>
        </w:tc>
        <w:tc>
          <w:tcPr>
            <w:tcW w:w="113" w:type="pct"/>
            <w:shd w:val="clear" w:color="auto" w:fill="FFFFFF" w:themeFill="background1"/>
            <w:tcMar>
              <w:top w:w="0" w:type="dxa"/>
              <w:left w:w="108" w:type="dxa"/>
              <w:bottom w:w="0" w:type="dxa"/>
              <w:right w:w="108" w:type="dxa"/>
            </w:tcMar>
            <w:vAlign w:val="center"/>
          </w:tcPr>
          <w:p w14:paraId="5D69A638"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39"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3A"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3B"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3C"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3D" w14:textId="77777777" w:rsidR="005B587A" w:rsidRPr="00212F82" w:rsidRDefault="005B587A" w:rsidP="005B587A">
            <w:pPr>
              <w:jc w:val="center"/>
              <w:rPr>
                <w:rFonts w:ascii="Arial" w:hAnsi="Arial" w:cs="Arial"/>
                <w:sz w:val="17"/>
                <w:szCs w:val="17"/>
              </w:rPr>
            </w:pPr>
          </w:p>
        </w:tc>
        <w:tc>
          <w:tcPr>
            <w:tcW w:w="143" w:type="pct"/>
            <w:shd w:val="clear" w:color="auto" w:fill="FFFFFF" w:themeFill="background1"/>
            <w:tcMar>
              <w:top w:w="0" w:type="dxa"/>
              <w:left w:w="108" w:type="dxa"/>
              <w:bottom w:w="0" w:type="dxa"/>
              <w:right w:w="108" w:type="dxa"/>
            </w:tcMar>
            <w:vAlign w:val="center"/>
          </w:tcPr>
          <w:p w14:paraId="5D69A63E"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3F"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40"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41" w14:textId="77777777" w:rsidR="005B587A" w:rsidRPr="00212F82" w:rsidRDefault="005B587A" w:rsidP="005B587A">
            <w:pPr>
              <w:jc w:val="center"/>
              <w:rPr>
                <w:rFonts w:ascii="Arial" w:hAnsi="Arial" w:cs="Arial"/>
                <w:sz w:val="17"/>
                <w:szCs w:val="17"/>
              </w:rPr>
            </w:pPr>
          </w:p>
        </w:tc>
        <w:tc>
          <w:tcPr>
            <w:tcW w:w="148" w:type="pct"/>
            <w:shd w:val="clear" w:color="auto" w:fill="FFFFFF" w:themeFill="background1"/>
            <w:tcMar>
              <w:top w:w="0" w:type="dxa"/>
              <w:left w:w="108" w:type="dxa"/>
              <w:bottom w:w="0" w:type="dxa"/>
              <w:right w:w="108" w:type="dxa"/>
            </w:tcMar>
            <w:vAlign w:val="center"/>
          </w:tcPr>
          <w:p w14:paraId="5D69A642"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43" w14:textId="77777777" w:rsidR="005B587A" w:rsidRPr="00212F82" w:rsidRDefault="005B587A" w:rsidP="005B587A">
            <w:pPr>
              <w:jc w:val="center"/>
              <w:rPr>
                <w:rFonts w:ascii="Arial" w:hAnsi="Arial" w:cs="Arial"/>
                <w:sz w:val="17"/>
                <w:szCs w:val="17"/>
              </w:rPr>
            </w:pPr>
          </w:p>
        </w:tc>
        <w:tc>
          <w:tcPr>
            <w:tcW w:w="145" w:type="pct"/>
            <w:shd w:val="clear" w:color="auto" w:fill="FFFFFF" w:themeFill="background1"/>
            <w:tcMar>
              <w:top w:w="0" w:type="dxa"/>
              <w:left w:w="108" w:type="dxa"/>
              <w:bottom w:w="0" w:type="dxa"/>
              <w:right w:w="108" w:type="dxa"/>
            </w:tcMar>
            <w:vAlign w:val="center"/>
          </w:tcPr>
          <w:p w14:paraId="5D69A644"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45" w14:textId="77777777" w:rsidR="005B587A" w:rsidRPr="00212F82" w:rsidRDefault="005B587A" w:rsidP="005B587A">
            <w:pPr>
              <w:jc w:val="center"/>
              <w:rPr>
                <w:rFonts w:ascii="Arial" w:hAnsi="Arial" w:cs="Arial"/>
                <w:sz w:val="17"/>
                <w:szCs w:val="17"/>
              </w:rPr>
            </w:pPr>
          </w:p>
        </w:tc>
        <w:tc>
          <w:tcPr>
            <w:tcW w:w="146" w:type="pct"/>
            <w:shd w:val="clear" w:color="auto" w:fill="FFFFFF" w:themeFill="background1"/>
            <w:tcMar>
              <w:top w:w="0" w:type="dxa"/>
              <w:left w:w="108" w:type="dxa"/>
              <w:bottom w:w="0" w:type="dxa"/>
              <w:right w:w="108" w:type="dxa"/>
            </w:tcMar>
            <w:vAlign w:val="center"/>
          </w:tcPr>
          <w:p w14:paraId="5D69A646"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647"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648" w14:textId="77777777" w:rsidR="005B587A" w:rsidRPr="00212F82" w:rsidRDefault="005B587A" w:rsidP="005B587A">
            <w:pPr>
              <w:jc w:val="center"/>
              <w:rPr>
                <w:rFonts w:ascii="Arial" w:hAnsi="Arial" w:cs="Arial"/>
                <w:sz w:val="17"/>
                <w:szCs w:val="17"/>
              </w:rPr>
            </w:pPr>
          </w:p>
        </w:tc>
        <w:tc>
          <w:tcPr>
            <w:tcW w:w="116" w:type="pct"/>
            <w:shd w:val="clear" w:color="auto" w:fill="FFFFFF" w:themeFill="background1"/>
          </w:tcPr>
          <w:p w14:paraId="5D69A649" w14:textId="77777777" w:rsidR="005B587A" w:rsidRPr="00212F82" w:rsidRDefault="005B587A" w:rsidP="005B587A">
            <w:pPr>
              <w:jc w:val="center"/>
              <w:rPr>
                <w:rFonts w:ascii="Arial" w:hAnsi="Arial" w:cs="Arial"/>
                <w:sz w:val="17"/>
                <w:szCs w:val="17"/>
              </w:rPr>
            </w:pPr>
          </w:p>
        </w:tc>
        <w:tc>
          <w:tcPr>
            <w:tcW w:w="90" w:type="pct"/>
            <w:shd w:val="clear" w:color="auto" w:fill="FFFFFF" w:themeFill="background1"/>
          </w:tcPr>
          <w:p w14:paraId="5D69A64A" w14:textId="77777777" w:rsidR="005B587A" w:rsidRPr="00212F82" w:rsidRDefault="005B587A" w:rsidP="005B587A">
            <w:pPr>
              <w:jc w:val="center"/>
              <w:rPr>
                <w:rFonts w:ascii="Arial" w:hAnsi="Arial" w:cs="Arial"/>
                <w:sz w:val="17"/>
                <w:szCs w:val="17"/>
              </w:rPr>
            </w:pPr>
          </w:p>
        </w:tc>
        <w:tc>
          <w:tcPr>
            <w:tcW w:w="85" w:type="pct"/>
            <w:shd w:val="clear" w:color="auto" w:fill="FFFFFF" w:themeFill="background1"/>
            <w:tcMar>
              <w:top w:w="0" w:type="dxa"/>
              <w:left w:w="108" w:type="dxa"/>
              <w:bottom w:w="0" w:type="dxa"/>
              <w:right w:w="108" w:type="dxa"/>
            </w:tcMar>
          </w:tcPr>
          <w:p w14:paraId="5D69A64B"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449" w:type="pct"/>
            <w:shd w:val="clear" w:color="auto" w:fill="FFFFFF" w:themeFill="background1"/>
            <w:tcMar>
              <w:top w:w="0" w:type="dxa"/>
              <w:left w:w="108" w:type="dxa"/>
              <w:bottom w:w="0" w:type="dxa"/>
              <w:right w:w="108" w:type="dxa"/>
            </w:tcMar>
            <w:vAlign w:val="center"/>
          </w:tcPr>
          <w:p w14:paraId="5D69A64C"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DINEPA/CTE RMPP</w:t>
            </w:r>
          </w:p>
        </w:tc>
        <w:tc>
          <w:tcPr>
            <w:tcW w:w="263" w:type="pct"/>
            <w:vMerge/>
            <w:shd w:val="clear" w:color="auto" w:fill="FFFFFF" w:themeFill="background1"/>
            <w:tcMar>
              <w:top w:w="0" w:type="dxa"/>
              <w:left w:w="108" w:type="dxa"/>
              <w:bottom w:w="0" w:type="dxa"/>
              <w:right w:w="108" w:type="dxa"/>
            </w:tcMar>
            <w:vAlign w:val="center"/>
          </w:tcPr>
          <w:p w14:paraId="5D69A64D" w14:textId="77777777" w:rsidR="005B587A" w:rsidRPr="00212F82" w:rsidRDefault="005B587A" w:rsidP="005B587A">
            <w:pPr>
              <w:jc w:val="center"/>
              <w:rPr>
                <w:rFonts w:ascii="Arial" w:hAnsi="Arial" w:cs="Arial"/>
                <w:sz w:val="17"/>
                <w:szCs w:val="17"/>
              </w:rPr>
            </w:pPr>
          </w:p>
        </w:tc>
        <w:tc>
          <w:tcPr>
            <w:tcW w:w="499" w:type="pct"/>
            <w:shd w:val="clear" w:color="auto" w:fill="FFFFFF" w:themeFill="background1"/>
            <w:tcMar>
              <w:top w:w="0" w:type="dxa"/>
              <w:left w:w="108" w:type="dxa"/>
              <w:bottom w:w="0" w:type="dxa"/>
              <w:right w:w="108" w:type="dxa"/>
            </w:tcMar>
            <w:vAlign w:val="center"/>
          </w:tcPr>
          <w:p w14:paraId="5D69A64E"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Programa</w:t>
            </w:r>
          </w:p>
        </w:tc>
      </w:tr>
      <w:tr w:rsidR="005B587A" w:rsidRPr="005B587A" w14:paraId="5D69A651" w14:textId="77777777" w:rsidTr="00212F82">
        <w:trPr>
          <w:jc w:val="center"/>
        </w:trPr>
        <w:tc>
          <w:tcPr>
            <w:tcW w:w="5000" w:type="pct"/>
            <w:gridSpan w:val="27"/>
            <w:shd w:val="clear" w:color="auto" w:fill="FFFFFF" w:themeFill="background1"/>
          </w:tcPr>
          <w:p w14:paraId="5D69A650" w14:textId="77777777" w:rsidR="005B587A" w:rsidRPr="00212F82" w:rsidRDefault="005B587A" w:rsidP="005B587A">
            <w:pPr>
              <w:rPr>
                <w:rFonts w:ascii="Arial" w:hAnsi="Arial" w:cs="Arial"/>
                <w:sz w:val="17"/>
                <w:szCs w:val="17"/>
              </w:rPr>
            </w:pPr>
          </w:p>
        </w:tc>
      </w:tr>
      <w:tr w:rsidR="00402A2B" w:rsidRPr="005B587A" w14:paraId="5D69A66F" w14:textId="77777777" w:rsidTr="00402A2B">
        <w:trPr>
          <w:trHeight w:val="377"/>
          <w:jc w:val="center"/>
        </w:trPr>
        <w:tc>
          <w:tcPr>
            <w:tcW w:w="941" w:type="pct"/>
            <w:shd w:val="clear" w:color="auto" w:fill="FFFFFF" w:themeFill="background1"/>
            <w:tcMar>
              <w:top w:w="0" w:type="dxa"/>
              <w:left w:w="108" w:type="dxa"/>
              <w:bottom w:w="0" w:type="dxa"/>
              <w:right w:w="108" w:type="dxa"/>
            </w:tcMar>
          </w:tcPr>
          <w:p w14:paraId="5D69A652" w14:textId="77777777" w:rsidR="005B587A" w:rsidRPr="00212F82" w:rsidRDefault="005B587A" w:rsidP="005B587A">
            <w:pPr>
              <w:rPr>
                <w:rFonts w:ascii="Arial" w:hAnsi="Arial" w:cs="Arial"/>
                <w:b/>
                <w:sz w:val="17"/>
                <w:szCs w:val="17"/>
              </w:rPr>
            </w:pPr>
            <w:r w:rsidRPr="00212F82">
              <w:rPr>
                <w:rFonts w:ascii="Arial" w:hAnsi="Arial" w:cs="Arial"/>
                <w:b/>
                <w:sz w:val="17"/>
                <w:szCs w:val="17"/>
              </w:rPr>
              <w:t>Visitas de Inspección3000</w:t>
            </w:r>
          </w:p>
        </w:tc>
        <w:tc>
          <w:tcPr>
            <w:tcW w:w="103" w:type="pct"/>
            <w:gridSpan w:val="2"/>
            <w:shd w:val="clear" w:color="auto" w:fill="FFFFFF" w:themeFill="background1"/>
            <w:tcMar>
              <w:top w:w="0" w:type="dxa"/>
              <w:left w:w="108" w:type="dxa"/>
              <w:bottom w:w="0" w:type="dxa"/>
              <w:right w:w="108" w:type="dxa"/>
            </w:tcMar>
            <w:vAlign w:val="center"/>
          </w:tcPr>
          <w:p w14:paraId="5D69A653" w14:textId="77777777" w:rsidR="005B587A" w:rsidRPr="00212F82" w:rsidRDefault="005B587A" w:rsidP="005B587A">
            <w:pPr>
              <w:jc w:val="center"/>
              <w:rPr>
                <w:rFonts w:ascii="Arial" w:hAnsi="Arial" w:cs="Arial"/>
                <w:sz w:val="17"/>
                <w:szCs w:val="17"/>
              </w:rPr>
            </w:pPr>
          </w:p>
        </w:tc>
        <w:tc>
          <w:tcPr>
            <w:tcW w:w="108" w:type="pct"/>
            <w:shd w:val="clear" w:color="auto" w:fill="FFFFFF" w:themeFill="background1"/>
            <w:tcMar>
              <w:top w:w="0" w:type="dxa"/>
              <w:left w:w="108" w:type="dxa"/>
              <w:bottom w:w="0" w:type="dxa"/>
              <w:right w:w="108" w:type="dxa"/>
            </w:tcMar>
            <w:vAlign w:val="center"/>
          </w:tcPr>
          <w:p w14:paraId="5D69A654"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3" w:type="pct"/>
            <w:shd w:val="clear" w:color="auto" w:fill="FFFFFF" w:themeFill="background1"/>
            <w:tcMar>
              <w:top w:w="0" w:type="dxa"/>
              <w:left w:w="108" w:type="dxa"/>
              <w:bottom w:w="0" w:type="dxa"/>
              <w:right w:w="108" w:type="dxa"/>
            </w:tcMar>
            <w:vAlign w:val="center"/>
          </w:tcPr>
          <w:p w14:paraId="5D69A655"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vAlign w:val="center"/>
          </w:tcPr>
          <w:p w14:paraId="5D69A656"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57"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1" w:type="pct"/>
            <w:shd w:val="clear" w:color="auto" w:fill="FFFFFF" w:themeFill="background1"/>
            <w:tcMar>
              <w:top w:w="0" w:type="dxa"/>
              <w:left w:w="108" w:type="dxa"/>
              <w:bottom w:w="0" w:type="dxa"/>
              <w:right w:w="108" w:type="dxa"/>
            </w:tcMar>
            <w:vAlign w:val="center"/>
          </w:tcPr>
          <w:p w14:paraId="5D69A658" w14:textId="77777777" w:rsidR="005B587A" w:rsidRPr="00212F82" w:rsidRDefault="005B587A" w:rsidP="005B587A">
            <w:pPr>
              <w:jc w:val="center"/>
              <w:rPr>
                <w:rFonts w:ascii="Arial" w:hAnsi="Arial" w:cs="Arial"/>
                <w:sz w:val="17"/>
                <w:szCs w:val="17"/>
              </w:rPr>
            </w:pPr>
          </w:p>
        </w:tc>
        <w:tc>
          <w:tcPr>
            <w:tcW w:w="141" w:type="pct"/>
            <w:shd w:val="clear" w:color="auto" w:fill="FFFFFF" w:themeFill="background1"/>
            <w:tcMar>
              <w:top w:w="0" w:type="dxa"/>
              <w:left w:w="108" w:type="dxa"/>
              <w:bottom w:w="0" w:type="dxa"/>
              <w:right w:w="108" w:type="dxa"/>
            </w:tcMar>
            <w:vAlign w:val="center"/>
          </w:tcPr>
          <w:p w14:paraId="5D69A659"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5A" w14:textId="77777777" w:rsidR="005B587A" w:rsidRPr="00212F82" w:rsidRDefault="005B587A" w:rsidP="005B587A">
            <w:pPr>
              <w:jc w:val="center"/>
              <w:rPr>
                <w:rFonts w:ascii="Arial" w:hAnsi="Arial" w:cs="Arial"/>
                <w:sz w:val="17"/>
                <w:szCs w:val="17"/>
              </w:rPr>
            </w:pPr>
          </w:p>
        </w:tc>
        <w:tc>
          <w:tcPr>
            <w:tcW w:w="143" w:type="pct"/>
            <w:shd w:val="clear" w:color="auto" w:fill="FFFFFF" w:themeFill="background1"/>
            <w:tcMar>
              <w:top w:w="0" w:type="dxa"/>
              <w:left w:w="108" w:type="dxa"/>
              <w:bottom w:w="0" w:type="dxa"/>
              <w:right w:w="108" w:type="dxa"/>
            </w:tcMar>
            <w:vAlign w:val="center"/>
          </w:tcPr>
          <w:p w14:paraId="5D69A65B"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5C" w14:textId="77777777" w:rsidR="005B587A" w:rsidRPr="00212F82" w:rsidRDefault="005B587A" w:rsidP="005B587A">
            <w:pPr>
              <w:jc w:val="center"/>
              <w:rPr>
                <w:rFonts w:ascii="Arial" w:hAnsi="Arial" w:cs="Arial"/>
                <w:sz w:val="17"/>
                <w:szCs w:val="17"/>
              </w:rPr>
            </w:pPr>
          </w:p>
        </w:tc>
        <w:tc>
          <w:tcPr>
            <w:tcW w:w="142" w:type="pct"/>
            <w:shd w:val="clear" w:color="auto" w:fill="FFFFFF" w:themeFill="background1"/>
            <w:tcMar>
              <w:top w:w="0" w:type="dxa"/>
              <w:left w:w="108" w:type="dxa"/>
              <w:bottom w:w="0" w:type="dxa"/>
              <w:right w:w="108" w:type="dxa"/>
            </w:tcMar>
            <w:vAlign w:val="center"/>
          </w:tcPr>
          <w:p w14:paraId="5D69A65D"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5E" w14:textId="77777777" w:rsidR="005B587A" w:rsidRPr="00212F82" w:rsidRDefault="005B587A" w:rsidP="005B587A">
            <w:pPr>
              <w:jc w:val="center"/>
              <w:rPr>
                <w:rFonts w:ascii="Arial" w:hAnsi="Arial" w:cs="Arial"/>
                <w:sz w:val="17"/>
                <w:szCs w:val="17"/>
              </w:rPr>
            </w:pPr>
          </w:p>
        </w:tc>
        <w:tc>
          <w:tcPr>
            <w:tcW w:w="148" w:type="pct"/>
            <w:shd w:val="clear" w:color="auto" w:fill="FFFFFF" w:themeFill="background1"/>
            <w:tcMar>
              <w:top w:w="0" w:type="dxa"/>
              <w:left w:w="108" w:type="dxa"/>
              <w:bottom w:w="0" w:type="dxa"/>
              <w:right w:w="108" w:type="dxa"/>
            </w:tcMar>
            <w:vAlign w:val="center"/>
          </w:tcPr>
          <w:p w14:paraId="5D69A65F"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60" w14:textId="77777777" w:rsidR="005B587A" w:rsidRPr="00212F82" w:rsidRDefault="005B587A" w:rsidP="005B587A">
            <w:pPr>
              <w:jc w:val="center"/>
              <w:rPr>
                <w:rFonts w:ascii="Arial" w:hAnsi="Arial" w:cs="Arial"/>
                <w:sz w:val="17"/>
                <w:szCs w:val="17"/>
              </w:rPr>
            </w:pPr>
          </w:p>
        </w:tc>
        <w:tc>
          <w:tcPr>
            <w:tcW w:w="145" w:type="pct"/>
            <w:shd w:val="clear" w:color="auto" w:fill="FFFFFF" w:themeFill="background1"/>
            <w:tcMar>
              <w:top w:w="0" w:type="dxa"/>
              <w:left w:w="108" w:type="dxa"/>
              <w:bottom w:w="0" w:type="dxa"/>
              <w:right w:w="108" w:type="dxa"/>
            </w:tcMar>
            <w:vAlign w:val="center"/>
          </w:tcPr>
          <w:p w14:paraId="5D69A661"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42" w:type="pct"/>
            <w:shd w:val="clear" w:color="auto" w:fill="FFFFFF" w:themeFill="background1"/>
            <w:tcMar>
              <w:top w:w="0" w:type="dxa"/>
              <w:left w:w="108" w:type="dxa"/>
              <w:bottom w:w="0" w:type="dxa"/>
              <w:right w:w="108" w:type="dxa"/>
            </w:tcMar>
            <w:vAlign w:val="center"/>
          </w:tcPr>
          <w:p w14:paraId="5D69A662" w14:textId="77777777" w:rsidR="005B587A" w:rsidRPr="00212F82" w:rsidRDefault="005B587A" w:rsidP="005B587A">
            <w:pPr>
              <w:jc w:val="center"/>
              <w:rPr>
                <w:rFonts w:ascii="Arial" w:hAnsi="Arial" w:cs="Arial"/>
                <w:sz w:val="17"/>
                <w:szCs w:val="17"/>
              </w:rPr>
            </w:pPr>
          </w:p>
        </w:tc>
        <w:tc>
          <w:tcPr>
            <w:tcW w:w="146" w:type="pct"/>
            <w:shd w:val="clear" w:color="auto" w:fill="FFFFFF" w:themeFill="background1"/>
            <w:tcMar>
              <w:top w:w="0" w:type="dxa"/>
              <w:left w:w="108" w:type="dxa"/>
              <w:bottom w:w="0" w:type="dxa"/>
              <w:right w:w="108" w:type="dxa"/>
            </w:tcMar>
            <w:vAlign w:val="center"/>
          </w:tcPr>
          <w:p w14:paraId="5D69A663"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6" w:type="pct"/>
            <w:shd w:val="clear" w:color="auto" w:fill="FFFFFF" w:themeFill="background1"/>
          </w:tcPr>
          <w:p w14:paraId="5D69A664" w14:textId="77777777" w:rsidR="005B587A" w:rsidRPr="00212F82" w:rsidRDefault="005B587A" w:rsidP="005B587A">
            <w:pPr>
              <w:jc w:val="center"/>
              <w:rPr>
                <w:rFonts w:ascii="Arial" w:hAnsi="Arial" w:cs="Arial"/>
                <w:sz w:val="17"/>
                <w:szCs w:val="17"/>
              </w:rPr>
            </w:pPr>
          </w:p>
        </w:tc>
        <w:tc>
          <w:tcPr>
            <w:tcW w:w="115" w:type="pct"/>
            <w:shd w:val="clear" w:color="auto" w:fill="FFFFFF" w:themeFill="background1"/>
          </w:tcPr>
          <w:p w14:paraId="5D69A665" w14:textId="77777777" w:rsidR="005B587A" w:rsidRPr="00212F82" w:rsidRDefault="005B587A" w:rsidP="005B587A">
            <w:pPr>
              <w:jc w:val="center"/>
              <w:rPr>
                <w:rFonts w:ascii="Arial" w:hAnsi="Arial" w:cs="Arial"/>
                <w:sz w:val="17"/>
                <w:szCs w:val="17"/>
              </w:rPr>
            </w:pPr>
          </w:p>
          <w:p w14:paraId="5D69A666"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116" w:type="pct"/>
            <w:shd w:val="clear" w:color="auto" w:fill="FFFFFF" w:themeFill="background1"/>
          </w:tcPr>
          <w:p w14:paraId="5D69A667" w14:textId="77777777" w:rsidR="005B587A" w:rsidRPr="00212F82" w:rsidRDefault="005B587A" w:rsidP="005B587A">
            <w:pPr>
              <w:jc w:val="center"/>
              <w:rPr>
                <w:rFonts w:ascii="Arial" w:hAnsi="Arial" w:cs="Arial"/>
                <w:sz w:val="17"/>
                <w:szCs w:val="17"/>
              </w:rPr>
            </w:pPr>
          </w:p>
        </w:tc>
        <w:tc>
          <w:tcPr>
            <w:tcW w:w="90" w:type="pct"/>
            <w:shd w:val="clear" w:color="auto" w:fill="FFFFFF" w:themeFill="background1"/>
          </w:tcPr>
          <w:p w14:paraId="5D69A668" w14:textId="77777777" w:rsidR="005B587A" w:rsidRPr="00212F82" w:rsidRDefault="005B587A" w:rsidP="005B587A">
            <w:pPr>
              <w:jc w:val="center"/>
              <w:rPr>
                <w:rFonts w:ascii="Arial" w:hAnsi="Arial" w:cs="Arial"/>
                <w:sz w:val="17"/>
                <w:szCs w:val="17"/>
              </w:rPr>
            </w:pPr>
          </w:p>
        </w:tc>
        <w:tc>
          <w:tcPr>
            <w:tcW w:w="85" w:type="pct"/>
            <w:shd w:val="clear" w:color="auto" w:fill="FFFFFF" w:themeFill="background1"/>
            <w:tcMar>
              <w:top w:w="0" w:type="dxa"/>
              <w:left w:w="108" w:type="dxa"/>
              <w:bottom w:w="0" w:type="dxa"/>
              <w:right w:w="108" w:type="dxa"/>
            </w:tcMar>
          </w:tcPr>
          <w:p w14:paraId="5D69A669" w14:textId="77777777" w:rsidR="005B587A" w:rsidRPr="00212F82" w:rsidRDefault="005B587A" w:rsidP="005B587A">
            <w:pPr>
              <w:jc w:val="center"/>
              <w:rPr>
                <w:rFonts w:ascii="Arial" w:hAnsi="Arial" w:cs="Arial"/>
                <w:sz w:val="17"/>
                <w:szCs w:val="17"/>
              </w:rPr>
            </w:pPr>
          </w:p>
          <w:p w14:paraId="5D69A66A"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X</w:t>
            </w:r>
          </w:p>
        </w:tc>
        <w:tc>
          <w:tcPr>
            <w:tcW w:w="449" w:type="pct"/>
            <w:shd w:val="clear" w:color="auto" w:fill="FFFFFF" w:themeFill="background1"/>
            <w:tcMar>
              <w:top w:w="0" w:type="dxa"/>
              <w:left w:w="108" w:type="dxa"/>
              <w:bottom w:w="0" w:type="dxa"/>
              <w:right w:w="108" w:type="dxa"/>
            </w:tcMar>
            <w:vAlign w:val="center"/>
          </w:tcPr>
          <w:p w14:paraId="5D69A66B"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BID</w:t>
            </w:r>
          </w:p>
        </w:tc>
        <w:tc>
          <w:tcPr>
            <w:tcW w:w="263" w:type="pct"/>
            <w:shd w:val="clear" w:color="auto" w:fill="FFFFFF" w:themeFill="background1"/>
            <w:tcMar>
              <w:top w:w="0" w:type="dxa"/>
              <w:left w:w="108" w:type="dxa"/>
              <w:bottom w:w="0" w:type="dxa"/>
              <w:right w:w="108" w:type="dxa"/>
            </w:tcMar>
          </w:tcPr>
          <w:p w14:paraId="5D69A66C" w14:textId="77777777" w:rsidR="005B587A" w:rsidRPr="00212F82" w:rsidRDefault="005B587A" w:rsidP="005B587A">
            <w:pPr>
              <w:jc w:val="center"/>
              <w:rPr>
                <w:rFonts w:ascii="Arial" w:hAnsi="Arial" w:cs="Arial"/>
                <w:sz w:val="17"/>
                <w:szCs w:val="17"/>
              </w:rPr>
            </w:pPr>
          </w:p>
          <w:p w14:paraId="5D69A66D"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15 000</w:t>
            </w:r>
          </w:p>
        </w:tc>
        <w:tc>
          <w:tcPr>
            <w:tcW w:w="499" w:type="pct"/>
            <w:shd w:val="clear" w:color="auto" w:fill="FFFFFF" w:themeFill="background1"/>
            <w:tcMar>
              <w:top w:w="0" w:type="dxa"/>
              <w:left w:w="108" w:type="dxa"/>
              <w:bottom w:w="0" w:type="dxa"/>
              <w:right w:w="108" w:type="dxa"/>
            </w:tcMar>
          </w:tcPr>
          <w:p w14:paraId="5D69A66E" w14:textId="77777777" w:rsidR="005B587A" w:rsidRPr="00212F82" w:rsidRDefault="005B587A" w:rsidP="005B587A">
            <w:pPr>
              <w:jc w:val="center"/>
              <w:rPr>
                <w:rFonts w:ascii="Arial" w:hAnsi="Arial" w:cs="Arial"/>
                <w:sz w:val="17"/>
                <w:szCs w:val="17"/>
              </w:rPr>
            </w:pPr>
            <w:r w:rsidRPr="00212F82">
              <w:rPr>
                <w:rFonts w:ascii="Arial" w:hAnsi="Arial" w:cs="Arial"/>
                <w:sz w:val="17"/>
                <w:szCs w:val="17"/>
              </w:rPr>
              <w:t>Presupuesto Administrativo</w:t>
            </w:r>
          </w:p>
        </w:tc>
      </w:tr>
      <w:tr w:rsidR="00402A2B" w:rsidRPr="005B587A" w14:paraId="5D69A675" w14:textId="77777777" w:rsidTr="00402A2B">
        <w:trPr>
          <w:jc w:val="center"/>
        </w:trPr>
        <w:tc>
          <w:tcPr>
            <w:tcW w:w="941" w:type="pct"/>
            <w:shd w:val="clear" w:color="auto" w:fill="FFFFFF" w:themeFill="background1"/>
            <w:tcMar>
              <w:top w:w="0" w:type="dxa"/>
              <w:left w:w="108" w:type="dxa"/>
              <w:bottom w:w="0" w:type="dxa"/>
              <w:right w:w="108" w:type="dxa"/>
            </w:tcMar>
          </w:tcPr>
          <w:p w14:paraId="5D69A670" w14:textId="77777777" w:rsidR="005B587A" w:rsidRPr="00212F82" w:rsidRDefault="005B587A" w:rsidP="005B587A">
            <w:pPr>
              <w:rPr>
                <w:rFonts w:ascii="Arial" w:hAnsi="Arial" w:cs="Arial"/>
                <w:b/>
                <w:sz w:val="17"/>
                <w:szCs w:val="17"/>
                <w:highlight w:val="yellow"/>
              </w:rPr>
            </w:pPr>
          </w:p>
        </w:tc>
        <w:tc>
          <w:tcPr>
            <w:tcW w:w="2848" w:type="pct"/>
            <w:gridSpan w:val="23"/>
            <w:shd w:val="clear" w:color="auto" w:fill="FFFFFF" w:themeFill="background1"/>
            <w:tcMar>
              <w:top w:w="0" w:type="dxa"/>
              <w:left w:w="108" w:type="dxa"/>
              <w:bottom w:w="0" w:type="dxa"/>
              <w:right w:w="108" w:type="dxa"/>
            </w:tcMar>
          </w:tcPr>
          <w:p w14:paraId="5D69A671" w14:textId="77777777" w:rsidR="005B587A" w:rsidRPr="00212F82" w:rsidRDefault="005B587A" w:rsidP="005B587A">
            <w:pPr>
              <w:jc w:val="center"/>
              <w:rPr>
                <w:rFonts w:ascii="Arial" w:hAnsi="Arial" w:cs="Arial"/>
                <w:sz w:val="17"/>
                <w:szCs w:val="17"/>
                <w:highlight w:val="yellow"/>
              </w:rPr>
            </w:pPr>
          </w:p>
        </w:tc>
        <w:tc>
          <w:tcPr>
            <w:tcW w:w="449" w:type="pct"/>
            <w:shd w:val="clear" w:color="auto" w:fill="FFFFFF" w:themeFill="background1"/>
            <w:tcMar>
              <w:top w:w="0" w:type="dxa"/>
              <w:left w:w="108" w:type="dxa"/>
              <w:bottom w:w="0" w:type="dxa"/>
              <w:right w:w="108" w:type="dxa"/>
            </w:tcMar>
            <w:vAlign w:val="center"/>
          </w:tcPr>
          <w:p w14:paraId="5D69A672" w14:textId="77777777" w:rsidR="005B587A" w:rsidRPr="00212F82" w:rsidRDefault="005B587A" w:rsidP="005B587A">
            <w:pPr>
              <w:jc w:val="center"/>
              <w:rPr>
                <w:rFonts w:ascii="Arial" w:hAnsi="Arial" w:cs="Arial"/>
                <w:b/>
                <w:sz w:val="17"/>
                <w:szCs w:val="17"/>
              </w:rPr>
            </w:pPr>
            <w:r w:rsidRPr="00212F82">
              <w:rPr>
                <w:rFonts w:ascii="Arial" w:hAnsi="Arial" w:cs="Arial"/>
                <w:b/>
                <w:sz w:val="17"/>
                <w:szCs w:val="17"/>
              </w:rPr>
              <w:t xml:space="preserve">Costo Total </w:t>
            </w:r>
          </w:p>
        </w:tc>
        <w:tc>
          <w:tcPr>
            <w:tcW w:w="263" w:type="pct"/>
            <w:shd w:val="clear" w:color="auto" w:fill="FFFFFF" w:themeFill="background1"/>
            <w:tcMar>
              <w:top w:w="0" w:type="dxa"/>
              <w:left w:w="108" w:type="dxa"/>
              <w:bottom w:w="0" w:type="dxa"/>
              <w:right w:w="108" w:type="dxa"/>
            </w:tcMar>
            <w:vAlign w:val="center"/>
          </w:tcPr>
          <w:p w14:paraId="5D69A673" w14:textId="77777777" w:rsidR="005B587A" w:rsidRPr="00212F82" w:rsidRDefault="007B6918" w:rsidP="005B587A">
            <w:pPr>
              <w:jc w:val="center"/>
              <w:rPr>
                <w:rFonts w:ascii="Arial" w:hAnsi="Arial" w:cs="Arial"/>
                <w:b/>
                <w:sz w:val="17"/>
                <w:szCs w:val="17"/>
              </w:rPr>
            </w:pPr>
            <w:ins w:id="259" w:author="Perez Monforte, Sergio" w:date="2017-09-11T13:39:00Z">
              <w:r>
                <w:rPr>
                  <w:rFonts w:ascii="Arial" w:hAnsi="Arial" w:cs="Arial"/>
                  <w:b/>
                  <w:sz w:val="17"/>
                  <w:szCs w:val="17"/>
                </w:rPr>
                <w:t>450</w:t>
              </w:r>
            </w:ins>
            <w:del w:id="260" w:author="Perez Monforte, Sergio" w:date="2017-09-11T13:39:00Z">
              <w:r w:rsidR="005B587A" w:rsidRPr="00212F82" w:rsidDel="007B6918">
                <w:rPr>
                  <w:rFonts w:ascii="Arial" w:hAnsi="Arial" w:cs="Arial"/>
                  <w:b/>
                  <w:sz w:val="17"/>
                  <w:szCs w:val="17"/>
                </w:rPr>
                <w:delText xml:space="preserve"> </w:delText>
              </w:r>
              <w:r w:rsidR="00874244" w:rsidDel="007B6918">
                <w:rPr>
                  <w:rFonts w:ascii="Arial" w:hAnsi="Arial" w:cs="Arial"/>
                  <w:b/>
                  <w:sz w:val="17"/>
                  <w:szCs w:val="17"/>
                </w:rPr>
                <w:delText>575</w:delText>
              </w:r>
            </w:del>
            <w:r w:rsidR="00874244">
              <w:rPr>
                <w:rFonts w:ascii="Arial" w:hAnsi="Arial" w:cs="Arial"/>
                <w:b/>
                <w:sz w:val="17"/>
                <w:szCs w:val="17"/>
              </w:rPr>
              <w:t xml:space="preserve"> 000</w:t>
            </w:r>
          </w:p>
        </w:tc>
        <w:tc>
          <w:tcPr>
            <w:tcW w:w="499" w:type="pct"/>
            <w:shd w:val="clear" w:color="auto" w:fill="FFFFFF" w:themeFill="background1"/>
            <w:tcMar>
              <w:top w:w="0" w:type="dxa"/>
              <w:left w:w="108" w:type="dxa"/>
              <w:bottom w:w="0" w:type="dxa"/>
              <w:right w:w="108" w:type="dxa"/>
            </w:tcMar>
          </w:tcPr>
          <w:p w14:paraId="5D69A674" w14:textId="77777777" w:rsidR="005B587A" w:rsidRPr="00212F82" w:rsidRDefault="005B587A" w:rsidP="005B587A">
            <w:pPr>
              <w:rPr>
                <w:rFonts w:ascii="Arial" w:hAnsi="Arial" w:cs="Arial"/>
                <w:sz w:val="17"/>
                <w:szCs w:val="17"/>
              </w:rPr>
            </w:pPr>
          </w:p>
        </w:tc>
      </w:tr>
    </w:tbl>
    <w:p w14:paraId="5D69A676" w14:textId="77777777" w:rsidR="001D2131" w:rsidRPr="00D3546D" w:rsidRDefault="001D2131">
      <w:pPr>
        <w:pStyle w:val="TableTitle"/>
        <w:framePr w:wrap="around"/>
        <w:rPr>
          <w:rFonts w:ascii="Times New Roman" w:hAnsi="Times New Roman"/>
          <w:sz w:val="24"/>
          <w:highlight w:val="yellow"/>
          <w:lang w:val="es-ES_tradnl"/>
        </w:rPr>
      </w:pPr>
    </w:p>
    <w:p w14:paraId="5D69A677" w14:textId="77777777" w:rsidR="001D2131" w:rsidRPr="00D3546D" w:rsidRDefault="001D2131">
      <w:pPr>
        <w:pStyle w:val="TableTitle"/>
        <w:framePr w:wrap="around"/>
        <w:rPr>
          <w:rFonts w:ascii="Times New Roman" w:hAnsi="Times New Roman"/>
          <w:sz w:val="24"/>
          <w:highlight w:val="yellow"/>
          <w:lang w:val="es-ES_tradnl"/>
        </w:rPr>
      </w:pPr>
    </w:p>
    <w:p w14:paraId="5D69A678" w14:textId="77777777" w:rsidR="001D2131" w:rsidRPr="00D3546D" w:rsidRDefault="001D2131">
      <w:pPr>
        <w:pStyle w:val="TableTitle"/>
        <w:framePr w:wrap="around"/>
        <w:rPr>
          <w:rFonts w:ascii="Times New Roman" w:hAnsi="Times New Roman"/>
          <w:sz w:val="24"/>
          <w:highlight w:val="yellow"/>
          <w:lang w:val="es-ES_tradnl"/>
        </w:rPr>
      </w:pPr>
    </w:p>
    <w:p w14:paraId="5D69A679" w14:textId="77777777" w:rsidR="001D2131" w:rsidRPr="00D3546D" w:rsidRDefault="001D2131">
      <w:pPr>
        <w:pStyle w:val="TableTitle"/>
        <w:framePr w:wrap="around"/>
        <w:rPr>
          <w:rFonts w:ascii="Times New Roman" w:hAnsi="Times New Roman"/>
          <w:sz w:val="24"/>
          <w:highlight w:val="yellow"/>
          <w:lang w:val="es-ES_tradnl"/>
        </w:rPr>
      </w:pPr>
    </w:p>
    <w:p w14:paraId="5D69A67A" w14:textId="77777777" w:rsidR="00EC31C6" w:rsidRPr="00595076" w:rsidRDefault="00EC31C6">
      <w:pPr>
        <w:sectPr w:rsidR="00EC31C6" w:rsidRPr="00595076" w:rsidSect="00212F82">
          <w:footerReference w:type="default" r:id="rId10"/>
          <w:pgSz w:w="15840" w:h="12240" w:orient="landscape"/>
          <w:pgMar w:top="1350" w:right="720" w:bottom="720" w:left="720" w:header="720" w:footer="720" w:gutter="0"/>
          <w:cols w:space="720"/>
        </w:sectPr>
      </w:pPr>
    </w:p>
    <w:p w14:paraId="5D69A67B" w14:textId="77777777" w:rsidR="00EC31C6" w:rsidRPr="00B918DE" w:rsidRDefault="00C77E22" w:rsidP="00212F82">
      <w:pPr>
        <w:pStyle w:val="Heading1"/>
        <w:numPr>
          <w:ilvl w:val="0"/>
          <w:numId w:val="0"/>
        </w:numPr>
        <w:rPr>
          <w:rFonts w:ascii="Arial" w:hAnsi="Arial" w:cs="Arial"/>
          <w:sz w:val="22"/>
          <w:szCs w:val="22"/>
          <w:lang w:val="es-ES_tradnl"/>
        </w:rPr>
      </w:pPr>
      <w:bookmarkStart w:id="261" w:name="_Toc299997416"/>
      <w:bookmarkStart w:id="262" w:name="_Toc305003943"/>
      <w:r>
        <w:rPr>
          <w:rFonts w:ascii="Arial" w:hAnsi="Arial" w:cs="Arial"/>
          <w:sz w:val="22"/>
          <w:szCs w:val="22"/>
          <w:lang w:val="es-ES_tradnl"/>
        </w:rPr>
        <w:lastRenderedPageBreak/>
        <w:t xml:space="preserve">III. </w:t>
      </w:r>
      <w:r w:rsidR="00AF6DFF" w:rsidRPr="00B918DE">
        <w:rPr>
          <w:rFonts w:ascii="Arial" w:hAnsi="Arial" w:cs="Arial"/>
          <w:sz w:val="22"/>
          <w:szCs w:val="22"/>
          <w:lang w:val="es-ES_tradnl"/>
        </w:rPr>
        <w:t>Evaluación</w:t>
      </w:r>
      <w:bookmarkEnd w:id="261"/>
      <w:bookmarkEnd w:id="262"/>
    </w:p>
    <w:p w14:paraId="5D69A67C" w14:textId="77777777" w:rsidR="00EC31C6" w:rsidRPr="00B918DE" w:rsidRDefault="00C57977" w:rsidP="000E18C8">
      <w:pPr>
        <w:pStyle w:val="FirstHeading"/>
        <w:tabs>
          <w:tab w:val="clear" w:pos="0"/>
          <w:tab w:val="left" w:pos="1080"/>
        </w:tabs>
        <w:ind w:left="0" w:firstLine="360"/>
        <w:rPr>
          <w:rFonts w:ascii="Arial" w:hAnsi="Arial" w:cs="Arial"/>
          <w:noProof/>
          <w:sz w:val="22"/>
        </w:rPr>
      </w:pPr>
      <w:r w:rsidRPr="00B918DE">
        <w:rPr>
          <w:rFonts w:ascii="Arial" w:hAnsi="Arial" w:cs="Arial"/>
          <w:noProof/>
          <w:sz w:val="22"/>
        </w:rPr>
        <w:t>A</w:t>
      </w:r>
      <w:r w:rsidRPr="00B918DE">
        <w:rPr>
          <w:rFonts w:ascii="Arial" w:hAnsi="Arial" w:cs="Arial"/>
          <w:noProof/>
          <w:sz w:val="22"/>
        </w:rPr>
        <w:tab/>
      </w:r>
      <w:r w:rsidR="003720C3" w:rsidRPr="00B918DE">
        <w:rPr>
          <w:rFonts w:ascii="Arial" w:hAnsi="Arial" w:cs="Arial"/>
          <w:noProof/>
          <w:sz w:val="22"/>
        </w:rPr>
        <w:t>P</w:t>
      </w:r>
      <w:r w:rsidR="00AF6DFF" w:rsidRPr="00B918DE">
        <w:rPr>
          <w:rFonts w:ascii="Arial" w:hAnsi="Arial" w:cs="Arial"/>
          <w:noProof/>
          <w:sz w:val="22"/>
        </w:rPr>
        <w:t xml:space="preserve">rincipales </w:t>
      </w:r>
      <w:r w:rsidR="003720C3" w:rsidRPr="00B918DE">
        <w:rPr>
          <w:rFonts w:ascii="Arial" w:hAnsi="Arial" w:cs="Arial"/>
          <w:noProof/>
          <w:sz w:val="22"/>
        </w:rPr>
        <w:t>P</w:t>
      </w:r>
      <w:r w:rsidR="00AF6DFF" w:rsidRPr="00B918DE">
        <w:rPr>
          <w:rFonts w:ascii="Arial" w:hAnsi="Arial" w:cs="Arial"/>
          <w:noProof/>
          <w:sz w:val="22"/>
        </w:rPr>
        <w:t xml:space="preserve">reguntas de </w:t>
      </w:r>
      <w:r w:rsidR="003720C3" w:rsidRPr="00B918DE">
        <w:rPr>
          <w:rFonts w:ascii="Arial" w:hAnsi="Arial" w:cs="Arial"/>
          <w:noProof/>
          <w:sz w:val="22"/>
        </w:rPr>
        <w:t>E</w:t>
      </w:r>
      <w:r w:rsidR="00AF6DFF" w:rsidRPr="00B918DE">
        <w:rPr>
          <w:rFonts w:ascii="Arial" w:hAnsi="Arial" w:cs="Arial"/>
          <w:noProof/>
          <w:sz w:val="22"/>
        </w:rPr>
        <w:t>valuación</w:t>
      </w:r>
    </w:p>
    <w:p w14:paraId="5D69A67D" w14:textId="77777777" w:rsidR="00B3709F" w:rsidRPr="00B918DE" w:rsidRDefault="00DA43DD" w:rsidP="000E18C8">
      <w:pPr>
        <w:pStyle w:val="Paragraph"/>
        <w:tabs>
          <w:tab w:val="clear" w:pos="720"/>
        </w:tabs>
        <w:ind w:left="1080"/>
        <w:outlineLvl w:val="9"/>
        <w:rPr>
          <w:rFonts w:ascii="Arial" w:hAnsi="Arial" w:cs="Arial"/>
          <w:sz w:val="22"/>
        </w:rPr>
      </w:pPr>
      <w:bookmarkStart w:id="263" w:name="_Toc305003944"/>
      <w:r w:rsidRPr="00B918DE">
        <w:rPr>
          <w:rFonts w:ascii="Arial" w:hAnsi="Arial" w:cs="Arial"/>
          <w:sz w:val="22"/>
        </w:rPr>
        <w:t>3.1</w:t>
      </w:r>
      <w:r w:rsidRPr="00B918DE">
        <w:rPr>
          <w:rFonts w:ascii="Arial" w:hAnsi="Arial" w:cs="Arial"/>
          <w:sz w:val="22"/>
        </w:rPr>
        <w:tab/>
      </w:r>
      <w:r w:rsidR="003720C3" w:rsidRPr="00B918DE">
        <w:rPr>
          <w:rFonts w:ascii="Arial" w:hAnsi="Arial" w:cs="Arial"/>
          <w:sz w:val="22"/>
        </w:rPr>
        <w:t xml:space="preserve">El objetivo de la evaluación </w:t>
      </w:r>
      <w:r w:rsidR="000623EB" w:rsidRPr="00B918DE">
        <w:rPr>
          <w:rFonts w:ascii="Arial" w:hAnsi="Arial" w:cs="Arial"/>
          <w:sz w:val="22"/>
        </w:rPr>
        <w:t xml:space="preserve">del </w:t>
      </w:r>
      <w:r w:rsidR="001D2131" w:rsidRPr="00B918DE">
        <w:rPr>
          <w:rFonts w:ascii="Arial" w:hAnsi="Arial" w:cs="Arial"/>
          <w:sz w:val="22"/>
        </w:rPr>
        <w:t xml:space="preserve">Proyecto de Agua y Saneamiento para Puerto </w:t>
      </w:r>
      <w:r w:rsidR="00F00E78">
        <w:rPr>
          <w:rFonts w:ascii="Arial" w:hAnsi="Arial" w:cs="Arial"/>
          <w:sz w:val="22"/>
        </w:rPr>
        <w:br/>
      </w:r>
      <w:r w:rsidR="001D2131" w:rsidRPr="00B918DE">
        <w:rPr>
          <w:rFonts w:ascii="Arial" w:hAnsi="Arial" w:cs="Arial"/>
          <w:sz w:val="22"/>
        </w:rPr>
        <w:t>Príncipe – Fase II</w:t>
      </w:r>
      <w:r w:rsidR="00D3546D" w:rsidRPr="00B918DE">
        <w:rPr>
          <w:rFonts w:ascii="Arial" w:hAnsi="Arial" w:cs="Arial"/>
          <w:sz w:val="22"/>
        </w:rPr>
        <w:t>I</w:t>
      </w:r>
      <w:r w:rsidR="00222F4E" w:rsidRPr="00B918DE">
        <w:rPr>
          <w:rFonts w:ascii="Arial" w:hAnsi="Arial" w:cs="Arial"/>
          <w:sz w:val="22"/>
        </w:rPr>
        <w:t xml:space="preserve"> </w:t>
      </w:r>
      <w:r w:rsidR="003720C3" w:rsidRPr="00B918DE">
        <w:rPr>
          <w:rFonts w:ascii="Arial" w:hAnsi="Arial" w:cs="Arial"/>
          <w:sz w:val="22"/>
        </w:rPr>
        <w:t xml:space="preserve">es medir el logro de los objetivos del programa en función de lo </w:t>
      </w:r>
      <w:r w:rsidR="00F00E78">
        <w:rPr>
          <w:rFonts w:ascii="Arial" w:hAnsi="Arial" w:cs="Arial"/>
          <w:sz w:val="22"/>
        </w:rPr>
        <w:br/>
      </w:r>
      <w:r w:rsidR="003720C3" w:rsidRPr="00B918DE">
        <w:rPr>
          <w:rFonts w:ascii="Arial" w:hAnsi="Arial" w:cs="Arial"/>
          <w:sz w:val="22"/>
        </w:rPr>
        <w:t xml:space="preserve">establecido en la matriz de resultados. Para ello no sólo se realizará una medición del nivel de progreso de los objetivos, sino que además se realizará una evaluación </w:t>
      </w:r>
      <w:r w:rsidR="00003399">
        <w:rPr>
          <w:rFonts w:ascii="Arial" w:hAnsi="Arial" w:cs="Arial"/>
          <w:sz w:val="22"/>
        </w:rPr>
        <w:br/>
      </w:r>
      <w:r w:rsidR="003720C3" w:rsidRPr="00B918DE">
        <w:rPr>
          <w:rFonts w:ascii="Arial" w:hAnsi="Arial" w:cs="Arial"/>
          <w:sz w:val="22"/>
        </w:rPr>
        <w:t xml:space="preserve">económica ex-post para constatar si los beneficios </w:t>
      </w:r>
      <w:r w:rsidR="00F00E78">
        <w:rPr>
          <w:rFonts w:ascii="Arial" w:hAnsi="Arial" w:cs="Arial"/>
          <w:sz w:val="22"/>
        </w:rPr>
        <w:t xml:space="preserve">previstos en la evaluación ex </w:t>
      </w:r>
      <w:r w:rsidR="003720C3" w:rsidRPr="00B918DE">
        <w:rPr>
          <w:rFonts w:ascii="Arial" w:hAnsi="Arial" w:cs="Arial"/>
          <w:sz w:val="22"/>
        </w:rPr>
        <w:t xml:space="preserve">ante se han materializado. </w:t>
      </w:r>
      <w:r w:rsidR="000623EB" w:rsidRPr="00B918DE">
        <w:rPr>
          <w:rFonts w:ascii="Arial" w:hAnsi="Arial" w:cs="Arial"/>
          <w:sz w:val="22"/>
        </w:rPr>
        <w:t>Específicamente, l</w:t>
      </w:r>
      <w:r w:rsidR="00281BD6" w:rsidRPr="00B918DE">
        <w:rPr>
          <w:rFonts w:ascii="Arial" w:hAnsi="Arial" w:cs="Arial"/>
          <w:sz w:val="22"/>
        </w:rPr>
        <w:t xml:space="preserve">a evaluación busca responder a las </w:t>
      </w:r>
      <w:r w:rsidR="00F00E78">
        <w:rPr>
          <w:rFonts w:ascii="Arial" w:hAnsi="Arial" w:cs="Arial"/>
          <w:sz w:val="22"/>
        </w:rPr>
        <w:br/>
      </w:r>
      <w:r w:rsidR="00281BD6" w:rsidRPr="00B918DE">
        <w:rPr>
          <w:rFonts w:ascii="Arial" w:hAnsi="Arial" w:cs="Arial"/>
          <w:sz w:val="22"/>
        </w:rPr>
        <w:t xml:space="preserve">interrogantes sobre si el </w:t>
      </w:r>
      <w:r w:rsidR="007D3B2B" w:rsidRPr="00B918DE">
        <w:rPr>
          <w:rFonts w:ascii="Arial" w:hAnsi="Arial" w:cs="Arial"/>
          <w:sz w:val="22"/>
        </w:rPr>
        <w:t>p</w:t>
      </w:r>
      <w:r w:rsidR="00281BD6" w:rsidRPr="00B918DE">
        <w:rPr>
          <w:rFonts w:ascii="Arial" w:hAnsi="Arial" w:cs="Arial"/>
          <w:sz w:val="22"/>
        </w:rPr>
        <w:t>rograma, mediante las obras realizadas</w:t>
      </w:r>
      <w:r w:rsidR="00607ECD" w:rsidRPr="00B918DE">
        <w:rPr>
          <w:rFonts w:ascii="Arial" w:hAnsi="Arial" w:cs="Arial"/>
          <w:sz w:val="22"/>
        </w:rPr>
        <w:t xml:space="preserve">, </w:t>
      </w:r>
      <w:r w:rsidR="00281BD6" w:rsidRPr="00B918DE">
        <w:rPr>
          <w:rFonts w:ascii="Arial" w:hAnsi="Arial" w:cs="Arial"/>
          <w:sz w:val="22"/>
        </w:rPr>
        <w:t xml:space="preserve">el </w:t>
      </w:r>
      <w:r w:rsidR="00FC4D5C" w:rsidRPr="00B918DE">
        <w:rPr>
          <w:rFonts w:ascii="Arial" w:hAnsi="Arial" w:cs="Arial"/>
          <w:sz w:val="22"/>
        </w:rPr>
        <w:t xml:space="preserve">apoyo a la </w:t>
      </w:r>
      <w:r w:rsidR="00F00E78">
        <w:rPr>
          <w:rFonts w:ascii="Arial" w:hAnsi="Arial" w:cs="Arial"/>
          <w:sz w:val="22"/>
        </w:rPr>
        <w:br/>
      </w:r>
      <w:r w:rsidR="00FC4D5C" w:rsidRPr="00B918DE">
        <w:rPr>
          <w:rFonts w:ascii="Arial" w:hAnsi="Arial" w:cs="Arial"/>
          <w:sz w:val="22"/>
        </w:rPr>
        <w:t>gestión</w:t>
      </w:r>
      <w:r w:rsidR="00281BD6" w:rsidRPr="00B918DE">
        <w:rPr>
          <w:rFonts w:ascii="Arial" w:hAnsi="Arial" w:cs="Arial"/>
          <w:sz w:val="22"/>
        </w:rPr>
        <w:t xml:space="preserve"> institucional</w:t>
      </w:r>
      <w:r w:rsidR="00607ECD" w:rsidRPr="00B918DE">
        <w:rPr>
          <w:rFonts w:ascii="Arial" w:hAnsi="Arial" w:cs="Arial"/>
          <w:sz w:val="22"/>
        </w:rPr>
        <w:t xml:space="preserve"> y el apoyo para cubrir temporalmente los costos de operación han permitido alcanzar los resultados previstos</w:t>
      </w:r>
      <w:r w:rsidR="00B3709F" w:rsidRPr="00B918DE">
        <w:rPr>
          <w:rFonts w:ascii="Arial" w:hAnsi="Arial" w:cs="Arial"/>
          <w:sz w:val="22"/>
        </w:rPr>
        <w:t xml:space="preserve">. </w:t>
      </w:r>
    </w:p>
    <w:bookmarkEnd w:id="263"/>
    <w:p w14:paraId="5D69A67E" w14:textId="77777777" w:rsidR="00EC31C6" w:rsidRPr="00366A4F" w:rsidRDefault="00C57977" w:rsidP="00212F82">
      <w:pPr>
        <w:pStyle w:val="FirstHeading"/>
        <w:tabs>
          <w:tab w:val="clear" w:pos="0"/>
          <w:tab w:val="clear" w:pos="86"/>
          <w:tab w:val="left" w:pos="1080"/>
        </w:tabs>
        <w:ind w:left="1080"/>
        <w:rPr>
          <w:rFonts w:ascii="Arial" w:hAnsi="Arial" w:cs="Arial"/>
          <w:i/>
          <w:noProof/>
          <w:sz w:val="22"/>
        </w:rPr>
      </w:pPr>
      <w:r w:rsidRPr="00212F82">
        <w:rPr>
          <w:rFonts w:ascii="Arial" w:hAnsi="Arial" w:cs="Arial"/>
          <w:noProof/>
          <w:sz w:val="22"/>
        </w:rPr>
        <w:t>B</w:t>
      </w:r>
      <w:r w:rsidRPr="00366A4F">
        <w:rPr>
          <w:rFonts w:ascii="Arial" w:hAnsi="Arial" w:cs="Arial"/>
          <w:i/>
          <w:noProof/>
          <w:sz w:val="22"/>
        </w:rPr>
        <w:tab/>
      </w:r>
      <w:r w:rsidR="00281BD6" w:rsidRPr="00366A4F">
        <w:rPr>
          <w:rFonts w:ascii="Arial" w:hAnsi="Arial" w:cs="Arial"/>
          <w:noProof/>
          <w:sz w:val="22"/>
        </w:rPr>
        <w:t xml:space="preserve">Conocimiento </w:t>
      </w:r>
      <w:r w:rsidR="00FB766A" w:rsidRPr="00366A4F">
        <w:rPr>
          <w:rFonts w:ascii="Arial" w:hAnsi="Arial" w:cs="Arial"/>
          <w:noProof/>
          <w:sz w:val="22"/>
        </w:rPr>
        <w:t>E</w:t>
      </w:r>
      <w:r w:rsidR="00281BD6" w:rsidRPr="00366A4F">
        <w:rPr>
          <w:rFonts w:ascii="Arial" w:hAnsi="Arial" w:cs="Arial"/>
          <w:noProof/>
          <w:sz w:val="22"/>
        </w:rPr>
        <w:t xml:space="preserve">xistente </w:t>
      </w:r>
      <w:r w:rsidR="00FB766A" w:rsidRPr="00366A4F">
        <w:rPr>
          <w:rFonts w:ascii="Arial" w:hAnsi="Arial" w:cs="Arial"/>
          <w:noProof/>
          <w:sz w:val="22"/>
        </w:rPr>
        <w:t xml:space="preserve">sobre la Efectividad de Intervenciones de </w:t>
      </w:r>
      <w:r w:rsidR="00AA0B8E" w:rsidRPr="00366A4F">
        <w:rPr>
          <w:rFonts w:ascii="Arial" w:hAnsi="Arial" w:cs="Arial"/>
          <w:noProof/>
          <w:sz w:val="22"/>
        </w:rPr>
        <w:t xml:space="preserve">Mejoramiento </w:t>
      </w:r>
      <w:r w:rsidR="00E929D2" w:rsidRPr="00366A4F">
        <w:rPr>
          <w:rFonts w:ascii="Arial" w:hAnsi="Arial" w:cs="Arial"/>
          <w:noProof/>
          <w:sz w:val="22"/>
        </w:rPr>
        <w:t>de Agua y Saneamiento para Puerto Príncipe – Fase I</w:t>
      </w:r>
      <w:r w:rsidR="00D3546D" w:rsidRPr="00366A4F">
        <w:rPr>
          <w:rFonts w:ascii="Arial" w:hAnsi="Arial" w:cs="Arial"/>
          <w:noProof/>
          <w:sz w:val="22"/>
        </w:rPr>
        <w:t>I</w:t>
      </w:r>
      <w:r w:rsidR="00E929D2" w:rsidRPr="00366A4F">
        <w:rPr>
          <w:rFonts w:ascii="Arial" w:hAnsi="Arial" w:cs="Arial"/>
          <w:noProof/>
          <w:sz w:val="22"/>
        </w:rPr>
        <w:t xml:space="preserve"> -</w:t>
      </w:r>
      <w:r w:rsidR="00FB766A" w:rsidRPr="00366A4F">
        <w:rPr>
          <w:rFonts w:ascii="Arial" w:hAnsi="Arial" w:cs="Arial"/>
          <w:noProof/>
          <w:sz w:val="22"/>
        </w:rPr>
        <w:t xml:space="preserve"> </w:t>
      </w:r>
      <w:r w:rsidR="00A449B4">
        <w:rPr>
          <w:rFonts w:ascii="Arial" w:hAnsi="Arial" w:cs="Arial"/>
          <w:noProof/>
          <w:sz w:val="22"/>
        </w:rPr>
        <w:br/>
      </w:r>
      <w:r w:rsidR="00E929D2" w:rsidRPr="00366A4F">
        <w:rPr>
          <w:rFonts w:ascii="Arial" w:hAnsi="Arial" w:cs="Arial"/>
          <w:noProof/>
          <w:sz w:val="22"/>
        </w:rPr>
        <w:t>HA</w:t>
      </w:r>
      <w:r w:rsidR="00AA0B8E" w:rsidRPr="00366A4F">
        <w:rPr>
          <w:rFonts w:ascii="Arial" w:hAnsi="Arial" w:cs="Arial"/>
          <w:noProof/>
          <w:sz w:val="22"/>
        </w:rPr>
        <w:t>-L10</w:t>
      </w:r>
      <w:r w:rsidR="00E929D2" w:rsidRPr="00366A4F">
        <w:rPr>
          <w:rFonts w:ascii="Arial" w:hAnsi="Arial" w:cs="Arial"/>
          <w:noProof/>
          <w:sz w:val="22"/>
        </w:rPr>
        <w:t>75</w:t>
      </w:r>
    </w:p>
    <w:p w14:paraId="5D69A67F" w14:textId="77777777" w:rsidR="003629A6" w:rsidRPr="00B918DE" w:rsidRDefault="00C57977" w:rsidP="00212F82">
      <w:pPr>
        <w:pStyle w:val="Paragraph"/>
        <w:tabs>
          <w:tab w:val="clear" w:pos="720"/>
        </w:tabs>
        <w:ind w:left="1080"/>
        <w:outlineLvl w:val="9"/>
        <w:rPr>
          <w:rFonts w:ascii="Arial" w:hAnsi="Arial" w:cs="Arial"/>
          <w:sz w:val="22"/>
        </w:rPr>
      </w:pPr>
      <w:bookmarkStart w:id="264" w:name="_Toc305003947"/>
      <w:r w:rsidRPr="00B918DE">
        <w:rPr>
          <w:rFonts w:ascii="Arial" w:hAnsi="Arial" w:cs="Arial"/>
          <w:sz w:val="22"/>
        </w:rPr>
        <w:t>3.</w:t>
      </w:r>
      <w:r w:rsidR="00196A03" w:rsidRPr="00B918DE">
        <w:rPr>
          <w:rFonts w:ascii="Arial" w:hAnsi="Arial" w:cs="Arial"/>
          <w:sz w:val="22"/>
        </w:rPr>
        <w:t>2</w:t>
      </w:r>
      <w:r w:rsidRPr="00B918DE">
        <w:rPr>
          <w:rFonts w:ascii="Arial" w:hAnsi="Arial" w:cs="Arial"/>
          <w:sz w:val="22"/>
        </w:rPr>
        <w:tab/>
      </w:r>
      <w:r w:rsidRPr="00B918DE">
        <w:rPr>
          <w:rFonts w:ascii="Arial" w:hAnsi="Arial" w:cs="Arial"/>
          <w:b/>
          <w:sz w:val="22"/>
        </w:rPr>
        <w:t xml:space="preserve">Evaluaciones previas – </w:t>
      </w:r>
      <w:r w:rsidR="003629A6" w:rsidRPr="00B918DE">
        <w:rPr>
          <w:rFonts w:ascii="Arial" w:hAnsi="Arial" w:cs="Arial"/>
          <w:b/>
          <w:sz w:val="22"/>
        </w:rPr>
        <w:t>Diagnóstico:</w:t>
      </w:r>
      <w:r w:rsidR="003629A6" w:rsidRPr="00B918DE">
        <w:rPr>
          <w:rFonts w:ascii="Arial" w:hAnsi="Arial" w:cs="Arial"/>
          <w:sz w:val="22"/>
        </w:rPr>
        <w:t xml:space="preserve"> El proyecto HA-L1075 es la continuación del proyecto Mejoramiento de Agua y Saneamiento para Puerto Príncipe – Fase I</w:t>
      </w:r>
      <w:r w:rsidR="00632806" w:rsidRPr="00B918DE">
        <w:rPr>
          <w:rFonts w:ascii="Arial" w:hAnsi="Arial" w:cs="Arial"/>
          <w:sz w:val="22"/>
        </w:rPr>
        <w:t>I</w:t>
      </w:r>
      <w:r w:rsidR="003629A6" w:rsidRPr="00B918DE">
        <w:rPr>
          <w:rFonts w:ascii="Arial" w:hAnsi="Arial" w:cs="Arial"/>
          <w:sz w:val="22"/>
        </w:rPr>
        <w:t xml:space="preserve"> </w:t>
      </w:r>
      <w:r w:rsidR="00A449B4">
        <w:rPr>
          <w:rFonts w:ascii="Arial" w:hAnsi="Arial" w:cs="Arial"/>
          <w:sz w:val="22"/>
        </w:rPr>
        <w:br/>
      </w:r>
      <w:r w:rsidR="003629A6" w:rsidRPr="00B918DE">
        <w:rPr>
          <w:rFonts w:ascii="Arial" w:hAnsi="Arial" w:cs="Arial"/>
          <w:sz w:val="22"/>
        </w:rPr>
        <w:t xml:space="preserve">iniciado </w:t>
      </w:r>
      <w:r w:rsidR="00632806" w:rsidRPr="00B918DE">
        <w:rPr>
          <w:rFonts w:ascii="Arial" w:hAnsi="Arial" w:cs="Arial"/>
          <w:sz w:val="22"/>
        </w:rPr>
        <w:t>en el año 2014</w:t>
      </w:r>
      <w:r w:rsidR="003629A6" w:rsidRPr="00B918DE">
        <w:rPr>
          <w:rFonts w:ascii="Arial" w:hAnsi="Arial" w:cs="Arial"/>
          <w:sz w:val="22"/>
        </w:rPr>
        <w:t xml:space="preserve"> </w:t>
      </w:r>
      <w:r w:rsidR="00196A03" w:rsidRPr="00B918DE">
        <w:rPr>
          <w:rFonts w:ascii="Arial" w:hAnsi="Arial" w:cs="Arial"/>
          <w:sz w:val="22"/>
        </w:rPr>
        <w:t xml:space="preserve">y </w:t>
      </w:r>
      <w:r w:rsidR="003629A6" w:rsidRPr="00B918DE">
        <w:rPr>
          <w:rFonts w:ascii="Arial" w:hAnsi="Arial" w:cs="Arial"/>
          <w:sz w:val="22"/>
        </w:rPr>
        <w:t>financiado también por el Banco. A raíz de</w:t>
      </w:r>
      <w:r w:rsidR="00196A03" w:rsidRPr="00B918DE">
        <w:rPr>
          <w:rFonts w:ascii="Arial" w:hAnsi="Arial" w:cs="Arial"/>
          <w:sz w:val="22"/>
        </w:rPr>
        <w:t>l</w:t>
      </w:r>
      <w:r w:rsidR="003629A6" w:rsidRPr="00B918DE">
        <w:rPr>
          <w:rFonts w:ascii="Arial" w:hAnsi="Arial" w:cs="Arial"/>
          <w:sz w:val="22"/>
        </w:rPr>
        <w:t xml:space="preserve"> diagnóstico del CTE de la RMPP preparado por la Asistencia Técnica Operativa</w:t>
      </w:r>
      <w:r w:rsidR="003629A6" w:rsidRPr="00B918DE">
        <w:rPr>
          <w:rStyle w:val="FootnoteReference"/>
          <w:rFonts w:ascii="Arial" w:hAnsi="Arial" w:cs="Arial"/>
          <w:sz w:val="22"/>
        </w:rPr>
        <w:footnoteReference w:id="2"/>
      </w:r>
      <w:r w:rsidR="003629A6" w:rsidRPr="00B918DE">
        <w:rPr>
          <w:rFonts w:ascii="Arial" w:hAnsi="Arial" w:cs="Arial"/>
          <w:sz w:val="22"/>
        </w:rPr>
        <w:t xml:space="preserve"> así como del Plan Maestro de agua para la RMMP</w:t>
      </w:r>
      <w:r w:rsidR="003629A6" w:rsidRPr="00B918DE">
        <w:rPr>
          <w:rStyle w:val="FootnoteReference"/>
          <w:rFonts w:ascii="Arial" w:hAnsi="Arial" w:cs="Arial"/>
          <w:sz w:val="22"/>
        </w:rPr>
        <w:footnoteReference w:id="3"/>
      </w:r>
      <w:r w:rsidR="003629A6" w:rsidRPr="00B918DE">
        <w:rPr>
          <w:rFonts w:ascii="Arial" w:hAnsi="Arial" w:cs="Arial"/>
          <w:sz w:val="22"/>
        </w:rPr>
        <w:t xml:space="preserve">, se pudo </w:t>
      </w:r>
      <w:r w:rsidR="00196A03" w:rsidRPr="00B918DE">
        <w:rPr>
          <w:rFonts w:ascii="Arial" w:hAnsi="Arial" w:cs="Arial"/>
          <w:sz w:val="22"/>
        </w:rPr>
        <w:t>tener</w:t>
      </w:r>
      <w:r w:rsidR="003629A6" w:rsidRPr="00B918DE">
        <w:rPr>
          <w:rFonts w:ascii="Arial" w:hAnsi="Arial" w:cs="Arial"/>
          <w:sz w:val="22"/>
        </w:rPr>
        <w:t xml:space="preserve"> conocimiento de la situación real de la empresa</w:t>
      </w:r>
      <w:r w:rsidR="00196A03" w:rsidRPr="00B918DE">
        <w:rPr>
          <w:rFonts w:ascii="Arial" w:hAnsi="Arial" w:cs="Arial"/>
          <w:sz w:val="22"/>
        </w:rPr>
        <w:t>, iniciar un programa de mejoramiento (en curso)</w:t>
      </w:r>
      <w:r w:rsidR="003629A6" w:rsidRPr="00B918DE">
        <w:rPr>
          <w:rFonts w:ascii="Arial" w:hAnsi="Arial" w:cs="Arial"/>
          <w:sz w:val="22"/>
        </w:rPr>
        <w:t xml:space="preserve"> y se pudieron identificar las obras a realizar para mejorar el servicio. Disponiendo ahora de </w:t>
      </w:r>
      <w:r w:rsidR="00A449B4">
        <w:rPr>
          <w:rFonts w:ascii="Arial" w:hAnsi="Arial" w:cs="Arial"/>
          <w:sz w:val="22"/>
        </w:rPr>
        <w:br/>
      </w:r>
      <w:r w:rsidR="003629A6" w:rsidRPr="00B918DE">
        <w:rPr>
          <w:rFonts w:ascii="Arial" w:hAnsi="Arial" w:cs="Arial"/>
          <w:sz w:val="22"/>
        </w:rPr>
        <w:t>indicadores de gestión de la empresa, estos mismos servirán para el monitoreo de la evolución de la situación técnica, comercial y financiera del</w:t>
      </w:r>
      <w:r w:rsidR="00196A03" w:rsidRPr="00B918DE">
        <w:rPr>
          <w:rFonts w:ascii="Arial" w:hAnsi="Arial" w:cs="Arial"/>
          <w:sz w:val="22"/>
        </w:rPr>
        <w:t xml:space="preserve"> nuevo proyecto.</w:t>
      </w:r>
    </w:p>
    <w:p w14:paraId="5D69A680" w14:textId="77777777" w:rsidR="00196A03" w:rsidRPr="00B918DE" w:rsidRDefault="003629A6" w:rsidP="00212F82">
      <w:pPr>
        <w:pStyle w:val="Paragraph"/>
        <w:tabs>
          <w:tab w:val="clear" w:pos="720"/>
        </w:tabs>
        <w:ind w:left="1080"/>
        <w:outlineLvl w:val="9"/>
        <w:rPr>
          <w:rFonts w:ascii="Arial" w:hAnsi="Arial" w:cs="Arial"/>
          <w:sz w:val="22"/>
        </w:rPr>
      </w:pPr>
      <w:r w:rsidRPr="00B918DE">
        <w:rPr>
          <w:rFonts w:ascii="Arial" w:hAnsi="Arial" w:cs="Arial"/>
          <w:sz w:val="22"/>
        </w:rPr>
        <w:t>3.3</w:t>
      </w:r>
      <w:r w:rsidRPr="00B918DE">
        <w:rPr>
          <w:rFonts w:ascii="Arial" w:hAnsi="Arial" w:cs="Arial"/>
          <w:sz w:val="22"/>
        </w:rPr>
        <w:tab/>
      </w:r>
      <w:r w:rsidRPr="00B918DE">
        <w:rPr>
          <w:rFonts w:ascii="Arial" w:hAnsi="Arial" w:cs="Arial"/>
          <w:b/>
          <w:sz w:val="22"/>
        </w:rPr>
        <w:t>Evaluaciones previas – Encuestas</w:t>
      </w:r>
      <w:r w:rsidRPr="00212F82">
        <w:rPr>
          <w:rFonts w:ascii="Arial" w:hAnsi="Arial" w:cs="Arial"/>
          <w:b/>
          <w:sz w:val="22"/>
        </w:rPr>
        <w:t>:</w:t>
      </w:r>
      <w:r w:rsidRPr="00B918DE">
        <w:rPr>
          <w:rFonts w:ascii="Arial" w:hAnsi="Arial" w:cs="Arial"/>
          <w:sz w:val="22"/>
        </w:rPr>
        <w:t xml:space="preserve"> </w:t>
      </w:r>
      <w:bookmarkStart w:id="265" w:name="_Toc352318767"/>
      <w:r w:rsidR="00196A03" w:rsidRPr="00B918DE">
        <w:rPr>
          <w:rFonts w:ascii="Arial" w:hAnsi="Arial" w:cs="Arial"/>
          <w:sz w:val="22"/>
        </w:rPr>
        <w:t>En la actualidad se está llevando a c</w:t>
      </w:r>
      <w:r w:rsidR="00F00E78">
        <w:rPr>
          <w:rFonts w:ascii="Arial" w:hAnsi="Arial" w:cs="Arial"/>
          <w:sz w:val="22"/>
        </w:rPr>
        <w:t xml:space="preserve">abo una </w:t>
      </w:r>
      <w:r w:rsidR="00003399">
        <w:rPr>
          <w:rFonts w:ascii="Arial" w:hAnsi="Arial" w:cs="Arial"/>
          <w:sz w:val="22"/>
        </w:rPr>
        <w:br/>
      </w:r>
      <w:r w:rsidR="00F00E78">
        <w:rPr>
          <w:rFonts w:ascii="Arial" w:hAnsi="Arial" w:cs="Arial"/>
          <w:sz w:val="22"/>
        </w:rPr>
        <w:t>encue</w:t>
      </w:r>
      <w:ins w:id="266" w:author="Cathala, Corinne" w:date="2017-09-11T11:38:00Z">
        <w:r w:rsidR="002236C6">
          <w:rPr>
            <w:rFonts w:ascii="Arial" w:hAnsi="Arial" w:cs="Arial"/>
            <w:sz w:val="22"/>
          </w:rPr>
          <w:t>s</w:t>
        </w:r>
      </w:ins>
      <w:r w:rsidR="00F00E78">
        <w:rPr>
          <w:rFonts w:ascii="Arial" w:hAnsi="Arial" w:cs="Arial"/>
          <w:sz w:val="22"/>
        </w:rPr>
        <w:t>ta en el marco del</w:t>
      </w:r>
      <w:r w:rsidR="00196A03" w:rsidRPr="00B918DE">
        <w:rPr>
          <w:rFonts w:ascii="Arial" w:hAnsi="Arial" w:cs="Arial"/>
          <w:sz w:val="22"/>
        </w:rPr>
        <w:t xml:space="preserve"> “Estudio de caracterización de los modos de </w:t>
      </w:r>
      <w:r w:rsidR="00A449B4">
        <w:rPr>
          <w:rFonts w:ascii="Arial" w:hAnsi="Arial" w:cs="Arial"/>
          <w:sz w:val="22"/>
        </w:rPr>
        <w:br/>
      </w:r>
      <w:r w:rsidR="00196A03" w:rsidRPr="00B918DE">
        <w:rPr>
          <w:rFonts w:ascii="Arial" w:hAnsi="Arial" w:cs="Arial"/>
          <w:sz w:val="22"/>
        </w:rPr>
        <w:t>abastecimiento de agua en la RMPP”</w:t>
      </w:r>
      <w:r w:rsidR="00196A03" w:rsidRPr="00B918DE">
        <w:rPr>
          <w:rStyle w:val="FootnoteReference"/>
          <w:rFonts w:ascii="Arial" w:hAnsi="Arial" w:cs="Arial"/>
          <w:sz w:val="22"/>
        </w:rPr>
        <w:footnoteReference w:id="4"/>
      </w:r>
      <w:r w:rsidR="00196A03" w:rsidRPr="00B918DE">
        <w:rPr>
          <w:rFonts w:ascii="Arial" w:hAnsi="Arial" w:cs="Arial"/>
          <w:sz w:val="22"/>
        </w:rPr>
        <w:t xml:space="preserve">. El estudio tiene como objetivo general </w:t>
      </w:r>
      <w:r w:rsidR="00A449B4">
        <w:rPr>
          <w:rFonts w:ascii="Arial" w:hAnsi="Arial" w:cs="Arial"/>
          <w:sz w:val="22"/>
        </w:rPr>
        <w:br/>
      </w:r>
      <w:r w:rsidR="00196A03" w:rsidRPr="00B918DE">
        <w:rPr>
          <w:rFonts w:ascii="Arial" w:hAnsi="Arial" w:cs="Arial"/>
          <w:sz w:val="22"/>
        </w:rPr>
        <w:t>caracterizar los modos de abastecimiento de agua en la RMPP según la fuente y su uso. Los objetivos específicos del estudio son: i) analizar la información existente sobre estudios de abastecimiento de agua en la RMPP (análisis de escritorio); y ii) determinar, de forma representativa, los modos de abastecimiento de agua en los 6 municipios de la RMPP (Port-au-Prince, Delmas, Carrefour, Cité Soleil, Petion Ville y Tabarre) y los tipos de instalaciones sanitarias que utiliza la población.</w:t>
      </w:r>
      <w:bookmarkEnd w:id="265"/>
      <w:r w:rsidR="00196A03" w:rsidRPr="00B918DE">
        <w:rPr>
          <w:rFonts w:ascii="Arial" w:hAnsi="Arial" w:cs="Arial"/>
          <w:sz w:val="22"/>
        </w:rPr>
        <w:t xml:space="preserve"> </w:t>
      </w:r>
      <w:bookmarkStart w:id="267" w:name="_Toc352318768"/>
      <w:r w:rsidR="00196A03" w:rsidRPr="00B918DE">
        <w:rPr>
          <w:rFonts w:ascii="Arial" w:hAnsi="Arial" w:cs="Arial"/>
          <w:sz w:val="22"/>
        </w:rPr>
        <w:t xml:space="preserve">Para lograr estos objetivos el estudio ha definido una encuesta a realizar en 2.000 hogares </w:t>
      </w:r>
      <w:r w:rsidR="00A449B4">
        <w:rPr>
          <w:rFonts w:ascii="Arial" w:hAnsi="Arial" w:cs="Arial"/>
          <w:sz w:val="22"/>
        </w:rPr>
        <w:br/>
      </w:r>
      <w:r w:rsidR="00196A03" w:rsidRPr="00B918DE">
        <w:rPr>
          <w:rFonts w:ascii="Arial" w:hAnsi="Arial" w:cs="Arial"/>
          <w:sz w:val="22"/>
        </w:rPr>
        <w:t xml:space="preserve">distribuidos de forma representativa en toda la RMPP, según el análisis estadístico elaborado para el estudio. La encuesta recopila información respecto a la </w:t>
      </w:r>
      <w:r w:rsidR="00A449B4">
        <w:rPr>
          <w:rFonts w:ascii="Arial" w:hAnsi="Arial" w:cs="Arial"/>
          <w:sz w:val="22"/>
        </w:rPr>
        <w:br/>
      </w:r>
      <w:r w:rsidR="00196A03" w:rsidRPr="00B918DE">
        <w:rPr>
          <w:rFonts w:ascii="Arial" w:hAnsi="Arial" w:cs="Arial"/>
          <w:sz w:val="22"/>
        </w:rPr>
        <w:t xml:space="preserve">caracterización de los hogares (habitantes, edad, ocupación, etc.); el origen del abastecimiento del agua de beber y de uso doméstico (red pública, quioscos, </w:t>
      </w:r>
      <w:r w:rsidR="00A449B4">
        <w:rPr>
          <w:rFonts w:ascii="Arial" w:hAnsi="Arial" w:cs="Arial"/>
          <w:sz w:val="22"/>
        </w:rPr>
        <w:br/>
      </w:r>
      <w:r w:rsidR="00196A03" w:rsidRPr="00B918DE">
        <w:rPr>
          <w:rFonts w:ascii="Arial" w:hAnsi="Arial" w:cs="Arial"/>
          <w:sz w:val="22"/>
        </w:rPr>
        <w:t xml:space="preserve">camiones, venta ambulante, agua de lluvia, etc.); el volumen de consumo; el precio según el modo de aprovisionamiento; el tiempo consumido en el abastecimiento; la tipología de instalación sanitaria utilizada por las familias (baño, letrina ventilada, </w:t>
      </w:r>
      <w:r w:rsidR="00196A03" w:rsidRPr="00B918DE">
        <w:rPr>
          <w:rFonts w:ascii="Arial" w:hAnsi="Arial" w:cs="Arial"/>
          <w:sz w:val="22"/>
        </w:rPr>
        <w:lastRenderedPageBreak/>
        <w:t>etc.); entre otros. Esta información, servirá de línea de base para la evaluación de resultados del presente proyecto.</w:t>
      </w:r>
      <w:bookmarkEnd w:id="267"/>
      <w:r w:rsidR="00196A03" w:rsidRPr="00B918DE">
        <w:rPr>
          <w:rFonts w:ascii="Arial" w:hAnsi="Arial" w:cs="Arial"/>
          <w:sz w:val="22"/>
        </w:rPr>
        <w:t xml:space="preserve"> </w:t>
      </w:r>
      <w:r w:rsidR="00873214" w:rsidRPr="00873214">
        <w:rPr>
          <w:rFonts w:ascii="Arial" w:hAnsi="Arial" w:cs="Arial"/>
          <w:sz w:val="22"/>
        </w:rPr>
        <w:t>Al término del proyecto se realizará una encuesta similar para determina</w:t>
      </w:r>
      <w:r w:rsidR="00873214">
        <w:rPr>
          <w:rFonts w:ascii="Arial" w:hAnsi="Arial" w:cs="Arial"/>
          <w:sz w:val="22"/>
        </w:rPr>
        <w:t xml:space="preserve">r los </w:t>
      </w:r>
      <w:r w:rsidR="00873214" w:rsidRPr="00873214">
        <w:rPr>
          <w:rFonts w:ascii="Arial" w:hAnsi="Arial" w:cs="Arial"/>
          <w:sz w:val="22"/>
        </w:rPr>
        <w:t>resultados del proyecto.</w:t>
      </w:r>
    </w:p>
    <w:p w14:paraId="5D69A681" w14:textId="32287DC0" w:rsidR="00116AC8" w:rsidRPr="00B918DE" w:rsidRDefault="003629A6" w:rsidP="00212F82">
      <w:pPr>
        <w:pStyle w:val="Paragraph"/>
        <w:tabs>
          <w:tab w:val="clear" w:pos="720"/>
          <w:tab w:val="num" w:pos="1080"/>
        </w:tabs>
        <w:ind w:left="1080"/>
        <w:rPr>
          <w:rFonts w:ascii="Arial" w:hAnsi="Arial" w:cs="Arial"/>
          <w:sz w:val="22"/>
        </w:rPr>
      </w:pPr>
      <w:r w:rsidRPr="00B918DE">
        <w:rPr>
          <w:rFonts w:ascii="Arial" w:hAnsi="Arial" w:cs="Arial"/>
          <w:sz w:val="22"/>
        </w:rPr>
        <w:t>3.</w:t>
      </w:r>
      <w:r w:rsidR="00196A03" w:rsidRPr="00B918DE">
        <w:rPr>
          <w:rFonts w:ascii="Arial" w:hAnsi="Arial" w:cs="Arial"/>
          <w:sz w:val="22"/>
        </w:rPr>
        <w:t>4</w:t>
      </w:r>
      <w:r w:rsidRPr="00B918DE">
        <w:rPr>
          <w:rFonts w:ascii="Arial" w:hAnsi="Arial" w:cs="Arial"/>
          <w:sz w:val="22"/>
        </w:rPr>
        <w:tab/>
      </w:r>
      <w:r w:rsidRPr="00B918DE">
        <w:rPr>
          <w:rFonts w:ascii="Arial" w:hAnsi="Arial" w:cs="Arial"/>
          <w:b/>
          <w:sz w:val="22"/>
        </w:rPr>
        <w:t xml:space="preserve">Análisis Costo-Beneficio ex ante de las Obras del Programa. </w:t>
      </w:r>
      <w:r w:rsidRPr="00B918DE">
        <w:rPr>
          <w:rFonts w:ascii="Arial" w:hAnsi="Arial" w:cs="Arial"/>
          <w:sz w:val="22"/>
        </w:rPr>
        <w:t xml:space="preserve">Durante la </w:t>
      </w:r>
      <w:r w:rsidR="00D93C73">
        <w:rPr>
          <w:rFonts w:ascii="Arial" w:hAnsi="Arial" w:cs="Arial"/>
          <w:sz w:val="22"/>
        </w:rPr>
        <w:br/>
      </w:r>
      <w:r w:rsidRPr="00B918DE">
        <w:rPr>
          <w:rFonts w:ascii="Arial" w:hAnsi="Arial" w:cs="Arial"/>
          <w:sz w:val="22"/>
        </w:rPr>
        <w:t xml:space="preserve">preparación del programa, </w:t>
      </w:r>
      <w:r w:rsidR="0023394B" w:rsidRPr="00B918DE">
        <w:rPr>
          <w:rFonts w:ascii="Arial" w:hAnsi="Arial" w:cs="Arial"/>
          <w:sz w:val="22"/>
        </w:rPr>
        <w:t xml:space="preserve">se </w:t>
      </w:r>
      <w:r w:rsidRPr="00B918DE">
        <w:rPr>
          <w:rFonts w:ascii="Arial" w:hAnsi="Arial" w:cs="Arial"/>
          <w:sz w:val="22"/>
        </w:rPr>
        <w:t>realizó una evaluación económica ex ante</w:t>
      </w:r>
      <w:r w:rsidR="00C82F05" w:rsidRPr="00B918DE">
        <w:rPr>
          <w:rFonts w:ascii="Arial" w:hAnsi="Arial" w:cs="Arial"/>
          <w:sz w:val="22"/>
        </w:rPr>
        <w:t xml:space="preserve">. Los </w:t>
      </w:r>
      <w:r w:rsidR="00A449B4">
        <w:rPr>
          <w:rFonts w:ascii="Arial" w:hAnsi="Arial" w:cs="Arial"/>
          <w:sz w:val="22"/>
        </w:rPr>
        <w:br/>
      </w:r>
      <w:r w:rsidR="00C82F05" w:rsidRPr="00B918DE">
        <w:rPr>
          <w:rFonts w:ascii="Arial" w:hAnsi="Arial" w:cs="Arial"/>
          <w:sz w:val="22"/>
        </w:rPr>
        <w:t xml:space="preserve">beneficios tenidos en cuenta fueron el ahorro de costos por acarreo y potabilización, y la disposición a pagar por la eliminación del racionamiento lo cual incluye costos que generan en la sociedad las enfermedades de origen hídrico y los costos </w:t>
      </w:r>
      <w:r w:rsidR="00A449B4">
        <w:rPr>
          <w:rFonts w:ascii="Arial" w:hAnsi="Arial" w:cs="Arial"/>
          <w:sz w:val="22"/>
        </w:rPr>
        <w:br/>
      </w:r>
      <w:r w:rsidR="00C82F05" w:rsidRPr="00B918DE">
        <w:rPr>
          <w:rFonts w:ascii="Arial" w:hAnsi="Arial" w:cs="Arial"/>
          <w:sz w:val="22"/>
        </w:rPr>
        <w:t xml:space="preserve">económicos por la consecución de agua potable para completar la suministrada por la CTE. La evaluación </w:t>
      </w:r>
      <w:r w:rsidR="00116AC8" w:rsidRPr="00B918DE">
        <w:rPr>
          <w:rFonts w:ascii="Arial" w:hAnsi="Arial" w:cs="Arial"/>
          <w:sz w:val="22"/>
        </w:rPr>
        <w:t xml:space="preserve">del proyecto de la RMPP </w:t>
      </w:r>
      <w:r w:rsidR="00C82F05" w:rsidRPr="00B918DE">
        <w:rPr>
          <w:rFonts w:ascii="Arial" w:hAnsi="Arial" w:cs="Arial"/>
          <w:sz w:val="22"/>
        </w:rPr>
        <w:t xml:space="preserve">presenta   una tasa interna de </w:t>
      </w:r>
      <w:r w:rsidR="00A449B4">
        <w:rPr>
          <w:rFonts w:ascii="Arial" w:hAnsi="Arial" w:cs="Arial"/>
          <w:sz w:val="22"/>
        </w:rPr>
        <w:br/>
      </w:r>
      <w:del w:id="268" w:author="Guerrero Rivera, Marilyn Ivette" w:date="2017-09-11T14:07:00Z">
        <w:r w:rsidR="00A31E39" w:rsidDel="005246DA">
          <w:rPr>
            <w:rFonts w:ascii="Arial" w:hAnsi="Arial" w:cs="Arial"/>
            <w:sz w:val="22"/>
          </w:rPr>
          <w:delText xml:space="preserve">retorno </w:delText>
        </w:r>
        <w:r w:rsidR="00C82F05" w:rsidRPr="00B918DE" w:rsidDel="005246DA">
          <w:rPr>
            <w:rFonts w:ascii="Arial" w:hAnsi="Arial" w:cs="Arial"/>
            <w:sz w:val="22"/>
          </w:rPr>
          <w:delText>económica</w:delText>
        </w:r>
      </w:del>
      <w:ins w:id="269" w:author="Guerrero Rivera, Marilyn Ivette" w:date="2017-09-11T14:07:00Z">
        <w:r w:rsidR="005246DA">
          <w:rPr>
            <w:rFonts w:ascii="Arial" w:hAnsi="Arial" w:cs="Arial"/>
            <w:sz w:val="22"/>
          </w:rPr>
          <w:t xml:space="preserve">retorno </w:t>
        </w:r>
        <w:r w:rsidR="005246DA" w:rsidRPr="00B918DE">
          <w:rPr>
            <w:rFonts w:ascii="Arial" w:hAnsi="Arial" w:cs="Arial"/>
            <w:sz w:val="22"/>
          </w:rPr>
          <w:t>económico</w:t>
        </w:r>
      </w:ins>
      <w:r w:rsidR="00C82F05" w:rsidRPr="00B918DE">
        <w:rPr>
          <w:rFonts w:ascii="Arial" w:hAnsi="Arial" w:cs="Arial"/>
          <w:sz w:val="22"/>
        </w:rPr>
        <w:t xml:space="preserve"> </w:t>
      </w:r>
      <w:r w:rsidR="00C82F05" w:rsidRPr="00B918DE">
        <w:rPr>
          <w:rFonts w:ascii="Arial" w:hAnsi="Arial" w:cs="Arial"/>
          <w:b/>
          <w:sz w:val="22"/>
        </w:rPr>
        <w:t>(TIRE) de</w:t>
      </w:r>
      <w:r w:rsidR="00BD6110" w:rsidRPr="00B918DE">
        <w:rPr>
          <w:rFonts w:ascii="Arial" w:hAnsi="Arial" w:cs="Arial"/>
          <w:b/>
          <w:sz w:val="22"/>
        </w:rPr>
        <w:t xml:space="preserve"> </w:t>
      </w:r>
      <w:r w:rsidR="000D4CE7" w:rsidRPr="00B918DE">
        <w:rPr>
          <w:rFonts w:ascii="Arial" w:hAnsi="Arial" w:cs="Arial"/>
          <w:b/>
          <w:sz w:val="22"/>
        </w:rPr>
        <w:t>3</w:t>
      </w:r>
      <w:r w:rsidR="00200C7F" w:rsidRPr="00B918DE">
        <w:rPr>
          <w:rFonts w:ascii="Arial" w:hAnsi="Arial" w:cs="Arial"/>
          <w:b/>
          <w:sz w:val="22"/>
        </w:rPr>
        <w:t>1,5</w:t>
      </w:r>
      <w:r w:rsidR="00C82F05" w:rsidRPr="00B918DE">
        <w:rPr>
          <w:rFonts w:ascii="Arial" w:hAnsi="Arial" w:cs="Arial"/>
          <w:b/>
          <w:sz w:val="22"/>
        </w:rPr>
        <w:t>%</w:t>
      </w:r>
      <w:r w:rsidR="00C82F05" w:rsidRPr="00B918DE">
        <w:rPr>
          <w:rFonts w:ascii="Arial" w:hAnsi="Arial" w:cs="Arial"/>
          <w:sz w:val="22"/>
        </w:rPr>
        <w:t xml:space="preserve"> y el valor presente neto </w:t>
      </w:r>
      <w:r w:rsidR="00C82F05" w:rsidRPr="00B918DE">
        <w:rPr>
          <w:rFonts w:ascii="Arial" w:hAnsi="Arial" w:cs="Arial"/>
          <w:b/>
          <w:sz w:val="22"/>
        </w:rPr>
        <w:t>(VPN) de US$</w:t>
      </w:r>
      <w:r w:rsidR="000D4CE7" w:rsidRPr="00B918DE">
        <w:rPr>
          <w:rFonts w:ascii="Arial" w:hAnsi="Arial" w:cs="Arial"/>
          <w:b/>
          <w:sz w:val="22"/>
        </w:rPr>
        <w:t>1</w:t>
      </w:r>
      <w:r w:rsidR="00200C7F" w:rsidRPr="00B918DE">
        <w:rPr>
          <w:rFonts w:ascii="Arial" w:hAnsi="Arial" w:cs="Arial"/>
          <w:b/>
          <w:sz w:val="22"/>
        </w:rPr>
        <w:t>00</w:t>
      </w:r>
      <w:r w:rsidR="00C82F05" w:rsidRPr="00B918DE">
        <w:rPr>
          <w:rFonts w:ascii="Arial" w:hAnsi="Arial" w:cs="Arial"/>
          <w:b/>
          <w:sz w:val="22"/>
        </w:rPr>
        <w:t xml:space="preserve"> </w:t>
      </w:r>
      <w:r w:rsidR="00A449B4">
        <w:rPr>
          <w:rFonts w:ascii="Arial" w:hAnsi="Arial" w:cs="Arial"/>
          <w:b/>
          <w:sz w:val="22"/>
        </w:rPr>
        <w:br/>
      </w:r>
      <w:r w:rsidR="00C82F05" w:rsidRPr="00B918DE">
        <w:rPr>
          <w:rFonts w:ascii="Arial" w:hAnsi="Arial" w:cs="Arial"/>
          <w:b/>
          <w:sz w:val="22"/>
        </w:rPr>
        <w:t>millones</w:t>
      </w:r>
      <w:r w:rsidR="00C82F05" w:rsidRPr="00B918DE">
        <w:rPr>
          <w:rFonts w:ascii="Arial" w:hAnsi="Arial" w:cs="Arial"/>
          <w:sz w:val="22"/>
        </w:rPr>
        <w:t xml:space="preserve">. Adicionalmente, se realizó un análisis de sensibilidad a las variables que son supuestos o que su estimación tiene alta variabilidad. Se encontró que los </w:t>
      </w:r>
      <w:r w:rsidR="00A449B4">
        <w:rPr>
          <w:rFonts w:ascii="Arial" w:hAnsi="Arial" w:cs="Arial"/>
          <w:sz w:val="22"/>
        </w:rPr>
        <w:br/>
      </w:r>
      <w:r w:rsidR="00C82F05" w:rsidRPr="00B918DE">
        <w:rPr>
          <w:rFonts w:ascii="Arial" w:hAnsi="Arial" w:cs="Arial"/>
          <w:sz w:val="22"/>
        </w:rPr>
        <w:t xml:space="preserve">resultados son robustos debido principalmente a que se incorporará nuevos </w:t>
      </w:r>
      <w:r w:rsidR="00A449B4">
        <w:rPr>
          <w:rFonts w:ascii="Arial" w:hAnsi="Arial" w:cs="Arial"/>
          <w:sz w:val="22"/>
        </w:rPr>
        <w:br/>
      </w:r>
      <w:r w:rsidR="00C82F05" w:rsidRPr="00B918DE">
        <w:rPr>
          <w:rFonts w:ascii="Arial" w:hAnsi="Arial" w:cs="Arial"/>
          <w:sz w:val="22"/>
        </w:rPr>
        <w:t>usuarios que hoy en día no son servidos por el sistema</w:t>
      </w:r>
      <w:r w:rsidR="00BD6110" w:rsidRPr="00B918DE">
        <w:rPr>
          <w:rFonts w:ascii="Arial" w:hAnsi="Arial" w:cs="Arial"/>
          <w:sz w:val="22"/>
        </w:rPr>
        <w:t>.</w:t>
      </w:r>
    </w:p>
    <w:p w14:paraId="5D69A682" w14:textId="77777777" w:rsidR="00637B69" w:rsidRPr="00F00E78" w:rsidRDefault="00116AC8" w:rsidP="00212F82">
      <w:pPr>
        <w:spacing w:before="120" w:after="120"/>
        <w:ind w:left="1080" w:hanging="720"/>
        <w:jc w:val="both"/>
        <w:rPr>
          <w:rFonts w:ascii="Arial" w:eastAsia="Calibri" w:hAnsi="Arial" w:cs="Arial"/>
          <w:spacing w:val="0"/>
          <w:sz w:val="22"/>
          <w:szCs w:val="22"/>
        </w:rPr>
      </w:pPr>
      <w:r w:rsidRPr="00F00E78">
        <w:rPr>
          <w:rFonts w:ascii="Arial" w:eastAsia="Calibri" w:hAnsi="Arial" w:cs="Arial"/>
          <w:spacing w:val="0"/>
          <w:sz w:val="22"/>
          <w:szCs w:val="22"/>
        </w:rPr>
        <w:t xml:space="preserve">3.5 </w:t>
      </w:r>
      <w:r w:rsidRPr="00F00E78">
        <w:rPr>
          <w:rFonts w:ascii="Arial" w:eastAsia="Calibri" w:hAnsi="Arial" w:cs="Arial"/>
          <w:spacing w:val="0"/>
          <w:sz w:val="22"/>
          <w:szCs w:val="22"/>
        </w:rPr>
        <w:tab/>
      </w:r>
      <w:r w:rsidR="00637B69" w:rsidRPr="00F00E78">
        <w:rPr>
          <w:rFonts w:ascii="Arial" w:eastAsia="Calibri" w:hAnsi="Arial" w:cs="Arial"/>
          <w:spacing w:val="0"/>
          <w:sz w:val="22"/>
          <w:szCs w:val="22"/>
        </w:rPr>
        <w:t>Para los proyectos del componente rural, se elaboró un</w:t>
      </w:r>
      <w:r w:rsidR="004B481E">
        <w:rPr>
          <w:rFonts w:ascii="Arial" w:eastAsia="Calibri" w:hAnsi="Arial" w:cs="Arial"/>
          <w:spacing w:val="0"/>
          <w:sz w:val="22"/>
          <w:szCs w:val="22"/>
        </w:rPr>
        <w:t>a</w:t>
      </w:r>
      <w:r w:rsidR="00637B69" w:rsidRPr="00F00E78">
        <w:rPr>
          <w:rFonts w:ascii="Arial" w:eastAsia="Calibri" w:hAnsi="Arial" w:cs="Arial"/>
          <w:spacing w:val="0"/>
          <w:sz w:val="22"/>
          <w:szCs w:val="22"/>
        </w:rPr>
        <w:t xml:space="preserve"> evaluación económica </w:t>
      </w:r>
      <w:r w:rsidR="00637B69" w:rsidRPr="00781641">
        <w:rPr>
          <w:rFonts w:ascii="Arial" w:eastAsia="Calibri" w:hAnsi="Arial" w:cs="Arial"/>
          <w:spacing w:val="0"/>
          <w:sz w:val="22"/>
          <w:szCs w:val="22"/>
        </w:rPr>
        <w:t>ex</w:t>
      </w:r>
      <w:r w:rsidR="00637B69" w:rsidRPr="00F00E78">
        <w:rPr>
          <w:rFonts w:ascii="Arial" w:eastAsia="Calibri" w:hAnsi="Arial" w:cs="Arial"/>
          <w:spacing w:val="0"/>
          <w:sz w:val="22"/>
          <w:szCs w:val="22"/>
        </w:rPr>
        <w:t xml:space="preserve"> ante a una muestra de 4 proyectos rurales de los cuales 3 proyectos resultaron viables. Los resultados son:</w:t>
      </w:r>
    </w:p>
    <w:p w14:paraId="5D69A683" w14:textId="77777777" w:rsidR="00637B69" w:rsidRPr="00F00E78" w:rsidRDefault="00637B69" w:rsidP="00637B69">
      <w:pPr>
        <w:ind w:left="709" w:hanging="709"/>
        <w:jc w:val="both"/>
        <w:rPr>
          <w:rFonts w:ascii="Arial" w:eastAsia="Calibri" w:hAnsi="Arial" w:cs="Arial"/>
          <w:spacing w:val="0"/>
          <w:sz w:val="22"/>
          <w:szCs w:val="22"/>
        </w:rPr>
      </w:pPr>
      <w:r w:rsidRPr="00F00E78">
        <w:rPr>
          <w:rFonts w:ascii="Arial" w:eastAsia="Calibri" w:hAnsi="Arial" w:cs="Arial"/>
          <w:spacing w:val="0"/>
          <w:sz w:val="22"/>
          <w:szCs w:val="22"/>
        </w:rPr>
        <w:t xml:space="preserve">  </w:t>
      </w:r>
    </w:p>
    <w:tbl>
      <w:tblPr>
        <w:tblStyle w:val="TableGrid"/>
        <w:tblW w:w="0" w:type="auto"/>
        <w:tblInd w:w="828" w:type="dxa"/>
        <w:tblLook w:val="04A0" w:firstRow="1" w:lastRow="0" w:firstColumn="1" w:lastColumn="0" w:noHBand="0" w:noVBand="1"/>
      </w:tblPr>
      <w:tblGrid>
        <w:gridCol w:w="2124"/>
        <w:gridCol w:w="2952"/>
        <w:gridCol w:w="2952"/>
      </w:tblGrid>
      <w:tr w:rsidR="00637B69" w:rsidRPr="00F00E78" w14:paraId="5D69A689" w14:textId="77777777" w:rsidTr="00637B69">
        <w:tc>
          <w:tcPr>
            <w:tcW w:w="2124" w:type="dxa"/>
          </w:tcPr>
          <w:p w14:paraId="5D69A684" w14:textId="77777777" w:rsidR="00637B69" w:rsidRPr="00F00E78" w:rsidRDefault="00637B69" w:rsidP="000E2C29">
            <w:pPr>
              <w:jc w:val="center"/>
              <w:rPr>
                <w:rFonts w:ascii="Arial" w:hAnsi="Arial" w:cs="Arial"/>
                <w:b/>
                <w:sz w:val="22"/>
                <w:szCs w:val="22"/>
                <w:lang w:val="es-ES"/>
              </w:rPr>
            </w:pPr>
            <w:r w:rsidRPr="00F00E78">
              <w:rPr>
                <w:rFonts w:ascii="Arial" w:hAnsi="Arial" w:cs="Arial"/>
                <w:b/>
                <w:sz w:val="22"/>
                <w:szCs w:val="22"/>
                <w:lang w:val="es-ES"/>
              </w:rPr>
              <w:t>Localidad</w:t>
            </w:r>
          </w:p>
        </w:tc>
        <w:tc>
          <w:tcPr>
            <w:tcW w:w="2952" w:type="dxa"/>
          </w:tcPr>
          <w:p w14:paraId="5D69A685" w14:textId="77777777" w:rsidR="00637B69" w:rsidRPr="00F00E78" w:rsidRDefault="00637B69" w:rsidP="000E2C29">
            <w:pPr>
              <w:jc w:val="center"/>
              <w:rPr>
                <w:rFonts w:ascii="Arial" w:hAnsi="Arial" w:cs="Arial"/>
                <w:b/>
                <w:sz w:val="22"/>
                <w:szCs w:val="22"/>
                <w:lang w:val="es-ES"/>
              </w:rPr>
            </w:pPr>
            <w:r w:rsidRPr="00F00E78">
              <w:rPr>
                <w:rFonts w:ascii="Arial" w:hAnsi="Arial" w:cs="Arial"/>
                <w:b/>
                <w:sz w:val="22"/>
                <w:szCs w:val="22"/>
                <w:lang w:val="es-ES"/>
              </w:rPr>
              <w:t>Valor presente neto</w:t>
            </w:r>
          </w:p>
          <w:p w14:paraId="5D69A686" w14:textId="77777777" w:rsidR="00637B69" w:rsidRPr="00F00E78" w:rsidRDefault="00637B69" w:rsidP="000E2C29">
            <w:pPr>
              <w:jc w:val="center"/>
              <w:rPr>
                <w:rFonts w:ascii="Arial" w:hAnsi="Arial" w:cs="Arial"/>
                <w:b/>
                <w:sz w:val="22"/>
                <w:szCs w:val="22"/>
                <w:lang w:val="es-ES"/>
              </w:rPr>
            </w:pPr>
            <w:r w:rsidRPr="00F00E78">
              <w:rPr>
                <w:rFonts w:ascii="Arial" w:hAnsi="Arial" w:cs="Arial"/>
                <w:b/>
                <w:sz w:val="22"/>
                <w:szCs w:val="22"/>
                <w:lang w:val="es-ES"/>
              </w:rPr>
              <w:t>US$</w:t>
            </w:r>
          </w:p>
        </w:tc>
        <w:tc>
          <w:tcPr>
            <w:tcW w:w="2952" w:type="dxa"/>
          </w:tcPr>
          <w:p w14:paraId="5D69A687" w14:textId="77777777" w:rsidR="00637B69" w:rsidRPr="00F00E78" w:rsidRDefault="00637B69" w:rsidP="000E2C29">
            <w:pPr>
              <w:jc w:val="center"/>
              <w:rPr>
                <w:rFonts w:ascii="Arial" w:hAnsi="Arial" w:cs="Arial"/>
                <w:b/>
                <w:sz w:val="22"/>
                <w:szCs w:val="22"/>
                <w:lang w:val="es-ES"/>
              </w:rPr>
            </w:pPr>
            <w:r w:rsidRPr="00F00E78">
              <w:rPr>
                <w:rFonts w:ascii="Arial" w:hAnsi="Arial" w:cs="Arial"/>
                <w:b/>
                <w:sz w:val="22"/>
                <w:szCs w:val="22"/>
                <w:lang w:val="es-ES"/>
              </w:rPr>
              <w:t>Tasa Interna de Retorno</w:t>
            </w:r>
          </w:p>
          <w:p w14:paraId="5D69A688" w14:textId="77777777" w:rsidR="00637B69" w:rsidRPr="00F00E78" w:rsidRDefault="00637B69" w:rsidP="000E2C29">
            <w:pPr>
              <w:jc w:val="center"/>
              <w:rPr>
                <w:rFonts w:ascii="Arial" w:hAnsi="Arial" w:cs="Arial"/>
                <w:b/>
                <w:sz w:val="22"/>
                <w:szCs w:val="22"/>
                <w:lang w:val="es-ES"/>
              </w:rPr>
            </w:pPr>
            <w:r w:rsidRPr="00F00E78">
              <w:rPr>
                <w:rFonts w:ascii="Arial" w:hAnsi="Arial" w:cs="Arial"/>
                <w:b/>
                <w:sz w:val="22"/>
                <w:szCs w:val="22"/>
                <w:lang w:val="es-ES"/>
              </w:rPr>
              <w:t>(%)</w:t>
            </w:r>
          </w:p>
        </w:tc>
      </w:tr>
      <w:tr w:rsidR="00637B69" w:rsidRPr="00F00E78" w14:paraId="5D69A68D" w14:textId="77777777" w:rsidTr="00637B69">
        <w:tc>
          <w:tcPr>
            <w:tcW w:w="2124" w:type="dxa"/>
          </w:tcPr>
          <w:p w14:paraId="5D69A68A" w14:textId="77777777" w:rsidR="00637B69" w:rsidRPr="00F00E78" w:rsidRDefault="00637B69" w:rsidP="000E2C29">
            <w:pPr>
              <w:jc w:val="both"/>
              <w:rPr>
                <w:rFonts w:ascii="Arial" w:hAnsi="Arial" w:cs="Arial"/>
                <w:sz w:val="22"/>
                <w:szCs w:val="22"/>
                <w:lang w:val="es-ES"/>
              </w:rPr>
            </w:pPr>
            <w:r w:rsidRPr="00F00E78">
              <w:rPr>
                <w:rFonts w:ascii="Arial" w:hAnsi="Arial" w:cs="Arial"/>
                <w:sz w:val="22"/>
                <w:szCs w:val="22"/>
                <w:lang w:val="es-ES"/>
              </w:rPr>
              <w:t>Pont Sondé</w:t>
            </w:r>
          </w:p>
        </w:tc>
        <w:tc>
          <w:tcPr>
            <w:tcW w:w="2952" w:type="dxa"/>
          </w:tcPr>
          <w:p w14:paraId="5D69A68B"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5.014.000</w:t>
            </w:r>
          </w:p>
        </w:tc>
        <w:tc>
          <w:tcPr>
            <w:tcW w:w="2952" w:type="dxa"/>
          </w:tcPr>
          <w:p w14:paraId="5D69A68C"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&gt;100%</w:t>
            </w:r>
          </w:p>
        </w:tc>
      </w:tr>
      <w:tr w:rsidR="00637B69" w:rsidRPr="00F00E78" w14:paraId="5D69A691" w14:textId="77777777" w:rsidTr="00637B69">
        <w:tc>
          <w:tcPr>
            <w:tcW w:w="2124" w:type="dxa"/>
          </w:tcPr>
          <w:p w14:paraId="5D69A68E" w14:textId="77777777" w:rsidR="00637B69" w:rsidRPr="00F00E78" w:rsidRDefault="00637B69" w:rsidP="000E2C29">
            <w:pPr>
              <w:jc w:val="both"/>
              <w:rPr>
                <w:rFonts w:ascii="Arial" w:hAnsi="Arial" w:cs="Arial"/>
                <w:sz w:val="22"/>
                <w:szCs w:val="22"/>
                <w:lang w:val="es-ES"/>
              </w:rPr>
            </w:pPr>
            <w:r w:rsidRPr="00F00E78">
              <w:rPr>
                <w:rFonts w:ascii="Arial" w:hAnsi="Arial" w:cs="Arial"/>
                <w:sz w:val="22"/>
                <w:szCs w:val="22"/>
                <w:lang w:val="es-ES"/>
              </w:rPr>
              <w:t>Banique</w:t>
            </w:r>
          </w:p>
        </w:tc>
        <w:tc>
          <w:tcPr>
            <w:tcW w:w="2952" w:type="dxa"/>
          </w:tcPr>
          <w:p w14:paraId="5D69A68F"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2.900.000</w:t>
            </w:r>
          </w:p>
        </w:tc>
        <w:tc>
          <w:tcPr>
            <w:tcW w:w="2952" w:type="dxa"/>
          </w:tcPr>
          <w:p w14:paraId="5D69A690"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&gt;100%</w:t>
            </w:r>
          </w:p>
        </w:tc>
      </w:tr>
      <w:tr w:rsidR="00637B69" w:rsidRPr="00F00E78" w14:paraId="5D69A695" w14:textId="77777777" w:rsidTr="00637B69">
        <w:tc>
          <w:tcPr>
            <w:tcW w:w="2124" w:type="dxa"/>
          </w:tcPr>
          <w:p w14:paraId="5D69A692" w14:textId="77777777" w:rsidR="00637B69" w:rsidRPr="00F00E78" w:rsidRDefault="00637B69" w:rsidP="000E2C29">
            <w:pPr>
              <w:jc w:val="both"/>
              <w:rPr>
                <w:rFonts w:ascii="Arial" w:hAnsi="Arial" w:cs="Arial"/>
                <w:sz w:val="22"/>
                <w:szCs w:val="22"/>
                <w:lang w:val="es-ES"/>
              </w:rPr>
            </w:pPr>
            <w:r w:rsidRPr="00F00E78">
              <w:rPr>
                <w:rFonts w:ascii="Arial" w:hAnsi="Arial" w:cs="Arial"/>
                <w:sz w:val="22"/>
                <w:szCs w:val="22"/>
                <w:lang w:val="es-ES"/>
              </w:rPr>
              <w:t>Savane</w:t>
            </w:r>
          </w:p>
        </w:tc>
        <w:tc>
          <w:tcPr>
            <w:tcW w:w="2952" w:type="dxa"/>
          </w:tcPr>
          <w:p w14:paraId="5D69A693"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549.000</w:t>
            </w:r>
          </w:p>
        </w:tc>
        <w:tc>
          <w:tcPr>
            <w:tcW w:w="2952" w:type="dxa"/>
          </w:tcPr>
          <w:p w14:paraId="5D69A694"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19,8</w:t>
            </w:r>
          </w:p>
        </w:tc>
      </w:tr>
      <w:tr w:rsidR="00637B69" w:rsidRPr="00F00E78" w14:paraId="5D69A699" w14:textId="77777777" w:rsidTr="00637B69">
        <w:tc>
          <w:tcPr>
            <w:tcW w:w="2124" w:type="dxa"/>
          </w:tcPr>
          <w:p w14:paraId="5D69A696" w14:textId="77777777" w:rsidR="00637B69" w:rsidRPr="00F00E78" w:rsidRDefault="00637B69" w:rsidP="000E2C29">
            <w:pPr>
              <w:jc w:val="both"/>
              <w:rPr>
                <w:rFonts w:ascii="Arial" w:hAnsi="Arial" w:cs="Arial"/>
                <w:sz w:val="22"/>
                <w:szCs w:val="22"/>
                <w:lang w:val="es-ES"/>
              </w:rPr>
            </w:pPr>
            <w:r w:rsidRPr="00F00E78">
              <w:rPr>
                <w:rFonts w:ascii="Arial" w:hAnsi="Arial" w:cs="Arial"/>
                <w:sz w:val="22"/>
                <w:szCs w:val="22"/>
                <w:lang w:val="es-ES"/>
              </w:rPr>
              <w:t>Pye Kawet</w:t>
            </w:r>
          </w:p>
        </w:tc>
        <w:tc>
          <w:tcPr>
            <w:tcW w:w="2952" w:type="dxa"/>
          </w:tcPr>
          <w:p w14:paraId="5D69A697"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-426.000</w:t>
            </w:r>
          </w:p>
        </w:tc>
        <w:tc>
          <w:tcPr>
            <w:tcW w:w="2952" w:type="dxa"/>
          </w:tcPr>
          <w:p w14:paraId="5D69A698" w14:textId="77777777" w:rsidR="00637B69" w:rsidRPr="00F00E78" w:rsidRDefault="00637B69" w:rsidP="000E2C29">
            <w:pPr>
              <w:jc w:val="center"/>
              <w:rPr>
                <w:rFonts w:ascii="Arial" w:hAnsi="Arial" w:cs="Arial"/>
                <w:sz w:val="22"/>
                <w:szCs w:val="22"/>
                <w:lang w:val="es-ES"/>
              </w:rPr>
            </w:pPr>
            <w:r w:rsidRPr="00F00E78">
              <w:rPr>
                <w:rFonts w:ascii="Arial" w:hAnsi="Arial" w:cs="Arial"/>
                <w:sz w:val="22"/>
                <w:szCs w:val="22"/>
                <w:lang w:val="es-ES"/>
              </w:rPr>
              <w:t>0,6</w:t>
            </w:r>
          </w:p>
        </w:tc>
      </w:tr>
    </w:tbl>
    <w:p w14:paraId="5D69A69A" w14:textId="77777777" w:rsidR="00637B69" w:rsidRPr="00F00E78" w:rsidRDefault="00637B69" w:rsidP="00C82F05">
      <w:pPr>
        <w:ind w:left="709" w:hanging="709"/>
        <w:jc w:val="both"/>
        <w:rPr>
          <w:rFonts w:ascii="Arial" w:hAnsi="Arial" w:cs="Arial"/>
          <w:sz w:val="22"/>
          <w:szCs w:val="22"/>
        </w:rPr>
      </w:pPr>
    </w:p>
    <w:bookmarkEnd w:id="264"/>
    <w:p w14:paraId="5D69A69B" w14:textId="77777777" w:rsidR="00EC31C6" w:rsidRPr="00212F82" w:rsidRDefault="00420B9E" w:rsidP="00212F82">
      <w:pPr>
        <w:pStyle w:val="FirstHeading"/>
        <w:tabs>
          <w:tab w:val="clear" w:pos="0"/>
          <w:tab w:val="left" w:pos="1080"/>
        </w:tabs>
        <w:ind w:left="0" w:firstLine="360"/>
        <w:rPr>
          <w:rFonts w:ascii="Arial" w:hAnsi="Arial" w:cs="Arial"/>
          <w:b w:val="0"/>
          <w:sz w:val="22"/>
          <w:lang w:val="es-ES"/>
        </w:rPr>
      </w:pPr>
      <w:r w:rsidRPr="00C363B0">
        <w:rPr>
          <w:rFonts w:ascii="Arial" w:hAnsi="Arial" w:cs="Arial"/>
          <w:sz w:val="22"/>
          <w:lang w:val="es-ES"/>
        </w:rPr>
        <w:t>C</w:t>
      </w:r>
      <w:r w:rsidRPr="00C363B0">
        <w:rPr>
          <w:rFonts w:ascii="Arial" w:hAnsi="Arial" w:cs="Arial"/>
          <w:sz w:val="22"/>
          <w:lang w:val="es-ES"/>
        </w:rPr>
        <w:tab/>
      </w:r>
      <w:r w:rsidR="00281BD6" w:rsidRPr="00C363B0">
        <w:rPr>
          <w:rFonts w:ascii="Arial" w:hAnsi="Arial" w:cs="Arial"/>
          <w:sz w:val="22"/>
          <w:lang w:val="es-ES"/>
        </w:rPr>
        <w:t xml:space="preserve">Principales Indicadores de </w:t>
      </w:r>
      <w:r w:rsidR="000F5E34" w:rsidRPr="00141A49">
        <w:rPr>
          <w:rFonts w:ascii="Arial" w:hAnsi="Arial" w:cs="Arial"/>
          <w:sz w:val="22"/>
          <w:lang w:val="es-ES"/>
        </w:rPr>
        <w:t xml:space="preserve">Resultados y su </w:t>
      </w:r>
      <w:r w:rsidR="00595076" w:rsidRPr="00141A49">
        <w:rPr>
          <w:rFonts w:ascii="Arial" w:hAnsi="Arial" w:cs="Arial"/>
          <w:sz w:val="22"/>
          <w:lang w:val="es-ES"/>
        </w:rPr>
        <w:t>Metodología</w:t>
      </w:r>
      <w:r w:rsidR="000F5E34" w:rsidRPr="00141A49">
        <w:rPr>
          <w:rFonts w:ascii="Arial" w:hAnsi="Arial" w:cs="Arial"/>
          <w:sz w:val="22"/>
          <w:lang w:val="es-ES"/>
        </w:rPr>
        <w:t xml:space="preserve"> </w:t>
      </w:r>
    </w:p>
    <w:p w14:paraId="5D69A69C" w14:textId="77777777" w:rsidR="0074237B" w:rsidRPr="00F00E78" w:rsidRDefault="00DA43DD" w:rsidP="00A449B4">
      <w:pPr>
        <w:pStyle w:val="Paragraph"/>
        <w:tabs>
          <w:tab w:val="clear" w:pos="720"/>
        </w:tabs>
        <w:ind w:left="1080"/>
        <w:outlineLvl w:val="9"/>
        <w:rPr>
          <w:rFonts w:ascii="Arial" w:hAnsi="Arial" w:cs="Arial"/>
          <w:sz w:val="22"/>
        </w:rPr>
      </w:pPr>
      <w:bookmarkStart w:id="270" w:name="_Toc305003948"/>
      <w:r w:rsidRPr="00F00E78">
        <w:rPr>
          <w:rFonts w:ascii="Arial" w:hAnsi="Arial" w:cs="Arial"/>
          <w:sz w:val="22"/>
        </w:rPr>
        <w:t>3.</w:t>
      </w:r>
      <w:r w:rsidR="002D56A9" w:rsidRPr="00F00E78">
        <w:rPr>
          <w:rFonts w:ascii="Arial" w:hAnsi="Arial" w:cs="Arial"/>
          <w:sz w:val="22"/>
        </w:rPr>
        <w:t>6</w:t>
      </w:r>
      <w:r w:rsidRPr="00F00E78">
        <w:rPr>
          <w:rFonts w:ascii="Arial" w:hAnsi="Arial" w:cs="Arial"/>
          <w:sz w:val="22"/>
        </w:rPr>
        <w:t xml:space="preserve"> </w:t>
      </w:r>
      <w:r w:rsidRPr="00F00E78">
        <w:rPr>
          <w:rFonts w:ascii="Arial" w:hAnsi="Arial" w:cs="Arial"/>
          <w:sz w:val="22"/>
        </w:rPr>
        <w:tab/>
      </w:r>
      <w:r w:rsidR="00C82F05" w:rsidRPr="00F00E78">
        <w:rPr>
          <w:rFonts w:ascii="Arial" w:hAnsi="Arial" w:cs="Arial"/>
          <w:sz w:val="22"/>
        </w:rPr>
        <w:t>El Cuadro 3</w:t>
      </w:r>
      <w:r w:rsidR="000F5C39" w:rsidRPr="00F00E78">
        <w:rPr>
          <w:rFonts w:ascii="Arial" w:hAnsi="Arial" w:cs="Arial"/>
          <w:sz w:val="22"/>
        </w:rPr>
        <w:t xml:space="preserve"> a continuación presenta la metodología </w:t>
      </w:r>
      <w:r w:rsidRPr="00F00E78">
        <w:rPr>
          <w:rFonts w:ascii="Arial" w:hAnsi="Arial" w:cs="Arial"/>
          <w:sz w:val="22"/>
        </w:rPr>
        <w:t xml:space="preserve">de cálculo para cada uno de los </w:t>
      </w:r>
      <w:r w:rsidR="000F5C39" w:rsidRPr="00F00E78">
        <w:rPr>
          <w:rFonts w:ascii="Arial" w:hAnsi="Arial" w:cs="Arial"/>
          <w:sz w:val="22"/>
        </w:rPr>
        <w:t>indicadores de resultados del programa.</w:t>
      </w:r>
      <w:bookmarkEnd w:id="270"/>
    </w:p>
    <w:p w14:paraId="5D69A69D" w14:textId="77777777" w:rsidR="00EC31C6" w:rsidRPr="00B918DE" w:rsidRDefault="00C82F05">
      <w:pPr>
        <w:pStyle w:val="TableTitle"/>
        <w:framePr w:wrap="around"/>
        <w:rPr>
          <w:rFonts w:ascii="Arial" w:hAnsi="Arial" w:cs="Arial"/>
          <w:sz w:val="22"/>
          <w:szCs w:val="22"/>
          <w:lang w:val="es-ES_tradnl"/>
        </w:rPr>
      </w:pPr>
      <w:r w:rsidRPr="00B918DE">
        <w:rPr>
          <w:rFonts w:ascii="Arial" w:hAnsi="Arial" w:cs="Arial"/>
          <w:sz w:val="22"/>
          <w:szCs w:val="22"/>
          <w:lang w:val="es-ES_tradnl"/>
        </w:rPr>
        <w:lastRenderedPageBreak/>
        <w:t>Cuadro 3</w:t>
      </w:r>
    </w:p>
    <w:p w14:paraId="5D69A69E" w14:textId="77777777" w:rsidR="004E3D88" w:rsidRDefault="006729E1">
      <w:pPr>
        <w:pStyle w:val="TableTitle"/>
        <w:framePr w:wrap="around"/>
        <w:rPr>
          <w:rFonts w:ascii="Arial" w:hAnsi="Arial" w:cs="Arial"/>
          <w:sz w:val="22"/>
          <w:szCs w:val="22"/>
          <w:lang w:val="es-ES_tradnl"/>
        </w:rPr>
      </w:pPr>
      <w:r w:rsidRPr="00B918DE">
        <w:rPr>
          <w:rFonts w:ascii="Arial" w:hAnsi="Arial" w:cs="Arial"/>
          <w:sz w:val="22"/>
          <w:szCs w:val="22"/>
          <w:lang w:val="es-ES_tradnl"/>
        </w:rPr>
        <w:t xml:space="preserve">Programa de </w:t>
      </w:r>
      <w:r w:rsidR="00CC3DD2" w:rsidRPr="00B918DE">
        <w:rPr>
          <w:rFonts w:ascii="Arial" w:hAnsi="Arial" w:cs="Arial"/>
          <w:sz w:val="22"/>
          <w:szCs w:val="22"/>
          <w:lang w:val="es-ES_tradnl"/>
        </w:rPr>
        <w:t xml:space="preserve">Mejoramiento del Servicio de </w:t>
      </w:r>
      <w:r w:rsidRPr="00B918DE">
        <w:rPr>
          <w:rFonts w:ascii="Arial" w:hAnsi="Arial" w:cs="Arial"/>
          <w:sz w:val="22"/>
          <w:szCs w:val="22"/>
          <w:lang w:val="es-ES_tradnl"/>
        </w:rPr>
        <w:t>Agua</w:t>
      </w:r>
      <w:r w:rsidR="00D6257A" w:rsidRPr="00B918DE">
        <w:rPr>
          <w:rFonts w:ascii="Arial" w:hAnsi="Arial" w:cs="Arial"/>
          <w:sz w:val="22"/>
          <w:szCs w:val="22"/>
          <w:lang w:val="es-ES_tradnl"/>
        </w:rPr>
        <w:t xml:space="preserve"> - </w:t>
      </w:r>
      <w:r w:rsidR="00AF6DFF" w:rsidRPr="00B918DE">
        <w:rPr>
          <w:rFonts w:ascii="Arial" w:hAnsi="Arial" w:cs="Arial"/>
          <w:sz w:val="22"/>
          <w:szCs w:val="22"/>
          <w:lang w:val="es-ES_tradnl"/>
        </w:rPr>
        <w:t>Indicadores de resultado</w:t>
      </w:r>
    </w:p>
    <w:p w14:paraId="5D69A69F" w14:textId="77777777" w:rsidR="00F20598" w:rsidRDefault="00F20598" w:rsidP="00A31E39">
      <w:pPr>
        <w:pStyle w:val="TableTitle"/>
        <w:framePr w:wrap="around"/>
        <w:jc w:val="left"/>
        <w:rPr>
          <w:rFonts w:ascii="Arial" w:hAnsi="Arial" w:cs="Arial"/>
          <w:sz w:val="22"/>
          <w:szCs w:val="22"/>
          <w:lang w:val="es-ES_tradnl"/>
        </w:rPr>
      </w:pPr>
    </w:p>
    <w:tbl>
      <w:tblPr>
        <w:tblStyle w:val="TableGrid"/>
        <w:tblW w:w="0" w:type="auto"/>
        <w:jc w:val="center"/>
        <w:tblLook w:val="04A0" w:firstRow="1" w:lastRow="0" w:firstColumn="1" w:lastColumn="0" w:noHBand="0" w:noVBand="1"/>
      </w:tblPr>
      <w:tblGrid>
        <w:gridCol w:w="1753"/>
        <w:gridCol w:w="3106"/>
        <w:gridCol w:w="770"/>
        <w:gridCol w:w="3534"/>
      </w:tblGrid>
      <w:tr w:rsidR="00F20598" w:rsidRPr="00B87CF2" w14:paraId="5D69A6A4" w14:textId="77777777" w:rsidTr="005B0813">
        <w:trPr>
          <w:jc w:val="center"/>
        </w:trPr>
        <w:tc>
          <w:tcPr>
            <w:tcW w:w="0" w:type="auto"/>
            <w:vAlign w:val="center"/>
          </w:tcPr>
          <w:p w14:paraId="5D69A6A0" w14:textId="77777777" w:rsidR="00F20598" w:rsidRPr="005B0813" w:rsidRDefault="00B83C0B"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Indicador</w:t>
            </w:r>
          </w:p>
        </w:tc>
        <w:tc>
          <w:tcPr>
            <w:tcW w:w="0" w:type="auto"/>
            <w:vAlign w:val="center"/>
          </w:tcPr>
          <w:p w14:paraId="5D69A6A1" w14:textId="77777777" w:rsidR="00F20598" w:rsidRPr="005B0813" w:rsidRDefault="00B83C0B"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Definición</w:t>
            </w:r>
          </w:p>
        </w:tc>
        <w:tc>
          <w:tcPr>
            <w:tcW w:w="0" w:type="auto"/>
            <w:vAlign w:val="center"/>
          </w:tcPr>
          <w:p w14:paraId="5D69A6A2" w14:textId="77777777" w:rsidR="00F20598" w:rsidRPr="005B0813" w:rsidRDefault="00B83C0B"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Frecuencia de medición</w:t>
            </w:r>
          </w:p>
        </w:tc>
        <w:tc>
          <w:tcPr>
            <w:tcW w:w="0" w:type="auto"/>
            <w:vAlign w:val="center"/>
          </w:tcPr>
          <w:p w14:paraId="5D69A6A3" w14:textId="77777777" w:rsidR="00F20598" w:rsidRPr="005B0813" w:rsidRDefault="00B83C0B"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Medios de verificación</w:t>
            </w:r>
          </w:p>
        </w:tc>
      </w:tr>
      <w:tr w:rsidR="00F20598" w:rsidRPr="00B87CF2" w14:paraId="5D69A6AA" w14:textId="77777777" w:rsidTr="005B0813">
        <w:trPr>
          <w:jc w:val="center"/>
        </w:trPr>
        <w:tc>
          <w:tcPr>
            <w:tcW w:w="0" w:type="auto"/>
            <w:vAlign w:val="center"/>
          </w:tcPr>
          <w:p w14:paraId="5D69A6A5" w14:textId="77777777" w:rsidR="00F20598" w:rsidRPr="005B0813" w:rsidRDefault="00B83C0B"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Número de entidades de la DINEPA funcionando de una forma efectiva conforme al marco institucional de regulación y planificación</w:t>
            </w:r>
          </w:p>
        </w:tc>
        <w:tc>
          <w:tcPr>
            <w:tcW w:w="0" w:type="auto"/>
            <w:vAlign w:val="center"/>
          </w:tcPr>
          <w:p w14:paraId="5D69A6A6" w14:textId="77777777" w:rsidR="001A0895" w:rsidRPr="005B0813" w:rsidRDefault="001A0895" w:rsidP="005B0813">
            <w:pPr>
              <w:framePr w:wrap="around" w:vAnchor="text" w:hAnchor="text" w:y="1"/>
              <w:spacing w:before="60"/>
              <w:jc w:val="center"/>
              <w:rPr>
                <w:rFonts w:asciiTheme="minorHAnsi" w:hAnsiTheme="minorHAnsi" w:cs="Arial"/>
                <w:sz w:val="18"/>
                <w:szCs w:val="18"/>
                <w:lang w:val="es-ES"/>
              </w:rPr>
            </w:pPr>
            <w:r w:rsidRPr="005B0813">
              <w:rPr>
                <w:rFonts w:asciiTheme="minorHAnsi" w:hAnsiTheme="minorHAnsi" w:cs="Arial"/>
                <w:sz w:val="18"/>
                <w:szCs w:val="18"/>
                <w:lang w:val="es-ES"/>
              </w:rPr>
              <w:t>Incluye las siguientes entidades: DINEPA Central (1), OREPA OESTE (1), URDs OESTE (2) y CTEs (6)</w:t>
            </w:r>
          </w:p>
          <w:p w14:paraId="5D69A6A7" w14:textId="77777777" w:rsidR="00F20598" w:rsidRPr="005B0813" w:rsidRDefault="00F20598" w:rsidP="003619D6">
            <w:pPr>
              <w:pStyle w:val="TableTitle"/>
              <w:framePr w:wrap="around"/>
              <w:rPr>
                <w:rFonts w:asciiTheme="minorHAnsi" w:hAnsiTheme="minorHAnsi" w:cs="Arial"/>
                <w:b w:val="0"/>
                <w:sz w:val="18"/>
                <w:szCs w:val="18"/>
                <w:lang w:val="es-ES_tradnl"/>
              </w:rPr>
            </w:pPr>
          </w:p>
        </w:tc>
        <w:tc>
          <w:tcPr>
            <w:tcW w:w="0" w:type="auto"/>
            <w:vAlign w:val="center"/>
          </w:tcPr>
          <w:p w14:paraId="5D69A6A8" w14:textId="77777777" w:rsidR="00F20598" w:rsidRPr="005B0813" w:rsidRDefault="001A0895"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vAlign w:val="center"/>
          </w:tcPr>
          <w:p w14:paraId="5D69A6A9" w14:textId="77777777" w:rsidR="00F20598" w:rsidRPr="005B0813" w:rsidRDefault="008D7491"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El informe de gestión anual de la DINEPA constituye el medio de verificación</w:t>
            </w:r>
          </w:p>
        </w:tc>
      </w:tr>
      <w:tr w:rsidR="00F20598" w:rsidRPr="00B87CF2" w14:paraId="5D69A6AF" w14:textId="77777777" w:rsidTr="005B0813">
        <w:trPr>
          <w:jc w:val="center"/>
        </w:trPr>
        <w:tc>
          <w:tcPr>
            <w:tcW w:w="0" w:type="auto"/>
            <w:vAlign w:val="center"/>
          </w:tcPr>
          <w:p w14:paraId="5D69A6AB" w14:textId="77777777" w:rsidR="00F20598" w:rsidRPr="005B0813" w:rsidRDefault="00B83C0B"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Número de empleados por cada 1.000 conexiones</w:t>
            </w:r>
          </w:p>
        </w:tc>
        <w:tc>
          <w:tcPr>
            <w:tcW w:w="0" w:type="auto"/>
            <w:vAlign w:val="center"/>
          </w:tcPr>
          <w:p w14:paraId="5D69A6AC" w14:textId="77777777" w:rsidR="00F20598" w:rsidRPr="005B0813" w:rsidRDefault="00E2055C"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Emplea totales dividido por el número de conexiones activas</w:t>
            </w:r>
          </w:p>
        </w:tc>
        <w:tc>
          <w:tcPr>
            <w:tcW w:w="0" w:type="auto"/>
            <w:vAlign w:val="center"/>
          </w:tcPr>
          <w:p w14:paraId="5D69A6AD" w14:textId="77777777" w:rsidR="00F20598" w:rsidRPr="005B0813" w:rsidRDefault="00B83C0B"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Mensual</w:t>
            </w:r>
          </w:p>
        </w:tc>
        <w:tc>
          <w:tcPr>
            <w:tcW w:w="0" w:type="auto"/>
            <w:vAlign w:val="center"/>
          </w:tcPr>
          <w:p w14:paraId="5D69A6AE" w14:textId="77777777" w:rsidR="00F20598" w:rsidRPr="005B0813" w:rsidRDefault="00574026"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Informes mensuales CTE-RMPP</w:t>
            </w:r>
          </w:p>
        </w:tc>
      </w:tr>
      <w:tr w:rsidR="00F20598" w:rsidRPr="00B87CF2" w14:paraId="5D69A6B4" w14:textId="77777777" w:rsidTr="005B0813">
        <w:trPr>
          <w:jc w:val="center"/>
        </w:trPr>
        <w:tc>
          <w:tcPr>
            <w:tcW w:w="0" w:type="auto"/>
            <w:vAlign w:val="center"/>
          </w:tcPr>
          <w:p w14:paraId="5D69A6B0" w14:textId="77777777" w:rsidR="00F20598" w:rsidRPr="005B0813" w:rsidRDefault="00B83C0B" w:rsidP="003619D6">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Producción de agua sostenible por el CTE-RMPP</w:t>
            </w:r>
          </w:p>
        </w:tc>
        <w:tc>
          <w:tcPr>
            <w:tcW w:w="0" w:type="auto"/>
            <w:vAlign w:val="center"/>
          </w:tcPr>
          <w:p w14:paraId="5D69A6B1" w14:textId="77777777" w:rsidR="00F20598" w:rsidRPr="005B0813" w:rsidRDefault="00B83C0B"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El indicador recoge la mejora de la capacidad del CTE-RMPP para operar las fuentes de abastecimiento de una forma sostenible</w:t>
            </w:r>
          </w:p>
        </w:tc>
        <w:tc>
          <w:tcPr>
            <w:tcW w:w="0" w:type="auto"/>
            <w:vAlign w:val="center"/>
          </w:tcPr>
          <w:p w14:paraId="5D69A6B2" w14:textId="77777777" w:rsidR="00F20598" w:rsidRPr="005B0813" w:rsidRDefault="00B83C0B"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Mensual</w:t>
            </w:r>
          </w:p>
        </w:tc>
        <w:tc>
          <w:tcPr>
            <w:tcW w:w="0" w:type="auto"/>
            <w:vAlign w:val="center"/>
          </w:tcPr>
          <w:p w14:paraId="5D69A6B3" w14:textId="77777777" w:rsidR="00F20598" w:rsidRPr="005B0813" w:rsidRDefault="00B83C0B" w:rsidP="004652D8">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Informes mensuales del departamento de operación del CTE-RMPP. Informes de evaluación de la DINEPA como entidad reguladora</w:t>
            </w:r>
          </w:p>
        </w:tc>
      </w:tr>
      <w:tr w:rsidR="00B87CF2" w:rsidRPr="00B87CF2" w14:paraId="5D69A6B9" w14:textId="77777777" w:rsidTr="00B87CF2">
        <w:trPr>
          <w:jc w:val="center"/>
        </w:trPr>
        <w:tc>
          <w:tcPr>
            <w:tcW w:w="0" w:type="auto"/>
          </w:tcPr>
          <w:p w14:paraId="5D69A6B5" w14:textId="77777777" w:rsidR="0055268D" w:rsidRPr="005B0813" w:rsidRDefault="0055268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Ratio de operación del CTE-RMPP (ratio de los ingresos operativos anuales sobre los gastos operativos anuales)</w:t>
            </w:r>
          </w:p>
        </w:tc>
        <w:tc>
          <w:tcPr>
            <w:tcW w:w="0" w:type="auto"/>
            <w:vAlign w:val="center"/>
          </w:tcPr>
          <w:p w14:paraId="5D69A6B6" w14:textId="77777777" w:rsidR="0055268D" w:rsidRPr="005B0813" w:rsidRDefault="0039733E"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ratio de los ingresos operativos anuales sobre los gastos operativos anuales)</w:t>
            </w:r>
          </w:p>
        </w:tc>
        <w:tc>
          <w:tcPr>
            <w:tcW w:w="0" w:type="auto"/>
            <w:vAlign w:val="center"/>
          </w:tcPr>
          <w:p w14:paraId="5D69A6B7" w14:textId="77777777" w:rsidR="0055268D" w:rsidRPr="005B0813" w:rsidRDefault="0055268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Mensual</w:t>
            </w:r>
          </w:p>
        </w:tc>
        <w:tc>
          <w:tcPr>
            <w:tcW w:w="0" w:type="auto"/>
            <w:vAlign w:val="center"/>
          </w:tcPr>
          <w:p w14:paraId="5D69A6B8" w14:textId="77777777" w:rsidR="0055268D" w:rsidRPr="005B0813" w:rsidRDefault="0055268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Informes de la Dirección financiera del CTE-RMPP. Informes de evaluación de la DINEPA como entidad reguladora</w:t>
            </w:r>
          </w:p>
        </w:tc>
      </w:tr>
      <w:tr w:rsidR="00B87CF2" w:rsidRPr="00B87CF2" w14:paraId="5D69A6BE" w14:textId="77777777" w:rsidTr="00B87CF2">
        <w:trPr>
          <w:jc w:val="center"/>
        </w:trPr>
        <w:tc>
          <w:tcPr>
            <w:tcW w:w="0" w:type="auto"/>
          </w:tcPr>
          <w:p w14:paraId="5D69A6BA" w14:textId="77777777" w:rsidR="0055268D" w:rsidRPr="005B0813" w:rsidRDefault="0062426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Porcentaje de hogares que se abastece de una fuente mejorada en la RMPP</w:t>
            </w:r>
          </w:p>
        </w:tc>
        <w:tc>
          <w:tcPr>
            <w:tcW w:w="0" w:type="auto"/>
            <w:vAlign w:val="center"/>
          </w:tcPr>
          <w:p w14:paraId="5D69A6BB" w14:textId="77777777" w:rsidR="0055268D" w:rsidRPr="005B0813" w:rsidRDefault="00A61973"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No incluye los hogares abastecidos a través del vecino ni por camiones o venta de agua informal. La definición de acceso mejorado acorde con el JMP (conexiones domiciliares compartidas o no, kioscos, pozos mejorados, agua de lluvia o captaciones mejoradas)</w:t>
            </w:r>
            <w:r w:rsidRPr="005B0813">
              <w:rPr>
                <w:rFonts w:asciiTheme="minorHAnsi" w:hAnsiTheme="minorHAnsi" w:cs="Arial"/>
                <w:b w:val="0"/>
                <w:sz w:val="18"/>
                <w:szCs w:val="18"/>
              </w:rPr>
              <w:br/>
            </w:r>
          </w:p>
        </w:tc>
        <w:tc>
          <w:tcPr>
            <w:tcW w:w="0" w:type="auto"/>
            <w:vAlign w:val="center"/>
          </w:tcPr>
          <w:p w14:paraId="5D69A6BC" w14:textId="77777777" w:rsidR="0055268D" w:rsidRPr="005B0813" w:rsidRDefault="0062426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vAlign w:val="center"/>
          </w:tcPr>
          <w:p w14:paraId="5D69A6BD" w14:textId="77777777" w:rsidR="0055268D" w:rsidRPr="005B0813" w:rsidRDefault="0062426D"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Encuesta de hogares y de puntos de agua inicial y final. Datos administrativos anuales</w:t>
            </w:r>
            <w:r w:rsidR="0081192E" w:rsidRPr="005B0813">
              <w:rPr>
                <w:rFonts w:asciiTheme="minorHAnsi" w:hAnsiTheme="minorHAnsi" w:cs="Arial"/>
                <w:b w:val="0"/>
                <w:sz w:val="18"/>
                <w:szCs w:val="18"/>
              </w:rPr>
              <w:t xml:space="preserve"> de número de conexiones en el CTE</w:t>
            </w:r>
          </w:p>
        </w:tc>
      </w:tr>
      <w:tr w:rsidR="00B87CF2" w:rsidRPr="00B87CF2" w14:paraId="5D69A6C3" w14:textId="77777777" w:rsidTr="00B87CF2">
        <w:trPr>
          <w:jc w:val="center"/>
        </w:trPr>
        <w:tc>
          <w:tcPr>
            <w:tcW w:w="0" w:type="auto"/>
          </w:tcPr>
          <w:p w14:paraId="5D69A6BF" w14:textId="5208D210" w:rsidR="0055268D" w:rsidRPr="005B0813" w:rsidRDefault="0081192E"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 xml:space="preserve">Número de </w:t>
            </w:r>
            <w:del w:id="271" w:author="Guerrero Rivera, Marilyn Ivette" w:date="2017-09-11T14:07:00Z">
              <w:r w:rsidRPr="005B0813" w:rsidDel="005246DA">
                <w:rPr>
                  <w:rFonts w:asciiTheme="minorHAnsi" w:hAnsiTheme="minorHAnsi" w:cs="Arial"/>
                  <w:b w:val="0"/>
                  <w:sz w:val="18"/>
                  <w:szCs w:val="18"/>
                </w:rPr>
                <w:delText>hogares  que</w:delText>
              </w:r>
            </w:del>
            <w:ins w:id="272" w:author="Guerrero Rivera, Marilyn Ivette" w:date="2017-09-11T14:07:00Z">
              <w:r w:rsidR="005246DA" w:rsidRPr="005B0813">
                <w:rPr>
                  <w:rFonts w:asciiTheme="minorHAnsi" w:hAnsiTheme="minorHAnsi" w:cs="Arial"/>
                  <w:b w:val="0"/>
                  <w:sz w:val="18"/>
                  <w:szCs w:val="18"/>
                </w:rPr>
                <w:t>hogares que</w:t>
              </w:r>
            </w:ins>
            <w:r w:rsidRPr="005B0813">
              <w:rPr>
                <w:rFonts w:asciiTheme="minorHAnsi" w:hAnsiTheme="minorHAnsi" w:cs="Arial"/>
                <w:b w:val="0"/>
                <w:sz w:val="18"/>
                <w:szCs w:val="18"/>
              </w:rPr>
              <w:t xml:space="preserve"> se abastecen de agua por red en sus viviendas</w:t>
            </w:r>
          </w:p>
        </w:tc>
        <w:tc>
          <w:tcPr>
            <w:tcW w:w="0" w:type="auto"/>
            <w:vAlign w:val="center"/>
          </w:tcPr>
          <w:p w14:paraId="5D69A6C0" w14:textId="77777777" w:rsidR="0055268D" w:rsidRPr="005B0813" w:rsidRDefault="00E2055C">
            <w:pPr>
              <w:pStyle w:val="TableTitle"/>
              <w:framePr w:wrap="around"/>
              <w:jc w:val="left"/>
              <w:rPr>
                <w:rFonts w:asciiTheme="minorHAnsi" w:hAnsiTheme="minorHAnsi" w:cs="Arial"/>
                <w:b w:val="0"/>
                <w:sz w:val="18"/>
                <w:szCs w:val="18"/>
                <w:lang w:val="es-ES_tradnl"/>
              </w:rPr>
              <w:pPrChange w:id="273" w:author="Guerrero Rivera, Marilyn Ivette" w:date="2017-09-11T14:08:00Z">
                <w:pPr>
                  <w:pStyle w:val="TableTitle"/>
                  <w:framePr w:wrap="around"/>
                </w:pPr>
              </w:pPrChange>
            </w:pPr>
            <w:r w:rsidRPr="005B0813">
              <w:rPr>
                <w:rFonts w:asciiTheme="minorHAnsi" w:hAnsiTheme="minorHAnsi" w:cs="Arial"/>
                <w:b w:val="0"/>
                <w:sz w:val="18"/>
                <w:szCs w:val="18"/>
                <w:lang w:val="es-ES_tradnl"/>
              </w:rPr>
              <w:t>No incluye los hogares que se abastecen a partir del vecino. Se ha aplicado una media de 2 hogares por conexión y se han incluido las nuevas conexione condominiales (400</w:t>
            </w:r>
            <w:r w:rsidR="00B87CF2" w:rsidRPr="00B87CF2">
              <w:rPr>
                <w:rFonts w:asciiTheme="minorHAnsi" w:hAnsiTheme="minorHAnsi" w:cs="Arial"/>
                <w:b w:val="0"/>
                <w:sz w:val="18"/>
                <w:szCs w:val="18"/>
                <w:lang w:val="es-ES_tradnl"/>
              </w:rPr>
              <w:t>), las</w:t>
            </w:r>
            <w:r w:rsidRPr="005B0813">
              <w:rPr>
                <w:rFonts w:asciiTheme="minorHAnsi" w:hAnsiTheme="minorHAnsi" w:cs="Arial"/>
                <w:b w:val="0"/>
                <w:sz w:val="18"/>
                <w:szCs w:val="18"/>
                <w:lang w:val="es-ES_tradnl"/>
              </w:rPr>
              <w:t>), las regularizaciones (16.000) y las 5,000 conexiones adicionales del programa Port au Prince II</w:t>
            </w:r>
          </w:p>
        </w:tc>
        <w:tc>
          <w:tcPr>
            <w:tcW w:w="0" w:type="auto"/>
            <w:vAlign w:val="center"/>
          </w:tcPr>
          <w:p w14:paraId="5D69A6C1" w14:textId="77777777" w:rsidR="0055268D" w:rsidRPr="005B0813" w:rsidRDefault="0081192E"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vAlign w:val="center"/>
          </w:tcPr>
          <w:p w14:paraId="5D69A6C2" w14:textId="77777777" w:rsidR="0055268D" w:rsidRPr="005B0813" w:rsidRDefault="0081192E"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Encuesta de hogares y de puntos de agua inicial y final. Datos administrativos anuales de número de conexiones en el CTE</w:t>
            </w:r>
          </w:p>
        </w:tc>
      </w:tr>
      <w:tr w:rsidR="00B87CF2" w:rsidRPr="00B87CF2" w14:paraId="5D69A6C8" w14:textId="77777777" w:rsidTr="00B87CF2">
        <w:trPr>
          <w:jc w:val="center"/>
        </w:trPr>
        <w:tc>
          <w:tcPr>
            <w:tcW w:w="0" w:type="auto"/>
          </w:tcPr>
          <w:p w14:paraId="5D69A6C4" w14:textId="77777777" w:rsidR="0055268D" w:rsidRPr="005B0813" w:rsidRDefault="00E2055C"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Número de horas al día en que los hogares son abastecidos a partir de una conexión del CTE-RMPP</w:t>
            </w:r>
          </w:p>
        </w:tc>
        <w:tc>
          <w:tcPr>
            <w:tcW w:w="0" w:type="auto"/>
            <w:vAlign w:val="center"/>
          </w:tcPr>
          <w:p w14:paraId="5D69A6C5" w14:textId="77777777" w:rsidR="0055268D" w:rsidRPr="005B0813" w:rsidRDefault="00A556BC"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Media de las horas de servicio por cada conexión domiciliar</w:t>
            </w:r>
          </w:p>
        </w:tc>
        <w:tc>
          <w:tcPr>
            <w:tcW w:w="0" w:type="auto"/>
            <w:vAlign w:val="center"/>
          </w:tcPr>
          <w:p w14:paraId="5D69A6C6" w14:textId="77777777" w:rsidR="0055268D" w:rsidRPr="005B0813" w:rsidRDefault="00A556BC"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Mensual</w:t>
            </w:r>
          </w:p>
        </w:tc>
        <w:tc>
          <w:tcPr>
            <w:tcW w:w="0" w:type="auto"/>
            <w:vAlign w:val="center"/>
          </w:tcPr>
          <w:p w14:paraId="5D69A6C7" w14:textId="77777777" w:rsidR="0055268D" w:rsidRPr="005B0813" w:rsidRDefault="00A556BC" w:rsidP="0055268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Encuestas iniciales y finales del proyecto. Informes mensuales del departamento de operación del CTE-RMPP. Incluye los hogares que comparten la conexión</w:t>
            </w:r>
          </w:p>
        </w:tc>
      </w:tr>
      <w:tr w:rsidR="00A556BC" w:rsidRPr="00B87CF2" w14:paraId="5D69A6CD" w14:textId="77777777" w:rsidTr="005B0813">
        <w:trPr>
          <w:jc w:val="center"/>
        </w:trPr>
        <w:tc>
          <w:tcPr>
            <w:tcW w:w="0" w:type="auto"/>
          </w:tcPr>
          <w:p w14:paraId="5D69A6C9" w14:textId="77777777" w:rsidR="00A556BC" w:rsidRPr="005B0813" w:rsidRDefault="00A556BC" w:rsidP="00A556BC">
            <w:pPr>
              <w:pStyle w:val="TableTitle"/>
              <w:framePr w:wrap="around"/>
              <w:rPr>
                <w:rFonts w:asciiTheme="minorHAnsi" w:hAnsiTheme="minorHAnsi" w:cs="Arial"/>
                <w:b w:val="0"/>
                <w:sz w:val="18"/>
                <w:szCs w:val="18"/>
              </w:rPr>
            </w:pPr>
            <w:r w:rsidRPr="005B0813">
              <w:rPr>
                <w:rFonts w:asciiTheme="minorHAnsi" w:hAnsiTheme="minorHAnsi"/>
                <w:b w:val="0"/>
                <w:sz w:val="18"/>
                <w:szCs w:val="18"/>
              </w:rPr>
              <w:t>% de hogares que cuentan con instalaciones para el lavado de manos incluyendo jab</w:t>
            </w:r>
            <w:r w:rsidRPr="005B0813">
              <w:rPr>
                <w:rFonts w:asciiTheme="minorHAnsi" w:hAnsiTheme="minorHAnsi" w:hint="eastAsia"/>
                <w:b w:val="0"/>
                <w:sz w:val="18"/>
                <w:szCs w:val="18"/>
              </w:rPr>
              <w:t>ó</w:t>
            </w:r>
            <w:r w:rsidRPr="005B0813">
              <w:rPr>
                <w:rFonts w:asciiTheme="minorHAnsi" w:hAnsiTheme="minorHAnsi"/>
                <w:b w:val="0"/>
                <w:sz w:val="18"/>
                <w:szCs w:val="18"/>
              </w:rPr>
              <w:t xml:space="preserve">n </w:t>
            </w:r>
          </w:p>
        </w:tc>
        <w:tc>
          <w:tcPr>
            <w:tcW w:w="0" w:type="auto"/>
            <w:vAlign w:val="center"/>
          </w:tcPr>
          <w:p w14:paraId="5D69A6CA" w14:textId="6CB99897" w:rsidR="00A556BC" w:rsidRPr="005B0813" w:rsidRDefault="00A556BC" w:rsidP="00A556BC">
            <w:pPr>
              <w:pStyle w:val="TableTitle"/>
              <w:framePr w:wrap="around"/>
              <w:rPr>
                <w:rFonts w:asciiTheme="minorHAnsi" w:hAnsiTheme="minorHAnsi" w:cs="Arial"/>
                <w:b w:val="0"/>
                <w:sz w:val="18"/>
                <w:szCs w:val="18"/>
              </w:rPr>
            </w:pPr>
            <w:r w:rsidRPr="005B0813">
              <w:rPr>
                <w:rFonts w:asciiTheme="minorHAnsi" w:hAnsiTheme="minorHAnsi" w:cs="Arial"/>
                <w:b w:val="0"/>
                <w:sz w:val="18"/>
                <w:szCs w:val="18"/>
              </w:rPr>
              <w:t xml:space="preserve">Presencia en los hogares de </w:t>
            </w:r>
            <w:r w:rsidR="00B87CF2" w:rsidRPr="00B87CF2">
              <w:rPr>
                <w:rFonts w:asciiTheme="minorHAnsi" w:hAnsiTheme="minorHAnsi" w:cs="Arial"/>
                <w:b w:val="0"/>
                <w:sz w:val="18"/>
                <w:szCs w:val="18"/>
              </w:rPr>
              <w:t>jabón</w:t>
            </w:r>
            <w:r w:rsidR="00A31E39">
              <w:rPr>
                <w:rFonts w:asciiTheme="minorHAnsi" w:hAnsiTheme="minorHAnsi" w:cs="Arial"/>
                <w:b w:val="0"/>
                <w:sz w:val="18"/>
                <w:szCs w:val="18"/>
              </w:rPr>
              <w:t xml:space="preserve"> y </w:t>
            </w:r>
            <w:del w:id="274" w:author="Guerrero Rivera, Marilyn Ivette" w:date="2017-09-11T14:07:00Z">
              <w:r w:rsidR="00A31E39" w:rsidDel="005246DA">
                <w:rPr>
                  <w:rFonts w:asciiTheme="minorHAnsi" w:hAnsiTheme="minorHAnsi" w:cs="Arial"/>
                  <w:b w:val="0"/>
                  <w:sz w:val="18"/>
                  <w:szCs w:val="18"/>
                </w:rPr>
                <w:delText xml:space="preserve">una </w:delText>
              </w:r>
              <w:r w:rsidRPr="005B0813" w:rsidDel="005246DA">
                <w:rPr>
                  <w:rFonts w:asciiTheme="minorHAnsi" w:hAnsiTheme="minorHAnsi" w:cs="Arial"/>
                  <w:b w:val="0"/>
                  <w:sz w:val="18"/>
                  <w:szCs w:val="18"/>
                </w:rPr>
                <w:delText>recipiente</w:delText>
              </w:r>
            </w:del>
            <w:ins w:id="275" w:author="Guerrero Rivera, Marilyn Ivette" w:date="2017-09-11T14:07:00Z">
              <w:r w:rsidR="005246DA">
                <w:rPr>
                  <w:rFonts w:asciiTheme="minorHAnsi" w:hAnsiTheme="minorHAnsi" w:cs="Arial"/>
                  <w:b w:val="0"/>
                  <w:sz w:val="18"/>
                  <w:szCs w:val="18"/>
                </w:rPr>
                <w:t>un recipiente</w:t>
              </w:r>
            </w:ins>
            <w:r w:rsidRPr="005B0813">
              <w:rPr>
                <w:rFonts w:asciiTheme="minorHAnsi" w:hAnsiTheme="minorHAnsi" w:cs="Arial"/>
                <w:b w:val="0"/>
                <w:sz w:val="18"/>
                <w:szCs w:val="18"/>
              </w:rPr>
              <w:t xml:space="preserve"> para el lavado</w:t>
            </w:r>
          </w:p>
        </w:tc>
        <w:tc>
          <w:tcPr>
            <w:tcW w:w="0" w:type="auto"/>
            <w:vAlign w:val="center"/>
          </w:tcPr>
          <w:p w14:paraId="5D69A6CB" w14:textId="77777777" w:rsidR="00A556BC" w:rsidRPr="005B0813" w:rsidRDefault="00A556BC" w:rsidP="00A556BC">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tcPr>
          <w:p w14:paraId="5D69A6CC" w14:textId="77777777" w:rsidR="00A556BC" w:rsidRPr="005B0813" w:rsidRDefault="00A556BC" w:rsidP="00A556BC">
            <w:pPr>
              <w:pStyle w:val="TableTitle"/>
              <w:framePr w:wrap="around"/>
              <w:rPr>
                <w:rFonts w:asciiTheme="minorHAnsi" w:hAnsiTheme="minorHAnsi" w:cs="Arial"/>
                <w:b w:val="0"/>
                <w:sz w:val="18"/>
                <w:szCs w:val="18"/>
                <w:lang w:val="es-ES_tradnl"/>
              </w:rPr>
            </w:pPr>
            <w:r w:rsidRPr="005B0813">
              <w:rPr>
                <w:rFonts w:asciiTheme="minorHAnsi" w:hAnsiTheme="minorHAnsi"/>
                <w:b w:val="0"/>
                <w:sz w:val="18"/>
                <w:szCs w:val="18"/>
              </w:rPr>
              <w:t>Encuesta de hogares y de puntos de agua inicial, intermedia y final. La campa</w:t>
            </w:r>
            <w:r w:rsidRPr="005B0813">
              <w:rPr>
                <w:rFonts w:asciiTheme="minorHAnsi" w:hAnsiTheme="minorHAnsi" w:hint="eastAsia"/>
                <w:b w:val="0"/>
                <w:sz w:val="18"/>
                <w:szCs w:val="18"/>
              </w:rPr>
              <w:t>ñ</w:t>
            </w:r>
            <w:r w:rsidRPr="005B0813">
              <w:rPr>
                <w:rFonts w:asciiTheme="minorHAnsi" w:hAnsiTheme="minorHAnsi"/>
                <w:b w:val="0"/>
                <w:sz w:val="18"/>
                <w:szCs w:val="18"/>
              </w:rPr>
              <w:t>a se realizar</w:t>
            </w:r>
            <w:r w:rsidRPr="005B0813">
              <w:rPr>
                <w:rFonts w:asciiTheme="minorHAnsi" w:hAnsiTheme="minorHAnsi" w:hint="eastAsia"/>
                <w:b w:val="0"/>
                <w:sz w:val="18"/>
                <w:szCs w:val="18"/>
              </w:rPr>
              <w:t>á</w:t>
            </w:r>
            <w:r w:rsidRPr="005B0813">
              <w:rPr>
                <w:rFonts w:asciiTheme="minorHAnsi" w:hAnsiTheme="minorHAnsi"/>
                <w:b w:val="0"/>
                <w:sz w:val="18"/>
                <w:szCs w:val="18"/>
              </w:rPr>
              <w:t xml:space="preserve"> en el tercer a</w:t>
            </w:r>
            <w:r w:rsidRPr="005B0813">
              <w:rPr>
                <w:rFonts w:asciiTheme="minorHAnsi" w:hAnsiTheme="minorHAnsi" w:hint="eastAsia"/>
                <w:b w:val="0"/>
                <w:sz w:val="18"/>
                <w:szCs w:val="18"/>
              </w:rPr>
              <w:t>ñ</w:t>
            </w:r>
            <w:r w:rsidRPr="005B0813">
              <w:rPr>
                <w:rFonts w:asciiTheme="minorHAnsi" w:hAnsiTheme="minorHAnsi"/>
                <w:b w:val="0"/>
                <w:sz w:val="18"/>
                <w:szCs w:val="18"/>
              </w:rPr>
              <w:t>o del programa. Se podr</w:t>
            </w:r>
            <w:r w:rsidRPr="005B0813">
              <w:rPr>
                <w:rFonts w:asciiTheme="minorHAnsi" w:hAnsiTheme="minorHAnsi" w:hint="eastAsia"/>
                <w:b w:val="0"/>
                <w:sz w:val="18"/>
                <w:szCs w:val="18"/>
              </w:rPr>
              <w:t>á</w:t>
            </w:r>
            <w:r w:rsidRPr="005B0813">
              <w:rPr>
                <w:rFonts w:asciiTheme="minorHAnsi" w:hAnsiTheme="minorHAnsi"/>
                <w:b w:val="0"/>
                <w:sz w:val="18"/>
                <w:szCs w:val="18"/>
              </w:rPr>
              <w:t xml:space="preserve"> medir la persistencia del cambio de comportamiento en los hogares a los 2 a</w:t>
            </w:r>
            <w:r w:rsidRPr="005B0813">
              <w:rPr>
                <w:rFonts w:asciiTheme="minorHAnsi" w:hAnsiTheme="minorHAnsi" w:hint="eastAsia"/>
                <w:b w:val="0"/>
                <w:sz w:val="18"/>
                <w:szCs w:val="18"/>
              </w:rPr>
              <w:t>ñ</w:t>
            </w:r>
            <w:r w:rsidRPr="005B0813">
              <w:rPr>
                <w:rFonts w:asciiTheme="minorHAnsi" w:hAnsiTheme="minorHAnsi"/>
                <w:b w:val="0"/>
                <w:sz w:val="18"/>
                <w:szCs w:val="18"/>
              </w:rPr>
              <w:t>os de haber realizado la campa</w:t>
            </w:r>
            <w:r w:rsidRPr="005B0813">
              <w:rPr>
                <w:rFonts w:asciiTheme="minorHAnsi" w:hAnsiTheme="minorHAnsi" w:hint="eastAsia"/>
                <w:b w:val="0"/>
                <w:sz w:val="18"/>
                <w:szCs w:val="18"/>
              </w:rPr>
              <w:t>ñ</w:t>
            </w:r>
            <w:r w:rsidRPr="005B0813">
              <w:rPr>
                <w:rFonts w:asciiTheme="minorHAnsi" w:hAnsiTheme="minorHAnsi"/>
                <w:b w:val="0"/>
                <w:sz w:val="18"/>
                <w:szCs w:val="18"/>
              </w:rPr>
              <w:t>a. Para el c</w:t>
            </w:r>
            <w:r w:rsidRPr="005B0813">
              <w:rPr>
                <w:rFonts w:asciiTheme="minorHAnsi" w:hAnsiTheme="minorHAnsi" w:hint="eastAsia"/>
                <w:b w:val="0"/>
                <w:sz w:val="18"/>
                <w:szCs w:val="18"/>
              </w:rPr>
              <w:t>á</w:t>
            </w:r>
            <w:r w:rsidRPr="005B0813">
              <w:rPr>
                <w:rFonts w:asciiTheme="minorHAnsi" w:hAnsiTheme="minorHAnsi"/>
                <w:b w:val="0"/>
                <w:sz w:val="18"/>
                <w:szCs w:val="18"/>
              </w:rPr>
              <w:t>lculo de los porcentajes se han tenido en cuenta campa</w:t>
            </w:r>
            <w:r w:rsidRPr="005B0813">
              <w:rPr>
                <w:rFonts w:asciiTheme="minorHAnsi" w:hAnsiTheme="minorHAnsi" w:hint="eastAsia"/>
                <w:b w:val="0"/>
                <w:sz w:val="18"/>
                <w:szCs w:val="18"/>
              </w:rPr>
              <w:t>ñ</w:t>
            </w:r>
            <w:r w:rsidRPr="005B0813">
              <w:rPr>
                <w:rFonts w:asciiTheme="minorHAnsi" w:hAnsiTheme="minorHAnsi"/>
                <w:b w:val="0"/>
                <w:sz w:val="18"/>
                <w:szCs w:val="18"/>
              </w:rPr>
              <w:t>as similares realizadas en otros pa</w:t>
            </w:r>
            <w:r w:rsidRPr="005B0813">
              <w:rPr>
                <w:rFonts w:asciiTheme="minorHAnsi" w:hAnsiTheme="minorHAnsi" w:hint="eastAsia"/>
                <w:b w:val="0"/>
                <w:sz w:val="18"/>
                <w:szCs w:val="18"/>
              </w:rPr>
              <w:t>í</w:t>
            </w:r>
            <w:r w:rsidRPr="005B0813">
              <w:rPr>
                <w:rFonts w:asciiTheme="minorHAnsi" w:hAnsiTheme="minorHAnsi"/>
                <w:b w:val="0"/>
                <w:sz w:val="18"/>
                <w:szCs w:val="18"/>
              </w:rPr>
              <w:t>ses</w:t>
            </w:r>
          </w:p>
        </w:tc>
      </w:tr>
    </w:tbl>
    <w:p w14:paraId="5D69A6CE" w14:textId="77777777" w:rsidR="008C5C10" w:rsidRDefault="008C5C10" w:rsidP="00B918DE">
      <w:pPr>
        <w:jc w:val="center"/>
        <w:rPr>
          <w:rFonts w:ascii="Arial" w:hAnsi="Arial" w:cs="Arial"/>
          <w:sz w:val="22"/>
          <w:szCs w:val="22"/>
        </w:rPr>
      </w:pPr>
    </w:p>
    <w:tbl>
      <w:tblPr>
        <w:tblStyle w:val="TableGrid"/>
        <w:tblW w:w="0" w:type="auto"/>
        <w:jc w:val="center"/>
        <w:tblLook w:val="04A0" w:firstRow="1" w:lastRow="0" w:firstColumn="1" w:lastColumn="0" w:noHBand="0" w:noVBand="1"/>
      </w:tblPr>
      <w:tblGrid>
        <w:gridCol w:w="2404"/>
        <w:gridCol w:w="1473"/>
        <w:gridCol w:w="622"/>
        <w:gridCol w:w="4664"/>
      </w:tblGrid>
      <w:tr w:rsidR="00A31E39" w:rsidRPr="00B87CF2" w14:paraId="5D69A6D3" w14:textId="77777777" w:rsidTr="004746AD">
        <w:trPr>
          <w:jc w:val="center"/>
        </w:trPr>
        <w:tc>
          <w:tcPr>
            <w:tcW w:w="0" w:type="auto"/>
          </w:tcPr>
          <w:p w14:paraId="5D69A6CF" w14:textId="77777777" w:rsidR="00A31E39" w:rsidRPr="005B0813" w:rsidRDefault="00A31E39" w:rsidP="004746AD">
            <w:pPr>
              <w:pStyle w:val="TableTitle"/>
              <w:framePr w:wrap="around"/>
              <w:rPr>
                <w:rFonts w:asciiTheme="minorHAnsi" w:hAnsiTheme="minorHAnsi" w:cs="Arial"/>
                <w:b w:val="0"/>
                <w:sz w:val="18"/>
                <w:szCs w:val="18"/>
              </w:rPr>
            </w:pPr>
            <w:r w:rsidRPr="005B0813">
              <w:rPr>
                <w:rFonts w:asciiTheme="minorHAnsi" w:hAnsiTheme="minorHAnsi"/>
                <w:b w:val="0"/>
                <w:sz w:val="18"/>
                <w:szCs w:val="18"/>
              </w:rPr>
              <w:t>% de mujeres que utilizan material higi</w:t>
            </w:r>
            <w:r w:rsidRPr="005B0813">
              <w:rPr>
                <w:rFonts w:asciiTheme="minorHAnsi" w:hAnsiTheme="minorHAnsi" w:hint="eastAsia"/>
                <w:b w:val="0"/>
                <w:sz w:val="18"/>
                <w:szCs w:val="18"/>
              </w:rPr>
              <w:t>é</w:t>
            </w:r>
            <w:r w:rsidRPr="005B0813">
              <w:rPr>
                <w:rFonts w:asciiTheme="minorHAnsi" w:hAnsiTheme="minorHAnsi"/>
                <w:b w:val="0"/>
                <w:sz w:val="18"/>
                <w:szCs w:val="18"/>
              </w:rPr>
              <w:t>nico durante la menstruaci</w:t>
            </w:r>
            <w:r w:rsidRPr="005B0813">
              <w:rPr>
                <w:rFonts w:asciiTheme="minorHAnsi" w:hAnsiTheme="minorHAnsi" w:hint="eastAsia"/>
                <w:b w:val="0"/>
                <w:sz w:val="18"/>
                <w:szCs w:val="18"/>
              </w:rPr>
              <w:t>ó</w:t>
            </w:r>
            <w:r w:rsidRPr="005B0813">
              <w:rPr>
                <w:rFonts w:asciiTheme="minorHAnsi" w:hAnsiTheme="minorHAnsi"/>
                <w:b w:val="0"/>
                <w:sz w:val="18"/>
                <w:szCs w:val="18"/>
              </w:rPr>
              <w:t>n</w:t>
            </w:r>
          </w:p>
        </w:tc>
        <w:tc>
          <w:tcPr>
            <w:tcW w:w="0" w:type="auto"/>
            <w:vAlign w:val="center"/>
          </w:tcPr>
          <w:p w14:paraId="5D69A6D0"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B87CF2">
              <w:rPr>
                <w:rFonts w:asciiTheme="minorHAnsi" w:hAnsiTheme="minorHAnsi" w:cs="Arial"/>
                <w:b w:val="0"/>
                <w:sz w:val="18"/>
                <w:szCs w:val="18"/>
                <w:lang w:val="es-ES_tradnl"/>
              </w:rPr>
              <w:t>Utilización</w:t>
            </w:r>
            <w:r w:rsidRPr="005B0813">
              <w:rPr>
                <w:rFonts w:asciiTheme="minorHAnsi" w:hAnsiTheme="minorHAnsi" w:cs="Arial"/>
                <w:b w:val="0"/>
                <w:sz w:val="18"/>
                <w:szCs w:val="18"/>
                <w:lang w:val="es-ES_tradnl"/>
              </w:rPr>
              <w:t xml:space="preserve"> de material higiénico por parte de las mujeres y adolescentes</w:t>
            </w:r>
          </w:p>
        </w:tc>
        <w:tc>
          <w:tcPr>
            <w:tcW w:w="0" w:type="auto"/>
            <w:vAlign w:val="center"/>
          </w:tcPr>
          <w:p w14:paraId="5D69A6D1"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tcPr>
          <w:p w14:paraId="5D69A6D2"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Encuesta de hogares y de puntos de agua inicial, intermedia y final. La campaña se realizará en el tercer año del programa. Se podrá medir la pers</w:t>
            </w:r>
            <w:r w:rsidRPr="00B87CF2">
              <w:rPr>
                <w:rFonts w:asciiTheme="minorHAnsi" w:hAnsiTheme="minorHAnsi" w:cs="Arial"/>
                <w:b w:val="0"/>
                <w:sz w:val="18"/>
                <w:szCs w:val="18"/>
                <w:lang w:val="es-ES_tradnl"/>
              </w:rPr>
              <w:t>istencia del cambio de comporta</w:t>
            </w:r>
            <w:r w:rsidRPr="005B0813">
              <w:rPr>
                <w:rFonts w:asciiTheme="minorHAnsi" w:hAnsiTheme="minorHAnsi" w:cs="Arial"/>
                <w:b w:val="0"/>
                <w:sz w:val="18"/>
                <w:szCs w:val="18"/>
                <w:lang w:val="es-ES_tradnl"/>
              </w:rPr>
              <w:t>miento en los hogares a los 2 años de haber realizado la campaña. Para el cálculo de los porcentajes se han tenido en cuenta campañas similares realizadas en otros países</w:t>
            </w:r>
          </w:p>
        </w:tc>
      </w:tr>
      <w:tr w:rsidR="00A31E39" w:rsidRPr="00B87CF2" w14:paraId="5D69A6D9" w14:textId="77777777" w:rsidTr="004746AD">
        <w:trPr>
          <w:jc w:val="center"/>
        </w:trPr>
        <w:tc>
          <w:tcPr>
            <w:tcW w:w="0" w:type="auto"/>
          </w:tcPr>
          <w:p w14:paraId="5D69A6D4" w14:textId="77777777" w:rsidR="00A31E39" w:rsidRPr="005B0813" w:rsidRDefault="00A31E39" w:rsidP="004746AD">
            <w:pPr>
              <w:pStyle w:val="TableTitle"/>
              <w:framePr w:wrap="around"/>
              <w:rPr>
                <w:rFonts w:asciiTheme="minorHAnsi" w:hAnsiTheme="minorHAnsi"/>
                <w:b w:val="0"/>
                <w:sz w:val="18"/>
                <w:szCs w:val="18"/>
              </w:rPr>
            </w:pPr>
            <w:r w:rsidRPr="005B0813">
              <w:rPr>
                <w:rFonts w:asciiTheme="minorHAnsi" w:hAnsiTheme="minorHAnsi"/>
                <w:b w:val="0"/>
                <w:sz w:val="18"/>
                <w:szCs w:val="18"/>
              </w:rPr>
              <w:t>Incremento del n</w:t>
            </w:r>
            <w:r w:rsidRPr="005B0813">
              <w:rPr>
                <w:rFonts w:asciiTheme="minorHAnsi" w:hAnsiTheme="minorHAnsi" w:hint="eastAsia"/>
                <w:b w:val="0"/>
                <w:sz w:val="18"/>
                <w:szCs w:val="18"/>
              </w:rPr>
              <w:t>ú</w:t>
            </w:r>
            <w:r w:rsidRPr="005B0813">
              <w:rPr>
                <w:rFonts w:asciiTheme="minorHAnsi" w:hAnsiTheme="minorHAnsi"/>
                <w:b w:val="0"/>
                <w:sz w:val="18"/>
                <w:szCs w:val="18"/>
              </w:rPr>
              <w:t xml:space="preserve">mero de hogares con acceso a un servicio mejorado de agua, saneamiento e higiene en las </w:t>
            </w:r>
            <w:r w:rsidRPr="005B0813">
              <w:rPr>
                <w:rFonts w:asciiTheme="minorHAnsi" w:hAnsiTheme="minorHAnsi" w:hint="eastAsia"/>
                <w:b w:val="0"/>
                <w:sz w:val="18"/>
                <w:szCs w:val="18"/>
              </w:rPr>
              <w:t>á</w:t>
            </w:r>
            <w:r w:rsidRPr="005B0813">
              <w:rPr>
                <w:rFonts w:asciiTheme="minorHAnsi" w:hAnsiTheme="minorHAnsi"/>
                <w:b w:val="0"/>
                <w:sz w:val="18"/>
                <w:szCs w:val="18"/>
              </w:rPr>
              <w:t>reas rurales de la OREPA OESTE</w:t>
            </w:r>
          </w:p>
          <w:p w14:paraId="5D69A6D5" w14:textId="77777777" w:rsidR="00A31E39" w:rsidRPr="005B0813" w:rsidRDefault="00A31E39" w:rsidP="004746AD">
            <w:pPr>
              <w:pStyle w:val="TableTitle"/>
              <w:framePr w:wrap="around"/>
              <w:rPr>
                <w:rFonts w:asciiTheme="minorHAnsi" w:hAnsiTheme="minorHAnsi"/>
                <w:b w:val="0"/>
                <w:sz w:val="18"/>
                <w:szCs w:val="18"/>
              </w:rPr>
            </w:pPr>
          </w:p>
        </w:tc>
        <w:tc>
          <w:tcPr>
            <w:tcW w:w="0" w:type="auto"/>
            <w:vAlign w:val="center"/>
          </w:tcPr>
          <w:p w14:paraId="5D69A6D6" w14:textId="77777777" w:rsidR="00A31E39" w:rsidRPr="005B0813" w:rsidRDefault="00A31E39" w:rsidP="004746AD">
            <w:pPr>
              <w:pStyle w:val="TableTitle"/>
              <w:framePr w:wrap="around"/>
              <w:jc w:val="left"/>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Conforme a la definición del JMP para el cumplimiento de los ODS</w:t>
            </w:r>
          </w:p>
        </w:tc>
        <w:tc>
          <w:tcPr>
            <w:tcW w:w="0" w:type="auto"/>
            <w:vAlign w:val="center"/>
          </w:tcPr>
          <w:p w14:paraId="5D69A6D7"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tcPr>
          <w:p w14:paraId="5D69A6D8"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rPr>
              <w:t xml:space="preserve">Encuesta de hogares y de puntos de agua inicial y final. Datos administrativos anuales sobre los sistemas de agua construidos y resultados a nivel de las localidades de la construcción de soluciones individuales de saneamiento </w:t>
            </w:r>
          </w:p>
        </w:tc>
      </w:tr>
      <w:tr w:rsidR="00A31E39" w:rsidRPr="00B87CF2" w14:paraId="5D69A6DE" w14:textId="77777777" w:rsidTr="004746AD">
        <w:trPr>
          <w:jc w:val="center"/>
        </w:trPr>
        <w:tc>
          <w:tcPr>
            <w:tcW w:w="0" w:type="auto"/>
          </w:tcPr>
          <w:p w14:paraId="5D69A6DA" w14:textId="77777777" w:rsidR="00A31E39" w:rsidRPr="005B0813" w:rsidRDefault="00A31E39" w:rsidP="004746AD">
            <w:pPr>
              <w:pStyle w:val="TableTitle"/>
              <w:framePr w:wrap="around"/>
              <w:rPr>
                <w:rFonts w:asciiTheme="minorHAnsi" w:hAnsiTheme="minorHAnsi"/>
                <w:b w:val="0"/>
                <w:sz w:val="18"/>
                <w:szCs w:val="18"/>
              </w:rPr>
            </w:pPr>
            <w:r w:rsidRPr="005B0813">
              <w:rPr>
                <w:rFonts w:asciiTheme="minorHAnsi" w:hAnsiTheme="minorHAnsi"/>
                <w:b w:val="0"/>
                <w:sz w:val="18"/>
                <w:szCs w:val="18"/>
              </w:rPr>
              <w:t>Incremento del n</w:t>
            </w:r>
            <w:r w:rsidRPr="005B0813">
              <w:rPr>
                <w:rFonts w:asciiTheme="minorHAnsi" w:hAnsiTheme="minorHAnsi" w:hint="eastAsia"/>
                <w:b w:val="0"/>
                <w:sz w:val="18"/>
                <w:szCs w:val="18"/>
              </w:rPr>
              <w:t>ú</w:t>
            </w:r>
            <w:r w:rsidRPr="005B0813">
              <w:rPr>
                <w:rFonts w:asciiTheme="minorHAnsi" w:hAnsiTheme="minorHAnsi"/>
                <w:b w:val="0"/>
                <w:sz w:val="18"/>
                <w:szCs w:val="18"/>
              </w:rPr>
              <w:t>mero de hogares con acceso a un servicio mejorado de agua en los sistemas afectados por el hurac</w:t>
            </w:r>
            <w:r w:rsidRPr="005B0813">
              <w:rPr>
                <w:rFonts w:asciiTheme="minorHAnsi" w:hAnsiTheme="minorHAnsi" w:hint="eastAsia"/>
                <w:b w:val="0"/>
                <w:sz w:val="18"/>
                <w:szCs w:val="18"/>
              </w:rPr>
              <w:t>á</w:t>
            </w:r>
            <w:r w:rsidRPr="005B0813">
              <w:rPr>
                <w:rFonts w:asciiTheme="minorHAnsi" w:hAnsiTheme="minorHAnsi"/>
                <w:b w:val="0"/>
                <w:sz w:val="18"/>
                <w:szCs w:val="18"/>
              </w:rPr>
              <w:t>n Matthew</w:t>
            </w:r>
          </w:p>
        </w:tc>
        <w:tc>
          <w:tcPr>
            <w:tcW w:w="0" w:type="auto"/>
            <w:vAlign w:val="center"/>
          </w:tcPr>
          <w:p w14:paraId="5D69A6DB"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Conforme a la definición del JMP para el cumplimiento de los ODS</w:t>
            </w:r>
          </w:p>
        </w:tc>
        <w:tc>
          <w:tcPr>
            <w:tcW w:w="0" w:type="auto"/>
            <w:vAlign w:val="center"/>
          </w:tcPr>
          <w:p w14:paraId="5D69A6DC"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Anual</w:t>
            </w:r>
          </w:p>
        </w:tc>
        <w:tc>
          <w:tcPr>
            <w:tcW w:w="0" w:type="auto"/>
          </w:tcPr>
          <w:p w14:paraId="5D69A6DD" w14:textId="77777777" w:rsidR="00A31E39" w:rsidRPr="005B0813" w:rsidRDefault="00A31E39" w:rsidP="004746AD">
            <w:pPr>
              <w:pStyle w:val="TableTitle"/>
              <w:framePr w:wrap="around"/>
              <w:rPr>
                <w:rFonts w:asciiTheme="minorHAnsi" w:hAnsiTheme="minorHAnsi" w:cs="Arial"/>
                <w:b w:val="0"/>
                <w:sz w:val="18"/>
                <w:szCs w:val="18"/>
                <w:lang w:val="es-ES_tradnl"/>
              </w:rPr>
            </w:pPr>
            <w:r w:rsidRPr="005B0813">
              <w:rPr>
                <w:rFonts w:asciiTheme="minorHAnsi" w:hAnsiTheme="minorHAnsi" w:cs="Arial"/>
                <w:b w:val="0"/>
                <w:sz w:val="18"/>
                <w:szCs w:val="18"/>
                <w:lang w:val="es-ES_tradnl"/>
              </w:rPr>
              <w:t>Encuesta de hogares y de puntos de agua inicial y final. Datos administrativos anuales sobre los sistemas de agua construidos</w:t>
            </w:r>
          </w:p>
        </w:tc>
      </w:tr>
    </w:tbl>
    <w:p w14:paraId="5D69A6DF" w14:textId="77777777" w:rsidR="00A31E39" w:rsidRPr="00B918DE" w:rsidRDefault="00A31E39" w:rsidP="00A31E39">
      <w:pPr>
        <w:pStyle w:val="TableTitle"/>
        <w:framePr w:wrap="around"/>
        <w:rPr>
          <w:rFonts w:ascii="Arial" w:hAnsi="Arial" w:cs="Arial"/>
          <w:sz w:val="22"/>
          <w:szCs w:val="22"/>
          <w:lang w:val="es-ES_tradnl"/>
        </w:rPr>
      </w:pPr>
    </w:p>
    <w:p w14:paraId="5D69A6E0" w14:textId="77777777" w:rsidR="00A31E39" w:rsidRPr="00B918DE" w:rsidRDefault="00A31E39" w:rsidP="00A31E39">
      <w:pPr>
        <w:pStyle w:val="TableTitle"/>
        <w:framePr w:wrap="around"/>
        <w:rPr>
          <w:rFonts w:ascii="Arial" w:hAnsi="Arial" w:cs="Arial"/>
          <w:sz w:val="22"/>
          <w:szCs w:val="22"/>
          <w:lang w:val="es-ES_tradnl"/>
        </w:rPr>
      </w:pPr>
    </w:p>
    <w:p w14:paraId="5D69A6E1" w14:textId="77777777" w:rsidR="00A31E39" w:rsidRPr="00B918DE" w:rsidDel="005246DA" w:rsidRDefault="00A31E39" w:rsidP="00A31E39">
      <w:pPr>
        <w:pStyle w:val="ListParagraph"/>
        <w:rPr>
          <w:del w:id="276" w:author="Guerrero Rivera, Marilyn Ivette" w:date="2017-09-11T14:08:00Z"/>
          <w:rFonts w:ascii="Arial" w:hAnsi="Arial" w:cs="Arial"/>
          <w:sz w:val="22"/>
          <w:szCs w:val="22"/>
          <w:lang w:val="es-ES_tradnl"/>
        </w:rPr>
      </w:pPr>
    </w:p>
    <w:p w14:paraId="5D69A6E2" w14:textId="0228A860" w:rsidR="00A31E39" w:rsidDel="005246DA" w:rsidRDefault="00A31E39">
      <w:pPr>
        <w:rPr>
          <w:del w:id="277" w:author="Guerrero Rivera, Marilyn Ivette" w:date="2017-09-11T14:09:00Z"/>
          <w:rFonts w:ascii="Arial" w:hAnsi="Arial" w:cs="Arial"/>
          <w:sz w:val="22"/>
          <w:szCs w:val="22"/>
        </w:rPr>
        <w:sectPr w:rsidR="00A31E39" w:rsidDel="005246DA" w:rsidSect="00513B08">
          <w:footerReference w:type="default" r:id="rId11"/>
          <w:pgSz w:w="12240" w:h="15840"/>
          <w:pgMar w:top="1440" w:right="1627" w:bottom="1440" w:left="1440" w:header="720" w:footer="720" w:gutter="0"/>
          <w:cols w:space="720"/>
        </w:sectPr>
        <w:pPrChange w:id="278" w:author="Guerrero Rivera, Marilyn Ivette" w:date="2017-09-11T14:08:00Z">
          <w:pPr>
            <w:jc w:val="center"/>
          </w:pPr>
        </w:pPrChange>
      </w:pPr>
    </w:p>
    <w:p w14:paraId="5D69A6E3" w14:textId="77777777" w:rsidR="00EC31C6" w:rsidRPr="00B918DE" w:rsidRDefault="00366A4F" w:rsidP="00212F82">
      <w:pPr>
        <w:pStyle w:val="Heading1"/>
        <w:numPr>
          <w:ilvl w:val="0"/>
          <w:numId w:val="0"/>
        </w:numPr>
        <w:spacing w:before="120" w:after="120"/>
        <w:ind w:left="1080" w:hanging="720"/>
        <w:jc w:val="left"/>
        <w:rPr>
          <w:rFonts w:ascii="Arial" w:hAnsi="Arial" w:cs="Arial"/>
          <w:sz w:val="22"/>
          <w:szCs w:val="22"/>
          <w:lang w:val="es-ES_tradnl"/>
        </w:rPr>
      </w:pPr>
      <w:r w:rsidRPr="005B0813">
        <w:rPr>
          <w:rFonts w:ascii="Arial" w:hAnsi="Arial" w:cs="Arial"/>
          <w:sz w:val="22"/>
          <w:szCs w:val="22"/>
          <w:lang w:val="es-ES_tradnl"/>
        </w:rPr>
        <w:lastRenderedPageBreak/>
        <w:t>D</w:t>
      </w:r>
      <w:r w:rsidRPr="005B0813">
        <w:rPr>
          <w:rFonts w:ascii="Arial" w:hAnsi="Arial" w:cs="Arial"/>
          <w:sz w:val="22"/>
          <w:szCs w:val="22"/>
          <w:lang w:val="es-ES_tradnl"/>
        </w:rPr>
        <w:tab/>
      </w:r>
      <w:r w:rsidR="00281BD6" w:rsidRPr="00B918DE">
        <w:rPr>
          <w:rFonts w:ascii="Arial" w:hAnsi="Arial" w:cs="Arial"/>
          <w:sz w:val="22"/>
          <w:szCs w:val="22"/>
          <w:lang w:val="es-ES_tradnl"/>
        </w:rPr>
        <w:t>Metodología de Evaluación</w:t>
      </w:r>
      <w:r w:rsidR="00422A7A" w:rsidRPr="00B918DE">
        <w:rPr>
          <w:rFonts w:ascii="Arial" w:hAnsi="Arial" w:cs="Arial"/>
          <w:sz w:val="22"/>
          <w:szCs w:val="22"/>
          <w:lang w:val="es-ES_tradnl"/>
        </w:rPr>
        <w:t>:</w:t>
      </w:r>
      <w:r w:rsidR="00281BD6" w:rsidRPr="00B918DE">
        <w:rPr>
          <w:rFonts w:ascii="Arial" w:hAnsi="Arial" w:cs="Arial"/>
          <w:sz w:val="22"/>
          <w:szCs w:val="22"/>
          <w:lang w:val="es-ES_tradnl"/>
        </w:rPr>
        <w:t xml:space="preserve"> </w:t>
      </w:r>
      <w:r w:rsidR="00422A7A" w:rsidRPr="00B918DE">
        <w:rPr>
          <w:rFonts w:ascii="Arial" w:hAnsi="Arial" w:cs="Arial"/>
          <w:sz w:val="22"/>
          <w:szCs w:val="22"/>
          <w:lang w:val="es-ES_tradnl"/>
        </w:rPr>
        <w:t xml:space="preserve">Evaluación </w:t>
      </w:r>
      <w:r w:rsidR="00281BD6" w:rsidRPr="00B918DE">
        <w:rPr>
          <w:rFonts w:ascii="Arial" w:hAnsi="Arial" w:cs="Arial"/>
          <w:sz w:val="22"/>
          <w:szCs w:val="22"/>
          <w:lang w:val="es-ES_tradnl"/>
        </w:rPr>
        <w:t>Económica Ex Post de las Obras de Infraestructura</w:t>
      </w:r>
      <w:r w:rsidR="00422A7A" w:rsidRPr="00B918DE">
        <w:rPr>
          <w:rFonts w:ascii="Arial" w:hAnsi="Arial" w:cs="Arial"/>
          <w:sz w:val="22"/>
          <w:szCs w:val="22"/>
          <w:lang w:val="es-ES_tradnl"/>
        </w:rPr>
        <w:t xml:space="preserve"> y Otras Preguntas de Evaluación</w:t>
      </w:r>
    </w:p>
    <w:p w14:paraId="5D69A6E4" w14:textId="77777777" w:rsidR="00422A7A" w:rsidRPr="00B918DE" w:rsidRDefault="00DA43DD" w:rsidP="00212F82">
      <w:pPr>
        <w:pStyle w:val="Paragraph"/>
        <w:tabs>
          <w:tab w:val="clear" w:pos="720"/>
        </w:tabs>
        <w:ind w:left="1080"/>
        <w:outlineLvl w:val="9"/>
        <w:rPr>
          <w:rFonts w:ascii="Arial" w:hAnsi="Arial" w:cs="Arial"/>
          <w:color w:val="000000"/>
          <w:sz w:val="22"/>
        </w:rPr>
      </w:pPr>
      <w:bookmarkStart w:id="279" w:name="_Toc305003949"/>
      <w:r w:rsidRPr="00B918DE">
        <w:rPr>
          <w:rFonts w:ascii="Arial" w:hAnsi="Arial" w:cs="Arial"/>
          <w:sz w:val="22"/>
        </w:rPr>
        <w:t>3.</w:t>
      </w:r>
      <w:r w:rsidR="002D56A9" w:rsidRPr="00B918DE">
        <w:rPr>
          <w:rFonts w:ascii="Arial" w:hAnsi="Arial" w:cs="Arial"/>
          <w:sz w:val="22"/>
        </w:rPr>
        <w:t>7</w:t>
      </w:r>
      <w:r w:rsidRPr="00B918DE">
        <w:rPr>
          <w:rFonts w:ascii="Arial" w:hAnsi="Arial" w:cs="Arial"/>
          <w:sz w:val="22"/>
        </w:rPr>
        <w:tab/>
      </w:r>
      <w:r w:rsidR="0002277E" w:rsidRPr="00B918DE">
        <w:rPr>
          <w:rFonts w:ascii="Arial" w:hAnsi="Arial" w:cs="Arial"/>
          <w:sz w:val="22"/>
          <w:u w:val="single"/>
        </w:rPr>
        <w:t>Evaluación económica ex post:</w:t>
      </w:r>
      <w:r w:rsidR="00422A7A" w:rsidRPr="00B918DE">
        <w:rPr>
          <w:rFonts w:ascii="Arial" w:hAnsi="Arial" w:cs="Arial"/>
          <w:sz w:val="22"/>
        </w:rPr>
        <w:t xml:space="preserve"> </w:t>
      </w:r>
      <w:r w:rsidR="00281BD6" w:rsidRPr="00B918DE">
        <w:rPr>
          <w:rFonts w:ascii="Arial" w:hAnsi="Arial" w:cs="Arial"/>
          <w:sz w:val="22"/>
        </w:rPr>
        <w:t xml:space="preserve">La evaluación </w:t>
      </w:r>
      <w:r w:rsidR="00BD6110" w:rsidRPr="00B918DE">
        <w:rPr>
          <w:rFonts w:ascii="Arial" w:hAnsi="Arial" w:cs="Arial"/>
          <w:sz w:val="22"/>
        </w:rPr>
        <w:t>socioeconómica ex post utilizará</w:t>
      </w:r>
      <w:r w:rsidR="00281BD6" w:rsidRPr="00B918DE">
        <w:rPr>
          <w:rFonts w:ascii="Arial" w:hAnsi="Arial" w:cs="Arial"/>
          <w:sz w:val="22"/>
        </w:rPr>
        <w:t xml:space="preserve"> una </w:t>
      </w:r>
      <w:r w:rsidR="00D93C73">
        <w:rPr>
          <w:rFonts w:ascii="Arial" w:hAnsi="Arial" w:cs="Arial"/>
          <w:sz w:val="22"/>
        </w:rPr>
        <w:br/>
      </w:r>
      <w:r w:rsidR="00281BD6" w:rsidRPr="00B918DE">
        <w:rPr>
          <w:rFonts w:ascii="Arial" w:hAnsi="Arial" w:cs="Arial"/>
          <w:sz w:val="22"/>
        </w:rPr>
        <w:t xml:space="preserve">metodología “Antes y Después”, es decir tratará de medir </w:t>
      </w:r>
      <w:r w:rsidR="00281BD6" w:rsidRPr="00B918DE">
        <w:rPr>
          <w:rFonts w:ascii="Arial" w:hAnsi="Arial" w:cs="Arial"/>
          <w:color w:val="000000"/>
          <w:sz w:val="22"/>
        </w:rPr>
        <w:t>cambios en los valores de variables determinantes de la viabilidad socioeconómica del</w:t>
      </w:r>
      <w:r w:rsidR="008D219E" w:rsidRPr="00B918DE">
        <w:rPr>
          <w:rFonts w:ascii="Arial" w:hAnsi="Arial" w:cs="Arial"/>
          <w:color w:val="000000"/>
          <w:sz w:val="22"/>
        </w:rPr>
        <w:t xml:space="preserve"> proyecto antes y </w:t>
      </w:r>
      <w:r w:rsidR="00A449B4">
        <w:rPr>
          <w:rFonts w:ascii="Arial" w:hAnsi="Arial" w:cs="Arial"/>
          <w:color w:val="000000"/>
          <w:sz w:val="22"/>
        </w:rPr>
        <w:br/>
      </w:r>
      <w:r w:rsidR="008D219E" w:rsidRPr="00B918DE">
        <w:rPr>
          <w:rFonts w:ascii="Arial" w:hAnsi="Arial" w:cs="Arial"/>
          <w:color w:val="000000"/>
          <w:sz w:val="22"/>
        </w:rPr>
        <w:t>después de la implemen</w:t>
      </w:r>
      <w:r w:rsidR="00281BD6" w:rsidRPr="00B918DE">
        <w:rPr>
          <w:rFonts w:ascii="Arial" w:hAnsi="Arial" w:cs="Arial"/>
          <w:color w:val="000000"/>
          <w:sz w:val="22"/>
        </w:rPr>
        <w:t>tación de las obras. La viabilidad socioeconómica ex ante de</w:t>
      </w:r>
      <w:r w:rsidR="008D219E" w:rsidRPr="00B918DE">
        <w:rPr>
          <w:rFonts w:ascii="Arial" w:hAnsi="Arial" w:cs="Arial"/>
          <w:color w:val="000000"/>
          <w:sz w:val="22"/>
        </w:rPr>
        <w:t>l proyecto</w:t>
      </w:r>
      <w:r w:rsidR="00281BD6" w:rsidRPr="00B918DE">
        <w:rPr>
          <w:rFonts w:ascii="Arial" w:hAnsi="Arial" w:cs="Arial"/>
          <w:color w:val="000000"/>
          <w:sz w:val="22"/>
        </w:rPr>
        <w:t xml:space="preserve"> fue determinada comparando los flujos de costos y </w:t>
      </w:r>
      <w:r w:rsidR="00F70BE3" w:rsidRPr="00B918DE">
        <w:rPr>
          <w:rFonts w:ascii="Arial" w:hAnsi="Arial" w:cs="Arial"/>
          <w:color w:val="000000"/>
          <w:sz w:val="22"/>
        </w:rPr>
        <w:t xml:space="preserve">los </w:t>
      </w:r>
      <w:r w:rsidR="00281BD6" w:rsidRPr="00B918DE">
        <w:rPr>
          <w:rFonts w:ascii="Arial" w:hAnsi="Arial" w:cs="Arial"/>
          <w:color w:val="000000"/>
          <w:sz w:val="22"/>
        </w:rPr>
        <w:t>beneficios</w:t>
      </w:r>
      <w:r w:rsidR="00F70BE3" w:rsidRPr="00B918DE">
        <w:rPr>
          <w:rFonts w:ascii="Arial" w:hAnsi="Arial" w:cs="Arial"/>
          <w:color w:val="000000"/>
          <w:sz w:val="22"/>
        </w:rPr>
        <w:t xml:space="preserve"> </w:t>
      </w:r>
      <w:r w:rsidR="00A449B4">
        <w:rPr>
          <w:rFonts w:ascii="Arial" w:hAnsi="Arial" w:cs="Arial"/>
          <w:color w:val="000000"/>
          <w:sz w:val="22"/>
        </w:rPr>
        <w:br/>
      </w:r>
      <w:r w:rsidR="00F70BE3" w:rsidRPr="00B918DE">
        <w:rPr>
          <w:rFonts w:ascii="Arial" w:hAnsi="Arial" w:cs="Arial"/>
          <w:color w:val="000000"/>
          <w:sz w:val="22"/>
        </w:rPr>
        <w:t xml:space="preserve">estimados a partir de </w:t>
      </w:r>
      <w:r w:rsidR="00116AC8" w:rsidRPr="00B918DE">
        <w:rPr>
          <w:rFonts w:ascii="Arial" w:hAnsi="Arial" w:cs="Arial"/>
          <w:color w:val="000000"/>
          <w:sz w:val="22"/>
        </w:rPr>
        <w:t>la curva de demanda</w:t>
      </w:r>
      <w:r w:rsidR="008D219E" w:rsidRPr="00B918DE">
        <w:rPr>
          <w:rFonts w:ascii="Arial" w:hAnsi="Arial" w:cs="Arial"/>
          <w:color w:val="000000"/>
          <w:sz w:val="22"/>
        </w:rPr>
        <w:t xml:space="preserve"> de los </w:t>
      </w:r>
      <w:bookmarkStart w:id="280" w:name="_Toc305003952"/>
      <w:bookmarkEnd w:id="279"/>
      <w:r w:rsidR="002D56A9" w:rsidRPr="00B918DE">
        <w:rPr>
          <w:rFonts w:ascii="Arial" w:hAnsi="Arial" w:cs="Arial"/>
          <w:color w:val="000000"/>
          <w:sz w:val="22"/>
        </w:rPr>
        <w:t xml:space="preserve">beneficiarios. </w:t>
      </w:r>
      <w:r w:rsidR="00281BD6" w:rsidRPr="00B918DE">
        <w:rPr>
          <w:rFonts w:ascii="Arial" w:hAnsi="Arial" w:cs="Arial"/>
          <w:color w:val="000000"/>
          <w:sz w:val="22"/>
          <w:u w:val="single"/>
        </w:rPr>
        <w:t>Recopilación de datos</w:t>
      </w:r>
      <w:r w:rsidR="00281BD6" w:rsidRPr="00B918DE">
        <w:rPr>
          <w:rFonts w:ascii="Arial" w:hAnsi="Arial" w:cs="Arial"/>
          <w:color w:val="000000"/>
          <w:sz w:val="22"/>
        </w:rPr>
        <w:t xml:space="preserve">. La metodología de evaluación utilizará los mismos elementos del análisis costo-beneficio reseñado en las secciones anteriores. Para realizar la evaluación socioeconómica ex post, </w:t>
      </w:r>
      <w:r w:rsidR="00B552A6" w:rsidRPr="00B918DE">
        <w:rPr>
          <w:rFonts w:ascii="Arial" w:hAnsi="Arial" w:cs="Arial"/>
          <w:color w:val="000000"/>
          <w:sz w:val="22"/>
        </w:rPr>
        <w:t xml:space="preserve">una vez que se llegue al final del programa, </w:t>
      </w:r>
      <w:r w:rsidR="00281BD6" w:rsidRPr="00B918DE">
        <w:rPr>
          <w:rFonts w:ascii="Arial" w:hAnsi="Arial" w:cs="Arial"/>
          <w:color w:val="000000"/>
          <w:sz w:val="22"/>
        </w:rPr>
        <w:t xml:space="preserve">se deberán </w:t>
      </w:r>
      <w:r w:rsidR="00B552A6" w:rsidRPr="00B918DE">
        <w:rPr>
          <w:rFonts w:ascii="Arial" w:hAnsi="Arial" w:cs="Arial"/>
          <w:color w:val="000000"/>
          <w:sz w:val="22"/>
        </w:rPr>
        <w:t>recolect</w:t>
      </w:r>
      <w:r w:rsidR="00281BD6" w:rsidRPr="00B918DE">
        <w:rPr>
          <w:rFonts w:ascii="Arial" w:hAnsi="Arial" w:cs="Arial"/>
          <w:color w:val="000000"/>
          <w:sz w:val="22"/>
        </w:rPr>
        <w:t>ar</w:t>
      </w:r>
      <w:r w:rsidR="00B552A6" w:rsidRPr="00B918DE">
        <w:rPr>
          <w:rFonts w:ascii="Arial" w:hAnsi="Arial" w:cs="Arial"/>
          <w:color w:val="000000"/>
          <w:sz w:val="22"/>
        </w:rPr>
        <w:t xml:space="preserve"> información relacionada con</w:t>
      </w:r>
      <w:r w:rsidR="00281BD6" w:rsidRPr="00B918DE">
        <w:rPr>
          <w:rFonts w:ascii="Arial" w:hAnsi="Arial" w:cs="Arial"/>
          <w:color w:val="000000"/>
          <w:sz w:val="22"/>
        </w:rPr>
        <w:t xml:space="preserve"> los siguientes elementos: costos de </w:t>
      </w:r>
      <w:r w:rsidR="00A449B4">
        <w:rPr>
          <w:rFonts w:ascii="Arial" w:hAnsi="Arial" w:cs="Arial"/>
          <w:color w:val="000000"/>
          <w:sz w:val="22"/>
        </w:rPr>
        <w:br/>
      </w:r>
      <w:r w:rsidR="00281BD6" w:rsidRPr="00B918DE">
        <w:rPr>
          <w:rFonts w:ascii="Arial" w:hAnsi="Arial" w:cs="Arial"/>
          <w:color w:val="000000"/>
          <w:sz w:val="22"/>
        </w:rPr>
        <w:t xml:space="preserve">inversión </w:t>
      </w:r>
      <w:r w:rsidR="00B552A6" w:rsidRPr="00B918DE">
        <w:rPr>
          <w:rFonts w:ascii="Arial" w:hAnsi="Arial" w:cs="Arial"/>
          <w:color w:val="000000"/>
          <w:sz w:val="22"/>
        </w:rPr>
        <w:t xml:space="preserve">efectivamente </w:t>
      </w:r>
      <w:r w:rsidR="00281BD6" w:rsidRPr="00B918DE">
        <w:rPr>
          <w:rFonts w:ascii="Arial" w:hAnsi="Arial" w:cs="Arial"/>
          <w:color w:val="000000"/>
          <w:sz w:val="22"/>
        </w:rPr>
        <w:t xml:space="preserve">realizados, </w:t>
      </w:r>
      <w:r w:rsidR="00B552A6" w:rsidRPr="00B918DE">
        <w:rPr>
          <w:rFonts w:ascii="Arial" w:hAnsi="Arial" w:cs="Arial"/>
          <w:color w:val="000000"/>
          <w:sz w:val="22"/>
        </w:rPr>
        <w:t xml:space="preserve">cronograma de inversión realizado, </w:t>
      </w:r>
      <w:r w:rsidR="00281BD6" w:rsidRPr="00B918DE">
        <w:rPr>
          <w:rFonts w:ascii="Arial" w:hAnsi="Arial" w:cs="Arial"/>
          <w:color w:val="000000"/>
          <w:sz w:val="22"/>
        </w:rPr>
        <w:t>costos de operación y mantenimiento anuales incurridos durante la operación del sistema</w:t>
      </w:r>
      <w:r w:rsidR="00BD6110" w:rsidRPr="00B918DE">
        <w:rPr>
          <w:rFonts w:ascii="Arial" w:hAnsi="Arial" w:cs="Arial"/>
          <w:color w:val="000000"/>
          <w:sz w:val="22"/>
        </w:rPr>
        <w:t xml:space="preserve">, </w:t>
      </w:r>
      <w:r w:rsidR="00A449B4">
        <w:rPr>
          <w:rFonts w:ascii="Arial" w:hAnsi="Arial" w:cs="Arial"/>
          <w:color w:val="000000"/>
          <w:sz w:val="22"/>
        </w:rPr>
        <w:br/>
      </w:r>
      <w:r w:rsidR="00BD6110" w:rsidRPr="00B918DE">
        <w:rPr>
          <w:rFonts w:ascii="Arial" w:hAnsi="Arial" w:cs="Arial"/>
          <w:color w:val="000000"/>
          <w:sz w:val="22"/>
        </w:rPr>
        <w:t>número hogares reconectados y de conexiones nuevas realizadas en la zona con el proyecto</w:t>
      </w:r>
      <w:r w:rsidR="000D4CE7" w:rsidRPr="00B918DE">
        <w:rPr>
          <w:rFonts w:ascii="Arial" w:hAnsi="Arial" w:cs="Arial"/>
          <w:color w:val="000000"/>
          <w:sz w:val="22"/>
        </w:rPr>
        <w:t xml:space="preserve">, kioscos construidos, consumos mensuales de las conexiones y ventas en los kioscos </w:t>
      </w:r>
      <w:r w:rsidR="00281BD6" w:rsidRPr="00B918DE">
        <w:rPr>
          <w:rFonts w:ascii="Arial" w:hAnsi="Arial" w:cs="Arial"/>
          <w:color w:val="000000"/>
          <w:sz w:val="22"/>
        </w:rPr>
        <w:t xml:space="preserve">y </w:t>
      </w:r>
      <w:r w:rsidR="00B552A6" w:rsidRPr="00B918DE">
        <w:rPr>
          <w:rFonts w:ascii="Arial" w:hAnsi="Arial" w:cs="Arial"/>
          <w:color w:val="000000"/>
          <w:sz w:val="22"/>
        </w:rPr>
        <w:t xml:space="preserve">beneficios estimados para los usuarios residenciales de la misma forma que se calculó en la evaluación ex ante, es decir, </w:t>
      </w:r>
      <w:r w:rsidR="00EC3663" w:rsidRPr="00B918DE">
        <w:rPr>
          <w:rFonts w:ascii="Arial" w:hAnsi="Arial" w:cs="Arial"/>
          <w:color w:val="000000"/>
          <w:sz w:val="22"/>
        </w:rPr>
        <w:t>cálculo</w:t>
      </w:r>
      <w:r w:rsidR="00B552A6" w:rsidRPr="00B918DE">
        <w:rPr>
          <w:rFonts w:ascii="Arial" w:hAnsi="Arial" w:cs="Arial"/>
          <w:color w:val="000000"/>
          <w:sz w:val="22"/>
        </w:rPr>
        <w:t xml:space="preserve"> de los beneficios basados en </w:t>
      </w:r>
      <w:r w:rsidR="008D219E" w:rsidRPr="00B918DE">
        <w:rPr>
          <w:rFonts w:ascii="Arial" w:hAnsi="Arial" w:cs="Arial"/>
          <w:color w:val="000000"/>
          <w:sz w:val="22"/>
        </w:rPr>
        <w:t>la</w:t>
      </w:r>
      <w:r w:rsidR="00271450" w:rsidRPr="00B918DE">
        <w:rPr>
          <w:rFonts w:ascii="Arial" w:hAnsi="Arial" w:cs="Arial"/>
          <w:color w:val="000000"/>
          <w:sz w:val="22"/>
        </w:rPr>
        <w:t xml:space="preserve"> curva de demanda de agua potable</w:t>
      </w:r>
      <w:r w:rsidR="008D219E" w:rsidRPr="00B918DE">
        <w:rPr>
          <w:rFonts w:ascii="Arial" w:hAnsi="Arial" w:cs="Arial"/>
          <w:color w:val="000000"/>
          <w:sz w:val="22"/>
        </w:rPr>
        <w:t xml:space="preserve"> ya estimada durante la </w:t>
      </w:r>
      <w:r w:rsidR="00A449B4">
        <w:rPr>
          <w:rFonts w:ascii="Arial" w:hAnsi="Arial" w:cs="Arial"/>
          <w:color w:val="000000"/>
          <w:sz w:val="22"/>
        </w:rPr>
        <w:br/>
      </w:r>
      <w:r w:rsidR="008D219E" w:rsidRPr="00B918DE">
        <w:rPr>
          <w:rFonts w:ascii="Arial" w:hAnsi="Arial" w:cs="Arial"/>
          <w:color w:val="000000"/>
          <w:sz w:val="22"/>
        </w:rPr>
        <w:t xml:space="preserve">preparación y en la cantidad efectiva de beneficiarios para cada una de las </w:t>
      </w:r>
      <w:r w:rsidR="00A449B4">
        <w:rPr>
          <w:rFonts w:ascii="Arial" w:hAnsi="Arial" w:cs="Arial"/>
          <w:color w:val="000000"/>
          <w:sz w:val="22"/>
        </w:rPr>
        <w:br/>
      </w:r>
      <w:r w:rsidR="008D219E" w:rsidRPr="00B918DE">
        <w:rPr>
          <w:rFonts w:ascii="Arial" w:hAnsi="Arial" w:cs="Arial"/>
          <w:color w:val="000000"/>
          <w:sz w:val="22"/>
        </w:rPr>
        <w:t>categorías de servicio</w:t>
      </w:r>
      <w:r w:rsidR="00CD2E54" w:rsidRPr="00B918DE">
        <w:rPr>
          <w:rFonts w:ascii="Arial" w:hAnsi="Arial" w:cs="Arial"/>
          <w:color w:val="000000"/>
          <w:sz w:val="22"/>
        </w:rPr>
        <w:t xml:space="preserve"> según su continuidad</w:t>
      </w:r>
      <w:r w:rsidR="008D219E" w:rsidRPr="00B918DE">
        <w:rPr>
          <w:rFonts w:ascii="Arial" w:hAnsi="Arial" w:cs="Arial"/>
          <w:color w:val="000000"/>
          <w:sz w:val="22"/>
        </w:rPr>
        <w:t>.</w:t>
      </w:r>
      <w:bookmarkEnd w:id="280"/>
      <w:r w:rsidR="00281BD6" w:rsidRPr="00B918DE">
        <w:rPr>
          <w:rFonts w:ascii="Arial" w:hAnsi="Arial" w:cs="Arial"/>
          <w:color w:val="000000"/>
          <w:sz w:val="22"/>
        </w:rPr>
        <w:t xml:space="preserve"> </w:t>
      </w:r>
      <w:r w:rsidR="004F18A6" w:rsidRPr="00B918DE">
        <w:rPr>
          <w:rFonts w:ascii="Arial" w:hAnsi="Arial" w:cs="Arial"/>
          <w:color w:val="000000"/>
          <w:sz w:val="22"/>
        </w:rPr>
        <w:t xml:space="preserve">Se </w:t>
      </w:r>
      <w:r w:rsidR="00323D5B" w:rsidRPr="00B918DE">
        <w:rPr>
          <w:rFonts w:ascii="Arial" w:hAnsi="Arial" w:cs="Arial"/>
          <w:color w:val="000000"/>
          <w:sz w:val="22"/>
        </w:rPr>
        <w:t xml:space="preserve">calculará </w:t>
      </w:r>
      <w:r w:rsidR="008D219E" w:rsidRPr="00B918DE">
        <w:rPr>
          <w:rFonts w:ascii="Arial" w:hAnsi="Arial" w:cs="Arial"/>
          <w:color w:val="000000"/>
          <w:sz w:val="22"/>
        </w:rPr>
        <w:t>l</w:t>
      </w:r>
      <w:r w:rsidR="004F18A6" w:rsidRPr="00B918DE">
        <w:rPr>
          <w:rFonts w:ascii="Arial" w:hAnsi="Arial" w:cs="Arial"/>
          <w:color w:val="000000"/>
          <w:sz w:val="22"/>
        </w:rPr>
        <w:t>a TIRE como medida de su rentabilidad económica ex post.</w:t>
      </w:r>
    </w:p>
    <w:p w14:paraId="5D69A6E5" w14:textId="2A6AF196" w:rsidR="00D22FD3" w:rsidRDefault="00990021" w:rsidP="00212F82">
      <w:pPr>
        <w:pStyle w:val="Paragraph"/>
        <w:tabs>
          <w:tab w:val="clear" w:pos="720"/>
        </w:tabs>
        <w:ind w:left="1080"/>
        <w:outlineLvl w:val="9"/>
        <w:rPr>
          <w:ins w:id="281" w:author="Guerrero Rivera, Marilyn Ivette" w:date="2017-09-11T14:10:00Z"/>
          <w:rFonts w:ascii="Arial" w:hAnsi="Arial" w:cs="Arial"/>
          <w:sz w:val="22"/>
        </w:rPr>
      </w:pPr>
      <w:r w:rsidRPr="00B918DE">
        <w:rPr>
          <w:rFonts w:ascii="Arial" w:hAnsi="Arial" w:cs="Arial"/>
          <w:sz w:val="22"/>
        </w:rPr>
        <w:t>3.</w:t>
      </w:r>
      <w:r w:rsidR="002D56A9" w:rsidRPr="00B918DE">
        <w:rPr>
          <w:rFonts w:ascii="Arial" w:hAnsi="Arial" w:cs="Arial"/>
          <w:sz w:val="22"/>
        </w:rPr>
        <w:t>8</w:t>
      </w:r>
      <w:r w:rsidRPr="00B918DE">
        <w:rPr>
          <w:rFonts w:ascii="Arial" w:hAnsi="Arial" w:cs="Arial"/>
          <w:sz w:val="22"/>
        </w:rPr>
        <w:tab/>
      </w:r>
      <w:r w:rsidRPr="00B918DE">
        <w:rPr>
          <w:rFonts w:ascii="Arial" w:hAnsi="Arial" w:cs="Arial"/>
          <w:sz w:val="22"/>
          <w:u w:val="single"/>
        </w:rPr>
        <w:t>Otras preguntas de evaluación</w:t>
      </w:r>
      <w:r w:rsidRPr="00B918DE">
        <w:rPr>
          <w:rFonts w:ascii="Arial" w:hAnsi="Arial" w:cs="Arial"/>
          <w:sz w:val="22"/>
        </w:rPr>
        <w:t>: 1) Mejor</w:t>
      </w:r>
      <w:r w:rsidR="00D22FD3" w:rsidRPr="00B918DE">
        <w:rPr>
          <w:rFonts w:ascii="Arial" w:hAnsi="Arial" w:cs="Arial"/>
          <w:sz w:val="22"/>
        </w:rPr>
        <w:t>ó</w:t>
      </w:r>
      <w:r w:rsidRPr="00B918DE">
        <w:rPr>
          <w:rFonts w:ascii="Arial" w:hAnsi="Arial" w:cs="Arial"/>
          <w:sz w:val="22"/>
        </w:rPr>
        <w:t xml:space="preserve"> en la continuidad del servicio de agua: como parte de la evaluación económica ex post se recopilarán datos sobre el </w:t>
      </w:r>
      <w:r w:rsidR="00A449B4">
        <w:rPr>
          <w:rFonts w:ascii="Arial" w:hAnsi="Arial" w:cs="Arial"/>
          <w:sz w:val="22"/>
        </w:rPr>
        <w:br/>
      </w:r>
      <w:r w:rsidR="004753CB" w:rsidRPr="00B918DE">
        <w:rPr>
          <w:rFonts w:ascii="Arial" w:hAnsi="Arial" w:cs="Arial"/>
          <w:sz w:val="22"/>
        </w:rPr>
        <w:t>número</w:t>
      </w:r>
      <w:r w:rsidRPr="00B918DE">
        <w:rPr>
          <w:rFonts w:ascii="Arial" w:hAnsi="Arial" w:cs="Arial"/>
          <w:sz w:val="22"/>
        </w:rPr>
        <w:t xml:space="preserve"> de horas de servicio de agua potable por hogar; 2) </w:t>
      </w:r>
      <w:r w:rsidR="00D22FD3" w:rsidRPr="00B918DE">
        <w:rPr>
          <w:rFonts w:ascii="Arial" w:hAnsi="Arial" w:cs="Arial"/>
          <w:sz w:val="22"/>
        </w:rPr>
        <w:t xml:space="preserve">Mejoró la situación </w:t>
      </w:r>
      <w:r w:rsidR="00A449B4">
        <w:rPr>
          <w:rFonts w:ascii="Arial" w:hAnsi="Arial" w:cs="Arial"/>
          <w:sz w:val="22"/>
        </w:rPr>
        <w:br/>
      </w:r>
      <w:r w:rsidR="00D22FD3" w:rsidRPr="00B918DE">
        <w:rPr>
          <w:rFonts w:ascii="Arial" w:hAnsi="Arial" w:cs="Arial"/>
          <w:sz w:val="22"/>
        </w:rPr>
        <w:t>financiera del CTE de la RMPP</w:t>
      </w:r>
      <w:r w:rsidRPr="00B918DE">
        <w:rPr>
          <w:rFonts w:ascii="Arial" w:hAnsi="Arial" w:cs="Arial"/>
          <w:sz w:val="22"/>
        </w:rPr>
        <w:t>; 3) Evaluación de l</w:t>
      </w:r>
      <w:r w:rsidR="00D22FD3" w:rsidRPr="00B918DE">
        <w:rPr>
          <w:rFonts w:ascii="Arial" w:hAnsi="Arial" w:cs="Arial"/>
          <w:sz w:val="22"/>
        </w:rPr>
        <w:t xml:space="preserve">os cambios organizacional del CTE y de capacidades </w:t>
      </w:r>
      <w:ins w:id="282" w:author="Cathala, Corinne" w:date="2017-09-11T11:39:00Z">
        <w:r w:rsidR="002236C6">
          <w:rPr>
            <w:rFonts w:ascii="Arial" w:hAnsi="Arial" w:cs="Arial"/>
            <w:sz w:val="22"/>
          </w:rPr>
          <w:t xml:space="preserve">de </w:t>
        </w:r>
      </w:ins>
      <w:r w:rsidR="00D22FD3" w:rsidRPr="00B918DE">
        <w:rPr>
          <w:rFonts w:ascii="Arial" w:hAnsi="Arial" w:cs="Arial"/>
          <w:sz w:val="22"/>
        </w:rPr>
        <w:t>su personal.</w:t>
      </w:r>
    </w:p>
    <w:p w14:paraId="63C2CE39" w14:textId="77777777" w:rsidR="008512A1" w:rsidRPr="00B918DE" w:rsidRDefault="008512A1" w:rsidP="00212F82">
      <w:pPr>
        <w:pStyle w:val="Paragraph"/>
        <w:tabs>
          <w:tab w:val="clear" w:pos="720"/>
        </w:tabs>
        <w:ind w:left="1080"/>
        <w:outlineLvl w:val="9"/>
        <w:rPr>
          <w:rFonts w:ascii="Arial" w:hAnsi="Arial" w:cs="Arial"/>
          <w:sz w:val="22"/>
        </w:rPr>
      </w:pPr>
    </w:p>
    <w:p w14:paraId="5D69A6E6" w14:textId="77777777" w:rsidR="00EC31C6" w:rsidRPr="00212F82" w:rsidRDefault="002D56A9" w:rsidP="00212F82">
      <w:pPr>
        <w:pStyle w:val="Paragraph"/>
        <w:tabs>
          <w:tab w:val="clear" w:pos="720"/>
        </w:tabs>
        <w:ind w:left="1080"/>
        <w:outlineLvl w:val="9"/>
        <w:rPr>
          <w:rFonts w:ascii="Arial" w:hAnsi="Arial" w:cs="Arial"/>
          <w:smallCaps/>
          <w:sz w:val="22"/>
        </w:rPr>
      </w:pPr>
      <w:r w:rsidRPr="00212F82">
        <w:rPr>
          <w:rFonts w:ascii="Arial" w:hAnsi="Arial" w:cs="Arial"/>
          <w:b/>
          <w:smallCaps/>
          <w:sz w:val="22"/>
        </w:rPr>
        <w:t>E</w:t>
      </w:r>
      <w:r w:rsidRPr="00212F82">
        <w:rPr>
          <w:rFonts w:ascii="Arial" w:hAnsi="Arial" w:cs="Arial"/>
          <w:b/>
          <w:smallCaps/>
          <w:sz w:val="22"/>
        </w:rPr>
        <w:tab/>
      </w:r>
      <w:r w:rsidR="00C82F05" w:rsidRPr="00212F82">
        <w:rPr>
          <w:rFonts w:ascii="Arial" w:hAnsi="Arial" w:cs="Arial"/>
          <w:b/>
          <w:smallCaps/>
          <w:sz w:val="22"/>
        </w:rPr>
        <w:t>I</w:t>
      </w:r>
      <w:r w:rsidR="00AF6DFF" w:rsidRPr="00212F82">
        <w:rPr>
          <w:rFonts w:ascii="Arial" w:hAnsi="Arial" w:cs="Arial"/>
          <w:b/>
          <w:smallCaps/>
          <w:sz w:val="22"/>
        </w:rPr>
        <w:t xml:space="preserve">nformación de los </w:t>
      </w:r>
      <w:r w:rsidR="004F18A6" w:rsidRPr="00212F82">
        <w:rPr>
          <w:rFonts w:ascii="Arial" w:hAnsi="Arial" w:cs="Arial"/>
          <w:b/>
          <w:smallCaps/>
          <w:sz w:val="22"/>
        </w:rPr>
        <w:t>R</w:t>
      </w:r>
      <w:r w:rsidR="00AF6DFF" w:rsidRPr="00212F82">
        <w:rPr>
          <w:rFonts w:ascii="Arial" w:hAnsi="Arial" w:cs="Arial"/>
          <w:b/>
          <w:smallCaps/>
          <w:sz w:val="22"/>
        </w:rPr>
        <w:t>esultados</w:t>
      </w:r>
    </w:p>
    <w:p w14:paraId="5D69A6E7" w14:textId="77777777" w:rsidR="0074237B" w:rsidRPr="00B918DE" w:rsidRDefault="00DA43DD" w:rsidP="00212F82">
      <w:pPr>
        <w:pStyle w:val="Paragraph"/>
        <w:tabs>
          <w:tab w:val="clear" w:pos="720"/>
        </w:tabs>
        <w:ind w:left="1080"/>
        <w:outlineLvl w:val="9"/>
        <w:rPr>
          <w:rFonts w:ascii="Arial" w:hAnsi="Arial" w:cs="Arial"/>
          <w:sz w:val="22"/>
        </w:rPr>
      </w:pPr>
      <w:bookmarkStart w:id="283" w:name="_Toc305003957"/>
      <w:r w:rsidRPr="00B918DE">
        <w:rPr>
          <w:rFonts w:ascii="Arial" w:hAnsi="Arial" w:cs="Arial"/>
          <w:sz w:val="22"/>
        </w:rPr>
        <w:t>3.</w:t>
      </w:r>
      <w:r w:rsidR="002D56A9" w:rsidRPr="00B918DE">
        <w:rPr>
          <w:rFonts w:ascii="Arial" w:hAnsi="Arial" w:cs="Arial"/>
          <w:sz w:val="22"/>
        </w:rPr>
        <w:t>9</w:t>
      </w:r>
      <w:r w:rsidRPr="00B918DE">
        <w:rPr>
          <w:rFonts w:ascii="Arial" w:hAnsi="Arial" w:cs="Arial"/>
          <w:b/>
          <w:sz w:val="22"/>
        </w:rPr>
        <w:tab/>
      </w:r>
      <w:r w:rsidR="00AF6DFF" w:rsidRPr="00B918DE">
        <w:rPr>
          <w:rFonts w:ascii="Arial" w:hAnsi="Arial" w:cs="Arial"/>
          <w:b/>
          <w:sz w:val="22"/>
        </w:rPr>
        <w:t>Evaluación So</w:t>
      </w:r>
      <w:r w:rsidR="00330E8A">
        <w:rPr>
          <w:rFonts w:ascii="Arial" w:hAnsi="Arial" w:cs="Arial"/>
          <w:b/>
          <w:sz w:val="22"/>
        </w:rPr>
        <w:t>cioeconómica e</w:t>
      </w:r>
      <w:r w:rsidR="00AF6DFF" w:rsidRPr="00B918DE">
        <w:rPr>
          <w:rFonts w:ascii="Arial" w:hAnsi="Arial" w:cs="Arial"/>
          <w:b/>
          <w:sz w:val="22"/>
        </w:rPr>
        <w:t>x post</w:t>
      </w:r>
      <w:r w:rsidR="00AF6DFF" w:rsidRPr="00212F82">
        <w:rPr>
          <w:rFonts w:ascii="Arial" w:hAnsi="Arial" w:cs="Arial"/>
          <w:b/>
          <w:sz w:val="22"/>
        </w:rPr>
        <w:t>.</w:t>
      </w:r>
      <w:r w:rsidR="00AF6DFF" w:rsidRPr="00B918DE">
        <w:rPr>
          <w:rFonts w:ascii="Arial" w:hAnsi="Arial" w:cs="Arial"/>
          <w:sz w:val="22"/>
        </w:rPr>
        <w:t xml:space="preserve"> </w:t>
      </w:r>
      <w:r w:rsidR="00563766" w:rsidRPr="00B918DE">
        <w:rPr>
          <w:rFonts w:ascii="Arial" w:hAnsi="Arial" w:cs="Arial"/>
          <w:sz w:val="22"/>
        </w:rPr>
        <w:t>El Organismo Ejecutor</w:t>
      </w:r>
      <w:r w:rsidR="004F18A6" w:rsidRPr="00B918DE">
        <w:rPr>
          <w:rFonts w:ascii="Arial" w:hAnsi="Arial" w:cs="Arial"/>
          <w:sz w:val="22"/>
        </w:rPr>
        <w:t xml:space="preserve"> presentar</w:t>
      </w:r>
      <w:r w:rsidR="00054807" w:rsidRPr="00B918DE">
        <w:rPr>
          <w:rFonts w:ascii="Arial" w:hAnsi="Arial" w:cs="Arial"/>
          <w:sz w:val="22"/>
        </w:rPr>
        <w:t>á</w:t>
      </w:r>
      <w:r w:rsidR="004F18A6" w:rsidRPr="00B918DE">
        <w:rPr>
          <w:rFonts w:ascii="Arial" w:hAnsi="Arial" w:cs="Arial"/>
          <w:sz w:val="22"/>
        </w:rPr>
        <w:t xml:space="preserve"> un </w:t>
      </w:r>
      <w:r w:rsidR="00A449B4">
        <w:rPr>
          <w:rFonts w:ascii="Arial" w:hAnsi="Arial" w:cs="Arial"/>
          <w:sz w:val="22"/>
        </w:rPr>
        <w:br/>
      </w:r>
      <w:r w:rsidR="004F18A6" w:rsidRPr="00B918DE">
        <w:rPr>
          <w:rFonts w:ascii="Arial" w:hAnsi="Arial" w:cs="Arial"/>
          <w:sz w:val="22"/>
        </w:rPr>
        <w:t>Informe Final de Resultados de la Obra</w:t>
      </w:r>
      <w:r w:rsidR="008B55D6" w:rsidRPr="00B918DE">
        <w:rPr>
          <w:rFonts w:ascii="Arial" w:hAnsi="Arial" w:cs="Arial"/>
          <w:sz w:val="22"/>
        </w:rPr>
        <w:t>s</w:t>
      </w:r>
      <w:r w:rsidR="004F18A6" w:rsidRPr="00B918DE">
        <w:rPr>
          <w:rFonts w:ascii="Arial" w:hAnsi="Arial" w:cs="Arial"/>
          <w:sz w:val="22"/>
        </w:rPr>
        <w:t>, la</w:t>
      </w:r>
      <w:r w:rsidR="008B55D6" w:rsidRPr="00B918DE">
        <w:rPr>
          <w:rFonts w:ascii="Arial" w:hAnsi="Arial" w:cs="Arial"/>
          <w:sz w:val="22"/>
        </w:rPr>
        <w:t>s</w:t>
      </w:r>
      <w:r w:rsidR="004F18A6" w:rsidRPr="00B918DE">
        <w:rPr>
          <w:rFonts w:ascii="Arial" w:hAnsi="Arial" w:cs="Arial"/>
          <w:sz w:val="22"/>
        </w:rPr>
        <w:t xml:space="preserve"> cual</w:t>
      </w:r>
      <w:r w:rsidR="008B55D6" w:rsidRPr="00B918DE">
        <w:rPr>
          <w:rFonts w:ascii="Arial" w:hAnsi="Arial" w:cs="Arial"/>
          <w:sz w:val="22"/>
        </w:rPr>
        <w:t>es</w:t>
      </w:r>
      <w:r w:rsidR="004F18A6" w:rsidRPr="00B918DE">
        <w:rPr>
          <w:rFonts w:ascii="Arial" w:hAnsi="Arial" w:cs="Arial"/>
          <w:sz w:val="22"/>
        </w:rPr>
        <w:t xml:space="preserve"> deberá incluir los resultados </w:t>
      </w:r>
      <w:r w:rsidR="008B55D6" w:rsidRPr="00B918DE">
        <w:rPr>
          <w:rFonts w:ascii="Arial" w:hAnsi="Arial" w:cs="Arial"/>
          <w:sz w:val="22"/>
        </w:rPr>
        <w:t xml:space="preserve">en cuanto a costos finales por proyecto, número de hogares conectados o población servida en el área de influencia en caso de los kioscos costos de operación y </w:t>
      </w:r>
      <w:r w:rsidR="00A449B4">
        <w:rPr>
          <w:rFonts w:ascii="Arial" w:hAnsi="Arial" w:cs="Arial"/>
          <w:sz w:val="22"/>
        </w:rPr>
        <w:br/>
      </w:r>
      <w:r w:rsidR="008B55D6" w:rsidRPr="00B918DE">
        <w:rPr>
          <w:rFonts w:ascii="Arial" w:hAnsi="Arial" w:cs="Arial"/>
          <w:sz w:val="22"/>
        </w:rPr>
        <w:t xml:space="preserve">mantenimiento de los sistemas y consumos medidos. El análisis costo-beneficios será realizado por los economistas del BID quienes utilizarán la información descrita en el presente numeral y la información de las curvas de demanda presentadas en el </w:t>
      </w:r>
      <w:r w:rsidR="00451706">
        <w:rPr>
          <w:rFonts w:ascii="Arial" w:hAnsi="Arial" w:cs="Arial"/>
          <w:sz w:val="22"/>
        </w:rPr>
        <w:t xml:space="preserve">anexo de evaluación económica. </w:t>
      </w:r>
      <w:r w:rsidR="008B55D6" w:rsidRPr="00B918DE">
        <w:rPr>
          <w:rFonts w:ascii="Arial" w:hAnsi="Arial" w:cs="Arial"/>
          <w:sz w:val="22"/>
        </w:rPr>
        <w:t xml:space="preserve">Adicionalmente los economistas del BID </w:t>
      </w:r>
      <w:r w:rsidR="00A449B4">
        <w:rPr>
          <w:rFonts w:ascii="Arial" w:hAnsi="Arial" w:cs="Arial"/>
          <w:sz w:val="22"/>
        </w:rPr>
        <w:br/>
      </w:r>
      <w:r w:rsidR="008B55D6" w:rsidRPr="00B918DE">
        <w:rPr>
          <w:rFonts w:ascii="Arial" w:hAnsi="Arial" w:cs="Arial"/>
          <w:sz w:val="22"/>
        </w:rPr>
        <w:t xml:space="preserve">presentarán una comparación </w:t>
      </w:r>
      <w:r w:rsidR="004F18A6" w:rsidRPr="00B918DE">
        <w:rPr>
          <w:rFonts w:ascii="Arial" w:hAnsi="Arial" w:cs="Arial"/>
          <w:sz w:val="22"/>
        </w:rPr>
        <w:t>con el análisis costo beneficio ex ante. El informe final será elaborado por</w:t>
      </w:r>
      <w:r w:rsidR="008B55D6" w:rsidRPr="00B918DE">
        <w:rPr>
          <w:rFonts w:ascii="Arial" w:hAnsi="Arial" w:cs="Arial"/>
          <w:sz w:val="22"/>
        </w:rPr>
        <w:t xml:space="preserve"> INE/WSA. </w:t>
      </w:r>
      <w:bookmarkEnd w:id="283"/>
    </w:p>
    <w:p w14:paraId="5D69A6E8" w14:textId="77777777" w:rsidR="00AF36BB"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10</w:t>
      </w:r>
      <w:r w:rsidRPr="00B918DE">
        <w:rPr>
          <w:rFonts w:ascii="Arial" w:hAnsi="Arial" w:cs="Arial"/>
          <w:b/>
          <w:sz w:val="22"/>
        </w:rPr>
        <w:tab/>
      </w:r>
      <w:r w:rsidR="00336935" w:rsidRPr="00B918DE">
        <w:rPr>
          <w:rFonts w:ascii="Arial" w:hAnsi="Arial" w:cs="Arial"/>
          <w:b/>
          <w:sz w:val="22"/>
        </w:rPr>
        <w:t xml:space="preserve">Evaluaciones de desempeño </w:t>
      </w:r>
      <w:r w:rsidR="00AE1894" w:rsidRPr="00B918DE">
        <w:rPr>
          <w:rFonts w:ascii="Arial" w:hAnsi="Arial" w:cs="Arial"/>
          <w:b/>
          <w:sz w:val="22"/>
        </w:rPr>
        <w:t>inicial</w:t>
      </w:r>
      <w:r w:rsidR="00336935" w:rsidRPr="00B918DE">
        <w:rPr>
          <w:rFonts w:ascii="Arial" w:hAnsi="Arial" w:cs="Arial"/>
          <w:b/>
          <w:sz w:val="22"/>
        </w:rPr>
        <w:t xml:space="preserve"> y final.</w:t>
      </w:r>
      <w:r w:rsidR="00336935" w:rsidRPr="00B918DE">
        <w:rPr>
          <w:rFonts w:ascii="Arial" w:hAnsi="Arial" w:cs="Arial"/>
          <w:sz w:val="22"/>
        </w:rPr>
        <w:t xml:space="preserve"> </w:t>
      </w:r>
      <w:r w:rsidR="00563766" w:rsidRPr="00B918DE">
        <w:rPr>
          <w:rFonts w:ascii="Arial" w:hAnsi="Arial" w:cs="Arial"/>
          <w:bCs/>
          <w:sz w:val="22"/>
        </w:rPr>
        <w:t>El Organismo Ejecutor</w:t>
      </w:r>
      <w:r w:rsidR="00EF6E5B" w:rsidRPr="00B918DE">
        <w:rPr>
          <w:rFonts w:ascii="Arial" w:hAnsi="Arial" w:cs="Arial"/>
          <w:bCs/>
          <w:sz w:val="22"/>
        </w:rPr>
        <w:t xml:space="preserve"> presentará al Banco </w:t>
      </w:r>
      <w:r w:rsidR="00605BDA" w:rsidRPr="00B918DE">
        <w:rPr>
          <w:rFonts w:ascii="Arial" w:hAnsi="Arial" w:cs="Arial"/>
          <w:bCs/>
          <w:sz w:val="22"/>
        </w:rPr>
        <w:t xml:space="preserve">dos evaluaciones independientes, </w:t>
      </w:r>
      <w:r w:rsidR="00EF6E5B" w:rsidRPr="00B918DE">
        <w:rPr>
          <w:rFonts w:ascii="Arial" w:hAnsi="Arial" w:cs="Arial"/>
          <w:bCs/>
          <w:sz w:val="22"/>
        </w:rPr>
        <w:t>un</w:t>
      </w:r>
      <w:r w:rsidR="00B81601" w:rsidRPr="00B918DE">
        <w:rPr>
          <w:rFonts w:ascii="Arial" w:hAnsi="Arial" w:cs="Arial"/>
          <w:bCs/>
          <w:sz w:val="22"/>
        </w:rPr>
        <w:t>a</w:t>
      </w:r>
      <w:r w:rsidR="00EF6E5B" w:rsidRPr="00B918DE">
        <w:rPr>
          <w:rFonts w:ascii="Arial" w:hAnsi="Arial" w:cs="Arial"/>
          <w:bCs/>
          <w:sz w:val="22"/>
        </w:rPr>
        <w:t xml:space="preserve"> </w:t>
      </w:r>
      <w:r w:rsidR="00AE1894" w:rsidRPr="00B918DE">
        <w:rPr>
          <w:rFonts w:ascii="Arial" w:hAnsi="Arial" w:cs="Arial"/>
          <w:bCs/>
          <w:sz w:val="22"/>
        </w:rPr>
        <w:t>inicial</w:t>
      </w:r>
      <w:r w:rsidR="00EF6E5B" w:rsidRPr="00B918DE">
        <w:rPr>
          <w:rFonts w:ascii="Arial" w:hAnsi="Arial" w:cs="Arial"/>
          <w:bCs/>
          <w:sz w:val="22"/>
        </w:rPr>
        <w:t xml:space="preserve"> a los </w:t>
      </w:r>
      <w:r w:rsidR="00FC21B0" w:rsidRPr="00B918DE">
        <w:rPr>
          <w:rFonts w:ascii="Arial" w:hAnsi="Arial" w:cs="Arial"/>
          <w:bCs/>
          <w:sz w:val="22"/>
        </w:rPr>
        <w:t>18</w:t>
      </w:r>
      <w:r w:rsidR="00EF6E5B" w:rsidRPr="00B918DE">
        <w:rPr>
          <w:rFonts w:ascii="Arial" w:hAnsi="Arial" w:cs="Arial"/>
          <w:bCs/>
          <w:sz w:val="22"/>
        </w:rPr>
        <w:t xml:space="preserve"> meses </w:t>
      </w:r>
      <w:r w:rsidR="00EF6E5B" w:rsidRPr="00B918DE">
        <w:rPr>
          <w:rFonts w:ascii="Arial" w:hAnsi="Arial" w:cs="Arial"/>
          <w:sz w:val="22"/>
        </w:rPr>
        <w:t xml:space="preserve">contados a </w:t>
      </w:r>
      <w:r w:rsidR="00A449B4">
        <w:rPr>
          <w:rFonts w:ascii="Arial" w:hAnsi="Arial" w:cs="Arial"/>
          <w:sz w:val="22"/>
        </w:rPr>
        <w:br/>
      </w:r>
      <w:r w:rsidR="00EF6E5B" w:rsidRPr="00B918DE">
        <w:rPr>
          <w:rFonts w:ascii="Arial" w:hAnsi="Arial" w:cs="Arial"/>
          <w:sz w:val="22"/>
        </w:rPr>
        <w:t>partir de la elegibilidad de desembolsos o cuando se haya desembolsado un 20% de los recursos del financiamiento, lo que ocurra primero,</w:t>
      </w:r>
      <w:r w:rsidR="00EF6E5B" w:rsidRPr="00B918DE">
        <w:rPr>
          <w:rFonts w:ascii="Arial" w:hAnsi="Arial" w:cs="Arial"/>
          <w:bCs/>
          <w:sz w:val="22"/>
        </w:rPr>
        <w:t xml:space="preserve"> </w:t>
      </w:r>
      <w:r w:rsidR="00EF6E5B" w:rsidRPr="00B918DE">
        <w:rPr>
          <w:rFonts w:ascii="Arial" w:hAnsi="Arial" w:cs="Arial"/>
          <w:sz w:val="22"/>
        </w:rPr>
        <w:t>y un</w:t>
      </w:r>
      <w:r w:rsidR="00B81601" w:rsidRPr="00B918DE">
        <w:rPr>
          <w:rFonts w:ascii="Arial" w:hAnsi="Arial" w:cs="Arial"/>
          <w:sz w:val="22"/>
        </w:rPr>
        <w:t>a</w:t>
      </w:r>
      <w:r w:rsidR="00EF6E5B" w:rsidRPr="00B918DE">
        <w:rPr>
          <w:rFonts w:ascii="Arial" w:hAnsi="Arial" w:cs="Arial"/>
          <w:sz w:val="22"/>
        </w:rPr>
        <w:t xml:space="preserve"> </w:t>
      </w:r>
      <w:r w:rsidR="00B81601" w:rsidRPr="00B918DE">
        <w:rPr>
          <w:rFonts w:ascii="Arial" w:hAnsi="Arial" w:cs="Arial"/>
          <w:sz w:val="22"/>
        </w:rPr>
        <w:t>evaluación</w:t>
      </w:r>
      <w:r w:rsidR="00EF6E5B" w:rsidRPr="00B918DE">
        <w:rPr>
          <w:rFonts w:ascii="Arial" w:hAnsi="Arial" w:cs="Arial"/>
          <w:sz w:val="22"/>
        </w:rPr>
        <w:t xml:space="preserve"> final una vez se haya desembolsado el </w:t>
      </w:r>
      <w:r w:rsidR="00BC7D7C" w:rsidRPr="00B918DE">
        <w:rPr>
          <w:rFonts w:ascii="Arial" w:hAnsi="Arial" w:cs="Arial"/>
          <w:sz w:val="22"/>
        </w:rPr>
        <w:t>8</w:t>
      </w:r>
      <w:r w:rsidR="00EF6E5B" w:rsidRPr="00B918DE">
        <w:rPr>
          <w:rFonts w:ascii="Arial" w:hAnsi="Arial" w:cs="Arial"/>
          <w:sz w:val="22"/>
        </w:rPr>
        <w:t>0% de los recursos del préstamo.</w:t>
      </w:r>
      <w:r w:rsidR="00EF6E5B" w:rsidRPr="00B918DE">
        <w:rPr>
          <w:rFonts w:ascii="Arial" w:hAnsi="Arial" w:cs="Arial"/>
          <w:b/>
          <w:bCs/>
          <w:sz w:val="22"/>
        </w:rPr>
        <w:t xml:space="preserve"> </w:t>
      </w:r>
      <w:r w:rsidR="0070252C" w:rsidRPr="00B918DE">
        <w:rPr>
          <w:rFonts w:ascii="Arial" w:hAnsi="Arial" w:cs="Arial"/>
          <w:sz w:val="22"/>
        </w:rPr>
        <w:t>Las</w:t>
      </w:r>
      <w:r w:rsidR="00EF6E5B" w:rsidRPr="00B918DE">
        <w:rPr>
          <w:rFonts w:ascii="Arial" w:hAnsi="Arial" w:cs="Arial"/>
          <w:sz w:val="22"/>
        </w:rPr>
        <w:t xml:space="preserve"> </w:t>
      </w:r>
      <w:r w:rsidR="00B81601" w:rsidRPr="00B918DE">
        <w:rPr>
          <w:rFonts w:ascii="Arial" w:hAnsi="Arial" w:cs="Arial"/>
          <w:sz w:val="22"/>
        </w:rPr>
        <w:t>evaluaciones</w:t>
      </w:r>
      <w:r w:rsidR="00EF6E5B" w:rsidRPr="00B918DE">
        <w:rPr>
          <w:rFonts w:ascii="Arial" w:hAnsi="Arial" w:cs="Arial"/>
          <w:sz w:val="22"/>
        </w:rPr>
        <w:t xml:space="preserve"> </w:t>
      </w:r>
      <w:r w:rsidR="0070252C" w:rsidRPr="00B918DE">
        <w:rPr>
          <w:rFonts w:ascii="Arial" w:hAnsi="Arial" w:cs="Arial"/>
          <w:sz w:val="22"/>
        </w:rPr>
        <w:t xml:space="preserve">inicial y final </w:t>
      </w:r>
      <w:r w:rsidR="00EF6E5B" w:rsidRPr="00B918DE">
        <w:rPr>
          <w:rFonts w:ascii="Arial" w:hAnsi="Arial" w:cs="Arial"/>
          <w:sz w:val="22"/>
        </w:rPr>
        <w:t>contendrán</w:t>
      </w:r>
      <w:r w:rsidR="00B81601" w:rsidRPr="00B918DE">
        <w:rPr>
          <w:rFonts w:ascii="Arial" w:hAnsi="Arial" w:cs="Arial"/>
          <w:sz w:val="22"/>
        </w:rPr>
        <w:t>, entre otros</w:t>
      </w:r>
      <w:r w:rsidR="007D3B2B" w:rsidRPr="00B918DE">
        <w:rPr>
          <w:rFonts w:ascii="Arial" w:hAnsi="Arial" w:cs="Arial"/>
          <w:sz w:val="22"/>
        </w:rPr>
        <w:t xml:space="preserve">: </w:t>
      </w:r>
      <w:r w:rsidR="00330E8A">
        <w:rPr>
          <w:rFonts w:ascii="Arial" w:hAnsi="Arial" w:cs="Arial"/>
          <w:sz w:val="22"/>
        </w:rPr>
        <w:t>(</w:t>
      </w:r>
      <w:r w:rsidR="00EF6E5B" w:rsidRPr="00B918DE">
        <w:rPr>
          <w:rFonts w:ascii="Arial" w:hAnsi="Arial" w:cs="Arial"/>
          <w:sz w:val="22"/>
        </w:rPr>
        <w:t>i) los resultados de la ejecuc</w:t>
      </w:r>
      <w:r w:rsidR="007D3B2B" w:rsidRPr="00B918DE">
        <w:rPr>
          <w:rFonts w:ascii="Arial" w:hAnsi="Arial" w:cs="Arial"/>
          <w:sz w:val="22"/>
        </w:rPr>
        <w:t xml:space="preserve">ión financiera por </w:t>
      </w:r>
      <w:r w:rsidR="00D93C73">
        <w:rPr>
          <w:rFonts w:ascii="Arial" w:hAnsi="Arial" w:cs="Arial"/>
          <w:sz w:val="22"/>
        </w:rPr>
        <w:br/>
      </w:r>
      <w:r w:rsidR="007D3B2B" w:rsidRPr="00B918DE">
        <w:rPr>
          <w:rFonts w:ascii="Arial" w:hAnsi="Arial" w:cs="Arial"/>
          <w:sz w:val="22"/>
        </w:rPr>
        <w:lastRenderedPageBreak/>
        <w:t xml:space="preserve">componente; </w:t>
      </w:r>
      <w:r w:rsidR="00330E8A">
        <w:rPr>
          <w:rFonts w:ascii="Arial" w:hAnsi="Arial" w:cs="Arial"/>
          <w:sz w:val="22"/>
        </w:rPr>
        <w:t>(</w:t>
      </w:r>
      <w:r w:rsidR="00EF6E5B" w:rsidRPr="00B918DE">
        <w:rPr>
          <w:rFonts w:ascii="Arial" w:hAnsi="Arial" w:cs="Arial"/>
          <w:sz w:val="22"/>
        </w:rPr>
        <w:t>ii) el cumplimiento de metas de los productos y resultados y avances de los impactos esperados, de acuerdo a los indicadores establecidos en la Matriz d</w:t>
      </w:r>
      <w:r w:rsidR="007D3B2B" w:rsidRPr="00B918DE">
        <w:rPr>
          <w:rFonts w:ascii="Arial" w:hAnsi="Arial" w:cs="Arial"/>
          <w:sz w:val="22"/>
        </w:rPr>
        <w:t xml:space="preserve">e Resultados; </w:t>
      </w:r>
      <w:r w:rsidR="00330E8A">
        <w:rPr>
          <w:rFonts w:ascii="Arial" w:hAnsi="Arial" w:cs="Arial"/>
          <w:sz w:val="22"/>
        </w:rPr>
        <w:t>(</w:t>
      </w:r>
      <w:r w:rsidR="00EF6E5B" w:rsidRPr="00B918DE">
        <w:rPr>
          <w:rFonts w:ascii="Arial" w:hAnsi="Arial" w:cs="Arial"/>
          <w:sz w:val="22"/>
        </w:rPr>
        <w:t xml:space="preserve">iii) el grado de cumplimiento de los requisitos y especificaciones </w:t>
      </w:r>
      <w:r w:rsidR="00D93C73">
        <w:rPr>
          <w:rFonts w:ascii="Arial" w:hAnsi="Arial" w:cs="Arial"/>
          <w:sz w:val="22"/>
        </w:rPr>
        <w:br/>
      </w:r>
      <w:r w:rsidR="00EF6E5B" w:rsidRPr="00B918DE">
        <w:rPr>
          <w:rFonts w:ascii="Arial" w:hAnsi="Arial" w:cs="Arial"/>
          <w:sz w:val="22"/>
        </w:rPr>
        <w:t>ambientales de obras, según lo establecido en el los planes de gestión ambiental de los proyectos, de acuerdo con los linea</w:t>
      </w:r>
      <w:r w:rsidR="007D3B2B" w:rsidRPr="00B918DE">
        <w:rPr>
          <w:rFonts w:ascii="Arial" w:hAnsi="Arial" w:cs="Arial"/>
          <w:sz w:val="22"/>
        </w:rPr>
        <w:t xml:space="preserve">mientos del PGAS del programa; </w:t>
      </w:r>
      <w:r w:rsidR="00330E8A">
        <w:rPr>
          <w:rFonts w:ascii="Arial" w:hAnsi="Arial" w:cs="Arial"/>
          <w:sz w:val="22"/>
        </w:rPr>
        <w:t>(</w:t>
      </w:r>
      <w:r w:rsidR="007D3B2B" w:rsidRPr="00B918DE">
        <w:rPr>
          <w:rFonts w:ascii="Arial" w:hAnsi="Arial" w:cs="Arial"/>
          <w:sz w:val="22"/>
        </w:rPr>
        <w:t>i</w:t>
      </w:r>
      <w:r w:rsidR="00EF6E5B" w:rsidRPr="00B918DE">
        <w:rPr>
          <w:rFonts w:ascii="Arial" w:hAnsi="Arial" w:cs="Arial"/>
          <w:sz w:val="22"/>
        </w:rPr>
        <w:t>v) el grado de cumplimiento de las tareas de operación y mantenimie</w:t>
      </w:r>
      <w:r w:rsidR="007D3B2B" w:rsidRPr="00B918DE">
        <w:rPr>
          <w:rFonts w:ascii="Arial" w:hAnsi="Arial" w:cs="Arial"/>
          <w:sz w:val="22"/>
        </w:rPr>
        <w:t xml:space="preserve">nto de las obras concluidas; </w:t>
      </w:r>
      <w:r w:rsidR="00330E8A">
        <w:rPr>
          <w:rFonts w:ascii="Arial" w:hAnsi="Arial" w:cs="Arial"/>
          <w:sz w:val="22"/>
        </w:rPr>
        <w:t>(</w:t>
      </w:r>
      <w:r w:rsidR="007D3B2B" w:rsidRPr="00B918DE">
        <w:rPr>
          <w:rFonts w:ascii="Arial" w:hAnsi="Arial" w:cs="Arial"/>
          <w:sz w:val="22"/>
        </w:rPr>
        <w:t>v</w:t>
      </w:r>
      <w:r w:rsidR="00EF6E5B" w:rsidRPr="00B918DE">
        <w:rPr>
          <w:rFonts w:ascii="Arial" w:hAnsi="Arial" w:cs="Arial"/>
          <w:sz w:val="22"/>
        </w:rPr>
        <w:t>) el grado de cumplim</w:t>
      </w:r>
      <w:r w:rsidR="007D3B2B" w:rsidRPr="00B918DE">
        <w:rPr>
          <w:rFonts w:ascii="Arial" w:hAnsi="Arial" w:cs="Arial"/>
          <w:sz w:val="22"/>
        </w:rPr>
        <w:t xml:space="preserve">iento de los Planes de Obras; y </w:t>
      </w:r>
      <w:r w:rsidR="00330E8A">
        <w:rPr>
          <w:rFonts w:ascii="Arial" w:hAnsi="Arial" w:cs="Arial"/>
          <w:sz w:val="22"/>
        </w:rPr>
        <w:t>(</w:t>
      </w:r>
      <w:r w:rsidR="007D3B2B" w:rsidRPr="00B918DE">
        <w:rPr>
          <w:rFonts w:ascii="Arial" w:hAnsi="Arial" w:cs="Arial"/>
          <w:sz w:val="22"/>
        </w:rPr>
        <w:t>vi</w:t>
      </w:r>
      <w:r w:rsidR="00EF6E5B" w:rsidRPr="00B918DE">
        <w:rPr>
          <w:rFonts w:ascii="Arial" w:hAnsi="Arial" w:cs="Arial"/>
          <w:sz w:val="22"/>
        </w:rPr>
        <w:t xml:space="preserve">) el grado de cumplimiento de los compromisos contractuales. </w:t>
      </w:r>
      <w:r w:rsidR="00605BDA" w:rsidRPr="00B918DE">
        <w:rPr>
          <w:rFonts w:ascii="Arial" w:hAnsi="Arial" w:cs="Arial"/>
          <w:sz w:val="22"/>
        </w:rPr>
        <w:t>En l</w:t>
      </w:r>
      <w:r w:rsidR="0070252C" w:rsidRPr="00B918DE">
        <w:rPr>
          <w:rFonts w:ascii="Arial" w:hAnsi="Arial" w:cs="Arial"/>
          <w:sz w:val="22"/>
        </w:rPr>
        <w:t>a evaluación final se incl</w:t>
      </w:r>
      <w:r w:rsidR="00330E8A">
        <w:rPr>
          <w:rFonts w:ascii="Arial" w:hAnsi="Arial" w:cs="Arial"/>
          <w:sz w:val="22"/>
        </w:rPr>
        <w:t>uirá además la evaluación socio</w:t>
      </w:r>
      <w:r w:rsidR="0070252C" w:rsidRPr="00B918DE">
        <w:rPr>
          <w:rFonts w:ascii="Arial" w:hAnsi="Arial" w:cs="Arial"/>
          <w:sz w:val="22"/>
        </w:rPr>
        <w:t>económica ex post.</w:t>
      </w:r>
    </w:p>
    <w:p w14:paraId="5D69A6E9" w14:textId="77777777" w:rsidR="00336935"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11</w:t>
      </w:r>
      <w:r w:rsidRPr="00B918DE">
        <w:rPr>
          <w:rFonts w:ascii="Arial" w:hAnsi="Arial" w:cs="Arial"/>
          <w:sz w:val="22"/>
        </w:rPr>
        <w:tab/>
      </w:r>
      <w:r w:rsidR="00336935" w:rsidRPr="00B918DE">
        <w:rPr>
          <w:rFonts w:ascii="Arial" w:hAnsi="Arial" w:cs="Arial"/>
          <w:sz w:val="22"/>
        </w:rPr>
        <w:t xml:space="preserve">Con base en </w:t>
      </w:r>
      <w:r w:rsidR="00B81601" w:rsidRPr="00B918DE">
        <w:rPr>
          <w:rFonts w:ascii="Arial" w:hAnsi="Arial" w:cs="Arial"/>
          <w:sz w:val="22"/>
        </w:rPr>
        <w:t>la</w:t>
      </w:r>
      <w:r w:rsidR="00EF6E5B" w:rsidRPr="00B918DE">
        <w:rPr>
          <w:rFonts w:ascii="Arial" w:hAnsi="Arial" w:cs="Arial"/>
          <w:sz w:val="22"/>
        </w:rPr>
        <w:t xml:space="preserve"> </w:t>
      </w:r>
      <w:r w:rsidR="00B81601" w:rsidRPr="00B918DE">
        <w:rPr>
          <w:rFonts w:ascii="Arial" w:hAnsi="Arial" w:cs="Arial"/>
          <w:sz w:val="22"/>
        </w:rPr>
        <w:t>evaluación</w:t>
      </w:r>
      <w:r w:rsidR="00EF6E5B" w:rsidRPr="00B918DE">
        <w:rPr>
          <w:rFonts w:ascii="Arial" w:hAnsi="Arial" w:cs="Arial"/>
          <w:sz w:val="22"/>
        </w:rPr>
        <w:t xml:space="preserve"> </w:t>
      </w:r>
      <w:r w:rsidR="00AE1894" w:rsidRPr="00B918DE">
        <w:rPr>
          <w:rFonts w:ascii="Arial" w:hAnsi="Arial" w:cs="Arial"/>
          <w:sz w:val="22"/>
        </w:rPr>
        <w:t>inicial</w:t>
      </w:r>
      <w:r w:rsidR="00336935" w:rsidRPr="00B918DE">
        <w:rPr>
          <w:rFonts w:ascii="Arial" w:hAnsi="Arial" w:cs="Arial"/>
          <w:sz w:val="22"/>
        </w:rPr>
        <w:t xml:space="preserve"> y </w:t>
      </w:r>
      <w:r w:rsidR="00EF6E5B" w:rsidRPr="00B918DE">
        <w:rPr>
          <w:rFonts w:ascii="Arial" w:hAnsi="Arial" w:cs="Arial"/>
          <w:sz w:val="22"/>
        </w:rPr>
        <w:t>en</w:t>
      </w:r>
      <w:r w:rsidR="00336935" w:rsidRPr="00B918DE">
        <w:rPr>
          <w:rFonts w:ascii="Arial" w:hAnsi="Arial" w:cs="Arial"/>
          <w:sz w:val="22"/>
        </w:rPr>
        <w:t xml:space="preserve"> los informes de progreso semestrales, </w:t>
      </w:r>
      <w:r w:rsidR="00FC21B0" w:rsidRPr="00B918DE">
        <w:rPr>
          <w:rFonts w:ascii="Arial" w:hAnsi="Arial" w:cs="Arial"/>
          <w:sz w:val="22"/>
        </w:rPr>
        <w:t xml:space="preserve">el </w:t>
      </w:r>
      <w:r w:rsidR="00D93C73">
        <w:rPr>
          <w:rFonts w:ascii="Arial" w:hAnsi="Arial" w:cs="Arial"/>
          <w:sz w:val="22"/>
        </w:rPr>
        <w:br/>
      </w:r>
      <w:r w:rsidR="00FC21B0" w:rsidRPr="00B918DE">
        <w:rPr>
          <w:rFonts w:ascii="Arial" w:hAnsi="Arial" w:cs="Arial"/>
          <w:sz w:val="22"/>
        </w:rPr>
        <w:t>Organismo Ejecutor</w:t>
      </w:r>
      <w:r w:rsidR="00336935" w:rsidRPr="00B918DE">
        <w:rPr>
          <w:rFonts w:ascii="Arial" w:hAnsi="Arial" w:cs="Arial"/>
          <w:sz w:val="22"/>
        </w:rPr>
        <w:t xml:space="preserve"> y el Banco verificará</w:t>
      </w:r>
      <w:r w:rsidR="00B81601" w:rsidRPr="00B918DE">
        <w:rPr>
          <w:rFonts w:ascii="Arial" w:hAnsi="Arial" w:cs="Arial"/>
          <w:sz w:val="22"/>
        </w:rPr>
        <w:t>n</w:t>
      </w:r>
      <w:r w:rsidR="00336935" w:rsidRPr="00B918DE">
        <w:rPr>
          <w:rFonts w:ascii="Arial" w:hAnsi="Arial" w:cs="Arial"/>
          <w:sz w:val="22"/>
        </w:rPr>
        <w:t xml:space="preserve"> el cumplimiento de las metas acordadas, así como de los otros compromisos contractuales. En el caso de que esta revisión </w:t>
      </w:r>
      <w:r w:rsidR="00D93C73">
        <w:rPr>
          <w:rFonts w:ascii="Arial" w:hAnsi="Arial" w:cs="Arial"/>
          <w:sz w:val="22"/>
        </w:rPr>
        <w:br/>
      </w:r>
      <w:r w:rsidR="00336935" w:rsidRPr="00B918DE">
        <w:rPr>
          <w:rFonts w:ascii="Arial" w:hAnsi="Arial" w:cs="Arial"/>
          <w:sz w:val="22"/>
        </w:rPr>
        <w:t xml:space="preserve">demuestre la necesidad de hacer ajustes en la ejecución, el ejecutor deberá </w:t>
      </w:r>
      <w:r w:rsidR="00A449B4">
        <w:rPr>
          <w:rFonts w:ascii="Arial" w:hAnsi="Arial" w:cs="Arial"/>
          <w:sz w:val="22"/>
        </w:rPr>
        <w:br/>
      </w:r>
      <w:r w:rsidR="00336935" w:rsidRPr="00B918DE">
        <w:rPr>
          <w:rFonts w:ascii="Arial" w:hAnsi="Arial" w:cs="Arial"/>
          <w:sz w:val="22"/>
        </w:rPr>
        <w:t>presentar un plan para corregir las deficiencias encontradas. Esta evaluación servirá de base para la preparación del LRR.</w:t>
      </w:r>
    </w:p>
    <w:p w14:paraId="5D69A6EA" w14:textId="77777777" w:rsidR="00F97894"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12</w:t>
      </w:r>
      <w:r w:rsidRPr="00B918DE">
        <w:rPr>
          <w:rFonts w:ascii="Arial" w:hAnsi="Arial" w:cs="Arial"/>
          <w:sz w:val="22"/>
        </w:rPr>
        <w:tab/>
      </w:r>
      <w:r w:rsidR="00512659" w:rsidRPr="00B918DE">
        <w:rPr>
          <w:rFonts w:ascii="Arial" w:hAnsi="Arial" w:cs="Arial"/>
          <w:sz w:val="22"/>
        </w:rPr>
        <w:t xml:space="preserve">Con base en </w:t>
      </w:r>
      <w:r w:rsidR="00605BDA" w:rsidRPr="00B918DE">
        <w:rPr>
          <w:rFonts w:ascii="Arial" w:hAnsi="Arial" w:cs="Arial"/>
          <w:sz w:val="22"/>
        </w:rPr>
        <w:t>la evaluación</w:t>
      </w:r>
      <w:r w:rsidR="00512659" w:rsidRPr="00B918DE">
        <w:rPr>
          <w:rFonts w:ascii="Arial" w:hAnsi="Arial" w:cs="Arial"/>
          <w:sz w:val="22"/>
        </w:rPr>
        <w:t xml:space="preserve"> final </w:t>
      </w:r>
      <w:r w:rsidR="00D6257A" w:rsidRPr="00B918DE">
        <w:rPr>
          <w:rFonts w:ascii="Arial" w:hAnsi="Arial" w:cs="Arial"/>
          <w:sz w:val="22"/>
        </w:rPr>
        <w:t>el Organismo Ejecutor</w:t>
      </w:r>
      <w:r w:rsidR="00512659" w:rsidRPr="00B918DE">
        <w:rPr>
          <w:rFonts w:ascii="Arial" w:hAnsi="Arial" w:cs="Arial"/>
          <w:sz w:val="22"/>
        </w:rPr>
        <w:t xml:space="preserve"> junto al Banco preparará</w:t>
      </w:r>
      <w:r w:rsidR="00605BDA" w:rsidRPr="00B918DE">
        <w:rPr>
          <w:rFonts w:ascii="Arial" w:hAnsi="Arial" w:cs="Arial"/>
          <w:sz w:val="22"/>
        </w:rPr>
        <w:t>n</w:t>
      </w:r>
      <w:r w:rsidR="00512659" w:rsidRPr="00B918DE">
        <w:rPr>
          <w:rFonts w:ascii="Arial" w:hAnsi="Arial" w:cs="Arial"/>
          <w:sz w:val="22"/>
        </w:rPr>
        <w:t xml:space="preserve"> </w:t>
      </w:r>
      <w:r w:rsidR="00330E8A">
        <w:rPr>
          <w:rFonts w:ascii="Arial" w:hAnsi="Arial" w:cs="Arial"/>
          <w:sz w:val="22"/>
        </w:rPr>
        <w:t xml:space="preserve">el </w:t>
      </w:r>
      <w:r w:rsidR="00512659" w:rsidRPr="00B918DE">
        <w:rPr>
          <w:rFonts w:ascii="Arial" w:hAnsi="Arial" w:cs="Arial"/>
          <w:sz w:val="22"/>
        </w:rPr>
        <w:t>Informe de Terminación de Proyecto (ITP).</w:t>
      </w:r>
    </w:p>
    <w:p w14:paraId="5D69A6EB" w14:textId="77777777" w:rsidR="00EC31C6" w:rsidRPr="00A31E39" w:rsidRDefault="002D56A9" w:rsidP="00212F82">
      <w:pPr>
        <w:pStyle w:val="Paragraph"/>
        <w:tabs>
          <w:tab w:val="clear" w:pos="720"/>
        </w:tabs>
        <w:ind w:left="1080"/>
        <w:outlineLvl w:val="9"/>
        <w:rPr>
          <w:rFonts w:ascii="Arial" w:hAnsi="Arial" w:cs="Arial"/>
          <w:b/>
          <w:sz w:val="22"/>
        </w:rPr>
      </w:pPr>
      <w:r w:rsidRPr="00A31E39">
        <w:rPr>
          <w:rFonts w:ascii="Arial" w:hAnsi="Arial" w:cs="Arial"/>
          <w:b/>
          <w:smallCaps/>
          <w:sz w:val="22"/>
        </w:rPr>
        <w:t>F</w:t>
      </w:r>
      <w:r w:rsidR="00244D38" w:rsidRPr="00A31E39">
        <w:rPr>
          <w:rFonts w:ascii="Arial" w:hAnsi="Arial" w:cs="Arial"/>
          <w:b/>
          <w:smallCaps/>
          <w:sz w:val="22"/>
        </w:rPr>
        <w:tab/>
      </w:r>
      <w:r w:rsidR="00AF6DFF" w:rsidRPr="00A31E39">
        <w:rPr>
          <w:rFonts w:ascii="Arial" w:hAnsi="Arial" w:cs="Arial"/>
          <w:b/>
          <w:smallCaps/>
          <w:sz w:val="22"/>
        </w:rPr>
        <w:t>Coordinación, plan de trabajo y presupuesto de la evaluación</w:t>
      </w:r>
    </w:p>
    <w:p w14:paraId="5D69A6EC" w14:textId="77777777" w:rsidR="0074237B" w:rsidRPr="00B918DE" w:rsidRDefault="00DA43DD" w:rsidP="00212F82">
      <w:pPr>
        <w:pStyle w:val="Paragraph"/>
        <w:tabs>
          <w:tab w:val="clear" w:pos="720"/>
        </w:tabs>
        <w:ind w:left="1080"/>
        <w:outlineLvl w:val="9"/>
        <w:rPr>
          <w:rFonts w:ascii="Arial" w:hAnsi="Arial" w:cs="Arial"/>
          <w:sz w:val="22"/>
          <w:highlight w:val="yellow"/>
        </w:rPr>
      </w:pPr>
      <w:bookmarkStart w:id="284" w:name="_Toc305003958"/>
      <w:r w:rsidRPr="00B918DE">
        <w:rPr>
          <w:rFonts w:ascii="Arial" w:hAnsi="Arial" w:cs="Arial"/>
          <w:sz w:val="22"/>
        </w:rPr>
        <w:t>3.</w:t>
      </w:r>
      <w:r w:rsidR="002D56A9" w:rsidRPr="00B918DE">
        <w:rPr>
          <w:rFonts w:ascii="Arial" w:hAnsi="Arial" w:cs="Arial"/>
          <w:sz w:val="22"/>
        </w:rPr>
        <w:t>13</w:t>
      </w:r>
      <w:r w:rsidRPr="00B918DE">
        <w:rPr>
          <w:rFonts w:ascii="Arial" w:hAnsi="Arial" w:cs="Arial"/>
          <w:b/>
          <w:sz w:val="22"/>
        </w:rPr>
        <w:tab/>
      </w:r>
      <w:r w:rsidR="00AF6DFF" w:rsidRPr="00B918DE">
        <w:rPr>
          <w:rFonts w:ascii="Arial" w:hAnsi="Arial" w:cs="Arial"/>
          <w:b/>
          <w:sz w:val="22"/>
        </w:rPr>
        <w:t xml:space="preserve">Coordinación y Responsabilidades. </w:t>
      </w:r>
      <w:r w:rsidR="00244D38" w:rsidRPr="00B918DE">
        <w:rPr>
          <w:rFonts w:ascii="Arial" w:hAnsi="Arial" w:cs="Arial"/>
          <w:sz w:val="22"/>
        </w:rPr>
        <w:t>El</w:t>
      </w:r>
      <w:r w:rsidR="00563766" w:rsidRPr="00B918DE">
        <w:rPr>
          <w:rFonts w:ascii="Arial" w:hAnsi="Arial" w:cs="Arial"/>
          <w:sz w:val="22"/>
        </w:rPr>
        <w:t xml:space="preserve"> Ejecutor</w:t>
      </w:r>
      <w:r w:rsidR="00AF6DFF" w:rsidRPr="00B918DE">
        <w:rPr>
          <w:rFonts w:ascii="Arial" w:hAnsi="Arial" w:cs="Arial"/>
          <w:sz w:val="22"/>
        </w:rPr>
        <w:t xml:space="preserve"> será responsable por realizar las </w:t>
      </w:r>
      <w:r w:rsidR="0021581D">
        <w:rPr>
          <w:rFonts w:ascii="Arial" w:hAnsi="Arial" w:cs="Arial"/>
          <w:sz w:val="22"/>
        </w:rPr>
        <w:br/>
      </w:r>
      <w:r w:rsidR="00AF6DFF" w:rsidRPr="00B918DE">
        <w:rPr>
          <w:rFonts w:ascii="Arial" w:hAnsi="Arial" w:cs="Arial"/>
          <w:sz w:val="22"/>
        </w:rPr>
        <w:t xml:space="preserve">actividades de </w:t>
      </w:r>
      <w:r w:rsidR="00054807" w:rsidRPr="00B918DE">
        <w:rPr>
          <w:rFonts w:ascii="Arial" w:hAnsi="Arial" w:cs="Arial"/>
          <w:sz w:val="22"/>
        </w:rPr>
        <w:t xml:space="preserve">evaluación </w:t>
      </w:r>
      <w:r w:rsidR="00AF6DFF" w:rsidRPr="00B918DE">
        <w:rPr>
          <w:rFonts w:ascii="Arial" w:hAnsi="Arial" w:cs="Arial"/>
          <w:sz w:val="22"/>
        </w:rPr>
        <w:t>acordadas en este Plan de Evaluación</w:t>
      </w:r>
      <w:r w:rsidR="00054807" w:rsidRPr="00B918DE">
        <w:rPr>
          <w:rFonts w:ascii="Arial" w:hAnsi="Arial" w:cs="Arial"/>
          <w:sz w:val="22"/>
        </w:rPr>
        <w:t xml:space="preserve">, lo cual incluye la </w:t>
      </w:r>
      <w:r w:rsidR="00D93C73">
        <w:rPr>
          <w:rFonts w:ascii="Arial" w:hAnsi="Arial" w:cs="Arial"/>
          <w:sz w:val="22"/>
        </w:rPr>
        <w:br/>
      </w:r>
      <w:r w:rsidR="00054807" w:rsidRPr="00B918DE">
        <w:rPr>
          <w:rFonts w:ascii="Arial" w:hAnsi="Arial" w:cs="Arial"/>
          <w:sz w:val="22"/>
        </w:rPr>
        <w:t xml:space="preserve">recolección de los datos, su procesamiento y análisis, así como el reporte de los </w:t>
      </w:r>
      <w:r w:rsidR="00D93C73">
        <w:rPr>
          <w:rFonts w:ascii="Arial" w:hAnsi="Arial" w:cs="Arial"/>
          <w:sz w:val="22"/>
        </w:rPr>
        <w:br/>
      </w:r>
      <w:r w:rsidR="00054807" w:rsidRPr="00B918DE">
        <w:rPr>
          <w:rFonts w:ascii="Arial" w:hAnsi="Arial" w:cs="Arial"/>
          <w:sz w:val="22"/>
        </w:rPr>
        <w:t>avances</w:t>
      </w:r>
      <w:r w:rsidR="00AF6DFF" w:rsidRPr="00B918DE">
        <w:rPr>
          <w:rFonts w:ascii="Arial" w:hAnsi="Arial" w:cs="Arial"/>
          <w:sz w:val="22"/>
        </w:rPr>
        <w:t xml:space="preserve">. </w:t>
      </w:r>
      <w:r w:rsidR="007C23C6" w:rsidRPr="00B918DE">
        <w:rPr>
          <w:rFonts w:ascii="Arial" w:hAnsi="Arial" w:cs="Arial"/>
          <w:sz w:val="22"/>
        </w:rPr>
        <w:t>El Organismo Ejecutor</w:t>
      </w:r>
      <w:r w:rsidR="00054807" w:rsidRPr="00B918DE">
        <w:rPr>
          <w:rFonts w:ascii="Arial" w:hAnsi="Arial" w:cs="Arial"/>
          <w:sz w:val="22"/>
        </w:rPr>
        <w:t xml:space="preserve"> es también</w:t>
      </w:r>
      <w:r w:rsidR="00AF6DFF" w:rsidRPr="00B918DE">
        <w:rPr>
          <w:rFonts w:ascii="Arial" w:hAnsi="Arial" w:cs="Arial"/>
          <w:sz w:val="22"/>
        </w:rPr>
        <w:t xml:space="preserve"> responsable por la administración de los recursos</w:t>
      </w:r>
      <w:r w:rsidR="00054807" w:rsidRPr="00B918DE">
        <w:rPr>
          <w:rFonts w:ascii="Arial" w:hAnsi="Arial" w:cs="Arial"/>
          <w:sz w:val="22"/>
        </w:rPr>
        <w:t xml:space="preserve"> de evaluación</w:t>
      </w:r>
      <w:r w:rsidR="00EC3663" w:rsidRPr="00B918DE">
        <w:rPr>
          <w:rFonts w:ascii="Arial" w:hAnsi="Arial" w:cs="Arial"/>
          <w:sz w:val="22"/>
        </w:rPr>
        <w:t>.</w:t>
      </w:r>
      <w:r w:rsidR="00AF6DFF" w:rsidRPr="00B918DE">
        <w:rPr>
          <w:rFonts w:ascii="Arial" w:hAnsi="Arial" w:cs="Arial"/>
          <w:sz w:val="22"/>
        </w:rPr>
        <w:t xml:space="preserve"> </w:t>
      </w:r>
      <w:r w:rsidR="007C23C6" w:rsidRPr="00B918DE">
        <w:rPr>
          <w:rFonts w:ascii="Arial" w:hAnsi="Arial" w:cs="Arial"/>
          <w:sz w:val="22"/>
        </w:rPr>
        <w:t>El Organismo Ejecutor</w:t>
      </w:r>
      <w:r w:rsidR="007C304A" w:rsidRPr="00B918DE">
        <w:rPr>
          <w:rFonts w:ascii="Arial" w:hAnsi="Arial" w:cs="Arial"/>
          <w:sz w:val="22"/>
        </w:rPr>
        <w:t xml:space="preserve"> </w:t>
      </w:r>
      <w:r w:rsidR="00AF6DFF" w:rsidRPr="00B918DE">
        <w:rPr>
          <w:rFonts w:ascii="Arial" w:hAnsi="Arial" w:cs="Arial"/>
          <w:sz w:val="22"/>
        </w:rPr>
        <w:t xml:space="preserve">será el </w:t>
      </w:r>
      <w:r w:rsidR="00121DE1" w:rsidRPr="00B918DE">
        <w:rPr>
          <w:rFonts w:ascii="Arial" w:hAnsi="Arial" w:cs="Arial"/>
          <w:sz w:val="22"/>
        </w:rPr>
        <w:t>responsable</w:t>
      </w:r>
      <w:r w:rsidR="00AF6DFF" w:rsidRPr="00B918DE">
        <w:rPr>
          <w:rFonts w:ascii="Arial" w:hAnsi="Arial" w:cs="Arial"/>
          <w:sz w:val="22"/>
        </w:rPr>
        <w:t xml:space="preserve"> directo de las </w:t>
      </w:r>
      <w:r w:rsidR="00D93C73">
        <w:rPr>
          <w:rFonts w:ascii="Arial" w:hAnsi="Arial" w:cs="Arial"/>
          <w:sz w:val="22"/>
        </w:rPr>
        <w:br/>
      </w:r>
      <w:r w:rsidR="00AF6DFF" w:rsidRPr="00B918DE">
        <w:rPr>
          <w:rFonts w:ascii="Arial" w:hAnsi="Arial" w:cs="Arial"/>
          <w:sz w:val="22"/>
        </w:rPr>
        <w:t xml:space="preserve">acciones previstas en </w:t>
      </w:r>
      <w:r w:rsidR="00D26185">
        <w:rPr>
          <w:rFonts w:ascii="Arial" w:hAnsi="Arial" w:cs="Arial"/>
          <w:sz w:val="22"/>
        </w:rPr>
        <w:t>o</w:t>
      </w:r>
      <w:r w:rsidR="00AF6DFF" w:rsidRPr="00B918DE">
        <w:rPr>
          <w:rFonts w:ascii="Arial" w:hAnsi="Arial" w:cs="Arial"/>
          <w:sz w:val="22"/>
        </w:rPr>
        <w:t>s</w:t>
      </w:r>
      <w:r w:rsidR="00366A4F">
        <w:rPr>
          <w:rFonts w:ascii="Arial" w:hAnsi="Arial" w:cs="Arial"/>
          <w:sz w:val="22"/>
        </w:rPr>
        <w:t xml:space="preserve"> </w:t>
      </w:r>
      <w:r w:rsidR="00AF6DFF" w:rsidRPr="00B918DE">
        <w:rPr>
          <w:rFonts w:ascii="Arial" w:hAnsi="Arial" w:cs="Arial"/>
          <w:sz w:val="22"/>
        </w:rPr>
        <w:t xml:space="preserve">diferentes elementos del Plan, así como de suministrar en forma oportuna y completa toda la información que sea requerida por el Banco para supervisar el avance, el cumplimiento normativo y evaluar los logros del </w:t>
      </w:r>
      <w:r w:rsidR="007D3B2B" w:rsidRPr="00B918DE">
        <w:rPr>
          <w:rFonts w:ascii="Arial" w:hAnsi="Arial" w:cs="Arial"/>
          <w:sz w:val="22"/>
        </w:rPr>
        <w:t>p</w:t>
      </w:r>
      <w:r w:rsidR="00AF6DFF" w:rsidRPr="00B918DE">
        <w:rPr>
          <w:rFonts w:ascii="Arial" w:hAnsi="Arial" w:cs="Arial"/>
          <w:sz w:val="22"/>
        </w:rPr>
        <w:t>rograma.</w:t>
      </w:r>
      <w:bookmarkEnd w:id="284"/>
    </w:p>
    <w:p w14:paraId="5D69A6ED" w14:textId="77777777" w:rsidR="0074237B"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2D56A9" w:rsidRPr="00B918DE">
        <w:rPr>
          <w:rFonts w:ascii="Arial" w:hAnsi="Arial" w:cs="Arial"/>
          <w:sz w:val="22"/>
        </w:rPr>
        <w:t>14</w:t>
      </w:r>
      <w:r w:rsidRPr="00B918DE">
        <w:rPr>
          <w:rFonts w:ascii="Arial" w:hAnsi="Arial" w:cs="Arial"/>
          <w:sz w:val="22"/>
        </w:rPr>
        <w:tab/>
      </w:r>
      <w:r w:rsidR="00512659" w:rsidRPr="00B918DE">
        <w:rPr>
          <w:rFonts w:ascii="Arial" w:hAnsi="Arial" w:cs="Arial"/>
          <w:sz w:val="22"/>
        </w:rPr>
        <w:t xml:space="preserve">Por su parte el BID, a través del Jefe y Equipo de Proyecto, es responsable de coordinar y asegurar que el plan se cumpla con la calidad técnica y el tiempo </w:t>
      </w:r>
      <w:r w:rsidR="00A449B4">
        <w:rPr>
          <w:rFonts w:ascii="Arial" w:hAnsi="Arial" w:cs="Arial"/>
          <w:sz w:val="22"/>
        </w:rPr>
        <w:br/>
      </w:r>
      <w:r w:rsidR="00512659" w:rsidRPr="00B918DE">
        <w:rPr>
          <w:rFonts w:ascii="Arial" w:hAnsi="Arial" w:cs="Arial"/>
          <w:sz w:val="22"/>
        </w:rPr>
        <w:t xml:space="preserve">establecidos. Para ello, llevará a cabo reuniones periódicas con los responsables de la ejecución de este plan y de ser necesario solicitará informes o presentaciones de resultados extraordinarias. </w:t>
      </w:r>
    </w:p>
    <w:p w14:paraId="5D69A6EE" w14:textId="77777777" w:rsidR="0074237B" w:rsidRPr="00B918DE" w:rsidRDefault="00DA43DD" w:rsidP="00212F82">
      <w:pPr>
        <w:pStyle w:val="Paragraph"/>
        <w:tabs>
          <w:tab w:val="clear" w:pos="720"/>
        </w:tabs>
        <w:ind w:left="1080"/>
        <w:outlineLvl w:val="9"/>
        <w:rPr>
          <w:rFonts w:ascii="Arial" w:hAnsi="Arial" w:cs="Arial"/>
          <w:sz w:val="22"/>
        </w:rPr>
      </w:pPr>
      <w:r w:rsidRPr="00B918DE">
        <w:rPr>
          <w:rFonts w:ascii="Arial" w:hAnsi="Arial" w:cs="Arial"/>
          <w:sz w:val="22"/>
        </w:rPr>
        <w:t>3.</w:t>
      </w:r>
      <w:r w:rsidR="00422A7A" w:rsidRPr="00B918DE">
        <w:rPr>
          <w:rFonts w:ascii="Arial" w:hAnsi="Arial" w:cs="Arial"/>
          <w:sz w:val="22"/>
        </w:rPr>
        <w:t>1</w:t>
      </w:r>
      <w:r w:rsidR="002D56A9" w:rsidRPr="00B918DE">
        <w:rPr>
          <w:rFonts w:ascii="Arial" w:hAnsi="Arial" w:cs="Arial"/>
          <w:sz w:val="22"/>
        </w:rPr>
        <w:t>5</w:t>
      </w:r>
      <w:r w:rsidRPr="00B918DE">
        <w:rPr>
          <w:rFonts w:ascii="Arial" w:hAnsi="Arial" w:cs="Arial"/>
          <w:sz w:val="22"/>
        </w:rPr>
        <w:tab/>
      </w:r>
      <w:r w:rsidR="00512659" w:rsidRPr="00B918DE">
        <w:rPr>
          <w:rFonts w:ascii="Arial" w:hAnsi="Arial" w:cs="Arial"/>
          <w:sz w:val="22"/>
        </w:rPr>
        <w:t>A continuación se prese</w:t>
      </w:r>
      <w:r w:rsidR="007D3B2B" w:rsidRPr="00B918DE">
        <w:rPr>
          <w:rFonts w:ascii="Arial" w:hAnsi="Arial" w:cs="Arial"/>
          <w:sz w:val="22"/>
        </w:rPr>
        <w:t>nta el Plan de Trabajo para la e</w:t>
      </w:r>
      <w:r w:rsidR="00512659" w:rsidRPr="00B918DE">
        <w:rPr>
          <w:rFonts w:ascii="Arial" w:hAnsi="Arial" w:cs="Arial"/>
          <w:sz w:val="22"/>
        </w:rPr>
        <w:t xml:space="preserve">valuación del programa, el cual incluye las principales actividades y sus respectivos productos, el plazo de </w:t>
      </w:r>
      <w:r w:rsidR="00D93C73">
        <w:rPr>
          <w:rFonts w:ascii="Arial" w:hAnsi="Arial" w:cs="Arial"/>
          <w:sz w:val="22"/>
        </w:rPr>
        <w:br/>
      </w:r>
      <w:r w:rsidR="00512659" w:rsidRPr="00B918DE">
        <w:rPr>
          <w:rFonts w:ascii="Arial" w:hAnsi="Arial" w:cs="Arial"/>
          <w:sz w:val="22"/>
        </w:rPr>
        <w:t>cumplimiento, el responsable y el costo, identificando la fuente de financiamiento.</w:t>
      </w:r>
    </w:p>
    <w:p w14:paraId="5D69A6EF" w14:textId="77777777" w:rsidR="00EC31C6" w:rsidRPr="00B918DE" w:rsidRDefault="00EC31C6" w:rsidP="00AC63E6">
      <w:pPr>
        <w:pStyle w:val="Paragraph"/>
        <w:numPr>
          <w:ilvl w:val="1"/>
          <w:numId w:val="9"/>
        </w:numPr>
        <w:tabs>
          <w:tab w:val="num" w:pos="720"/>
        </w:tabs>
        <w:ind w:left="720"/>
        <w:outlineLvl w:val="9"/>
        <w:rPr>
          <w:rFonts w:ascii="Arial" w:hAnsi="Arial" w:cs="Arial"/>
          <w:sz w:val="22"/>
        </w:rPr>
        <w:sectPr w:rsidR="00EC31C6" w:rsidRPr="00B918DE" w:rsidSect="00513B08">
          <w:pgSz w:w="12240" w:h="15840"/>
          <w:pgMar w:top="1440" w:right="1627" w:bottom="1440" w:left="1440" w:header="720" w:footer="720" w:gutter="0"/>
          <w:cols w:space="720"/>
        </w:sectPr>
      </w:pPr>
    </w:p>
    <w:p w14:paraId="5D69A6F0" w14:textId="77777777" w:rsidR="00EC31C6" w:rsidRPr="00212F82" w:rsidRDefault="00F97894" w:rsidP="00212F82">
      <w:pPr>
        <w:pStyle w:val="Heading1"/>
        <w:numPr>
          <w:ilvl w:val="0"/>
          <w:numId w:val="0"/>
        </w:numPr>
        <w:spacing w:before="120" w:after="0"/>
        <w:rPr>
          <w:rFonts w:ascii="Arial" w:hAnsi="Arial" w:cs="Arial"/>
          <w:smallCaps w:val="0"/>
          <w:spacing w:val="-3"/>
          <w:sz w:val="22"/>
          <w:szCs w:val="22"/>
          <w:lang w:val="es-ES_tradnl"/>
        </w:rPr>
      </w:pPr>
      <w:bookmarkStart w:id="285" w:name="_Toc299996944"/>
      <w:bookmarkStart w:id="286" w:name="_Toc299997074"/>
      <w:bookmarkStart w:id="287" w:name="_Toc299997417"/>
      <w:bookmarkStart w:id="288" w:name="_Toc305003964"/>
      <w:r w:rsidRPr="00212F82">
        <w:rPr>
          <w:rFonts w:ascii="Arial" w:hAnsi="Arial" w:cs="Arial"/>
          <w:smallCaps w:val="0"/>
          <w:spacing w:val="-3"/>
          <w:sz w:val="22"/>
          <w:szCs w:val="22"/>
          <w:lang w:val="es-ES_tradnl"/>
        </w:rPr>
        <w:lastRenderedPageBreak/>
        <w:t xml:space="preserve">Cuadro </w:t>
      </w:r>
      <w:r w:rsidR="00AC63E6" w:rsidRPr="00212F82">
        <w:rPr>
          <w:rFonts w:ascii="Arial" w:hAnsi="Arial" w:cs="Arial"/>
          <w:smallCaps w:val="0"/>
          <w:spacing w:val="-3"/>
          <w:sz w:val="22"/>
          <w:szCs w:val="22"/>
          <w:lang w:val="es-ES_tradnl"/>
        </w:rPr>
        <w:t>4</w:t>
      </w:r>
      <w:r w:rsidR="002A7765" w:rsidRPr="00212F82">
        <w:rPr>
          <w:rFonts w:ascii="Arial" w:hAnsi="Arial" w:cs="Arial"/>
          <w:smallCaps w:val="0"/>
          <w:spacing w:val="-3"/>
          <w:sz w:val="22"/>
          <w:szCs w:val="22"/>
          <w:lang w:val="es-ES_tradnl"/>
        </w:rPr>
        <w:t xml:space="preserve">: </w:t>
      </w:r>
      <w:r w:rsidR="00281BD6" w:rsidRPr="00212F82">
        <w:rPr>
          <w:rFonts w:ascii="Arial" w:hAnsi="Arial" w:cs="Arial"/>
          <w:smallCaps w:val="0"/>
          <w:spacing w:val="-3"/>
          <w:sz w:val="22"/>
          <w:szCs w:val="22"/>
          <w:lang w:val="es-ES_tradnl"/>
        </w:rPr>
        <w:t xml:space="preserve">Plan de trabajo de </w:t>
      </w:r>
      <w:bookmarkEnd w:id="285"/>
      <w:bookmarkEnd w:id="286"/>
      <w:bookmarkEnd w:id="287"/>
      <w:r w:rsidR="00281BD6" w:rsidRPr="00212F82">
        <w:rPr>
          <w:rFonts w:ascii="Arial" w:hAnsi="Arial" w:cs="Arial"/>
          <w:smallCaps w:val="0"/>
          <w:spacing w:val="-3"/>
          <w:sz w:val="22"/>
          <w:szCs w:val="22"/>
          <w:lang w:val="es-ES_tradnl"/>
        </w:rPr>
        <w:t>Evaluación</w:t>
      </w:r>
      <w:bookmarkEnd w:id="288"/>
    </w:p>
    <w:tbl>
      <w:tblPr>
        <w:tblW w:w="14961" w:type="dxa"/>
        <w:jc w:val="center"/>
        <w:tblLayout w:type="fixed"/>
        <w:tblCellMar>
          <w:left w:w="10" w:type="dxa"/>
          <w:right w:w="10" w:type="dxa"/>
        </w:tblCellMar>
        <w:tblLook w:val="04A0" w:firstRow="1" w:lastRow="0" w:firstColumn="1" w:lastColumn="0" w:noHBand="0" w:noVBand="1"/>
      </w:tblPr>
      <w:tblGrid>
        <w:gridCol w:w="2953"/>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243"/>
        <w:gridCol w:w="265"/>
        <w:gridCol w:w="285"/>
        <w:gridCol w:w="270"/>
        <w:gridCol w:w="270"/>
        <w:gridCol w:w="360"/>
        <w:gridCol w:w="355"/>
        <w:gridCol w:w="1359"/>
        <w:gridCol w:w="1134"/>
        <w:gridCol w:w="1732"/>
      </w:tblGrid>
      <w:tr w:rsidR="000D6474" w:rsidRPr="008003B6" w14:paraId="5D69A6FD" w14:textId="77777777" w:rsidTr="00D92107">
        <w:trPr>
          <w:jc w:val="center"/>
        </w:trPr>
        <w:tc>
          <w:tcPr>
            <w:tcW w:w="295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1" w14:textId="77777777" w:rsidR="000D6474" w:rsidRPr="008003B6" w:rsidRDefault="000D6474" w:rsidP="00512659">
            <w:pPr>
              <w:jc w:val="center"/>
              <w:rPr>
                <w:rFonts w:ascii="Arial" w:hAnsi="Arial" w:cs="Arial"/>
                <w:b/>
                <w:sz w:val="17"/>
                <w:szCs w:val="17"/>
              </w:rPr>
            </w:pPr>
            <w:r w:rsidRPr="008003B6">
              <w:rPr>
                <w:rFonts w:ascii="Arial" w:hAnsi="Arial" w:cs="Arial"/>
                <w:b/>
                <w:sz w:val="17"/>
                <w:szCs w:val="17"/>
              </w:rPr>
              <w:t>Principales actividades de evaluación/Productos por actividad</w:t>
            </w:r>
          </w:p>
        </w:tc>
        <w:tc>
          <w:tcPr>
            <w:tcW w:w="2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2" w14:textId="77777777" w:rsidR="000D6474" w:rsidRPr="008003B6" w:rsidRDefault="000D6474">
            <w:pPr>
              <w:jc w:val="center"/>
              <w:rPr>
                <w:rFonts w:ascii="Arial" w:hAnsi="Arial" w:cs="Arial"/>
                <w:b/>
                <w:sz w:val="17"/>
                <w:szCs w:val="17"/>
              </w:rPr>
            </w:pPr>
          </w:p>
        </w:tc>
        <w:tc>
          <w:tcPr>
            <w:tcW w:w="1442"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3" w14:textId="77777777" w:rsidR="000D6474" w:rsidRPr="008003B6" w:rsidRDefault="000D6474">
            <w:pPr>
              <w:jc w:val="center"/>
              <w:rPr>
                <w:rFonts w:ascii="Arial" w:hAnsi="Arial" w:cs="Arial"/>
                <w:b/>
                <w:sz w:val="17"/>
                <w:szCs w:val="17"/>
              </w:rPr>
            </w:pPr>
            <w:r w:rsidRPr="008003B6">
              <w:rPr>
                <w:rFonts w:ascii="Arial" w:hAnsi="Arial" w:cs="Arial"/>
                <w:b/>
                <w:sz w:val="17"/>
                <w:szCs w:val="17"/>
              </w:rPr>
              <w:t>Año 1</w:t>
            </w:r>
          </w:p>
        </w:tc>
        <w:tc>
          <w:tcPr>
            <w:tcW w:w="1457"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4" w14:textId="77777777" w:rsidR="000D6474" w:rsidRPr="008003B6" w:rsidRDefault="000D6474">
            <w:pPr>
              <w:jc w:val="center"/>
              <w:rPr>
                <w:rFonts w:ascii="Arial" w:hAnsi="Arial" w:cs="Arial"/>
                <w:b/>
                <w:sz w:val="17"/>
                <w:szCs w:val="17"/>
              </w:rPr>
            </w:pPr>
            <w:r w:rsidRPr="008003B6">
              <w:rPr>
                <w:rFonts w:ascii="Arial" w:hAnsi="Arial" w:cs="Arial"/>
                <w:b/>
                <w:sz w:val="17"/>
                <w:szCs w:val="17"/>
              </w:rPr>
              <w:t>Año 2</w:t>
            </w:r>
          </w:p>
        </w:tc>
        <w:tc>
          <w:tcPr>
            <w:tcW w:w="1391"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5" w14:textId="77777777" w:rsidR="000D6474" w:rsidRPr="008003B6" w:rsidRDefault="000D6474">
            <w:pPr>
              <w:jc w:val="center"/>
              <w:rPr>
                <w:rFonts w:ascii="Arial" w:hAnsi="Arial" w:cs="Arial"/>
                <w:b/>
                <w:sz w:val="17"/>
                <w:szCs w:val="17"/>
              </w:rPr>
            </w:pPr>
            <w:r w:rsidRPr="008003B6">
              <w:rPr>
                <w:rFonts w:ascii="Arial" w:hAnsi="Arial" w:cs="Arial"/>
                <w:b/>
                <w:sz w:val="17"/>
                <w:szCs w:val="17"/>
              </w:rPr>
              <w:t>Año 3</w:t>
            </w:r>
          </w:p>
        </w:tc>
        <w:tc>
          <w:tcPr>
            <w:tcW w:w="1709"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6" w14:textId="77777777" w:rsidR="000D6474" w:rsidRPr="008003B6" w:rsidRDefault="000D6474">
            <w:pPr>
              <w:jc w:val="center"/>
              <w:rPr>
                <w:rFonts w:ascii="Arial" w:hAnsi="Arial" w:cs="Arial"/>
                <w:b/>
                <w:sz w:val="17"/>
                <w:szCs w:val="17"/>
              </w:rPr>
            </w:pPr>
            <w:r w:rsidRPr="008003B6">
              <w:rPr>
                <w:rFonts w:ascii="Arial" w:hAnsi="Arial" w:cs="Arial"/>
                <w:b/>
                <w:sz w:val="17"/>
                <w:szCs w:val="17"/>
              </w:rPr>
              <w:t>Año 4</w:t>
            </w:r>
          </w:p>
        </w:tc>
        <w:tc>
          <w:tcPr>
            <w:tcW w:w="1185" w:type="dxa"/>
            <w:gridSpan w:val="4"/>
            <w:tcBorders>
              <w:top w:val="single" w:sz="4" w:space="0" w:color="000000"/>
              <w:left w:val="single" w:sz="4" w:space="0" w:color="000000"/>
              <w:bottom w:val="single" w:sz="4" w:space="0" w:color="000000"/>
              <w:right w:val="single" w:sz="4" w:space="0" w:color="000000"/>
            </w:tcBorders>
            <w:shd w:val="clear" w:color="auto" w:fill="D9D9D9"/>
          </w:tcPr>
          <w:p w14:paraId="5D69A6F7" w14:textId="77777777" w:rsidR="000D6474" w:rsidRPr="008003B6" w:rsidRDefault="000D6474">
            <w:pPr>
              <w:jc w:val="center"/>
              <w:rPr>
                <w:rFonts w:ascii="Arial" w:hAnsi="Arial" w:cs="Arial"/>
                <w:b/>
                <w:sz w:val="17"/>
                <w:szCs w:val="17"/>
              </w:rPr>
            </w:pPr>
            <w:r w:rsidRPr="008003B6">
              <w:rPr>
                <w:rFonts w:ascii="Arial" w:hAnsi="Arial" w:cs="Arial"/>
                <w:b/>
                <w:sz w:val="17"/>
                <w:szCs w:val="17"/>
              </w:rPr>
              <w:t>Año 5</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5D69A6F8" w14:textId="77777777" w:rsidR="000D6474" w:rsidRPr="008003B6" w:rsidRDefault="000D6474">
            <w:pPr>
              <w:jc w:val="center"/>
              <w:rPr>
                <w:rFonts w:ascii="Arial" w:hAnsi="Arial" w:cs="Arial"/>
                <w:b/>
                <w:sz w:val="17"/>
                <w:szCs w:val="17"/>
              </w:rPr>
            </w:pPr>
          </w:p>
        </w:tc>
        <w:tc>
          <w:tcPr>
            <w:tcW w:w="1359"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6F9" w14:textId="77777777" w:rsidR="000D6474" w:rsidRPr="008003B6" w:rsidRDefault="000D6474">
            <w:pPr>
              <w:jc w:val="center"/>
              <w:rPr>
                <w:rFonts w:ascii="Arial" w:hAnsi="Arial" w:cs="Arial"/>
                <w:b/>
                <w:sz w:val="17"/>
                <w:szCs w:val="17"/>
              </w:rPr>
            </w:pPr>
            <w:r w:rsidRPr="008003B6">
              <w:rPr>
                <w:rFonts w:ascii="Arial" w:hAnsi="Arial" w:cs="Arial"/>
                <w:b/>
                <w:sz w:val="17"/>
                <w:szCs w:val="17"/>
              </w:rPr>
              <w:t>Responsable</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6FA" w14:textId="77777777" w:rsidR="000D6474" w:rsidRPr="008003B6" w:rsidRDefault="000D6474">
            <w:pPr>
              <w:jc w:val="center"/>
              <w:rPr>
                <w:rFonts w:ascii="Arial" w:hAnsi="Arial" w:cs="Arial"/>
                <w:b/>
                <w:sz w:val="17"/>
                <w:szCs w:val="17"/>
              </w:rPr>
            </w:pPr>
            <w:r w:rsidRPr="008003B6">
              <w:rPr>
                <w:rFonts w:ascii="Arial" w:hAnsi="Arial" w:cs="Arial"/>
                <w:b/>
                <w:sz w:val="17"/>
                <w:szCs w:val="17"/>
              </w:rPr>
              <w:t>Costo</w:t>
            </w:r>
          </w:p>
          <w:p w14:paraId="5D69A6FB" w14:textId="77777777" w:rsidR="000D6474" w:rsidRPr="008003B6" w:rsidRDefault="000D6474">
            <w:pPr>
              <w:jc w:val="center"/>
              <w:rPr>
                <w:rFonts w:ascii="Arial" w:hAnsi="Arial" w:cs="Arial"/>
                <w:b/>
                <w:sz w:val="17"/>
                <w:szCs w:val="17"/>
              </w:rPr>
            </w:pPr>
            <w:r w:rsidRPr="008003B6">
              <w:rPr>
                <w:rFonts w:ascii="Arial" w:hAnsi="Arial" w:cs="Arial"/>
                <w:b/>
                <w:sz w:val="17"/>
                <w:szCs w:val="17"/>
              </w:rPr>
              <w:t>(US$)</w:t>
            </w:r>
          </w:p>
        </w:tc>
        <w:tc>
          <w:tcPr>
            <w:tcW w:w="173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6FC" w14:textId="77777777" w:rsidR="000D6474" w:rsidRPr="008003B6" w:rsidRDefault="000D6474">
            <w:pPr>
              <w:jc w:val="center"/>
              <w:rPr>
                <w:rFonts w:ascii="Arial" w:hAnsi="Arial" w:cs="Arial"/>
                <w:b/>
                <w:sz w:val="17"/>
                <w:szCs w:val="17"/>
              </w:rPr>
            </w:pPr>
            <w:r w:rsidRPr="008003B6">
              <w:rPr>
                <w:rFonts w:ascii="Arial" w:hAnsi="Arial" w:cs="Arial"/>
                <w:b/>
                <w:sz w:val="17"/>
                <w:szCs w:val="17"/>
              </w:rPr>
              <w:t>Financiamiento</w:t>
            </w:r>
          </w:p>
        </w:tc>
      </w:tr>
      <w:tr w:rsidR="00F00E78" w:rsidRPr="008003B6" w14:paraId="5D69A718" w14:textId="77777777" w:rsidTr="00D92107">
        <w:trPr>
          <w:jc w:val="center"/>
        </w:trPr>
        <w:tc>
          <w:tcPr>
            <w:tcW w:w="2953"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D69A6FE" w14:textId="77777777" w:rsidR="000D6474" w:rsidRPr="008003B6" w:rsidRDefault="000D6474">
            <w:pPr>
              <w:jc w:val="center"/>
              <w:rPr>
                <w:rFonts w:ascii="Arial" w:hAnsi="Arial" w:cs="Arial"/>
                <w:b/>
                <w:sz w:val="17"/>
                <w:szCs w:val="17"/>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6FF" w14:textId="77777777" w:rsidR="000D6474" w:rsidRPr="008003B6" w:rsidRDefault="000D6474">
            <w:pPr>
              <w:jc w:val="center"/>
              <w:rPr>
                <w:rFonts w:ascii="Arial" w:hAnsi="Arial" w:cs="Arial"/>
                <w:b/>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0" w14:textId="77777777" w:rsidR="000D6474" w:rsidRPr="008003B6" w:rsidRDefault="000D6474">
            <w:pPr>
              <w:jc w:val="center"/>
              <w:rPr>
                <w:rFonts w:ascii="Arial" w:hAnsi="Arial" w:cs="Arial"/>
                <w:b/>
                <w:sz w:val="17"/>
                <w:szCs w:val="17"/>
              </w:rPr>
            </w:pPr>
            <w:r w:rsidRPr="008003B6">
              <w:rPr>
                <w:rFonts w:ascii="Arial" w:hAnsi="Arial" w:cs="Arial"/>
                <w:b/>
                <w:sz w:val="17"/>
                <w:szCs w:val="17"/>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1" w14:textId="77777777" w:rsidR="000D6474" w:rsidRPr="008003B6" w:rsidRDefault="000D6474">
            <w:pPr>
              <w:jc w:val="center"/>
              <w:rPr>
                <w:rFonts w:ascii="Arial" w:hAnsi="Arial" w:cs="Arial"/>
                <w:b/>
                <w:sz w:val="17"/>
                <w:szCs w:val="17"/>
              </w:rPr>
            </w:pPr>
            <w:r w:rsidRPr="008003B6">
              <w:rPr>
                <w:rFonts w:ascii="Arial" w:hAnsi="Arial" w:cs="Arial"/>
                <w:b/>
                <w:sz w:val="17"/>
                <w:szCs w:val="17"/>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2" w14:textId="77777777" w:rsidR="000D6474" w:rsidRPr="008003B6" w:rsidRDefault="000D6474">
            <w:pPr>
              <w:jc w:val="center"/>
              <w:rPr>
                <w:rFonts w:ascii="Arial" w:hAnsi="Arial" w:cs="Arial"/>
                <w:b/>
                <w:sz w:val="17"/>
                <w:szCs w:val="17"/>
              </w:rPr>
            </w:pPr>
            <w:r w:rsidRPr="008003B6">
              <w:rPr>
                <w:rFonts w:ascii="Arial" w:hAnsi="Arial" w:cs="Arial"/>
                <w:b/>
                <w:sz w:val="17"/>
                <w:szCs w:val="17"/>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3" w14:textId="77777777" w:rsidR="000D6474" w:rsidRPr="008003B6" w:rsidRDefault="000D6474">
            <w:pPr>
              <w:jc w:val="center"/>
              <w:rPr>
                <w:rFonts w:ascii="Arial" w:hAnsi="Arial" w:cs="Arial"/>
                <w:b/>
                <w:sz w:val="17"/>
                <w:szCs w:val="17"/>
              </w:rPr>
            </w:pPr>
            <w:r w:rsidRPr="008003B6">
              <w:rPr>
                <w:rFonts w:ascii="Arial" w:hAnsi="Arial" w:cs="Arial"/>
                <w:b/>
                <w:sz w:val="17"/>
                <w:szCs w:val="17"/>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4" w14:textId="77777777" w:rsidR="000D6474" w:rsidRPr="008003B6" w:rsidRDefault="000D6474">
            <w:pPr>
              <w:jc w:val="center"/>
              <w:rPr>
                <w:rFonts w:ascii="Arial" w:hAnsi="Arial" w:cs="Arial"/>
                <w:b/>
                <w:sz w:val="17"/>
                <w:szCs w:val="17"/>
              </w:rPr>
            </w:pPr>
            <w:r w:rsidRPr="008003B6">
              <w:rPr>
                <w:rFonts w:ascii="Arial" w:hAnsi="Arial" w:cs="Arial"/>
                <w:b/>
                <w:sz w:val="17"/>
                <w:szCs w:val="17"/>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5" w14:textId="77777777" w:rsidR="000D6474" w:rsidRPr="008003B6" w:rsidRDefault="000D6474">
            <w:pPr>
              <w:jc w:val="center"/>
              <w:rPr>
                <w:rFonts w:ascii="Arial" w:hAnsi="Arial" w:cs="Arial"/>
                <w:b/>
                <w:sz w:val="17"/>
                <w:szCs w:val="17"/>
              </w:rPr>
            </w:pPr>
            <w:r w:rsidRPr="008003B6">
              <w:rPr>
                <w:rFonts w:ascii="Arial" w:hAnsi="Arial" w:cs="Arial"/>
                <w:b/>
                <w:sz w:val="17"/>
                <w:szCs w:val="17"/>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6" w14:textId="77777777" w:rsidR="000D6474" w:rsidRPr="008003B6" w:rsidRDefault="000D6474">
            <w:pPr>
              <w:jc w:val="center"/>
              <w:rPr>
                <w:rFonts w:ascii="Arial" w:hAnsi="Arial" w:cs="Arial"/>
                <w:b/>
                <w:sz w:val="17"/>
                <w:szCs w:val="17"/>
              </w:rPr>
            </w:pPr>
            <w:r w:rsidRPr="008003B6">
              <w:rPr>
                <w:rFonts w:ascii="Arial" w:hAnsi="Arial" w:cs="Arial"/>
                <w:b/>
                <w:sz w:val="17"/>
                <w:szCs w:val="17"/>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7" w14:textId="77777777" w:rsidR="000D6474" w:rsidRPr="008003B6" w:rsidRDefault="000D6474">
            <w:pPr>
              <w:jc w:val="center"/>
              <w:rPr>
                <w:rFonts w:ascii="Arial" w:hAnsi="Arial" w:cs="Arial"/>
                <w:b/>
                <w:sz w:val="17"/>
                <w:szCs w:val="17"/>
              </w:rPr>
            </w:pPr>
            <w:r w:rsidRPr="008003B6">
              <w:rPr>
                <w:rFonts w:ascii="Arial" w:hAnsi="Arial" w:cs="Arial"/>
                <w:b/>
                <w:sz w:val="17"/>
                <w:szCs w:val="17"/>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8" w14:textId="77777777" w:rsidR="000D6474" w:rsidRPr="008003B6" w:rsidRDefault="000D6474">
            <w:pPr>
              <w:jc w:val="center"/>
              <w:rPr>
                <w:rFonts w:ascii="Arial" w:hAnsi="Arial" w:cs="Arial"/>
                <w:b/>
                <w:sz w:val="17"/>
                <w:szCs w:val="17"/>
              </w:rPr>
            </w:pPr>
            <w:r w:rsidRPr="008003B6">
              <w:rPr>
                <w:rFonts w:ascii="Arial" w:hAnsi="Arial" w:cs="Arial"/>
                <w:b/>
                <w:sz w:val="17"/>
                <w:szCs w:val="17"/>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9" w14:textId="77777777" w:rsidR="000D6474" w:rsidRPr="008003B6" w:rsidRDefault="000D6474">
            <w:pPr>
              <w:jc w:val="center"/>
              <w:rPr>
                <w:rFonts w:ascii="Arial" w:hAnsi="Arial" w:cs="Arial"/>
                <w:b/>
                <w:sz w:val="17"/>
                <w:szCs w:val="17"/>
              </w:rPr>
            </w:pPr>
            <w:r w:rsidRPr="008003B6">
              <w:rPr>
                <w:rFonts w:ascii="Arial" w:hAnsi="Arial" w:cs="Arial"/>
                <w:b/>
                <w:sz w:val="17"/>
                <w:szCs w:val="17"/>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A" w14:textId="77777777" w:rsidR="000D6474" w:rsidRPr="008003B6" w:rsidRDefault="000D6474">
            <w:pPr>
              <w:jc w:val="center"/>
              <w:rPr>
                <w:rFonts w:ascii="Arial" w:hAnsi="Arial" w:cs="Arial"/>
                <w:b/>
                <w:sz w:val="17"/>
                <w:szCs w:val="17"/>
              </w:rPr>
            </w:pPr>
            <w:r w:rsidRPr="008003B6">
              <w:rPr>
                <w:rFonts w:ascii="Arial" w:hAnsi="Arial" w:cs="Arial"/>
                <w:b/>
                <w:sz w:val="17"/>
                <w:szCs w:val="17"/>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B" w14:textId="77777777" w:rsidR="000D6474" w:rsidRPr="008003B6" w:rsidRDefault="000D6474">
            <w:pPr>
              <w:jc w:val="center"/>
              <w:rPr>
                <w:rFonts w:ascii="Arial" w:hAnsi="Arial" w:cs="Arial"/>
                <w:b/>
                <w:sz w:val="17"/>
                <w:szCs w:val="17"/>
              </w:rPr>
            </w:pPr>
            <w:r w:rsidRPr="008003B6">
              <w:rPr>
                <w:rFonts w:ascii="Arial" w:hAnsi="Arial" w:cs="Arial"/>
                <w:b/>
                <w:sz w:val="17"/>
                <w:szCs w:val="17"/>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C" w14:textId="77777777" w:rsidR="000D6474" w:rsidRPr="008003B6" w:rsidRDefault="000D6474">
            <w:pPr>
              <w:jc w:val="center"/>
              <w:rPr>
                <w:rFonts w:ascii="Arial" w:hAnsi="Arial" w:cs="Arial"/>
                <w:b/>
                <w:sz w:val="17"/>
                <w:szCs w:val="17"/>
              </w:rPr>
            </w:pPr>
            <w:r w:rsidRPr="008003B6">
              <w:rPr>
                <w:rFonts w:ascii="Arial" w:hAnsi="Arial" w:cs="Arial"/>
                <w:b/>
                <w:sz w:val="17"/>
                <w:szCs w:val="17"/>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D" w14:textId="77777777" w:rsidR="000D6474" w:rsidRPr="008003B6" w:rsidRDefault="000D6474">
            <w:pPr>
              <w:jc w:val="center"/>
              <w:rPr>
                <w:rFonts w:ascii="Arial" w:hAnsi="Arial" w:cs="Arial"/>
                <w:b/>
                <w:sz w:val="17"/>
                <w:szCs w:val="17"/>
              </w:rPr>
            </w:pPr>
            <w:r w:rsidRPr="008003B6">
              <w:rPr>
                <w:rFonts w:ascii="Arial" w:hAnsi="Arial" w:cs="Arial"/>
                <w:b/>
                <w:sz w:val="17"/>
                <w:szCs w:val="17"/>
              </w:rPr>
              <w:t>II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E" w14:textId="77777777" w:rsidR="000D6474" w:rsidRPr="008003B6" w:rsidRDefault="000D6474">
            <w:pPr>
              <w:jc w:val="center"/>
              <w:rPr>
                <w:rFonts w:ascii="Arial" w:hAnsi="Arial" w:cs="Arial"/>
                <w:b/>
                <w:sz w:val="17"/>
                <w:szCs w:val="17"/>
              </w:rPr>
            </w:pPr>
            <w:r w:rsidRPr="008003B6">
              <w:rPr>
                <w:rFonts w:ascii="Arial" w:hAnsi="Arial" w:cs="Arial"/>
                <w:b/>
                <w:sz w:val="17"/>
                <w:szCs w:val="17"/>
              </w:rPr>
              <w:t>III</w:t>
            </w: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D69A70F" w14:textId="77777777" w:rsidR="000D6474" w:rsidRPr="008003B6" w:rsidRDefault="000D6474">
            <w:pPr>
              <w:jc w:val="center"/>
              <w:rPr>
                <w:rFonts w:ascii="Arial" w:hAnsi="Arial" w:cs="Arial"/>
                <w:b/>
                <w:sz w:val="17"/>
                <w:szCs w:val="17"/>
              </w:rPr>
            </w:pPr>
            <w:r w:rsidRPr="008003B6">
              <w:rPr>
                <w:rFonts w:ascii="Arial" w:hAnsi="Arial" w:cs="Arial"/>
                <w:b/>
                <w:sz w:val="17"/>
                <w:szCs w:val="17"/>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69A710" w14:textId="77777777" w:rsidR="000D6474" w:rsidRPr="008003B6" w:rsidRDefault="000D6474" w:rsidP="000604C6">
            <w:pPr>
              <w:jc w:val="center"/>
              <w:rPr>
                <w:rFonts w:ascii="Arial" w:hAnsi="Arial" w:cs="Arial"/>
                <w:b/>
                <w:sz w:val="17"/>
                <w:szCs w:val="17"/>
              </w:rPr>
            </w:pPr>
            <w:r w:rsidRPr="008003B6">
              <w:rPr>
                <w:rFonts w:ascii="Arial" w:hAnsi="Arial" w:cs="Arial"/>
                <w:b/>
                <w:sz w:val="17"/>
                <w:szCs w:val="17"/>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69A711" w14:textId="77777777" w:rsidR="000D6474" w:rsidRPr="008003B6" w:rsidRDefault="000D6474" w:rsidP="000604C6">
            <w:pPr>
              <w:jc w:val="center"/>
              <w:rPr>
                <w:rFonts w:ascii="Arial" w:hAnsi="Arial" w:cs="Arial"/>
                <w:b/>
                <w:sz w:val="17"/>
                <w:szCs w:val="17"/>
              </w:rPr>
            </w:pPr>
            <w:r w:rsidRPr="008003B6">
              <w:rPr>
                <w:rFonts w:ascii="Arial" w:hAnsi="Arial" w:cs="Arial"/>
                <w:b/>
                <w:sz w:val="17"/>
                <w:szCs w:val="17"/>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69A712" w14:textId="77777777" w:rsidR="000D6474" w:rsidRPr="008003B6" w:rsidRDefault="000D6474" w:rsidP="000604C6">
            <w:pPr>
              <w:jc w:val="center"/>
              <w:rPr>
                <w:rFonts w:ascii="Arial" w:hAnsi="Arial" w:cs="Arial"/>
                <w:b/>
                <w:sz w:val="17"/>
                <w:szCs w:val="17"/>
              </w:rPr>
            </w:pPr>
            <w:r w:rsidRPr="008003B6">
              <w:rPr>
                <w:rFonts w:ascii="Arial" w:hAnsi="Arial" w:cs="Arial"/>
                <w:b/>
                <w:sz w:val="17"/>
                <w:szCs w:val="17"/>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69A713" w14:textId="77777777" w:rsidR="000D6474" w:rsidRPr="008003B6" w:rsidRDefault="000D6474" w:rsidP="000604C6">
            <w:pPr>
              <w:jc w:val="center"/>
              <w:rPr>
                <w:rFonts w:ascii="Arial" w:hAnsi="Arial" w:cs="Arial"/>
                <w:b/>
                <w:sz w:val="17"/>
                <w:szCs w:val="17"/>
              </w:rPr>
            </w:pPr>
            <w:r w:rsidRPr="008003B6">
              <w:rPr>
                <w:rFonts w:ascii="Arial" w:hAnsi="Arial" w:cs="Arial"/>
                <w:b/>
                <w:sz w:val="17"/>
                <w:szCs w:val="17"/>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14:paraId="5D69A714" w14:textId="77777777" w:rsidR="000D6474" w:rsidRPr="008003B6" w:rsidRDefault="000D6474">
            <w:pPr>
              <w:jc w:val="center"/>
              <w:rPr>
                <w:rFonts w:ascii="Arial" w:hAnsi="Arial" w:cs="Arial"/>
                <w:sz w:val="17"/>
                <w:szCs w:val="17"/>
              </w:rPr>
            </w:pPr>
          </w:p>
        </w:tc>
        <w:tc>
          <w:tcPr>
            <w:tcW w:w="1359"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715" w14:textId="77777777" w:rsidR="000D6474" w:rsidRPr="008003B6" w:rsidRDefault="000D6474">
            <w:pPr>
              <w:jc w:val="center"/>
              <w:rPr>
                <w:rFonts w:ascii="Arial" w:hAnsi="Arial" w:cs="Arial"/>
                <w:sz w:val="17"/>
                <w:szCs w:val="17"/>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716" w14:textId="77777777" w:rsidR="000D6474" w:rsidRPr="008003B6" w:rsidRDefault="000D6474">
            <w:pPr>
              <w:jc w:val="center"/>
              <w:rPr>
                <w:rFonts w:ascii="Arial" w:hAnsi="Arial" w:cs="Arial"/>
                <w:sz w:val="17"/>
                <w:szCs w:val="17"/>
              </w:rPr>
            </w:pPr>
          </w:p>
        </w:tc>
        <w:tc>
          <w:tcPr>
            <w:tcW w:w="1732"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69A717" w14:textId="77777777" w:rsidR="000D6474" w:rsidRPr="008003B6" w:rsidRDefault="000D6474">
            <w:pPr>
              <w:jc w:val="center"/>
              <w:rPr>
                <w:rFonts w:ascii="Arial" w:hAnsi="Arial" w:cs="Arial"/>
                <w:sz w:val="17"/>
                <w:szCs w:val="17"/>
              </w:rPr>
            </w:pPr>
          </w:p>
        </w:tc>
      </w:tr>
      <w:tr w:rsidR="000D6474" w:rsidRPr="008003B6" w14:paraId="5D69A71A" w14:textId="77777777" w:rsidTr="00874244">
        <w:trPr>
          <w:jc w:val="center"/>
        </w:trPr>
        <w:tc>
          <w:tcPr>
            <w:tcW w:w="14961" w:type="dxa"/>
            <w:gridSpan w:val="30"/>
            <w:tcBorders>
              <w:top w:val="single" w:sz="4" w:space="0" w:color="000000"/>
              <w:left w:val="single" w:sz="4" w:space="0" w:color="000000"/>
              <w:bottom w:val="single" w:sz="4" w:space="0" w:color="000000"/>
              <w:right w:val="single" w:sz="4" w:space="0" w:color="000000"/>
            </w:tcBorders>
          </w:tcPr>
          <w:p w14:paraId="5D69A719" w14:textId="77777777" w:rsidR="000D6474" w:rsidRPr="008003B6" w:rsidRDefault="000D6474" w:rsidP="000D6474">
            <w:pPr>
              <w:jc w:val="center"/>
              <w:rPr>
                <w:rFonts w:ascii="Arial" w:hAnsi="Arial" w:cs="Arial"/>
                <w:b/>
                <w:sz w:val="17"/>
                <w:szCs w:val="17"/>
              </w:rPr>
            </w:pPr>
            <w:r w:rsidRPr="008003B6">
              <w:rPr>
                <w:rFonts w:ascii="Arial" w:hAnsi="Arial" w:cs="Arial"/>
                <w:b/>
                <w:sz w:val="17"/>
                <w:szCs w:val="17"/>
              </w:rPr>
              <w:t>Evaluaciones de Desempeño</w:t>
            </w:r>
          </w:p>
        </w:tc>
      </w:tr>
      <w:tr w:rsidR="000D6474" w:rsidRPr="008003B6" w14:paraId="5D69A735" w14:textId="77777777" w:rsidTr="00D92107">
        <w:trPr>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1B" w14:textId="77777777" w:rsidR="000D6474" w:rsidRPr="008003B6" w:rsidRDefault="000D6474" w:rsidP="006F65B2">
            <w:pPr>
              <w:ind w:left="186"/>
              <w:rPr>
                <w:rFonts w:ascii="Arial" w:hAnsi="Arial" w:cs="Arial"/>
                <w:sz w:val="17"/>
                <w:szCs w:val="17"/>
              </w:rPr>
            </w:pPr>
            <w:r w:rsidRPr="008003B6">
              <w:rPr>
                <w:rFonts w:ascii="Arial" w:hAnsi="Arial" w:cs="Arial"/>
                <w:sz w:val="17"/>
                <w:szCs w:val="17"/>
              </w:rPr>
              <w:t>Evaluación Inicial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1C" w14:textId="77777777" w:rsidR="000D6474" w:rsidRPr="008003B6" w:rsidRDefault="000D6474">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1D"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1E" w14:textId="77777777" w:rsidR="000D6474" w:rsidRPr="008003B6" w:rsidRDefault="000D6474">
            <w:pPr>
              <w:rPr>
                <w:rFonts w:ascii="Arial" w:hAnsi="Arial" w:cs="Arial"/>
                <w:sz w:val="17"/>
                <w:szCs w:val="17"/>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1F" w14:textId="77777777" w:rsidR="000D6474" w:rsidRPr="008003B6" w:rsidRDefault="000D6474">
            <w:pPr>
              <w:rPr>
                <w:rFonts w:ascii="Arial" w:hAnsi="Arial" w:cs="Arial"/>
                <w:sz w:val="17"/>
                <w:szCs w:val="17"/>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0" w14:textId="77777777" w:rsidR="000D6474" w:rsidRPr="008003B6" w:rsidRDefault="000D6474">
            <w:pPr>
              <w:rPr>
                <w:rFonts w:ascii="Arial" w:hAnsi="Arial" w:cs="Arial"/>
                <w:sz w:val="17"/>
                <w:szCs w:val="17"/>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1" w14:textId="77777777" w:rsidR="000D6474" w:rsidRPr="008003B6" w:rsidRDefault="000D6474">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2"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3" w14:textId="77777777" w:rsidR="000D6474" w:rsidRPr="008003B6" w:rsidRDefault="000D6474">
            <w:pPr>
              <w:rPr>
                <w:rFonts w:ascii="Arial" w:hAnsi="Arial" w:cs="Arial"/>
                <w:sz w:val="17"/>
                <w:szCs w:val="17"/>
              </w:rPr>
            </w:pPr>
            <w:r w:rsidRPr="008003B6">
              <w:rPr>
                <w:rFonts w:ascii="Arial" w:hAnsi="Arial" w:cs="Arial"/>
                <w:sz w:val="17"/>
                <w:szCs w:val="17"/>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4" w14:textId="77777777" w:rsidR="000D6474" w:rsidRPr="008003B6" w:rsidRDefault="000D6474">
            <w:pPr>
              <w:rPr>
                <w:rFonts w:ascii="Arial" w:hAnsi="Arial" w:cs="Arial"/>
                <w:sz w:val="17"/>
                <w:szCs w:val="17"/>
              </w:rPr>
            </w:pPr>
            <w:r w:rsidRPr="008003B6">
              <w:rPr>
                <w:rFonts w:ascii="Arial" w:hAnsi="Arial" w:cs="Arial"/>
                <w:sz w:val="17"/>
                <w:szCs w:val="17"/>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5"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6" w14:textId="77777777" w:rsidR="000D6474" w:rsidRPr="008003B6" w:rsidRDefault="000D6474">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7" w14:textId="77777777" w:rsidR="000D6474" w:rsidRPr="008003B6" w:rsidRDefault="000D6474">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8"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9"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A" w14:textId="77777777" w:rsidR="000D6474" w:rsidRPr="008003B6" w:rsidRDefault="000D6474">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B" w14:textId="77777777" w:rsidR="000D6474" w:rsidRPr="008003B6" w:rsidRDefault="000D6474">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2C" w14:textId="77777777" w:rsidR="000D6474" w:rsidRPr="008003B6" w:rsidRDefault="000D6474">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2D"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2E"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2F" w14:textId="77777777" w:rsidR="000D6474" w:rsidRPr="008003B6" w:rsidRDefault="000D6474" w:rsidP="00C613E4">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30" w14:textId="77777777" w:rsidR="000D6474" w:rsidRPr="008003B6" w:rsidRDefault="000D6474" w:rsidP="00C613E4">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731" w14:textId="77777777" w:rsidR="000D6474" w:rsidRPr="008003B6" w:rsidRDefault="000D6474" w:rsidP="00C613E4">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32" w14:textId="77777777" w:rsidR="000D6474" w:rsidRPr="008003B6" w:rsidRDefault="000304C4" w:rsidP="00C613E4">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33" w14:textId="77777777" w:rsidR="000D6474" w:rsidRPr="008003B6" w:rsidRDefault="007B6918">
            <w:pPr>
              <w:ind w:right="190"/>
              <w:rPr>
                <w:rFonts w:ascii="Arial" w:hAnsi="Arial" w:cs="Arial"/>
                <w:b/>
                <w:smallCaps/>
                <w:sz w:val="17"/>
                <w:szCs w:val="17"/>
              </w:rPr>
              <w:pPrChange w:id="289" w:author="Perez Monforte, Sergio" w:date="2017-09-11T13:37:00Z">
                <w:pPr>
                  <w:ind w:right="190"/>
                  <w:jc w:val="center"/>
                </w:pPr>
              </w:pPrChange>
            </w:pPr>
            <w:ins w:id="290" w:author="Perez Monforte, Sergio" w:date="2017-09-11T13:37:00Z">
              <w:r>
                <w:rPr>
                  <w:rFonts w:ascii="Arial" w:hAnsi="Arial" w:cs="Arial"/>
                  <w:b/>
                  <w:smallCaps/>
                  <w:sz w:val="17"/>
                  <w:szCs w:val="17"/>
                </w:rPr>
                <w:t>120000</w:t>
              </w:r>
            </w:ins>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34" w14:textId="77777777" w:rsidR="000D6474" w:rsidRPr="008003B6" w:rsidRDefault="000D6474" w:rsidP="008003B6">
            <w:pPr>
              <w:ind w:right="190"/>
              <w:jc w:val="center"/>
              <w:rPr>
                <w:rFonts w:ascii="Arial" w:hAnsi="Arial" w:cs="Arial"/>
                <w:b/>
                <w:smallCaps/>
                <w:sz w:val="17"/>
                <w:szCs w:val="17"/>
              </w:rPr>
            </w:pPr>
            <w:r w:rsidRPr="008003B6">
              <w:rPr>
                <w:rFonts w:ascii="Arial" w:hAnsi="Arial" w:cs="Arial"/>
                <w:sz w:val="17"/>
                <w:szCs w:val="17"/>
              </w:rPr>
              <w:t>Programa</w:t>
            </w:r>
            <w:r w:rsidR="00D37E97" w:rsidRPr="008003B6">
              <w:rPr>
                <w:rFonts w:ascii="Arial" w:hAnsi="Arial" w:cs="Arial"/>
                <w:sz w:val="17"/>
                <w:szCs w:val="17"/>
              </w:rPr>
              <w:t xml:space="preserve"> (Costos </w:t>
            </w:r>
            <w:r w:rsidR="008003B6" w:rsidRPr="008003B6">
              <w:rPr>
                <w:rFonts w:ascii="Arial" w:hAnsi="Arial" w:cs="Arial"/>
                <w:sz w:val="17"/>
                <w:szCs w:val="17"/>
              </w:rPr>
              <w:t>Concurren</w:t>
            </w:r>
            <w:r w:rsidR="00D37E97" w:rsidRPr="008003B6">
              <w:rPr>
                <w:rFonts w:ascii="Arial" w:hAnsi="Arial" w:cs="Arial"/>
                <w:sz w:val="17"/>
                <w:szCs w:val="17"/>
              </w:rPr>
              <w:t>tes Directos)</w:t>
            </w:r>
          </w:p>
        </w:tc>
      </w:tr>
      <w:tr w:rsidR="00874244" w:rsidRPr="008003B6" w14:paraId="5D69A750" w14:textId="77777777" w:rsidTr="00D92107">
        <w:trPr>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6" w14:textId="77777777" w:rsidR="00874244" w:rsidRPr="008003B6" w:rsidRDefault="00874244" w:rsidP="006F65B2">
            <w:pPr>
              <w:ind w:left="186"/>
              <w:rPr>
                <w:rFonts w:ascii="Arial" w:hAnsi="Arial" w:cs="Arial"/>
                <w:sz w:val="17"/>
                <w:szCs w:val="17"/>
              </w:rPr>
            </w:pPr>
            <w:r>
              <w:rPr>
                <w:rFonts w:ascii="Arial" w:hAnsi="Arial" w:cs="Arial"/>
                <w:sz w:val="17"/>
                <w:szCs w:val="17"/>
              </w:rPr>
              <w:t>Evaluacion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7" w14:textId="77777777" w:rsidR="00874244" w:rsidRPr="008003B6" w:rsidRDefault="00874244">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8" w14:textId="77777777" w:rsidR="00874244" w:rsidRPr="008003B6" w:rsidRDefault="0087424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9" w14:textId="77777777" w:rsidR="00874244" w:rsidRPr="008003B6" w:rsidRDefault="00874244">
            <w:pPr>
              <w:rPr>
                <w:rFonts w:ascii="Arial" w:hAnsi="Arial" w:cs="Arial"/>
                <w:sz w:val="17"/>
                <w:szCs w:val="17"/>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A" w14:textId="77777777" w:rsidR="00874244" w:rsidRPr="008003B6" w:rsidRDefault="00874244">
            <w:pPr>
              <w:rPr>
                <w:rFonts w:ascii="Arial" w:hAnsi="Arial" w:cs="Arial"/>
                <w:sz w:val="17"/>
                <w:szCs w:val="17"/>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B" w14:textId="77777777" w:rsidR="00874244" w:rsidRPr="008003B6" w:rsidRDefault="00874244">
            <w:pPr>
              <w:rPr>
                <w:rFonts w:ascii="Arial" w:hAnsi="Arial" w:cs="Arial"/>
                <w:sz w:val="17"/>
                <w:szCs w:val="17"/>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C" w14:textId="77777777" w:rsidR="00874244" w:rsidRPr="008003B6" w:rsidRDefault="00874244">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D" w14:textId="77777777" w:rsidR="00874244" w:rsidRPr="008003B6" w:rsidRDefault="0087424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E" w14:textId="77777777" w:rsidR="00874244" w:rsidRPr="008003B6" w:rsidRDefault="00874244">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3F" w14:textId="77777777" w:rsidR="00874244" w:rsidRPr="008003B6" w:rsidRDefault="00874244">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0" w14:textId="77777777" w:rsidR="00874244" w:rsidRPr="008003B6" w:rsidRDefault="0087424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1" w14:textId="77777777" w:rsidR="00874244" w:rsidRPr="008003B6" w:rsidRDefault="00874244">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2" w14:textId="77777777" w:rsidR="00874244" w:rsidRPr="008003B6" w:rsidRDefault="00874244">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3" w14:textId="77777777" w:rsidR="00874244" w:rsidRPr="008003B6" w:rsidRDefault="0087424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4" w14:textId="77777777" w:rsidR="00874244" w:rsidRPr="008003B6" w:rsidRDefault="0087424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5" w14:textId="77777777" w:rsidR="00874244" w:rsidRPr="008003B6" w:rsidRDefault="00874244">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6" w14:textId="77777777" w:rsidR="00874244" w:rsidRPr="008003B6" w:rsidRDefault="00874244">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47" w14:textId="77777777" w:rsidR="00874244" w:rsidRPr="008003B6" w:rsidRDefault="00874244">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48" w14:textId="77777777" w:rsidR="00874244" w:rsidRPr="008003B6" w:rsidRDefault="0087424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49" w14:textId="77777777" w:rsidR="00874244" w:rsidRPr="008003B6" w:rsidRDefault="0087424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4A" w14:textId="77777777" w:rsidR="00874244" w:rsidRPr="008003B6" w:rsidRDefault="00874244" w:rsidP="00C613E4">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4B" w14:textId="77777777" w:rsidR="00874244" w:rsidRPr="008003B6" w:rsidRDefault="00874244" w:rsidP="00C613E4">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74C" w14:textId="77777777" w:rsidR="00874244" w:rsidRPr="008003B6" w:rsidRDefault="00874244" w:rsidP="00C613E4">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4D" w14:textId="77777777" w:rsidR="00874244" w:rsidRPr="008003B6" w:rsidRDefault="00874244" w:rsidP="00C613E4">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4E" w14:textId="77777777" w:rsidR="00874244" w:rsidRPr="008003B6" w:rsidRDefault="007B6918" w:rsidP="005B0813">
            <w:pPr>
              <w:ind w:right="190"/>
              <w:rPr>
                <w:rFonts w:ascii="Arial" w:hAnsi="Arial" w:cs="Arial"/>
                <w:sz w:val="17"/>
                <w:szCs w:val="17"/>
              </w:rPr>
            </w:pPr>
            <w:ins w:id="291" w:author="Perez Monforte, Sergio" w:date="2017-09-11T13:37:00Z">
              <w:r>
                <w:rPr>
                  <w:rFonts w:ascii="Arial" w:hAnsi="Arial" w:cs="Arial"/>
                  <w:sz w:val="17"/>
                  <w:szCs w:val="17"/>
                </w:rPr>
                <w:t>120000</w:t>
              </w:r>
            </w:ins>
            <w:del w:id="292" w:author="Perez Monforte, Sergio" w:date="2017-09-11T13:37:00Z">
              <w:r w:rsidR="00874244" w:rsidDel="007B6918">
                <w:rPr>
                  <w:rFonts w:ascii="Arial" w:hAnsi="Arial" w:cs="Arial"/>
                  <w:sz w:val="17"/>
                  <w:szCs w:val="17"/>
                </w:rPr>
                <w:delText>180 000</w:delText>
              </w:r>
            </w:del>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4F" w14:textId="77777777" w:rsidR="00874244" w:rsidRPr="008003B6" w:rsidRDefault="00874244" w:rsidP="008003B6">
            <w:pPr>
              <w:ind w:right="190"/>
              <w:jc w:val="center"/>
              <w:rPr>
                <w:rFonts w:ascii="Arial" w:hAnsi="Arial" w:cs="Arial"/>
                <w:sz w:val="17"/>
                <w:szCs w:val="17"/>
              </w:rPr>
            </w:pPr>
          </w:p>
        </w:tc>
      </w:tr>
      <w:tr w:rsidR="000D6474" w:rsidRPr="008003B6" w14:paraId="5D69A76B" w14:textId="77777777" w:rsidTr="00D92107">
        <w:trPr>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1" w14:textId="77777777" w:rsidR="000D6474" w:rsidRPr="008003B6" w:rsidRDefault="000D6474">
            <w:pPr>
              <w:ind w:left="186"/>
              <w:rPr>
                <w:rFonts w:ascii="Arial" w:hAnsi="Arial" w:cs="Arial"/>
                <w:sz w:val="17"/>
                <w:szCs w:val="17"/>
              </w:rPr>
            </w:pPr>
            <w:r w:rsidRPr="008003B6">
              <w:rPr>
                <w:rFonts w:ascii="Arial" w:hAnsi="Arial" w:cs="Arial"/>
                <w:sz w:val="17"/>
                <w:szCs w:val="17"/>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2" w14:textId="77777777" w:rsidR="000D6474" w:rsidRPr="008003B6" w:rsidRDefault="000D6474">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3"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4" w14:textId="77777777" w:rsidR="000D6474" w:rsidRPr="008003B6" w:rsidRDefault="000D6474">
            <w:pPr>
              <w:rPr>
                <w:rFonts w:ascii="Arial" w:hAnsi="Arial" w:cs="Arial"/>
                <w:sz w:val="17"/>
                <w:szCs w:val="17"/>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5" w14:textId="77777777" w:rsidR="000D6474" w:rsidRPr="008003B6" w:rsidRDefault="000D6474">
            <w:pPr>
              <w:rPr>
                <w:rFonts w:ascii="Arial" w:hAnsi="Arial" w:cs="Arial"/>
                <w:sz w:val="17"/>
                <w:szCs w:val="17"/>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6" w14:textId="77777777" w:rsidR="000D6474" w:rsidRPr="008003B6" w:rsidRDefault="000D6474">
            <w:pPr>
              <w:rPr>
                <w:rFonts w:ascii="Arial" w:hAnsi="Arial" w:cs="Arial"/>
                <w:sz w:val="17"/>
                <w:szCs w:val="17"/>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7" w14:textId="77777777" w:rsidR="000D6474" w:rsidRPr="008003B6" w:rsidRDefault="000D6474">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8"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9" w14:textId="77777777" w:rsidR="000D6474" w:rsidRPr="008003B6" w:rsidRDefault="000D6474">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A" w14:textId="77777777" w:rsidR="000D6474" w:rsidRPr="008003B6" w:rsidRDefault="000D6474">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B"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C" w14:textId="77777777" w:rsidR="000D6474" w:rsidRPr="008003B6" w:rsidRDefault="000D6474">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D" w14:textId="77777777" w:rsidR="000D6474" w:rsidRPr="008003B6" w:rsidRDefault="000D6474">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E"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5F"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0" w14:textId="77777777" w:rsidR="000D6474" w:rsidRPr="008003B6" w:rsidRDefault="000D6474">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1" w14:textId="77777777" w:rsidR="000D6474" w:rsidRPr="008003B6" w:rsidRDefault="000D6474">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2" w14:textId="77777777" w:rsidR="000D6474" w:rsidRPr="008003B6" w:rsidRDefault="000D6474">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63"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64"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65" w14:textId="77777777" w:rsidR="000D6474" w:rsidRPr="008003B6" w:rsidRDefault="000D6474" w:rsidP="00C613E4">
            <w:pPr>
              <w:jc w:val="center"/>
              <w:rPr>
                <w:rFonts w:ascii="Arial" w:hAnsi="Arial" w:cs="Arial"/>
                <w:sz w:val="17"/>
                <w:szCs w:val="17"/>
              </w:rPr>
            </w:pPr>
            <w:r w:rsidRPr="008003B6">
              <w:rPr>
                <w:rFonts w:ascii="Arial" w:hAnsi="Arial" w:cs="Arial"/>
                <w:sz w:val="17"/>
                <w:szCs w:val="17"/>
              </w:rPr>
              <w:t>X</w:t>
            </w:r>
          </w:p>
        </w:tc>
        <w:tc>
          <w:tcPr>
            <w:tcW w:w="360" w:type="dxa"/>
            <w:tcBorders>
              <w:top w:val="single" w:sz="4" w:space="0" w:color="000000"/>
              <w:left w:val="single" w:sz="4" w:space="0" w:color="000000"/>
              <w:bottom w:val="single" w:sz="4" w:space="0" w:color="000000"/>
              <w:right w:val="single" w:sz="4" w:space="0" w:color="000000"/>
            </w:tcBorders>
          </w:tcPr>
          <w:p w14:paraId="5D69A766" w14:textId="77777777" w:rsidR="000D6474" w:rsidRPr="008003B6" w:rsidRDefault="000D6474" w:rsidP="00C613E4">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767" w14:textId="77777777" w:rsidR="000D6474" w:rsidRPr="008003B6" w:rsidRDefault="000D6474" w:rsidP="00C613E4">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68" w14:textId="77777777" w:rsidR="000D6474" w:rsidRPr="008003B6" w:rsidRDefault="000304C4" w:rsidP="00C613E4">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69" w14:textId="77777777" w:rsidR="000D6474" w:rsidRPr="008003B6" w:rsidRDefault="00874244" w:rsidP="00B6744F">
            <w:pPr>
              <w:ind w:right="190"/>
              <w:jc w:val="center"/>
              <w:rPr>
                <w:rFonts w:ascii="Arial" w:hAnsi="Arial" w:cs="Arial"/>
                <w:b/>
                <w:smallCaps/>
                <w:sz w:val="17"/>
                <w:szCs w:val="17"/>
              </w:rPr>
            </w:pPr>
            <w:r>
              <w:rPr>
                <w:rFonts w:ascii="Arial" w:hAnsi="Arial" w:cs="Arial"/>
                <w:sz w:val="17"/>
                <w:szCs w:val="17"/>
              </w:rPr>
              <w:t>180 000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6A" w14:textId="77777777" w:rsidR="000D6474" w:rsidRPr="008003B6" w:rsidRDefault="00D37E97" w:rsidP="00B6744F">
            <w:pPr>
              <w:ind w:right="190"/>
              <w:jc w:val="center"/>
              <w:rPr>
                <w:rFonts w:ascii="Arial" w:hAnsi="Arial" w:cs="Arial"/>
                <w:b/>
                <w:smallCaps/>
                <w:sz w:val="17"/>
                <w:szCs w:val="17"/>
              </w:rPr>
            </w:pPr>
            <w:r w:rsidRPr="008003B6">
              <w:rPr>
                <w:rFonts w:ascii="Arial" w:hAnsi="Arial" w:cs="Arial"/>
                <w:sz w:val="17"/>
                <w:szCs w:val="17"/>
              </w:rPr>
              <w:t>Programa (Costos Concurrentes Directos)</w:t>
            </w:r>
          </w:p>
        </w:tc>
      </w:tr>
      <w:tr w:rsidR="000D6474" w:rsidRPr="008003B6" w14:paraId="5D69A786" w14:textId="77777777" w:rsidTr="00D92107">
        <w:trPr>
          <w:trHeight w:val="287"/>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6C" w14:textId="77777777" w:rsidR="000D6474" w:rsidRPr="008003B6" w:rsidRDefault="000D6474">
            <w:pPr>
              <w:rPr>
                <w:rFonts w:ascii="Arial" w:hAnsi="Arial" w:cs="Arial"/>
                <w:b/>
                <w:sz w:val="17"/>
                <w:szCs w:val="17"/>
              </w:rPr>
            </w:pPr>
            <w:r w:rsidRPr="008003B6">
              <w:rPr>
                <w:rFonts w:ascii="Arial" w:hAnsi="Arial" w:cs="Arial"/>
                <w:b/>
                <w:sz w:val="17"/>
                <w:szCs w:val="17"/>
              </w:rPr>
              <w:t>ITP</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D" w14:textId="77777777" w:rsidR="000D6474" w:rsidRPr="008003B6" w:rsidRDefault="000D6474">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E"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6F" w14:textId="77777777" w:rsidR="000D6474" w:rsidRPr="008003B6" w:rsidRDefault="000D6474">
            <w:pPr>
              <w:rPr>
                <w:rFonts w:ascii="Arial" w:hAnsi="Arial" w:cs="Arial"/>
                <w:sz w:val="17"/>
                <w:szCs w:val="17"/>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0" w14:textId="77777777" w:rsidR="000D6474" w:rsidRPr="008003B6" w:rsidRDefault="000D6474">
            <w:pPr>
              <w:rPr>
                <w:rFonts w:ascii="Arial" w:hAnsi="Arial" w:cs="Arial"/>
                <w:sz w:val="17"/>
                <w:szCs w:val="17"/>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1" w14:textId="77777777" w:rsidR="000D6474" w:rsidRPr="008003B6" w:rsidRDefault="000D6474">
            <w:pPr>
              <w:rPr>
                <w:rFonts w:ascii="Arial" w:hAnsi="Arial" w:cs="Arial"/>
                <w:sz w:val="17"/>
                <w:szCs w:val="17"/>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2" w14:textId="77777777" w:rsidR="000D6474" w:rsidRPr="008003B6" w:rsidRDefault="000D6474">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3"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4" w14:textId="77777777" w:rsidR="000D6474" w:rsidRPr="008003B6" w:rsidRDefault="000D6474">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5" w14:textId="77777777" w:rsidR="000D6474" w:rsidRPr="008003B6" w:rsidRDefault="000D6474">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6"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7" w14:textId="77777777" w:rsidR="000D6474" w:rsidRPr="008003B6" w:rsidRDefault="000D6474">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8" w14:textId="77777777" w:rsidR="000D6474" w:rsidRPr="008003B6" w:rsidRDefault="000D6474">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9"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A" w14:textId="77777777" w:rsidR="000D6474" w:rsidRPr="008003B6" w:rsidRDefault="000D6474">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B" w14:textId="77777777" w:rsidR="000D6474" w:rsidRPr="008003B6" w:rsidRDefault="000D6474">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C" w14:textId="77777777" w:rsidR="000D6474" w:rsidRPr="008003B6" w:rsidRDefault="000D6474">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7D" w14:textId="77777777" w:rsidR="000D6474" w:rsidRPr="008003B6" w:rsidRDefault="000D6474">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7E"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7F" w14:textId="77777777" w:rsidR="000D6474" w:rsidRPr="008003B6" w:rsidRDefault="000D6474"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80" w14:textId="77777777" w:rsidR="000D6474" w:rsidRPr="008003B6" w:rsidRDefault="000D6474" w:rsidP="00C613E4">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81" w14:textId="77777777" w:rsidR="000D6474" w:rsidRPr="008003B6" w:rsidRDefault="000D6474" w:rsidP="00C613E4">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782" w14:textId="77777777" w:rsidR="000D6474" w:rsidRPr="008003B6" w:rsidRDefault="000D6474" w:rsidP="00C613E4">
            <w:pPr>
              <w:jc w:val="center"/>
              <w:rPr>
                <w:rFonts w:ascii="Arial" w:hAnsi="Arial" w:cs="Arial"/>
                <w:sz w:val="17"/>
                <w:szCs w:val="17"/>
              </w:rPr>
            </w:pPr>
            <w:r w:rsidRPr="008003B6">
              <w:rPr>
                <w:rFonts w:ascii="Arial" w:hAnsi="Arial" w:cs="Arial"/>
                <w:sz w:val="17"/>
                <w:szCs w:val="17"/>
              </w:rPr>
              <w:t>X</w:t>
            </w: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83" w14:textId="77777777" w:rsidR="000D6474" w:rsidRPr="008003B6" w:rsidRDefault="000304C4" w:rsidP="000304C4">
            <w:pPr>
              <w:jc w:val="center"/>
              <w:rPr>
                <w:rFonts w:ascii="Arial" w:hAnsi="Arial" w:cs="Arial"/>
                <w:sz w:val="17"/>
                <w:szCs w:val="17"/>
              </w:rPr>
            </w:pPr>
            <w:r w:rsidRPr="008003B6">
              <w:rPr>
                <w:rFonts w:ascii="Arial" w:hAnsi="Arial" w:cs="Arial"/>
                <w:sz w:val="17"/>
                <w:szCs w:val="17"/>
              </w:rPr>
              <w:t>BID y 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84" w14:textId="77777777" w:rsidR="000D6474" w:rsidRPr="008003B6" w:rsidRDefault="00F92CAA" w:rsidP="00B6744F">
            <w:pPr>
              <w:ind w:right="190"/>
              <w:jc w:val="center"/>
              <w:rPr>
                <w:rFonts w:ascii="Arial" w:hAnsi="Arial" w:cs="Arial"/>
                <w:b/>
                <w:smallCaps/>
                <w:sz w:val="17"/>
                <w:szCs w:val="17"/>
              </w:rPr>
            </w:pPr>
            <w:r>
              <w:rPr>
                <w:rFonts w:ascii="Arial" w:hAnsi="Arial" w:cs="Arial"/>
                <w:sz w:val="17"/>
                <w:szCs w:val="17"/>
              </w:rPr>
              <w:t xml:space="preserve">20 </w:t>
            </w:r>
            <w:r w:rsidR="00B30577" w:rsidRPr="008003B6">
              <w:rPr>
                <w:rFonts w:ascii="Arial" w:hAnsi="Arial" w:cs="Arial"/>
                <w:sz w:val="17"/>
                <w:szCs w:val="17"/>
              </w:rPr>
              <w:t>0</w:t>
            </w:r>
            <w:r w:rsidR="000D6474" w:rsidRPr="008003B6">
              <w:rPr>
                <w:rFonts w:ascii="Arial" w:hAnsi="Arial" w:cs="Arial"/>
                <w:sz w:val="17"/>
                <w:szCs w:val="17"/>
              </w:rPr>
              <w:t>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85" w14:textId="77777777" w:rsidR="000D6474" w:rsidRPr="008003B6" w:rsidRDefault="00D37E97" w:rsidP="00B6744F">
            <w:pPr>
              <w:ind w:right="190"/>
              <w:jc w:val="center"/>
              <w:rPr>
                <w:rFonts w:ascii="Arial" w:hAnsi="Arial" w:cs="Arial"/>
                <w:b/>
                <w:smallCaps/>
                <w:sz w:val="17"/>
                <w:szCs w:val="17"/>
              </w:rPr>
            </w:pPr>
            <w:r w:rsidRPr="008003B6">
              <w:rPr>
                <w:rFonts w:ascii="Arial" w:hAnsi="Arial" w:cs="Arial"/>
                <w:sz w:val="17"/>
                <w:szCs w:val="17"/>
              </w:rPr>
              <w:t>Programa (Costos Concurrentes Directos)</w:t>
            </w:r>
          </w:p>
        </w:tc>
      </w:tr>
      <w:tr w:rsidR="008B1623" w:rsidRPr="008003B6" w14:paraId="5D69A793" w14:textId="77777777" w:rsidTr="00D92107">
        <w:trPr>
          <w:trHeight w:val="377"/>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87" w14:textId="77777777" w:rsidR="008B1623" w:rsidRPr="008003B6" w:rsidRDefault="008B1623" w:rsidP="000D6474">
            <w:pPr>
              <w:rPr>
                <w:rFonts w:ascii="Arial" w:hAnsi="Arial" w:cs="Arial"/>
                <w:b/>
                <w:sz w:val="17"/>
                <w:szCs w:val="17"/>
              </w:rPr>
            </w:pPr>
            <w:r w:rsidRPr="008003B6">
              <w:rPr>
                <w:rFonts w:ascii="Arial" w:hAnsi="Arial" w:cs="Arial"/>
                <w:b/>
                <w:sz w:val="17"/>
                <w:szCs w:val="17"/>
              </w:rPr>
              <w:t xml:space="preserve">Evaluación Socioecon. Ex post </w:t>
            </w:r>
            <w:r w:rsidRPr="008003B6">
              <w:rPr>
                <w:rStyle w:val="FootnoteReference"/>
                <w:rFonts w:ascii="Arial" w:hAnsi="Arial" w:cs="Arial"/>
                <w:b/>
                <w:sz w:val="17"/>
                <w:szCs w:val="17"/>
              </w:rPr>
              <w:footnoteReference w:id="5"/>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88" w14:textId="77777777" w:rsidR="008B1623" w:rsidRPr="008003B6" w:rsidRDefault="008B1623">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89" w14:textId="77777777" w:rsidR="008B1623" w:rsidRPr="008003B6" w:rsidRDefault="008B1623"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8A" w14:textId="77777777" w:rsidR="008B1623" w:rsidRPr="008003B6" w:rsidRDefault="008B1623" w:rsidP="00C613E4">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8B" w14:textId="77777777" w:rsidR="008B1623" w:rsidRPr="008003B6" w:rsidRDefault="008B1623" w:rsidP="00C613E4">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8C" w14:textId="77777777" w:rsidR="008B1623" w:rsidRPr="008003B6" w:rsidRDefault="008B1623" w:rsidP="00C613E4">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78D" w14:textId="77777777" w:rsidR="008B1623" w:rsidRPr="008003B6" w:rsidRDefault="008B1623" w:rsidP="00C613E4">
            <w:pPr>
              <w:jc w:val="center"/>
              <w:rPr>
                <w:rFonts w:ascii="Arial" w:hAnsi="Arial" w:cs="Arial"/>
                <w:sz w:val="17"/>
                <w:szCs w:val="17"/>
              </w:rPr>
            </w:pPr>
          </w:p>
        </w:tc>
        <w:tc>
          <w:tcPr>
            <w:tcW w:w="135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69A78E" w14:textId="77777777" w:rsidR="008B1623" w:rsidRPr="008003B6" w:rsidRDefault="008B1623" w:rsidP="000D6474">
            <w:pPr>
              <w:jc w:val="center"/>
              <w:rPr>
                <w:rFonts w:ascii="Arial" w:hAnsi="Arial" w:cs="Arial"/>
                <w:sz w:val="17"/>
                <w:szCs w:val="17"/>
              </w:rPr>
            </w:pPr>
            <w:r w:rsidRPr="008003B6">
              <w:rPr>
                <w:rFonts w:ascii="Arial" w:hAnsi="Arial" w:cs="Arial"/>
                <w:sz w:val="17"/>
                <w:szCs w:val="17"/>
              </w:rPr>
              <w:t>DINEPA/CTE RMPP con asistencia BID</w:t>
            </w:r>
          </w:p>
        </w:tc>
        <w:tc>
          <w:tcPr>
            <w:tcW w:w="113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69A78F" w14:textId="77777777" w:rsidR="008B1623" w:rsidRDefault="00A31E39" w:rsidP="00A31E39">
            <w:pPr>
              <w:ind w:right="190"/>
              <w:jc w:val="center"/>
              <w:rPr>
                <w:rFonts w:ascii="Arial" w:hAnsi="Arial" w:cs="Arial"/>
                <w:sz w:val="17"/>
                <w:szCs w:val="17"/>
              </w:rPr>
            </w:pPr>
            <w:r>
              <w:rPr>
                <w:rFonts w:ascii="Arial" w:hAnsi="Arial" w:cs="Arial"/>
                <w:sz w:val="17"/>
                <w:szCs w:val="17"/>
              </w:rPr>
              <w:t xml:space="preserve">65 </w:t>
            </w:r>
            <w:r w:rsidR="003D5AAD">
              <w:rPr>
                <w:rFonts w:ascii="Arial" w:hAnsi="Arial" w:cs="Arial"/>
                <w:sz w:val="17"/>
                <w:szCs w:val="17"/>
              </w:rPr>
              <w:t>000</w:t>
            </w:r>
          </w:p>
          <w:p w14:paraId="5D69A790" w14:textId="77777777" w:rsidR="00865A08" w:rsidRDefault="00865A08" w:rsidP="00B6744F">
            <w:pPr>
              <w:ind w:right="190"/>
              <w:jc w:val="center"/>
              <w:rPr>
                <w:rFonts w:ascii="Arial" w:hAnsi="Arial" w:cs="Arial"/>
                <w:sz w:val="17"/>
                <w:szCs w:val="17"/>
              </w:rPr>
            </w:pPr>
          </w:p>
          <w:p w14:paraId="5D69A791" w14:textId="77777777" w:rsidR="00874244" w:rsidRPr="008003B6" w:rsidRDefault="00874244" w:rsidP="00B6744F">
            <w:pPr>
              <w:ind w:right="190"/>
              <w:jc w:val="center"/>
              <w:rPr>
                <w:rFonts w:ascii="Arial" w:hAnsi="Arial" w:cs="Arial"/>
                <w:b/>
                <w:smallCaps/>
                <w:sz w:val="17"/>
                <w:szCs w:val="17"/>
              </w:rPr>
            </w:pPr>
          </w:p>
        </w:tc>
        <w:tc>
          <w:tcPr>
            <w:tcW w:w="173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69A792" w14:textId="77777777" w:rsidR="008B1623" w:rsidRPr="008003B6" w:rsidRDefault="008B1623" w:rsidP="00B6744F">
            <w:pPr>
              <w:ind w:right="190"/>
              <w:jc w:val="center"/>
              <w:rPr>
                <w:rFonts w:ascii="Arial" w:hAnsi="Arial" w:cs="Arial"/>
                <w:b/>
                <w:smallCaps/>
                <w:sz w:val="17"/>
                <w:szCs w:val="17"/>
              </w:rPr>
            </w:pPr>
            <w:r w:rsidRPr="008003B6">
              <w:rPr>
                <w:rFonts w:ascii="Arial" w:hAnsi="Arial" w:cs="Arial"/>
                <w:sz w:val="17"/>
                <w:szCs w:val="17"/>
              </w:rPr>
              <w:t>Programa (Costos Concurrentes Directos)</w:t>
            </w:r>
          </w:p>
        </w:tc>
      </w:tr>
      <w:tr w:rsidR="008B1623" w:rsidRPr="008003B6" w14:paraId="5D69A7AE"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94" w14:textId="77777777" w:rsidR="008B1623" w:rsidRPr="008003B6" w:rsidRDefault="008B1623" w:rsidP="00513B08">
            <w:pPr>
              <w:ind w:left="352"/>
              <w:rPr>
                <w:rFonts w:ascii="Arial" w:hAnsi="Arial" w:cs="Arial"/>
                <w:sz w:val="17"/>
                <w:szCs w:val="17"/>
              </w:rPr>
            </w:pPr>
            <w:r w:rsidRPr="008003B6">
              <w:rPr>
                <w:rFonts w:ascii="Arial" w:hAnsi="Arial" w:cs="Arial"/>
                <w:sz w:val="17"/>
                <w:szCs w:val="17"/>
              </w:rPr>
              <w:t>Recopilación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5" w14:textId="77777777" w:rsidR="008B1623" w:rsidRPr="008003B6" w:rsidRDefault="008B1623">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6"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7" w14:textId="77777777" w:rsidR="008B1623" w:rsidRPr="008003B6" w:rsidRDefault="008B1623">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8" w14:textId="77777777" w:rsidR="008B1623" w:rsidRPr="008003B6" w:rsidRDefault="008B1623">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9" w14:textId="77777777" w:rsidR="008B1623" w:rsidRPr="008003B6" w:rsidRDefault="008B1623">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A" w14:textId="77777777" w:rsidR="008B1623" w:rsidRPr="008003B6" w:rsidRDefault="008B1623">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B"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C" w14:textId="77777777" w:rsidR="008B1623" w:rsidRPr="008003B6" w:rsidRDefault="008B1623">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D" w14:textId="77777777" w:rsidR="008B1623" w:rsidRPr="008003B6" w:rsidRDefault="008B1623">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E"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9F" w14:textId="77777777" w:rsidR="008B1623" w:rsidRPr="008003B6" w:rsidRDefault="008B1623">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0" w14:textId="77777777" w:rsidR="008B1623" w:rsidRPr="008003B6" w:rsidRDefault="008B1623">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1"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2"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3" w14:textId="77777777" w:rsidR="008B1623" w:rsidRPr="008003B6" w:rsidRDefault="008B1623">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4" w14:textId="77777777" w:rsidR="008B1623" w:rsidRPr="008003B6" w:rsidRDefault="008B1623">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A5" w14:textId="77777777" w:rsidR="008B1623" w:rsidRPr="008003B6" w:rsidRDefault="008B1623">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A6" w14:textId="77777777" w:rsidR="008B1623" w:rsidRPr="008003B6" w:rsidRDefault="008B1623">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A7" w14:textId="77777777" w:rsidR="008B1623" w:rsidRPr="008003B6" w:rsidRDefault="008B1623">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A8" w14:textId="77777777" w:rsidR="008B1623" w:rsidRPr="008003B6" w:rsidRDefault="008B1623">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A9" w14:textId="77777777" w:rsidR="008B1623" w:rsidRPr="008003B6" w:rsidRDefault="008B1623" w:rsidP="000604C6">
            <w:pP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7AA" w14:textId="77777777" w:rsidR="008B1623" w:rsidRPr="008003B6" w:rsidRDefault="008B1623">
            <w:pPr>
              <w:jc w:val="center"/>
              <w:rPr>
                <w:rFonts w:ascii="Arial" w:hAnsi="Arial" w:cs="Arial"/>
                <w:sz w:val="17"/>
                <w:szCs w:val="17"/>
              </w:rPr>
            </w:pPr>
          </w:p>
        </w:tc>
        <w:tc>
          <w:tcPr>
            <w:tcW w:w="1359"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9A7AB" w14:textId="77777777" w:rsidR="008B1623" w:rsidRPr="008003B6" w:rsidRDefault="008B1623">
            <w:pPr>
              <w:jc w:val="center"/>
              <w:rPr>
                <w:rFonts w:ascii="Arial" w:hAnsi="Arial" w:cs="Arial"/>
                <w:sz w:val="17"/>
                <w:szCs w:val="17"/>
              </w:rPr>
            </w:pPr>
          </w:p>
        </w:tc>
        <w:tc>
          <w:tcPr>
            <w:tcW w:w="11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9A7AC" w14:textId="77777777" w:rsidR="008B1623" w:rsidRPr="008003B6" w:rsidDel="00513B08" w:rsidRDefault="008B1623" w:rsidP="00B6744F">
            <w:pPr>
              <w:ind w:right="190"/>
              <w:jc w:val="center"/>
              <w:rPr>
                <w:rFonts w:ascii="Arial" w:hAnsi="Arial" w:cs="Arial"/>
                <w:b/>
                <w:smallCaps/>
                <w:sz w:val="17"/>
                <w:szCs w:val="17"/>
              </w:rPr>
            </w:pPr>
          </w:p>
        </w:tc>
        <w:tc>
          <w:tcPr>
            <w:tcW w:w="173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9A7AD" w14:textId="77777777" w:rsidR="008B1623" w:rsidRPr="008003B6" w:rsidRDefault="008B1623" w:rsidP="00B6744F">
            <w:pPr>
              <w:ind w:right="190"/>
              <w:jc w:val="center"/>
              <w:rPr>
                <w:rFonts w:ascii="Arial" w:hAnsi="Arial" w:cs="Arial"/>
                <w:sz w:val="17"/>
                <w:szCs w:val="17"/>
              </w:rPr>
            </w:pPr>
          </w:p>
        </w:tc>
      </w:tr>
      <w:tr w:rsidR="008B1623" w:rsidRPr="008003B6" w14:paraId="5D69A7C9"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AF" w14:textId="77777777" w:rsidR="008B1623" w:rsidRPr="008003B6" w:rsidRDefault="008B1623" w:rsidP="00512659">
            <w:pPr>
              <w:ind w:left="352"/>
              <w:rPr>
                <w:rFonts w:ascii="Arial" w:hAnsi="Arial" w:cs="Arial"/>
                <w:sz w:val="17"/>
                <w:szCs w:val="17"/>
              </w:rPr>
            </w:pPr>
            <w:r w:rsidRPr="008003B6">
              <w:rPr>
                <w:rFonts w:ascii="Arial" w:hAnsi="Arial" w:cs="Arial"/>
                <w:sz w:val="17"/>
                <w:szCs w:val="17"/>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0" w14:textId="77777777" w:rsidR="008B1623" w:rsidRPr="008003B6" w:rsidRDefault="008B1623">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1"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2" w14:textId="77777777" w:rsidR="008B1623" w:rsidRPr="008003B6" w:rsidRDefault="008B1623">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3" w14:textId="77777777" w:rsidR="008B1623" w:rsidRPr="008003B6" w:rsidRDefault="008B1623">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4" w14:textId="77777777" w:rsidR="008B1623" w:rsidRPr="008003B6" w:rsidRDefault="008B1623">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5" w14:textId="77777777" w:rsidR="008B1623" w:rsidRPr="008003B6" w:rsidRDefault="008B1623">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6"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7" w14:textId="77777777" w:rsidR="008B1623" w:rsidRPr="008003B6" w:rsidRDefault="008B1623">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8" w14:textId="77777777" w:rsidR="008B1623" w:rsidRPr="008003B6" w:rsidRDefault="008B1623">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9"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A" w14:textId="77777777" w:rsidR="008B1623" w:rsidRPr="008003B6" w:rsidRDefault="008B1623">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B" w14:textId="77777777" w:rsidR="008B1623" w:rsidRPr="008003B6" w:rsidRDefault="008B1623">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C"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D" w14:textId="77777777" w:rsidR="008B1623" w:rsidRPr="008003B6" w:rsidRDefault="008B1623">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E" w14:textId="77777777" w:rsidR="008B1623" w:rsidRPr="008003B6" w:rsidRDefault="008B1623">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BF" w14:textId="77777777" w:rsidR="008B1623" w:rsidRPr="008003B6" w:rsidRDefault="008B1623">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0" w14:textId="77777777" w:rsidR="008B1623" w:rsidRPr="008003B6" w:rsidRDefault="008B1623">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C1" w14:textId="77777777" w:rsidR="008B1623" w:rsidRPr="008003B6" w:rsidRDefault="008B1623">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C2" w14:textId="77777777" w:rsidR="008B1623" w:rsidRPr="008003B6" w:rsidRDefault="008B1623">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C3" w14:textId="77777777" w:rsidR="008B1623" w:rsidRPr="008003B6" w:rsidRDefault="008B1623">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C4" w14:textId="77777777" w:rsidR="008B1623" w:rsidRPr="008003B6" w:rsidRDefault="008B1623" w:rsidP="000604C6">
            <w:pP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7C5" w14:textId="77777777" w:rsidR="008B1623" w:rsidRPr="008003B6" w:rsidRDefault="008B1623">
            <w:pPr>
              <w:jc w:val="center"/>
              <w:rPr>
                <w:rFonts w:ascii="Arial" w:hAnsi="Arial" w:cs="Arial"/>
                <w:sz w:val="17"/>
                <w:szCs w:val="17"/>
              </w:rPr>
            </w:pPr>
          </w:p>
        </w:tc>
        <w:tc>
          <w:tcPr>
            <w:tcW w:w="1359"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D69A7C6" w14:textId="77777777" w:rsidR="008B1623" w:rsidRPr="008003B6" w:rsidRDefault="008B1623">
            <w:pPr>
              <w:jc w:val="center"/>
              <w:rPr>
                <w:rFonts w:ascii="Arial" w:hAnsi="Arial" w:cs="Arial"/>
                <w:sz w:val="17"/>
                <w:szCs w:val="17"/>
              </w:rPr>
            </w:pPr>
          </w:p>
        </w:tc>
        <w:tc>
          <w:tcPr>
            <w:tcW w:w="113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9A7C7" w14:textId="77777777" w:rsidR="008B1623" w:rsidRPr="008003B6" w:rsidDel="00513B08" w:rsidRDefault="008B1623" w:rsidP="00B6744F">
            <w:pPr>
              <w:ind w:right="190"/>
              <w:jc w:val="center"/>
              <w:rPr>
                <w:rFonts w:ascii="Arial" w:hAnsi="Arial" w:cs="Arial"/>
                <w:b/>
                <w:smallCaps/>
                <w:sz w:val="17"/>
                <w:szCs w:val="17"/>
              </w:rPr>
            </w:pPr>
          </w:p>
        </w:tc>
        <w:tc>
          <w:tcPr>
            <w:tcW w:w="1732"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D69A7C8" w14:textId="77777777" w:rsidR="008B1623" w:rsidRPr="008003B6" w:rsidRDefault="008B1623" w:rsidP="00B6744F">
            <w:pPr>
              <w:ind w:right="190"/>
              <w:jc w:val="center"/>
              <w:rPr>
                <w:rFonts w:ascii="Arial" w:hAnsi="Arial" w:cs="Arial"/>
                <w:sz w:val="17"/>
                <w:szCs w:val="17"/>
              </w:rPr>
            </w:pPr>
          </w:p>
        </w:tc>
      </w:tr>
      <w:tr w:rsidR="00D37E97" w:rsidRPr="008003B6" w14:paraId="5D69A7E4"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CA" w14:textId="77777777" w:rsidR="00D37E97" w:rsidRPr="008003B6" w:rsidRDefault="00D37E97" w:rsidP="00DB6F1A">
            <w:pPr>
              <w:ind w:left="352"/>
              <w:rPr>
                <w:rFonts w:ascii="Arial" w:hAnsi="Arial" w:cs="Arial"/>
                <w:sz w:val="17"/>
                <w:szCs w:val="17"/>
              </w:rPr>
            </w:pPr>
            <w:r w:rsidRPr="008003B6">
              <w:rPr>
                <w:rFonts w:ascii="Arial" w:hAnsi="Arial" w:cs="Arial"/>
                <w:sz w:val="17"/>
                <w:szCs w:val="17"/>
              </w:rPr>
              <w:t xml:space="preserve">Informe de evaluación económica ex post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B" w14:textId="77777777" w:rsidR="00D37E97" w:rsidRPr="008003B6" w:rsidRDefault="00D37E97" w:rsidP="00DB6F1A">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C" w14:textId="77777777" w:rsidR="00D37E97" w:rsidRPr="008003B6" w:rsidRDefault="00D37E97" w:rsidP="00DB6F1A">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D" w14:textId="77777777" w:rsidR="00D37E97" w:rsidRPr="008003B6" w:rsidRDefault="00D37E97" w:rsidP="00DB6F1A">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E" w14:textId="77777777" w:rsidR="00D37E97" w:rsidRPr="008003B6" w:rsidRDefault="00D37E97" w:rsidP="00DB6F1A">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CF" w14:textId="77777777" w:rsidR="00D37E97" w:rsidRPr="008003B6" w:rsidRDefault="00D37E97" w:rsidP="00DB6F1A">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0" w14:textId="77777777" w:rsidR="00D37E97" w:rsidRPr="008003B6" w:rsidRDefault="00D37E97" w:rsidP="00DB6F1A">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1" w14:textId="77777777" w:rsidR="00D37E97" w:rsidRPr="008003B6" w:rsidRDefault="00D37E97" w:rsidP="00DB6F1A">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2" w14:textId="77777777" w:rsidR="00D37E97" w:rsidRPr="008003B6" w:rsidRDefault="00D37E97" w:rsidP="00DB6F1A">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3" w14:textId="77777777" w:rsidR="00D37E97" w:rsidRPr="008003B6" w:rsidRDefault="00D37E97" w:rsidP="00DB6F1A">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4" w14:textId="77777777" w:rsidR="00D37E97" w:rsidRPr="008003B6" w:rsidRDefault="00D37E97" w:rsidP="00DB6F1A">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5" w14:textId="77777777" w:rsidR="00D37E97" w:rsidRPr="008003B6" w:rsidRDefault="00D37E97" w:rsidP="00DB6F1A">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6" w14:textId="77777777" w:rsidR="00D37E97" w:rsidRPr="008003B6" w:rsidRDefault="00D37E97" w:rsidP="00DB6F1A">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7" w14:textId="77777777" w:rsidR="00D37E97" w:rsidRPr="008003B6" w:rsidRDefault="00D37E97" w:rsidP="00DB6F1A">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8" w14:textId="77777777" w:rsidR="00D37E97" w:rsidRPr="008003B6" w:rsidRDefault="00D37E97" w:rsidP="00DB6F1A">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9" w14:textId="77777777" w:rsidR="00D37E97" w:rsidRPr="008003B6" w:rsidRDefault="00D37E97" w:rsidP="00DB6F1A">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A" w14:textId="77777777" w:rsidR="00D37E97" w:rsidRPr="008003B6" w:rsidRDefault="00D37E97" w:rsidP="00DB6F1A">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DB" w14:textId="77777777" w:rsidR="00D37E97" w:rsidRPr="008003B6" w:rsidRDefault="00D37E97" w:rsidP="00DB6F1A">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DC" w14:textId="77777777" w:rsidR="00D37E97" w:rsidRPr="008003B6" w:rsidRDefault="00D37E97" w:rsidP="00DB6F1A">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DD" w14:textId="77777777" w:rsidR="00D37E97" w:rsidRPr="008003B6" w:rsidRDefault="00D37E97" w:rsidP="00DB6F1A">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DE" w14:textId="77777777" w:rsidR="00D37E97" w:rsidRPr="008003B6" w:rsidRDefault="00D37E97" w:rsidP="00DB6F1A">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DF" w14:textId="77777777" w:rsidR="00D37E97" w:rsidRPr="008003B6" w:rsidRDefault="00D37E97" w:rsidP="000604C6">
            <w:pP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auto"/>
            </w:tcBorders>
          </w:tcPr>
          <w:p w14:paraId="5D69A7E0" w14:textId="77777777" w:rsidR="00D37E97" w:rsidRPr="008003B6" w:rsidRDefault="00D37E97" w:rsidP="00DB6F1A">
            <w:pPr>
              <w:jc w:val="center"/>
              <w:rPr>
                <w:rFonts w:ascii="Arial" w:hAnsi="Arial" w:cs="Arial"/>
                <w:sz w:val="17"/>
                <w:szCs w:val="17"/>
              </w:rPr>
            </w:pPr>
          </w:p>
        </w:tc>
        <w:tc>
          <w:tcPr>
            <w:tcW w:w="13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D69A7E1" w14:textId="77777777" w:rsidR="00D37E97" w:rsidRPr="008003B6" w:rsidRDefault="008B1623" w:rsidP="00DB6F1A">
            <w:pPr>
              <w:jc w:val="center"/>
              <w:rPr>
                <w:rFonts w:ascii="Arial" w:hAnsi="Arial" w:cs="Arial"/>
                <w:sz w:val="17"/>
                <w:szCs w:val="17"/>
              </w:rPr>
            </w:pPr>
            <w:r w:rsidRPr="008003B6">
              <w:rPr>
                <w:rFonts w:ascii="Arial" w:hAnsi="Arial" w:cs="Arial"/>
                <w:sz w:val="17"/>
                <w:szCs w:val="17"/>
              </w:rPr>
              <w:t>BID</w:t>
            </w:r>
          </w:p>
        </w:tc>
        <w:tc>
          <w:tcPr>
            <w:tcW w:w="1134" w:type="dxa"/>
            <w:vMerge/>
            <w:tcBorders>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5D69A7E2" w14:textId="77777777" w:rsidR="00D37E97" w:rsidRPr="008003B6" w:rsidDel="00513B08" w:rsidRDefault="00D37E97" w:rsidP="00B6744F">
            <w:pPr>
              <w:ind w:right="190"/>
              <w:jc w:val="center"/>
              <w:rPr>
                <w:rFonts w:ascii="Arial" w:hAnsi="Arial" w:cs="Arial"/>
                <w:b/>
                <w:smallCaps/>
                <w:sz w:val="17"/>
                <w:szCs w:val="17"/>
              </w:rPr>
            </w:pPr>
          </w:p>
        </w:tc>
        <w:tc>
          <w:tcPr>
            <w:tcW w:w="1732"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E3" w14:textId="77777777" w:rsidR="00D37E97" w:rsidRPr="008003B6" w:rsidRDefault="00D37E97" w:rsidP="00B6744F">
            <w:pPr>
              <w:ind w:right="190"/>
              <w:jc w:val="center"/>
              <w:rPr>
                <w:rFonts w:ascii="Arial" w:hAnsi="Arial" w:cs="Arial"/>
                <w:sz w:val="17"/>
                <w:szCs w:val="17"/>
              </w:rPr>
            </w:pPr>
          </w:p>
        </w:tc>
      </w:tr>
      <w:tr w:rsidR="000D6474" w:rsidRPr="008003B6" w14:paraId="5D69A7EF"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E5" w14:textId="77777777" w:rsidR="000D6474" w:rsidRPr="008003B6" w:rsidRDefault="000D6474" w:rsidP="00D22FD3">
            <w:pPr>
              <w:rPr>
                <w:rFonts w:ascii="Arial" w:hAnsi="Arial" w:cs="Arial"/>
                <w:b/>
                <w:sz w:val="17"/>
                <w:szCs w:val="17"/>
              </w:rPr>
            </w:pPr>
            <w:r w:rsidRPr="008003B6">
              <w:rPr>
                <w:rFonts w:ascii="Arial" w:hAnsi="Arial" w:cs="Arial"/>
                <w:b/>
                <w:sz w:val="17"/>
                <w:szCs w:val="17"/>
              </w:rPr>
              <w:t xml:space="preserve">Otras Preguntas de Evaluación: 1) </w:t>
            </w:r>
            <w:r w:rsidR="00D22FD3" w:rsidRPr="008003B6">
              <w:rPr>
                <w:rFonts w:ascii="Arial" w:hAnsi="Arial" w:cs="Arial"/>
                <w:b/>
                <w:sz w:val="17"/>
                <w:szCs w:val="17"/>
              </w:rPr>
              <w:t>Mejoró la continuidad del servicio de distribución de agua</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E6" w14:textId="77777777" w:rsidR="000D6474" w:rsidRPr="008003B6" w:rsidRDefault="000D6474" w:rsidP="000A312C">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7E7"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E8"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7E9" w14:textId="77777777" w:rsidR="000D6474" w:rsidRPr="008003B6" w:rsidRDefault="000D6474" w:rsidP="000A312C">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7EA" w14:textId="77777777" w:rsidR="000D6474" w:rsidRPr="008003B6" w:rsidRDefault="000D6474" w:rsidP="000A312C">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7EB" w14:textId="77777777" w:rsidR="000D6474" w:rsidRPr="008003B6" w:rsidRDefault="000D6474" w:rsidP="000A312C">
            <w:pPr>
              <w:jc w:val="center"/>
              <w:rPr>
                <w:rFonts w:ascii="Arial" w:hAnsi="Arial" w:cs="Arial"/>
                <w:sz w:val="17"/>
                <w:szCs w:val="17"/>
              </w:rPr>
            </w:pPr>
          </w:p>
        </w:tc>
        <w:tc>
          <w:tcPr>
            <w:tcW w:w="135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EC" w14:textId="77777777" w:rsidR="000D6474" w:rsidRPr="008003B6" w:rsidRDefault="000304C4" w:rsidP="000A312C">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ED" w14:textId="77777777" w:rsidR="000D6474" w:rsidRPr="008003B6" w:rsidRDefault="007B6918" w:rsidP="00B6744F">
            <w:pPr>
              <w:ind w:right="190"/>
              <w:jc w:val="center"/>
              <w:rPr>
                <w:rFonts w:ascii="Arial" w:hAnsi="Arial" w:cs="Arial"/>
                <w:b/>
                <w:smallCaps/>
                <w:sz w:val="17"/>
                <w:szCs w:val="17"/>
              </w:rPr>
            </w:pPr>
            <w:ins w:id="293" w:author="Perez Monforte, Sergio" w:date="2017-09-11T13:38:00Z">
              <w:r>
                <w:rPr>
                  <w:rFonts w:ascii="Arial" w:hAnsi="Arial" w:cs="Arial"/>
                  <w:sz w:val="17"/>
                  <w:szCs w:val="17"/>
                </w:rPr>
                <w:t>6</w:t>
              </w:r>
            </w:ins>
            <w:del w:id="294" w:author="Perez Monforte, Sergio" w:date="2017-09-11T13:38:00Z">
              <w:r w:rsidR="00236F9D" w:rsidRPr="008003B6" w:rsidDel="007B6918">
                <w:rPr>
                  <w:rFonts w:ascii="Arial" w:hAnsi="Arial" w:cs="Arial"/>
                  <w:sz w:val="17"/>
                  <w:szCs w:val="17"/>
                </w:rPr>
                <w:delText>3</w:delText>
              </w:r>
            </w:del>
            <w:r w:rsidR="00B30577" w:rsidRPr="008003B6">
              <w:rPr>
                <w:rFonts w:ascii="Arial" w:hAnsi="Arial" w:cs="Arial"/>
                <w:sz w:val="17"/>
                <w:szCs w:val="17"/>
              </w:rPr>
              <w:t xml:space="preserve"> </w:t>
            </w:r>
            <w:r w:rsidR="000D6474" w:rsidRPr="008003B6">
              <w:rPr>
                <w:rFonts w:ascii="Arial" w:hAnsi="Arial" w:cs="Arial"/>
                <w:sz w:val="17"/>
                <w:szCs w:val="17"/>
              </w:rPr>
              <w:t>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EE" w14:textId="77777777" w:rsidR="000D6474" w:rsidRPr="008003B6" w:rsidRDefault="00D37E97" w:rsidP="00B6744F">
            <w:pPr>
              <w:ind w:right="190"/>
              <w:jc w:val="center"/>
              <w:rPr>
                <w:rFonts w:ascii="Arial" w:hAnsi="Arial" w:cs="Arial"/>
                <w:b/>
                <w:smallCaps/>
                <w:sz w:val="17"/>
                <w:szCs w:val="17"/>
              </w:rPr>
            </w:pPr>
            <w:r w:rsidRPr="008003B6">
              <w:rPr>
                <w:rFonts w:ascii="Arial" w:hAnsi="Arial" w:cs="Arial"/>
                <w:sz w:val="17"/>
                <w:szCs w:val="17"/>
              </w:rPr>
              <w:t>Programa (Costos de administración)</w:t>
            </w:r>
          </w:p>
        </w:tc>
      </w:tr>
      <w:tr w:rsidR="000D6474" w:rsidRPr="008003B6" w14:paraId="5D69A80A"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7F0" w14:textId="77777777" w:rsidR="000D6474" w:rsidRPr="008003B6" w:rsidRDefault="000D6474" w:rsidP="00DD3CE7">
            <w:pPr>
              <w:ind w:left="352"/>
              <w:rPr>
                <w:rFonts w:ascii="Arial" w:hAnsi="Arial" w:cs="Arial"/>
                <w:sz w:val="17"/>
                <w:szCs w:val="17"/>
              </w:rPr>
            </w:pPr>
            <w:r w:rsidRPr="008003B6">
              <w:rPr>
                <w:rFonts w:ascii="Arial" w:hAnsi="Arial" w:cs="Arial"/>
                <w:sz w:val="17"/>
                <w:szCs w:val="17"/>
              </w:rPr>
              <w:t xml:space="preserve">Recopilación y evaluación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1" w14:textId="77777777" w:rsidR="000D6474" w:rsidRPr="008003B6" w:rsidRDefault="000D6474" w:rsidP="000A312C">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2"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3" w14:textId="77777777" w:rsidR="000D6474" w:rsidRPr="008003B6" w:rsidRDefault="000D6474" w:rsidP="000A312C">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4" w14:textId="77777777" w:rsidR="000D6474" w:rsidRPr="008003B6" w:rsidRDefault="000D6474" w:rsidP="000A312C">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5" w14:textId="77777777" w:rsidR="000D6474" w:rsidRPr="008003B6" w:rsidRDefault="000D6474" w:rsidP="000A312C">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6" w14:textId="77777777" w:rsidR="000D6474" w:rsidRPr="008003B6" w:rsidRDefault="000D6474" w:rsidP="000A312C">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7"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8" w14:textId="77777777" w:rsidR="000D6474" w:rsidRPr="008003B6" w:rsidRDefault="000D6474" w:rsidP="000A312C">
            <w:pPr>
              <w:rPr>
                <w:rFonts w:ascii="Arial" w:hAnsi="Arial" w:cs="Arial"/>
                <w:sz w:val="17"/>
                <w:szCs w:val="17"/>
              </w:rPr>
            </w:pPr>
            <w:r w:rsidRPr="008003B6">
              <w:rPr>
                <w:rFonts w:ascii="Arial" w:hAnsi="Arial" w:cs="Arial"/>
                <w:sz w:val="17"/>
                <w:szCs w:val="17"/>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9" w14:textId="77777777" w:rsidR="000D6474" w:rsidRPr="008003B6" w:rsidRDefault="000D6474" w:rsidP="000A312C">
            <w:pPr>
              <w:rPr>
                <w:rFonts w:ascii="Arial" w:hAnsi="Arial" w:cs="Arial"/>
                <w:sz w:val="17"/>
                <w:szCs w:val="17"/>
              </w:rPr>
            </w:pPr>
            <w:r w:rsidRPr="008003B6">
              <w:rPr>
                <w:rFonts w:ascii="Arial" w:hAnsi="Arial" w:cs="Arial"/>
                <w:sz w:val="17"/>
                <w:szCs w:val="17"/>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A"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B" w14:textId="77777777" w:rsidR="000D6474" w:rsidRPr="008003B6" w:rsidRDefault="000D6474" w:rsidP="000A312C">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C" w14:textId="77777777" w:rsidR="000D6474" w:rsidRPr="008003B6" w:rsidRDefault="000D6474" w:rsidP="000A312C">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D"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E"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7FF" w14:textId="77777777" w:rsidR="000D6474" w:rsidRPr="008003B6" w:rsidRDefault="000D6474" w:rsidP="000A312C">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0" w14:textId="77777777" w:rsidR="000D6474" w:rsidRPr="008003B6" w:rsidRDefault="000D6474" w:rsidP="000A312C">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1" w14:textId="77777777" w:rsidR="000D6474" w:rsidRPr="008003B6" w:rsidRDefault="000D6474" w:rsidP="000A312C">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02"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03"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04" w14:textId="77777777" w:rsidR="000D6474" w:rsidRPr="008003B6" w:rsidRDefault="000D6474" w:rsidP="000A312C">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05" w14:textId="77777777" w:rsidR="000D6474" w:rsidRPr="008003B6" w:rsidRDefault="00B30577" w:rsidP="000A312C">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806" w14:textId="77777777" w:rsidR="000D6474" w:rsidRPr="008003B6" w:rsidRDefault="000D6474" w:rsidP="000A312C">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07" w14:textId="77777777" w:rsidR="000D6474" w:rsidRPr="008003B6" w:rsidRDefault="000D6474" w:rsidP="000A312C">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08" w14:textId="77777777" w:rsidR="000D6474" w:rsidRPr="008003B6" w:rsidDel="00513B08" w:rsidRDefault="00236F9D" w:rsidP="00B30577">
            <w:pPr>
              <w:ind w:right="190"/>
              <w:jc w:val="center"/>
              <w:rPr>
                <w:rFonts w:ascii="Arial" w:hAnsi="Arial" w:cs="Arial"/>
                <w:b/>
                <w:smallCaps/>
                <w:sz w:val="17"/>
                <w:szCs w:val="17"/>
              </w:rPr>
            </w:pPr>
            <w:r w:rsidRPr="008003B6">
              <w:rPr>
                <w:rFonts w:ascii="Arial" w:hAnsi="Arial" w:cs="Arial"/>
                <w:sz w:val="17"/>
                <w:szCs w:val="17"/>
              </w:rPr>
              <w:t>2</w:t>
            </w:r>
            <w:r w:rsidR="00B30577" w:rsidRPr="008003B6">
              <w:rPr>
                <w:rFonts w:ascii="Arial" w:hAnsi="Arial" w:cs="Arial"/>
                <w:sz w:val="17"/>
                <w:szCs w:val="17"/>
              </w:rPr>
              <w:t xml:space="preserve"> </w:t>
            </w:r>
            <w:r w:rsidR="000D6474" w:rsidRPr="008003B6">
              <w:rPr>
                <w:rFonts w:ascii="Arial" w:hAnsi="Arial" w:cs="Arial"/>
                <w:sz w:val="17"/>
                <w:szCs w:val="17"/>
              </w:rPr>
              <w:t>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09" w14:textId="77777777" w:rsidR="000D6474" w:rsidRPr="008003B6" w:rsidRDefault="000D6474" w:rsidP="00B6744F">
            <w:pPr>
              <w:ind w:right="190"/>
              <w:jc w:val="center"/>
              <w:rPr>
                <w:rFonts w:ascii="Arial" w:hAnsi="Arial" w:cs="Arial"/>
                <w:sz w:val="17"/>
                <w:szCs w:val="17"/>
              </w:rPr>
            </w:pPr>
          </w:p>
        </w:tc>
      </w:tr>
      <w:tr w:rsidR="000D6474" w:rsidRPr="008003B6" w14:paraId="5D69A825"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0B" w14:textId="77777777" w:rsidR="000D6474" w:rsidRPr="008003B6" w:rsidRDefault="000D6474" w:rsidP="004E7E7E">
            <w:pPr>
              <w:ind w:left="352"/>
              <w:rPr>
                <w:rFonts w:ascii="Arial" w:hAnsi="Arial" w:cs="Arial"/>
                <w:sz w:val="17"/>
                <w:szCs w:val="17"/>
              </w:rPr>
            </w:pPr>
            <w:r w:rsidRPr="008003B6">
              <w:rPr>
                <w:rFonts w:ascii="Arial" w:hAnsi="Arial" w:cs="Arial"/>
                <w:sz w:val="17"/>
                <w:szCs w:val="17"/>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C" w14:textId="77777777" w:rsidR="000D6474" w:rsidRPr="008003B6" w:rsidRDefault="000D6474" w:rsidP="000A312C">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D"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E" w14:textId="77777777" w:rsidR="000D6474" w:rsidRPr="008003B6" w:rsidRDefault="000D6474" w:rsidP="000A312C">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0F" w14:textId="77777777" w:rsidR="000D6474" w:rsidRPr="008003B6" w:rsidRDefault="000D6474" w:rsidP="000A312C">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0" w14:textId="77777777" w:rsidR="000D6474" w:rsidRPr="008003B6" w:rsidRDefault="000D6474" w:rsidP="000A312C">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1" w14:textId="77777777" w:rsidR="000D6474" w:rsidRPr="008003B6" w:rsidRDefault="000D6474" w:rsidP="000A312C">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2"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3" w14:textId="77777777" w:rsidR="000D6474" w:rsidRPr="008003B6" w:rsidRDefault="000D6474" w:rsidP="000A312C">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4" w14:textId="77777777" w:rsidR="000D6474" w:rsidRPr="008003B6" w:rsidRDefault="000D6474" w:rsidP="000A312C">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5"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6" w14:textId="77777777" w:rsidR="000D6474" w:rsidRPr="008003B6" w:rsidRDefault="000D6474" w:rsidP="000A312C">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7" w14:textId="77777777" w:rsidR="000D6474" w:rsidRPr="008003B6" w:rsidRDefault="000D6474" w:rsidP="000A312C">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8"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9" w14:textId="77777777" w:rsidR="000D6474" w:rsidRPr="008003B6" w:rsidRDefault="000D6474" w:rsidP="000A312C">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A" w14:textId="77777777" w:rsidR="000D6474" w:rsidRPr="008003B6" w:rsidRDefault="000D6474" w:rsidP="000A312C">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B" w14:textId="77777777" w:rsidR="000D6474" w:rsidRPr="008003B6" w:rsidRDefault="000D6474" w:rsidP="000A312C">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1C" w14:textId="77777777" w:rsidR="000D6474" w:rsidRPr="008003B6" w:rsidRDefault="000D6474" w:rsidP="000A312C">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1D"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1E" w14:textId="77777777" w:rsidR="000D6474" w:rsidRPr="008003B6" w:rsidRDefault="000D6474" w:rsidP="000A312C">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1F" w14:textId="77777777" w:rsidR="000D6474" w:rsidRPr="008003B6" w:rsidRDefault="000D6474" w:rsidP="000A312C">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20" w14:textId="77777777" w:rsidR="000D6474" w:rsidRPr="008003B6" w:rsidRDefault="00B30577" w:rsidP="000A312C">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821" w14:textId="77777777" w:rsidR="000D6474" w:rsidRPr="008003B6" w:rsidRDefault="000D6474" w:rsidP="000A312C">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2" w14:textId="77777777" w:rsidR="000D6474" w:rsidRPr="008003B6" w:rsidRDefault="000D6474" w:rsidP="000A312C">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3" w14:textId="77777777" w:rsidR="000D6474" w:rsidRPr="008003B6" w:rsidDel="00513B08" w:rsidRDefault="00236F9D" w:rsidP="00B6744F">
            <w:pPr>
              <w:ind w:right="190"/>
              <w:jc w:val="center"/>
              <w:rPr>
                <w:rFonts w:ascii="Arial" w:hAnsi="Arial" w:cs="Arial"/>
                <w:b/>
                <w:smallCaps/>
                <w:sz w:val="17"/>
                <w:szCs w:val="17"/>
              </w:rPr>
            </w:pPr>
            <w:r w:rsidRPr="008003B6">
              <w:rPr>
                <w:rFonts w:ascii="Arial" w:hAnsi="Arial" w:cs="Arial"/>
                <w:sz w:val="17"/>
                <w:szCs w:val="17"/>
              </w:rPr>
              <w:t>1</w:t>
            </w:r>
            <w:r w:rsidR="00B30577" w:rsidRPr="008003B6">
              <w:rPr>
                <w:rFonts w:ascii="Arial" w:hAnsi="Arial" w:cs="Arial"/>
                <w:sz w:val="17"/>
                <w:szCs w:val="17"/>
              </w:rPr>
              <w:t xml:space="preserve"> </w:t>
            </w:r>
            <w:r w:rsidR="000D6474" w:rsidRPr="008003B6">
              <w:rPr>
                <w:rFonts w:ascii="Arial" w:hAnsi="Arial" w:cs="Arial"/>
                <w:sz w:val="17"/>
                <w:szCs w:val="17"/>
              </w:rPr>
              <w:t>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4" w14:textId="77777777" w:rsidR="000D6474" w:rsidRPr="008003B6" w:rsidRDefault="000D6474" w:rsidP="00B6744F">
            <w:pPr>
              <w:ind w:right="190"/>
              <w:jc w:val="center"/>
              <w:rPr>
                <w:rFonts w:ascii="Arial" w:hAnsi="Arial" w:cs="Arial"/>
                <w:sz w:val="17"/>
                <w:szCs w:val="17"/>
              </w:rPr>
            </w:pPr>
          </w:p>
        </w:tc>
      </w:tr>
      <w:tr w:rsidR="000D6474" w:rsidRPr="008003B6" w14:paraId="5D69A830"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6" w14:textId="77777777" w:rsidR="000D6474" w:rsidRPr="008003B6" w:rsidRDefault="000D6474" w:rsidP="00D22FD3">
            <w:pPr>
              <w:rPr>
                <w:rFonts w:ascii="Arial" w:hAnsi="Arial" w:cs="Arial"/>
                <w:b/>
                <w:sz w:val="17"/>
                <w:szCs w:val="17"/>
              </w:rPr>
            </w:pPr>
            <w:r w:rsidRPr="008003B6">
              <w:rPr>
                <w:rFonts w:ascii="Arial" w:hAnsi="Arial" w:cs="Arial"/>
                <w:b/>
                <w:sz w:val="17"/>
                <w:szCs w:val="17"/>
              </w:rPr>
              <w:t xml:space="preserve">Otras Preguntas de Evaluación: 2) </w:t>
            </w:r>
            <w:r w:rsidR="00D22FD3" w:rsidRPr="008003B6">
              <w:rPr>
                <w:rFonts w:ascii="Arial" w:hAnsi="Arial" w:cs="Arial"/>
                <w:b/>
                <w:sz w:val="17"/>
                <w:szCs w:val="17"/>
              </w:rPr>
              <w:t>Mejoró la situación financiera del CTE de la RMPP</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27" w14:textId="77777777" w:rsidR="000D6474" w:rsidRPr="008003B6" w:rsidRDefault="000D6474" w:rsidP="00C50380">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28" w14:textId="77777777" w:rsidR="000D6474" w:rsidRPr="008003B6" w:rsidRDefault="000D6474" w:rsidP="00C50380">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29" w14:textId="77777777" w:rsidR="000D6474" w:rsidRPr="008003B6" w:rsidRDefault="000D6474" w:rsidP="00C50380">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2A" w14:textId="77777777" w:rsidR="000D6474" w:rsidRPr="008003B6" w:rsidRDefault="000D6474" w:rsidP="00C50380">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2B" w14:textId="77777777" w:rsidR="000D6474" w:rsidRPr="008003B6" w:rsidRDefault="000D6474" w:rsidP="00C50380">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82C" w14:textId="77777777" w:rsidR="000D6474" w:rsidRPr="008003B6" w:rsidRDefault="000D6474" w:rsidP="00C50380">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D" w14:textId="77777777" w:rsidR="000D6474" w:rsidRPr="008003B6" w:rsidRDefault="000304C4" w:rsidP="00C50380">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E" w14:textId="77777777" w:rsidR="000D6474" w:rsidRPr="008003B6" w:rsidRDefault="00236F9D" w:rsidP="00B6744F">
            <w:pPr>
              <w:ind w:right="190"/>
              <w:jc w:val="center"/>
              <w:rPr>
                <w:rFonts w:ascii="Arial" w:hAnsi="Arial" w:cs="Arial"/>
                <w:b/>
                <w:smallCaps/>
                <w:sz w:val="17"/>
                <w:szCs w:val="17"/>
              </w:rPr>
            </w:pPr>
            <w:r w:rsidRPr="008003B6">
              <w:rPr>
                <w:rFonts w:ascii="Arial" w:hAnsi="Arial" w:cs="Arial"/>
                <w:sz w:val="17"/>
                <w:szCs w:val="17"/>
              </w:rPr>
              <w:t>1</w:t>
            </w:r>
            <w:r w:rsidR="00B30577" w:rsidRPr="008003B6">
              <w:rPr>
                <w:rFonts w:ascii="Arial" w:hAnsi="Arial" w:cs="Arial"/>
                <w:sz w:val="17"/>
                <w:szCs w:val="17"/>
              </w:rPr>
              <w:t xml:space="preserve"> </w:t>
            </w:r>
            <w:r w:rsidR="000D6474" w:rsidRPr="008003B6">
              <w:rPr>
                <w:rFonts w:ascii="Arial" w:hAnsi="Arial" w:cs="Arial"/>
                <w:sz w:val="17"/>
                <w:szCs w:val="17"/>
              </w:rPr>
              <w:t>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2F" w14:textId="77777777" w:rsidR="000D6474" w:rsidRPr="008003B6" w:rsidRDefault="00D37E97" w:rsidP="00B6744F">
            <w:pPr>
              <w:ind w:right="190"/>
              <w:jc w:val="center"/>
              <w:rPr>
                <w:rFonts w:ascii="Arial" w:hAnsi="Arial" w:cs="Arial"/>
                <w:b/>
                <w:smallCaps/>
                <w:sz w:val="17"/>
                <w:szCs w:val="17"/>
              </w:rPr>
            </w:pPr>
            <w:r w:rsidRPr="008003B6">
              <w:rPr>
                <w:rFonts w:ascii="Arial" w:hAnsi="Arial" w:cs="Arial"/>
                <w:sz w:val="17"/>
                <w:szCs w:val="17"/>
              </w:rPr>
              <w:t>Programa (Costos de administración)</w:t>
            </w:r>
          </w:p>
        </w:tc>
      </w:tr>
      <w:tr w:rsidR="000D6474" w:rsidRPr="008003B6" w14:paraId="5D69A84B"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31" w14:textId="77777777" w:rsidR="000D6474" w:rsidRPr="008003B6" w:rsidRDefault="000D6474" w:rsidP="00DD3CE7">
            <w:pPr>
              <w:ind w:left="352"/>
              <w:rPr>
                <w:rFonts w:ascii="Arial" w:hAnsi="Arial" w:cs="Arial"/>
                <w:sz w:val="17"/>
                <w:szCs w:val="17"/>
              </w:rPr>
            </w:pPr>
            <w:r w:rsidRPr="008003B6">
              <w:rPr>
                <w:rFonts w:ascii="Arial" w:hAnsi="Arial" w:cs="Arial"/>
                <w:sz w:val="17"/>
                <w:szCs w:val="17"/>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2" w14:textId="77777777" w:rsidR="000D6474" w:rsidRPr="008003B6" w:rsidRDefault="000D6474" w:rsidP="00C50380">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3" w14:textId="77777777" w:rsidR="000D6474" w:rsidRPr="008003B6" w:rsidRDefault="000D6474" w:rsidP="00C50380">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4" w14:textId="77777777" w:rsidR="000D6474" w:rsidRPr="008003B6" w:rsidRDefault="000D6474" w:rsidP="00C50380">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5" w14:textId="77777777" w:rsidR="000D6474" w:rsidRPr="008003B6" w:rsidRDefault="000D6474" w:rsidP="00C50380">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6" w14:textId="77777777" w:rsidR="000D6474" w:rsidRPr="008003B6" w:rsidRDefault="000D6474" w:rsidP="00C50380">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7" w14:textId="77777777" w:rsidR="000D6474" w:rsidRPr="008003B6" w:rsidRDefault="000D6474" w:rsidP="00C50380">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8" w14:textId="77777777" w:rsidR="000D6474" w:rsidRPr="008003B6" w:rsidRDefault="000D6474" w:rsidP="00C50380">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9" w14:textId="77777777" w:rsidR="000D6474" w:rsidRPr="008003B6" w:rsidRDefault="000D6474" w:rsidP="00C50380">
            <w:pPr>
              <w:rPr>
                <w:rFonts w:ascii="Arial" w:hAnsi="Arial" w:cs="Arial"/>
                <w:sz w:val="17"/>
                <w:szCs w:val="17"/>
              </w:rPr>
            </w:pPr>
            <w:r w:rsidRPr="008003B6">
              <w:rPr>
                <w:rFonts w:ascii="Arial" w:hAnsi="Arial" w:cs="Arial"/>
                <w:sz w:val="17"/>
                <w:szCs w:val="17"/>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A" w14:textId="77777777" w:rsidR="000D6474" w:rsidRPr="008003B6" w:rsidRDefault="000D6474" w:rsidP="00C50380">
            <w:pPr>
              <w:rPr>
                <w:rFonts w:ascii="Arial" w:hAnsi="Arial" w:cs="Arial"/>
                <w:sz w:val="17"/>
                <w:szCs w:val="17"/>
              </w:rPr>
            </w:pPr>
            <w:r w:rsidRPr="008003B6">
              <w:rPr>
                <w:rFonts w:ascii="Arial" w:hAnsi="Arial" w:cs="Arial"/>
                <w:sz w:val="17"/>
                <w:szCs w:val="17"/>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B" w14:textId="77777777" w:rsidR="000D6474" w:rsidRPr="008003B6" w:rsidRDefault="000D6474" w:rsidP="00C50380">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C" w14:textId="77777777" w:rsidR="000D6474" w:rsidRPr="008003B6" w:rsidRDefault="000D6474" w:rsidP="00C50380">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D" w14:textId="77777777" w:rsidR="000D6474" w:rsidRPr="008003B6" w:rsidRDefault="000D6474" w:rsidP="00C50380">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E" w14:textId="77777777" w:rsidR="000D6474" w:rsidRPr="008003B6" w:rsidRDefault="000D6474" w:rsidP="00C50380">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3F" w14:textId="77777777" w:rsidR="000D6474" w:rsidRPr="008003B6" w:rsidRDefault="000D6474" w:rsidP="00C50380">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0" w14:textId="77777777" w:rsidR="000D6474" w:rsidRPr="008003B6" w:rsidRDefault="000D6474" w:rsidP="00C50380">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1" w14:textId="77777777" w:rsidR="000D6474" w:rsidRPr="008003B6" w:rsidRDefault="000D6474" w:rsidP="00C50380">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2" w14:textId="77777777" w:rsidR="000D6474" w:rsidRPr="008003B6" w:rsidRDefault="000D6474" w:rsidP="00C50380">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43" w14:textId="77777777" w:rsidR="000D6474" w:rsidRPr="008003B6" w:rsidRDefault="000D6474" w:rsidP="00C50380">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44" w14:textId="77777777" w:rsidR="000D6474" w:rsidRPr="008003B6" w:rsidRDefault="000D6474" w:rsidP="00C50380">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45" w14:textId="77777777" w:rsidR="000D6474" w:rsidRPr="008003B6" w:rsidRDefault="000D6474" w:rsidP="00C50380">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46" w14:textId="77777777" w:rsidR="000D6474" w:rsidRPr="008003B6" w:rsidRDefault="000D6474" w:rsidP="00C50380">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847" w14:textId="77777777" w:rsidR="000D6474" w:rsidRPr="008003B6" w:rsidRDefault="000D6474" w:rsidP="00C50380">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48" w14:textId="77777777" w:rsidR="000D6474" w:rsidRPr="008003B6" w:rsidRDefault="000D6474" w:rsidP="00C50380">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49" w14:textId="77777777" w:rsidR="000D6474" w:rsidRPr="008003B6" w:rsidDel="00513B08" w:rsidRDefault="00236F9D" w:rsidP="00B6744F">
            <w:pPr>
              <w:ind w:right="190"/>
              <w:jc w:val="center"/>
              <w:rPr>
                <w:rFonts w:ascii="Arial" w:hAnsi="Arial" w:cs="Arial"/>
                <w:b/>
                <w:smallCaps/>
                <w:sz w:val="17"/>
                <w:szCs w:val="17"/>
              </w:rPr>
            </w:pPr>
            <w:r w:rsidRPr="008003B6">
              <w:rPr>
                <w:rFonts w:ascii="Arial" w:hAnsi="Arial" w:cs="Arial"/>
                <w:sz w:val="17"/>
                <w:szCs w:val="17"/>
              </w:rPr>
              <w:t>5</w:t>
            </w:r>
            <w:r w:rsidR="000D6474" w:rsidRPr="008003B6">
              <w:rPr>
                <w:rFonts w:ascii="Arial" w:hAnsi="Arial" w:cs="Arial"/>
                <w:sz w:val="17"/>
                <w:szCs w:val="17"/>
              </w:rPr>
              <w:t>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4A" w14:textId="77777777" w:rsidR="000D6474" w:rsidRPr="008003B6" w:rsidRDefault="000D6474" w:rsidP="00B6744F">
            <w:pPr>
              <w:ind w:right="190"/>
              <w:jc w:val="center"/>
              <w:rPr>
                <w:rFonts w:ascii="Arial" w:hAnsi="Arial" w:cs="Arial"/>
                <w:sz w:val="17"/>
                <w:szCs w:val="17"/>
              </w:rPr>
            </w:pPr>
          </w:p>
        </w:tc>
      </w:tr>
      <w:tr w:rsidR="000D6474" w:rsidRPr="00330E8A" w14:paraId="5D69A866"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4C" w14:textId="77777777" w:rsidR="000D6474" w:rsidRPr="00330E8A" w:rsidRDefault="000D6474" w:rsidP="00C50380">
            <w:pPr>
              <w:ind w:left="352"/>
              <w:rPr>
                <w:rFonts w:ascii="Arial" w:hAnsi="Arial" w:cs="Arial"/>
                <w:sz w:val="18"/>
                <w:szCs w:val="18"/>
              </w:rPr>
            </w:pPr>
            <w:r w:rsidRPr="00330E8A">
              <w:rPr>
                <w:rFonts w:ascii="Arial" w:hAnsi="Arial" w:cs="Arial"/>
                <w:sz w:val="18"/>
                <w:szCs w:val="18"/>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D" w14:textId="77777777" w:rsidR="000D6474" w:rsidRPr="00330E8A" w:rsidRDefault="000D6474" w:rsidP="00C50380">
            <w:pPr>
              <w:rPr>
                <w:rFonts w:ascii="Arial" w:hAnsi="Arial" w:cs="Arial"/>
                <w:sz w:val="18"/>
                <w:szCs w:val="18"/>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E" w14:textId="77777777" w:rsidR="000D6474" w:rsidRPr="00330E8A" w:rsidRDefault="000D6474" w:rsidP="00C50380">
            <w:pP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4F" w14:textId="77777777" w:rsidR="000D6474" w:rsidRPr="00330E8A" w:rsidRDefault="000D6474" w:rsidP="00C50380">
            <w:pPr>
              <w:rPr>
                <w:rFonts w:ascii="Arial" w:hAnsi="Arial" w:cs="Arial"/>
                <w:sz w:val="18"/>
                <w:szCs w:val="18"/>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0" w14:textId="77777777" w:rsidR="000D6474" w:rsidRPr="00330E8A" w:rsidRDefault="000D6474" w:rsidP="00C50380">
            <w:pPr>
              <w:rPr>
                <w:rFonts w:ascii="Arial" w:hAnsi="Arial" w:cs="Arial"/>
                <w:sz w:val="18"/>
                <w:szCs w:val="18"/>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1" w14:textId="77777777" w:rsidR="000D6474" w:rsidRPr="00330E8A" w:rsidRDefault="000D6474" w:rsidP="00C50380">
            <w:pPr>
              <w:rPr>
                <w:rFonts w:ascii="Arial" w:hAnsi="Arial" w:cs="Arial"/>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2" w14:textId="77777777" w:rsidR="000D6474" w:rsidRPr="00330E8A" w:rsidRDefault="000D6474" w:rsidP="00C50380">
            <w:pPr>
              <w:rPr>
                <w:rFonts w:ascii="Arial" w:hAnsi="Arial" w:cs="Arial"/>
                <w:sz w:val="18"/>
                <w:szCs w:val="18"/>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3" w14:textId="77777777" w:rsidR="000D6474" w:rsidRPr="00330E8A" w:rsidRDefault="000D6474" w:rsidP="00C50380">
            <w:pP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4" w14:textId="77777777" w:rsidR="000D6474" w:rsidRPr="00330E8A" w:rsidRDefault="000D6474" w:rsidP="00C50380">
            <w:pPr>
              <w:rPr>
                <w:rFonts w:ascii="Arial" w:hAnsi="Arial" w:cs="Arial"/>
                <w:sz w:val="18"/>
                <w:szCs w:val="18"/>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5" w14:textId="77777777" w:rsidR="000D6474" w:rsidRPr="00330E8A" w:rsidRDefault="000D6474" w:rsidP="00C50380">
            <w:pPr>
              <w:rPr>
                <w:rFonts w:ascii="Arial" w:hAnsi="Arial" w:cs="Arial"/>
                <w:sz w:val="18"/>
                <w:szCs w:val="18"/>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6" w14:textId="77777777" w:rsidR="000D6474" w:rsidRPr="00330E8A" w:rsidRDefault="000D6474" w:rsidP="00C50380">
            <w:pP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7" w14:textId="77777777" w:rsidR="000D6474" w:rsidRPr="00330E8A" w:rsidRDefault="000D6474" w:rsidP="00C50380">
            <w:pPr>
              <w:rPr>
                <w:rFonts w:ascii="Arial" w:hAnsi="Arial" w:cs="Arial"/>
                <w:sz w:val="18"/>
                <w:szCs w:val="18"/>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8" w14:textId="77777777" w:rsidR="000D6474" w:rsidRPr="00330E8A" w:rsidRDefault="000D6474" w:rsidP="00C50380">
            <w:pPr>
              <w:rPr>
                <w:rFonts w:ascii="Arial" w:hAnsi="Arial" w:cs="Arial"/>
                <w:sz w:val="18"/>
                <w:szCs w:val="18"/>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9" w14:textId="77777777" w:rsidR="000D6474" w:rsidRPr="00330E8A" w:rsidRDefault="000D6474" w:rsidP="00C50380">
            <w:pP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A" w14:textId="77777777" w:rsidR="000D6474" w:rsidRPr="00330E8A" w:rsidRDefault="000D6474" w:rsidP="00C50380">
            <w:pP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B" w14:textId="77777777" w:rsidR="000D6474" w:rsidRPr="00330E8A" w:rsidRDefault="000D6474" w:rsidP="00C50380">
            <w:pPr>
              <w:rPr>
                <w:rFonts w:ascii="Arial" w:hAnsi="Arial" w:cs="Arial"/>
                <w:sz w:val="18"/>
                <w:szCs w:val="18"/>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C" w14:textId="77777777" w:rsidR="000D6474" w:rsidRPr="00330E8A" w:rsidRDefault="000D6474" w:rsidP="00C50380">
            <w:pPr>
              <w:rPr>
                <w:rFonts w:ascii="Arial" w:hAnsi="Arial" w:cs="Arial"/>
                <w:sz w:val="18"/>
                <w:szCs w:val="18"/>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5D" w14:textId="77777777" w:rsidR="000D6474" w:rsidRPr="00330E8A" w:rsidRDefault="000D6474" w:rsidP="00C50380">
            <w:pPr>
              <w:rPr>
                <w:rFonts w:ascii="Arial" w:hAnsi="Arial" w:cs="Arial"/>
                <w:sz w:val="18"/>
                <w:szCs w:val="18"/>
              </w:rPr>
            </w:pPr>
          </w:p>
        </w:tc>
        <w:tc>
          <w:tcPr>
            <w:tcW w:w="285" w:type="dxa"/>
            <w:tcBorders>
              <w:top w:val="single" w:sz="4" w:space="0" w:color="000000"/>
              <w:left w:val="single" w:sz="4" w:space="0" w:color="000000"/>
              <w:bottom w:val="single" w:sz="4" w:space="0" w:color="000000"/>
              <w:right w:val="single" w:sz="4" w:space="0" w:color="000000"/>
            </w:tcBorders>
          </w:tcPr>
          <w:p w14:paraId="5D69A85E" w14:textId="77777777" w:rsidR="000D6474" w:rsidRPr="00330E8A" w:rsidRDefault="000D6474" w:rsidP="00C50380">
            <w:pPr>
              <w:jc w:val="center"/>
              <w:rPr>
                <w:rFonts w:ascii="Arial" w:hAnsi="Arial" w:cs="Arial"/>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D69A85F" w14:textId="77777777" w:rsidR="000D6474" w:rsidRPr="00330E8A" w:rsidRDefault="000D6474" w:rsidP="00C50380">
            <w:pPr>
              <w:jc w:val="center"/>
              <w:rPr>
                <w:rFonts w:ascii="Arial" w:hAnsi="Arial" w:cs="Arial"/>
                <w:sz w:val="18"/>
                <w:szCs w:val="18"/>
              </w:rPr>
            </w:pPr>
          </w:p>
        </w:tc>
        <w:tc>
          <w:tcPr>
            <w:tcW w:w="270" w:type="dxa"/>
            <w:tcBorders>
              <w:top w:val="single" w:sz="4" w:space="0" w:color="000000"/>
              <w:left w:val="single" w:sz="4" w:space="0" w:color="000000"/>
              <w:bottom w:val="single" w:sz="4" w:space="0" w:color="000000"/>
              <w:right w:val="single" w:sz="4" w:space="0" w:color="000000"/>
            </w:tcBorders>
          </w:tcPr>
          <w:p w14:paraId="5D69A860" w14:textId="77777777" w:rsidR="000D6474" w:rsidRPr="00330E8A" w:rsidRDefault="000D6474" w:rsidP="00C50380">
            <w:pPr>
              <w:jc w:val="center"/>
              <w:rPr>
                <w:rFonts w:ascii="Arial" w:hAnsi="Arial" w:cs="Arial"/>
                <w:sz w:val="18"/>
                <w:szCs w:val="18"/>
              </w:rPr>
            </w:pPr>
          </w:p>
        </w:tc>
        <w:tc>
          <w:tcPr>
            <w:tcW w:w="360" w:type="dxa"/>
            <w:tcBorders>
              <w:top w:val="single" w:sz="4" w:space="0" w:color="000000"/>
              <w:left w:val="single" w:sz="4" w:space="0" w:color="000000"/>
              <w:bottom w:val="single" w:sz="4" w:space="0" w:color="000000"/>
              <w:right w:val="single" w:sz="4" w:space="0" w:color="000000"/>
            </w:tcBorders>
          </w:tcPr>
          <w:p w14:paraId="5D69A861" w14:textId="77777777" w:rsidR="000D6474" w:rsidRPr="00330E8A" w:rsidRDefault="000D6474" w:rsidP="00C50380">
            <w:pPr>
              <w:jc w:val="center"/>
              <w:rPr>
                <w:rFonts w:ascii="Arial" w:hAnsi="Arial" w:cs="Arial"/>
                <w:sz w:val="18"/>
                <w:szCs w:val="18"/>
              </w:rPr>
            </w:pPr>
            <w:r w:rsidRPr="00330E8A">
              <w:rPr>
                <w:rFonts w:ascii="Arial" w:hAnsi="Arial" w:cs="Arial"/>
                <w:sz w:val="18"/>
                <w:szCs w:val="18"/>
              </w:rPr>
              <w:t>X</w:t>
            </w:r>
          </w:p>
        </w:tc>
        <w:tc>
          <w:tcPr>
            <w:tcW w:w="355" w:type="dxa"/>
            <w:tcBorders>
              <w:top w:val="single" w:sz="4" w:space="0" w:color="000000"/>
              <w:left w:val="single" w:sz="4" w:space="0" w:color="000000"/>
              <w:bottom w:val="single" w:sz="4" w:space="0" w:color="000000"/>
              <w:right w:val="single" w:sz="4" w:space="0" w:color="000000"/>
            </w:tcBorders>
          </w:tcPr>
          <w:p w14:paraId="5D69A862" w14:textId="77777777" w:rsidR="000D6474" w:rsidRPr="00330E8A" w:rsidRDefault="000D6474" w:rsidP="00C50380">
            <w:pPr>
              <w:jc w:val="center"/>
              <w:rPr>
                <w:rFonts w:ascii="Arial" w:hAnsi="Arial" w:cs="Arial"/>
                <w:sz w:val="18"/>
                <w:szCs w:val="18"/>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3" w14:textId="77777777" w:rsidR="000D6474" w:rsidRPr="00330E8A" w:rsidRDefault="000D6474" w:rsidP="00C50380">
            <w:pPr>
              <w:jc w:val="center"/>
              <w:rPr>
                <w:rFonts w:ascii="Arial" w:hAnsi="Arial" w:cs="Arial"/>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4" w14:textId="77777777" w:rsidR="000D6474" w:rsidRPr="00330E8A" w:rsidDel="00513B08" w:rsidRDefault="00236F9D" w:rsidP="00B6744F">
            <w:pPr>
              <w:ind w:right="190"/>
              <w:jc w:val="center"/>
              <w:rPr>
                <w:rFonts w:ascii="Arial" w:hAnsi="Arial" w:cs="Arial"/>
                <w:b/>
                <w:smallCaps/>
                <w:sz w:val="18"/>
                <w:szCs w:val="18"/>
              </w:rPr>
            </w:pPr>
            <w:r w:rsidRPr="00330E8A">
              <w:rPr>
                <w:rFonts w:ascii="Arial" w:hAnsi="Arial" w:cs="Arial"/>
                <w:sz w:val="18"/>
                <w:szCs w:val="18"/>
              </w:rPr>
              <w:t>5</w:t>
            </w:r>
            <w:r w:rsidR="000D6474" w:rsidRPr="00330E8A">
              <w:rPr>
                <w:rFonts w:ascii="Arial" w:hAnsi="Arial" w:cs="Arial"/>
                <w:sz w:val="18"/>
                <w:szCs w:val="18"/>
              </w:rPr>
              <w:t>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5" w14:textId="77777777" w:rsidR="000D6474" w:rsidRPr="00330E8A" w:rsidRDefault="000D6474" w:rsidP="00B6744F">
            <w:pPr>
              <w:ind w:right="190"/>
              <w:jc w:val="center"/>
              <w:rPr>
                <w:rFonts w:ascii="Arial" w:hAnsi="Arial" w:cs="Arial"/>
                <w:sz w:val="18"/>
                <w:szCs w:val="18"/>
              </w:rPr>
            </w:pPr>
          </w:p>
        </w:tc>
      </w:tr>
      <w:tr w:rsidR="000D6474" w:rsidRPr="008003B6" w14:paraId="5D69A871"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7" w14:textId="77777777" w:rsidR="000D6474" w:rsidRPr="008003B6" w:rsidRDefault="000D6474" w:rsidP="00D22FD3">
            <w:pPr>
              <w:rPr>
                <w:rFonts w:ascii="Arial" w:hAnsi="Arial" w:cs="Arial"/>
                <w:b/>
                <w:sz w:val="17"/>
                <w:szCs w:val="17"/>
              </w:rPr>
            </w:pPr>
            <w:r w:rsidRPr="008003B6">
              <w:rPr>
                <w:rFonts w:ascii="Arial" w:hAnsi="Arial" w:cs="Arial"/>
                <w:b/>
                <w:sz w:val="17"/>
                <w:szCs w:val="17"/>
              </w:rPr>
              <w:t xml:space="preserve">Otras Preguntas de Evaluación: 3) </w:t>
            </w:r>
            <w:r w:rsidR="00D22FD3" w:rsidRPr="008003B6">
              <w:rPr>
                <w:rFonts w:ascii="Arial" w:hAnsi="Arial" w:cs="Arial"/>
                <w:b/>
                <w:sz w:val="17"/>
                <w:szCs w:val="17"/>
              </w:rPr>
              <w:t>Mejoró la organización del CTE y las capacidades de su personal</w:t>
            </w:r>
          </w:p>
        </w:tc>
        <w:tc>
          <w:tcPr>
            <w:tcW w:w="6243" w:type="dxa"/>
            <w:gridSpan w:val="2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68" w14:textId="77777777" w:rsidR="000D6474" w:rsidRPr="008003B6" w:rsidRDefault="000D6474" w:rsidP="0067126F">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69"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6A"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6B" w14:textId="77777777" w:rsidR="000D6474" w:rsidRPr="008003B6" w:rsidRDefault="000D6474" w:rsidP="0067126F">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6C" w14:textId="77777777" w:rsidR="000D6474" w:rsidRPr="008003B6" w:rsidRDefault="000D6474" w:rsidP="0067126F">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86D" w14:textId="77777777" w:rsidR="000D6474" w:rsidRPr="008003B6" w:rsidRDefault="000D6474" w:rsidP="0067126F">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E" w14:textId="77777777" w:rsidR="000D6474" w:rsidRPr="008003B6" w:rsidRDefault="000304C4" w:rsidP="0067126F">
            <w:pPr>
              <w:jc w:val="center"/>
              <w:rPr>
                <w:rFonts w:ascii="Arial" w:hAnsi="Arial" w:cs="Arial"/>
                <w:sz w:val="17"/>
                <w:szCs w:val="17"/>
              </w:rPr>
            </w:pPr>
            <w:r w:rsidRPr="008003B6">
              <w:rPr>
                <w:rFonts w:ascii="Arial" w:hAnsi="Arial" w:cs="Arial"/>
                <w:sz w:val="17"/>
                <w:szCs w:val="17"/>
              </w:rPr>
              <w:t>DINEPA/CTE RMPP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6F" w14:textId="77777777" w:rsidR="000D6474" w:rsidRPr="008003B6" w:rsidRDefault="00B30577" w:rsidP="00B6744F">
            <w:pPr>
              <w:ind w:right="190"/>
              <w:jc w:val="center"/>
              <w:rPr>
                <w:rFonts w:ascii="Arial" w:hAnsi="Arial" w:cs="Arial"/>
                <w:b/>
                <w:smallCaps/>
                <w:sz w:val="17"/>
                <w:szCs w:val="17"/>
              </w:rPr>
            </w:pPr>
            <w:r w:rsidRPr="008003B6">
              <w:rPr>
                <w:rFonts w:ascii="Arial" w:hAnsi="Arial" w:cs="Arial"/>
                <w:sz w:val="17"/>
                <w:szCs w:val="17"/>
              </w:rPr>
              <w:t xml:space="preserve">2 </w:t>
            </w:r>
            <w:r w:rsidR="000D6474" w:rsidRPr="008003B6">
              <w:rPr>
                <w:rFonts w:ascii="Arial" w:hAnsi="Arial" w:cs="Arial"/>
                <w:sz w:val="17"/>
                <w:szCs w:val="17"/>
              </w:rPr>
              <w:t>000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70" w14:textId="77777777" w:rsidR="000D6474" w:rsidRPr="008003B6" w:rsidRDefault="00D37E97" w:rsidP="00B6744F">
            <w:pPr>
              <w:ind w:right="190"/>
              <w:jc w:val="center"/>
              <w:rPr>
                <w:rFonts w:ascii="Arial" w:hAnsi="Arial" w:cs="Arial"/>
                <w:b/>
                <w:smallCaps/>
                <w:sz w:val="17"/>
                <w:szCs w:val="17"/>
              </w:rPr>
            </w:pPr>
            <w:r w:rsidRPr="008003B6">
              <w:rPr>
                <w:rFonts w:ascii="Arial" w:hAnsi="Arial" w:cs="Arial"/>
                <w:sz w:val="17"/>
                <w:szCs w:val="17"/>
              </w:rPr>
              <w:t>Programa (Costos de administración)</w:t>
            </w:r>
          </w:p>
        </w:tc>
      </w:tr>
      <w:tr w:rsidR="000D6474" w:rsidRPr="008003B6" w14:paraId="5D69A88C"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72" w14:textId="77777777" w:rsidR="000D6474" w:rsidRPr="008003B6" w:rsidRDefault="000D6474" w:rsidP="0067126F">
            <w:pPr>
              <w:ind w:left="352"/>
              <w:rPr>
                <w:rFonts w:ascii="Arial" w:hAnsi="Arial" w:cs="Arial"/>
                <w:sz w:val="17"/>
                <w:szCs w:val="17"/>
              </w:rPr>
            </w:pPr>
            <w:r w:rsidRPr="008003B6">
              <w:rPr>
                <w:rFonts w:ascii="Arial" w:hAnsi="Arial" w:cs="Arial"/>
                <w:sz w:val="17"/>
                <w:szCs w:val="17"/>
              </w:rPr>
              <w:t>Recopilación y evaluación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3" w14:textId="77777777" w:rsidR="000D6474" w:rsidRPr="008003B6" w:rsidRDefault="000D6474" w:rsidP="0067126F">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4"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5" w14:textId="77777777" w:rsidR="000D6474" w:rsidRPr="008003B6" w:rsidRDefault="000D6474" w:rsidP="0067126F">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6" w14:textId="77777777" w:rsidR="000D6474" w:rsidRPr="008003B6" w:rsidRDefault="000D6474" w:rsidP="0067126F">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7" w14:textId="77777777" w:rsidR="000D6474" w:rsidRPr="008003B6" w:rsidRDefault="000D6474"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8" w14:textId="77777777" w:rsidR="000D6474" w:rsidRPr="008003B6" w:rsidRDefault="000D6474" w:rsidP="0067126F">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9"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A" w14:textId="77777777" w:rsidR="000D6474" w:rsidRPr="008003B6" w:rsidRDefault="00B6744F" w:rsidP="0067126F">
            <w:pPr>
              <w:rPr>
                <w:rFonts w:ascii="Arial" w:hAnsi="Arial" w:cs="Arial"/>
                <w:sz w:val="17"/>
                <w:szCs w:val="17"/>
              </w:rPr>
            </w:pPr>
            <w:r w:rsidRPr="008003B6">
              <w:rPr>
                <w:rFonts w:ascii="Arial" w:hAnsi="Arial" w:cs="Arial"/>
                <w:sz w:val="17"/>
                <w:szCs w:val="17"/>
              </w:rPr>
              <w:t>X</w:t>
            </w: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B" w14:textId="77777777" w:rsidR="000D6474" w:rsidRPr="008003B6" w:rsidRDefault="00B6744F" w:rsidP="0067126F">
            <w:pPr>
              <w:rPr>
                <w:rFonts w:ascii="Arial" w:hAnsi="Arial" w:cs="Arial"/>
                <w:sz w:val="17"/>
                <w:szCs w:val="17"/>
              </w:rPr>
            </w:pPr>
            <w:r w:rsidRPr="008003B6">
              <w:rPr>
                <w:rFonts w:ascii="Arial" w:hAnsi="Arial" w:cs="Arial"/>
                <w:sz w:val="17"/>
                <w:szCs w:val="17"/>
              </w:rPr>
              <w:t>X</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C"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D" w14:textId="77777777" w:rsidR="000D6474" w:rsidRPr="008003B6" w:rsidRDefault="000D6474" w:rsidP="0067126F">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E" w14:textId="77777777" w:rsidR="000D6474" w:rsidRPr="008003B6" w:rsidRDefault="000D6474" w:rsidP="0067126F">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7F"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0"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1" w14:textId="77777777" w:rsidR="000D6474" w:rsidRPr="008003B6" w:rsidRDefault="000D6474" w:rsidP="0067126F">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2" w14:textId="77777777" w:rsidR="000D6474" w:rsidRPr="008003B6" w:rsidRDefault="000D6474" w:rsidP="0067126F">
            <w:pPr>
              <w:rPr>
                <w:rFonts w:ascii="Arial" w:hAnsi="Arial" w:cs="Arial"/>
                <w:sz w:val="17"/>
                <w:szCs w:val="17"/>
              </w:rPr>
            </w:pPr>
          </w:p>
        </w:tc>
        <w:tc>
          <w:tcPr>
            <w:tcW w:w="5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3" w14:textId="77777777" w:rsidR="000D6474" w:rsidRPr="008003B6" w:rsidRDefault="000D6474" w:rsidP="0067126F">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84"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85"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86" w14:textId="77777777" w:rsidR="000D6474" w:rsidRPr="008003B6" w:rsidRDefault="000D6474" w:rsidP="0067126F">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87" w14:textId="77777777" w:rsidR="000D6474" w:rsidRPr="008003B6" w:rsidRDefault="000D6474" w:rsidP="0067126F">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888" w14:textId="77777777" w:rsidR="000D6474" w:rsidRPr="008003B6" w:rsidRDefault="000D6474" w:rsidP="0067126F">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89" w14:textId="77777777" w:rsidR="000D6474" w:rsidRPr="008003B6" w:rsidRDefault="000D6474" w:rsidP="0067126F">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8A" w14:textId="77777777" w:rsidR="000D6474" w:rsidRPr="008003B6" w:rsidDel="00513B08" w:rsidRDefault="00B30577" w:rsidP="00B30577">
            <w:pPr>
              <w:ind w:right="190"/>
              <w:jc w:val="center"/>
              <w:rPr>
                <w:rFonts w:ascii="Arial" w:hAnsi="Arial" w:cs="Arial"/>
                <w:b/>
                <w:smallCaps/>
                <w:sz w:val="17"/>
                <w:szCs w:val="17"/>
              </w:rPr>
            </w:pPr>
            <w:r w:rsidRPr="008003B6">
              <w:rPr>
                <w:rFonts w:ascii="Arial" w:hAnsi="Arial" w:cs="Arial"/>
                <w:sz w:val="17"/>
                <w:szCs w:val="17"/>
              </w:rPr>
              <w:t>1 5</w:t>
            </w:r>
            <w:r w:rsidR="000D6474" w:rsidRPr="008003B6">
              <w:rPr>
                <w:rFonts w:ascii="Arial" w:hAnsi="Arial" w:cs="Arial"/>
                <w:sz w:val="17"/>
                <w:szCs w:val="17"/>
              </w:rPr>
              <w:t>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8B" w14:textId="77777777" w:rsidR="000D6474" w:rsidRPr="008003B6" w:rsidRDefault="000D6474" w:rsidP="00B6744F">
            <w:pPr>
              <w:ind w:right="190"/>
              <w:jc w:val="center"/>
              <w:rPr>
                <w:rFonts w:ascii="Arial" w:hAnsi="Arial" w:cs="Arial"/>
                <w:sz w:val="17"/>
                <w:szCs w:val="17"/>
              </w:rPr>
            </w:pPr>
          </w:p>
        </w:tc>
      </w:tr>
      <w:tr w:rsidR="000D6474" w:rsidRPr="008003B6" w14:paraId="5D69A8A8"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8D" w14:textId="77777777" w:rsidR="000D6474" w:rsidRPr="008003B6" w:rsidRDefault="000D6474" w:rsidP="0067126F">
            <w:pPr>
              <w:ind w:left="352"/>
              <w:rPr>
                <w:rFonts w:ascii="Arial" w:hAnsi="Arial" w:cs="Arial"/>
                <w:sz w:val="17"/>
                <w:szCs w:val="17"/>
              </w:rPr>
            </w:pPr>
            <w:r w:rsidRPr="008003B6">
              <w:rPr>
                <w:rFonts w:ascii="Arial" w:hAnsi="Arial" w:cs="Arial"/>
                <w:sz w:val="17"/>
                <w:szCs w:val="17"/>
              </w:rPr>
              <w:t xml:space="preserve">Informe de evaluación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E" w14:textId="77777777" w:rsidR="000D6474" w:rsidRPr="008003B6" w:rsidRDefault="000D6474" w:rsidP="0067126F">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8F"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0" w14:textId="77777777" w:rsidR="000D6474" w:rsidRPr="008003B6" w:rsidRDefault="000D6474" w:rsidP="0067126F">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1" w14:textId="77777777" w:rsidR="000D6474" w:rsidRPr="008003B6" w:rsidRDefault="000D6474" w:rsidP="0067126F">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2" w14:textId="77777777" w:rsidR="000D6474" w:rsidRPr="008003B6" w:rsidRDefault="000D6474"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3" w14:textId="77777777" w:rsidR="000D6474" w:rsidRPr="008003B6" w:rsidRDefault="000D6474" w:rsidP="0067126F">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4"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5" w14:textId="77777777" w:rsidR="000D6474" w:rsidRPr="008003B6" w:rsidRDefault="000D6474"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6" w14:textId="77777777" w:rsidR="000D6474" w:rsidRPr="008003B6" w:rsidRDefault="000D6474" w:rsidP="0067126F">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7"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8" w14:textId="77777777" w:rsidR="000D6474" w:rsidRPr="008003B6" w:rsidRDefault="000D6474" w:rsidP="0067126F">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9" w14:textId="77777777" w:rsidR="000D6474" w:rsidRPr="008003B6" w:rsidRDefault="000D6474" w:rsidP="0067126F">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A"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B" w14:textId="77777777" w:rsidR="000D6474" w:rsidRPr="008003B6" w:rsidRDefault="000D6474"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C" w14:textId="77777777" w:rsidR="000D6474" w:rsidRPr="008003B6" w:rsidRDefault="000D6474" w:rsidP="0067126F">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D" w14:textId="77777777" w:rsidR="000D6474" w:rsidRPr="008003B6" w:rsidRDefault="000D6474" w:rsidP="0067126F">
            <w:pPr>
              <w:rPr>
                <w:rFonts w:ascii="Arial" w:hAnsi="Arial" w:cs="Arial"/>
                <w:sz w:val="17"/>
                <w:szCs w:val="17"/>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E" w14:textId="77777777" w:rsidR="000D6474" w:rsidRPr="008003B6" w:rsidRDefault="000D6474" w:rsidP="0067126F">
            <w:pPr>
              <w:rPr>
                <w:rFonts w:ascii="Arial" w:hAnsi="Arial" w:cs="Arial"/>
                <w:sz w:val="17"/>
                <w:szCs w:val="17"/>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9F" w14:textId="77777777" w:rsidR="000D6474" w:rsidRPr="008003B6" w:rsidRDefault="000D6474" w:rsidP="0067126F">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A0"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A1" w14:textId="77777777" w:rsidR="000D6474" w:rsidRPr="008003B6" w:rsidRDefault="000D6474"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A2" w14:textId="77777777" w:rsidR="000D6474" w:rsidRPr="008003B6" w:rsidRDefault="000D6474" w:rsidP="0067126F">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A3" w14:textId="77777777" w:rsidR="000D6474" w:rsidRPr="008003B6" w:rsidRDefault="000D6474" w:rsidP="0067126F">
            <w:pPr>
              <w:jc w:val="center"/>
              <w:rPr>
                <w:rFonts w:ascii="Arial" w:hAnsi="Arial" w:cs="Arial"/>
                <w:sz w:val="17"/>
                <w:szCs w:val="17"/>
              </w:rPr>
            </w:pPr>
            <w:r w:rsidRPr="008003B6">
              <w:rPr>
                <w:rFonts w:ascii="Arial" w:hAnsi="Arial" w:cs="Arial"/>
                <w:sz w:val="17"/>
                <w:szCs w:val="17"/>
              </w:rPr>
              <w:t>X</w:t>
            </w:r>
          </w:p>
        </w:tc>
        <w:tc>
          <w:tcPr>
            <w:tcW w:w="355" w:type="dxa"/>
            <w:tcBorders>
              <w:top w:val="single" w:sz="4" w:space="0" w:color="000000"/>
              <w:left w:val="single" w:sz="4" w:space="0" w:color="000000"/>
              <w:bottom w:val="single" w:sz="4" w:space="0" w:color="000000"/>
              <w:right w:val="single" w:sz="4" w:space="0" w:color="000000"/>
            </w:tcBorders>
          </w:tcPr>
          <w:p w14:paraId="5D69A8A4" w14:textId="77777777" w:rsidR="000D6474" w:rsidRPr="008003B6" w:rsidRDefault="000D6474" w:rsidP="0067126F">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A5" w14:textId="77777777" w:rsidR="000D6474" w:rsidRPr="008003B6" w:rsidRDefault="000D6474" w:rsidP="0067126F">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A6" w14:textId="77777777" w:rsidR="000D6474" w:rsidRPr="008003B6" w:rsidDel="00513B08" w:rsidRDefault="00B30577" w:rsidP="00B6744F">
            <w:pPr>
              <w:ind w:right="190"/>
              <w:jc w:val="center"/>
              <w:rPr>
                <w:rFonts w:ascii="Arial" w:hAnsi="Arial" w:cs="Arial"/>
                <w:b/>
                <w:smallCaps/>
                <w:sz w:val="17"/>
                <w:szCs w:val="17"/>
              </w:rPr>
            </w:pPr>
            <w:r w:rsidRPr="008003B6">
              <w:rPr>
                <w:rFonts w:ascii="Arial" w:hAnsi="Arial" w:cs="Arial"/>
                <w:sz w:val="17"/>
                <w:szCs w:val="17"/>
              </w:rPr>
              <w:t>5</w:t>
            </w:r>
            <w:r w:rsidR="000D6474" w:rsidRPr="008003B6">
              <w:rPr>
                <w:rFonts w:ascii="Arial" w:hAnsi="Arial" w:cs="Arial"/>
                <w:sz w:val="17"/>
                <w:szCs w:val="17"/>
              </w:rPr>
              <w:t>00</w:t>
            </w: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A7" w14:textId="77777777" w:rsidR="000D6474" w:rsidRPr="008003B6" w:rsidRDefault="000D6474" w:rsidP="00B6744F">
            <w:pPr>
              <w:ind w:right="190"/>
              <w:jc w:val="center"/>
              <w:rPr>
                <w:rFonts w:ascii="Arial" w:hAnsi="Arial" w:cs="Arial"/>
                <w:sz w:val="17"/>
                <w:szCs w:val="17"/>
              </w:rPr>
            </w:pPr>
          </w:p>
        </w:tc>
      </w:tr>
      <w:tr w:rsidR="00784C5C" w:rsidRPr="008003B6" w:rsidDel="002236C6" w14:paraId="5D69A8C4" w14:textId="77777777" w:rsidTr="00D92107">
        <w:trPr>
          <w:trHeight w:val="233"/>
          <w:jc w:val="center"/>
          <w:del w:id="295" w:author="Cathala, Corinne" w:date="2017-09-11T11:39:00Z"/>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A9" w14:textId="77777777" w:rsidR="00784C5C" w:rsidRPr="008003B6" w:rsidDel="002236C6" w:rsidRDefault="00784C5C" w:rsidP="00784C5C">
            <w:pPr>
              <w:rPr>
                <w:del w:id="296" w:author="Cathala, Corinne" w:date="2017-09-11T11:39:00Z"/>
                <w:rFonts w:ascii="Arial" w:hAnsi="Arial" w:cs="Arial"/>
                <w:sz w:val="17"/>
                <w:szCs w:val="17"/>
              </w:rPr>
            </w:pPr>
            <w:del w:id="297" w:author="Cathala, Corinne" w:date="2017-09-11T11:39:00Z">
              <w:r w:rsidDel="002236C6">
                <w:rPr>
                  <w:rFonts w:ascii="Arial" w:hAnsi="Arial" w:cs="Arial"/>
                  <w:sz w:val="17"/>
                  <w:szCs w:val="17"/>
                </w:rPr>
                <w:lastRenderedPageBreak/>
                <w:delText>Evaluación de Impacto</w:delText>
              </w:r>
            </w:del>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A" w14:textId="77777777" w:rsidR="00784C5C" w:rsidRPr="008003B6" w:rsidDel="002236C6" w:rsidRDefault="0053737D" w:rsidP="0067126F">
            <w:pPr>
              <w:rPr>
                <w:del w:id="298" w:author="Cathala, Corinne" w:date="2017-09-11T11:39:00Z"/>
                <w:rFonts w:ascii="Arial" w:hAnsi="Arial" w:cs="Arial"/>
                <w:sz w:val="17"/>
                <w:szCs w:val="17"/>
              </w:rPr>
            </w:pPr>
            <w:del w:id="299" w:author="Cathala, Corinne" w:date="2017-09-11T11:39:00Z">
              <w:r w:rsidDel="002236C6">
                <w:rPr>
                  <w:rFonts w:ascii="Arial" w:hAnsi="Arial" w:cs="Arial"/>
                  <w:sz w:val="17"/>
                  <w:szCs w:val="17"/>
                </w:rPr>
                <w:delText>X</w:delText>
              </w:r>
            </w:del>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B" w14:textId="77777777" w:rsidR="00784C5C" w:rsidRPr="008003B6" w:rsidDel="002236C6" w:rsidRDefault="00784C5C" w:rsidP="0067126F">
            <w:pPr>
              <w:rPr>
                <w:del w:id="300" w:author="Cathala, Corinne" w:date="2017-09-11T11:39:00Z"/>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C" w14:textId="77777777" w:rsidR="00784C5C" w:rsidRPr="008003B6" w:rsidDel="002236C6" w:rsidRDefault="0053737D" w:rsidP="0067126F">
            <w:pPr>
              <w:rPr>
                <w:del w:id="301" w:author="Cathala, Corinne" w:date="2017-09-11T11:39:00Z"/>
                <w:rFonts w:ascii="Arial" w:hAnsi="Arial" w:cs="Arial"/>
                <w:sz w:val="17"/>
                <w:szCs w:val="17"/>
              </w:rPr>
            </w:pPr>
            <w:del w:id="302" w:author="Cathala, Corinne" w:date="2017-09-11T11:39:00Z">
              <w:r w:rsidDel="002236C6">
                <w:rPr>
                  <w:rFonts w:ascii="Arial" w:hAnsi="Arial" w:cs="Arial"/>
                  <w:sz w:val="17"/>
                  <w:szCs w:val="17"/>
                </w:rPr>
                <w:delText>X</w:delText>
              </w:r>
            </w:del>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D" w14:textId="77777777" w:rsidR="00784C5C" w:rsidRPr="008003B6" w:rsidDel="002236C6" w:rsidRDefault="00784C5C" w:rsidP="0067126F">
            <w:pPr>
              <w:rPr>
                <w:del w:id="303" w:author="Cathala, Corinne" w:date="2017-09-11T11:39:00Z"/>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E" w14:textId="77777777" w:rsidR="00784C5C" w:rsidRPr="008003B6" w:rsidDel="002236C6" w:rsidRDefault="0053737D" w:rsidP="0067126F">
            <w:pPr>
              <w:rPr>
                <w:del w:id="304" w:author="Cathala, Corinne" w:date="2017-09-11T11:39:00Z"/>
                <w:rFonts w:ascii="Arial" w:hAnsi="Arial" w:cs="Arial"/>
                <w:sz w:val="17"/>
                <w:szCs w:val="17"/>
              </w:rPr>
            </w:pPr>
            <w:del w:id="305" w:author="Cathala, Corinne" w:date="2017-09-11T11:39:00Z">
              <w:r w:rsidDel="002236C6">
                <w:rPr>
                  <w:rFonts w:ascii="Arial" w:hAnsi="Arial" w:cs="Arial"/>
                  <w:sz w:val="17"/>
                  <w:szCs w:val="17"/>
                </w:rPr>
                <w:delText>X</w:delText>
              </w:r>
            </w:del>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AF" w14:textId="77777777" w:rsidR="00784C5C" w:rsidRPr="008003B6" w:rsidDel="002236C6" w:rsidRDefault="00784C5C" w:rsidP="0067126F">
            <w:pPr>
              <w:rPr>
                <w:del w:id="306" w:author="Cathala, Corinne" w:date="2017-09-11T11:39:00Z"/>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0" w14:textId="77777777" w:rsidR="00784C5C" w:rsidRPr="008003B6" w:rsidDel="002236C6" w:rsidRDefault="0053737D" w:rsidP="0067126F">
            <w:pPr>
              <w:rPr>
                <w:del w:id="307" w:author="Cathala, Corinne" w:date="2017-09-11T11:39:00Z"/>
                <w:rFonts w:ascii="Arial" w:hAnsi="Arial" w:cs="Arial"/>
                <w:sz w:val="17"/>
                <w:szCs w:val="17"/>
              </w:rPr>
            </w:pPr>
            <w:del w:id="308" w:author="Cathala, Corinne" w:date="2017-09-11T11:39:00Z">
              <w:r w:rsidDel="002236C6">
                <w:rPr>
                  <w:rFonts w:ascii="Arial" w:hAnsi="Arial" w:cs="Arial"/>
                  <w:sz w:val="17"/>
                  <w:szCs w:val="17"/>
                </w:rPr>
                <w:delText>X</w:delText>
              </w:r>
            </w:del>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1" w14:textId="77777777" w:rsidR="00784C5C" w:rsidRPr="008003B6" w:rsidDel="002236C6" w:rsidRDefault="00784C5C" w:rsidP="0067126F">
            <w:pPr>
              <w:rPr>
                <w:del w:id="309" w:author="Cathala, Corinne" w:date="2017-09-11T11:39:00Z"/>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2" w14:textId="77777777" w:rsidR="00784C5C" w:rsidRPr="008003B6" w:rsidDel="002236C6" w:rsidRDefault="0053737D" w:rsidP="0067126F">
            <w:pPr>
              <w:rPr>
                <w:del w:id="310" w:author="Cathala, Corinne" w:date="2017-09-11T11:39:00Z"/>
                <w:rFonts w:ascii="Arial" w:hAnsi="Arial" w:cs="Arial"/>
                <w:sz w:val="17"/>
                <w:szCs w:val="17"/>
              </w:rPr>
            </w:pPr>
            <w:del w:id="311" w:author="Cathala, Corinne" w:date="2017-09-11T11:39:00Z">
              <w:r w:rsidDel="002236C6">
                <w:rPr>
                  <w:rFonts w:ascii="Arial" w:hAnsi="Arial" w:cs="Arial"/>
                  <w:sz w:val="17"/>
                  <w:szCs w:val="17"/>
                </w:rPr>
                <w:delText>X</w:delText>
              </w:r>
            </w:del>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3" w14:textId="77777777" w:rsidR="00784C5C" w:rsidRPr="008003B6" w:rsidDel="002236C6" w:rsidRDefault="00784C5C" w:rsidP="0067126F">
            <w:pPr>
              <w:rPr>
                <w:del w:id="312" w:author="Cathala, Corinne" w:date="2017-09-11T11:39:00Z"/>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4" w14:textId="77777777" w:rsidR="00784C5C" w:rsidRPr="008003B6" w:rsidDel="002236C6" w:rsidRDefault="00784C5C" w:rsidP="0067126F">
            <w:pPr>
              <w:rPr>
                <w:del w:id="313" w:author="Cathala, Corinne" w:date="2017-09-11T11:39:00Z"/>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5" w14:textId="77777777" w:rsidR="00784C5C" w:rsidRPr="008003B6" w:rsidDel="002236C6" w:rsidRDefault="00784C5C" w:rsidP="0067126F">
            <w:pPr>
              <w:rPr>
                <w:del w:id="314" w:author="Cathala, Corinne" w:date="2017-09-11T11:39:00Z"/>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6" w14:textId="77777777" w:rsidR="00784C5C" w:rsidRPr="008003B6" w:rsidDel="002236C6" w:rsidRDefault="0053737D" w:rsidP="0067126F">
            <w:pPr>
              <w:rPr>
                <w:del w:id="315" w:author="Cathala, Corinne" w:date="2017-09-11T11:39:00Z"/>
                <w:rFonts w:ascii="Arial" w:hAnsi="Arial" w:cs="Arial"/>
                <w:sz w:val="17"/>
                <w:szCs w:val="17"/>
              </w:rPr>
            </w:pPr>
            <w:del w:id="316" w:author="Cathala, Corinne" w:date="2017-09-11T11:39:00Z">
              <w:r w:rsidDel="002236C6">
                <w:rPr>
                  <w:rFonts w:ascii="Arial" w:hAnsi="Arial" w:cs="Arial"/>
                  <w:sz w:val="17"/>
                  <w:szCs w:val="17"/>
                </w:rPr>
                <w:delText>X</w:delText>
              </w:r>
            </w:del>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7" w14:textId="77777777" w:rsidR="00784C5C" w:rsidRPr="008003B6" w:rsidDel="002236C6" w:rsidRDefault="00784C5C" w:rsidP="0067126F">
            <w:pPr>
              <w:rPr>
                <w:del w:id="317" w:author="Cathala, Corinne" w:date="2017-09-11T11:39:00Z"/>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8" w14:textId="77777777" w:rsidR="00784C5C" w:rsidRPr="008003B6" w:rsidDel="002236C6" w:rsidRDefault="00784C5C" w:rsidP="0067126F">
            <w:pPr>
              <w:rPr>
                <w:del w:id="318" w:author="Cathala, Corinne" w:date="2017-09-11T11:39:00Z"/>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9" w14:textId="77777777" w:rsidR="00784C5C" w:rsidRPr="008003B6" w:rsidDel="002236C6" w:rsidRDefault="00784C5C" w:rsidP="0067126F">
            <w:pPr>
              <w:rPr>
                <w:del w:id="319" w:author="Cathala, Corinne" w:date="2017-09-11T11:39:00Z"/>
                <w:rFonts w:ascii="Arial" w:hAnsi="Arial" w:cs="Arial"/>
                <w:sz w:val="17"/>
                <w:szCs w:val="17"/>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A" w14:textId="77777777" w:rsidR="00784C5C" w:rsidRPr="008003B6" w:rsidDel="002236C6" w:rsidRDefault="00784C5C" w:rsidP="0067126F">
            <w:pPr>
              <w:rPr>
                <w:del w:id="320" w:author="Cathala, Corinne" w:date="2017-09-11T11:39:00Z"/>
                <w:rFonts w:ascii="Arial" w:hAnsi="Arial" w:cs="Arial"/>
                <w:sz w:val="17"/>
                <w:szCs w:val="17"/>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BB" w14:textId="77777777" w:rsidR="00784C5C" w:rsidRPr="008003B6" w:rsidDel="002236C6" w:rsidRDefault="00784C5C" w:rsidP="0067126F">
            <w:pPr>
              <w:rPr>
                <w:del w:id="321" w:author="Cathala, Corinne" w:date="2017-09-11T11:39:00Z"/>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BC" w14:textId="77777777" w:rsidR="00784C5C" w:rsidRPr="008003B6" w:rsidDel="002236C6" w:rsidRDefault="00784C5C" w:rsidP="0067126F">
            <w:pPr>
              <w:jc w:val="center"/>
              <w:rPr>
                <w:del w:id="322" w:author="Cathala, Corinne" w:date="2017-09-11T11:39:00Z"/>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BD" w14:textId="77777777" w:rsidR="00784C5C" w:rsidRPr="008003B6" w:rsidDel="002236C6" w:rsidRDefault="00784C5C" w:rsidP="0067126F">
            <w:pPr>
              <w:jc w:val="center"/>
              <w:rPr>
                <w:del w:id="323" w:author="Cathala, Corinne" w:date="2017-09-11T11:39:00Z"/>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BE" w14:textId="77777777" w:rsidR="00784C5C" w:rsidRPr="008003B6" w:rsidDel="002236C6" w:rsidRDefault="00784C5C" w:rsidP="0067126F">
            <w:pPr>
              <w:jc w:val="center"/>
              <w:rPr>
                <w:del w:id="324" w:author="Cathala, Corinne" w:date="2017-09-11T11:39:00Z"/>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BF" w14:textId="77777777" w:rsidR="00784C5C" w:rsidRPr="008003B6" w:rsidDel="002236C6" w:rsidRDefault="00784C5C" w:rsidP="0067126F">
            <w:pPr>
              <w:jc w:val="center"/>
              <w:rPr>
                <w:del w:id="325" w:author="Cathala, Corinne" w:date="2017-09-11T11:39:00Z"/>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8C0" w14:textId="77777777" w:rsidR="00784C5C" w:rsidRPr="008003B6" w:rsidDel="002236C6" w:rsidRDefault="00784C5C" w:rsidP="0067126F">
            <w:pPr>
              <w:jc w:val="center"/>
              <w:rPr>
                <w:del w:id="326" w:author="Cathala, Corinne" w:date="2017-09-11T11:39:00Z"/>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C1" w14:textId="77777777" w:rsidR="00784C5C" w:rsidRPr="008003B6" w:rsidDel="002236C6" w:rsidRDefault="00784C5C" w:rsidP="0067126F">
            <w:pPr>
              <w:jc w:val="center"/>
              <w:rPr>
                <w:del w:id="327" w:author="Cathala, Corinne" w:date="2017-09-11T11:39:00Z"/>
                <w:rFonts w:ascii="Arial" w:hAnsi="Arial" w:cs="Arial"/>
                <w:sz w:val="17"/>
                <w:szCs w:val="17"/>
              </w:rPr>
            </w:pPr>
            <w:del w:id="328" w:author="Cathala, Corinne" w:date="2017-09-11T11:39:00Z">
              <w:r w:rsidDel="002236C6">
                <w:rPr>
                  <w:rFonts w:ascii="Arial" w:hAnsi="Arial" w:cs="Arial"/>
                  <w:sz w:val="17"/>
                  <w:szCs w:val="17"/>
                </w:rPr>
                <w:delText>DINEPA/BID</w:delText>
              </w:r>
            </w:del>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C2" w14:textId="77777777" w:rsidR="00784C5C" w:rsidRPr="008003B6" w:rsidDel="002236C6" w:rsidRDefault="009538CC" w:rsidP="00B6744F">
            <w:pPr>
              <w:ind w:right="190"/>
              <w:jc w:val="center"/>
              <w:rPr>
                <w:del w:id="329" w:author="Cathala, Corinne" w:date="2017-09-11T11:39:00Z"/>
                <w:rFonts w:ascii="Arial" w:hAnsi="Arial" w:cs="Arial"/>
                <w:sz w:val="17"/>
                <w:szCs w:val="17"/>
              </w:rPr>
            </w:pPr>
            <w:del w:id="330" w:author="Cathala, Corinne" w:date="2017-09-11T11:39:00Z">
              <w:r w:rsidDel="002236C6">
                <w:rPr>
                  <w:rFonts w:ascii="Arial" w:hAnsi="Arial" w:cs="Arial"/>
                  <w:sz w:val="17"/>
                  <w:szCs w:val="17"/>
                </w:rPr>
                <w:delText>1 070 000</w:delText>
              </w:r>
            </w:del>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C3" w14:textId="77777777" w:rsidR="00784C5C" w:rsidRPr="008003B6" w:rsidDel="002236C6" w:rsidRDefault="00D92107" w:rsidP="00B6744F">
            <w:pPr>
              <w:ind w:right="190"/>
              <w:jc w:val="center"/>
              <w:rPr>
                <w:del w:id="331" w:author="Cathala, Corinne" w:date="2017-09-11T11:39:00Z"/>
                <w:rFonts w:ascii="Arial" w:hAnsi="Arial" w:cs="Arial"/>
                <w:sz w:val="17"/>
                <w:szCs w:val="17"/>
              </w:rPr>
            </w:pPr>
            <w:del w:id="332" w:author="Cathala, Corinne" w:date="2017-09-11T11:39:00Z">
              <w:r w:rsidRPr="008003B6" w:rsidDel="002236C6">
                <w:rPr>
                  <w:rFonts w:ascii="Arial" w:hAnsi="Arial" w:cs="Arial"/>
                  <w:sz w:val="17"/>
                  <w:szCs w:val="17"/>
                </w:rPr>
                <w:delText>Programa (Costos de administración)</w:delText>
              </w:r>
            </w:del>
          </w:p>
        </w:tc>
      </w:tr>
      <w:tr w:rsidR="00784C5C" w:rsidRPr="008003B6" w14:paraId="5D69A8E0"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C5" w14:textId="77777777" w:rsidR="00784C5C" w:rsidRPr="008003B6" w:rsidRDefault="00784C5C" w:rsidP="0067126F">
            <w:pPr>
              <w:ind w:left="352"/>
              <w:rPr>
                <w:rFonts w:ascii="Arial" w:hAnsi="Arial" w:cs="Arial"/>
                <w:sz w:val="17"/>
                <w:szCs w:val="17"/>
              </w:rPr>
            </w:pP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6" w14:textId="77777777" w:rsidR="00784C5C" w:rsidRPr="008003B6" w:rsidRDefault="00784C5C" w:rsidP="0067126F">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7"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8" w14:textId="77777777" w:rsidR="00784C5C" w:rsidRPr="008003B6" w:rsidRDefault="00784C5C" w:rsidP="0067126F">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9" w14:textId="77777777" w:rsidR="00784C5C" w:rsidRPr="008003B6" w:rsidRDefault="00784C5C" w:rsidP="0067126F">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A" w14:textId="77777777" w:rsidR="00784C5C" w:rsidRPr="008003B6" w:rsidRDefault="00784C5C"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B" w14:textId="77777777" w:rsidR="00784C5C" w:rsidRPr="008003B6" w:rsidRDefault="00784C5C" w:rsidP="0067126F">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C"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D" w14:textId="77777777" w:rsidR="00784C5C" w:rsidRPr="008003B6" w:rsidRDefault="00784C5C"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E" w14:textId="77777777" w:rsidR="00784C5C" w:rsidRPr="008003B6" w:rsidRDefault="00784C5C" w:rsidP="0067126F">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CF"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0" w14:textId="77777777" w:rsidR="00784C5C" w:rsidRPr="008003B6" w:rsidRDefault="00784C5C" w:rsidP="0067126F">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1" w14:textId="77777777" w:rsidR="00784C5C" w:rsidRPr="008003B6" w:rsidRDefault="00784C5C" w:rsidP="0067126F">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2"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3"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4" w14:textId="77777777" w:rsidR="00784C5C" w:rsidRPr="008003B6" w:rsidRDefault="00784C5C" w:rsidP="0067126F">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5" w14:textId="77777777" w:rsidR="00784C5C" w:rsidRPr="008003B6" w:rsidRDefault="00784C5C" w:rsidP="0067126F">
            <w:pPr>
              <w:rPr>
                <w:rFonts w:ascii="Arial" w:hAnsi="Arial" w:cs="Arial"/>
                <w:sz w:val="17"/>
                <w:szCs w:val="17"/>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6" w14:textId="77777777" w:rsidR="00784C5C" w:rsidRPr="008003B6" w:rsidRDefault="00784C5C" w:rsidP="0067126F">
            <w:pPr>
              <w:rPr>
                <w:rFonts w:ascii="Arial" w:hAnsi="Arial" w:cs="Arial"/>
                <w:sz w:val="17"/>
                <w:szCs w:val="17"/>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D7" w14:textId="77777777" w:rsidR="00784C5C" w:rsidRPr="008003B6" w:rsidRDefault="00784C5C" w:rsidP="0067126F">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D8" w14:textId="77777777" w:rsidR="00784C5C" w:rsidRPr="008003B6" w:rsidRDefault="00784C5C"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D9" w14:textId="77777777" w:rsidR="00784C5C" w:rsidRPr="008003B6" w:rsidRDefault="00784C5C"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DA" w14:textId="77777777" w:rsidR="00784C5C" w:rsidRPr="008003B6" w:rsidRDefault="00784C5C" w:rsidP="0067126F">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DB" w14:textId="77777777" w:rsidR="00784C5C" w:rsidRPr="008003B6" w:rsidRDefault="00784C5C" w:rsidP="0067126F">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8DC" w14:textId="77777777" w:rsidR="00784C5C" w:rsidRPr="008003B6" w:rsidRDefault="00784C5C" w:rsidP="0067126F">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DD" w14:textId="77777777" w:rsidR="00784C5C" w:rsidRPr="008003B6" w:rsidRDefault="00784C5C" w:rsidP="0067126F">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DE" w14:textId="77777777" w:rsidR="00784C5C" w:rsidRPr="008003B6" w:rsidRDefault="00784C5C" w:rsidP="00B6744F">
            <w:pPr>
              <w:ind w:right="190"/>
              <w:jc w:val="center"/>
              <w:rPr>
                <w:rFonts w:ascii="Arial" w:hAnsi="Arial" w:cs="Arial"/>
                <w:sz w:val="17"/>
                <w:szCs w:val="17"/>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DF" w14:textId="77777777" w:rsidR="00784C5C" w:rsidRPr="008003B6" w:rsidRDefault="00784C5C" w:rsidP="00B6744F">
            <w:pPr>
              <w:ind w:right="190"/>
              <w:jc w:val="center"/>
              <w:rPr>
                <w:rFonts w:ascii="Arial" w:hAnsi="Arial" w:cs="Arial"/>
                <w:sz w:val="17"/>
                <w:szCs w:val="17"/>
              </w:rPr>
            </w:pPr>
          </w:p>
        </w:tc>
      </w:tr>
      <w:tr w:rsidR="00784C5C" w:rsidRPr="008003B6" w14:paraId="5D69A8FC" w14:textId="77777777" w:rsidTr="00D92107">
        <w:trPr>
          <w:trHeight w:val="233"/>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E1" w14:textId="77777777" w:rsidR="00784C5C" w:rsidRPr="008003B6" w:rsidRDefault="00784C5C" w:rsidP="0067126F">
            <w:pPr>
              <w:ind w:left="352"/>
              <w:rPr>
                <w:rFonts w:ascii="Arial" w:hAnsi="Arial" w:cs="Arial"/>
                <w:sz w:val="17"/>
                <w:szCs w:val="17"/>
              </w:rPr>
            </w:pP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2" w14:textId="77777777" w:rsidR="00784C5C" w:rsidRPr="008003B6" w:rsidRDefault="00784C5C" w:rsidP="0067126F">
            <w:pPr>
              <w:rPr>
                <w:rFonts w:ascii="Arial" w:hAnsi="Arial" w:cs="Arial"/>
                <w:sz w:val="17"/>
                <w:szCs w:val="17"/>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3"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4" w14:textId="77777777" w:rsidR="00784C5C" w:rsidRPr="008003B6" w:rsidRDefault="00784C5C" w:rsidP="0067126F">
            <w:pPr>
              <w:rPr>
                <w:rFonts w:ascii="Arial" w:hAnsi="Arial" w:cs="Arial"/>
                <w:sz w:val="17"/>
                <w:szCs w:val="17"/>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5" w14:textId="77777777" w:rsidR="00784C5C" w:rsidRPr="008003B6" w:rsidRDefault="00784C5C" w:rsidP="0067126F">
            <w:pPr>
              <w:rPr>
                <w:rFonts w:ascii="Arial" w:hAnsi="Arial" w:cs="Arial"/>
                <w:sz w:val="17"/>
                <w:szCs w:val="17"/>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6" w14:textId="77777777" w:rsidR="00784C5C" w:rsidRPr="008003B6" w:rsidRDefault="00784C5C"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7" w14:textId="77777777" w:rsidR="00784C5C" w:rsidRPr="008003B6" w:rsidRDefault="00784C5C" w:rsidP="0067126F">
            <w:pPr>
              <w:rPr>
                <w:rFonts w:ascii="Arial" w:hAnsi="Arial" w:cs="Arial"/>
                <w:sz w:val="17"/>
                <w:szCs w:val="17"/>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8"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9" w14:textId="77777777" w:rsidR="00784C5C" w:rsidRPr="008003B6" w:rsidRDefault="00784C5C" w:rsidP="0067126F">
            <w:pPr>
              <w:rPr>
                <w:rFonts w:ascii="Arial" w:hAnsi="Arial" w:cs="Arial"/>
                <w:sz w:val="17"/>
                <w:szCs w:val="17"/>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A" w14:textId="77777777" w:rsidR="00784C5C" w:rsidRPr="008003B6" w:rsidRDefault="00784C5C" w:rsidP="0067126F">
            <w:pPr>
              <w:rPr>
                <w:rFonts w:ascii="Arial" w:hAnsi="Arial" w:cs="Arial"/>
                <w:sz w:val="17"/>
                <w:szCs w:val="17"/>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B"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C" w14:textId="77777777" w:rsidR="00784C5C" w:rsidRPr="008003B6" w:rsidRDefault="00784C5C" w:rsidP="0067126F">
            <w:pPr>
              <w:rPr>
                <w:rFonts w:ascii="Arial" w:hAnsi="Arial" w:cs="Arial"/>
                <w:sz w:val="17"/>
                <w:szCs w:val="17"/>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D" w14:textId="77777777" w:rsidR="00784C5C" w:rsidRPr="008003B6" w:rsidRDefault="00784C5C" w:rsidP="0067126F">
            <w:pPr>
              <w:rPr>
                <w:rFonts w:ascii="Arial" w:hAnsi="Arial" w:cs="Arial"/>
                <w:sz w:val="17"/>
                <w:szCs w:val="17"/>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E"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EF" w14:textId="77777777" w:rsidR="00784C5C" w:rsidRPr="008003B6" w:rsidRDefault="00784C5C" w:rsidP="0067126F">
            <w:pP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0" w14:textId="77777777" w:rsidR="00784C5C" w:rsidRPr="008003B6" w:rsidRDefault="00784C5C" w:rsidP="0067126F">
            <w:pPr>
              <w:rPr>
                <w:rFonts w:ascii="Arial" w:hAnsi="Arial" w:cs="Arial"/>
                <w:sz w:val="17"/>
                <w:szCs w:val="17"/>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1" w14:textId="77777777" w:rsidR="00784C5C" w:rsidRPr="008003B6" w:rsidRDefault="00784C5C" w:rsidP="0067126F">
            <w:pPr>
              <w:rPr>
                <w:rFonts w:ascii="Arial" w:hAnsi="Arial" w:cs="Arial"/>
                <w:sz w:val="17"/>
                <w:szCs w:val="17"/>
              </w:rPr>
            </w:pPr>
          </w:p>
        </w:tc>
        <w:tc>
          <w:tcPr>
            <w:tcW w:w="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2" w14:textId="77777777" w:rsidR="00784C5C" w:rsidRPr="008003B6" w:rsidRDefault="00784C5C" w:rsidP="0067126F">
            <w:pPr>
              <w:rPr>
                <w:rFonts w:ascii="Arial" w:hAnsi="Arial" w:cs="Arial"/>
                <w:sz w:val="17"/>
                <w:szCs w:val="17"/>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3" w14:textId="77777777" w:rsidR="00784C5C" w:rsidRPr="008003B6" w:rsidRDefault="00784C5C" w:rsidP="0067126F">
            <w:pPr>
              <w:rPr>
                <w:rFonts w:ascii="Arial" w:hAnsi="Arial" w:cs="Arial"/>
                <w:sz w:val="17"/>
                <w:szCs w:val="17"/>
              </w:rPr>
            </w:pPr>
          </w:p>
        </w:tc>
        <w:tc>
          <w:tcPr>
            <w:tcW w:w="285" w:type="dxa"/>
            <w:tcBorders>
              <w:top w:val="single" w:sz="4" w:space="0" w:color="000000"/>
              <w:left w:val="single" w:sz="4" w:space="0" w:color="000000"/>
              <w:bottom w:val="single" w:sz="4" w:space="0" w:color="000000"/>
              <w:right w:val="single" w:sz="4" w:space="0" w:color="000000"/>
            </w:tcBorders>
          </w:tcPr>
          <w:p w14:paraId="5D69A8F4" w14:textId="77777777" w:rsidR="00784C5C" w:rsidRPr="008003B6" w:rsidRDefault="00784C5C"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F5" w14:textId="77777777" w:rsidR="00784C5C" w:rsidRPr="008003B6" w:rsidRDefault="00784C5C" w:rsidP="0067126F">
            <w:pPr>
              <w:jc w:val="center"/>
              <w:rPr>
                <w:rFonts w:ascii="Arial" w:hAnsi="Arial" w:cs="Arial"/>
                <w:sz w:val="17"/>
                <w:szCs w:val="17"/>
              </w:rPr>
            </w:pPr>
          </w:p>
        </w:tc>
        <w:tc>
          <w:tcPr>
            <w:tcW w:w="270" w:type="dxa"/>
            <w:tcBorders>
              <w:top w:val="single" w:sz="4" w:space="0" w:color="000000"/>
              <w:left w:val="single" w:sz="4" w:space="0" w:color="000000"/>
              <w:bottom w:val="single" w:sz="4" w:space="0" w:color="000000"/>
              <w:right w:val="single" w:sz="4" w:space="0" w:color="000000"/>
            </w:tcBorders>
          </w:tcPr>
          <w:p w14:paraId="5D69A8F6" w14:textId="77777777" w:rsidR="00784C5C" w:rsidRPr="008003B6" w:rsidRDefault="00784C5C" w:rsidP="0067126F">
            <w:pPr>
              <w:jc w:val="center"/>
              <w:rPr>
                <w:rFonts w:ascii="Arial" w:hAnsi="Arial" w:cs="Arial"/>
                <w:sz w:val="17"/>
                <w:szCs w:val="17"/>
              </w:rPr>
            </w:pPr>
          </w:p>
        </w:tc>
        <w:tc>
          <w:tcPr>
            <w:tcW w:w="360" w:type="dxa"/>
            <w:tcBorders>
              <w:top w:val="single" w:sz="4" w:space="0" w:color="000000"/>
              <w:left w:val="single" w:sz="4" w:space="0" w:color="000000"/>
              <w:bottom w:val="single" w:sz="4" w:space="0" w:color="000000"/>
              <w:right w:val="single" w:sz="4" w:space="0" w:color="000000"/>
            </w:tcBorders>
          </w:tcPr>
          <w:p w14:paraId="5D69A8F7" w14:textId="77777777" w:rsidR="00784C5C" w:rsidRPr="008003B6" w:rsidRDefault="00784C5C" w:rsidP="0067126F">
            <w:pPr>
              <w:jc w:val="center"/>
              <w:rPr>
                <w:rFonts w:ascii="Arial" w:hAnsi="Arial" w:cs="Arial"/>
                <w:sz w:val="17"/>
                <w:szCs w:val="17"/>
              </w:rPr>
            </w:pPr>
          </w:p>
        </w:tc>
        <w:tc>
          <w:tcPr>
            <w:tcW w:w="355" w:type="dxa"/>
            <w:tcBorders>
              <w:top w:val="single" w:sz="4" w:space="0" w:color="000000"/>
              <w:left w:val="single" w:sz="4" w:space="0" w:color="000000"/>
              <w:bottom w:val="single" w:sz="4" w:space="0" w:color="000000"/>
              <w:right w:val="single" w:sz="4" w:space="0" w:color="000000"/>
            </w:tcBorders>
          </w:tcPr>
          <w:p w14:paraId="5D69A8F8" w14:textId="77777777" w:rsidR="00784C5C" w:rsidRPr="008003B6" w:rsidRDefault="00784C5C" w:rsidP="0067126F">
            <w:pPr>
              <w:jc w:val="center"/>
              <w:rPr>
                <w:rFonts w:ascii="Arial" w:hAnsi="Arial" w:cs="Arial"/>
                <w:sz w:val="17"/>
                <w:szCs w:val="17"/>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F9" w14:textId="77777777" w:rsidR="00784C5C" w:rsidRPr="008003B6" w:rsidRDefault="00784C5C" w:rsidP="0067126F">
            <w:pPr>
              <w:jc w:val="center"/>
              <w:rPr>
                <w:rFonts w:ascii="Arial" w:hAnsi="Arial" w:cs="Arial"/>
                <w:sz w:val="17"/>
                <w:szCs w:val="17"/>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FA" w14:textId="77777777" w:rsidR="00784C5C" w:rsidRPr="008003B6" w:rsidRDefault="00784C5C" w:rsidP="00B6744F">
            <w:pPr>
              <w:ind w:right="190"/>
              <w:jc w:val="center"/>
              <w:rPr>
                <w:rFonts w:ascii="Arial" w:hAnsi="Arial" w:cs="Arial"/>
                <w:sz w:val="17"/>
                <w:szCs w:val="17"/>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9A8FB" w14:textId="77777777" w:rsidR="00784C5C" w:rsidRPr="008003B6" w:rsidRDefault="00784C5C" w:rsidP="00B6744F">
            <w:pPr>
              <w:ind w:right="190"/>
              <w:jc w:val="center"/>
              <w:rPr>
                <w:rFonts w:ascii="Arial" w:hAnsi="Arial" w:cs="Arial"/>
                <w:sz w:val="17"/>
                <w:szCs w:val="17"/>
              </w:rPr>
            </w:pPr>
          </w:p>
        </w:tc>
      </w:tr>
      <w:tr w:rsidR="002A7765" w:rsidRPr="008003B6" w14:paraId="5D69A900" w14:textId="77777777" w:rsidTr="00D92107">
        <w:trPr>
          <w:trHeight w:val="60"/>
          <w:jc w:val="center"/>
        </w:trPr>
        <w:tc>
          <w:tcPr>
            <w:tcW w:w="12095" w:type="dxa"/>
            <w:gridSpan w:val="2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D" w14:textId="77777777" w:rsidR="002A7765" w:rsidRPr="008003B6" w:rsidRDefault="002A7765">
            <w:pPr>
              <w:jc w:val="right"/>
              <w:rPr>
                <w:rFonts w:ascii="Arial" w:hAnsi="Arial" w:cs="Arial"/>
                <w:b/>
                <w:sz w:val="17"/>
                <w:szCs w:val="17"/>
              </w:rPr>
            </w:pPr>
            <w:r w:rsidRPr="008003B6">
              <w:rPr>
                <w:rFonts w:ascii="Arial" w:hAnsi="Arial" w:cs="Arial"/>
                <w:b/>
                <w:sz w:val="17"/>
                <w:szCs w:val="17"/>
              </w:rPr>
              <w:t>Costo Total</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E" w14:textId="77777777" w:rsidR="002A7765" w:rsidRPr="008003B6" w:rsidRDefault="002236C6" w:rsidP="00B30577">
            <w:pPr>
              <w:ind w:right="190"/>
              <w:jc w:val="right"/>
              <w:rPr>
                <w:rFonts w:ascii="Arial" w:hAnsi="Arial" w:cs="Arial"/>
                <w:b/>
                <w:smallCaps/>
                <w:sz w:val="17"/>
                <w:szCs w:val="17"/>
              </w:rPr>
            </w:pPr>
            <w:ins w:id="333" w:author="Cathala, Corinne" w:date="2017-09-11T11:40:00Z">
              <w:r>
                <w:rPr>
                  <w:rFonts w:ascii="Arial" w:hAnsi="Arial" w:cs="Arial"/>
                  <w:b/>
                  <w:sz w:val="17"/>
                  <w:szCs w:val="17"/>
                </w:rPr>
                <w:t>500.000</w:t>
              </w:r>
            </w:ins>
            <w:del w:id="334" w:author="Cathala, Corinne" w:date="2017-09-11T11:40:00Z">
              <w:r w:rsidR="009538CC" w:rsidDel="002236C6">
                <w:rPr>
                  <w:rFonts w:ascii="Arial" w:hAnsi="Arial" w:cs="Arial"/>
                  <w:b/>
                  <w:sz w:val="17"/>
                  <w:szCs w:val="17"/>
                </w:rPr>
                <w:delText xml:space="preserve">1 </w:delText>
              </w:r>
              <w:r w:rsidR="00874244" w:rsidDel="002236C6">
                <w:rPr>
                  <w:rFonts w:ascii="Arial" w:hAnsi="Arial" w:cs="Arial"/>
                  <w:b/>
                  <w:sz w:val="17"/>
                  <w:szCs w:val="17"/>
                </w:rPr>
                <w:delText>5</w:delText>
              </w:r>
              <w:r w:rsidR="00213752" w:rsidRPr="008003B6" w:rsidDel="002236C6">
                <w:rPr>
                  <w:rFonts w:ascii="Arial" w:hAnsi="Arial" w:cs="Arial"/>
                  <w:b/>
                  <w:sz w:val="17"/>
                  <w:szCs w:val="17"/>
                </w:rPr>
                <w:delText>0</w:delText>
              </w:r>
              <w:r w:rsidR="009538CC" w:rsidDel="002236C6">
                <w:rPr>
                  <w:rFonts w:ascii="Arial" w:hAnsi="Arial" w:cs="Arial"/>
                  <w:b/>
                  <w:sz w:val="17"/>
                  <w:szCs w:val="17"/>
                </w:rPr>
                <w:delText>0</w:delText>
              </w:r>
              <w:r w:rsidR="00B30577" w:rsidRPr="008003B6" w:rsidDel="002236C6">
                <w:rPr>
                  <w:rFonts w:ascii="Arial" w:hAnsi="Arial" w:cs="Arial"/>
                  <w:b/>
                  <w:sz w:val="17"/>
                  <w:szCs w:val="17"/>
                </w:rPr>
                <w:delText xml:space="preserve"> </w:delText>
              </w:r>
              <w:r w:rsidR="002A7765" w:rsidRPr="008003B6" w:rsidDel="002236C6">
                <w:rPr>
                  <w:rFonts w:ascii="Arial" w:hAnsi="Arial" w:cs="Arial"/>
                  <w:b/>
                  <w:sz w:val="17"/>
                  <w:szCs w:val="17"/>
                </w:rPr>
                <w:delText>000</w:delText>
              </w:r>
            </w:del>
          </w:p>
        </w:tc>
        <w:tc>
          <w:tcPr>
            <w:tcW w:w="17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A8FF" w14:textId="77777777" w:rsidR="002A7765" w:rsidRPr="008003B6" w:rsidRDefault="002A7765" w:rsidP="00EC5F8C">
            <w:pPr>
              <w:ind w:right="190"/>
              <w:rPr>
                <w:rFonts w:ascii="Arial" w:hAnsi="Arial" w:cs="Arial"/>
                <w:sz w:val="17"/>
                <w:szCs w:val="17"/>
              </w:rPr>
            </w:pPr>
          </w:p>
        </w:tc>
      </w:tr>
    </w:tbl>
    <w:p w14:paraId="5D69A901" w14:textId="58148608" w:rsidR="00F67238" w:rsidDel="005246DA" w:rsidRDefault="00F67238">
      <w:pPr>
        <w:suppressAutoHyphens w:val="0"/>
        <w:rPr>
          <w:del w:id="335" w:author="Guerrero Rivera, Marilyn Ivette" w:date="2017-09-11T14:09:00Z"/>
        </w:rPr>
      </w:pPr>
      <w:del w:id="336" w:author="Guerrero Rivera, Marilyn Ivette" w:date="2017-09-11T14:09:00Z">
        <w:r w:rsidDel="005246DA">
          <w:br w:type="page"/>
        </w:r>
      </w:del>
    </w:p>
    <w:p w14:paraId="5D69A902" w14:textId="77777777" w:rsidR="00F67238" w:rsidRPr="00212F82" w:rsidDel="007B6918" w:rsidRDefault="00F67238">
      <w:pPr>
        <w:suppressAutoHyphens w:val="0"/>
        <w:jc w:val="center"/>
        <w:rPr>
          <w:del w:id="337" w:author="Perez Monforte, Sergio" w:date="2017-09-11T13:40:00Z"/>
          <w:rFonts w:ascii="Arial" w:hAnsi="Arial" w:cs="Arial"/>
          <w:b/>
          <w:sz w:val="22"/>
          <w:szCs w:val="22"/>
        </w:rPr>
        <w:pPrChange w:id="338" w:author="Guerrero Rivera, Marilyn Ivette" w:date="2017-09-11T14:09:00Z">
          <w:pPr>
            <w:jc w:val="center"/>
          </w:pPr>
        </w:pPrChange>
      </w:pPr>
      <w:del w:id="339" w:author="Perez Monforte, Sergio" w:date="2017-09-11T13:40:00Z">
        <w:r w:rsidRPr="00212F82" w:rsidDel="007B6918">
          <w:rPr>
            <w:rFonts w:ascii="Arial" w:hAnsi="Arial" w:cs="Arial"/>
            <w:b/>
            <w:sz w:val="22"/>
            <w:szCs w:val="22"/>
          </w:rPr>
          <w:lastRenderedPageBreak/>
          <w:delText xml:space="preserve">Annex    </w:delText>
        </w:r>
      </w:del>
    </w:p>
    <w:p w14:paraId="5D69A903" w14:textId="77777777" w:rsidR="00F67238" w:rsidDel="007B6918" w:rsidRDefault="00F67238" w:rsidP="00F67238">
      <w:pPr>
        <w:jc w:val="center"/>
        <w:rPr>
          <w:del w:id="340" w:author="Perez Monforte, Sergio" w:date="2017-09-11T13:40:00Z"/>
          <w:rFonts w:ascii="Arial" w:hAnsi="Arial" w:cs="Arial"/>
          <w:b/>
          <w:sz w:val="28"/>
          <w:szCs w:val="28"/>
        </w:rPr>
      </w:pPr>
    </w:p>
    <w:p w14:paraId="5D69A904" w14:textId="77777777" w:rsidR="00F67238" w:rsidRPr="00212F82" w:rsidDel="007B6918" w:rsidRDefault="00F67238" w:rsidP="00F67238">
      <w:pPr>
        <w:jc w:val="center"/>
        <w:rPr>
          <w:del w:id="341" w:author="Perez Monforte, Sergio" w:date="2017-09-11T13:40:00Z"/>
          <w:rFonts w:ascii="Arial" w:hAnsi="Arial" w:cs="Arial"/>
          <w:b/>
          <w:sz w:val="22"/>
          <w:szCs w:val="22"/>
        </w:rPr>
      </w:pPr>
      <w:del w:id="342" w:author="Perez Monforte, Sergio" w:date="2017-09-11T13:40:00Z">
        <w:r w:rsidRPr="00212F82" w:rsidDel="007B6918">
          <w:rPr>
            <w:rFonts w:ascii="Arial" w:hAnsi="Arial" w:cs="Arial"/>
            <w:b/>
            <w:sz w:val="22"/>
            <w:szCs w:val="22"/>
          </w:rPr>
          <w:delText>IMPACT EVALUATION PLAN</w:delText>
        </w:r>
      </w:del>
    </w:p>
    <w:p w14:paraId="5D69A905" w14:textId="77777777" w:rsidR="00F67238" w:rsidRPr="00212F82" w:rsidDel="007B6918" w:rsidRDefault="00F67238" w:rsidP="00F67238">
      <w:pPr>
        <w:jc w:val="center"/>
        <w:rPr>
          <w:del w:id="343" w:author="Perez Monforte, Sergio" w:date="2017-09-11T13:40:00Z"/>
          <w:rFonts w:ascii="Arial" w:hAnsi="Arial" w:cs="Arial"/>
          <w:b/>
          <w:sz w:val="22"/>
          <w:szCs w:val="22"/>
        </w:rPr>
      </w:pPr>
      <w:del w:id="344" w:author="Perez Monforte, Sergio" w:date="2017-09-11T13:40:00Z">
        <w:r w:rsidRPr="00212F82" w:rsidDel="007B6918">
          <w:rPr>
            <w:rFonts w:ascii="Arial" w:hAnsi="Arial" w:cs="Arial"/>
            <w:b/>
            <w:sz w:val="22"/>
            <w:szCs w:val="22"/>
          </w:rPr>
          <w:delText>PORT-AU-PRINCE WATER AND SANITATION PROJECT III</w:delText>
        </w:r>
      </w:del>
    </w:p>
    <w:p w14:paraId="5D69A906" w14:textId="77777777" w:rsidR="00F67238" w:rsidRPr="00212F82" w:rsidDel="007B6918" w:rsidRDefault="00F67238" w:rsidP="00F67238">
      <w:pPr>
        <w:jc w:val="center"/>
        <w:rPr>
          <w:del w:id="345" w:author="Perez Monforte, Sergio" w:date="2017-09-11T13:40:00Z"/>
          <w:rFonts w:ascii="Arial" w:hAnsi="Arial" w:cs="Arial"/>
          <w:b/>
          <w:sz w:val="22"/>
          <w:szCs w:val="22"/>
        </w:rPr>
      </w:pPr>
      <w:del w:id="346" w:author="Perez Monforte, Sergio" w:date="2017-09-11T13:40:00Z">
        <w:r w:rsidRPr="00212F82" w:rsidDel="007B6918">
          <w:rPr>
            <w:rFonts w:ascii="Arial" w:hAnsi="Arial" w:cs="Arial"/>
            <w:b/>
            <w:sz w:val="22"/>
            <w:szCs w:val="22"/>
          </w:rPr>
          <w:delText>(HA-L1103)</w:delText>
        </w:r>
      </w:del>
    </w:p>
    <w:p w14:paraId="5D69A907"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347" w:author="Perez Monforte, Sergio" w:date="2017-09-11T13:40:00Z"/>
          <w:rFonts w:ascii="Arial" w:hAnsi="Arial" w:cs="Arial"/>
          <w:b/>
          <w:sz w:val="22"/>
          <w:szCs w:val="22"/>
        </w:rPr>
      </w:pPr>
      <w:del w:id="348" w:author="Perez Monforte, Sergio" w:date="2017-09-11T13:40:00Z">
        <w:r w:rsidRPr="00F67238" w:rsidDel="007B6918">
          <w:rPr>
            <w:rFonts w:ascii="Arial" w:hAnsi="Arial" w:cs="Arial"/>
            <w:b/>
            <w:sz w:val="22"/>
            <w:szCs w:val="22"/>
          </w:rPr>
          <w:delText>Background</w:delText>
        </w:r>
      </w:del>
    </w:p>
    <w:p w14:paraId="5D69A908" w14:textId="77777777" w:rsidR="00F67238" w:rsidRPr="00F67238" w:rsidDel="007B6918" w:rsidRDefault="00F67238" w:rsidP="00212F82">
      <w:pPr>
        <w:spacing w:before="120" w:after="120"/>
        <w:ind w:left="360"/>
        <w:jc w:val="both"/>
        <w:rPr>
          <w:del w:id="349" w:author="Perez Monforte, Sergio" w:date="2017-09-11T13:40:00Z"/>
          <w:rFonts w:ascii="Arial" w:hAnsi="Arial" w:cs="Arial"/>
          <w:sz w:val="22"/>
          <w:lang w:val="en-US"/>
        </w:rPr>
      </w:pPr>
      <w:del w:id="350" w:author="Perez Monforte, Sergio" w:date="2017-09-11T13:40:00Z">
        <w:r w:rsidRPr="00F67238" w:rsidDel="007B6918">
          <w:rPr>
            <w:rFonts w:ascii="Arial" w:hAnsi="Arial" w:cs="Arial"/>
            <w:sz w:val="22"/>
            <w:lang w:val="en-US"/>
          </w:rPr>
          <w:delText>A key challenge within the metropolitan area of Port-Au-Prince (MRPP) is to provide piped water to people living in informal settlements where approximately 50% of the population lives. The inhabitants of these densely packed slum neighborhoods of Port</w:delText>
        </w:r>
        <w:r w:rsidR="00AE3277" w:rsidDel="007B6918">
          <w:rPr>
            <w:rFonts w:ascii="Arial" w:hAnsi="Arial" w:cs="Arial"/>
            <w:sz w:val="22"/>
            <w:lang w:val="en-US"/>
          </w:rPr>
          <w:delText>-</w:delText>
        </w:r>
        <w:r w:rsidRPr="00F67238" w:rsidDel="007B6918">
          <w:rPr>
            <w:rFonts w:ascii="Arial" w:hAnsi="Arial" w:cs="Arial"/>
            <w:sz w:val="22"/>
            <w:lang w:val="en-US"/>
          </w:rPr>
          <w:delText>au</w:delText>
        </w:r>
        <w:r w:rsidR="00AE3277" w:rsidDel="007B6918">
          <w:rPr>
            <w:rFonts w:ascii="Arial" w:hAnsi="Arial" w:cs="Arial"/>
            <w:sz w:val="22"/>
            <w:lang w:val="en-US"/>
          </w:rPr>
          <w:delText>-</w:delText>
        </w:r>
        <w:r w:rsidRPr="00F67238" w:rsidDel="007B6918">
          <w:rPr>
            <w:rFonts w:ascii="Arial" w:hAnsi="Arial" w:cs="Arial"/>
            <w:sz w:val="22"/>
            <w:lang w:val="en-US"/>
          </w:rPr>
          <w:delText>Prince have limited access to improved water. Often the best thing is access to a public or shared tap. Water piped to the premises seems a good standard but the conventional approach has many difficulties of implementation considering the urban pattern and socio-economical characteristics of these areas. The condominial approach developed in Brazil in the 80s have proved to meet the challenges of providing water to these areas but needs to be contextualized to the Port</w:delText>
        </w:r>
        <w:r w:rsidR="00366A4F" w:rsidDel="007B6918">
          <w:rPr>
            <w:rFonts w:ascii="Arial" w:hAnsi="Arial" w:cs="Arial"/>
            <w:sz w:val="22"/>
            <w:lang w:val="en-US"/>
          </w:rPr>
          <w:delText>-</w:delText>
        </w:r>
        <w:r w:rsidRPr="00F67238" w:rsidDel="007B6918">
          <w:rPr>
            <w:rFonts w:ascii="Arial" w:hAnsi="Arial" w:cs="Arial"/>
            <w:sz w:val="22"/>
            <w:lang w:val="en-US"/>
          </w:rPr>
          <w:delText>au</w:delText>
        </w:r>
        <w:r w:rsidR="00366A4F" w:rsidDel="007B6918">
          <w:rPr>
            <w:rFonts w:ascii="Arial" w:hAnsi="Arial" w:cs="Arial"/>
            <w:sz w:val="22"/>
            <w:lang w:val="en-US"/>
          </w:rPr>
          <w:delText>-</w:delText>
        </w:r>
        <w:r w:rsidRPr="00F67238" w:rsidDel="007B6918">
          <w:rPr>
            <w:rFonts w:ascii="Arial" w:hAnsi="Arial" w:cs="Arial"/>
            <w:sz w:val="22"/>
            <w:lang w:val="en-US"/>
          </w:rPr>
          <w:delText>Prince water utility management capacities.</w:delText>
        </w:r>
      </w:del>
    </w:p>
    <w:p w14:paraId="5D69A909" w14:textId="77777777" w:rsidR="00F67238" w:rsidDel="007B6918" w:rsidRDefault="00F67238" w:rsidP="00212F82">
      <w:pPr>
        <w:spacing w:before="120" w:after="120"/>
        <w:ind w:left="360"/>
        <w:jc w:val="both"/>
        <w:rPr>
          <w:del w:id="351" w:author="Perez Monforte, Sergio" w:date="2017-09-11T13:40:00Z"/>
          <w:rFonts w:ascii="Arial" w:hAnsi="Arial" w:cs="Arial"/>
          <w:sz w:val="22"/>
          <w:szCs w:val="22"/>
          <w:lang w:val="en-US"/>
        </w:rPr>
      </w:pPr>
      <w:del w:id="352" w:author="Perez Monforte, Sergio" w:date="2017-09-11T13:40:00Z">
        <w:r w:rsidRPr="00F67238" w:rsidDel="007B6918">
          <w:rPr>
            <w:rFonts w:ascii="Arial" w:hAnsi="Arial" w:cs="Arial"/>
            <w:sz w:val="22"/>
            <w:szCs w:val="22"/>
            <w:lang w:val="en-US"/>
          </w:rPr>
          <w:delText>As agreed with DINEPA and the CTE-MRPP, pilot projects will be conducted in four neighborhoods of Port</w:delText>
        </w:r>
        <w:r w:rsidR="00366A4F" w:rsidDel="007B6918">
          <w:rPr>
            <w:rFonts w:ascii="Arial" w:hAnsi="Arial" w:cs="Arial"/>
            <w:sz w:val="22"/>
            <w:szCs w:val="22"/>
            <w:lang w:val="en-US"/>
          </w:rPr>
          <w:delText>-</w:delText>
        </w:r>
        <w:r w:rsidRPr="00F67238" w:rsidDel="007B6918">
          <w:rPr>
            <w:rFonts w:ascii="Arial" w:hAnsi="Arial" w:cs="Arial"/>
            <w:sz w:val="22"/>
            <w:szCs w:val="22"/>
            <w:lang w:val="en-US"/>
          </w:rPr>
          <w:delText>au</w:delText>
        </w:r>
        <w:r w:rsidR="00366A4F" w:rsidDel="007B6918">
          <w:rPr>
            <w:rFonts w:ascii="Arial" w:hAnsi="Arial" w:cs="Arial"/>
            <w:sz w:val="22"/>
            <w:szCs w:val="22"/>
            <w:lang w:val="en-US"/>
          </w:rPr>
          <w:delText>-</w:delText>
        </w:r>
        <w:r w:rsidRPr="00F67238" w:rsidDel="007B6918">
          <w:rPr>
            <w:rFonts w:ascii="Arial" w:hAnsi="Arial" w:cs="Arial"/>
            <w:sz w:val="22"/>
            <w:szCs w:val="22"/>
            <w:lang w:val="en-US"/>
          </w:rPr>
          <w:delText xml:space="preserve">Prince, which will consist of the construction of a semi-collective (also called “condominial”) network supplying the water to a meter at the border of the informal settlements. The pilot will consider two management alternatives: (i) management of the network conducted by private operators; and/or (ii) management by water committees. </w:delText>
        </w:r>
      </w:del>
    </w:p>
    <w:p w14:paraId="5D69A90A" w14:textId="77777777" w:rsidR="00F67238" w:rsidRPr="00F67238" w:rsidDel="007B6918" w:rsidRDefault="00F67238" w:rsidP="00212F82">
      <w:pPr>
        <w:spacing w:before="120" w:after="120"/>
        <w:ind w:left="360"/>
        <w:jc w:val="both"/>
        <w:rPr>
          <w:del w:id="353" w:author="Perez Monforte, Sergio" w:date="2017-09-11T13:40:00Z"/>
          <w:rFonts w:ascii="Arial" w:hAnsi="Arial" w:cs="Arial"/>
          <w:sz w:val="22"/>
          <w:szCs w:val="22"/>
          <w:lang w:val="en-US"/>
        </w:rPr>
      </w:pPr>
      <w:del w:id="354" w:author="Perez Monforte, Sergio" w:date="2017-09-11T13:40:00Z">
        <w:r w:rsidRPr="00F67238" w:rsidDel="007B6918">
          <w:rPr>
            <w:rFonts w:ascii="Arial" w:hAnsi="Arial" w:cs="Arial"/>
            <w:sz w:val="22"/>
            <w:szCs w:val="22"/>
            <w:lang w:val="en-US"/>
          </w:rPr>
          <w:delText>One objective of the proposed impact evaluation will be to quantify and provide evidence on what are the most cost-effective strategies to provide water services to people living in informal settlements. It is expected that the project will finance 400 condominial networks that could adopt one of the management systems that will be tested. </w:delText>
        </w:r>
      </w:del>
    </w:p>
    <w:p w14:paraId="5D69A90B" w14:textId="77777777" w:rsidR="00F67238" w:rsidRPr="00F67238" w:rsidDel="007B6918" w:rsidRDefault="00F67238" w:rsidP="00212F82">
      <w:pPr>
        <w:pStyle w:val="FootnoteText"/>
        <w:spacing w:before="120" w:line="276" w:lineRule="auto"/>
        <w:ind w:left="360" w:firstLine="0"/>
        <w:rPr>
          <w:del w:id="355" w:author="Perez Monforte, Sergio" w:date="2017-09-11T13:40:00Z"/>
          <w:rFonts w:ascii="Arial" w:hAnsi="Arial" w:cs="Arial"/>
          <w:sz w:val="22"/>
          <w:szCs w:val="22"/>
          <w:lang w:val="en-US"/>
        </w:rPr>
      </w:pPr>
      <w:del w:id="356" w:author="Perez Monforte, Sergio" w:date="2017-09-11T13:40:00Z">
        <w:r w:rsidRPr="00F67238" w:rsidDel="007B6918">
          <w:rPr>
            <w:rFonts w:ascii="Arial" w:hAnsi="Arial" w:cs="Arial"/>
            <w:sz w:val="22"/>
            <w:szCs w:val="22"/>
            <w:lang w:val="en-US"/>
          </w:rPr>
          <w:delText xml:space="preserve">Additionally, women dedicate an important percentage of their time to collect and transport water from water kiosks to their homes. In urban areas of Haiti, 82% of the population travel 30 minutes to reach the closest water source (source: The Now Institute (2014). Time savings in water collection could have consequences for women’s participation in income generating activities and education. </w:delText>
        </w:r>
      </w:del>
    </w:p>
    <w:p w14:paraId="5D69A90C" w14:textId="77777777" w:rsidR="00F67238" w:rsidRPr="00F67238" w:rsidDel="007B6918" w:rsidRDefault="00F67238" w:rsidP="00212F82">
      <w:pPr>
        <w:pStyle w:val="FootnoteText"/>
        <w:spacing w:before="120" w:line="276" w:lineRule="auto"/>
        <w:ind w:left="360" w:firstLine="0"/>
        <w:rPr>
          <w:del w:id="357" w:author="Perez Monforte, Sergio" w:date="2017-09-11T13:40:00Z"/>
          <w:rFonts w:ascii="Arial" w:hAnsi="Arial" w:cs="Arial"/>
          <w:sz w:val="22"/>
          <w:szCs w:val="22"/>
          <w:lang w:val="en-US"/>
        </w:rPr>
      </w:pPr>
      <w:del w:id="358" w:author="Perez Monforte, Sergio" w:date="2017-09-11T13:40:00Z">
        <w:r w:rsidRPr="00F67238" w:rsidDel="007B6918">
          <w:rPr>
            <w:rFonts w:ascii="Arial" w:hAnsi="Arial" w:cs="Arial"/>
            <w:sz w:val="22"/>
            <w:szCs w:val="22"/>
            <w:lang w:val="en-US"/>
          </w:rPr>
          <w:delText xml:space="preserve">Finally, proper hand washing and other sanitary practices are limited within poor households in MRPP. According to a recent household survey, only 5% of households have proper means of washing hands including soap. Improving access to water could promote more sanitary practices and thus could have implications for health outcomes particularly for children. Another objective of the evaluation then will be to quantify the general impacts of accessing to water services on sanitary and gender-related outcomes. </w:delText>
        </w:r>
      </w:del>
    </w:p>
    <w:p w14:paraId="5D69A90D"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359" w:author="Perez Monforte, Sergio" w:date="2017-09-11T13:40:00Z"/>
          <w:rFonts w:ascii="Arial" w:hAnsi="Arial" w:cs="Arial"/>
          <w:b/>
          <w:sz w:val="22"/>
          <w:szCs w:val="22"/>
        </w:rPr>
      </w:pPr>
      <w:del w:id="360" w:author="Perez Monforte, Sergio" w:date="2017-09-11T13:40:00Z">
        <w:r w:rsidRPr="00F67238" w:rsidDel="007B6918">
          <w:rPr>
            <w:rFonts w:ascii="Arial" w:hAnsi="Arial" w:cs="Arial"/>
            <w:b/>
            <w:sz w:val="22"/>
            <w:szCs w:val="22"/>
          </w:rPr>
          <w:delText>Evaluation questions</w:delText>
        </w:r>
      </w:del>
    </w:p>
    <w:p w14:paraId="5D69A90E" w14:textId="77777777" w:rsidR="00F67238" w:rsidRPr="00F67238" w:rsidDel="007B6918" w:rsidRDefault="00F67238" w:rsidP="00212F82">
      <w:pPr>
        <w:spacing w:before="120" w:after="120"/>
        <w:ind w:left="360"/>
        <w:jc w:val="both"/>
        <w:rPr>
          <w:del w:id="361" w:author="Perez Monforte, Sergio" w:date="2017-09-11T13:40:00Z"/>
          <w:rFonts w:ascii="Arial" w:hAnsi="Arial" w:cs="Arial"/>
          <w:sz w:val="22"/>
          <w:szCs w:val="22"/>
        </w:rPr>
      </w:pPr>
      <w:del w:id="362" w:author="Perez Monforte, Sergio" w:date="2017-09-11T13:40:00Z">
        <w:r w:rsidRPr="00F67238" w:rsidDel="007B6918">
          <w:rPr>
            <w:rFonts w:ascii="Arial" w:hAnsi="Arial" w:cs="Arial"/>
            <w:sz w:val="22"/>
            <w:szCs w:val="22"/>
            <w:lang w:val="en-US"/>
          </w:rPr>
          <w:delText xml:space="preserve">The proposed impact evaluation will quantify impacts of the infrastructure investment component of the program as well as impacts for different water system management models. </w:delText>
        </w:r>
        <w:r w:rsidRPr="00F67238" w:rsidDel="007B6918">
          <w:rPr>
            <w:rFonts w:ascii="Arial" w:hAnsi="Arial" w:cs="Arial"/>
            <w:sz w:val="22"/>
            <w:szCs w:val="22"/>
          </w:rPr>
          <w:delText xml:space="preserve">Below </w:delText>
        </w:r>
        <w:r w:rsidDel="007B6918">
          <w:rPr>
            <w:rFonts w:ascii="Arial" w:hAnsi="Arial" w:cs="Arial"/>
            <w:sz w:val="22"/>
            <w:szCs w:val="22"/>
          </w:rPr>
          <w:delText>are</w:delText>
        </w:r>
        <w:r w:rsidRPr="00F67238" w:rsidDel="007B6918">
          <w:rPr>
            <w:rFonts w:ascii="Arial" w:hAnsi="Arial" w:cs="Arial"/>
            <w:sz w:val="22"/>
            <w:szCs w:val="22"/>
          </w:rPr>
          <w:delText xml:space="preserve"> summarize</w:delText>
        </w:r>
        <w:r w:rsidDel="007B6918">
          <w:rPr>
            <w:rFonts w:ascii="Arial" w:hAnsi="Arial" w:cs="Arial"/>
            <w:sz w:val="22"/>
            <w:szCs w:val="22"/>
          </w:rPr>
          <w:delText>d</w:delText>
        </w:r>
        <w:r w:rsidRPr="00F67238" w:rsidDel="007B6918">
          <w:rPr>
            <w:rFonts w:ascii="Arial" w:hAnsi="Arial" w:cs="Arial"/>
            <w:sz w:val="22"/>
            <w:szCs w:val="22"/>
          </w:rPr>
          <w:delText xml:space="preserve"> the main evaluation questions:</w:delText>
        </w:r>
      </w:del>
    </w:p>
    <w:p w14:paraId="5D69A90F" w14:textId="77777777" w:rsidR="00F67238" w:rsidRPr="00F67238" w:rsidDel="007B6918" w:rsidRDefault="00F67238" w:rsidP="00212F82">
      <w:pPr>
        <w:pStyle w:val="ListParagraph"/>
        <w:numPr>
          <w:ilvl w:val="0"/>
          <w:numId w:val="18"/>
        </w:numPr>
        <w:suppressAutoHyphens w:val="0"/>
        <w:autoSpaceDN/>
        <w:spacing w:before="120" w:after="120" w:line="276" w:lineRule="auto"/>
        <w:contextualSpacing/>
        <w:jc w:val="both"/>
        <w:textAlignment w:val="auto"/>
        <w:rPr>
          <w:del w:id="363" w:author="Perez Monforte, Sergio" w:date="2017-09-11T13:40:00Z"/>
          <w:rFonts w:ascii="Arial" w:hAnsi="Arial" w:cs="Arial"/>
          <w:sz w:val="22"/>
          <w:szCs w:val="22"/>
          <w:lang w:val="en-US"/>
        </w:rPr>
      </w:pPr>
      <w:del w:id="364" w:author="Perez Monforte, Sergio" w:date="2017-09-11T13:40:00Z">
        <w:r w:rsidRPr="00F67238" w:rsidDel="007B6918">
          <w:rPr>
            <w:rFonts w:ascii="Arial" w:hAnsi="Arial" w:cs="Arial"/>
            <w:sz w:val="22"/>
            <w:szCs w:val="22"/>
            <w:lang w:val="en-US"/>
          </w:rPr>
          <w:lastRenderedPageBreak/>
          <w:delText>What is the impact of the investment in water infrastructure on:</w:delText>
        </w:r>
      </w:del>
    </w:p>
    <w:p w14:paraId="5D69A910"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65" w:author="Perez Monforte, Sergio" w:date="2017-09-11T13:40:00Z"/>
          <w:rFonts w:ascii="Arial" w:hAnsi="Arial" w:cs="Arial"/>
          <w:sz w:val="22"/>
          <w:szCs w:val="22"/>
        </w:rPr>
      </w:pPr>
      <w:del w:id="366" w:author="Perez Monforte, Sergio" w:date="2017-09-11T13:40:00Z">
        <w:r w:rsidRPr="00F67238" w:rsidDel="007B6918">
          <w:rPr>
            <w:rFonts w:ascii="Arial" w:hAnsi="Arial" w:cs="Arial"/>
            <w:sz w:val="22"/>
            <w:szCs w:val="22"/>
          </w:rPr>
          <w:delText>household water consumption?</w:delText>
        </w:r>
      </w:del>
    </w:p>
    <w:p w14:paraId="5D69A911"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67" w:author="Perez Monforte, Sergio" w:date="2017-09-11T13:40:00Z"/>
          <w:rFonts w:ascii="Arial" w:hAnsi="Arial" w:cs="Arial"/>
          <w:sz w:val="22"/>
          <w:szCs w:val="22"/>
        </w:rPr>
      </w:pPr>
      <w:del w:id="368" w:author="Perez Monforte, Sergio" w:date="2017-09-11T13:40:00Z">
        <w:r w:rsidRPr="00F67238" w:rsidDel="007B6918">
          <w:rPr>
            <w:rFonts w:ascii="Arial" w:hAnsi="Arial" w:cs="Arial"/>
            <w:sz w:val="22"/>
            <w:szCs w:val="22"/>
          </w:rPr>
          <w:delText>quality of the service? Confiabilidad,</w:delText>
        </w:r>
        <w:r w:rsidR="00AE3277" w:rsidDel="007B6918">
          <w:rPr>
            <w:rFonts w:ascii="Arial" w:hAnsi="Arial" w:cs="Arial"/>
            <w:sz w:val="22"/>
            <w:szCs w:val="22"/>
          </w:rPr>
          <w:delText xml:space="preserve"> </w:delText>
        </w:r>
        <w:r w:rsidRPr="00F67238" w:rsidDel="007B6918">
          <w:rPr>
            <w:rFonts w:ascii="Arial" w:hAnsi="Arial" w:cs="Arial"/>
            <w:sz w:val="22"/>
            <w:szCs w:val="22"/>
          </w:rPr>
          <w:delText>calidad del agua?</w:delText>
        </w:r>
      </w:del>
    </w:p>
    <w:p w14:paraId="5D69A912"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69" w:author="Perez Monforte, Sergio" w:date="2017-09-11T13:40:00Z"/>
          <w:rFonts w:ascii="Arial" w:hAnsi="Arial" w:cs="Arial"/>
          <w:sz w:val="22"/>
          <w:szCs w:val="22"/>
        </w:rPr>
      </w:pPr>
      <w:del w:id="370" w:author="Perez Monforte, Sergio" w:date="2017-09-11T13:40:00Z">
        <w:r w:rsidRPr="00F67238" w:rsidDel="007B6918">
          <w:rPr>
            <w:rFonts w:ascii="Arial" w:hAnsi="Arial" w:cs="Arial"/>
            <w:sz w:val="22"/>
            <w:szCs w:val="22"/>
          </w:rPr>
          <w:delText>adoption of sanitary solutions?</w:delText>
        </w:r>
      </w:del>
    </w:p>
    <w:p w14:paraId="5D69A913"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71" w:author="Perez Monforte, Sergio" w:date="2017-09-11T13:40:00Z"/>
          <w:rFonts w:ascii="Arial" w:hAnsi="Arial" w:cs="Arial"/>
          <w:sz w:val="22"/>
          <w:szCs w:val="22"/>
          <w:lang w:val="en-US"/>
        </w:rPr>
      </w:pPr>
      <w:del w:id="372" w:author="Perez Monforte, Sergio" w:date="2017-09-11T13:40:00Z">
        <w:r w:rsidRPr="00F67238" w:rsidDel="007B6918">
          <w:rPr>
            <w:rFonts w:ascii="Arial" w:hAnsi="Arial" w:cs="Arial"/>
            <w:sz w:val="22"/>
            <w:szCs w:val="22"/>
            <w:lang w:val="en-US"/>
          </w:rPr>
          <w:delText>time allocation decisions for women?</w:delText>
        </w:r>
      </w:del>
    </w:p>
    <w:p w14:paraId="5D69A914" w14:textId="77777777" w:rsidR="00F67238" w:rsidRPr="00F67238" w:rsidDel="007B6918" w:rsidRDefault="00F67238" w:rsidP="00F67238">
      <w:pPr>
        <w:pStyle w:val="ListParagraph"/>
        <w:ind w:left="2160"/>
        <w:jc w:val="both"/>
        <w:rPr>
          <w:del w:id="373" w:author="Perez Monforte, Sergio" w:date="2017-09-11T13:40:00Z"/>
          <w:rFonts w:ascii="Arial" w:hAnsi="Arial" w:cs="Arial"/>
          <w:sz w:val="22"/>
          <w:szCs w:val="22"/>
          <w:lang w:val="en-US"/>
        </w:rPr>
      </w:pPr>
    </w:p>
    <w:p w14:paraId="5D69A915" w14:textId="77777777" w:rsidR="00F67238" w:rsidRPr="00F67238" w:rsidDel="007B6918" w:rsidRDefault="00F67238" w:rsidP="00212F82">
      <w:pPr>
        <w:pStyle w:val="ListParagraph"/>
        <w:numPr>
          <w:ilvl w:val="0"/>
          <w:numId w:val="18"/>
        </w:numPr>
        <w:suppressAutoHyphens w:val="0"/>
        <w:autoSpaceDN/>
        <w:spacing w:before="120" w:after="120" w:line="276" w:lineRule="auto"/>
        <w:contextualSpacing/>
        <w:jc w:val="both"/>
        <w:textAlignment w:val="auto"/>
        <w:rPr>
          <w:del w:id="374" w:author="Perez Monforte, Sergio" w:date="2017-09-11T13:40:00Z"/>
          <w:rFonts w:ascii="Arial" w:hAnsi="Arial" w:cs="Arial"/>
          <w:sz w:val="22"/>
          <w:szCs w:val="22"/>
          <w:lang w:val="en-US"/>
        </w:rPr>
      </w:pPr>
      <w:del w:id="375" w:author="Perez Monforte, Sergio" w:date="2017-09-11T13:40:00Z">
        <w:r w:rsidRPr="00F67238" w:rsidDel="007B6918">
          <w:rPr>
            <w:rFonts w:ascii="Arial" w:hAnsi="Arial" w:cs="Arial"/>
            <w:sz w:val="22"/>
            <w:szCs w:val="22"/>
            <w:lang w:val="en-US"/>
          </w:rPr>
          <w:delText>What is the impact of different management models (private operator versus committee) on:</w:delText>
        </w:r>
      </w:del>
    </w:p>
    <w:p w14:paraId="5D69A916"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76" w:author="Perez Monforte, Sergio" w:date="2017-09-11T13:40:00Z"/>
          <w:rFonts w:ascii="Arial" w:hAnsi="Arial" w:cs="Arial"/>
          <w:sz w:val="22"/>
          <w:szCs w:val="22"/>
        </w:rPr>
      </w:pPr>
      <w:del w:id="377" w:author="Perez Monforte, Sergio" w:date="2017-09-11T13:40:00Z">
        <w:r w:rsidRPr="00F67238" w:rsidDel="007B6918">
          <w:rPr>
            <w:rFonts w:ascii="Arial" w:hAnsi="Arial" w:cs="Arial"/>
            <w:sz w:val="22"/>
            <w:szCs w:val="22"/>
          </w:rPr>
          <w:delText>household water consumption?</w:delText>
        </w:r>
      </w:del>
    </w:p>
    <w:p w14:paraId="5D69A917"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78" w:author="Perez Monforte, Sergio" w:date="2017-09-11T13:40:00Z"/>
          <w:rFonts w:ascii="Arial" w:hAnsi="Arial" w:cs="Arial"/>
          <w:sz w:val="22"/>
          <w:szCs w:val="22"/>
        </w:rPr>
      </w:pPr>
      <w:del w:id="379" w:author="Perez Monforte, Sergio" w:date="2017-09-11T13:40:00Z">
        <w:r w:rsidRPr="00F67238" w:rsidDel="007B6918">
          <w:rPr>
            <w:rFonts w:ascii="Arial" w:hAnsi="Arial" w:cs="Arial"/>
            <w:sz w:val="22"/>
            <w:szCs w:val="22"/>
          </w:rPr>
          <w:delText>connectivity to the system?</w:delText>
        </w:r>
      </w:del>
    </w:p>
    <w:p w14:paraId="5D69A918"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80" w:author="Perez Monforte, Sergio" w:date="2017-09-11T13:40:00Z"/>
          <w:rFonts w:ascii="Arial" w:hAnsi="Arial" w:cs="Arial"/>
          <w:sz w:val="22"/>
          <w:szCs w:val="22"/>
        </w:rPr>
      </w:pPr>
      <w:del w:id="381" w:author="Perez Monforte, Sergio" w:date="2017-09-11T13:40:00Z">
        <w:r w:rsidRPr="00F67238" w:rsidDel="007B6918">
          <w:rPr>
            <w:rFonts w:ascii="Arial" w:hAnsi="Arial" w:cs="Arial"/>
            <w:sz w:val="22"/>
            <w:szCs w:val="22"/>
          </w:rPr>
          <w:delText>collection rate?</w:delText>
        </w:r>
      </w:del>
    </w:p>
    <w:p w14:paraId="5D69A919"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82" w:author="Perez Monforte, Sergio" w:date="2017-09-11T13:40:00Z"/>
          <w:rFonts w:ascii="Arial" w:hAnsi="Arial" w:cs="Arial"/>
          <w:sz w:val="22"/>
          <w:szCs w:val="22"/>
        </w:rPr>
      </w:pPr>
      <w:del w:id="383" w:author="Perez Monforte, Sergio" w:date="2017-09-11T13:40:00Z">
        <w:r w:rsidRPr="00F67238" w:rsidDel="007B6918">
          <w:rPr>
            <w:rFonts w:ascii="Arial" w:hAnsi="Arial" w:cs="Arial"/>
            <w:sz w:val="22"/>
            <w:szCs w:val="22"/>
          </w:rPr>
          <w:delText xml:space="preserve">adoption of sanitary solutions? </w:delText>
        </w:r>
      </w:del>
    </w:p>
    <w:p w14:paraId="5D69A91A" w14:textId="77777777" w:rsidR="00F67238" w:rsidRPr="00F67238" w:rsidDel="007B6918" w:rsidRDefault="00F67238" w:rsidP="00F67238">
      <w:pPr>
        <w:pStyle w:val="ListParagraph"/>
        <w:numPr>
          <w:ilvl w:val="1"/>
          <w:numId w:val="18"/>
        </w:numPr>
        <w:suppressAutoHyphens w:val="0"/>
        <w:autoSpaceDN/>
        <w:spacing w:after="200" w:line="276" w:lineRule="auto"/>
        <w:contextualSpacing/>
        <w:jc w:val="both"/>
        <w:textAlignment w:val="auto"/>
        <w:rPr>
          <w:del w:id="384" w:author="Perez Monforte, Sergio" w:date="2017-09-11T13:40:00Z"/>
          <w:rFonts w:ascii="Arial" w:hAnsi="Arial" w:cs="Arial"/>
          <w:sz w:val="22"/>
          <w:szCs w:val="22"/>
          <w:lang w:val="en-US"/>
        </w:rPr>
      </w:pPr>
      <w:del w:id="385" w:author="Perez Monforte, Sergio" w:date="2017-09-11T13:40:00Z">
        <w:r w:rsidRPr="00F67238" w:rsidDel="007B6918">
          <w:rPr>
            <w:rFonts w:ascii="Arial" w:hAnsi="Arial" w:cs="Arial"/>
            <w:sz w:val="22"/>
            <w:szCs w:val="22"/>
            <w:lang w:val="en-US"/>
          </w:rPr>
          <w:delText>time allocation decisions for women?</w:delText>
        </w:r>
      </w:del>
    </w:p>
    <w:p w14:paraId="5D69A91B" w14:textId="77777777" w:rsidR="00F67238" w:rsidRPr="00F67238" w:rsidDel="007B6918" w:rsidRDefault="00F67238" w:rsidP="00212F82">
      <w:pPr>
        <w:spacing w:before="120" w:after="120"/>
        <w:ind w:left="360"/>
        <w:jc w:val="both"/>
        <w:rPr>
          <w:del w:id="386" w:author="Perez Monforte, Sergio" w:date="2017-09-11T13:40:00Z"/>
          <w:rFonts w:ascii="Arial" w:hAnsi="Arial" w:cs="Arial"/>
          <w:sz w:val="22"/>
          <w:szCs w:val="22"/>
          <w:lang w:val="en-US"/>
        </w:rPr>
      </w:pPr>
      <w:del w:id="387" w:author="Perez Monforte, Sergio" w:date="2017-09-11T13:40:00Z">
        <w:r w:rsidRPr="00F67238" w:rsidDel="007B6918">
          <w:rPr>
            <w:rFonts w:ascii="Arial" w:hAnsi="Arial" w:cs="Arial"/>
            <w:sz w:val="22"/>
            <w:szCs w:val="22"/>
            <w:lang w:val="en-US"/>
          </w:rPr>
          <w:delText>The study will be performed only in informal settlements of the metropolitan region of Port-Au-Prince (MRPP), where the main challenges of connectivity, collection rates, and others are observed. Therefore, all conclusions obtained from this study will apply to neighborhoods with similar characteristics and will not be generalizable to all program beneficiaries.</w:delText>
        </w:r>
      </w:del>
    </w:p>
    <w:p w14:paraId="5D69A91C"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388" w:author="Perez Monforte, Sergio" w:date="2017-09-11T13:40:00Z"/>
          <w:rFonts w:ascii="Arial" w:hAnsi="Arial" w:cs="Arial"/>
          <w:b/>
          <w:sz w:val="22"/>
          <w:szCs w:val="22"/>
        </w:rPr>
      </w:pPr>
      <w:del w:id="389" w:author="Perez Monforte, Sergio" w:date="2017-09-11T13:40:00Z">
        <w:r w:rsidRPr="00F67238" w:rsidDel="007B6918">
          <w:rPr>
            <w:rFonts w:ascii="Arial" w:hAnsi="Arial" w:cs="Arial"/>
            <w:b/>
            <w:sz w:val="22"/>
            <w:szCs w:val="22"/>
          </w:rPr>
          <w:delText>Literature review</w:delText>
        </w:r>
      </w:del>
    </w:p>
    <w:p w14:paraId="5D69A91D" w14:textId="77777777" w:rsidR="00F67238" w:rsidRPr="00F67238" w:rsidDel="007B6918" w:rsidRDefault="00F67238" w:rsidP="00212F82">
      <w:pPr>
        <w:spacing w:before="120" w:after="120"/>
        <w:ind w:left="360"/>
        <w:jc w:val="both"/>
        <w:rPr>
          <w:del w:id="390" w:author="Perez Monforte, Sergio" w:date="2017-09-11T13:40:00Z"/>
          <w:rFonts w:ascii="Arial" w:hAnsi="Arial" w:cs="Arial"/>
          <w:sz w:val="22"/>
          <w:szCs w:val="22"/>
          <w:lang w:val="en-US"/>
        </w:rPr>
      </w:pPr>
      <w:del w:id="391" w:author="Perez Monforte, Sergio" w:date="2017-09-11T13:40:00Z">
        <w:r w:rsidRPr="00F67238" w:rsidDel="007B6918">
          <w:rPr>
            <w:rFonts w:ascii="Arial" w:hAnsi="Arial" w:cs="Arial"/>
            <w:sz w:val="22"/>
            <w:szCs w:val="22"/>
            <w:lang w:val="en-US"/>
          </w:rPr>
          <w:delText xml:space="preserve">There are few impact evaluations looking at different management models for water provision in informal settlements, but there are some evaluations looking at the impacts of different strategies to promote connectivity to water systems. A paper by Devoto et.al. (2012), shows that households' willingness to pay for a private connection is high when it can be purchased on credit, not because a connection improves health but because it increases the time available for leisure and reduces inter- and intra-household conflicts on water matters, leading to sustained improvements in well-being. The results suggest that facilitating access to credit for households to finance lump sum quality-of life investments can significantly increase welfare, even if those investments do not result in any health or income gains. </w:delText>
        </w:r>
      </w:del>
    </w:p>
    <w:p w14:paraId="5D69A91E" w14:textId="77777777" w:rsidR="00F67238" w:rsidRPr="00F67238" w:rsidDel="007B6918" w:rsidRDefault="00F67238" w:rsidP="00212F82">
      <w:pPr>
        <w:spacing w:before="120" w:after="120"/>
        <w:ind w:left="360"/>
        <w:jc w:val="both"/>
        <w:rPr>
          <w:del w:id="392" w:author="Perez Monforte, Sergio" w:date="2017-09-11T13:40:00Z"/>
          <w:rFonts w:ascii="Arial" w:hAnsi="Arial" w:cs="Arial"/>
          <w:sz w:val="22"/>
          <w:szCs w:val="22"/>
          <w:lang w:val="en-US"/>
        </w:rPr>
      </w:pPr>
      <w:del w:id="393" w:author="Perez Monforte, Sergio" w:date="2017-09-11T13:40:00Z">
        <w:r w:rsidRPr="00F67238" w:rsidDel="007B6918">
          <w:rPr>
            <w:rFonts w:ascii="Arial" w:hAnsi="Arial" w:cs="Arial"/>
            <w:sz w:val="22"/>
            <w:szCs w:val="22"/>
            <w:lang w:val="en-US"/>
          </w:rPr>
          <w:delText>There are other studies outside the impact evaluation group, that are both qualitative and quantitative, and that discuss the role of community-based water management systems as well as private management systems. A paper by Jose Carlos Melo (2005) shows the advantages of the condominial approach to provide water to informal settlements. One of the study cases has been conducted in Brasilia in areas with similar difficulties as those in Port</w:delText>
        </w:r>
        <w:r w:rsidR="00AE3277" w:rsidDel="007B6918">
          <w:rPr>
            <w:rFonts w:ascii="Arial" w:hAnsi="Arial" w:cs="Arial"/>
            <w:sz w:val="22"/>
            <w:szCs w:val="22"/>
            <w:lang w:val="en-US"/>
          </w:rPr>
          <w:delText>-</w:delText>
        </w:r>
        <w:r w:rsidRPr="00F67238" w:rsidDel="007B6918">
          <w:rPr>
            <w:rFonts w:ascii="Arial" w:hAnsi="Arial" w:cs="Arial"/>
            <w:sz w:val="22"/>
            <w:szCs w:val="22"/>
            <w:lang w:val="en-US"/>
          </w:rPr>
          <w:delText>au</w:delText>
        </w:r>
        <w:r w:rsidR="00AE3277" w:rsidDel="007B6918">
          <w:rPr>
            <w:rFonts w:ascii="Arial" w:hAnsi="Arial" w:cs="Arial"/>
            <w:sz w:val="22"/>
            <w:szCs w:val="22"/>
            <w:lang w:val="en-US"/>
          </w:rPr>
          <w:delText>-</w:delText>
        </w:r>
        <w:r w:rsidRPr="00F67238" w:rsidDel="007B6918">
          <w:rPr>
            <w:rFonts w:ascii="Arial" w:hAnsi="Arial" w:cs="Arial"/>
            <w:sz w:val="22"/>
            <w:szCs w:val="22"/>
            <w:lang w:val="en-US"/>
          </w:rPr>
          <w:delText>Prince. The study highlights the fact that condominials are not only a unit of water service provision, but they are entities that can define the management of the system and collaborate to do it in a collective way.</w:delText>
        </w:r>
      </w:del>
    </w:p>
    <w:p w14:paraId="5D69A91F" w14:textId="77777777" w:rsidR="00F67238" w:rsidRPr="00F67238" w:rsidDel="007B6918" w:rsidRDefault="00F67238" w:rsidP="00212F82">
      <w:pPr>
        <w:spacing w:before="120" w:after="120"/>
        <w:ind w:left="360"/>
        <w:jc w:val="both"/>
        <w:rPr>
          <w:del w:id="394" w:author="Perez Monforte, Sergio" w:date="2017-09-11T13:40:00Z"/>
          <w:rFonts w:ascii="Arial" w:eastAsia="HelveticaNeueLTStd-Roman" w:hAnsi="Arial" w:cs="Arial"/>
          <w:sz w:val="22"/>
          <w:szCs w:val="22"/>
          <w:lang w:val="en-US"/>
        </w:rPr>
      </w:pPr>
      <w:del w:id="395" w:author="Perez Monforte, Sergio" w:date="2017-09-11T13:40:00Z">
        <w:r w:rsidRPr="00F67238" w:rsidDel="007B6918">
          <w:rPr>
            <w:rFonts w:ascii="Arial" w:hAnsi="Arial" w:cs="Arial"/>
            <w:sz w:val="22"/>
            <w:szCs w:val="22"/>
            <w:lang w:val="en-US"/>
          </w:rPr>
          <w:delText xml:space="preserve">A study by Heymans et al. (2016) sought to understand where and </w:delText>
        </w:r>
        <w:r w:rsidRPr="00F67238" w:rsidDel="007B6918">
          <w:rPr>
            <w:rFonts w:ascii="Arial" w:hAnsi="Arial" w:cs="Arial"/>
            <w:iCs/>
            <w:sz w:val="22"/>
            <w:szCs w:val="22"/>
            <w:lang w:val="en-US"/>
          </w:rPr>
          <w:delText xml:space="preserve">how </w:delText>
        </w:r>
        <w:r w:rsidRPr="00F67238" w:rsidDel="007B6918">
          <w:rPr>
            <w:rFonts w:ascii="Arial" w:hAnsi="Arial" w:cs="Arial"/>
            <w:sz w:val="22"/>
            <w:szCs w:val="22"/>
            <w:lang w:val="en-US"/>
          </w:rPr>
          <w:delText xml:space="preserve">water services are provided effectively to poor households living in cities in Africa. In all five of the case study cities, improvements in service to the poor </w:delText>
        </w:r>
        <w:r w:rsidRPr="00F67238" w:rsidDel="007B6918">
          <w:rPr>
            <w:rFonts w:ascii="Arial" w:hAnsi="Arial" w:cs="Arial"/>
            <w:iCs/>
            <w:sz w:val="22"/>
            <w:szCs w:val="22"/>
            <w:lang w:val="en-US"/>
          </w:rPr>
          <w:delText xml:space="preserve">started </w:delText>
        </w:r>
        <w:r w:rsidRPr="00F67238" w:rsidDel="007B6918">
          <w:rPr>
            <w:rFonts w:ascii="Arial" w:hAnsi="Arial" w:cs="Arial"/>
            <w:sz w:val="22"/>
            <w:szCs w:val="22"/>
            <w:lang w:val="en-US"/>
          </w:rPr>
          <w:delText xml:space="preserve">with improvements in the political economy of the sector and utility serving the city. </w:delText>
        </w:r>
        <w:r w:rsidRPr="00F67238" w:rsidDel="007B6918">
          <w:rPr>
            <w:rFonts w:ascii="Arial" w:hAnsi="Arial" w:cs="Arial"/>
            <w:iCs/>
            <w:sz w:val="22"/>
            <w:szCs w:val="22"/>
            <w:lang w:val="en-US"/>
          </w:rPr>
          <w:delText xml:space="preserve">The paper shows that in the year 2014, more than 7000 connections in informal settlements of Ougadougou, in Burkina Faso were developed delegating the provision to small entrepreneurial providers. A similar case </w:delText>
        </w:r>
        <w:r w:rsidRPr="00F67238" w:rsidDel="007B6918">
          <w:rPr>
            <w:rFonts w:ascii="Arial" w:hAnsi="Arial" w:cs="Arial"/>
            <w:iCs/>
            <w:sz w:val="22"/>
            <w:szCs w:val="22"/>
            <w:lang w:val="en-US"/>
          </w:rPr>
          <w:lastRenderedPageBreak/>
          <w:delText xml:space="preserve">happened in Maputo, Mozambique. The study found </w:delText>
        </w:r>
        <w:r w:rsidRPr="00F67238" w:rsidDel="007B6918">
          <w:rPr>
            <w:rFonts w:ascii="Arial" w:eastAsia="HelveticaNeueLTStd-Roman" w:hAnsi="Arial" w:cs="Arial"/>
            <w:sz w:val="22"/>
            <w:szCs w:val="22"/>
            <w:lang w:val="en-US"/>
          </w:rPr>
          <w:delText xml:space="preserve">that private providers were more reliable, provided a service for longer hours compared with the public provider. They also offer more flexible terms for payment. For these reasons, many customers prefer using a private provider rather than a public provider even when there is a choice and notwithstanding the higher tariff. </w:delText>
        </w:r>
      </w:del>
    </w:p>
    <w:p w14:paraId="5D69A920" w14:textId="77777777" w:rsidR="00F67238" w:rsidRPr="00F67238" w:rsidDel="007B6918" w:rsidRDefault="00F67238" w:rsidP="00212F82">
      <w:pPr>
        <w:spacing w:before="120" w:after="120"/>
        <w:ind w:left="360"/>
        <w:jc w:val="both"/>
        <w:rPr>
          <w:del w:id="396" w:author="Perez Monforte, Sergio" w:date="2017-09-11T13:40:00Z"/>
          <w:rFonts w:ascii="Arial" w:hAnsi="Arial" w:cs="Arial"/>
          <w:sz w:val="22"/>
          <w:szCs w:val="22"/>
          <w:lang w:val="en-US"/>
        </w:rPr>
      </w:pPr>
      <w:del w:id="397" w:author="Perez Monforte, Sergio" w:date="2017-09-11T13:40:00Z">
        <w:r w:rsidRPr="00F67238" w:rsidDel="007B6918">
          <w:rPr>
            <w:rFonts w:ascii="Arial" w:hAnsi="Arial" w:cs="Arial"/>
            <w:sz w:val="22"/>
            <w:szCs w:val="22"/>
            <w:lang w:val="en-US"/>
          </w:rPr>
          <w:delText>A work by Check (2005) in Uganda sought to determine the health im</w:delText>
        </w:r>
        <w:r w:rsidRPr="00F67238" w:rsidDel="007B6918">
          <w:rPr>
            <w:rFonts w:ascii="Arial" w:hAnsi="Arial" w:cs="Arial"/>
            <w:sz w:val="22"/>
            <w:szCs w:val="22"/>
            <w:lang w:val="en-US"/>
          </w:rPr>
          <w:softHyphen/>
          <w:delText>pact, barriers to access, and perceptions of two different models of community-based treated water management: (i) commu</w:delText>
        </w:r>
        <w:r w:rsidRPr="00F67238" w:rsidDel="007B6918">
          <w:rPr>
            <w:rFonts w:ascii="Arial" w:hAnsi="Arial" w:cs="Arial"/>
            <w:sz w:val="22"/>
            <w:szCs w:val="22"/>
            <w:lang w:val="en-US"/>
          </w:rPr>
          <w:softHyphen/>
          <w:delText xml:space="preserve">nity-owned, and (ii) private management. While distance (both </w:delText>
        </w:r>
        <w:r w:rsidR="00D93C73" w:rsidDel="007B6918">
          <w:rPr>
            <w:rFonts w:ascii="Arial" w:hAnsi="Arial" w:cs="Arial"/>
            <w:sz w:val="22"/>
            <w:szCs w:val="22"/>
            <w:lang w:val="en-US"/>
          </w:rPr>
          <w:br/>
        </w:r>
        <w:r w:rsidRPr="00F67238" w:rsidDel="007B6918">
          <w:rPr>
            <w:rFonts w:ascii="Arial" w:hAnsi="Arial" w:cs="Arial"/>
            <w:sz w:val="22"/>
            <w:szCs w:val="22"/>
            <w:lang w:val="en-US"/>
          </w:rPr>
          <w:delText>geographi</w:delText>
        </w:r>
        <w:r w:rsidRPr="00F67238" w:rsidDel="007B6918">
          <w:rPr>
            <w:rFonts w:ascii="Arial" w:hAnsi="Arial" w:cs="Arial"/>
            <w:sz w:val="22"/>
            <w:szCs w:val="22"/>
            <w:lang w:val="en-US"/>
          </w:rPr>
          <w:softHyphen/>
          <w:delText>cally and in terms of time traveled) is often considered a key barrier in access</w:delText>
        </w:r>
        <w:r w:rsidRPr="00F67238" w:rsidDel="007B6918">
          <w:rPr>
            <w:rFonts w:ascii="Arial" w:hAnsi="Arial" w:cs="Arial"/>
            <w:sz w:val="22"/>
            <w:szCs w:val="22"/>
            <w:lang w:val="en-US"/>
          </w:rPr>
          <w:softHyphen/>
          <w:delText>ing water, this study indicates that economic, political, or cultural bar</w:delText>
        </w:r>
        <w:r w:rsidRPr="00F67238" w:rsidDel="007B6918">
          <w:rPr>
            <w:rFonts w:ascii="Arial" w:hAnsi="Arial" w:cs="Arial"/>
            <w:sz w:val="22"/>
            <w:szCs w:val="22"/>
            <w:lang w:val="en-US"/>
          </w:rPr>
          <w:softHyphen/>
          <w:delText>riers may actually play a greater role in accessibility than previously thought. In each of the study communities, mem</w:delText>
        </w:r>
        <w:r w:rsidRPr="00F67238" w:rsidDel="007B6918">
          <w:rPr>
            <w:rFonts w:ascii="Arial" w:hAnsi="Arial" w:cs="Arial"/>
            <w:sz w:val="22"/>
            <w:szCs w:val="22"/>
            <w:lang w:val="en-US"/>
          </w:rPr>
          <w:softHyphen/>
          <w:delText xml:space="preserve">bers indicated affordability was a key barrier to accessing the treated water. In addition, the relationship between the water leadership and the community, as well as cultural and gender norms, were found to influence usage rates. </w:delText>
        </w:r>
      </w:del>
    </w:p>
    <w:p w14:paraId="5D69A921" w14:textId="77777777" w:rsidR="00F67238" w:rsidRPr="00F67238" w:rsidDel="007B6918" w:rsidRDefault="00F67238" w:rsidP="00212F82">
      <w:pPr>
        <w:spacing w:before="120" w:after="120"/>
        <w:ind w:left="360"/>
        <w:jc w:val="both"/>
        <w:rPr>
          <w:del w:id="398" w:author="Perez Monforte, Sergio" w:date="2017-09-11T13:40:00Z"/>
          <w:rFonts w:ascii="Arial" w:hAnsi="Arial" w:cs="Arial"/>
          <w:b/>
          <w:sz w:val="22"/>
          <w:szCs w:val="22"/>
          <w:lang w:val="en-US"/>
        </w:rPr>
      </w:pPr>
      <w:del w:id="399" w:author="Perez Monforte, Sergio" w:date="2017-09-11T13:40:00Z">
        <w:r w:rsidRPr="00F67238" w:rsidDel="007B6918">
          <w:rPr>
            <w:rFonts w:ascii="Arial" w:hAnsi="Arial" w:cs="Arial"/>
            <w:sz w:val="22"/>
            <w:szCs w:val="22"/>
            <w:lang w:val="en-US"/>
          </w:rPr>
          <w:delText xml:space="preserve">Finally, a paper by Kosec (2014) explores whether </w:delText>
        </w:r>
        <w:r w:rsidRPr="00F67238" w:rsidDel="007B6918">
          <w:rPr>
            <w:rFonts w:ascii="Arial" w:hAnsi="Arial" w:cs="Arial"/>
            <w:sz w:val="22"/>
            <w:szCs w:val="22"/>
            <w:shd w:val="clear" w:color="auto" w:fill="FFFFFF"/>
            <w:lang w:val="en-US"/>
          </w:rPr>
          <w:delText xml:space="preserve">private sector participation (PSP) in the piped water sector can improve child health. The author uses child-level data from 39 African countries during 1986–2010 to show that PSP decreases diarrhea among </w:delText>
        </w:r>
        <w:r w:rsidR="00D93C73" w:rsidDel="007B6918">
          <w:rPr>
            <w:rFonts w:ascii="Arial" w:hAnsi="Arial" w:cs="Arial"/>
            <w:sz w:val="22"/>
            <w:szCs w:val="22"/>
            <w:shd w:val="clear" w:color="auto" w:fill="FFFFFF"/>
            <w:lang w:val="en-US"/>
          </w:rPr>
          <w:br/>
        </w:r>
        <w:r w:rsidRPr="00F67238" w:rsidDel="007B6918">
          <w:rPr>
            <w:rFonts w:ascii="Arial" w:hAnsi="Arial" w:cs="Arial"/>
            <w:sz w:val="22"/>
            <w:szCs w:val="22"/>
            <w:shd w:val="clear" w:color="auto" w:fill="FFFFFF"/>
            <w:lang w:val="en-US"/>
          </w:rPr>
          <w:delText xml:space="preserve">urban-dwelling, under-five children by 2.6 percentage points, or 16% of its mean prevalence. Children from the poorest households benefit most. PSP is also associated with a 7.8 percentage point increase in school attendance of 7–17 year olds. Importantly, PSP increases usage of piped water by 9.7 percentage points, suggesting a possible causal channel explaining health improvements. </w:delText>
        </w:r>
      </w:del>
    </w:p>
    <w:p w14:paraId="5D69A922"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400" w:author="Perez Monforte, Sergio" w:date="2017-09-11T13:40:00Z"/>
          <w:rFonts w:ascii="Arial" w:hAnsi="Arial" w:cs="Arial"/>
          <w:b/>
          <w:sz w:val="22"/>
          <w:szCs w:val="22"/>
        </w:rPr>
      </w:pPr>
      <w:del w:id="401" w:author="Perez Monforte, Sergio" w:date="2017-09-11T13:40:00Z">
        <w:r w:rsidRPr="00F67238" w:rsidDel="007B6918">
          <w:rPr>
            <w:rFonts w:ascii="Arial" w:hAnsi="Arial" w:cs="Arial"/>
            <w:b/>
            <w:sz w:val="22"/>
            <w:szCs w:val="22"/>
          </w:rPr>
          <w:delText>Methodology</w:delText>
        </w:r>
      </w:del>
    </w:p>
    <w:p w14:paraId="5D69A923" w14:textId="77777777" w:rsidR="00F67238" w:rsidRPr="00F67238" w:rsidDel="007B6918" w:rsidRDefault="00F67238" w:rsidP="00212F82">
      <w:pPr>
        <w:spacing w:before="120" w:after="120"/>
        <w:ind w:left="360"/>
        <w:jc w:val="both"/>
        <w:rPr>
          <w:del w:id="402" w:author="Perez Monforte, Sergio" w:date="2017-09-11T13:40:00Z"/>
          <w:rFonts w:ascii="Arial" w:hAnsi="Arial" w:cs="Arial"/>
          <w:sz w:val="22"/>
          <w:szCs w:val="22"/>
          <w:lang w:val="en-US"/>
        </w:rPr>
      </w:pPr>
      <w:del w:id="403" w:author="Perez Monforte, Sergio" w:date="2017-09-11T13:40:00Z">
        <w:r w:rsidRPr="00F67238" w:rsidDel="007B6918">
          <w:rPr>
            <w:rFonts w:ascii="Arial" w:hAnsi="Arial" w:cs="Arial"/>
            <w:sz w:val="22"/>
            <w:szCs w:val="22"/>
            <w:lang w:val="en-US"/>
          </w:rPr>
          <w:delText>The study will be conducted in 4 neighborhoods or informal settlements in the metropolitan region of Port-Au-Prince (MRPP). The first two neighborhoods are Mariani and Gerald Bataille; they have been selected for the evaluation as they are the ones where infrastructure works will be completed earlier in the program (for simplicity they will be called neighborhoods 1 and 2. The other two neighborhoods (to be determined) will be selected from the pool of eligible neighborhoods that will participate in the condominiales initiative and that are more similar in observable characteristics to neighborhoods 1 and 2. It is expected that these neighborhoods will receive the infrastructure benefits at a later time within the program timeline. To identify neighborhoods that are more similar in observable characteristics, exploratory data collection will be performed in all neighborhoods that will participate in the program prior to conducting the full baseline data collection.</w:delText>
        </w:r>
      </w:del>
    </w:p>
    <w:p w14:paraId="5D69A924" w14:textId="77777777" w:rsidR="00F67238" w:rsidRPr="00F67238" w:rsidDel="007B6918" w:rsidRDefault="00F67238" w:rsidP="00212F82">
      <w:pPr>
        <w:spacing w:before="120" w:after="120"/>
        <w:ind w:left="360"/>
        <w:jc w:val="both"/>
        <w:rPr>
          <w:del w:id="404" w:author="Perez Monforte, Sergio" w:date="2017-09-11T13:40:00Z"/>
          <w:rFonts w:ascii="Arial" w:hAnsi="Arial" w:cs="Arial"/>
          <w:sz w:val="22"/>
          <w:szCs w:val="22"/>
          <w:lang w:val="en-US"/>
        </w:rPr>
      </w:pPr>
      <w:del w:id="405" w:author="Perez Monforte, Sergio" w:date="2017-09-11T13:40:00Z">
        <w:r w:rsidRPr="00F67238" w:rsidDel="007B6918">
          <w:rPr>
            <w:rFonts w:ascii="Arial" w:hAnsi="Arial" w:cs="Arial"/>
            <w:sz w:val="22"/>
            <w:szCs w:val="22"/>
            <w:lang w:val="en-US"/>
          </w:rPr>
          <w:delText xml:space="preserve">Once the four neighborhoods of the study have been identified as well as the clusters or networks that are eligible to receive the intervention within each neighborhood, a baseline data collection will be performed in all of them prior to the start of the infrastructure works.   </w:delText>
        </w:r>
      </w:del>
    </w:p>
    <w:p w14:paraId="5D69A925" w14:textId="77777777" w:rsidR="00F67238" w:rsidRPr="00F67238" w:rsidDel="007B6918" w:rsidRDefault="00F67238" w:rsidP="00212F82">
      <w:pPr>
        <w:spacing w:before="120" w:after="120"/>
        <w:ind w:left="360"/>
        <w:jc w:val="both"/>
        <w:rPr>
          <w:del w:id="406" w:author="Perez Monforte, Sergio" w:date="2017-09-11T13:40:00Z"/>
          <w:rFonts w:ascii="Arial" w:hAnsi="Arial" w:cs="Arial"/>
          <w:sz w:val="22"/>
          <w:szCs w:val="22"/>
          <w:lang w:val="en-US"/>
        </w:rPr>
      </w:pPr>
      <w:del w:id="407" w:author="Perez Monforte, Sergio" w:date="2017-09-11T13:40:00Z">
        <w:r w:rsidRPr="00F67238" w:rsidDel="007B6918">
          <w:rPr>
            <w:rFonts w:ascii="Arial" w:hAnsi="Arial" w:cs="Arial"/>
            <w:sz w:val="22"/>
            <w:szCs w:val="22"/>
            <w:lang w:val="en-US"/>
          </w:rPr>
          <w:delText>Once infrastructure works are completed in neighborhoods 1 and 2, clusters or condominial networks will be randomly assigned to three different groups:</w:delText>
        </w:r>
      </w:del>
    </w:p>
    <w:p w14:paraId="5D69A926" w14:textId="77777777" w:rsidR="00F67238" w:rsidRPr="00F67238" w:rsidDel="007B6918" w:rsidRDefault="00F67238" w:rsidP="00F67238">
      <w:pPr>
        <w:pStyle w:val="ListParagraph"/>
        <w:numPr>
          <w:ilvl w:val="0"/>
          <w:numId w:val="19"/>
        </w:numPr>
        <w:suppressAutoHyphens w:val="0"/>
        <w:autoSpaceDN/>
        <w:spacing w:after="200" w:line="276" w:lineRule="auto"/>
        <w:contextualSpacing/>
        <w:jc w:val="both"/>
        <w:textAlignment w:val="auto"/>
        <w:rPr>
          <w:del w:id="408" w:author="Perez Monforte, Sergio" w:date="2017-09-11T13:40:00Z"/>
          <w:rFonts w:ascii="Arial" w:hAnsi="Arial" w:cs="Arial"/>
          <w:sz w:val="22"/>
          <w:szCs w:val="22"/>
          <w:lang w:val="en-US"/>
        </w:rPr>
      </w:pPr>
      <w:del w:id="409" w:author="Perez Monforte, Sergio" w:date="2017-09-11T13:40:00Z">
        <w:r w:rsidRPr="00F67238" w:rsidDel="007B6918">
          <w:rPr>
            <w:rFonts w:ascii="Arial" w:hAnsi="Arial" w:cs="Arial"/>
            <w:sz w:val="22"/>
            <w:szCs w:val="22"/>
            <w:lang w:val="en-US"/>
          </w:rPr>
          <w:delText>Treatment group 1 (T1): Management of the network conducted by private operators.</w:delText>
        </w:r>
      </w:del>
    </w:p>
    <w:p w14:paraId="5D69A927" w14:textId="77777777" w:rsidR="00F67238" w:rsidRPr="00F67238" w:rsidDel="007B6918" w:rsidRDefault="00F67238" w:rsidP="00F67238">
      <w:pPr>
        <w:pStyle w:val="ListParagraph"/>
        <w:numPr>
          <w:ilvl w:val="0"/>
          <w:numId w:val="19"/>
        </w:numPr>
        <w:suppressAutoHyphens w:val="0"/>
        <w:autoSpaceDN/>
        <w:spacing w:after="200" w:line="276" w:lineRule="auto"/>
        <w:contextualSpacing/>
        <w:jc w:val="both"/>
        <w:textAlignment w:val="auto"/>
        <w:rPr>
          <w:del w:id="410" w:author="Perez Monforte, Sergio" w:date="2017-09-11T13:40:00Z"/>
          <w:rFonts w:ascii="Arial" w:hAnsi="Arial" w:cs="Arial"/>
          <w:sz w:val="22"/>
          <w:szCs w:val="22"/>
          <w:lang w:val="en-US"/>
        </w:rPr>
      </w:pPr>
      <w:del w:id="411" w:author="Perez Monforte, Sergio" w:date="2017-09-11T13:40:00Z">
        <w:r w:rsidRPr="00F67238" w:rsidDel="007B6918">
          <w:rPr>
            <w:rFonts w:ascii="Arial" w:hAnsi="Arial" w:cs="Arial"/>
            <w:sz w:val="22"/>
            <w:szCs w:val="22"/>
            <w:lang w:val="en-US"/>
          </w:rPr>
          <w:delText>Treatment group 2 (T2): Management of the network by water committees</w:delText>
        </w:r>
      </w:del>
    </w:p>
    <w:p w14:paraId="5D69A928" w14:textId="77777777" w:rsidR="00F67238" w:rsidRPr="00F67238" w:rsidDel="007B6918" w:rsidRDefault="00F67238" w:rsidP="00F67238">
      <w:pPr>
        <w:pStyle w:val="ListParagraph"/>
        <w:numPr>
          <w:ilvl w:val="0"/>
          <w:numId w:val="19"/>
        </w:numPr>
        <w:suppressAutoHyphens w:val="0"/>
        <w:autoSpaceDN/>
        <w:spacing w:after="200" w:line="276" w:lineRule="auto"/>
        <w:contextualSpacing/>
        <w:jc w:val="both"/>
        <w:textAlignment w:val="auto"/>
        <w:rPr>
          <w:del w:id="412" w:author="Perez Monforte, Sergio" w:date="2017-09-11T13:40:00Z"/>
          <w:rFonts w:ascii="Arial" w:hAnsi="Arial" w:cs="Arial"/>
          <w:sz w:val="22"/>
          <w:szCs w:val="22"/>
          <w:lang w:val="en-US"/>
        </w:rPr>
      </w:pPr>
      <w:del w:id="413" w:author="Perez Monforte, Sergio" w:date="2017-09-11T13:40:00Z">
        <w:r w:rsidRPr="00F67238" w:rsidDel="007B6918">
          <w:rPr>
            <w:rFonts w:ascii="Arial" w:hAnsi="Arial" w:cs="Arial"/>
            <w:sz w:val="22"/>
            <w:szCs w:val="22"/>
            <w:lang w:val="en-US"/>
          </w:rPr>
          <w:delText>Control group (CI): No management system but access to infrastructure</w:delText>
        </w:r>
      </w:del>
    </w:p>
    <w:p w14:paraId="5D69A929" w14:textId="77777777" w:rsidR="00F67238" w:rsidRPr="00F67238" w:rsidDel="007B6918" w:rsidRDefault="00F67238" w:rsidP="00212F82">
      <w:pPr>
        <w:spacing w:before="120" w:after="120"/>
        <w:ind w:left="360"/>
        <w:jc w:val="both"/>
        <w:rPr>
          <w:del w:id="414" w:author="Perez Monforte, Sergio" w:date="2017-09-11T13:40:00Z"/>
          <w:rFonts w:ascii="Arial" w:hAnsi="Arial" w:cs="Arial"/>
          <w:sz w:val="22"/>
          <w:szCs w:val="22"/>
          <w:lang w:val="en-US"/>
        </w:rPr>
      </w:pPr>
      <w:del w:id="415" w:author="Perez Monforte, Sergio" w:date="2017-09-11T13:40:00Z">
        <w:r w:rsidRPr="00F67238" w:rsidDel="007B6918">
          <w:rPr>
            <w:rFonts w:ascii="Arial" w:hAnsi="Arial" w:cs="Arial"/>
            <w:sz w:val="22"/>
            <w:szCs w:val="22"/>
            <w:lang w:val="en-US"/>
          </w:rPr>
          <w:lastRenderedPageBreak/>
          <w:delText>Additionally, a pure control group (CP), without access to infrastructure will be obtained from neighborhoods 3 and 4, where no infrastructure works should have happened. To the extent that a reasonable amount of clusters is found within neighborhoods 1 and 2, a third treatment group could be introduced, namely the management of the network as a business as usual scenario by the CTE (T3).</w:delText>
        </w:r>
      </w:del>
    </w:p>
    <w:p w14:paraId="5D69A92A" w14:textId="77777777" w:rsidR="00F67238" w:rsidRPr="00F67238" w:rsidDel="007B6918" w:rsidRDefault="00F67238" w:rsidP="00212F82">
      <w:pPr>
        <w:spacing w:before="120" w:after="120"/>
        <w:ind w:left="360"/>
        <w:jc w:val="both"/>
        <w:rPr>
          <w:del w:id="416" w:author="Perez Monforte, Sergio" w:date="2017-09-11T13:40:00Z"/>
          <w:rFonts w:ascii="Arial" w:hAnsi="Arial" w:cs="Arial"/>
          <w:sz w:val="22"/>
          <w:szCs w:val="22"/>
          <w:lang w:val="en-US"/>
        </w:rPr>
      </w:pPr>
      <w:del w:id="417" w:author="Perez Monforte, Sergio" w:date="2017-09-11T13:40:00Z">
        <w:r w:rsidRPr="00F67238" w:rsidDel="007B6918">
          <w:rPr>
            <w:rFonts w:ascii="Arial" w:hAnsi="Arial" w:cs="Arial"/>
            <w:sz w:val="22"/>
            <w:szCs w:val="22"/>
            <w:lang w:val="en-US"/>
          </w:rPr>
          <w:delText>A first follow-up data collection will be performed in all fours. The impacts of the two management models will be calculated in the following way:</w:delText>
        </w:r>
      </w:del>
    </w:p>
    <w:p w14:paraId="5D69A92B" w14:textId="77777777" w:rsidR="00F67238" w:rsidRPr="00F67238" w:rsidDel="007B6918" w:rsidRDefault="00F67238" w:rsidP="00F67238">
      <w:pPr>
        <w:jc w:val="both"/>
        <w:rPr>
          <w:del w:id="418" w:author="Perez Monforte, Sergio" w:date="2017-09-11T13:40:00Z"/>
          <w:rFonts w:ascii="Arial" w:eastAsiaTheme="minorEastAsia" w:hAnsi="Arial" w:cs="Arial"/>
          <w:sz w:val="22"/>
          <w:szCs w:val="22"/>
        </w:rPr>
      </w:pPr>
      <m:oMathPara>
        <m:oMath>
          <m:r>
            <w:del w:id="419" w:author="Perez Monforte, Sergio" w:date="2017-09-11T13:40:00Z">
              <w:rPr>
                <w:rFonts w:ascii="Cambria Math" w:hAnsi="Cambria Math" w:cs="Arial"/>
                <w:sz w:val="22"/>
                <w:szCs w:val="22"/>
              </w:rPr>
              <m:t xml:space="preserve">Impact of private operators= </m:t>
            </w:del>
          </m:r>
          <m:sSub>
            <m:sSubPr>
              <m:ctrlPr>
                <w:del w:id="420" w:author="Perez Monforte, Sergio" w:date="2017-09-11T13:40:00Z">
                  <w:rPr>
                    <w:rFonts w:ascii="Cambria Math" w:hAnsi="Cambria Math" w:cs="Arial"/>
                    <w:i/>
                    <w:sz w:val="22"/>
                    <w:szCs w:val="22"/>
                  </w:rPr>
                </w:del>
              </m:ctrlPr>
            </m:sSubPr>
            <m:e>
              <m:acc>
                <m:accPr>
                  <m:chr m:val="̅"/>
                  <m:ctrlPr>
                    <w:del w:id="421" w:author="Perez Monforte, Sergio" w:date="2017-09-11T13:40:00Z">
                      <w:rPr>
                        <w:rFonts w:ascii="Cambria Math" w:hAnsi="Cambria Math" w:cs="Arial"/>
                        <w:i/>
                        <w:sz w:val="22"/>
                        <w:szCs w:val="22"/>
                      </w:rPr>
                    </w:del>
                  </m:ctrlPr>
                </m:accPr>
                <m:e>
                  <m:r>
                    <w:del w:id="422" w:author="Perez Monforte, Sergio" w:date="2017-09-11T13:40:00Z">
                      <w:rPr>
                        <w:rFonts w:ascii="Cambria Math" w:hAnsi="Cambria Math" w:cs="Arial"/>
                        <w:sz w:val="22"/>
                        <w:szCs w:val="22"/>
                      </w:rPr>
                      <m:t>Y</m:t>
                    </w:del>
                  </m:r>
                </m:e>
              </m:acc>
            </m:e>
            <m:sub>
              <m:r>
                <w:del w:id="423" w:author="Perez Monforte, Sergio" w:date="2017-09-11T13:40:00Z">
                  <w:rPr>
                    <w:rFonts w:ascii="Cambria Math" w:hAnsi="Cambria Math" w:cs="Arial"/>
                    <w:sz w:val="22"/>
                    <w:szCs w:val="22"/>
                  </w:rPr>
                  <m:t>T1</m:t>
                </w:del>
              </m:r>
            </m:sub>
          </m:sSub>
          <m:r>
            <w:del w:id="424" w:author="Perez Monforte, Sergio" w:date="2017-09-11T13:40:00Z">
              <w:rPr>
                <w:rFonts w:ascii="Cambria Math" w:hAnsi="Cambria Math" w:cs="Arial"/>
                <w:sz w:val="22"/>
                <w:szCs w:val="22"/>
              </w:rPr>
              <m:t>-</m:t>
            </w:del>
          </m:r>
          <m:sSub>
            <m:sSubPr>
              <m:ctrlPr>
                <w:del w:id="425" w:author="Perez Monforte, Sergio" w:date="2017-09-11T13:40:00Z">
                  <w:rPr>
                    <w:rFonts w:ascii="Cambria Math" w:hAnsi="Cambria Math" w:cs="Arial"/>
                    <w:i/>
                    <w:sz w:val="22"/>
                    <w:szCs w:val="22"/>
                  </w:rPr>
                </w:del>
              </m:ctrlPr>
            </m:sSubPr>
            <m:e>
              <m:acc>
                <m:accPr>
                  <m:chr m:val="̅"/>
                  <m:ctrlPr>
                    <w:del w:id="426" w:author="Perez Monforte, Sergio" w:date="2017-09-11T13:40:00Z">
                      <w:rPr>
                        <w:rFonts w:ascii="Cambria Math" w:hAnsi="Cambria Math" w:cs="Arial"/>
                        <w:i/>
                        <w:sz w:val="22"/>
                        <w:szCs w:val="22"/>
                      </w:rPr>
                    </w:del>
                  </m:ctrlPr>
                </m:accPr>
                <m:e>
                  <m:r>
                    <w:del w:id="427" w:author="Perez Monforte, Sergio" w:date="2017-09-11T13:40:00Z">
                      <w:rPr>
                        <w:rFonts w:ascii="Cambria Math" w:hAnsi="Cambria Math" w:cs="Arial"/>
                        <w:sz w:val="22"/>
                        <w:szCs w:val="22"/>
                      </w:rPr>
                      <m:t>Y</m:t>
                    </w:del>
                  </m:r>
                </m:e>
              </m:acc>
            </m:e>
            <m:sub>
              <m:r>
                <w:del w:id="428" w:author="Perez Monforte, Sergio" w:date="2017-09-11T13:40:00Z">
                  <w:rPr>
                    <w:rFonts w:ascii="Cambria Math" w:hAnsi="Cambria Math" w:cs="Arial"/>
                    <w:sz w:val="22"/>
                    <w:szCs w:val="22"/>
                  </w:rPr>
                  <m:t>CI</m:t>
                </w:del>
              </m:r>
            </m:sub>
          </m:sSub>
        </m:oMath>
      </m:oMathPara>
    </w:p>
    <w:p w14:paraId="5D69A92C" w14:textId="77777777" w:rsidR="00F67238" w:rsidRPr="00F67238" w:rsidDel="007B6918" w:rsidRDefault="00F67238" w:rsidP="00F67238">
      <w:pPr>
        <w:jc w:val="both"/>
        <w:rPr>
          <w:del w:id="429" w:author="Perez Monforte, Sergio" w:date="2017-09-11T13:40:00Z"/>
          <w:rFonts w:ascii="Arial" w:hAnsi="Arial" w:cs="Arial"/>
          <w:sz w:val="22"/>
          <w:szCs w:val="22"/>
        </w:rPr>
      </w:pPr>
      <m:oMathPara>
        <m:oMath>
          <m:r>
            <w:del w:id="430" w:author="Perez Monforte, Sergio" w:date="2017-09-11T13:40:00Z">
              <w:rPr>
                <w:rFonts w:ascii="Cambria Math" w:hAnsi="Cambria Math" w:cs="Arial"/>
                <w:sz w:val="22"/>
                <w:szCs w:val="22"/>
              </w:rPr>
              <m:t xml:space="preserve">Impact of water committees= </m:t>
            </w:del>
          </m:r>
          <m:sSub>
            <m:sSubPr>
              <m:ctrlPr>
                <w:del w:id="431" w:author="Perez Monforte, Sergio" w:date="2017-09-11T13:40:00Z">
                  <w:rPr>
                    <w:rFonts w:ascii="Cambria Math" w:hAnsi="Cambria Math" w:cs="Arial"/>
                    <w:i/>
                    <w:sz w:val="22"/>
                    <w:szCs w:val="22"/>
                  </w:rPr>
                </w:del>
              </m:ctrlPr>
            </m:sSubPr>
            <m:e>
              <m:acc>
                <m:accPr>
                  <m:chr m:val="̅"/>
                  <m:ctrlPr>
                    <w:del w:id="432" w:author="Perez Monforte, Sergio" w:date="2017-09-11T13:40:00Z">
                      <w:rPr>
                        <w:rFonts w:ascii="Cambria Math" w:hAnsi="Cambria Math" w:cs="Arial"/>
                        <w:i/>
                        <w:sz w:val="22"/>
                        <w:szCs w:val="22"/>
                      </w:rPr>
                    </w:del>
                  </m:ctrlPr>
                </m:accPr>
                <m:e>
                  <m:r>
                    <w:del w:id="433" w:author="Perez Monforte, Sergio" w:date="2017-09-11T13:40:00Z">
                      <w:rPr>
                        <w:rFonts w:ascii="Cambria Math" w:hAnsi="Cambria Math" w:cs="Arial"/>
                        <w:sz w:val="22"/>
                        <w:szCs w:val="22"/>
                      </w:rPr>
                      <m:t>Y</m:t>
                    </w:del>
                  </m:r>
                </m:e>
              </m:acc>
            </m:e>
            <m:sub>
              <m:r>
                <w:del w:id="434" w:author="Perez Monforte, Sergio" w:date="2017-09-11T13:40:00Z">
                  <w:rPr>
                    <w:rFonts w:ascii="Cambria Math" w:hAnsi="Cambria Math" w:cs="Arial"/>
                    <w:sz w:val="22"/>
                    <w:szCs w:val="22"/>
                  </w:rPr>
                  <m:t>T2</m:t>
                </w:del>
              </m:r>
            </m:sub>
          </m:sSub>
          <m:r>
            <w:del w:id="435" w:author="Perez Monforte, Sergio" w:date="2017-09-11T13:40:00Z">
              <w:rPr>
                <w:rFonts w:ascii="Cambria Math" w:hAnsi="Cambria Math" w:cs="Arial"/>
                <w:sz w:val="22"/>
                <w:szCs w:val="22"/>
              </w:rPr>
              <m:t>-</m:t>
            </w:del>
          </m:r>
          <m:sSub>
            <m:sSubPr>
              <m:ctrlPr>
                <w:del w:id="436" w:author="Perez Monforte, Sergio" w:date="2017-09-11T13:40:00Z">
                  <w:rPr>
                    <w:rFonts w:ascii="Cambria Math" w:hAnsi="Cambria Math" w:cs="Arial"/>
                    <w:i/>
                    <w:sz w:val="22"/>
                    <w:szCs w:val="22"/>
                  </w:rPr>
                </w:del>
              </m:ctrlPr>
            </m:sSubPr>
            <m:e>
              <m:acc>
                <m:accPr>
                  <m:chr m:val="̅"/>
                  <m:ctrlPr>
                    <w:del w:id="437" w:author="Perez Monforte, Sergio" w:date="2017-09-11T13:40:00Z">
                      <w:rPr>
                        <w:rFonts w:ascii="Cambria Math" w:hAnsi="Cambria Math" w:cs="Arial"/>
                        <w:i/>
                        <w:sz w:val="22"/>
                        <w:szCs w:val="22"/>
                      </w:rPr>
                    </w:del>
                  </m:ctrlPr>
                </m:accPr>
                <m:e>
                  <m:r>
                    <w:del w:id="438" w:author="Perez Monforte, Sergio" w:date="2017-09-11T13:40:00Z">
                      <w:rPr>
                        <w:rFonts w:ascii="Cambria Math" w:hAnsi="Cambria Math" w:cs="Arial"/>
                        <w:sz w:val="22"/>
                        <w:szCs w:val="22"/>
                      </w:rPr>
                      <m:t>Y</m:t>
                    </w:del>
                  </m:r>
                </m:e>
              </m:acc>
            </m:e>
            <m:sub>
              <m:r>
                <w:del w:id="439" w:author="Perez Monforte, Sergio" w:date="2017-09-11T13:40:00Z">
                  <w:rPr>
                    <w:rFonts w:ascii="Cambria Math" w:hAnsi="Cambria Math" w:cs="Arial"/>
                    <w:sz w:val="22"/>
                    <w:szCs w:val="22"/>
                  </w:rPr>
                  <m:t>CI</m:t>
                </w:del>
              </m:r>
            </m:sub>
          </m:sSub>
        </m:oMath>
      </m:oMathPara>
    </w:p>
    <w:p w14:paraId="5D69A92D" w14:textId="77777777" w:rsidR="00F67238" w:rsidRPr="00F67238" w:rsidDel="007B6918" w:rsidRDefault="00F67238" w:rsidP="00212F82">
      <w:pPr>
        <w:spacing w:before="120"/>
        <w:ind w:left="360"/>
        <w:jc w:val="both"/>
        <w:rPr>
          <w:del w:id="440" w:author="Perez Monforte, Sergio" w:date="2017-09-11T13:40:00Z"/>
          <w:rFonts w:ascii="Arial" w:eastAsiaTheme="minorEastAsia" w:hAnsi="Arial" w:cs="Arial"/>
          <w:sz w:val="22"/>
          <w:szCs w:val="22"/>
          <w:lang w:val="en-US"/>
        </w:rPr>
      </w:pPr>
      <w:del w:id="441" w:author="Perez Monforte, Sergio" w:date="2017-09-11T13:40:00Z">
        <w:r w:rsidRPr="00F67238" w:rsidDel="007B6918">
          <w:rPr>
            <w:rFonts w:ascii="Arial" w:hAnsi="Arial" w:cs="Arial"/>
            <w:sz w:val="22"/>
            <w:szCs w:val="22"/>
            <w:lang w:val="en-US"/>
          </w:rPr>
          <w:delText xml:space="preserve">Where </w:delText>
        </w:r>
        <m:oMath>
          <m:acc>
            <m:accPr>
              <m:chr m:val="̅"/>
              <m:ctrlPr>
                <w:rPr>
                  <w:rFonts w:ascii="Cambria Math" w:hAnsi="Cambria Math" w:cs="Arial"/>
                  <w:i/>
                  <w:sz w:val="22"/>
                  <w:szCs w:val="22"/>
                </w:rPr>
              </m:ctrlPr>
            </m:accPr>
            <m:e>
              <m:r>
                <w:rPr>
                  <w:rFonts w:ascii="Cambria Math" w:hAnsi="Cambria Math" w:cs="Arial"/>
                  <w:sz w:val="22"/>
                  <w:szCs w:val="22"/>
                </w:rPr>
                <m:t>Y</m:t>
              </m:r>
            </m:e>
          </m:acc>
        </m:oMath>
        <w:r w:rsidRPr="00F67238" w:rsidDel="007B6918">
          <w:rPr>
            <w:rFonts w:ascii="Arial" w:eastAsiaTheme="minorEastAsia" w:hAnsi="Arial" w:cs="Arial"/>
            <w:sz w:val="22"/>
            <w:szCs w:val="22"/>
            <w:lang w:val="en-US"/>
          </w:rPr>
          <w:delText xml:space="preserve"> is the outcome of interest calculated for treatment and control groups, as the subscripts in the equations above indicate.</w:delText>
        </w:r>
      </w:del>
    </w:p>
    <w:p w14:paraId="5D69A92E" w14:textId="77777777" w:rsidR="00F67238" w:rsidRPr="00F67238" w:rsidDel="007B6918" w:rsidRDefault="00F67238" w:rsidP="00212F82">
      <w:pPr>
        <w:spacing w:after="120"/>
        <w:ind w:left="360"/>
        <w:jc w:val="both"/>
        <w:rPr>
          <w:del w:id="442" w:author="Perez Monforte, Sergio" w:date="2017-09-11T13:40:00Z"/>
          <w:rFonts w:ascii="Arial" w:eastAsiaTheme="minorEastAsia" w:hAnsi="Arial" w:cs="Arial"/>
          <w:sz w:val="22"/>
          <w:szCs w:val="22"/>
          <w:lang w:val="en-US"/>
        </w:rPr>
      </w:pPr>
      <w:del w:id="443" w:author="Perez Monforte, Sergio" w:date="2017-09-11T13:40:00Z">
        <w:r w:rsidRPr="00F67238" w:rsidDel="007B6918">
          <w:rPr>
            <w:rFonts w:ascii="Arial" w:eastAsiaTheme="minorEastAsia" w:hAnsi="Arial" w:cs="Arial"/>
            <w:sz w:val="22"/>
            <w:szCs w:val="22"/>
            <w:lang w:val="en-US"/>
          </w:rPr>
          <w:delText xml:space="preserve">In addition, a first follow-up data from the pure control group (CP) will be conducted. This will allow to compute the impacts of water infrastructure investments and the bundles (infrastructure + model of management 1 or 2). </w:delText>
        </w:r>
        <w:r w:rsidRPr="00F67238" w:rsidDel="007B6918">
          <w:rPr>
            <w:rFonts w:ascii="Arial" w:hAnsi="Arial" w:cs="Arial"/>
            <w:sz w:val="22"/>
            <w:szCs w:val="22"/>
            <w:lang w:val="en-US"/>
          </w:rPr>
          <w:delText>Given that the pure control group will not be selected randomly, matching techniques will be combined with a difference-in-differences approach to estimate the impacts of the program. Therefore, after pre-matching households in treatment (neighborhoods 1 and 2) and control groups (neighborhoods 3 and 4), the following DID regression will be estimated on a pre-matched sample:</w:delText>
        </w:r>
      </w:del>
    </w:p>
    <w:p w14:paraId="5D69A92F" w14:textId="77777777" w:rsidR="00F67238" w:rsidRPr="00F67238" w:rsidDel="007B6918" w:rsidRDefault="00041F63" w:rsidP="00212F82">
      <w:pPr>
        <w:spacing w:before="120"/>
        <w:ind w:left="360"/>
        <w:jc w:val="both"/>
        <w:rPr>
          <w:del w:id="444" w:author="Perez Monforte, Sergio" w:date="2017-09-11T13:40:00Z"/>
          <w:rFonts w:ascii="Arial" w:hAnsi="Arial" w:cs="Arial"/>
          <w:sz w:val="22"/>
          <w:szCs w:val="22"/>
        </w:rPr>
      </w:pPr>
      <m:oMathPara>
        <m:oMath>
          <m:sSub>
            <m:sSubPr>
              <m:ctrlPr>
                <w:del w:id="445" w:author="Perez Monforte, Sergio" w:date="2017-09-11T13:40:00Z">
                  <w:rPr>
                    <w:rFonts w:ascii="Cambria Math" w:hAnsi="Cambria Math" w:cs="Arial"/>
                    <w:i/>
                    <w:sz w:val="22"/>
                    <w:szCs w:val="22"/>
                  </w:rPr>
                </w:del>
              </m:ctrlPr>
            </m:sSubPr>
            <m:e>
              <m:r>
                <w:del w:id="446" w:author="Perez Monforte, Sergio" w:date="2017-09-11T13:40:00Z">
                  <w:rPr>
                    <w:rFonts w:ascii="Cambria Math" w:hAnsi="Cambria Math" w:cs="Arial"/>
                    <w:sz w:val="22"/>
                    <w:szCs w:val="22"/>
                  </w:rPr>
                  <m:t>Y</m:t>
                </w:del>
              </m:r>
            </m:e>
            <m:sub>
              <m:r>
                <w:del w:id="447" w:author="Perez Monforte, Sergio" w:date="2017-09-11T13:40:00Z">
                  <w:rPr>
                    <w:rFonts w:ascii="Cambria Math" w:hAnsi="Cambria Math" w:cs="Arial"/>
                    <w:sz w:val="22"/>
                    <w:szCs w:val="22"/>
                  </w:rPr>
                  <m:t>it</m:t>
                </w:del>
              </m:r>
            </m:sub>
          </m:sSub>
          <m:r>
            <w:del w:id="448" w:author="Perez Monforte, Sergio" w:date="2017-09-11T13:40:00Z">
              <w:rPr>
                <w:rFonts w:ascii="Cambria Math" w:hAnsi="Cambria Math" w:cs="Arial"/>
                <w:sz w:val="22"/>
                <w:szCs w:val="22"/>
              </w:rPr>
              <m:t>=</m:t>
            </w:del>
          </m:r>
          <m:sSub>
            <m:sSubPr>
              <m:ctrlPr>
                <w:del w:id="449" w:author="Perez Monforte, Sergio" w:date="2017-09-11T13:40:00Z">
                  <w:rPr>
                    <w:rFonts w:ascii="Cambria Math" w:hAnsi="Cambria Math" w:cs="Arial"/>
                    <w:i/>
                    <w:sz w:val="22"/>
                    <w:szCs w:val="22"/>
                  </w:rPr>
                </w:del>
              </m:ctrlPr>
            </m:sSubPr>
            <m:e>
              <m:r>
                <w:del w:id="450" w:author="Perez Monforte, Sergio" w:date="2017-09-11T13:40:00Z">
                  <w:rPr>
                    <w:rFonts w:ascii="Cambria Math" w:hAnsi="Cambria Math" w:cs="Arial"/>
                    <w:sz w:val="22"/>
                    <w:szCs w:val="22"/>
                  </w:rPr>
                  <m:t>β</m:t>
                </w:del>
              </m:r>
            </m:e>
            <m:sub>
              <m:r>
                <w:del w:id="451" w:author="Perez Monforte, Sergio" w:date="2017-09-11T13:40:00Z">
                  <w:rPr>
                    <w:rFonts w:ascii="Cambria Math" w:hAnsi="Cambria Math" w:cs="Arial"/>
                    <w:sz w:val="22"/>
                    <w:szCs w:val="22"/>
                  </w:rPr>
                  <m:t>0</m:t>
                </w:del>
              </m:r>
            </m:sub>
          </m:sSub>
          <m:r>
            <w:del w:id="452" w:author="Perez Monforte, Sergio" w:date="2017-09-11T13:40:00Z">
              <w:rPr>
                <w:rFonts w:ascii="Cambria Math" w:hAnsi="Cambria Math" w:cs="Arial"/>
                <w:sz w:val="22"/>
                <w:szCs w:val="22"/>
              </w:rPr>
              <m:t xml:space="preserve">+ </m:t>
            </w:del>
          </m:r>
          <m:sSub>
            <m:sSubPr>
              <m:ctrlPr>
                <w:del w:id="453" w:author="Perez Monforte, Sergio" w:date="2017-09-11T13:40:00Z">
                  <w:rPr>
                    <w:rFonts w:ascii="Cambria Math" w:hAnsi="Cambria Math" w:cs="Arial"/>
                    <w:i/>
                    <w:sz w:val="22"/>
                    <w:szCs w:val="22"/>
                  </w:rPr>
                </w:del>
              </m:ctrlPr>
            </m:sSubPr>
            <m:e>
              <m:r>
                <w:del w:id="454" w:author="Perez Monforte, Sergio" w:date="2017-09-11T13:40:00Z">
                  <w:rPr>
                    <w:rFonts w:ascii="Cambria Math" w:hAnsi="Cambria Math" w:cs="Arial"/>
                    <w:sz w:val="22"/>
                    <w:szCs w:val="22"/>
                  </w:rPr>
                  <m:t>β</m:t>
                </w:del>
              </m:r>
            </m:e>
            <m:sub>
              <m:r>
                <w:del w:id="455" w:author="Perez Monforte, Sergio" w:date="2017-09-11T13:40:00Z">
                  <w:rPr>
                    <w:rFonts w:ascii="Cambria Math" w:hAnsi="Cambria Math" w:cs="Arial"/>
                    <w:sz w:val="22"/>
                    <w:szCs w:val="22"/>
                  </w:rPr>
                  <m:t>1</m:t>
                </w:del>
              </m:r>
            </m:sub>
          </m:sSub>
          <m:sSub>
            <m:sSubPr>
              <m:ctrlPr>
                <w:del w:id="456" w:author="Perez Monforte, Sergio" w:date="2017-09-11T13:40:00Z">
                  <w:rPr>
                    <w:rFonts w:ascii="Cambria Math" w:hAnsi="Cambria Math" w:cs="Arial"/>
                    <w:i/>
                    <w:sz w:val="22"/>
                    <w:szCs w:val="22"/>
                  </w:rPr>
                </w:del>
              </m:ctrlPr>
            </m:sSubPr>
            <m:e>
              <m:r>
                <w:del w:id="457" w:author="Perez Monforte, Sergio" w:date="2017-09-11T13:40:00Z">
                  <w:rPr>
                    <w:rFonts w:ascii="Cambria Math" w:hAnsi="Cambria Math" w:cs="Arial"/>
                    <w:sz w:val="22"/>
                    <w:szCs w:val="22"/>
                  </w:rPr>
                  <m:t>T</m:t>
                </w:del>
              </m:r>
            </m:e>
            <m:sub>
              <m:r>
                <w:del w:id="458" w:author="Perez Monforte, Sergio" w:date="2017-09-11T13:40:00Z">
                  <w:rPr>
                    <w:rFonts w:ascii="Cambria Math" w:hAnsi="Cambria Math" w:cs="Arial"/>
                    <w:sz w:val="22"/>
                    <w:szCs w:val="22"/>
                  </w:rPr>
                  <m:t>it</m:t>
                </w:del>
              </m:r>
            </m:sub>
          </m:sSub>
          <m:r>
            <w:del w:id="459" w:author="Perez Monforte, Sergio" w:date="2017-09-11T13:40:00Z">
              <w:rPr>
                <w:rFonts w:ascii="Cambria Math" w:hAnsi="Cambria Math" w:cs="Arial"/>
                <w:sz w:val="22"/>
                <w:szCs w:val="22"/>
              </w:rPr>
              <m:t>+</m:t>
            </w:del>
          </m:r>
          <m:sSub>
            <m:sSubPr>
              <m:ctrlPr>
                <w:del w:id="460" w:author="Perez Monforte, Sergio" w:date="2017-09-11T13:40:00Z">
                  <w:rPr>
                    <w:rFonts w:ascii="Cambria Math" w:hAnsi="Cambria Math" w:cs="Arial"/>
                    <w:i/>
                    <w:sz w:val="22"/>
                    <w:szCs w:val="22"/>
                  </w:rPr>
                </w:del>
              </m:ctrlPr>
            </m:sSubPr>
            <m:e>
              <m:r>
                <w:del w:id="461" w:author="Perez Monforte, Sergio" w:date="2017-09-11T13:40:00Z">
                  <w:rPr>
                    <w:rFonts w:ascii="Cambria Math" w:hAnsi="Cambria Math" w:cs="Arial"/>
                    <w:sz w:val="22"/>
                    <w:szCs w:val="22"/>
                  </w:rPr>
                  <m:t>β</m:t>
                </w:del>
              </m:r>
            </m:e>
            <m:sub>
              <m:r>
                <w:del w:id="462" w:author="Perez Monforte, Sergio" w:date="2017-09-11T13:40:00Z">
                  <w:rPr>
                    <w:rFonts w:ascii="Cambria Math" w:hAnsi="Cambria Math" w:cs="Arial"/>
                    <w:sz w:val="22"/>
                    <w:szCs w:val="22"/>
                  </w:rPr>
                  <m:t>2</m:t>
                </w:del>
              </m:r>
            </m:sub>
          </m:sSub>
          <m:sSub>
            <m:sSubPr>
              <m:ctrlPr>
                <w:del w:id="463" w:author="Perez Monforte, Sergio" w:date="2017-09-11T13:40:00Z">
                  <w:rPr>
                    <w:rFonts w:ascii="Cambria Math" w:hAnsi="Cambria Math" w:cs="Arial"/>
                    <w:i/>
                    <w:sz w:val="22"/>
                    <w:szCs w:val="22"/>
                  </w:rPr>
                </w:del>
              </m:ctrlPr>
            </m:sSubPr>
            <m:e>
              <m:r>
                <w:del w:id="464" w:author="Perez Monforte, Sergio" w:date="2017-09-11T13:40:00Z">
                  <w:rPr>
                    <w:rFonts w:ascii="Cambria Math" w:hAnsi="Cambria Math" w:cs="Arial"/>
                    <w:sz w:val="22"/>
                    <w:szCs w:val="22"/>
                  </w:rPr>
                  <m:t>X</m:t>
                </w:del>
              </m:r>
            </m:e>
            <m:sub>
              <m:r>
                <w:del w:id="465" w:author="Perez Monforte, Sergio" w:date="2017-09-11T13:40:00Z">
                  <w:rPr>
                    <w:rFonts w:ascii="Cambria Math" w:hAnsi="Cambria Math" w:cs="Arial"/>
                    <w:sz w:val="22"/>
                    <w:szCs w:val="22"/>
                  </w:rPr>
                  <m:t>it</m:t>
                </w:del>
              </m:r>
            </m:sub>
          </m:sSub>
          <m:r>
            <w:del w:id="466" w:author="Perez Monforte, Sergio" w:date="2017-09-11T13:40:00Z">
              <w:rPr>
                <w:rFonts w:ascii="Cambria Math" w:hAnsi="Cambria Math" w:cs="Arial"/>
                <w:sz w:val="22"/>
                <w:szCs w:val="22"/>
              </w:rPr>
              <m:t>+</m:t>
            </w:del>
          </m:r>
          <m:sSub>
            <m:sSubPr>
              <m:ctrlPr>
                <w:del w:id="467" w:author="Perez Monforte, Sergio" w:date="2017-09-11T13:40:00Z">
                  <w:rPr>
                    <w:rFonts w:ascii="Cambria Math" w:hAnsi="Cambria Math" w:cs="Arial"/>
                    <w:i/>
                    <w:sz w:val="22"/>
                    <w:szCs w:val="22"/>
                  </w:rPr>
                </w:del>
              </m:ctrlPr>
            </m:sSubPr>
            <m:e>
              <m:r>
                <w:del w:id="468" w:author="Perez Monforte, Sergio" w:date="2017-09-11T13:40:00Z">
                  <w:rPr>
                    <w:rFonts w:ascii="Cambria Math" w:hAnsi="Cambria Math" w:cs="Arial"/>
                    <w:sz w:val="22"/>
                    <w:szCs w:val="22"/>
                  </w:rPr>
                  <m:t>α</m:t>
                </w:del>
              </m:r>
            </m:e>
            <m:sub>
              <m:r>
                <w:del w:id="469" w:author="Perez Monforte, Sergio" w:date="2017-09-11T13:40:00Z">
                  <w:rPr>
                    <w:rFonts w:ascii="Cambria Math" w:hAnsi="Cambria Math" w:cs="Arial"/>
                    <w:sz w:val="22"/>
                    <w:szCs w:val="22"/>
                  </w:rPr>
                  <m:t>i</m:t>
                </w:del>
              </m:r>
            </m:sub>
          </m:sSub>
          <m:r>
            <w:del w:id="470" w:author="Perez Monforte, Sergio" w:date="2017-09-11T13:40:00Z">
              <w:rPr>
                <w:rFonts w:ascii="Cambria Math" w:hAnsi="Cambria Math" w:cs="Arial"/>
                <w:sz w:val="22"/>
                <w:szCs w:val="22"/>
              </w:rPr>
              <m:t>+</m:t>
            </w:del>
          </m:r>
          <m:sSub>
            <m:sSubPr>
              <m:ctrlPr>
                <w:del w:id="471" w:author="Perez Monforte, Sergio" w:date="2017-09-11T13:40:00Z">
                  <w:rPr>
                    <w:rFonts w:ascii="Cambria Math" w:hAnsi="Cambria Math" w:cs="Arial"/>
                    <w:i/>
                    <w:sz w:val="22"/>
                    <w:szCs w:val="22"/>
                  </w:rPr>
                </w:del>
              </m:ctrlPr>
            </m:sSubPr>
            <m:e>
              <m:r>
                <w:del w:id="472" w:author="Perez Monforte, Sergio" w:date="2017-09-11T13:40:00Z">
                  <w:rPr>
                    <w:rFonts w:ascii="Cambria Math" w:hAnsi="Cambria Math" w:cs="Arial"/>
                    <w:sz w:val="22"/>
                    <w:szCs w:val="22"/>
                  </w:rPr>
                  <m:t>α</m:t>
                </w:del>
              </m:r>
            </m:e>
            <m:sub>
              <m:r>
                <w:del w:id="473" w:author="Perez Monforte, Sergio" w:date="2017-09-11T13:40:00Z">
                  <w:rPr>
                    <w:rFonts w:ascii="Cambria Math" w:hAnsi="Cambria Math" w:cs="Arial"/>
                    <w:sz w:val="22"/>
                    <w:szCs w:val="22"/>
                  </w:rPr>
                  <m:t>t</m:t>
                </w:del>
              </m:r>
            </m:sub>
          </m:sSub>
          <m:r>
            <w:del w:id="474" w:author="Perez Monforte, Sergio" w:date="2017-09-11T13:40:00Z">
              <w:rPr>
                <w:rFonts w:ascii="Cambria Math" w:hAnsi="Cambria Math" w:cs="Arial"/>
                <w:sz w:val="22"/>
                <w:szCs w:val="22"/>
              </w:rPr>
              <m:t>+</m:t>
            </w:del>
          </m:r>
          <m:sSub>
            <m:sSubPr>
              <m:ctrlPr>
                <w:del w:id="475" w:author="Perez Monforte, Sergio" w:date="2017-09-11T13:40:00Z">
                  <w:rPr>
                    <w:rFonts w:ascii="Cambria Math" w:hAnsi="Cambria Math" w:cs="Arial"/>
                    <w:i/>
                    <w:sz w:val="22"/>
                    <w:szCs w:val="22"/>
                  </w:rPr>
                </w:del>
              </m:ctrlPr>
            </m:sSubPr>
            <m:e>
              <m:r>
                <w:del w:id="476" w:author="Perez Monforte, Sergio" w:date="2017-09-11T13:40:00Z">
                  <w:rPr>
                    <w:rFonts w:ascii="Cambria Math" w:hAnsi="Cambria Math" w:cs="Arial"/>
                    <w:sz w:val="22"/>
                    <w:szCs w:val="22"/>
                  </w:rPr>
                  <m:t>ε</m:t>
                </w:del>
              </m:r>
            </m:e>
            <m:sub>
              <m:r>
                <w:del w:id="477" w:author="Perez Monforte, Sergio" w:date="2017-09-11T13:40:00Z">
                  <w:rPr>
                    <w:rFonts w:ascii="Cambria Math" w:hAnsi="Cambria Math" w:cs="Arial"/>
                    <w:sz w:val="22"/>
                    <w:szCs w:val="22"/>
                  </w:rPr>
                  <m:t>it</m:t>
                </w:del>
              </m:r>
            </m:sub>
          </m:sSub>
        </m:oMath>
      </m:oMathPara>
    </w:p>
    <w:p w14:paraId="5D69A930" w14:textId="77777777" w:rsidR="00F67238" w:rsidRPr="00F67238" w:rsidDel="007B6918" w:rsidRDefault="00F67238" w:rsidP="00212F82">
      <w:pPr>
        <w:spacing w:before="120" w:after="120"/>
        <w:ind w:left="360"/>
        <w:jc w:val="both"/>
        <w:rPr>
          <w:del w:id="478" w:author="Perez Monforte, Sergio" w:date="2017-09-11T13:40:00Z"/>
          <w:rFonts w:ascii="Arial" w:hAnsi="Arial" w:cs="Arial"/>
          <w:sz w:val="22"/>
          <w:szCs w:val="22"/>
          <w:lang w:val="en-US"/>
        </w:rPr>
      </w:pPr>
      <w:del w:id="479" w:author="Perez Monforte, Sergio" w:date="2017-09-11T13:40:00Z">
        <w:r w:rsidRPr="00F67238" w:rsidDel="007B6918">
          <w:rPr>
            <w:rFonts w:ascii="Arial" w:hAnsi="Arial" w:cs="Arial"/>
            <w:sz w:val="22"/>
            <w:szCs w:val="22"/>
            <w:lang w:val="en-US"/>
          </w:rPr>
          <w:delText xml:space="preserve">Where, </w:delText>
        </w:r>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m:t>
              </m:r>
            </m:sub>
          </m:sSub>
          <m:r>
            <w:rPr>
              <w:rFonts w:ascii="Cambria Math" w:hAnsi="Cambria Math" w:cs="Arial"/>
              <w:sz w:val="22"/>
              <w:szCs w:val="22"/>
              <w:lang w:val="en-US"/>
            </w:rPr>
            <m:t xml:space="preserve"> </m:t>
          </m:r>
        </m:oMath>
        <w:r w:rsidRPr="00F67238" w:rsidDel="007B6918">
          <w:rPr>
            <w:rFonts w:ascii="Arial" w:eastAsiaTheme="minorEastAsia" w:hAnsi="Arial" w:cs="Arial"/>
            <w:sz w:val="22"/>
            <w:szCs w:val="22"/>
            <w:lang w:val="en-US"/>
          </w:rPr>
          <w:delText xml:space="preserve">is the outcome of interest for household </w:delText>
        </w:r>
        <m:oMath>
          <m:r>
            <w:rPr>
              <w:rFonts w:ascii="Cambria Math" w:eastAsiaTheme="minorEastAsia" w:hAnsi="Cambria Math" w:cs="Arial"/>
              <w:sz w:val="22"/>
              <w:szCs w:val="22"/>
            </w:rPr>
            <m:t>i</m:t>
          </m:r>
        </m:oMath>
        <w:r w:rsidRPr="00F67238" w:rsidDel="007B6918">
          <w:rPr>
            <w:rFonts w:ascii="Arial" w:eastAsiaTheme="minorEastAsia" w:hAnsi="Arial" w:cs="Arial"/>
            <w:sz w:val="22"/>
            <w:szCs w:val="22"/>
            <w:lang w:val="en-US"/>
          </w:rPr>
          <w:delText xml:space="preserve"> in time </w:delText>
        </w:r>
        <m:oMath>
          <m:r>
            <w:rPr>
              <w:rFonts w:ascii="Cambria Math" w:eastAsiaTheme="minorEastAsia" w:hAnsi="Cambria Math" w:cs="Arial"/>
              <w:sz w:val="22"/>
              <w:szCs w:val="22"/>
            </w:rPr>
            <m:t>t</m:t>
          </m:r>
        </m:oMath>
        <w:r w:rsidRPr="00F67238" w:rsidDel="007B6918">
          <w:rPr>
            <w:rFonts w:ascii="Arial" w:eastAsiaTheme="minorEastAsia" w:hAnsi="Arial" w:cs="Arial"/>
            <w:sz w:val="22"/>
            <w:szCs w:val="22"/>
            <w:lang w:val="en-US"/>
          </w:rPr>
          <w:delText xml:space="preserve">, </w:delText>
        </w: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it</m:t>
              </m:r>
            </m:sub>
          </m:sSub>
        </m:oMath>
        <w:r w:rsidRPr="00F67238" w:rsidDel="007B6918">
          <w:rPr>
            <w:rFonts w:ascii="Arial" w:eastAsiaTheme="minorEastAsia" w:hAnsi="Arial" w:cs="Arial"/>
            <w:sz w:val="22"/>
            <w:szCs w:val="22"/>
            <w:lang w:val="en-US"/>
          </w:rPr>
          <w:delText xml:space="preserve"> is a treatment variable that equals zero for all households in the baseline and takes the value of 1 for households in the treated neighborhoods in the follow-up, </w:delTex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it</m:t>
              </m:r>
            </m:sub>
          </m:sSub>
        </m:oMath>
        <w:r w:rsidRPr="00F67238" w:rsidDel="007B6918">
          <w:rPr>
            <w:rFonts w:ascii="Arial" w:eastAsiaTheme="minorEastAsia" w:hAnsi="Arial" w:cs="Arial"/>
            <w:sz w:val="22"/>
            <w:szCs w:val="22"/>
            <w:lang w:val="en-US"/>
          </w:rPr>
          <w:delText xml:space="preserve"> are household-level and </w:delText>
        </w:r>
        <w:r w:rsidR="00D93C73" w:rsidDel="007B6918">
          <w:rPr>
            <w:rFonts w:ascii="Arial" w:eastAsiaTheme="minorEastAsia" w:hAnsi="Arial" w:cs="Arial"/>
            <w:sz w:val="22"/>
            <w:szCs w:val="22"/>
            <w:lang w:val="en-US"/>
          </w:rPr>
          <w:br/>
        </w:r>
        <w:r w:rsidRPr="00F67238" w:rsidDel="007B6918">
          <w:rPr>
            <w:rFonts w:ascii="Arial" w:eastAsiaTheme="minorEastAsia" w:hAnsi="Arial" w:cs="Arial"/>
            <w:sz w:val="22"/>
            <w:szCs w:val="22"/>
            <w:lang w:val="en-US"/>
          </w:rPr>
          <w:delText xml:space="preserve">individual-level covariates that change over time, and </w:delText>
        </w:r>
        <m:oMath>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i</m:t>
              </m:r>
            </m:sub>
          </m:sSub>
        </m:oMath>
        <w:r w:rsidRPr="00F67238" w:rsidDel="007B6918">
          <w:rPr>
            <w:rFonts w:ascii="Arial" w:eastAsiaTheme="minorEastAsia" w:hAnsi="Arial" w:cs="Arial"/>
            <w:sz w:val="22"/>
            <w:szCs w:val="22"/>
            <w:lang w:val="en-US"/>
          </w:rPr>
          <w:delText xml:space="preserve"> are household fixed-effects and </w:delText>
        </w:r>
        <m:oMath>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t</m:t>
              </m:r>
            </m:sub>
          </m:sSub>
        </m:oMath>
        <w:r w:rsidRPr="00F67238" w:rsidDel="007B6918">
          <w:rPr>
            <w:rFonts w:ascii="Arial" w:eastAsiaTheme="minorEastAsia" w:hAnsi="Arial" w:cs="Arial"/>
            <w:sz w:val="22"/>
            <w:szCs w:val="22"/>
            <w:lang w:val="en-US"/>
          </w:rPr>
          <w:delText xml:space="preserve"> are time fixed effects.</w:delText>
        </w:r>
      </w:del>
    </w:p>
    <w:p w14:paraId="5D69A931" w14:textId="77777777" w:rsidR="00F67238" w:rsidRPr="00F67238" w:rsidDel="007B6918" w:rsidRDefault="00F67238" w:rsidP="00212F82">
      <w:pPr>
        <w:spacing w:before="120" w:after="120"/>
        <w:ind w:left="360"/>
        <w:jc w:val="both"/>
        <w:rPr>
          <w:del w:id="480" w:author="Perez Monforte, Sergio" w:date="2017-09-11T13:40:00Z"/>
          <w:rFonts w:ascii="Arial" w:hAnsi="Arial" w:cs="Arial"/>
          <w:sz w:val="22"/>
          <w:szCs w:val="22"/>
          <w:lang w:val="en-US"/>
        </w:rPr>
      </w:pPr>
      <w:del w:id="481" w:author="Perez Monforte, Sergio" w:date="2017-09-11T13:40:00Z">
        <w:r w:rsidRPr="00F67238" w:rsidDel="007B6918">
          <w:rPr>
            <w:rFonts w:ascii="Arial" w:hAnsi="Arial" w:cs="Arial"/>
            <w:sz w:val="22"/>
            <w:szCs w:val="22"/>
            <w:lang w:val="en-US"/>
          </w:rPr>
          <w:delText>Once infrastructure works have been completed in neighborhoods 3 and 4, a second phase of randomization will be conducted on the management models within these neighborhoods. A second follow-up data collection will be performed in all four neighborhoods to evaluate the impacts of management models using a larger amount of clusters that would help identify small effect sizes (if they exist). This second phase will also serve to measure short and medium-term effects and could potentially allow to test a third treatment option of a management model, namely a business as usual scenario by the CTE (T3).</w:delText>
        </w:r>
      </w:del>
    </w:p>
    <w:p w14:paraId="5D69A932"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482" w:author="Perez Monforte, Sergio" w:date="2017-09-11T13:40:00Z"/>
          <w:rFonts w:ascii="Arial" w:hAnsi="Arial" w:cs="Arial"/>
          <w:b/>
          <w:sz w:val="22"/>
          <w:szCs w:val="22"/>
        </w:rPr>
      </w:pPr>
      <w:del w:id="483" w:author="Perez Monforte, Sergio" w:date="2017-09-11T13:40:00Z">
        <w:r w:rsidRPr="00F67238" w:rsidDel="007B6918">
          <w:rPr>
            <w:rFonts w:ascii="Arial" w:hAnsi="Arial" w:cs="Arial"/>
            <w:b/>
            <w:sz w:val="22"/>
            <w:szCs w:val="22"/>
          </w:rPr>
          <w:delText>Outcomes and sources of information</w:delText>
        </w:r>
      </w:del>
    </w:p>
    <w:p w14:paraId="5D69A933" w14:textId="77777777" w:rsidR="00F67238" w:rsidRPr="00F67238" w:rsidDel="007B6918" w:rsidRDefault="00F67238" w:rsidP="00212F82">
      <w:pPr>
        <w:spacing w:before="120" w:after="120"/>
        <w:ind w:left="360"/>
        <w:jc w:val="both"/>
        <w:rPr>
          <w:del w:id="484" w:author="Perez Monforte, Sergio" w:date="2017-09-11T13:40:00Z"/>
          <w:rFonts w:ascii="Arial" w:hAnsi="Arial" w:cs="Arial"/>
          <w:sz w:val="22"/>
          <w:szCs w:val="22"/>
          <w:lang w:val="en-US"/>
        </w:rPr>
      </w:pPr>
      <w:del w:id="485" w:author="Perez Monforte, Sergio" w:date="2017-09-11T13:40:00Z">
        <w:r w:rsidRPr="00F67238" w:rsidDel="007B6918">
          <w:rPr>
            <w:rFonts w:ascii="Arial" w:hAnsi="Arial" w:cs="Arial"/>
            <w:sz w:val="22"/>
            <w:szCs w:val="22"/>
            <w:lang w:val="en-US"/>
          </w:rPr>
          <w:delText>Table 1 below presents the main impact evaluation indicators. It also shows what indicators are currently part of the results matrix of the operation and the sources of information. This section also discussed the main sources of information that will be used for this evaluation.</w:delText>
        </w:r>
      </w:del>
    </w:p>
    <w:p w14:paraId="5D69A934" w14:textId="77777777" w:rsidR="008743AB" w:rsidRPr="00212F82" w:rsidDel="007B6918" w:rsidRDefault="00F67238" w:rsidP="00212F82">
      <w:pPr>
        <w:pStyle w:val="ListParagraph"/>
        <w:spacing w:before="120"/>
        <w:jc w:val="center"/>
        <w:rPr>
          <w:del w:id="486" w:author="Perez Monforte, Sergio" w:date="2017-09-11T13:40:00Z"/>
          <w:lang w:val="en-US"/>
        </w:rPr>
      </w:pPr>
      <w:del w:id="487" w:author="Perez Monforte, Sergio" w:date="2017-09-11T13:40:00Z">
        <w:r w:rsidRPr="00212F82" w:rsidDel="007B6918">
          <w:rPr>
            <w:rFonts w:ascii="Arial" w:hAnsi="Arial" w:cs="Arial"/>
            <w:b/>
            <w:sz w:val="22"/>
            <w:szCs w:val="22"/>
            <w:lang w:val="en-US"/>
          </w:rPr>
          <w:delText>Table 1. Impact evaluation outcome indicators</w:delText>
        </w:r>
      </w:del>
    </w:p>
    <w:tbl>
      <w:tblPr>
        <w:tblStyle w:val="TableGrid"/>
        <w:tblW w:w="0" w:type="auto"/>
        <w:tblInd w:w="468" w:type="dxa"/>
        <w:tblLook w:val="04A0" w:firstRow="1" w:lastRow="0" w:firstColumn="1" w:lastColumn="0" w:noHBand="0" w:noVBand="1"/>
      </w:tblPr>
      <w:tblGrid>
        <w:gridCol w:w="2070"/>
        <w:gridCol w:w="3780"/>
        <w:gridCol w:w="2250"/>
        <w:gridCol w:w="4050"/>
      </w:tblGrid>
      <w:tr w:rsidR="00F67238" w:rsidRPr="00F67238" w:rsidDel="007B6918" w14:paraId="5D69A939" w14:textId="77777777" w:rsidTr="008743AB">
        <w:trPr>
          <w:del w:id="488" w:author="Perez Monforte, Sergio" w:date="2017-09-11T13:40:00Z"/>
        </w:trPr>
        <w:tc>
          <w:tcPr>
            <w:tcW w:w="2070" w:type="dxa"/>
          </w:tcPr>
          <w:p w14:paraId="5D69A935" w14:textId="77777777" w:rsidR="00F67238" w:rsidRPr="00F67238" w:rsidDel="007B6918" w:rsidRDefault="00F67238" w:rsidP="00154F98">
            <w:pPr>
              <w:jc w:val="center"/>
              <w:rPr>
                <w:del w:id="489" w:author="Perez Monforte, Sergio" w:date="2017-09-11T13:40:00Z"/>
                <w:rFonts w:ascii="Arial" w:hAnsi="Arial" w:cs="Arial"/>
                <w:b/>
                <w:sz w:val="22"/>
                <w:szCs w:val="22"/>
              </w:rPr>
            </w:pPr>
            <w:del w:id="490" w:author="Perez Monforte, Sergio" w:date="2017-09-11T13:40:00Z">
              <w:r w:rsidRPr="00F67238" w:rsidDel="007B6918">
                <w:rPr>
                  <w:rFonts w:ascii="Arial" w:hAnsi="Arial" w:cs="Arial"/>
                  <w:b/>
                  <w:sz w:val="22"/>
                  <w:szCs w:val="22"/>
                </w:rPr>
                <w:delText>Topic</w:delText>
              </w:r>
            </w:del>
          </w:p>
        </w:tc>
        <w:tc>
          <w:tcPr>
            <w:tcW w:w="3780" w:type="dxa"/>
          </w:tcPr>
          <w:p w14:paraId="5D69A936" w14:textId="77777777" w:rsidR="00F67238" w:rsidRPr="00F67238" w:rsidDel="007B6918" w:rsidRDefault="00F67238" w:rsidP="00154F98">
            <w:pPr>
              <w:jc w:val="center"/>
              <w:rPr>
                <w:del w:id="491" w:author="Perez Monforte, Sergio" w:date="2017-09-11T13:40:00Z"/>
                <w:rFonts w:ascii="Arial" w:hAnsi="Arial" w:cs="Arial"/>
                <w:b/>
                <w:sz w:val="22"/>
                <w:szCs w:val="22"/>
              </w:rPr>
            </w:pPr>
            <w:del w:id="492" w:author="Perez Monforte, Sergio" w:date="2017-09-11T13:40:00Z">
              <w:r w:rsidRPr="00F67238" w:rsidDel="007B6918">
                <w:rPr>
                  <w:rFonts w:ascii="Arial" w:hAnsi="Arial" w:cs="Arial"/>
                  <w:b/>
                  <w:sz w:val="22"/>
                  <w:szCs w:val="22"/>
                </w:rPr>
                <w:delText>Indicator</w:delText>
              </w:r>
            </w:del>
          </w:p>
        </w:tc>
        <w:tc>
          <w:tcPr>
            <w:tcW w:w="2250" w:type="dxa"/>
          </w:tcPr>
          <w:p w14:paraId="5D69A937" w14:textId="77777777" w:rsidR="00F67238" w:rsidRPr="00F67238" w:rsidDel="007B6918" w:rsidRDefault="00F67238" w:rsidP="00154F98">
            <w:pPr>
              <w:jc w:val="center"/>
              <w:rPr>
                <w:del w:id="493" w:author="Perez Monforte, Sergio" w:date="2017-09-11T13:40:00Z"/>
                <w:rFonts w:ascii="Arial" w:hAnsi="Arial" w:cs="Arial"/>
                <w:b/>
                <w:sz w:val="22"/>
                <w:szCs w:val="22"/>
                <w:lang w:val="en-US"/>
              </w:rPr>
            </w:pPr>
            <w:del w:id="494" w:author="Perez Monforte, Sergio" w:date="2017-09-11T13:40:00Z">
              <w:r w:rsidRPr="00F67238" w:rsidDel="007B6918">
                <w:rPr>
                  <w:rFonts w:ascii="Arial" w:hAnsi="Arial" w:cs="Arial"/>
                  <w:b/>
                  <w:sz w:val="22"/>
                  <w:szCs w:val="22"/>
                  <w:lang w:val="en-US"/>
                </w:rPr>
                <w:delText>Indicator of the results matrix</w:delText>
              </w:r>
            </w:del>
          </w:p>
        </w:tc>
        <w:tc>
          <w:tcPr>
            <w:tcW w:w="4050" w:type="dxa"/>
          </w:tcPr>
          <w:p w14:paraId="5D69A938" w14:textId="77777777" w:rsidR="00F67238" w:rsidRPr="00F67238" w:rsidDel="007B6918" w:rsidRDefault="00F67238" w:rsidP="00154F98">
            <w:pPr>
              <w:jc w:val="center"/>
              <w:rPr>
                <w:del w:id="495" w:author="Perez Monforte, Sergio" w:date="2017-09-11T13:40:00Z"/>
                <w:rFonts w:ascii="Arial" w:hAnsi="Arial" w:cs="Arial"/>
                <w:b/>
                <w:sz w:val="22"/>
                <w:szCs w:val="22"/>
              </w:rPr>
            </w:pPr>
            <w:del w:id="496" w:author="Perez Monforte, Sergio" w:date="2017-09-11T13:40:00Z">
              <w:r w:rsidRPr="00F67238" w:rsidDel="007B6918">
                <w:rPr>
                  <w:rFonts w:ascii="Arial" w:hAnsi="Arial" w:cs="Arial"/>
                  <w:b/>
                  <w:sz w:val="22"/>
                  <w:szCs w:val="22"/>
                </w:rPr>
                <w:delText>Sources of information</w:delText>
              </w:r>
            </w:del>
          </w:p>
        </w:tc>
      </w:tr>
      <w:tr w:rsidR="00F67238" w:rsidRPr="00F67238" w:rsidDel="007B6918" w14:paraId="5D69A93E" w14:textId="77777777" w:rsidTr="008743AB">
        <w:trPr>
          <w:del w:id="497" w:author="Perez Monforte, Sergio" w:date="2017-09-11T13:40:00Z"/>
        </w:trPr>
        <w:tc>
          <w:tcPr>
            <w:tcW w:w="2070" w:type="dxa"/>
          </w:tcPr>
          <w:p w14:paraId="5D69A93A" w14:textId="77777777" w:rsidR="00F67238" w:rsidRPr="00F67238" w:rsidDel="007B6918" w:rsidRDefault="00F67238" w:rsidP="00154F98">
            <w:pPr>
              <w:jc w:val="both"/>
              <w:rPr>
                <w:del w:id="498" w:author="Perez Monforte, Sergio" w:date="2017-09-11T13:40:00Z"/>
                <w:rFonts w:ascii="Arial" w:hAnsi="Arial" w:cs="Arial"/>
                <w:sz w:val="22"/>
                <w:szCs w:val="22"/>
              </w:rPr>
            </w:pPr>
            <w:del w:id="499" w:author="Perez Monforte, Sergio" w:date="2017-09-11T13:40:00Z">
              <w:r w:rsidRPr="00F67238" w:rsidDel="007B6918">
                <w:rPr>
                  <w:rFonts w:ascii="Arial" w:hAnsi="Arial" w:cs="Arial"/>
                  <w:sz w:val="22"/>
                  <w:szCs w:val="22"/>
                </w:rPr>
                <w:delText>Water consumption</w:delText>
              </w:r>
            </w:del>
          </w:p>
        </w:tc>
        <w:tc>
          <w:tcPr>
            <w:tcW w:w="3780" w:type="dxa"/>
          </w:tcPr>
          <w:p w14:paraId="5D69A93B" w14:textId="77777777" w:rsidR="00F67238" w:rsidRPr="00F67238" w:rsidDel="007B6918" w:rsidRDefault="00F67238" w:rsidP="00154F98">
            <w:pPr>
              <w:jc w:val="both"/>
              <w:rPr>
                <w:del w:id="500" w:author="Perez Monforte, Sergio" w:date="2017-09-11T13:40:00Z"/>
                <w:rFonts w:ascii="Arial" w:hAnsi="Arial" w:cs="Arial"/>
                <w:sz w:val="22"/>
                <w:szCs w:val="22"/>
                <w:lang w:val="en-US"/>
              </w:rPr>
            </w:pPr>
            <w:del w:id="501" w:author="Perez Monforte, Sergio" w:date="2017-09-11T13:40:00Z">
              <w:r w:rsidRPr="00F67238" w:rsidDel="007B6918">
                <w:rPr>
                  <w:rFonts w:ascii="Arial" w:hAnsi="Arial" w:cs="Arial"/>
                  <w:sz w:val="22"/>
                  <w:szCs w:val="22"/>
                  <w:lang w:val="en-US"/>
                </w:rPr>
                <w:delText>Liters of water per day consumed by household</w:delText>
              </w:r>
            </w:del>
          </w:p>
        </w:tc>
        <w:tc>
          <w:tcPr>
            <w:tcW w:w="2250" w:type="dxa"/>
          </w:tcPr>
          <w:p w14:paraId="5D69A93C" w14:textId="77777777" w:rsidR="00F67238" w:rsidRPr="00F67238" w:rsidDel="007B6918" w:rsidRDefault="00F67238" w:rsidP="00154F98">
            <w:pPr>
              <w:jc w:val="both"/>
              <w:rPr>
                <w:del w:id="502" w:author="Perez Monforte, Sergio" w:date="2017-09-11T13:40:00Z"/>
                <w:rFonts w:ascii="Arial" w:hAnsi="Arial" w:cs="Arial"/>
                <w:sz w:val="22"/>
                <w:szCs w:val="22"/>
              </w:rPr>
            </w:pPr>
            <w:del w:id="503" w:author="Perez Monforte, Sergio" w:date="2017-09-11T13:40:00Z">
              <w:r w:rsidRPr="00F67238" w:rsidDel="007B6918">
                <w:rPr>
                  <w:rFonts w:ascii="Arial" w:hAnsi="Arial" w:cs="Arial"/>
                  <w:sz w:val="22"/>
                  <w:szCs w:val="22"/>
                </w:rPr>
                <w:delText>No</w:delText>
              </w:r>
            </w:del>
          </w:p>
        </w:tc>
        <w:tc>
          <w:tcPr>
            <w:tcW w:w="4050" w:type="dxa"/>
          </w:tcPr>
          <w:p w14:paraId="5D69A93D" w14:textId="77777777" w:rsidR="00F67238" w:rsidRPr="00F67238" w:rsidDel="007B6918" w:rsidRDefault="00F67238" w:rsidP="00154F98">
            <w:pPr>
              <w:jc w:val="both"/>
              <w:rPr>
                <w:del w:id="504" w:author="Perez Monforte, Sergio" w:date="2017-09-11T13:40:00Z"/>
                <w:rFonts w:ascii="Arial" w:hAnsi="Arial" w:cs="Arial"/>
                <w:sz w:val="22"/>
                <w:szCs w:val="22"/>
              </w:rPr>
            </w:pPr>
            <w:del w:id="505" w:author="Perez Monforte, Sergio" w:date="2017-09-11T13:40:00Z">
              <w:r w:rsidRPr="00F67238" w:rsidDel="007B6918">
                <w:rPr>
                  <w:rFonts w:ascii="Arial" w:hAnsi="Arial" w:cs="Arial"/>
                  <w:sz w:val="22"/>
                  <w:szCs w:val="22"/>
                </w:rPr>
                <w:delText>Short household census</w:delText>
              </w:r>
            </w:del>
          </w:p>
        </w:tc>
      </w:tr>
      <w:tr w:rsidR="00F67238" w:rsidRPr="00F67238" w:rsidDel="007B6918" w14:paraId="5D69A943" w14:textId="77777777" w:rsidTr="008743AB">
        <w:trPr>
          <w:del w:id="506" w:author="Perez Monforte, Sergio" w:date="2017-09-11T13:40:00Z"/>
        </w:trPr>
        <w:tc>
          <w:tcPr>
            <w:tcW w:w="2070" w:type="dxa"/>
          </w:tcPr>
          <w:p w14:paraId="5D69A93F" w14:textId="77777777" w:rsidR="00F67238" w:rsidRPr="00F67238" w:rsidDel="007B6918" w:rsidRDefault="00F67238" w:rsidP="00154F98">
            <w:pPr>
              <w:jc w:val="both"/>
              <w:rPr>
                <w:del w:id="507" w:author="Perez Monforte, Sergio" w:date="2017-09-11T13:40:00Z"/>
                <w:rFonts w:ascii="Arial" w:hAnsi="Arial" w:cs="Arial"/>
                <w:sz w:val="22"/>
                <w:szCs w:val="22"/>
              </w:rPr>
            </w:pPr>
            <w:del w:id="508" w:author="Perez Monforte, Sergio" w:date="2017-09-11T13:40:00Z">
              <w:r w:rsidRPr="00F67238" w:rsidDel="007B6918">
                <w:rPr>
                  <w:rFonts w:ascii="Arial" w:hAnsi="Arial" w:cs="Arial"/>
                  <w:sz w:val="22"/>
                  <w:szCs w:val="22"/>
                </w:rPr>
                <w:lastRenderedPageBreak/>
                <w:delText>Quality of service</w:delText>
              </w:r>
            </w:del>
          </w:p>
        </w:tc>
        <w:tc>
          <w:tcPr>
            <w:tcW w:w="3780" w:type="dxa"/>
          </w:tcPr>
          <w:p w14:paraId="5D69A940" w14:textId="77777777" w:rsidR="00F67238" w:rsidRPr="00F67238" w:rsidDel="007B6918" w:rsidRDefault="00F67238" w:rsidP="00154F98">
            <w:pPr>
              <w:jc w:val="both"/>
              <w:rPr>
                <w:del w:id="509" w:author="Perez Monforte, Sergio" w:date="2017-09-11T13:40:00Z"/>
                <w:rFonts w:ascii="Arial" w:hAnsi="Arial" w:cs="Arial"/>
                <w:sz w:val="22"/>
                <w:szCs w:val="22"/>
                <w:lang w:val="en-US"/>
              </w:rPr>
            </w:pPr>
            <w:del w:id="510" w:author="Perez Monforte, Sergio" w:date="2017-09-11T13:40:00Z">
              <w:r w:rsidRPr="00F67238" w:rsidDel="007B6918">
                <w:rPr>
                  <w:rFonts w:ascii="Arial" w:hAnsi="Arial" w:cs="Arial"/>
                  <w:sz w:val="22"/>
                  <w:szCs w:val="22"/>
                  <w:lang w:val="en-US"/>
                </w:rPr>
                <w:delText>Hours per day of continuous water service received by household</w:delText>
              </w:r>
            </w:del>
          </w:p>
        </w:tc>
        <w:tc>
          <w:tcPr>
            <w:tcW w:w="2250" w:type="dxa"/>
          </w:tcPr>
          <w:p w14:paraId="5D69A941" w14:textId="77777777" w:rsidR="00F67238" w:rsidRPr="00F67238" w:rsidDel="007B6918" w:rsidRDefault="00F67238" w:rsidP="00154F98">
            <w:pPr>
              <w:jc w:val="both"/>
              <w:rPr>
                <w:del w:id="511" w:author="Perez Monforte, Sergio" w:date="2017-09-11T13:40:00Z"/>
                <w:rFonts w:ascii="Arial" w:hAnsi="Arial" w:cs="Arial"/>
                <w:sz w:val="22"/>
                <w:szCs w:val="22"/>
              </w:rPr>
            </w:pPr>
            <w:del w:id="512" w:author="Perez Monforte, Sergio" w:date="2017-09-11T13:40:00Z">
              <w:r w:rsidRPr="00F67238" w:rsidDel="007B6918">
                <w:rPr>
                  <w:rFonts w:ascii="Arial" w:hAnsi="Arial" w:cs="Arial"/>
                  <w:sz w:val="22"/>
                  <w:szCs w:val="22"/>
                </w:rPr>
                <w:delText>Yes</w:delText>
              </w:r>
            </w:del>
          </w:p>
        </w:tc>
        <w:tc>
          <w:tcPr>
            <w:tcW w:w="4050" w:type="dxa"/>
          </w:tcPr>
          <w:p w14:paraId="5D69A942" w14:textId="77777777" w:rsidR="00F67238" w:rsidRPr="00F67238" w:rsidDel="007B6918" w:rsidRDefault="00F67238" w:rsidP="00154F98">
            <w:pPr>
              <w:jc w:val="both"/>
              <w:rPr>
                <w:del w:id="513" w:author="Perez Monforte, Sergio" w:date="2017-09-11T13:40:00Z"/>
                <w:rFonts w:ascii="Arial" w:hAnsi="Arial" w:cs="Arial"/>
                <w:sz w:val="22"/>
                <w:szCs w:val="22"/>
              </w:rPr>
            </w:pPr>
            <w:del w:id="514" w:author="Perez Monforte, Sergio" w:date="2017-09-11T13:40:00Z">
              <w:r w:rsidRPr="00F67238" w:rsidDel="007B6918">
                <w:rPr>
                  <w:rFonts w:ascii="Arial" w:hAnsi="Arial" w:cs="Arial"/>
                  <w:sz w:val="22"/>
                  <w:szCs w:val="22"/>
                </w:rPr>
                <w:delText>Short household census</w:delText>
              </w:r>
            </w:del>
          </w:p>
        </w:tc>
      </w:tr>
      <w:tr w:rsidR="00F67238" w:rsidRPr="00F67238" w:rsidDel="007B6918" w14:paraId="5D69A948" w14:textId="77777777" w:rsidTr="008743AB">
        <w:trPr>
          <w:del w:id="515" w:author="Perez Monforte, Sergio" w:date="2017-09-11T13:40:00Z"/>
        </w:trPr>
        <w:tc>
          <w:tcPr>
            <w:tcW w:w="2070" w:type="dxa"/>
          </w:tcPr>
          <w:p w14:paraId="5D69A944" w14:textId="77777777" w:rsidR="00F67238" w:rsidRPr="00F67238" w:rsidDel="007B6918" w:rsidRDefault="00F67238" w:rsidP="00154F98">
            <w:pPr>
              <w:jc w:val="both"/>
              <w:rPr>
                <w:del w:id="516" w:author="Perez Monforte, Sergio" w:date="2017-09-11T13:40:00Z"/>
                <w:rFonts w:ascii="Arial" w:hAnsi="Arial" w:cs="Arial"/>
                <w:sz w:val="22"/>
                <w:szCs w:val="22"/>
              </w:rPr>
            </w:pPr>
            <w:del w:id="517" w:author="Perez Monforte, Sergio" w:date="2017-09-11T13:40:00Z">
              <w:r w:rsidRPr="00F67238" w:rsidDel="007B6918">
                <w:rPr>
                  <w:rFonts w:ascii="Arial" w:hAnsi="Arial" w:cs="Arial"/>
                  <w:sz w:val="22"/>
                  <w:szCs w:val="22"/>
                </w:rPr>
                <w:delText>Connectivity to the system</w:delText>
              </w:r>
            </w:del>
          </w:p>
        </w:tc>
        <w:tc>
          <w:tcPr>
            <w:tcW w:w="3780" w:type="dxa"/>
          </w:tcPr>
          <w:p w14:paraId="5D69A945" w14:textId="77777777" w:rsidR="00F67238" w:rsidRPr="00F67238" w:rsidDel="007B6918" w:rsidRDefault="00F67238" w:rsidP="00154F98">
            <w:pPr>
              <w:jc w:val="both"/>
              <w:rPr>
                <w:del w:id="518" w:author="Perez Monforte, Sergio" w:date="2017-09-11T13:40:00Z"/>
                <w:rFonts w:ascii="Arial" w:hAnsi="Arial" w:cs="Arial"/>
                <w:sz w:val="22"/>
                <w:szCs w:val="22"/>
                <w:lang w:val="en-US"/>
              </w:rPr>
            </w:pPr>
            <w:del w:id="519" w:author="Perez Monforte, Sergio" w:date="2017-09-11T13:40:00Z">
              <w:r w:rsidRPr="00F67238" w:rsidDel="007B6918">
                <w:rPr>
                  <w:rFonts w:ascii="Arial" w:hAnsi="Arial" w:cs="Arial"/>
                  <w:sz w:val="22"/>
                  <w:szCs w:val="22"/>
                  <w:lang w:val="en-US"/>
                </w:rPr>
                <w:delText>Percentage of households with active connection to the system</w:delText>
              </w:r>
            </w:del>
          </w:p>
        </w:tc>
        <w:tc>
          <w:tcPr>
            <w:tcW w:w="2250" w:type="dxa"/>
          </w:tcPr>
          <w:p w14:paraId="5D69A946" w14:textId="77777777" w:rsidR="00F67238" w:rsidRPr="00F67238" w:rsidDel="007B6918" w:rsidRDefault="00F67238" w:rsidP="00154F98">
            <w:pPr>
              <w:jc w:val="both"/>
              <w:rPr>
                <w:del w:id="520" w:author="Perez Monforte, Sergio" w:date="2017-09-11T13:40:00Z"/>
                <w:rFonts w:ascii="Arial" w:hAnsi="Arial" w:cs="Arial"/>
                <w:sz w:val="22"/>
                <w:szCs w:val="22"/>
              </w:rPr>
            </w:pPr>
            <w:del w:id="521" w:author="Perez Monforte, Sergio" w:date="2017-09-11T13:40:00Z">
              <w:r w:rsidRPr="00F67238" w:rsidDel="007B6918">
                <w:rPr>
                  <w:rFonts w:ascii="Arial" w:hAnsi="Arial" w:cs="Arial"/>
                  <w:sz w:val="22"/>
                  <w:szCs w:val="22"/>
                </w:rPr>
                <w:delText>Yes</w:delText>
              </w:r>
            </w:del>
          </w:p>
        </w:tc>
        <w:tc>
          <w:tcPr>
            <w:tcW w:w="4050" w:type="dxa"/>
          </w:tcPr>
          <w:p w14:paraId="5D69A947" w14:textId="77777777" w:rsidR="00F67238" w:rsidRPr="00F67238" w:rsidDel="007B6918" w:rsidRDefault="00F67238" w:rsidP="00154F98">
            <w:pPr>
              <w:jc w:val="both"/>
              <w:rPr>
                <w:del w:id="522" w:author="Perez Monforte, Sergio" w:date="2017-09-11T13:40:00Z"/>
                <w:rFonts w:ascii="Arial" w:hAnsi="Arial" w:cs="Arial"/>
                <w:sz w:val="22"/>
                <w:szCs w:val="22"/>
              </w:rPr>
            </w:pPr>
            <w:del w:id="523" w:author="Perez Monforte, Sergio" w:date="2017-09-11T13:40:00Z">
              <w:r w:rsidRPr="00F67238" w:rsidDel="007B6918">
                <w:rPr>
                  <w:rFonts w:ascii="Arial" w:hAnsi="Arial" w:cs="Arial"/>
                  <w:sz w:val="22"/>
                  <w:szCs w:val="22"/>
                </w:rPr>
                <w:delText>Short household census</w:delText>
              </w:r>
            </w:del>
          </w:p>
        </w:tc>
      </w:tr>
      <w:tr w:rsidR="00F67238" w:rsidRPr="00F67238" w:rsidDel="007B6918" w14:paraId="5D69A94D" w14:textId="77777777" w:rsidTr="008743AB">
        <w:trPr>
          <w:del w:id="524" w:author="Perez Monforte, Sergio" w:date="2017-09-11T13:40:00Z"/>
        </w:trPr>
        <w:tc>
          <w:tcPr>
            <w:tcW w:w="2070" w:type="dxa"/>
          </w:tcPr>
          <w:p w14:paraId="5D69A949" w14:textId="77777777" w:rsidR="00F67238" w:rsidRPr="00F67238" w:rsidDel="007B6918" w:rsidRDefault="00F67238" w:rsidP="00154F98">
            <w:pPr>
              <w:jc w:val="both"/>
              <w:rPr>
                <w:del w:id="525" w:author="Perez Monforte, Sergio" w:date="2017-09-11T13:40:00Z"/>
                <w:rFonts w:ascii="Arial" w:hAnsi="Arial" w:cs="Arial"/>
                <w:sz w:val="22"/>
                <w:szCs w:val="22"/>
              </w:rPr>
            </w:pPr>
            <w:del w:id="526" w:author="Perez Monforte, Sergio" w:date="2017-09-11T13:40:00Z">
              <w:r w:rsidRPr="00F67238" w:rsidDel="007B6918">
                <w:rPr>
                  <w:rFonts w:ascii="Arial" w:hAnsi="Arial" w:cs="Arial"/>
                  <w:sz w:val="22"/>
                  <w:szCs w:val="22"/>
                </w:rPr>
                <w:delText>Collection rate</w:delText>
              </w:r>
            </w:del>
          </w:p>
        </w:tc>
        <w:tc>
          <w:tcPr>
            <w:tcW w:w="3780" w:type="dxa"/>
          </w:tcPr>
          <w:p w14:paraId="5D69A94A" w14:textId="77777777" w:rsidR="00F67238" w:rsidRPr="00F67238" w:rsidDel="007B6918" w:rsidRDefault="00F67238" w:rsidP="00154F98">
            <w:pPr>
              <w:jc w:val="both"/>
              <w:rPr>
                <w:del w:id="527" w:author="Perez Monforte, Sergio" w:date="2017-09-11T13:40:00Z"/>
                <w:rFonts w:ascii="Arial" w:hAnsi="Arial" w:cs="Arial"/>
                <w:sz w:val="22"/>
                <w:szCs w:val="22"/>
                <w:lang w:val="en-US"/>
              </w:rPr>
            </w:pPr>
            <w:del w:id="528" w:author="Perez Monforte, Sergio" w:date="2017-09-11T13:40:00Z">
              <w:r w:rsidRPr="00F67238" w:rsidDel="007B6918">
                <w:rPr>
                  <w:rFonts w:ascii="Arial" w:hAnsi="Arial" w:cs="Arial"/>
                  <w:sz w:val="22"/>
                  <w:szCs w:val="22"/>
                  <w:lang w:val="en-US"/>
                </w:rPr>
                <w:delText>Percentage of households paying on time for water services</w:delText>
              </w:r>
            </w:del>
          </w:p>
        </w:tc>
        <w:tc>
          <w:tcPr>
            <w:tcW w:w="2250" w:type="dxa"/>
          </w:tcPr>
          <w:p w14:paraId="5D69A94B" w14:textId="77777777" w:rsidR="00F67238" w:rsidRPr="00F67238" w:rsidDel="007B6918" w:rsidRDefault="00F67238" w:rsidP="00154F98">
            <w:pPr>
              <w:jc w:val="both"/>
              <w:rPr>
                <w:del w:id="529" w:author="Perez Monforte, Sergio" w:date="2017-09-11T13:40:00Z"/>
                <w:rFonts w:ascii="Arial" w:hAnsi="Arial" w:cs="Arial"/>
                <w:sz w:val="22"/>
                <w:szCs w:val="22"/>
              </w:rPr>
            </w:pPr>
            <w:del w:id="530" w:author="Perez Monforte, Sergio" w:date="2017-09-11T13:40:00Z">
              <w:r w:rsidRPr="00F67238" w:rsidDel="007B6918">
                <w:rPr>
                  <w:rFonts w:ascii="Arial" w:hAnsi="Arial" w:cs="Arial"/>
                  <w:sz w:val="22"/>
                  <w:szCs w:val="22"/>
                </w:rPr>
                <w:delText>No</w:delText>
              </w:r>
            </w:del>
          </w:p>
        </w:tc>
        <w:tc>
          <w:tcPr>
            <w:tcW w:w="4050" w:type="dxa"/>
          </w:tcPr>
          <w:p w14:paraId="5D69A94C" w14:textId="77777777" w:rsidR="00F67238" w:rsidRPr="00F67238" w:rsidDel="007B6918" w:rsidRDefault="00F67238" w:rsidP="00154F98">
            <w:pPr>
              <w:jc w:val="both"/>
              <w:rPr>
                <w:del w:id="531" w:author="Perez Monforte, Sergio" w:date="2017-09-11T13:40:00Z"/>
                <w:rFonts w:ascii="Arial" w:hAnsi="Arial" w:cs="Arial"/>
                <w:sz w:val="22"/>
                <w:szCs w:val="22"/>
              </w:rPr>
            </w:pPr>
            <w:del w:id="532" w:author="Perez Monforte, Sergio" w:date="2017-09-11T13:40:00Z">
              <w:r w:rsidRPr="00F67238" w:rsidDel="007B6918">
                <w:rPr>
                  <w:rFonts w:ascii="Arial" w:hAnsi="Arial" w:cs="Arial"/>
                  <w:sz w:val="22"/>
                  <w:szCs w:val="22"/>
                </w:rPr>
                <w:delText>Short household census</w:delText>
              </w:r>
            </w:del>
          </w:p>
        </w:tc>
      </w:tr>
      <w:tr w:rsidR="00F67238" w:rsidRPr="00F67238" w:rsidDel="007B6918" w14:paraId="5D69A953" w14:textId="77777777" w:rsidTr="008743AB">
        <w:trPr>
          <w:del w:id="533" w:author="Perez Monforte, Sergio" w:date="2017-09-11T13:40:00Z"/>
        </w:trPr>
        <w:tc>
          <w:tcPr>
            <w:tcW w:w="2070" w:type="dxa"/>
          </w:tcPr>
          <w:p w14:paraId="5D69A94E" w14:textId="77777777" w:rsidR="00F67238" w:rsidRPr="00F67238" w:rsidDel="007B6918" w:rsidRDefault="00F67238" w:rsidP="00154F98">
            <w:pPr>
              <w:jc w:val="both"/>
              <w:rPr>
                <w:del w:id="534" w:author="Perez Monforte, Sergio" w:date="2017-09-11T13:40:00Z"/>
                <w:rFonts w:ascii="Arial" w:hAnsi="Arial" w:cs="Arial"/>
                <w:sz w:val="22"/>
                <w:szCs w:val="22"/>
              </w:rPr>
            </w:pPr>
            <w:del w:id="535" w:author="Perez Monforte, Sergio" w:date="2017-09-11T13:40:00Z">
              <w:r w:rsidRPr="00F67238" w:rsidDel="007B6918">
                <w:rPr>
                  <w:rFonts w:ascii="Arial" w:hAnsi="Arial" w:cs="Arial"/>
                  <w:sz w:val="22"/>
                  <w:szCs w:val="22"/>
                </w:rPr>
                <w:delText>Adoption of sanitary solutions</w:delText>
              </w:r>
            </w:del>
          </w:p>
        </w:tc>
        <w:tc>
          <w:tcPr>
            <w:tcW w:w="3780" w:type="dxa"/>
          </w:tcPr>
          <w:p w14:paraId="5D69A94F" w14:textId="77777777" w:rsidR="00F67238" w:rsidRPr="00F67238" w:rsidDel="007B6918" w:rsidRDefault="00F67238" w:rsidP="00154F98">
            <w:pPr>
              <w:jc w:val="both"/>
              <w:rPr>
                <w:del w:id="536" w:author="Perez Monforte, Sergio" w:date="2017-09-11T13:40:00Z"/>
                <w:rFonts w:ascii="Arial" w:hAnsi="Arial" w:cs="Arial"/>
                <w:sz w:val="22"/>
                <w:szCs w:val="22"/>
                <w:lang w:val="en-US"/>
              </w:rPr>
            </w:pPr>
            <w:del w:id="537" w:author="Perez Monforte, Sergio" w:date="2017-09-11T13:40:00Z">
              <w:r w:rsidRPr="00F67238" w:rsidDel="007B6918">
                <w:rPr>
                  <w:rFonts w:ascii="Arial" w:hAnsi="Arial" w:cs="Arial"/>
                  <w:sz w:val="22"/>
                  <w:szCs w:val="22"/>
                  <w:lang w:val="en-US"/>
                </w:rPr>
                <w:delText>Percentage of households with hand washing facilities and using soap</w:delText>
              </w:r>
            </w:del>
          </w:p>
          <w:p w14:paraId="5D69A950" w14:textId="77777777" w:rsidR="00F67238" w:rsidRPr="00F67238" w:rsidDel="007B6918" w:rsidRDefault="00F67238" w:rsidP="00154F98">
            <w:pPr>
              <w:jc w:val="both"/>
              <w:rPr>
                <w:del w:id="538" w:author="Perez Monforte, Sergio" w:date="2017-09-11T13:40:00Z"/>
                <w:rFonts w:ascii="Arial" w:hAnsi="Arial" w:cs="Arial"/>
                <w:sz w:val="22"/>
                <w:szCs w:val="22"/>
                <w:lang w:val="en-US"/>
              </w:rPr>
            </w:pPr>
          </w:p>
        </w:tc>
        <w:tc>
          <w:tcPr>
            <w:tcW w:w="2250" w:type="dxa"/>
          </w:tcPr>
          <w:p w14:paraId="5D69A951" w14:textId="77777777" w:rsidR="00F67238" w:rsidRPr="00F67238" w:rsidDel="007B6918" w:rsidRDefault="00F67238" w:rsidP="00154F98">
            <w:pPr>
              <w:jc w:val="both"/>
              <w:rPr>
                <w:del w:id="539" w:author="Perez Monforte, Sergio" w:date="2017-09-11T13:40:00Z"/>
                <w:rFonts w:ascii="Arial" w:hAnsi="Arial" w:cs="Arial"/>
                <w:sz w:val="22"/>
                <w:szCs w:val="22"/>
              </w:rPr>
            </w:pPr>
            <w:del w:id="540" w:author="Perez Monforte, Sergio" w:date="2017-09-11T13:40:00Z">
              <w:r w:rsidRPr="00F67238" w:rsidDel="007B6918">
                <w:rPr>
                  <w:rFonts w:ascii="Arial" w:hAnsi="Arial" w:cs="Arial"/>
                  <w:sz w:val="22"/>
                  <w:szCs w:val="22"/>
                </w:rPr>
                <w:delText>Yes</w:delText>
              </w:r>
            </w:del>
          </w:p>
        </w:tc>
        <w:tc>
          <w:tcPr>
            <w:tcW w:w="4050" w:type="dxa"/>
          </w:tcPr>
          <w:p w14:paraId="5D69A952" w14:textId="77777777" w:rsidR="00F67238" w:rsidRPr="00F67238" w:rsidDel="007B6918" w:rsidRDefault="00F67238" w:rsidP="00154F98">
            <w:pPr>
              <w:jc w:val="both"/>
              <w:rPr>
                <w:del w:id="541" w:author="Perez Monforte, Sergio" w:date="2017-09-11T13:40:00Z"/>
                <w:rFonts w:ascii="Arial" w:hAnsi="Arial" w:cs="Arial"/>
                <w:sz w:val="22"/>
                <w:szCs w:val="22"/>
              </w:rPr>
            </w:pPr>
            <w:del w:id="542" w:author="Perez Monforte, Sergio" w:date="2017-09-11T13:40:00Z">
              <w:r w:rsidRPr="00F67238" w:rsidDel="007B6918">
                <w:rPr>
                  <w:rFonts w:ascii="Arial" w:hAnsi="Arial" w:cs="Arial"/>
                  <w:sz w:val="22"/>
                  <w:szCs w:val="22"/>
                </w:rPr>
                <w:delText>Household survey</w:delText>
              </w:r>
            </w:del>
          </w:p>
        </w:tc>
      </w:tr>
      <w:tr w:rsidR="00F67238" w:rsidRPr="00F67238" w:rsidDel="007B6918" w14:paraId="5D69A958" w14:textId="77777777" w:rsidTr="008743AB">
        <w:trPr>
          <w:del w:id="543" w:author="Perez Monforte, Sergio" w:date="2017-09-11T13:40:00Z"/>
        </w:trPr>
        <w:tc>
          <w:tcPr>
            <w:tcW w:w="2070" w:type="dxa"/>
          </w:tcPr>
          <w:p w14:paraId="5D69A954" w14:textId="77777777" w:rsidR="00F67238" w:rsidRPr="00F67238" w:rsidDel="007B6918" w:rsidRDefault="00F67238" w:rsidP="00154F98">
            <w:pPr>
              <w:jc w:val="both"/>
              <w:rPr>
                <w:del w:id="544" w:author="Perez Monforte, Sergio" w:date="2017-09-11T13:40:00Z"/>
                <w:rFonts w:ascii="Arial" w:hAnsi="Arial" w:cs="Arial"/>
                <w:sz w:val="22"/>
                <w:szCs w:val="22"/>
                <w:lang w:val="en-US"/>
              </w:rPr>
            </w:pPr>
            <w:del w:id="545" w:author="Perez Monforte, Sergio" w:date="2017-09-11T13:40:00Z">
              <w:r w:rsidRPr="00F67238" w:rsidDel="007B6918">
                <w:rPr>
                  <w:rFonts w:ascii="Arial" w:hAnsi="Arial" w:cs="Arial"/>
                  <w:sz w:val="22"/>
                  <w:szCs w:val="22"/>
                  <w:lang w:val="en-US"/>
                </w:rPr>
                <w:delText>Time allocation decisions for women</w:delText>
              </w:r>
            </w:del>
          </w:p>
        </w:tc>
        <w:tc>
          <w:tcPr>
            <w:tcW w:w="3780" w:type="dxa"/>
          </w:tcPr>
          <w:p w14:paraId="5D69A955" w14:textId="77777777" w:rsidR="00F67238" w:rsidRPr="00F67238" w:rsidDel="007B6918" w:rsidRDefault="00F67238" w:rsidP="00154F98">
            <w:pPr>
              <w:jc w:val="both"/>
              <w:rPr>
                <w:del w:id="546" w:author="Perez Monforte, Sergio" w:date="2017-09-11T13:40:00Z"/>
                <w:rFonts w:ascii="Arial" w:hAnsi="Arial" w:cs="Arial"/>
                <w:sz w:val="22"/>
                <w:szCs w:val="22"/>
                <w:lang w:val="en-US"/>
              </w:rPr>
            </w:pPr>
            <w:del w:id="547" w:author="Perez Monforte, Sergio" w:date="2017-09-11T13:40:00Z">
              <w:r w:rsidRPr="00F67238" w:rsidDel="007B6918">
                <w:rPr>
                  <w:rFonts w:ascii="Arial" w:hAnsi="Arial" w:cs="Arial"/>
                  <w:sz w:val="22"/>
                  <w:szCs w:val="22"/>
                  <w:lang w:val="en-US"/>
                </w:rPr>
                <w:delText>Number of hours per week devoted to collect water by women in the household</w:delText>
              </w:r>
            </w:del>
          </w:p>
        </w:tc>
        <w:tc>
          <w:tcPr>
            <w:tcW w:w="2250" w:type="dxa"/>
          </w:tcPr>
          <w:p w14:paraId="5D69A956" w14:textId="77777777" w:rsidR="00F67238" w:rsidRPr="00F67238" w:rsidDel="007B6918" w:rsidRDefault="00F67238" w:rsidP="00154F98">
            <w:pPr>
              <w:jc w:val="both"/>
              <w:rPr>
                <w:del w:id="548" w:author="Perez Monforte, Sergio" w:date="2017-09-11T13:40:00Z"/>
                <w:rFonts w:ascii="Arial" w:hAnsi="Arial" w:cs="Arial"/>
                <w:sz w:val="22"/>
                <w:szCs w:val="22"/>
              </w:rPr>
            </w:pPr>
            <w:del w:id="549" w:author="Perez Monforte, Sergio" w:date="2017-09-11T13:40:00Z">
              <w:r w:rsidRPr="00F67238" w:rsidDel="007B6918">
                <w:rPr>
                  <w:rFonts w:ascii="Arial" w:hAnsi="Arial" w:cs="Arial"/>
                  <w:sz w:val="22"/>
                  <w:szCs w:val="22"/>
                </w:rPr>
                <w:delText>No</w:delText>
              </w:r>
            </w:del>
          </w:p>
        </w:tc>
        <w:tc>
          <w:tcPr>
            <w:tcW w:w="4050" w:type="dxa"/>
          </w:tcPr>
          <w:p w14:paraId="5D69A957" w14:textId="77777777" w:rsidR="00F67238" w:rsidRPr="00F67238" w:rsidDel="007B6918" w:rsidRDefault="00F67238" w:rsidP="00154F98">
            <w:pPr>
              <w:jc w:val="both"/>
              <w:rPr>
                <w:del w:id="550" w:author="Perez Monforte, Sergio" w:date="2017-09-11T13:40:00Z"/>
                <w:rFonts w:ascii="Arial" w:hAnsi="Arial" w:cs="Arial"/>
                <w:sz w:val="22"/>
                <w:szCs w:val="22"/>
              </w:rPr>
            </w:pPr>
            <w:del w:id="551" w:author="Perez Monforte, Sergio" w:date="2017-09-11T13:40:00Z">
              <w:r w:rsidRPr="00F67238" w:rsidDel="007B6918">
                <w:rPr>
                  <w:rFonts w:ascii="Arial" w:hAnsi="Arial" w:cs="Arial"/>
                  <w:sz w:val="22"/>
                  <w:szCs w:val="22"/>
                </w:rPr>
                <w:delText>Household survey</w:delText>
              </w:r>
            </w:del>
          </w:p>
        </w:tc>
      </w:tr>
      <w:tr w:rsidR="00F67238" w:rsidRPr="00F67238" w:rsidDel="007B6918" w14:paraId="5D69A961" w14:textId="77777777" w:rsidTr="008743AB">
        <w:trPr>
          <w:del w:id="552" w:author="Perez Monforte, Sergio" w:date="2017-09-11T13:40:00Z"/>
        </w:trPr>
        <w:tc>
          <w:tcPr>
            <w:tcW w:w="2070" w:type="dxa"/>
          </w:tcPr>
          <w:p w14:paraId="5D69A959" w14:textId="77777777" w:rsidR="00F67238" w:rsidRPr="00F67238" w:rsidDel="007B6918" w:rsidRDefault="00F67238" w:rsidP="00154F98">
            <w:pPr>
              <w:jc w:val="both"/>
              <w:rPr>
                <w:del w:id="553" w:author="Perez Monforte, Sergio" w:date="2017-09-11T13:40:00Z"/>
                <w:rFonts w:ascii="Arial" w:hAnsi="Arial" w:cs="Arial"/>
                <w:sz w:val="22"/>
                <w:szCs w:val="22"/>
                <w:lang w:val="en-US"/>
              </w:rPr>
            </w:pPr>
            <w:del w:id="554" w:author="Perez Monforte, Sergio" w:date="2017-09-11T13:40:00Z">
              <w:r w:rsidRPr="00F67238" w:rsidDel="007B6918">
                <w:rPr>
                  <w:rFonts w:ascii="Arial" w:hAnsi="Arial" w:cs="Arial"/>
                  <w:sz w:val="22"/>
                  <w:szCs w:val="22"/>
                  <w:lang w:val="en-US"/>
                </w:rPr>
                <w:delText>Poverty, Labor, and Health indicators</w:delText>
              </w:r>
            </w:del>
          </w:p>
        </w:tc>
        <w:tc>
          <w:tcPr>
            <w:tcW w:w="3780" w:type="dxa"/>
          </w:tcPr>
          <w:p w14:paraId="5D69A95A" w14:textId="77777777" w:rsidR="00F67238" w:rsidRPr="00F67238" w:rsidDel="007B6918" w:rsidRDefault="00F67238" w:rsidP="00154F98">
            <w:pPr>
              <w:jc w:val="both"/>
              <w:rPr>
                <w:del w:id="555" w:author="Perez Monforte, Sergio" w:date="2017-09-11T13:40:00Z"/>
                <w:rFonts w:ascii="Arial" w:hAnsi="Arial" w:cs="Arial"/>
                <w:sz w:val="22"/>
                <w:szCs w:val="22"/>
                <w:lang w:val="en-US"/>
              </w:rPr>
            </w:pPr>
            <w:del w:id="556" w:author="Perez Monforte, Sergio" w:date="2017-09-11T13:40:00Z">
              <w:r w:rsidRPr="00F67238" w:rsidDel="007B6918">
                <w:rPr>
                  <w:rFonts w:ascii="Arial" w:hAnsi="Arial" w:cs="Arial"/>
                  <w:sz w:val="22"/>
                  <w:szCs w:val="22"/>
                  <w:lang w:val="en-US"/>
                </w:rPr>
                <w:delText xml:space="preserve">Incidence of water-related diseases in children under 5 years old </w:delText>
              </w:r>
            </w:del>
          </w:p>
          <w:p w14:paraId="5D69A95B" w14:textId="77777777" w:rsidR="00F67238" w:rsidRPr="00F67238" w:rsidDel="007B6918" w:rsidRDefault="00F67238" w:rsidP="00154F98">
            <w:pPr>
              <w:jc w:val="both"/>
              <w:rPr>
                <w:del w:id="557" w:author="Perez Monforte, Sergio" w:date="2017-09-11T13:40:00Z"/>
                <w:rFonts w:ascii="Arial" w:hAnsi="Arial" w:cs="Arial"/>
                <w:sz w:val="22"/>
                <w:szCs w:val="22"/>
                <w:lang w:val="en-US"/>
              </w:rPr>
            </w:pPr>
            <w:del w:id="558" w:author="Perez Monforte, Sergio" w:date="2017-09-11T13:40:00Z">
              <w:r w:rsidRPr="00F67238" w:rsidDel="007B6918">
                <w:rPr>
                  <w:rFonts w:ascii="Arial" w:hAnsi="Arial" w:cs="Arial"/>
                  <w:sz w:val="22"/>
                  <w:szCs w:val="22"/>
                  <w:lang w:val="en-US"/>
                </w:rPr>
                <w:delText xml:space="preserve">Percentage of </w:delText>
              </w:r>
              <w:r w:rsidR="00AE3277" w:rsidRPr="00F67238" w:rsidDel="007B6918">
                <w:rPr>
                  <w:rFonts w:ascii="Arial" w:hAnsi="Arial" w:cs="Arial"/>
                  <w:sz w:val="22"/>
                  <w:szCs w:val="22"/>
                  <w:lang w:val="en-US"/>
                </w:rPr>
                <w:delText>household’s</w:delText>
              </w:r>
              <w:r w:rsidRPr="00F67238" w:rsidDel="007B6918">
                <w:rPr>
                  <w:rFonts w:ascii="Arial" w:hAnsi="Arial" w:cs="Arial"/>
                  <w:sz w:val="22"/>
                  <w:szCs w:val="22"/>
                  <w:lang w:val="en-US"/>
                </w:rPr>
                <w:delText xml:space="preserve"> members in working age that are employed   </w:delText>
              </w:r>
            </w:del>
          </w:p>
          <w:p w14:paraId="5D69A95C" w14:textId="77777777" w:rsidR="00F67238" w:rsidRPr="00F67238" w:rsidDel="007B6918" w:rsidRDefault="00F67238" w:rsidP="00154F98">
            <w:pPr>
              <w:jc w:val="both"/>
              <w:rPr>
                <w:del w:id="559" w:author="Perez Monforte, Sergio" w:date="2017-09-11T13:40:00Z"/>
                <w:rFonts w:ascii="Arial" w:hAnsi="Arial" w:cs="Arial"/>
                <w:sz w:val="22"/>
                <w:szCs w:val="22"/>
                <w:lang w:val="en-US"/>
              </w:rPr>
            </w:pPr>
            <w:del w:id="560" w:author="Perez Monforte, Sergio" w:date="2017-09-11T13:40:00Z">
              <w:r w:rsidRPr="00F67238" w:rsidDel="007B6918">
                <w:rPr>
                  <w:rFonts w:ascii="Arial" w:hAnsi="Arial" w:cs="Arial"/>
                  <w:sz w:val="22"/>
                  <w:szCs w:val="22"/>
                  <w:lang w:val="en-US"/>
                </w:rPr>
                <w:delText>Percentage of children in schooling age attention school (girls/boys)</w:delText>
              </w:r>
            </w:del>
          </w:p>
          <w:p w14:paraId="5D69A95D" w14:textId="77777777" w:rsidR="00F67238" w:rsidRPr="00F67238" w:rsidDel="007B6918" w:rsidRDefault="00F67238" w:rsidP="00154F98">
            <w:pPr>
              <w:jc w:val="both"/>
              <w:rPr>
                <w:del w:id="561" w:author="Perez Monforte, Sergio" w:date="2017-09-11T13:40:00Z"/>
                <w:rFonts w:ascii="Arial" w:hAnsi="Arial" w:cs="Arial"/>
                <w:sz w:val="22"/>
                <w:szCs w:val="22"/>
                <w:lang w:val="en-US"/>
              </w:rPr>
            </w:pPr>
            <w:del w:id="562" w:author="Perez Monforte, Sergio" w:date="2017-09-11T13:40:00Z">
              <w:r w:rsidRPr="00F67238" w:rsidDel="007B6918">
                <w:rPr>
                  <w:rFonts w:ascii="Arial" w:hAnsi="Arial" w:cs="Arial"/>
                  <w:sz w:val="22"/>
                  <w:szCs w:val="22"/>
                  <w:lang w:val="en-US"/>
                </w:rPr>
                <w:delText>Perceptions of well-being</w:delText>
              </w:r>
            </w:del>
          </w:p>
          <w:p w14:paraId="5D69A95E" w14:textId="77777777" w:rsidR="00F67238" w:rsidRPr="00F67238" w:rsidDel="007B6918" w:rsidRDefault="00F67238" w:rsidP="00154F98">
            <w:pPr>
              <w:jc w:val="both"/>
              <w:rPr>
                <w:del w:id="563" w:author="Perez Monforte, Sergio" w:date="2017-09-11T13:40:00Z"/>
                <w:rFonts w:ascii="Arial" w:hAnsi="Arial" w:cs="Arial"/>
                <w:sz w:val="22"/>
                <w:szCs w:val="22"/>
                <w:lang w:val="en-US"/>
              </w:rPr>
            </w:pPr>
            <w:del w:id="564" w:author="Perez Monforte, Sergio" w:date="2017-09-11T13:40:00Z">
              <w:r w:rsidRPr="00F67238" w:rsidDel="007B6918">
                <w:rPr>
                  <w:rFonts w:ascii="Arial" w:hAnsi="Arial" w:cs="Arial"/>
                  <w:sz w:val="22"/>
                  <w:szCs w:val="22"/>
                  <w:lang w:val="en-US"/>
                </w:rPr>
                <w:delText>Others to be determined as part of evaluation design</w:delText>
              </w:r>
            </w:del>
          </w:p>
        </w:tc>
        <w:tc>
          <w:tcPr>
            <w:tcW w:w="2250" w:type="dxa"/>
          </w:tcPr>
          <w:p w14:paraId="5D69A95F" w14:textId="77777777" w:rsidR="00F67238" w:rsidRPr="00F67238" w:rsidDel="007B6918" w:rsidRDefault="00F67238" w:rsidP="00154F98">
            <w:pPr>
              <w:jc w:val="both"/>
              <w:rPr>
                <w:del w:id="565" w:author="Perez Monforte, Sergio" w:date="2017-09-11T13:40:00Z"/>
                <w:rFonts w:ascii="Arial" w:hAnsi="Arial" w:cs="Arial"/>
                <w:sz w:val="22"/>
                <w:szCs w:val="22"/>
              </w:rPr>
            </w:pPr>
            <w:del w:id="566" w:author="Perez Monforte, Sergio" w:date="2017-09-11T13:40:00Z">
              <w:r w:rsidRPr="00F67238" w:rsidDel="007B6918">
                <w:rPr>
                  <w:rFonts w:ascii="Arial" w:hAnsi="Arial" w:cs="Arial"/>
                  <w:sz w:val="22"/>
                  <w:szCs w:val="22"/>
                </w:rPr>
                <w:delText>No</w:delText>
              </w:r>
            </w:del>
          </w:p>
        </w:tc>
        <w:tc>
          <w:tcPr>
            <w:tcW w:w="4050" w:type="dxa"/>
          </w:tcPr>
          <w:p w14:paraId="5D69A960" w14:textId="77777777" w:rsidR="00F67238" w:rsidRPr="00F67238" w:rsidDel="007B6918" w:rsidRDefault="00F67238" w:rsidP="00154F98">
            <w:pPr>
              <w:jc w:val="both"/>
              <w:rPr>
                <w:del w:id="567" w:author="Perez Monforte, Sergio" w:date="2017-09-11T13:40:00Z"/>
                <w:rFonts w:ascii="Arial" w:hAnsi="Arial" w:cs="Arial"/>
                <w:sz w:val="22"/>
                <w:szCs w:val="22"/>
              </w:rPr>
            </w:pPr>
            <w:del w:id="568" w:author="Perez Monforte, Sergio" w:date="2017-09-11T13:40:00Z">
              <w:r w:rsidRPr="00F67238" w:rsidDel="007B6918">
                <w:rPr>
                  <w:rFonts w:ascii="Arial" w:hAnsi="Arial" w:cs="Arial"/>
                  <w:sz w:val="22"/>
                  <w:szCs w:val="22"/>
                </w:rPr>
                <w:delText>Household survey</w:delText>
              </w:r>
            </w:del>
          </w:p>
        </w:tc>
      </w:tr>
    </w:tbl>
    <w:p w14:paraId="5D69A962" w14:textId="77777777" w:rsidR="00F67238" w:rsidRPr="00F67238" w:rsidDel="007B6918" w:rsidRDefault="00F67238" w:rsidP="00F67238">
      <w:pPr>
        <w:pStyle w:val="ListParagraph"/>
        <w:jc w:val="both"/>
        <w:rPr>
          <w:del w:id="569" w:author="Perez Monforte, Sergio" w:date="2017-09-11T13:40:00Z"/>
          <w:rFonts w:ascii="Arial" w:hAnsi="Arial" w:cs="Arial"/>
          <w:b/>
          <w:sz w:val="22"/>
          <w:szCs w:val="22"/>
        </w:rPr>
      </w:pPr>
    </w:p>
    <w:p w14:paraId="5D69A963" w14:textId="77777777" w:rsidR="00F67238" w:rsidRPr="00F67238" w:rsidDel="007B6918" w:rsidRDefault="00F67238" w:rsidP="00212F82">
      <w:pPr>
        <w:spacing w:before="120"/>
        <w:ind w:left="360"/>
        <w:jc w:val="both"/>
        <w:rPr>
          <w:del w:id="570" w:author="Perez Monforte, Sergio" w:date="2017-09-11T13:40:00Z"/>
          <w:rFonts w:ascii="Arial" w:hAnsi="Arial" w:cs="Arial"/>
          <w:sz w:val="22"/>
          <w:szCs w:val="22"/>
          <w:lang w:val="en-US"/>
        </w:rPr>
      </w:pPr>
      <w:del w:id="571" w:author="Perez Monforte, Sergio" w:date="2017-09-11T13:40:00Z">
        <w:r w:rsidRPr="00F67238" w:rsidDel="007B6918">
          <w:rPr>
            <w:rFonts w:ascii="Arial" w:hAnsi="Arial" w:cs="Arial"/>
            <w:sz w:val="22"/>
            <w:szCs w:val="22"/>
            <w:lang w:val="en-US"/>
          </w:rPr>
          <w:delText>Primary data collection will be conducted. Given that there are two different groups of outcomes: water-related outcomes and household and behavioral outcomes, two types of data collection will be implemented:</w:delText>
        </w:r>
      </w:del>
    </w:p>
    <w:p w14:paraId="5D69A964" w14:textId="77777777" w:rsidR="00F67238" w:rsidRPr="00F67238" w:rsidDel="007B6918" w:rsidRDefault="00F67238" w:rsidP="00212F82">
      <w:pPr>
        <w:spacing w:before="120" w:after="120"/>
        <w:ind w:left="720"/>
        <w:jc w:val="both"/>
        <w:rPr>
          <w:del w:id="572" w:author="Perez Monforte, Sergio" w:date="2017-09-11T13:40:00Z"/>
          <w:rFonts w:ascii="Arial" w:hAnsi="Arial" w:cs="Arial"/>
          <w:sz w:val="22"/>
          <w:szCs w:val="22"/>
          <w:lang w:val="en-US"/>
        </w:rPr>
      </w:pPr>
      <w:del w:id="573" w:author="Perez Monforte, Sergio" w:date="2017-09-11T13:40:00Z">
        <w:r w:rsidRPr="00F67238" w:rsidDel="007B6918">
          <w:rPr>
            <w:rFonts w:ascii="Arial" w:hAnsi="Arial" w:cs="Arial"/>
            <w:b/>
            <w:i/>
            <w:sz w:val="22"/>
            <w:szCs w:val="22"/>
            <w:lang w:val="en-US"/>
          </w:rPr>
          <w:delText>Short census for water-related outcomes:</w:delText>
        </w:r>
        <w:r w:rsidRPr="00F67238" w:rsidDel="007B6918">
          <w:rPr>
            <w:rFonts w:ascii="Arial" w:hAnsi="Arial" w:cs="Arial"/>
            <w:sz w:val="22"/>
            <w:szCs w:val="22"/>
            <w:lang w:val="en-US"/>
          </w:rPr>
          <w:delText xml:space="preserve"> A short survey, including questions for water related outcomes (consumption, connectivity, payments for the system or collection rate, etc.) and basic characteristics of the household will be conducted for a large sample within the four neighborhoods.</w:delText>
        </w:r>
      </w:del>
    </w:p>
    <w:p w14:paraId="5D69A965" w14:textId="77777777" w:rsidR="00F67238" w:rsidRPr="00F67238" w:rsidDel="007B6918" w:rsidRDefault="00F67238" w:rsidP="00F67238">
      <w:pPr>
        <w:ind w:left="720"/>
        <w:jc w:val="both"/>
        <w:rPr>
          <w:del w:id="574" w:author="Perez Monforte, Sergio" w:date="2017-09-11T13:40:00Z"/>
          <w:rFonts w:ascii="Arial" w:hAnsi="Arial" w:cs="Arial"/>
          <w:sz w:val="22"/>
          <w:szCs w:val="22"/>
          <w:lang w:val="en-US"/>
        </w:rPr>
      </w:pPr>
      <w:del w:id="575" w:author="Perez Monforte, Sergio" w:date="2017-09-11T13:40:00Z">
        <w:r w:rsidRPr="00F67238" w:rsidDel="007B6918">
          <w:rPr>
            <w:rFonts w:ascii="Arial" w:hAnsi="Arial" w:cs="Arial"/>
            <w:b/>
            <w:i/>
            <w:sz w:val="22"/>
            <w:szCs w:val="22"/>
            <w:lang w:val="en-US"/>
          </w:rPr>
          <w:delText>Household survey for sanitary and gender outcomes:</w:delText>
        </w:r>
        <w:r w:rsidRPr="00F67238" w:rsidDel="007B6918">
          <w:rPr>
            <w:rFonts w:ascii="Arial" w:hAnsi="Arial" w:cs="Arial"/>
            <w:sz w:val="22"/>
            <w:szCs w:val="22"/>
            <w:lang w:val="en-US"/>
          </w:rPr>
          <w:delText xml:space="preserve"> A household survey will be applied to a randomly selected sample. This sample will be selected from the larger sample of households participating in the short census. To these households more detailed questions will be presented regarding sanitary outcomes, time allocation decisions for members in the household, and other labor and health outcomes that might be affected by providing a better access to water. </w:delText>
        </w:r>
      </w:del>
    </w:p>
    <w:p w14:paraId="5D69A966" w14:textId="77777777" w:rsidR="00F67238" w:rsidRPr="00F67238" w:rsidDel="007B6918" w:rsidRDefault="00F67238" w:rsidP="00212F82">
      <w:pPr>
        <w:spacing w:before="120" w:after="120"/>
        <w:ind w:left="360"/>
        <w:jc w:val="both"/>
        <w:rPr>
          <w:del w:id="576" w:author="Perez Monforte, Sergio" w:date="2017-09-11T13:40:00Z"/>
          <w:rFonts w:ascii="Arial" w:hAnsi="Arial" w:cs="Arial"/>
          <w:sz w:val="22"/>
          <w:szCs w:val="22"/>
          <w:lang w:val="en-US"/>
        </w:rPr>
      </w:pPr>
      <w:del w:id="577" w:author="Perez Monforte, Sergio" w:date="2017-09-11T13:40:00Z">
        <w:r w:rsidRPr="00F67238" w:rsidDel="007B6918">
          <w:rPr>
            <w:rFonts w:ascii="Arial" w:hAnsi="Arial" w:cs="Arial"/>
            <w:sz w:val="22"/>
            <w:szCs w:val="22"/>
            <w:lang w:val="en-US"/>
          </w:rPr>
          <w:delText xml:space="preserve">The objective of having a longer household questionnaire for certain households will be to capture not only the intermediate impacts of the program on water-related outcomes but to understand the broader development impacts that this type of programs can bring in informal settlements of the MRPP. </w:delText>
        </w:r>
      </w:del>
    </w:p>
    <w:p w14:paraId="5D69A967" w14:textId="77777777" w:rsidR="00F67238" w:rsidDel="007B6918" w:rsidRDefault="00F67238" w:rsidP="00212F82">
      <w:pPr>
        <w:spacing w:before="120" w:after="120"/>
        <w:ind w:left="360"/>
        <w:jc w:val="both"/>
        <w:rPr>
          <w:del w:id="578" w:author="Perez Monforte, Sergio" w:date="2017-09-11T13:40:00Z"/>
          <w:rFonts w:ascii="Arial" w:hAnsi="Arial" w:cs="Arial"/>
          <w:sz w:val="22"/>
          <w:szCs w:val="22"/>
          <w:lang w:val="en-US"/>
        </w:rPr>
      </w:pPr>
      <w:del w:id="579" w:author="Perez Monforte, Sergio" w:date="2017-09-11T13:40:00Z">
        <w:r w:rsidRPr="00F67238" w:rsidDel="007B6918">
          <w:rPr>
            <w:rFonts w:ascii="Arial" w:hAnsi="Arial" w:cs="Arial"/>
            <w:sz w:val="22"/>
            <w:szCs w:val="22"/>
            <w:lang w:val="en-US"/>
          </w:rPr>
          <w:lastRenderedPageBreak/>
          <w:delText xml:space="preserve">Prior to baseline data collection and exploratory data collection exercise will be conducted in all neighborhoods participating in the program to have a more precise estimation of the number of clusters (condominial networks) within each </w:delText>
        </w:r>
        <w:r w:rsidR="00AE3277" w:rsidRPr="00F67238" w:rsidDel="007B6918">
          <w:rPr>
            <w:rFonts w:ascii="Arial" w:hAnsi="Arial" w:cs="Arial"/>
            <w:sz w:val="22"/>
            <w:szCs w:val="22"/>
            <w:lang w:val="en-US"/>
          </w:rPr>
          <w:delText>neighborhood</w:delText>
        </w:r>
        <w:r w:rsidRPr="00F67238" w:rsidDel="007B6918">
          <w:rPr>
            <w:rFonts w:ascii="Arial" w:hAnsi="Arial" w:cs="Arial"/>
            <w:sz w:val="22"/>
            <w:szCs w:val="22"/>
            <w:lang w:val="en-US"/>
          </w:rPr>
          <w:delText xml:space="preserve"> and some important social and economic characteristics.</w:delText>
        </w:r>
      </w:del>
    </w:p>
    <w:p w14:paraId="5D69A968"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580" w:author="Perez Monforte, Sergio" w:date="2017-09-11T13:40:00Z"/>
          <w:rFonts w:ascii="Arial" w:hAnsi="Arial" w:cs="Arial"/>
          <w:b/>
          <w:sz w:val="22"/>
          <w:szCs w:val="22"/>
        </w:rPr>
      </w:pPr>
      <w:del w:id="581" w:author="Perez Monforte, Sergio" w:date="2017-09-11T13:40:00Z">
        <w:r w:rsidRPr="00F67238" w:rsidDel="007B6918">
          <w:rPr>
            <w:rFonts w:ascii="Arial" w:hAnsi="Arial" w:cs="Arial"/>
            <w:b/>
            <w:sz w:val="22"/>
            <w:szCs w:val="22"/>
          </w:rPr>
          <w:delText>Power calculations</w:delText>
        </w:r>
      </w:del>
    </w:p>
    <w:p w14:paraId="5D69A969" w14:textId="77777777" w:rsidR="00F67238" w:rsidRPr="00F67238" w:rsidDel="007B6918" w:rsidRDefault="00F67238" w:rsidP="00212F82">
      <w:pPr>
        <w:pStyle w:val="ListParagraph"/>
        <w:spacing w:before="120" w:after="120"/>
        <w:ind w:left="360"/>
        <w:jc w:val="both"/>
        <w:rPr>
          <w:del w:id="582" w:author="Perez Monforte, Sergio" w:date="2017-09-11T13:40:00Z"/>
          <w:rFonts w:ascii="Arial" w:hAnsi="Arial" w:cs="Arial"/>
          <w:sz w:val="22"/>
          <w:szCs w:val="22"/>
          <w:lang w:val="en-US"/>
        </w:rPr>
      </w:pPr>
      <w:del w:id="583" w:author="Perez Monforte, Sergio" w:date="2017-09-11T13:40:00Z">
        <w:r w:rsidRPr="00F67238" w:rsidDel="007B6918">
          <w:rPr>
            <w:rFonts w:ascii="Arial" w:hAnsi="Arial" w:cs="Arial"/>
            <w:sz w:val="22"/>
            <w:szCs w:val="22"/>
            <w:lang w:val="en-US"/>
          </w:rPr>
          <w:delText xml:space="preserve">Power calculations were conducted to quantify the minimum detectable effects (MDE) sizes that can be detected given a fixed sample size. MDEs are reported both in standard deviations for continuous outcome variables and in percentages for outcome variables that are presented as prevalence. We assume a power level of 80% and a 5% significance level. In addition, multiple scenarios were simulated taking into account different levels of intra-cluster correlation (ICC) and cluster size (number of households within each cluster). </w:delText>
        </w:r>
      </w:del>
    </w:p>
    <w:p w14:paraId="5D69A96A" w14:textId="77777777" w:rsidR="00F67238" w:rsidRPr="00F67238" w:rsidDel="007B6918" w:rsidRDefault="00F67238" w:rsidP="00212F82">
      <w:pPr>
        <w:pStyle w:val="ListParagraph"/>
        <w:spacing w:before="120" w:after="120"/>
        <w:ind w:left="360"/>
        <w:jc w:val="both"/>
        <w:rPr>
          <w:del w:id="584" w:author="Perez Monforte, Sergio" w:date="2017-09-11T13:40:00Z"/>
          <w:rFonts w:ascii="Arial" w:hAnsi="Arial" w:cs="Arial"/>
          <w:sz w:val="22"/>
          <w:szCs w:val="22"/>
          <w:lang w:val="en-US"/>
        </w:rPr>
      </w:pPr>
      <w:del w:id="585" w:author="Perez Monforte, Sergio" w:date="2017-09-11T13:40:00Z">
        <w:r w:rsidRPr="00F67238" w:rsidDel="007B6918">
          <w:rPr>
            <w:rFonts w:ascii="Arial" w:hAnsi="Arial" w:cs="Arial"/>
            <w:sz w:val="22"/>
            <w:szCs w:val="22"/>
            <w:lang w:val="en-US"/>
          </w:rPr>
          <w:delText xml:space="preserve">As it can be seen in Table 2, taking into account two treatment and a control group (T1, T2, and CI) the MDE values in standard deviations are within the range of 0.27 and 0.29 for an ICC value of 0.1 and assuming 45 and 30 households per cluster, respectively. If we take a more conservative approach assuming a higher ICC value of 0.2 then MDEs range between 0.38-0.39. </w:delText>
        </w:r>
      </w:del>
    </w:p>
    <w:p w14:paraId="5D69A96B" w14:textId="77777777" w:rsidR="00F67238" w:rsidRPr="00F67238" w:rsidDel="007B6918" w:rsidRDefault="00F67238" w:rsidP="00212F82">
      <w:pPr>
        <w:pStyle w:val="ListParagraph"/>
        <w:spacing w:before="120" w:after="120"/>
        <w:ind w:left="360"/>
        <w:jc w:val="both"/>
        <w:rPr>
          <w:del w:id="586" w:author="Perez Monforte, Sergio" w:date="2017-09-11T13:40:00Z"/>
          <w:rFonts w:ascii="Arial" w:hAnsi="Arial" w:cs="Arial"/>
          <w:sz w:val="22"/>
          <w:szCs w:val="22"/>
          <w:lang w:val="en-US"/>
        </w:rPr>
      </w:pPr>
      <w:del w:id="587" w:author="Perez Monforte, Sergio" w:date="2017-09-11T13:40:00Z">
        <w:r w:rsidRPr="00F67238" w:rsidDel="007B6918">
          <w:rPr>
            <w:rFonts w:ascii="Arial" w:hAnsi="Arial" w:cs="Arial"/>
            <w:sz w:val="22"/>
            <w:szCs w:val="22"/>
            <w:lang w:val="en-US"/>
          </w:rPr>
          <w:delText>We also tested the impact on MDEs of aggregating an additional treatment group (T3). As it can be seen in Table 2, MDE values increase given the smaller amount of clusters within each treatment or control group. Overall, results show that MDE values are not very sensitive to including additional households to each cluster (30 vs. 45), but that these values are quite sensitive to the levels of ICC and the number of clusters or condominiales available. To the extent that good household survey data is available for MRPP, ICC values could be updated. Moreover, as it was mentioned in the explanation of the methodology, the study will incorporate a second phase, by randomizing the management models within neighborhoods 3 and 4, in order to increase the number of clusters per group.</w:delText>
        </w:r>
      </w:del>
    </w:p>
    <w:p w14:paraId="5D69A96C" w14:textId="77777777" w:rsidR="00F67238" w:rsidRPr="00F67238" w:rsidDel="007B6918" w:rsidRDefault="00F67238" w:rsidP="00212F82">
      <w:pPr>
        <w:pStyle w:val="ListParagraph"/>
        <w:spacing w:before="120" w:after="120"/>
        <w:ind w:left="360"/>
        <w:jc w:val="both"/>
        <w:rPr>
          <w:del w:id="588" w:author="Perez Monforte, Sergio" w:date="2017-09-11T13:40:00Z"/>
          <w:rFonts w:ascii="Arial" w:hAnsi="Arial" w:cs="Arial"/>
          <w:sz w:val="22"/>
          <w:szCs w:val="22"/>
          <w:lang w:val="en-US"/>
        </w:rPr>
      </w:pPr>
      <w:del w:id="589" w:author="Perez Monforte, Sergio" w:date="2017-09-11T13:40:00Z">
        <w:r w:rsidRPr="00F67238" w:rsidDel="007B6918">
          <w:rPr>
            <w:rFonts w:ascii="Arial" w:hAnsi="Arial" w:cs="Arial"/>
            <w:sz w:val="22"/>
            <w:szCs w:val="22"/>
            <w:lang w:val="en-US"/>
          </w:rPr>
          <w:delText xml:space="preserve">Table 3 reports power calculations for the analysis of sanitary and gender-related outcomes. Here the comparison will be done between </w:delText>
        </w:r>
        <w:r w:rsidR="001F5D62" w:rsidRPr="00F67238" w:rsidDel="007B6918">
          <w:rPr>
            <w:rFonts w:ascii="Arial" w:hAnsi="Arial" w:cs="Arial"/>
            <w:sz w:val="22"/>
            <w:szCs w:val="22"/>
            <w:lang w:val="en-US"/>
          </w:rPr>
          <w:delText>household’s</w:delText>
        </w:r>
        <w:r w:rsidRPr="00F67238" w:rsidDel="007B6918">
          <w:rPr>
            <w:rFonts w:ascii="Arial" w:hAnsi="Arial" w:cs="Arial"/>
            <w:sz w:val="22"/>
            <w:szCs w:val="22"/>
            <w:lang w:val="en-US"/>
          </w:rPr>
          <w:delText xml:space="preserve"> neighborhoods X and Y and households in neighborhoods 3 and 4. We consider the most conservative scenario where we compare the control group with infrastructure (25 clusters) with the pure control group (75 clusters). Under this scenario MDE values range between</w:delText>
        </w:r>
        <w:r w:rsidR="00B90958" w:rsidDel="007B6918">
          <w:rPr>
            <w:rFonts w:ascii="Arial" w:hAnsi="Arial" w:cs="Arial"/>
            <w:sz w:val="22"/>
            <w:szCs w:val="22"/>
            <w:lang w:val="en-US"/>
          </w:rPr>
          <w:delText>.</w:delText>
        </w:r>
      </w:del>
    </w:p>
    <w:p w14:paraId="5D69A96D" w14:textId="77777777" w:rsidR="00F67238" w:rsidRPr="00F67238" w:rsidDel="007B6918" w:rsidRDefault="00F67238" w:rsidP="00F67238">
      <w:pPr>
        <w:pStyle w:val="ListParagraph"/>
        <w:ind w:left="360"/>
        <w:jc w:val="both"/>
        <w:rPr>
          <w:del w:id="590" w:author="Perez Monforte, Sergio" w:date="2017-09-11T13:40:00Z"/>
          <w:rFonts w:ascii="Arial" w:hAnsi="Arial" w:cs="Arial"/>
          <w:sz w:val="22"/>
          <w:szCs w:val="22"/>
          <w:lang w:val="en-US"/>
        </w:rPr>
      </w:pPr>
    </w:p>
    <w:p w14:paraId="5D69A96E" w14:textId="77777777" w:rsidR="00F67238" w:rsidRPr="00F67238" w:rsidDel="007B6918" w:rsidRDefault="00F67238" w:rsidP="00F67238">
      <w:pPr>
        <w:ind w:left="360"/>
        <w:rPr>
          <w:del w:id="591" w:author="Perez Monforte, Sergio" w:date="2017-09-11T13:40:00Z"/>
          <w:rFonts w:ascii="Arial" w:hAnsi="Arial" w:cs="Arial"/>
          <w:sz w:val="22"/>
          <w:szCs w:val="22"/>
          <w:lang w:val="en-US"/>
        </w:rPr>
      </w:pPr>
      <w:del w:id="592" w:author="Perez Monforte, Sergio" w:date="2017-09-11T13:40:00Z">
        <w:r w:rsidRPr="00F67238" w:rsidDel="007B6918">
          <w:rPr>
            <w:rFonts w:ascii="Arial" w:hAnsi="Arial" w:cs="Arial"/>
            <w:sz w:val="22"/>
            <w:szCs w:val="22"/>
            <w:lang w:val="en-US"/>
          </w:rPr>
          <w:br w:type="page"/>
        </w:r>
      </w:del>
    </w:p>
    <w:p w14:paraId="5D69A96F" w14:textId="77777777" w:rsidR="00F67238" w:rsidRPr="00F67238" w:rsidDel="007B6918" w:rsidRDefault="00F67238" w:rsidP="00F67238">
      <w:pPr>
        <w:pStyle w:val="ListParagraph"/>
        <w:jc w:val="both"/>
        <w:rPr>
          <w:del w:id="593" w:author="Perez Monforte, Sergio" w:date="2017-09-11T13:40:00Z"/>
          <w:rFonts w:ascii="Arial" w:hAnsi="Arial" w:cs="Arial"/>
          <w:sz w:val="22"/>
          <w:szCs w:val="22"/>
          <w:lang w:val="en-US"/>
        </w:rPr>
        <w:sectPr w:rsidR="00F67238" w:rsidRPr="00F67238" w:rsidDel="007B6918" w:rsidSect="008003B6">
          <w:pgSz w:w="15840" w:h="12240" w:orient="landscape"/>
          <w:pgMar w:top="864" w:right="1440" w:bottom="1440" w:left="1440" w:header="720" w:footer="720" w:gutter="0"/>
          <w:cols w:space="720"/>
          <w:docGrid w:linePitch="360"/>
        </w:sectPr>
      </w:pPr>
    </w:p>
    <w:p w14:paraId="5D69A970" w14:textId="77777777" w:rsidR="008743AB" w:rsidRPr="00BD0140" w:rsidDel="007B6918" w:rsidRDefault="00F67238" w:rsidP="00212F82">
      <w:pPr>
        <w:pStyle w:val="ListParagraph"/>
        <w:ind w:left="0"/>
        <w:jc w:val="center"/>
        <w:rPr>
          <w:del w:id="594" w:author="Perez Monforte, Sergio" w:date="2017-09-11T13:40:00Z"/>
          <w:lang w:val="en-US"/>
        </w:rPr>
      </w:pPr>
      <w:del w:id="595" w:author="Perez Monforte, Sergio" w:date="2017-09-11T13:40:00Z">
        <w:r w:rsidRPr="00F67238" w:rsidDel="007B6918">
          <w:rPr>
            <w:rFonts w:ascii="Arial" w:hAnsi="Arial" w:cs="Arial"/>
            <w:b/>
            <w:sz w:val="22"/>
            <w:szCs w:val="22"/>
            <w:lang w:val="en-US"/>
          </w:rPr>
          <w:lastRenderedPageBreak/>
          <w:delText>Table 2. Samples sizes for management models analysis – Only neighborhoods with infrastructure</w:delText>
        </w:r>
      </w:del>
    </w:p>
    <w:tbl>
      <w:tblPr>
        <w:tblW w:w="15710" w:type="dxa"/>
        <w:tblInd w:w="-1368" w:type="dxa"/>
        <w:tblLayout w:type="fixed"/>
        <w:tblLook w:val="04A0" w:firstRow="1" w:lastRow="0" w:firstColumn="1" w:lastColumn="0" w:noHBand="0" w:noVBand="1"/>
      </w:tblPr>
      <w:tblGrid>
        <w:gridCol w:w="1206"/>
        <w:gridCol w:w="1080"/>
        <w:gridCol w:w="1080"/>
        <w:gridCol w:w="926"/>
        <w:gridCol w:w="1446"/>
        <w:gridCol w:w="1379"/>
        <w:gridCol w:w="1372"/>
        <w:gridCol w:w="367"/>
        <w:gridCol w:w="1080"/>
        <w:gridCol w:w="1116"/>
        <w:gridCol w:w="981"/>
        <w:gridCol w:w="1360"/>
        <w:gridCol w:w="1360"/>
        <w:gridCol w:w="957"/>
      </w:tblGrid>
      <w:tr w:rsidR="00F67238" w:rsidRPr="00F67238" w:rsidDel="007B6918" w14:paraId="5D69A97E" w14:textId="77777777" w:rsidTr="008743AB">
        <w:trPr>
          <w:trHeight w:val="1212"/>
          <w:del w:id="596" w:author="Perez Monforte, Sergio" w:date="2017-09-11T13:40:00Z"/>
        </w:trPr>
        <w:tc>
          <w:tcPr>
            <w:tcW w:w="1206"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5D69A971" w14:textId="77777777" w:rsidR="00F67238" w:rsidRPr="008743AB" w:rsidDel="007B6918" w:rsidRDefault="00F67238" w:rsidP="00154F98">
            <w:pPr>
              <w:jc w:val="center"/>
              <w:rPr>
                <w:del w:id="597" w:author="Perez Monforte, Sergio" w:date="2017-09-11T13:40:00Z"/>
                <w:rFonts w:ascii="Arial" w:hAnsi="Arial" w:cs="Arial"/>
                <w:b/>
                <w:bCs/>
                <w:sz w:val="18"/>
                <w:szCs w:val="18"/>
              </w:rPr>
            </w:pPr>
            <w:del w:id="598" w:author="Perez Monforte, Sergio" w:date="2017-09-11T13:40:00Z">
              <w:r w:rsidRPr="008743AB" w:rsidDel="007B6918">
                <w:rPr>
                  <w:rFonts w:ascii="Arial" w:hAnsi="Arial" w:cs="Arial"/>
                  <w:b/>
                  <w:bCs/>
                  <w:sz w:val="18"/>
                  <w:szCs w:val="18"/>
                </w:rPr>
                <w:delText>Clusters T1</w:delText>
              </w:r>
            </w:del>
          </w:p>
        </w:tc>
        <w:tc>
          <w:tcPr>
            <w:tcW w:w="1080" w:type="dxa"/>
            <w:tcBorders>
              <w:top w:val="single" w:sz="8" w:space="0" w:color="auto"/>
              <w:left w:val="nil"/>
              <w:bottom w:val="single" w:sz="8" w:space="0" w:color="auto"/>
              <w:right w:val="single" w:sz="8" w:space="0" w:color="auto"/>
            </w:tcBorders>
            <w:shd w:val="clear" w:color="auto" w:fill="auto"/>
            <w:vAlign w:val="center"/>
            <w:hideMark/>
          </w:tcPr>
          <w:p w14:paraId="5D69A972" w14:textId="77777777" w:rsidR="00F67238" w:rsidRPr="008743AB" w:rsidDel="007B6918" w:rsidRDefault="00F67238" w:rsidP="00154F98">
            <w:pPr>
              <w:jc w:val="center"/>
              <w:rPr>
                <w:del w:id="599" w:author="Perez Monforte, Sergio" w:date="2017-09-11T13:40:00Z"/>
                <w:rFonts w:ascii="Arial" w:hAnsi="Arial" w:cs="Arial"/>
                <w:b/>
                <w:bCs/>
                <w:sz w:val="18"/>
                <w:szCs w:val="18"/>
              </w:rPr>
            </w:pPr>
            <w:del w:id="600" w:author="Perez Monforte, Sergio" w:date="2017-09-11T13:40:00Z">
              <w:r w:rsidRPr="008743AB" w:rsidDel="007B6918">
                <w:rPr>
                  <w:rFonts w:ascii="Arial" w:hAnsi="Arial" w:cs="Arial"/>
                  <w:b/>
                  <w:bCs/>
                  <w:sz w:val="18"/>
                  <w:szCs w:val="18"/>
                </w:rPr>
                <w:delText>Clusters T2</w:delText>
              </w:r>
            </w:del>
          </w:p>
        </w:tc>
        <w:tc>
          <w:tcPr>
            <w:tcW w:w="1080" w:type="dxa"/>
            <w:tcBorders>
              <w:top w:val="single" w:sz="8" w:space="0" w:color="auto"/>
              <w:left w:val="nil"/>
              <w:bottom w:val="single" w:sz="8" w:space="0" w:color="auto"/>
              <w:right w:val="single" w:sz="8" w:space="0" w:color="auto"/>
            </w:tcBorders>
            <w:shd w:val="clear" w:color="auto" w:fill="auto"/>
            <w:vAlign w:val="center"/>
            <w:hideMark/>
          </w:tcPr>
          <w:p w14:paraId="5D69A973" w14:textId="77777777" w:rsidR="00F67238" w:rsidRPr="008743AB" w:rsidDel="007B6918" w:rsidRDefault="00F67238" w:rsidP="00154F98">
            <w:pPr>
              <w:jc w:val="center"/>
              <w:rPr>
                <w:del w:id="601" w:author="Perez Monforte, Sergio" w:date="2017-09-11T13:40:00Z"/>
                <w:rFonts w:ascii="Arial" w:hAnsi="Arial" w:cs="Arial"/>
                <w:b/>
                <w:bCs/>
                <w:sz w:val="18"/>
                <w:szCs w:val="18"/>
              </w:rPr>
            </w:pPr>
            <w:del w:id="602" w:author="Perez Monforte, Sergio" w:date="2017-09-11T13:40:00Z">
              <w:r w:rsidRPr="008743AB" w:rsidDel="007B6918">
                <w:rPr>
                  <w:rFonts w:ascii="Arial" w:hAnsi="Arial" w:cs="Arial"/>
                  <w:b/>
                  <w:bCs/>
                  <w:sz w:val="18"/>
                  <w:szCs w:val="18"/>
                </w:rPr>
                <w:delText>Clusters T3</w:delText>
              </w:r>
            </w:del>
          </w:p>
        </w:tc>
        <w:tc>
          <w:tcPr>
            <w:tcW w:w="926" w:type="dxa"/>
            <w:tcBorders>
              <w:top w:val="single" w:sz="8" w:space="0" w:color="auto"/>
              <w:left w:val="nil"/>
              <w:bottom w:val="single" w:sz="8" w:space="0" w:color="auto"/>
              <w:right w:val="single" w:sz="8" w:space="0" w:color="auto"/>
            </w:tcBorders>
            <w:shd w:val="clear" w:color="auto" w:fill="auto"/>
            <w:vAlign w:val="center"/>
            <w:hideMark/>
          </w:tcPr>
          <w:p w14:paraId="5D69A974" w14:textId="77777777" w:rsidR="00F67238" w:rsidRPr="008743AB" w:rsidDel="007B6918" w:rsidRDefault="00F67238" w:rsidP="00154F98">
            <w:pPr>
              <w:jc w:val="center"/>
              <w:rPr>
                <w:del w:id="603" w:author="Perez Monforte, Sergio" w:date="2017-09-11T13:40:00Z"/>
                <w:rFonts w:ascii="Arial" w:hAnsi="Arial" w:cs="Arial"/>
                <w:b/>
                <w:bCs/>
                <w:sz w:val="18"/>
                <w:szCs w:val="18"/>
              </w:rPr>
            </w:pPr>
            <w:del w:id="604" w:author="Perez Monforte, Sergio" w:date="2017-09-11T13:40:00Z">
              <w:r w:rsidRPr="008743AB" w:rsidDel="007B6918">
                <w:rPr>
                  <w:rFonts w:ascii="Arial" w:hAnsi="Arial" w:cs="Arial"/>
                  <w:b/>
                  <w:bCs/>
                  <w:sz w:val="18"/>
                  <w:szCs w:val="18"/>
                </w:rPr>
                <w:delText>Clusters Control (CI)</w:delText>
              </w:r>
            </w:del>
          </w:p>
        </w:tc>
        <w:tc>
          <w:tcPr>
            <w:tcW w:w="1446" w:type="dxa"/>
            <w:tcBorders>
              <w:top w:val="single" w:sz="8" w:space="0" w:color="auto"/>
              <w:left w:val="nil"/>
              <w:bottom w:val="single" w:sz="8" w:space="0" w:color="auto"/>
              <w:right w:val="single" w:sz="8" w:space="0" w:color="auto"/>
            </w:tcBorders>
            <w:shd w:val="clear" w:color="auto" w:fill="auto"/>
            <w:vAlign w:val="center"/>
            <w:hideMark/>
          </w:tcPr>
          <w:p w14:paraId="5D69A975" w14:textId="77777777" w:rsidR="00F67238" w:rsidRPr="008743AB" w:rsidDel="007B6918" w:rsidRDefault="00F67238" w:rsidP="00154F98">
            <w:pPr>
              <w:jc w:val="center"/>
              <w:rPr>
                <w:del w:id="605" w:author="Perez Monforte, Sergio" w:date="2017-09-11T13:40:00Z"/>
                <w:rFonts w:ascii="Arial" w:hAnsi="Arial" w:cs="Arial"/>
                <w:b/>
                <w:bCs/>
                <w:sz w:val="18"/>
                <w:szCs w:val="18"/>
              </w:rPr>
            </w:pPr>
            <w:del w:id="606" w:author="Perez Monforte, Sergio" w:date="2017-09-11T13:40:00Z">
              <w:r w:rsidRPr="008743AB" w:rsidDel="007B6918">
                <w:rPr>
                  <w:rFonts w:ascii="Arial" w:hAnsi="Arial" w:cs="Arial"/>
                  <w:b/>
                  <w:bCs/>
                  <w:sz w:val="18"/>
                  <w:szCs w:val="18"/>
                </w:rPr>
                <w:delText>Households per cluster</w:delText>
              </w:r>
            </w:del>
          </w:p>
        </w:tc>
        <w:tc>
          <w:tcPr>
            <w:tcW w:w="1379" w:type="dxa"/>
            <w:tcBorders>
              <w:top w:val="single" w:sz="8" w:space="0" w:color="auto"/>
              <w:left w:val="nil"/>
              <w:bottom w:val="single" w:sz="8" w:space="0" w:color="auto"/>
              <w:right w:val="single" w:sz="8" w:space="0" w:color="auto"/>
            </w:tcBorders>
            <w:shd w:val="clear" w:color="auto" w:fill="auto"/>
            <w:vAlign w:val="center"/>
            <w:hideMark/>
          </w:tcPr>
          <w:p w14:paraId="5D69A976" w14:textId="77777777" w:rsidR="00F67238" w:rsidRPr="008743AB" w:rsidDel="007B6918" w:rsidRDefault="00F67238" w:rsidP="00154F98">
            <w:pPr>
              <w:jc w:val="center"/>
              <w:rPr>
                <w:del w:id="607" w:author="Perez Monforte, Sergio" w:date="2017-09-11T13:40:00Z"/>
                <w:rFonts w:ascii="Arial" w:hAnsi="Arial" w:cs="Arial"/>
                <w:b/>
                <w:bCs/>
                <w:sz w:val="18"/>
                <w:szCs w:val="18"/>
              </w:rPr>
            </w:pPr>
            <w:del w:id="608" w:author="Perez Monforte, Sergio" w:date="2017-09-11T13:40:00Z">
              <w:r w:rsidRPr="008743AB" w:rsidDel="007B6918">
                <w:rPr>
                  <w:rFonts w:ascii="Arial" w:hAnsi="Arial" w:cs="Arial"/>
                  <w:b/>
                  <w:bCs/>
                  <w:sz w:val="18"/>
                  <w:szCs w:val="18"/>
                </w:rPr>
                <w:delText>Intracluster Correlation (ICC)</w:delText>
              </w:r>
            </w:del>
          </w:p>
        </w:tc>
        <w:tc>
          <w:tcPr>
            <w:tcW w:w="1739" w:type="dxa"/>
            <w:gridSpan w:val="2"/>
            <w:tcBorders>
              <w:top w:val="single" w:sz="8" w:space="0" w:color="auto"/>
              <w:left w:val="nil"/>
              <w:bottom w:val="single" w:sz="8" w:space="0" w:color="auto"/>
              <w:right w:val="single" w:sz="8" w:space="0" w:color="auto"/>
            </w:tcBorders>
            <w:shd w:val="clear" w:color="auto" w:fill="auto"/>
            <w:vAlign w:val="center"/>
            <w:hideMark/>
          </w:tcPr>
          <w:p w14:paraId="5D69A977" w14:textId="77777777" w:rsidR="00F67238" w:rsidRPr="008743AB" w:rsidDel="007B6918" w:rsidRDefault="00F67238" w:rsidP="00154F98">
            <w:pPr>
              <w:jc w:val="center"/>
              <w:rPr>
                <w:del w:id="609" w:author="Perez Monforte, Sergio" w:date="2017-09-11T13:40:00Z"/>
                <w:rFonts w:ascii="Arial" w:hAnsi="Arial" w:cs="Arial"/>
                <w:b/>
                <w:bCs/>
                <w:sz w:val="18"/>
                <w:szCs w:val="18"/>
                <w:lang w:val="fr-FR"/>
              </w:rPr>
            </w:pPr>
            <w:del w:id="610" w:author="Perez Monforte, Sergio" w:date="2017-09-11T13:40:00Z">
              <w:r w:rsidRPr="008743AB" w:rsidDel="007B6918">
                <w:rPr>
                  <w:rFonts w:ascii="Arial" w:hAnsi="Arial" w:cs="Arial"/>
                  <w:b/>
                  <w:bCs/>
                  <w:sz w:val="18"/>
                  <w:szCs w:val="18"/>
                  <w:lang w:val="fr-FR"/>
                </w:rPr>
                <w:delText>MDE (std deviation continuous variable)</w:delText>
              </w:r>
            </w:del>
          </w:p>
        </w:tc>
        <w:tc>
          <w:tcPr>
            <w:tcW w:w="1080" w:type="dxa"/>
            <w:tcBorders>
              <w:top w:val="single" w:sz="8" w:space="0" w:color="auto"/>
              <w:left w:val="nil"/>
              <w:bottom w:val="single" w:sz="8" w:space="0" w:color="auto"/>
              <w:right w:val="single" w:sz="8" w:space="0" w:color="auto"/>
            </w:tcBorders>
            <w:shd w:val="clear" w:color="auto" w:fill="auto"/>
            <w:vAlign w:val="center"/>
            <w:hideMark/>
          </w:tcPr>
          <w:p w14:paraId="5D69A978" w14:textId="77777777" w:rsidR="00F67238" w:rsidRPr="008743AB" w:rsidDel="007B6918" w:rsidRDefault="00F67238" w:rsidP="00154F98">
            <w:pPr>
              <w:jc w:val="center"/>
              <w:rPr>
                <w:del w:id="611" w:author="Perez Monforte, Sergio" w:date="2017-09-11T13:40:00Z"/>
                <w:rFonts w:ascii="Arial" w:hAnsi="Arial" w:cs="Arial"/>
                <w:b/>
                <w:bCs/>
                <w:sz w:val="18"/>
                <w:szCs w:val="18"/>
              </w:rPr>
            </w:pPr>
            <w:del w:id="612" w:author="Perez Monforte, Sergio" w:date="2017-09-11T13:40:00Z">
              <w:r w:rsidRPr="008743AB" w:rsidDel="007B6918">
                <w:rPr>
                  <w:rFonts w:ascii="Arial" w:hAnsi="Arial" w:cs="Arial"/>
                  <w:b/>
                  <w:bCs/>
                  <w:sz w:val="18"/>
                  <w:szCs w:val="18"/>
                </w:rPr>
                <w:delText>Pre</w:delText>
              </w:r>
              <w:r w:rsidR="008743AB" w:rsidRPr="008743AB" w:rsidDel="007B6918">
                <w:rPr>
                  <w:rFonts w:ascii="Arial" w:hAnsi="Arial" w:cs="Arial"/>
                  <w:b/>
                  <w:bCs/>
                  <w:sz w:val="18"/>
                  <w:szCs w:val="18"/>
                </w:rPr>
                <w:delText>-</w:delText>
              </w:r>
              <w:r w:rsidRPr="008743AB" w:rsidDel="007B6918">
                <w:rPr>
                  <w:rFonts w:ascii="Arial" w:hAnsi="Arial" w:cs="Arial"/>
                  <w:b/>
                  <w:bCs/>
                  <w:sz w:val="18"/>
                  <w:szCs w:val="18"/>
                </w:rPr>
                <w:delText>valenc</w:delText>
              </w:r>
              <w:r w:rsidR="008743AB" w:rsidRPr="008743AB" w:rsidDel="007B6918">
                <w:rPr>
                  <w:rFonts w:ascii="Arial" w:hAnsi="Arial" w:cs="Arial"/>
                  <w:b/>
                  <w:bCs/>
                  <w:sz w:val="18"/>
                  <w:szCs w:val="18"/>
                </w:rPr>
                <w:delText>e</w:delText>
              </w:r>
            </w:del>
          </w:p>
        </w:tc>
        <w:tc>
          <w:tcPr>
            <w:tcW w:w="1116" w:type="dxa"/>
            <w:tcBorders>
              <w:top w:val="single" w:sz="8" w:space="0" w:color="auto"/>
              <w:left w:val="nil"/>
              <w:bottom w:val="single" w:sz="8" w:space="0" w:color="auto"/>
              <w:right w:val="single" w:sz="8" w:space="0" w:color="auto"/>
            </w:tcBorders>
            <w:shd w:val="clear" w:color="auto" w:fill="auto"/>
            <w:vAlign w:val="center"/>
            <w:hideMark/>
          </w:tcPr>
          <w:p w14:paraId="5D69A979" w14:textId="77777777" w:rsidR="00F67238" w:rsidRPr="008743AB" w:rsidDel="007B6918" w:rsidRDefault="00F67238" w:rsidP="00154F98">
            <w:pPr>
              <w:jc w:val="center"/>
              <w:rPr>
                <w:del w:id="613" w:author="Perez Monforte, Sergio" w:date="2017-09-11T13:40:00Z"/>
                <w:rFonts w:ascii="Arial" w:hAnsi="Arial" w:cs="Arial"/>
                <w:b/>
                <w:bCs/>
                <w:sz w:val="18"/>
                <w:szCs w:val="18"/>
              </w:rPr>
            </w:pPr>
            <w:del w:id="614" w:author="Perez Monforte, Sergio" w:date="2017-09-11T13:40:00Z">
              <w:r w:rsidRPr="008743AB" w:rsidDel="007B6918">
                <w:rPr>
                  <w:rFonts w:ascii="Arial" w:hAnsi="Arial" w:cs="Arial"/>
                  <w:b/>
                  <w:bCs/>
                  <w:sz w:val="18"/>
                  <w:szCs w:val="18"/>
                </w:rPr>
                <w:delText>MDE (% discrete variables)</w:delText>
              </w:r>
            </w:del>
          </w:p>
        </w:tc>
        <w:tc>
          <w:tcPr>
            <w:tcW w:w="981" w:type="dxa"/>
            <w:tcBorders>
              <w:top w:val="single" w:sz="8" w:space="0" w:color="auto"/>
              <w:left w:val="nil"/>
              <w:bottom w:val="single" w:sz="8" w:space="0" w:color="auto"/>
              <w:right w:val="single" w:sz="8" w:space="0" w:color="auto"/>
            </w:tcBorders>
            <w:shd w:val="clear" w:color="auto" w:fill="auto"/>
            <w:vAlign w:val="center"/>
            <w:hideMark/>
          </w:tcPr>
          <w:p w14:paraId="5D69A97A" w14:textId="77777777" w:rsidR="00F67238" w:rsidRPr="008743AB" w:rsidDel="007B6918" w:rsidRDefault="00F67238" w:rsidP="00154F98">
            <w:pPr>
              <w:jc w:val="center"/>
              <w:rPr>
                <w:del w:id="615" w:author="Perez Monforte, Sergio" w:date="2017-09-11T13:40:00Z"/>
                <w:rFonts w:ascii="Arial" w:hAnsi="Arial" w:cs="Arial"/>
                <w:b/>
                <w:bCs/>
                <w:sz w:val="18"/>
                <w:szCs w:val="18"/>
              </w:rPr>
            </w:pPr>
            <w:del w:id="616" w:author="Perez Monforte, Sergio" w:date="2017-09-11T13:40:00Z">
              <w:r w:rsidRPr="008743AB" w:rsidDel="007B6918">
                <w:rPr>
                  <w:rFonts w:ascii="Arial" w:hAnsi="Arial" w:cs="Arial"/>
                  <w:b/>
                  <w:bCs/>
                  <w:sz w:val="18"/>
                  <w:szCs w:val="18"/>
                </w:rPr>
                <w:delText>Sample size</w:delText>
              </w:r>
            </w:del>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D69A97B" w14:textId="77777777" w:rsidR="00F67238" w:rsidRPr="008743AB" w:rsidDel="007B6918" w:rsidRDefault="00F67238" w:rsidP="00154F98">
            <w:pPr>
              <w:jc w:val="center"/>
              <w:rPr>
                <w:del w:id="617" w:author="Perez Monforte, Sergio" w:date="2017-09-11T13:40:00Z"/>
                <w:rFonts w:ascii="Arial" w:hAnsi="Arial" w:cs="Arial"/>
                <w:b/>
                <w:bCs/>
                <w:sz w:val="18"/>
                <w:szCs w:val="18"/>
              </w:rPr>
            </w:pPr>
            <w:del w:id="618" w:author="Perez Monforte, Sergio" w:date="2017-09-11T13:40:00Z">
              <w:r w:rsidRPr="008743AB" w:rsidDel="007B6918">
                <w:rPr>
                  <w:rFonts w:ascii="Arial" w:hAnsi="Arial" w:cs="Arial"/>
                  <w:b/>
                  <w:bCs/>
                  <w:sz w:val="18"/>
                  <w:szCs w:val="18"/>
                </w:rPr>
                <w:delText>Non-respose rate adjustment (15%)</w:delText>
              </w:r>
            </w:del>
          </w:p>
        </w:tc>
        <w:tc>
          <w:tcPr>
            <w:tcW w:w="1360" w:type="dxa"/>
            <w:tcBorders>
              <w:top w:val="single" w:sz="8" w:space="0" w:color="auto"/>
              <w:left w:val="nil"/>
              <w:bottom w:val="single" w:sz="8" w:space="0" w:color="auto"/>
              <w:right w:val="single" w:sz="8" w:space="0" w:color="auto"/>
            </w:tcBorders>
            <w:shd w:val="clear" w:color="auto" w:fill="auto"/>
            <w:vAlign w:val="center"/>
            <w:hideMark/>
          </w:tcPr>
          <w:p w14:paraId="5D69A97C" w14:textId="77777777" w:rsidR="00F67238" w:rsidRPr="008743AB" w:rsidDel="007B6918" w:rsidRDefault="00F67238" w:rsidP="00154F98">
            <w:pPr>
              <w:jc w:val="center"/>
              <w:rPr>
                <w:del w:id="619" w:author="Perez Monforte, Sergio" w:date="2017-09-11T13:40:00Z"/>
                <w:rFonts w:ascii="Arial" w:hAnsi="Arial" w:cs="Arial"/>
                <w:b/>
                <w:bCs/>
                <w:sz w:val="18"/>
                <w:szCs w:val="18"/>
              </w:rPr>
            </w:pPr>
            <w:del w:id="620" w:author="Perez Monforte, Sergio" w:date="2017-09-11T13:40:00Z">
              <w:r w:rsidRPr="008743AB" w:rsidDel="007B6918">
                <w:rPr>
                  <w:rFonts w:ascii="Arial" w:hAnsi="Arial" w:cs="Arial"/>
                  <w:b/>
                  <w:bCs/>
                  <w:sz w:val="18"/>
                  <w:szCs w:val="18"/>
                </w:rPr>
                <w:delText>Attrition adjustment (20%)</w:delText>
              </w:r>
            </w:del>
          </w:p>
        </w:tc>
        <w:tc>
          <w:tcPr>
            <w:tcW w:w="957" w:type="dxa"/>
            <w:tcBorders>
              <w:top w:val="single" w:sz="8" w:space="0" w:color="auto"/>
              <w:left w:val="nil"/>
              <w:bottom w:val="single" w:sz="8" w:space="0" w:color="auto"/>
              <w:right w:val="single" w:sz="8" w:space="0" w:color="auto"/>
            </w:tcBorders>
            <w:shd w:val="clear" w:color="auto" w:fill="auto"/>
            <w:vAlign w:val="center"/>
            <w:hideMark/>
          </w:tcPr>
          <w:p w14:paraId="5D69A97D" w14:textId="77777777" w:rsidR="00F67238" w:rsidRPr="008743AB" w:rsidDel="007B6918" w:rsidRDefault="00F67238" w:rsidP="00154F98">
            <w:pPr>
              <w:jc w:val="center"/>
              <w:rPr>
                <w:del w:id="621" w:author="Perez Monforte, Sergio" w:date="2017-09-11T13:40:00Z"/>
                <w:rFonts w:ascii="Arial" w:hAnsi="Arial" w:cs="Arial"/>
                <w:b/>
                <w:bCs/>
                <w:sz w:val="18"/>
                <w:szCs w:val="18"/>
              </w:rPr>
            </w:pPr>
            <w:del w:id="622" w:author="Perez Monforte, Sergio" w:date="2017-09-11T13:40:00Z">
              <w:r w:rsidRPr="008743AB" w:rsidDel="007B6918">
                <w:rPr>
                  <w:rFonts w:ascii="Arial" w:hAnsi="Arial" w:cs="Arial"/>
                  <w:b/>
                  <w:bCs/>
                  <w:sz w:val="18"/>
                  <w:szCs w:val="18"/>
                </w:rPr>
                <w:delText>Final sample size</w:delText>
              </w:r>
            </w:del>
          </w:p>
        </w:tc>
      </w:tr>
      <w:tr w:rsidR="00F67238" w:rsidRPr="00F67238" w:rsidDel="007B6918" w14:paraId="5D69A98C" w14:textId="77777777" w:rsidTr="008743AB">
        <w:trPr>
          <w:trHeight w:val="288"/>
          <w:del w:id="623"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7F" w14:textId="77777777" w:rsidR="00F67238" w:rsidRPr="008743AB" w:rsidDel="007B6918" w:rsidRDefault="00F67238" w:rsidP="00154F98">
            <w:pPr>
              <w:jc w:val="right"/>
              <w:rPr>
                <w:del w:id="624" w:author="Perez Monforte, Sergio" w:date="2017-09-11T13:40:00Z"/>
                <w:rFonts w:ascii="Arial" w:hAnsi="Arial" w:cs="Arial"/>
                <w:sz w:val="18"/>
                <w:szCs w:val="18"/>
              </w:rPr>
            </w:pPr>
            <w:del w:id="625"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80" w14:textId="77777777" w:rsidR="00F67238" w:rsidRPr="008743AB" w:rsidDel="007B6918" w:rsidRDefault="00F67238" w:rsidP="00154F98">
            <w:pPr>
              <w:jc w:val="right"/>
              <w:rPr>
                <w:del w:id="626" w:author="Perez Monforte, Sergio" w:date="2017-09-11T13:40:00Z"/>
                <w:rFonts w:ascii="Arial" w:hAnsi="Arial" w:cs="Arial"/>
                <w:sz w:val="18"/>
                <w:szCs w:val="18"/>
              </w:rPr>
            </w:pPr>
            <w:del w:id="627"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81" w14:textId="77777777" w:rsidR="00F67238" w:rsidRPr="008743AB" w:rsidDel="007B6918" w:rsidRDefault="00F67238" w:rsidP="00154F98">
            <w:pPr>
              <w:jc w:val="right"/>
              <w:rPr>
                <w:del w:id="628" w:author="Perez Monforte, Sergio" w:date="2017-09-11T13:40:00Z"/>
                <w:rFonts w:ascii="Arial" w:hAnsi="Arial" w:cs="Arial"/>
                <w:sz w:val="18"/>
                <w:szCs w:val="18"/>
              </w:rPr>
            </w:pPr>
            <w:del w:id="629" w:author="Perez Monforte, Sergio" w:date="2017-09-11T13:40:00Z">
              <w:r w:rsidRPr="008743AB" w:rsidDel="007B6918">
                <w:rPr>
                  <w:rFonts w:ascii="Arial" w:hAnsi="Arial" w:cs="Arial"/>
                  <w:sz w:val="18"/>
                  <w:szCs w:val="18"/>
                </w:rPr>
                <w:delText>0</w:delText>
              </w:r>
            </w:del>
          </w:p>
        </w:tc>
        <w:tc>
          <w:tcPr>
            <w:tcW w:w="926" w:type="dxa"/>
            <w:tcBorders>
              <w:top w:val="nil"/>
              <w:left w:val="nil"/>
              <w:bottom w:val="single" w:sz="4" w:space="0" w:color="auto"/>
              <w:right w:val="single" w:sz="4" w:space="0" w:color="auto"/>
            </w:tcBorders>
            <w:shd w:val="clear" w:color="auto" w:fill="auto"/>
            <w:vAlign w:val="bottom"/>
            <w:hideMark/>
          </w:tcPr>
          <w:p w14:paraId="5D69A982" w14:textId="77777777" w:rsidR="00F67238" w:rsidRPr="008743AB" w:rsidDel="007B6918" w:rsidRDefault="00F67238" w:rsidP="00154F98">
            <w:pPr>
              <w:jc w:val="right"/>
              <w:rPr>
                <w:del w:id="630" w:author="Perez Monforte, Sergio" w:date="2017-09-11T13:40:00Z"/>
                <w:rFonts w:ascii="Arial" w:hAnsi="Arial" w:cs="Arial"/>
                <w:sz w:val="18"/>
                <w:szCs w:val="18"/>
              </w:rPr>
            </w:pPr>
            <w:del w:id="631" w:author="Perez Monforte, Sergio" w:date="2017-09-11T13:40:00Z">
              <w:r w:rsidRPr="008743AB" w:rsidDel="007B6918">
                <w:rPr>
                  <w:rFonts w:ascii="Arial" w:hAnsi="Arial" w:cs="Arial"/>
                  <w:sz w:val="18"/>
                  <w:szCs w:val="18"/>
                </w:rPr>
                <w:delText>25</w:delText>
              </w:r>
            </w:del>
          </w:p>
        </w:tc>
        <w:tc>
          <w:tcPr>
            <w:tcW w:w="1446" w:type="dxa"/>
            <w:tcBorders>
              <w:top w:val="nil"/>
              <w:left w:val="nil"/>
              <w:bottom w:val="single" w:sz="4" w:space="0" w:color="auto"/>
              <w:right w:val="single" w:sz="4" w:space="0" w:color="auto"/>
            </w:tcBorders>
            <w:shd w:val="clear" w:color="auto" w:fill="auto"/>
            <w:vAlign w:val="bottom"/>
            <w:hideMark/>
          </w:tcPr>
          <w:p w14:paraId="5D69A983" w14:textId="77777777" w:rsidR="00F67238" w:rsidRPr="008743AB" w:rsidDel="007B6918" w:rsidRDefault="00F67238" w:rsidP="00154F98">
            <w:pPr>
              <w:jc w:val="right"/>
              <w:rPr>
                <w:del w:id="632" w:author="Perez Monforte, Sergio" w:date="2017-09-11T13:40:00Z"/>
                <w:rFonts w:ascii="Arial" w:hAnsi="Arial" w:cs="Arial"/>
                <w:sz w:val="18"/>
                <w:szCs w:val="18"/>
              </w:rPr>
            </w:pPr>
            <w:del w:id="633"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984" w14:textId="77777777" w:rsidR="00F67238" w:rsidRPr="008743AB" w:rsidDel="007B6918" w:rsidRDefault="00F67238" w:rsidP="00154F98">
            <w:pPr>
              <w:jc w:val="right"/>
              <w:rPr>
                <w:del w:id="634" w:author="Perez Monforte, Sergio" w:date="2017-09-11T13:40:00Z"/>
                <w:rFonts w:ascii="Arial" w:hAnsi="Arial" w:cs="Arial"/>
                <w:sz w:val="18"/>
                <w:szCs w:val="18"/>
              </w:rPr>
            </w:pPr>
            <w:del w:id="635"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985" w14:textId="77777777" w:rsidR="00F67238" w:rsidRPr="008743AB" w:rsidDel="007B6918" w:rsidRDefault="00F67238" w:rsidP="00154F98">
            <w:pPr>
              <w:jc w:val="right"/>
              <w:rPr>
                <w:del w:id="636" w:author="Perez Monforte, Sergio" w:date="2017-09-11T13:40:00Z"/>
                <w:rFonts w:ascii="Arial" w:hAnsi="Arial" w:cs="Arial"/>
                <w:sz w:val="18"/>
                <w:szCs w:val="18"/>
              </w:rPr>
            </w:pPr>
            <w:del w:id="637" w:author="Perez Monforte, Sergio" w:date="2017-09-11T13:40:00Z">
              <w:r w:rsidRPr="008743AB" w:rsidDel="007B6918">
                <w:rPr>
                  <w:rFonts w:ascii="Arial" w:hAnsi="Arial" w:cs="Arial"/>
                  <w:sz w:val="18"/>
                  <w:szCs w:val="18"/>
                </w:rPr>
                <w:delText>0.29</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86" w14:textId="77777777" w:rsidR="00F67238" w:rsidRPr="008743AB" w:rsidDel="007B6918" w:rsidRDefault="00F67238" w:rsidP="00154F98">
            <w:pPr>
              <w:jc w:val="right"/>
              <w:rPr>
                <w:del w:id="638" w:author="Perez Monforte, Sergio" w:date="2017-09-11T13:40:00Z"/>
                <w:rFonts w:ascii="Arial" w:hAnsi="Arial" w:cs="Arial"/>
                <w:sz w:val="18"/>
                <w:szCs w:val="18"/>
              </w:rPr>
            </w:pPr>
            <w:del w:id="639"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87" w14:textId="77777777" w:rsidR="00F67238" w:rsidRPr="008743AB" w:rsidDel="007B6918" w:rsidRDefault="00F67238" w:rsidP="00154F98">
            <w:pPr>
              <w:jc w:val="right"/>
              <w:rPr>
                <w:del w:id="640" w:author="Perez Monforte, Sergio" w:date="2017-09-11T13:40:00Z"/>
                <w:rFonts w:ascii="Arial" w:hAnsi="Arial" w:cs="Arial"/>
                <w:sz w:val="18"/>
                <w:szCs w:val="18"/>
              </w:rPr>
            </w:pPr>
            <w:del w:id="641" w:author="Perez Monforte, Sergio" w:date="2017-09-11T13:40:00Z">
              <w:r w:rsidRPr="008743AB" w:rsidDel="007B6918">
                <w:rPr>
                  <w:rFonts w:ascii="Arial" w:hAnsi="Arial" w:cs="Arial"/>
                  <w:sz w:val="18"/>
                  <w:szCs w:val="18"/>
                </w:rPr>
                <w:delText>14.30%</w:delText>
              </w:r>
            </w:del>
          </w:p>
        </w:tc>
        <w:tc>
          <w:tcPr>
            <w:tcW w:w="981" w:type="dxa"/>
            <w:tcBorders>
              <w:top w:val="nil"/>
              <w:left w:val="nil"/>
              <w:bottom w:val="single" w:sz="4" w:space="0" w:color="auto"/>
              <w:right w:val="single" w:sz="4" w:space="0" w:color="auto"/>
            </w:tcBorders>
            <w:shd w:val="clear" w:color="auto" w:fill="auto"/>
            <w:vAlign w:val="bottom"/>
            <w:hideMark/>
          </w:tcPr>
          <w:p w14:paraId="5D69A988" w14:textId="77777777" w:rsidR="00F67238" w:rsidRPr="008743AB" w:rsidDel="007B6918" w:rsidRDefault="00F67238" w:rsidP="00154F98">
            <w:pPr>
              <w:jc w:val="right"/>
              <w:rPr>
                <w:del w:id="642" w:author="Perez Monforte, Sergio" w:date="2017-09-11T13:40:00Z"/>
                <w:rFonts w:ascii="Arial" w:hAnsi="Arial" w:cs="Arial"/>
                <w:sz w:val="18"/>
                <w:szCs w:val="18"/>
              </w:rPr>
            </w:pPr>
            <w:del w:id="643"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989" w14:textId="77777777" w:rsidR="00F67238" w:rsidRPr="008743AB" w:rsidDel="007B6918" w:rsidRDefault="00F67238" w:rsidP="00154F98">
            <w:pPr>
              <w:jc w:val="right"/>
              <w:rPr>
                <w:del w:id="644" w:author="Perez Monforte, Sergio" w:date="2017-09-11T13:40:00Z"/>
                <w:rFonts w:ascii="Arial" w:hAnsi="Arial" w:cs="Arial"/>
                <w:sz w:val="18"/>
                <w:szCs w:val="18"/>
              </w:rPr>
            </w:pPr>
            <w:del w:id="645"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8A" w14:textId="77777777" w:rsidR="00F67238" w:rsidRPr="008743AB" w:rsidDel="007B6918" w:rsidRDefault="00F67238" w:rsidP="00154F98">
            <w:pPr>
              <w:jc w:val="right"/>
              <w:rPr>
                <w:del w:id="646" w:author="Perez Monforte, Sergio" w:date="2017-09-11T13:40:00Z"/>
                <w:rFonts w:ascii="Arial" w:hAnsi="Arial" w:cs="Arial"/>
                <w:sz w:val="18"/>
                <w:szCs w:val="18"/>
              </w:rPr>
            </w:pPr>
            <w:del w:id="647"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8B" w14:textId="77777777" w:rsidR="00F67238" w:rsidRPr="008743AB" w:rsidDel="007B6918" w:rsidRDefault="00F67238" w:rsidP="00154F98">
            <w:pPr>
              <w:jc w:val="right"/>
              <w:rPr>
                <w:del w:id="648" w:author="Perez Monforte, Sergio" w:date="2017-09-11T13:40:00Z"/>
                <w:rFonts w:ascii="Arial" w:hAnsi="Arial" w:cs="Arial"/>
                <w:sz w:val="18"/>
                <w:szCs w:val="18"/>
              </w:rPr>
            </w:pPr>
            <w:del w:id="649" w:author="Perez Monforte, Sergio" w:date="2017-09-11T13:40:00Z">
              <w:r w:rsidRPr="008743AB" w:rsidDel="007B6918">
                <w:rPr>
                  <w:rFonts w:ascii="Arial" w:hAnsi="Arial" w:cs="Arial"/>
                  <w:sz w:val="18"/>
                  <w:szCs w:val="18"/>
                </w:rPr>
                <w:delText>3105</w:delText>
              </w:r>
            </w:del>
          </w:p>
        </w:tc>
      </w:tr>
      <w:tr w:rsidR="00F67238" w:rsidRPr="00F67238" w:rsidDel="007B6918" w14:paraId="5D69A99A" w14:textId="77777777" w:rsidTr="008743AB">
        <w:trPr>
          <w:trHeight w:val="288"/>
          <w:del w:id="650"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8D" w14:textId="77777777" w:rsidR="00F67238" w:rsidRPr="008743AB" w:rsidDel="007B6918" w:rsidRDefault="00F67238" w:rsidP="00154F98">
            <w:pPr>
              <w:jc w:val="right"/>
              <w:rPr>
                <w:del w:id="651" w:author="Perez Monforte, Sergio" w:date="2017-09-11T13:40:00Z"/>
                <w:rFonts w:ascii="Arial" w:hAnsi="Arial" w:cs="Arial"/>
                <w:sz w:val="18"/>
                <w:szCs w:val="18"/>
              </w:rPr>
            </w:pPr>
            <w:del w:id="652"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8E" w14:textId="77777777" w:rsidR="00F67238" w:rsidRPr="008743AB" w:rsidDel="007B6918" w:rsidRDefault="00F67238" w:rsidP="00154F98">
            <w:pPr>
              <w:jc w:val="right"/>
              <w:rPr>
                <w:del w:id="653" w:author="Perez Monforte, Sergio" w:date="2017-09-11T13:40:00Z"/>
                <w:rFonts w:ascii="Arial" w:hAnsi="Arial" w:cs="Arial"/>
                <w:sz w:val="18"/>
                <w:szCs w:val="18"/>
              </w:rPr>
            </w:pPr>
            <w:del w:id="654"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8F" w14:textId="77777777" w:rsidR="00F67238" w:rsidRPr="008743AB" w:rsidDel="007B6918" w:rsidRDefault="00F67238" w:rsidP="00154F98">
            <w:pPr>
              <w:jc w:val="right"/>
              <w:rPr>
                <w:del w:id="655" w:author="Perez Monforte, Sergio" w:date="2017-09-11T13:40:00Z"/>
                <w:rFonts w:ascii="Arial" w:hAnsi="Arial" w:cs="Arial"/>
                <w:sz w:val="18"/>
                <w:szCs w:val="18"/>
              </w:rPr>
            </w:pPr>
            <w:del w:id="656" w:author="Perez Monforte, Sergio" w:date="2017-09-11T13:40:00Z">
              <w:r w:rsidRPr="008743AB" w:rsidDel="007B6918">
                <w:rPr>
                  <w:rFonts w:ascii="Arial" w:hAnsi="Arial" w:cs="Arial"/>
                  <w:sz w:val="18"/>
                  <w:szCs w:val="18"/>
                </w:rPr>
                <w:delText>0</w:delText>
              </w:r>
            </w:del>
          </w:p>
        </w:tc>
        <w:tc>
          <w:tcPr>
            <w:tcW w:w="926" w:type="dxa"/>
            <w:tcBorders>
              <w:top w:val="nil"/>
              <w:left w:val="nil"/>
              <w:bottom w:val="single" w:sz="4" w:space="0" w:color="auto"/>
              <w:right w:val="single" w:sz="4" w:space="0" w:color="auto"/>
            </w:tcBorders>
            <w:shd w:val="clear" w:color="auto" w:fill="auto"/>
            <w:vAlign w:val="bottom"/>
            <w:hideMark/>
          </w:tcPr>
          <w:p w14:paraId="5D69A990" w14:textId="77777777" w:rsidR="00F67238" w:rsidRPr="008743AB" w:rsidDel="007B6918" w:rsidRDefault="00F67238" w:rsidP="00154F98">
            <w:pPr>
              <w:jc w:val="right"/>
              <w:rPr>
                <w:del w:id="657" w:author="Perez Monforte, Sergio" w:date="2017-09-11T13:40:00Z"/>
                <w:rFonts w:ascii="Arial" w:hAnsi="Arial" w:cs="Arial"/>
                <w:sz w:val="18"/>
                <w:szCs w:val="18"/>
              </w:rPr>
            </w:pPr>
            <w:del w:id="658" w:author="Perez Monforte, Sergio" w:date="2017-09-11T13:40:00Z">
              <w:r w:rsidRPr="008743AB" w:rsidDel="007B6918">
                <w:rPr>
                  <w:rFonts w:ascii="Arial" w:hAnsi="Arial" w:cs="Arial"/>
                  <w:sz w:val="18"/>
                  <w:szCs w:val="18"/>
                </w:rPr>
                <w:delText>25</w:delText>
              </w:r>
            </w:del>
          </w:p>
        </w:tc>
        <w:tc>
          <w:tcPr>
            <w:tcW w:w="1446" w:type="dxa"/>
            <w:tcBorders>
              <w:top w:val="nil"/>
              <w:left w:val="nil"/>
              <w:bottom w:val="single" w:sz="4" w:space="0" w:color="auto"/>
              <w:right w:val="single" w:sz="4" w:space="0" w:color="auto"/>
            </w:tcBorders>
            <w:shd w:val="clear" w:color="auto" w:fill="auto"/>
            <w:vAlign w:val="bottom"/>
            <w:hideMark/>
          </w:tcPr>
          <w:p w14:paraId="5D69A991" w14:textId="77777777" w:rsidR="00F67238" w:rsidRPr="008743AB" w:rsidDel="007B6918" w:rsidRDefault="00F67238" w:rsidP="00154F98">
            <w:pPr>
              <w:jc w:val="right"/>
              <w:rPr>
                <w:del w:id="659" w:author="Perez Monforte, Sergio" w:date="2017-09-11T13:40:00Z"/>
                <w:rFonts w:ascii="Arial" w:hAnsi="Arial" w:cs="Arial"/>
                <w:sz w:val="18"/>
                <w:szCs w:val="18"/>
              </w:rPr>
            </w:pPr>
            <w:del w:id="660"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4" w:space="0" w:color="auto"/>
              <w:right w:val="single" w:sz="4" w:space="0" w:color="auto"/>
            </w:tcBorders>
            <w:shd w:val="clear" w:color="auto" w:fill="auto"/>
            <w:vAlign w:val="bottom"/>
            <w:hideMark/>
          </w:tcPr>
          <w:p w14:paraId="5D69A992" w14:textId="77777777" w:rsidR="00F67238" w:rsidRPr="008743AB" w:rsidDel="007B6918" w:rsidRDefault="00F67238" w:rsidP="00154F98">
            <w:pPr>
              <w:jc w:val="right"/>
              <w:rPr>
                <w:del w:id="661" w:author="Perez Monforte, Sergio" w:date="2017-09-11T13:40:00Z"/>
                <w:rFonts w:ascii="Arial" w:hAnsi="Arial" w:cs="Arial"/>
                <w:sz w:val="18"/>
                <w:szCs w:val="18"/>
              </w:rPr>
            </w:pPr>
            <w:del w:id="662"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993" w14:textId="77777777" w:rsidR="00F67238" w:rsidRPr="008743AB" w:rsidDel="007B6918" w:rsidRDefault="00F67238" w:rsidP="00154F98">
            <w:pPr>
              <w:jc w:val="right"/>
              <w:rPr>
                <w:del w:id="663" w:author="Perez Monforte, Sergio" w:date="2017-09-11T13:40:00Z"/>
                <w:rFonts w:ascii="Arial" w:hAnsi="Arial" w:cs="Arial"/>
                <w:sz w:val="18"/>
                <w:szCs w:val="18"/>
              </w:rPr>
            </w:pPr>
            <w:del w:id="664" w:author="Perez Monforte, Sergio" w:date="2017-09-11T13:40:00Z">
              <w:r w:rsidRPr="008743AB" w:rsidDel="007B6918">
                <w:rPr>
                  <w:rFonts w:ascii="Arial" w:hAnsi="Arial" w:cs="Arial"/>
                  <w:sz w:val="18"/>
                  <w:szCs w:val="18"/>
                </w:rPr>
                <w:delText>0.27</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94" w14:textId="77777777" w:rsidR="00F67238" w:rsidRPr="008743AB" w:rsidDel="007B6918" w:rsidRDefault="00F67238" w:rsidP="00154F98">
            <w:pPr>
              <w:jc w:val="right"/>
              <w:rPr>
                <w:del w:id="665" w:author="Perez Monforte, Sergio" w:date="2017-09-11T13:40:00Z"/>
                <w:rFonts w:ascii="Arial" w:hAnsi="Arial" w:cs="Arial"/>
                <w:sz w:val="18"/>
                <w:szCs w:val="18"/>
              </w:rPr>
            </w:pPr>
            <w:del w:id="666"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95" w14:textId="77777777" w:rsidR="00F67238" w:rsidRPr="008743AB" w:rsidDel="007B6918" w:rsidRDefault="00F67238" w:rsidP="00154F98">
            <w:pPr>
              <w:jc w:val="right"/>
              <w:rPr>
                <w:del w:id="667" w:author="Perez Monforte, Sergio" w:date="2017-09-11T13:40:00Z"/>
                <w:rFonts w:ascii="Arial" w:hAnsi="Arial" w:cs="Arial"/>
                <w:sz w:val="18"/>
                <w:szCs w:val="18"/>
              </w:rPr>
            </w:pPr>
            <w:del w:id="668" w:author="Perez Monforte, Sergio" w:date="2017-09-11T13:40:00Z">
              <w:r w:rsidRPr="008743AB" w:rsidDel="007B6918">
                <w:rPr>
                  <w:rFonts w:ascii="Arial" w:hAnsi="Arial" w:cs="Arial"/>
                  <w:sz w:val="18"/>
                  <w:szCs w:val="18"/>
                </w:rPr>
                <w:delText>13.70%</w:delText>
              </w:r>
            </w:del>
          </w:p>
        </w:tc>
        <w:tc>
          <w:tcPr>
            <w:tcW w:w="981" w:type="dxa"/>
            <w:tcBorders>
              <w:top w:val="nil"/>
              <w:left w:val="nil"/>
              <w:bottom w:val="single" w:sz="4" w:space="0" w:color="auto"/>
              <w:right w:val="single" w:sz="4" w:space="0" w:color="auto"/>
            </w:tcBorders>
            <w:shd w:val="clear" w:color="auto" w:fill="auto"/>
            <w:vAlign w:val="bottom"/>
            <w:hideMark/>
          </w:tcPr>
          <w:p w14:paraId="5D69A996" w14:textId="77777777" w:rsidR="00F67238" w:rsidRPr="008743AB" w:rsidDel="007B6918" w:rsidRDefault="00F67238" w:rsidP="00154F98">
            <w:pPr>
              <w:jc w:val="right"/>
              <w:rPr>
                <w:del w:id="669" w:author="Perez Monforte, Sergio" w:date="2017-09-11T13:40:00Z"/>
                <w:rFonts w:ascii="Arial" w:hAnsi="Arial" w:cs="Arial"/>
                <w:sz w:val="18"/>
                <w:szCs w:val="18"/>
              </w:rPr>
            </w:pPr>
            <w:del w:id="670"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4" w:space="0" w:color="auto"/>
              <w:right w:val="single" w:sz="4" w:space="0" w:color="auto"/>
            </w:tcBorders>
            <w:shd w:val="clear" w:color="auto" w:fill="auto"/>
            <w:vAlign w:val="bottom"/>
            <w:hideMark/>
          </w:tcPr>
          <w:p w14:paraId="5D69A997" w14:textId="77777777" w:rsidR="00F67238" w:rsidRPr="008743AB" w:rsidDel="007B6918" w:rsidRDefault="00F67238" w:rsidP="00154F98">
            <w:pPr>
              <w:jc w:val="right"/>
              <w:rPr>
                <w:del w:id="671" w:author="Perez Monforte, Sergio" w:date="2017-09-11T13:40:00Z"/>
                <w:rFonts w:ascii="Arial" w:hAnsi="Arial" w:cs="Arial"/>
                <w:sz w:val="18"/>
                <w:szCs w:val="18"/>
              </w:rPr>
            </w:pPr>
            <w:del w:id="672"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98" w14:textId="77777777" w:rsidR="00F67238" w:rsidRPr="008743AB" w:rsidDel="007B6918" w:rsidRDefault="00F67238" w:rsidP="00154F98">
            <w:pPr>
              <w:jc w:val="right"/>
              <w:rPr>
                <w:del w:id="673" w:author="Perez Monforte, Sergio" w:date="2017-09-11T13:40:00Z"/>
                <w:rFonts w:ascii="Arial" w:hAnsi="Arial" w:cs="Arial"/>
                <w:sz w:val="18"/>
                <w:szCs w:val="18"/>
              </w:rPr>
            </w:pPr>
            <w:del w:id="674"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99" w14:textId="77777777" w:rsidR="00F67238" w:rsidRPr="008743AB" w:rsidDel="007B6918" w:rsidRDefault="00F67238" w:rsidP="00154F98">
            <w:pPr>
              <w:jc w:val="right"/>
              <w:rPr>
                <w:del w:id="675" w:author="Perez Monforte, Sergio" w:date="2017-09-11T13:40:00Z"/>
                <w:rFonts w:ascii="Arial" w:hAnsi="Arial" w:cs="Arial"/>
                <w:sz w:val="18"/>
                <w:szCs w:val="18"/>
              </w:rPr>
            </w:pPr>
            <w:del w:id="676" w:author="Perez Monforte, Sergio" w:date="2017-09-11T13:40:00Z">
              <w:r w:rsidRPr="008743AB" w:rsidDel="007B6918">
                <w:rPr>
                  <w:rFonts w:ascii="Arial" w:hAnsi="Arial" w:cs="Arial"/>
                  <w:sz w:val="18"/>
                  <w:szCs w:val="18"/>
                </w:rPr>
                <w:delText>4658</w:delText>
              </w:r>
            </w:del>
          </w:p>
        </w:tc>
      </w:tr>
      <w:tr w:rsidR="00F67238" w:rsidRPr="00F67238" w:rsidDel="007B6918" w14:paraId="5D69A9A8" w14:textId="77777777" w:rsidTr="008743AB">
        <w:trPr>
          <w:trHeight w:val="288"/>
          <w:del w:id="677"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9B" w14:textId="77777777" w:rsidR="00F67238" w:rsidRPr="008743AB" w:rsidDel="007B6918" w:rsidRDefault="00F67238" w:rsidP="00154F98">
            <w:pPr>
              <w:jc w:val="right"/>
              <w:rPr>
                <w:del w:id="678" w:author="Perez Monforte, Sergio" w:date="2017-09-11T13:40:00Z"/>
                <w:rFonts w:ascii="Arial" w:hAnsi="Arial" w:cs="Arial"/>
                <w:sz w:val="18"/>
                <w:szCs w:val="18"/>
              </w:rPr>
            </w:pPr>
            <w:del w:id="679"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9C" w14:textId="77777777" w:rsidR="00F67238" w:rsidRPr="008743AB" w:rsidDel="007B6918" w:rsidRDefault="00F67238" w:rsidP="00154F98">
            <w:pPr>
              <w:jc w:val="right"/>
              <w:rPr>
                <w:del w:id="680" w:author="Perez Monforte, Sergio" w:date="2017-09-11T13:40:00Z"/>
                <w:rFonts w:ascii="Arial" w:hAnsi="Arial" w:cs="Arial"/>
                <w:sz w:val="18"/>
                <w:szCs w:val="18"/>
              </w:rPr>
            </w:pPr>
            <w:del w:id="681"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4" w:space="0" w:color="auto"/>
              <w:right w:val="single" w:sz="4" w:space="0" w:color="auto"/>
            </w:tcBorders>
            <w:shd w:val="clear" w:color="auto" w:fill="auto"/>
            <w:vAlign w:val="bottom"/>
            <w:hideMark/>
          </w:tcPr>
          <w:p w14:paraId="5D69A99D" w14:textId="77777777" w:rsidR="00F67238" w:rsidRPr="008743AB" w:rsidDel="007B6918" w:rsidRDefault="00F67238" w:rsidP="00154F98">
            <w:pPr>
              <w:jc w:val="right"/>
              <w:rPr>
                <w:del w:id="682" w:author="Perez Monforte, Sergio" w:date="2017-09-11T13:40:00Z"/>
                <w:rFonts w:ascii="Arial" w:hAnsi="Arial" w:cs="Arial"/>
                <w:sz w:val="18"/>
                <w:szCs w:val="18"/>
              </w:rPr>
            </w:pPr>
            <w:del w:id="683" w:author="Perez Monforte, Sergio" w:date="2017-09-11T13:40:00Z">
              <w:r w:rsidRPr="008743AB" w:rsidDel="007B6918">
                <w:rPr>
                  <w:rFonts w:ascii="Arial" w:hAnsi="Arial" w:cs="Arial"/>
                  <w:sz w:val="18"/>
                  <w:szCs w:val="18"/>
                </w:rPr>
                <w:delText>0</w:delText>
              </w:r>
            </w:del>
          </w:p>
        </w:tc>
        <w:tc>
          <w:tcPr>
            <w:tcW w:w="926" w:type="dxa"/>
            <w:tcBorders>
              <w:top w:val="nil"/>
              <w:left w:val="nil"/>
              <w:bottom w:val="single" w:sz="4" w:space="0" w:color="auto"/>
              <w:right w:val="single" w:sz="4" w:space="0" w:color="auto"/>
            </w:tcBorders>
            <w:shd w:val="clear" w:color="auto" w:fill="auto"/>
            <w:vAlign w:val="bottom"/>
            <w:hideMark/>
          </w:tcPr>
          <w:p w14:paraId="5D69A99E" w14:textId="77777777" w:rsidR="00F67238" w:rsidRPr="008743AB" w:rsidDel="007B6918" w:rsidRDefault="00F67238" w:rsidP="00154F98">
            <w:pPr>
              <w:jc w:val="right"/>
              <w:rPr>
                <w:del w:id="684" w:author="Perez Monforte, Sergio" w:date="2017-09-11T13:40:00Z"/>
                <w:rFonts w:ascii="Arial" w:hAnsi="Arial" w:cs="Arial"/>
                <w:sz w:val="18"/>
                <w:szCs w:val="18"/>
              </w:rPr>
            </w:pPr>
            <w:del w:id="685" w:author="Perez Monforte, Sergio" w:date="2017-09-11T13:40:00Z">
              <w:r w:rsidRPr="008743AB" w:rsidDel="007B6918">
                <w:rPr>
                  <w:rFonts w:ascii="Arial" w:hAnsi="Arial" w:cs="Arial"/>
                  <w:sz w:val="18"/>
                  <w:szCs w:val="18"/>
                </w:rPr>
                <w:delText>25</w:delText>
              </w:r>
            </w:del>
          </w:p>
        </w:tc>
        <w:tc>
          <w:tcPr>
            <w:tcW w:w="1446" w:type="dxa"/>
            <w:tcBorders>
              <w:top w:val="nil"/>
              <w:left w:val="nil"/>
              <w:bottom w:val="single" w:sz="4" w:space="0" w:color="auto"/>
              <w:right w:val="single" w:sz="4" w:space="0" w:color="auto"/>
            </w:tcBorders>
            <w:shd w:val="clear" w:color="auto" w:fill="auto"/>
            <w:vAlign w:val="bottom"/>
            <w:hideMark/>
          </w:tcPr>
          <w:p w14:paraId="5D69A99F" w14:textId="77777777" w:rsidR="00F67238" w:rsidRPr="008743AB" w:rsidDel="007B6918" w:rsidRDefault="00F67238" w:rsidP="00154F98">
            <w:pPr>
              <w:jc w:val="right"/>
              <w:rPr>
                <w:del w:id="686" w:author="Perez Monforte, Sergio" w:date="2017-09-11T13:40:00Z"/>
                <w:rFonts w:ascii="Arial" w:hAnsi="Arial" w:cs="Arial"/>
                <w:sz w:val="18"/>
                <w:szCs w:val="18"/>
              </w:rPr>
            </w:pPr>
            <w:del w:id="687"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9A0" w14:textId="77777777" w:rsidR="00F67238" w:rsidRPr="008743AB" w:rsidDel="007B6918" w:rsidRDefault="00F67238" w:rsidP="00154F98">
            <w:pPr>
              <w:jc w:val="right"/>
              <w:rPr>
                <w:del w:id="688" w:author="Perez Monforte, Sergio" w:date="2017-09-11T13:40:00Z"/>
                <w:rFonts w:ascii="Arial" w:hAnsi="Arial" w:cs="Arial"/>
                <w:sz w:val="18"/>
                <w:szCs w:val="18"/>
              </w:rPr>
            </w:pPr>
            <w:del w:id="689"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4" w:space="0" w:color="auto"/>
              <w:right w:val="single" w:sz="4" w:space="0" w:color="auto"/>
            </w:tcBorders>
            <w:shd w:val="clear" w:color="auto" w:fill="auto"/>
            <w:vAlign w:val="bottom"/>
            <w:hideMark/>
          </w:tcPr>
          <w:p w14:paraId="5D69A9A1" w14:textId="77777777" w:rsidR="00F67238" w:rsidRPr="008743AB" w:rsidDel="007B6918" w:rsidRDefault="00F67238" w:rsidP="00154F98">
            <w:pPr>
              <w:jc w:val="right"/>
              <w:rPr>
                <w:del w:id="690" w:author="Perez Monforte, Sergio" w:date="2017-09-11T13:40:00Z"/>
                <w:rFonts w:ascii="Arial" w:hAnsi="Arial" w:cs="Arial"/>
                <w:sz w:val="18"/>
                <w:szCs w:val="18"/>
              </w:rPr>
            </w:pPr>
            <w:del w:id="691" w:author="Perez Monforte, Sergio" w:date="2017-09-11T13:40:00Z">
              <w:r w:rsidRPr="008743AB" w:rsidDel="007B6918">
                <w:rPr>
                  <w:rFonts w:ascii="Arial" w:hAnsi="Arial" w:cs="Arial"/>
                  <w:sz w:val="18"/>
                  <w:szCs w:val="18"/>
                </w:rPr>
                <w:delText>0.38</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A2" w14:textId="77777777" w:rsidR="00F67238" w:rsidRPr="008743AB" w:rsidDel="007B6918" w:rsidRDefault="00F67238" w:rsidP="00154F98">
            <w:pPr>
              <w:jc w:val="right"/>
              <w:rPr>
                <w:del w:id="692" w:author="Perez Monforte, Sergio" w:date="2017-09-11T13:40:00Z"/>
                <w:rFonts w:ascii="Arial" w:hAnsi="Arial" w:cs="Arial"/>
                <w:sz w:val="18"/>
                <w:szCs w:val="18"/>
              </w:rPr>
            </w:pPr>
            <w:del w:id="693"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A3" w14:textId="77777777" w:rsidR="00F67238" w:rsidRPr="008743AB" w:rsidDel="007B6918" w:rsidRDefault="00F67238" w:rsidP="00154F98">
            <w:pPr>
              <w:jc w:val="right"/>
              <w:rPr>
                <w:del w:id="694" w:author="Perez Monforte, Sergio" w:date="2017-09-11T13:40:00Z"/>
                <w:rFonts w:ascii="Arial" w:hAnsi="Arial" w:cs="Arial"/>
                <w:sz w:val="18"/>
                <w:szCs w:val="18"/>
              </w:rPr>
            </w:pPr>
            <w:del w:id="695" w:author="Perez Monforte, Sergio" w:date="2017-09-11T13:40:00Z">
              <w:r w:rsidRPr="008743AB" w:rsidDel="007B6918">
                <w:rPr>
                  <w:rFonts w:ascii="Arial" w:hAnsi="Arial" w:cs="Arial"/>
                  <w:sz w:val="18"/>
                  <w:szCs w:val="18"/>
                </w:rPr>
                <w:delText>18.90%</w:delText>
              </w:r>
            </w:del>
          </w:p>
        </w:tc>
        <w:tc>
          <w:tcPr>
            <w:tcW w:w="981" w:type="dxa"/>
            <w:tcBorders>
              <w:top w:val="nil"/>
              <w:left w:val="nil"/>
              <w:bottom w:val="single" w:sz="4" w:space="0" w:color="auto"/>
              <w:right w:val="single" w:sz="4" w:space="0" w:color="auto"/>
            </w:tcBorders>
            <w:shd w:val="clear" w:color="auto" w:fill="auto"/>
            <w:vAlign w:val="bottom"/>
            <w:hideMark/>
          </w:tcPr>
          <w:p w14:paraId="5D69A9A4" w14:textId="77777777" w:rsidR="00F67238" w:rsidRPr="008743AB" w:rsidDel="007B6918" w:rsidRDefault="00F67238" w:rsidP="00154F98">
            <w:pPr>
              <w:jc w:val="right"/>
              <w:rPr>
                <w:del w:id="696" w:author="Perez Monforte, Sergio" w:date="2017-09-11T13:40:00Z"/>
                <w:rFonts w:ascii="Arial" w:hAnsi="Arial" w:cs="Arial"/>
                <w:sz w:val="18"/>
                <w:szCs w:val="18"/>
              </w:rPr>
            </w:pPr>
            <w:del w:id="697"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9A5" w14:textId="77777777" w:rsidR="00F67238" w:rsidRPr="008743AB" w:rsidDel="007B6918" w:rsidRDefault="00F67238" w:rsidP="00154F98">
            <w:pPr>
              <w:jc w:val="right"/>
              <w:rPr>
                <w:del w:id="698" w:author="Perez Monforte, Sergio" w:date="2017-09-11T13:40:00Z"/>
                <w:rFonts w:ascii="Arial" w:hAnsi="Arial" w:cs="Arial"/>
                <w:sz w:val="18"/>
                <w:szCs w:val="18"/>
              </w:rPr>
            </w:pPr>
            <w:del w:id="699"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A6" w14:textId="77777777" w:rsidR="00F67238" w:rsidRPr="008743AB" w:rsidDel="007B6918" w:rsidRDefault="00F67238" w:rsidP="00154F98">
            <w:pPr>
              <w:jc w:val="right"/>
              <w:rPr>
                <w:del w:id="700" w:author="Perez Monforte, Sergio" w:date="2017-09-11T13:40:00Z"/>
                <w:rFonts w:ascii="Arial" w:hAnsi="Arial" w:cs="Arial"/>
                <w:sz w:val="18"/>
                <w:szCs w:val="18"/>
              </w:rPr>
            </w:pPr>
            <w:del w:id="701"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A7" w14:textId="77777777" w:rsidR="00F67238" w:rsidRPr="008743AB" w:rsidDel="007B6918" w:rsidRDefault="00F67238" w:rsidP="00154F98">
            <w:pPr>
              <w:jc w:val="right"/>
              <w:rPr>
                <w:del w:id="702" w:author="Perez Monforte, Sergio" w:date="2017-09-11T13:40:00Z"/>
                <w:rFonts w:ascii="Arial" w:hAnsi="Arial" w:cs="Arial"/>
                <w:sz w:val="18"/>
                <w:szCs w:val="18"/>
              </w:rPr>
            </w:pPr>
            <w:del w:id="703" w:author="Perez Monforte, Sergio" w:date="2017-09-11T13:40:00Z">
              <w:r w:rsidRPr="008743AB" w:rsidDel="007B6918">
                <w:rPr>
                  <w:rFonts w:ascii="Arial" w:hAnsi="Arial" w:cs="Arial"/>
                  <w:sz w:val="18"/>
                  <w:szCs w:val="18"/>
                </w:rPr>
                <w:delText>3105</w:delText>
              </w:r>
            </w:del>
          </w:p>
        </w:tc>
      </w:tr>
      <w:tr w:rsidR="00F67238" w:rsidRPr="00F67238" w:rsidDel="007B6918" w14:paraId="5D69A9B6" w14:textId="77777777" w:rsidTr="008743AB">
        <w:trPr>
          <w:trHeight w:val="300"/>
          <w:del w:id="704" w:author="Perez Monforte, Sergio" w:date="2017-09-11T13:40:00Z"/>
        </w:trPr>
        <w:tc>
          <w:tcPr>
            <w:tcW w:w="1206" w:type="dxa"/>
            <w:tcBorders>
              <w:top w:val="nil"/>
              <w:left w:val="single" w:sz="4" w:space="0" w:color="auto"/>
              <w:bottom w:val="single" w:sz="8" w:space="0" w:color="auto"/>
              <w:right w:val="single" w:sz="4" w:space="0" w:color="auto"/>
            </w:tcBorders>
            <w:shd w:val="clear" w:color="auto" w:fill="auto"/>
            <w:vAlign w:val="bottom"/>
            <w:hideMark/>
          </w:tcPr>
          <w:p w14:paraId="5D69A9A9" w14:textId="77777777" w:rsidR="00F67238" w:rsidRPr="008743AB" w:rsidDel="007B6918" w:rsidRDefault="00F67238" w:rsidP="00154F98">
            <w:pPr>
              <w:jc w:val="right"/>
              <w:rPr>
                <w:del w:id="705" w:author="Perez Monforte, Sergio" w:date="2017-09-11T13:40:00Z"/>
                <w:rFonts w:ascii="Arial" w:hAnsi="Arial" w:cs="Arial"/>
                <w:sz w:val="18"/>
                <w:szCs w:val="18"/>
              </w:rPr>
            </w:pPr>
            <w:del w:id="706"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8" w:space="0" w:color="auto"/>
              <w:right w:val="single" w:sz="4" w:space="0" w:color="auto"/>
            </w:tcBorders>
            <w:shd w:val="clear" w:color="auto" w:fill="auto"/>
            <w:vAlign w:val="bottom"/>
            <w:hideMark/>
          </w:tcPr>
          <w:p w14:paraId="5D69A9AA" w14:textId="77777777" w:rsidR="00F67238" w:rsidRPr="008743AB" w:rsidDel="007B6918" w:rsidRDefault="00F67238" w:rsidP="00154F98">
            <w:pPr>
              <w:jc w:val="right"/>
              <w:rPr>
                <w:del w:id="707" w:author="Perez Monforte, Sergio" w:date="2017-09-11T13:40:00Z"/>
                <w:rFonts w:ascii="Arial" w:hAnsi="Arial" w:cs="Arial"/>
                <w:sz w:val="18"/>
                <w:szCs w:val="18"/>
              </w:rPr>
            </w:pPr>
            <w:del w:id="708" w:author="Perez Monforte, Sergio" w:date="2017-09-11T13:40:00Z">
              <w:r w:rsidRPr="008743AB" w:rsidDel="007B6918">
                <w:rPr>
                  <w:rFonts w:ascii="Arial" w:hAnsi="Arial" w:cs="Arial"/>
                  <w:sz w:val="18"/>
                  <w:szCs w:val="18"/>
                </w:rPr>
                <w:delText>25</w:delText>
              </w:r>
            </w:del>
          </w:p>
        </w:tc>
        <w:tc>
          <w:tcPr>
            <w:tcW w:w="1080" w:type="dxa"/>
            <w:tcBorders>
              <w:top w:val="nil"/>
              <w:left w:val="nil"/>
              <w:bottom w:val="single" w:sz="8" w:space="0" w:color="auto"/>
              <w:right w:val="single" w:sz="4" w:space="0" w:color="auto"/>
            </w:tcBorders>
            <w:shd w:val="clear" w:color="auto" w:fill="auto"/>
            <w:vAlign w:val="bottom"/>
            <w:hideMark/>
          </w:tcPr>
          <w:p w14:paraId="5D69A9AB" w14:textId="77777777" w:rsidR="00F67238" w:rsidRPr="008743AB" w:rsidDel="007B6918" w:rsidRDefault="00F67238" w:rsidP="00154F98">
            <w:pPr>
              <w:jc w:val="right"/>
              <w:rPr>
                <w:del w:id="709" w:author="Perez Monforte, Sergio" w:date="2017-09-11T13:40:00Z"/>
                <w:rFonts w:ascii="Arial" w:hAnsi="Arial" w:cs="Arial"/>
                <w:sz w:val="18"/>
                <w:szCs w:val="18"/>
              </w:rPr>
            </w:pPr>
            <w:del w:id="710" w:author="Perez Monforte, Sergio" w:date="2017-09-11T13:40:00Z">
              <w:r w:rsidRPr="008743AB" w:rsidDel="007B6918">
                <w:rPr>
                  <w:rFonts w:ascii="Arial" w:hAnsi="Arial" w:cs="Arial"/>
                  <w:sz w:val="18"/>
                  <w:szCs w:val="18"/>
                </w:rPr>
                <w:delText>0</w:delText>
              </w:r>
            </w:del>
          </w:p>
        </w:tc>
        <w:tc>
          <w:tcPr>
            <w:tcW w:w="926" w:type="dxa"/>
            <w:tcBorders>
              <w:top w:val="nil"/>
              <w:left w:val="nil"/>
              <w:bottom w:val="single" w:sz="8" w:space="0" w:color="auto"/>
              <w:right w:val="single" w:sz="4" w:space="0" w:color="auto"/>
            </w:tcBorders>
            <w:shd w:val="clear" w:color="auto" w:fill="auto"/>
            <w:vAlign w:val="bottom"/>
            <w:hideMark/>
          </w:tcPr>
          <w:p w14:paraId="5D69A9AC" w14:textId="77777777" w:rsidR="00F67238" w:rsidRPr="008743AB" w:rsidDel="007B6918" w:rsidRDefault="00F67238" w:rsidP="00154F98">
            <w:pPr>
              <w:jc w:val="right"/>
              <w:rPr>
                <w:del w:id="711" w:author="Perez Monforte, Sergio" w:date="2017-09-11T13:40:00Z"/>
                <w:rFonts w:ascii="Arial" w:hAnsi="Arial" w:cs="Arial"/>
                <w:sz w:val="18"/>
                <w:szCs w:val="18"/>
              </w:rPr>
            </w:pPr>
            <w:del w:id="712" w:author="Perez Monforte, Sergio" w:date="2017-09-11T13:40:00Z">
              <w:r w:rsidRPr="008743AB" w:rsidDel="007B6918">
                <w:rPr>
                  <w:rFonts w:ascii="Arial" w:hAnsi="Arial" w:cs="Arial"/>
                  <w:sz w:val="18"/>
                  <w:szCs w:val="18"/>
                </w:rPr>
                <w:delText>25</w:delText>
              </w:r>
            </w:del>
          </w:p>
        </w:tc>
        <w:tc>
          <w:tcPr>
            <w:tcW w:w="1446" w:type="dxa"/>
            <w:tcBorders>
              <w:top w:val="nil"/>
              <w:left w:val="nil"/>
              <w:bottom w:val="single" w:sz="8" w:space="0" w:color="auto"/>
              <w:right w:val="single" w:sz="4" w:space="0" w:color="auto"/>
            </w:tcBorders>
            <w:shd w:val="clear" w:color="auto" w:fill="auto"/>
            <w:vAlign w:val="bottom"/>
            <w:hideMark/>
          </w:tcPr>
          <w:p w14:paraId="5D69A9AD" w14:textId="77777777" w:rsidR="00F67238" w:rsidRPr="008743AB" w:rsidDel="007B6918" w:rsidRDefault="00F67238" w:rsidP="00154F98">
            <w:pPr>
              <w:jc w:val="right"/>
              <w:rPr>
                <w:del w:id="713" w:author="Perez Monforte, Sergio" w:date="2017-09-11T13:40:00Z"/>
                <w:rFonts w:ascii="Arial" w:hAnsi="Arial" w:cs="Arial"/>
                <w:sz w:val="18"/>
                <w:szCs w:val="18"/>
              </w:rPr>
            </w:pPr>
            <w:del w:id="714"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8" w:space="0" w:color="auto"/>
              <w:right w:val="single" w:sz="4" w:space="0" w:color="auto"/>
            </w:tcBorders>
            <w:shd w:val="clear" w:color="auto" w:fill="auto"/>
            <w:vAlign w:val="bottom"/>
            <w:hideMark/>
          </w:tcPr>
          <w:p w14:paraId="5D69A9AE" w14:textId="77777777" w:rsidR="00F67238" w:rsidRPr="008743AB" w:rsidDel="007B6918" w:rsidRDefault="00F67238" w:rsidP="00154F98">
            <w:pPr>
              <w:jc w:val="right"/>
              <w:rPr>
                <w:del w:id="715" w:author="Perez Monforte, Sergio" w:date="2017-09-11T13:40:00Z"/>
                <w:rFonts w:ascii="Arial" w:hAnsi="Arial" w:cs="Arial"/>
                <w:sz w:val="18"/>
                <w:szCs w:val="18"/>
              </w:rPr>
            </w:pPr>
            <w:del w:id="716"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8" w:space="0" w:color="auto"/>
              <w:right w:val="single" w:sz="4" w:space="0" w:color="auto"/>
            </w:tcBorders>
            <w:shd w:val="clear" w:color="auto" w:fill="auto"/>
            <w:vAlign w:val="bottom"/>
            <w:hideMark/>
          </w:tcPr>
          <w:p w14:paraId="5D69A9AF" w14:textId="77777777" w:rsidR="00F67238" w:rsidRPr="008743AB" w:rsidDel="007B6918" w:rsidRDefault="00F67238" w:rsidP="00154F98">
            <w:pPr>
              <w:jc w:val="right"/>
              <w:rPr>
                <w:del w:id="717" w:author="Perez Monforte, Sergio" w:date="2017-09-11T13:40:00Z"/>
                <w:rFonts w:ascii="Arial" w:hAnsi="Arial" w:cs="Arial"/>
                <w:sz w:val="18"/>
                <w:szCs w:val="18"/>
              </w:rPr>
            </w:pPr>
            <w:del w:id="718" w:author="Perez Monforte, Sergio" w:date="2017-09-11T13:40:00Z">
              <w:r w:rsidRPr="008743AB" w:rsidDel="007B6918">
                <w:rPr>
                  <w:rFonts w:ascii="Arial" w:hAnsi="Arial" w:cs="Arial"/>
                  <w:sz w:val="18"/>
                  <w:szCs w:val="18"/>
                </w:rPr>
                <w:delText>0.37</w:delText>
              </w:r>
            </w:del>
          </w:p>
        </w:tc>
        <w:tc>
          <w:tcPr>
            <w:tcW w:w="1447" w:type="dxa"/>
            <w:gridSpan w:val="2"/>
            <w:tcBorders>
              <w:top w:val="nil"/>
              <w:left w:val="nil"/>
              <w:bottom w:val="single" w:sz="8" w:space="0" w:color="auto"/>
              <w:right w:val="single" w:sz="4" w:space="0" w:color="auto"/>
            </w:tcBorders>
            <w:shd w:val="clear" w:color="auto" w:fill="auto"/>
            <w:vAlign w:val="bottom"/>
            <w:hideMark/>
          </w:tcPr>
          <w:p w14:paraId="5D69A9B0" w14:textId="77777777" w:rsidR="00F67238" w:rsidRPr="008743AB" w:rsidDel="007B6918" w:rsidRDefault="00F67238" w:rsidP="00154F98">
            <w:pPr>
              <w:jc w:val="right"/>
              <w:rPr>
                <w:del w:id="719" w:author="Perez Monforte, Sergio" w:date="2017-09-11T13:40:00Z"/>
                <w:rFonts w:ascii="Arial" w:hAnsi="Arial" w:cs="Arial"/>
                <w:sz w:val="18"/>
                <w:szCs w:val="18"/>
              </w:rPr>
            </w:pPr>
            <w:del w:id="720"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8" w:space="0" w:color="auto"/>
              <w:right w:val="single" w:sz="4" w:space="0" w:color="auto"/>
            </w:tcBorders>
            <w:shd w:val="clear" w:color="auto" w:fill="auto"/>
            <w:vAlign w:val="bottom"/>
            <w:hideMark/>
          </w:tcPr>
          <w:p w14:paraId="5D69A9B1" w14:textId="77777777" w:rsidR="00F67238" w:rsidRPr="008743AB" w:rsidDel="007B6918" w:rsidRDefault="00F67238" w:rsidP="00154F98">
            <w:pPr>
              <w:jc w:val="right"/>
              <w:rPr>
                <w:del w:id="721" w:author="Perez Monforte, Sergio" w:date="2017-09-11T13:40:00Z"/>
                <w:rFonts w:ascii="Arial" w:hAnsi="Arial" w:cs="Arial"/>
                <w:sz w:val="18"/>
                <w:szCs w:val="18"/>
              </w:rPr>
            </w:pPr>
            <w:del w:id="722" w:author="Perez Monforte, Sergio" w:date="2017-09-11T13:40:00Z">
              <w:r w:rsidRPr="008743AB" w:rsidDel="007B6918">
                <w:rPr>
                  <w:rFonts w:ascii="Arial" w:hAnsi="Arial" w:cs="Arial"/>
                  <w:sz w:val="18"/>
                  <w:szCs w:val="18"/>
                </w:rPr>
                <w:delText>18.50%</w:delText>
              </w:r>
            </w:del>
          </w:p>
        </w:tc>
        <w:tc>
          <w:tcPr>
            <w:tcW w:w="981" w:type="dxa"/>
            <w:tcBorders>
              <w:top w:val="nil"/>
              <w:left w:val="nil"/>
              <w:bottom w:val="single" w:sz="8" w:space="0" w:color="auto"/>
              <w:right w:val="single" w:sz="4" w:space="0" w:color="auto"/>
            </w:tcBorders>
            <w:shd w:val="clear" w:color="auto" w:fill="auto"/>
            <w:vAlign w:val="bottom"/>
            <w:hideMark/>
          </w:tcPr>
          <w:p w14:paraId="5D69A9B2" w14:textId="77777777" w:rsidR="00F67238" w:rsidRPr="008743AB" w:rsidDel="007B6918" w:rsidRDefault="00F67238" w:rsidP="00154F98">
            <w:pPr>
              <w:jc w:val="right"/>
              <w:rPr>
                <w:del w:id="723" w:author="Perez Monforte, Sergio" w:date="2017-09-11T13:40:00Z"/>
                <w:rFonts w:ascii="Arial" w:hAnsi="Arial" w:cs="Arial"/>
                <w:sz w:val="18"/>
                <w:szCs w:val="18"/>
              </w:rPr>
            </w:pPr>
            <w:del w:id="724"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8" w:space="0" w:color="auto"/>
              <w:right w:val="single" w:sz="4" w:space="0" w:color="auto"/>
            </w:tcBorders>
            <w:shd w:val="clear" w:color="auto" w:fill="auto"/>
            <w:vAlign w:val="bottom"/>
            <w:hideMark/>
          </w:tcPr>
          <w:p w14:paraId="5D69A9B3" w14:textId="77777777" w:rsidR="00F67238" w:rsidRPr="008743AB" w:rsidDel="007B6918" w:rsidRDefault="00F67238" w:rsidP="00154F98">
            <w:pPr>
              <w:jc w:val="right"/>
              <w:rPr>
                <w:del w:id="725" w:author="Perez Monforte, Sergio" w:date="2017-09-11T13:40:00Z"/>
                <w:rFonts w:ascii="Arial" w:hAnsi="Arial" w:cs="Arial"/>
                <w:sz w:val="18"/>
                <w:szCs w:val="18"/>
              </w:rPr>
            </w:pPr>
            <w:del w:id="726"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8" w:space="0" w:color="auto"/>
              <w:right w:val="single" w:sz="4" w:space="0" w:color="auto"/>
            </w:tcBorders>
            <w:shd w:val="clear" w:color="auto" w:fill="auto"/>
            <w:vAlign w:val="bottom"/>
            <w:hideMark/>
          </w:tcPr>
          <w:p w14:paraId="5D69A9B4" w14:textId="77777777" w:rsidR="00F67238" w:rsidRPr="008743AB" w:rsidDel="007B6918" w:rsidRDefault="00F67238" w:rsidP="00154F98">
            <w:pPr>
              <w:jc w:val="right"/>
              <w:rPr>
                <w:del w:id="727" w:author="Perez Monforte, Sergio" w:date="2017-09-11T13:40:00Z"/>
                <w:rFonts w:ascii="Arial" w:hAnsi="Arial" w:cs="Arial"/>
                <w:sz w:val="18"/>
                <w:szCs w:val="18"/>
              </w:rPr>
            </w:pPr>
            <w:del w:id="728"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8" w:space="0" w:color="auto"/>
              <w:right w:val="single" w:sz="8" w:space="0" w:color="auto"/>
            </w:tcBorders>
            <w:shd w:val="clear" w:color="auto" w:fill="auto"/>
            <w:noWrap/>
            <w:vAlign w:val="bottom"/>
            <w:hideMark/>
          </w:tcPr>
          <w:p w14:paraId="5D69A9B5" w14:textId="77777777" w:rsidR="00F67238" w:rsidRPr="008743AB" w:rsidDel="007B6918" w:rsidRDefault="00F67238" w:rsidP="00154F98">
            <w:pPr>
              <w:jc w:val="right"/>
              <w:rPr>
                <w:del w:id="729" w:author="Perez Monforte, Sergio" w:date="2017-09-11T13:40:00Z"/>
                <w:rFonts w:ascii="Arial" w:hAnsi="Arial" w:cs="Arial"/>
                <w:sz w:val="18"/>
                <w:szCs w:val="18"/>
              </w:rPr>
            </w:pPr>
            <w:del w:id="730" w:author="Perez Monforte, Sergio" w:date="2017-09-11T13:40:00Z">
              <w:r w:rsidRPr="008743AB" w:rsidDel="007B6918">
                <w:rPr>
                  <w:rFonts w:ascii="Arial" w:hAnsi="Arial" w:cs="Arial"/>
                  <w:sz w:val="18"/>
                  <w:szCs w:val="18"/>
                </w:rPr>
                <w:delText>4658</w:delText>
              </w:r>
            </w:del>
          </w:p>
        </w:tc>
      </w:tr>
      <w:tr w:rsidR="00F67238" w:rsidRPr="00F67238" w:rsidDel="007B6918" w14:paraId="5D69A9C4" w14:textId="77777777" w:rsidTr="008743AB">
        <w:trPr>
          <w:trHeight w:val="288"/>
          <w:del w:id="731"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B7" w14:textId="77777777" w:rsidR="00F67238" w:rsidRPr="008743AB" w:rsidDel="007B6918" w:rsidRDefault="00F67238" w:rsidP="00154F98">
            <w:pPr>
              <w:jc w:val="right"/>
              <w:rPr>
                <w:del w:id="732" w:author="Perez Monforte, Sergio" w:date="2017-09-11T13:40:00Z"/>
                <w:rFonts w:ascii="Arial" w:hAnsi="Arial" w:cs="Arial"/>
                <w:sz w:val="18"/>
                <w:szCs w:val="18"/>
              </w:rPr>
            </w:pPr>
            <w:del w:id="733"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B8" w14:textId="77777777" w:rsidR="00F67238" w:rsidRPr="008743AB" w:rsidDel="007B6918" w:rsidRDefault="00F67238" w:rsidP="00154F98">
            <w:pPr>
              <w:jc w:val="right"/>
              <w:rPr>
                <w:del w:id="734" w:author="Perez Monforte, Sergio" w:date="2017-09-11T13:40:00Z"/>
                <w:rFonts w:ascii="Arial" w:hAnsi="Arial" w:cs="Arial"/>
                <w:sz w:val="18"/>
                <w:szCs w:val="18"/>
              </w:rPr>
            </w:pPr>
            <w:del w:id="735"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B9" w14:textId="77777777" w:rsidR="00F67238" w:rsidRPr="008743AB" w:rsidDel="007B6918" w:rsidRDefault="00F67238" w:rsidP="00154F98">
            <w:pPr>
              <w:jc w:val="right"/>
              <w:rPr>
                <w:del w:id="736" w:author="Perez Monforte, Sergio" w:date="2017-09-11T13:40:00Z"/>
                <w:rFonts w:ascii="Arial" w:hAnsi="Arial" w:cs="Arial"/>
                <w:sz w:val="18"/>
                <w:szCs w:val="18"/>
              </w:rPr>
            </w:pPr>
            <w:del w:id="737" w:author="Perez Monforte, Sergio" w:date="2017-09-11T13:40:00Z">
              <w:r w:rsidRPr="008743AB" w:rsidDel="007B6918">
                <w:rPr>
                  <w:rFonts w:ascii="Arial" w:hAnsi="Arial" w:cs="Arial"/>
                  <w:sz w:val="18"/>
                  <w:szCs w:val="18"/>
                </w:rPr>
                <w:delText>15</w:delText>
              </w:r>
            </w:del>
          </w:p>
        </w:tc>
        <w:tc>
          <w:tcPr>
            <w:tcW w:w="926" w:type="dxa"/>
            <w:tcBorders>
              <w:top w:val="nil"/>
              <w:left w:val="nil"/>
              <w:bottom w:val="single" w:sz="4" w:space="0" w:color="auto"/>
              <w:right w:val="single" w:sz="4" w:space="0" w:color="auto"/>
            </w:tcBorders>
            <w:shd w:val="clear" w:color="auto" w:fill="auto"/>
            <w:vAlign w:val="bottom"/>
            <w:hideMark/>
          </w:tcPr>
          <w:p w14:paraId="5D69A9BA" w14:textId="77777777" w:rsidR="00F67238" w:rsidRPr="008743AB" w:rsidDel="007B6918" w:rsidRDefault="00F67238" w:rsidP="00154F98">
            <w:pPr>
              <w:jc w:val="right"/>
              <w:rPr>
                <w:del w:id="738" w:author="Perez Monforte, Sergio" w:date="2017-09-11T13:40:00Z"/>
                <w:rFonts w:ascii="Arial" w:hAnsi="Arial" w:cs="Arial"/>
                <w:sz w:val="18"/>
                <w:szCs w:val="18"/>
              </w:rPr>
            </w:pPr>
            <w:del w:id="739" w:author="Perez Monforte, Sergio" w:date="2017-09-11T13:40:00Z">
              <w:r w:rsidRPr="008743AB" w:rsidDel="007B6918">
                <w:rPr>
                  <w:rFonts w:ascii="Arial" w:hAnsi="Arial" w:cs="Arial"/>
                  <w:sz w:val="18"/>
                  <w:szCs w:val="18"/>
                </w:rPr>
                <w:delText>30</w:delText>
              </w:r>
            </w:del>
          </w:p>
        </w:tc>
        <w:tc>
          <w:tcPr>
            <w:tcW w:w="1446" w:type="dxa"/>
            <w:tcBorders>
              <w:top w:val="nil"/>
              <w:left w:val="nil"/>
              <w:bottom w:val="single" w:sz="4" w:space="0" w:color="auto"/>
              <w:right w:val="single" w:sz="4" w:space="0" w:color="auto"/>
            </w:tcBorders>
            <w:shd w:val="clear" w:color="auto" w:fill="auto"/>
            <w:vAlign w:val="bottom"/>
            <w:hideMark/>
          </w:tcPr>
          <w:p w14:paraId="5D69A9BB" w14:textId="77777777" w:rsidR="00F67238" w:rsidRPr="008743AB" w:rsidDel="007B6918" w:rsidRDefault="00F67238" w:rsidP="00154F98">
            <w:pPr>
              <w:jc w:val="right"/>
              <w:rPr>
                <w:del w:id="740" w:author="Perez Monforte, Sergio" w:date="2017-09-11T13:40:00Z"/>
                <w:rFonts w:ascii="Arial" w:hAnsi="Arial" w:cs="Arial"/>
                <w:sz w:val="18"/>
                <w:szCs w:val="18"/>
              </w:rPr>
            </w:pPr>
            <w:del w:id="741"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9BC" w14:textId="77777777" w:rsidR="00F67238" w:rsidRPr="008743AB" w:rsidDel="007B6918" w:rsidRDefault="00F67238" w:rsidP="00154F98">
            <w:pPr>
              <w:jc w:val="right"/>
              <w:rPr>
                <w:del w:id="742" w:author="Perez Monforte, Sergio" w:date="2017-09-11T13:40:00Z"/>
                <w:rFonts w:ascii="Arial" w:hAnsi="Arial" w:cs="Arial"/>
                <w:sz w:val="18"/>
                <w:szCs w:val="18"/>
              </w:rPr>
            </w:pPr>
            <w:del w:id="743"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9BD" w14:textId="77777777" w:rsidR="00F67238" w:rsidRPr="008743AB" w:rsidDel="007B6918" w:rsidRDefault="00F67238" w:rsidP="00154F98">
            <w:pPr>
              <w:jc w:val="right"/>
              <w:rPr>
                <w:del w:id="744" w:author="Perez Monforte, Sergio" w:date="2017-09-11T13:40:00Z"/>
                <w:rFonts w:ascii="Arial" w:hAnsi="Arial" w:cs="Arial"/>
                <w:sz w:val="18"/>
                <w:szCs w:val="18"/>
              </w:rPr>
            </w:pPr>
            <w:del w:id="745" w:author="Perez Monforte, Sergio" w:date="2017-09-11T13:40:00Z">
              <w:r w:rsidRPr="008743AB" w:rsidDel="007B6918">
                <w:rPr>
                  <w:rFonts w:ascii="Arial" w:hAnsi="Arial" w:cs="Arial"/>
                  <w:sz w:val="18"/>
                  <w:szCs w:val="18"/>
                </w:rPr>
                <w:delText>0.37</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BE" w14:textId="77777777" w:rsidR="00F67238" w:rsidRPr="008743AB" w:rsidDel="007B6918" w:rsidRDefault="00F67238" w:rsidP="00154F98">
            <w:pPr>
              <w:jc w:val="right"/>
              <w:rPr>
                <w:del w:id="746" w:author="Perez Monforte, Sergio" w:date="2017-09-11T13:40:00Z"/>
                <w:rFonts w:ascii="Arial" w:hAnsi="Arial" w:cs="Arial"/>
                <w:sz w:val="18"/>
                <w:szCs w:val="18"/>
              </w:rPr>
            </w:pPr>
            <w:del w:id="747"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BF" w14:textId="77777777" w:rsidR="00F67238" w:rsidRPr="008743AB" w:rsidDel="007B6918" w:rsidRDefault="00F67238" w:rsidP="00154F98">
            <w:pPr>
              <w:jc w:val="right"/>
              <w:rPr>
                <w:del w:id="748" w:author="Perez Monforte, Sergio" w:date="2017-09-11T13:40:00Z"/>
                <w:rFonts w:ascii="Arial" w:hAnsi="Arial" w:cs="Arial"/>
                <w:sz w:val="18"/>
                <w:szCs w:val="18"/>
              </w:rPr>
            </w:pPr>
            <w:del w:id="749" w:author="Perez Monforte, Sergio" w:date="2017-09-11T13:40:00Z">
              <w:r w:rsidRPr="008743AB" w:rsidDel="007B6918">
                <w:rPr>
                  <w:rFonts w:ascii="Arial" w:hAnsi="Arial" w:cs="Arial"/>
                  <w:sz w:val="18"/>
                  <w:szCs w:val="18"/>
                </w:rPr>
                <w:delText>18.40%</w:delText>
              </w:r>
            </w:del>
          </w:p>
        </w:tc>
        <w:tc>
          <w:tcPr>
            <w:tcW w:w="981" w:type="dxa"/>
            <w:tcBorders>
              <w:top w:val="nil"/>
              <w:left w:val="nil"/>
              <w:bottom w:val="single" w:sz="4" w:space="0" w:color="auto"/>
              <w:right w:val="single" w:sz="4" w:space="0" w:color="auto"/>
            </w:tcBorders>
            <w:shd w:val="clear" w:color="auto" w:fill="auto"/>
            <w:vAlign w:val="bottom"/>
            <w:hideMark/>
          </w:tcPr>
          <w:p w14:paraId="5D69A9C0" w14:textId="77777777" w:rsidR="00F67238" w:rsidRPr="008743AB" w:rsidDel="007B6918" w:rsidRDefault="00F67238" w:rsidP="00154F98">
            <w:pPr>
              <w:jc w:val="right"/>
              <w:rPr>
                <w:del w:id="750" w:author="Perez Monforte, Sergio" w:date="2017-09-11T13:40:00Z"/>
                <w:rFonts w:ascii="Arial" w:hAnsi="Arial" w:cs="Arial"/>
                <w:sz w:val="18"/>
                <w:szCs w:val="18"/>
              </w:rPr>
            </w:pPr>
            <w:del w:id="751"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9C1" w14:textId="77777777" w:rsidR="00F67238" w:rsidRPr="008743AB" w:rsidDel="007B6918" w:rsidRDefault="00F67238" w:rsidP="00154F98">
            <w:pPr>
              <w:jc w:val="right"/>
              <w:rPr>
                <w:del w:id="752" w:author="Perez Monforte, Sergio" w:date="2017-09-11T13:40:00Z"/>
                <w:rFonts w:ascii="Arial" w:hAnsi="Arial" w:cs="Arial"/>
                <w:sz w:val="18"/>
                <w:szCs w:val="18"/>
              </w:rPr>
            </w:pPr>
            <w:del w:id="753"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C2" w14:textId="77777777" w:rsidR="00F67238" w:rsidRPr="008743AB" w:rsidDel="007B6918" w:rsidRDefault="00F67238" w:rsidP="00154F98">
            <w:pPr>
              <w:jc w:val="right"/>
              <w:rPr>
                <w:del w:id="754" w:author="Perez Monforte, Sergio" w:date="2017-09-11T13:40:00Z"/>
                <w:rFonts w:ascii="Arial" w:hAnsi="Arial" w:cs="Arial"/>
                <w:sz w:val="18"/>
                <w:szCs w:val="18"/>
              </w:rPr>
            </w:pPr>
            <w:del w:id="755"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C3" w14:textId="77777777" w:rsidR="00F67238" w:rsidRPr="008743AB" w:rsidDel="007B6918" w:rsidRDefault="00F67238" w:rsidP="00154F98">
            <w:pPr>
              <w:jc w:val="right"/>
              <w:rPr>
                <w:del w:id="756" w:author="Perez Monforte, Sergio" w:date="2017-09-11T13:40:00Z"/>
                <w:rFonts w:ascii="Arial" w:hAnsi="Arial" w:cs="Arial"/>
                <w:sz w:val="18"/>
                <w:szCs w:val="18"/>
              </w:rPr>
            </w:pPr>
            <w:del w:id="757" w:author="Perez Monforte, Sergio" w:date="2017-09-11T13:40:00Z">
              <w:r w:rsidRPr="008743AB" w:rsidDel="007B6918">
                <w:rPr>
                  <w:rFonts w:ascii="Arial" w:hAnsi="Arial" w:cs="Arial"/>
                  <w:sz w:val="18"/>
                  <w:szCs w:val="18"/>
                </w:rPr>
                <w:delText>3105</w:delText>
              </w:r>
            </w:del>
          </w:p>
        </w:tc>
      </w:tr>
      <w:tr w:rsidR="00F67238" w:rsidRPr="00F67238" w:rsidDel="007B6918" w14:paraId="5D69A9D2" w14:textId="77777777" w:rsidTr="008743AB">
        <w:trPr>
          <w:trHeight w:val="288"/>
          <w:del w:id="758"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C5" w14:textId="77777777" w:rsidR="00F67238" w:rsidRPr="008743AB" w:rsidDel="007B6918" w:rsidRDefault="00F67238" w:rsidP="00154F98">
            <w:pPr>
              <w:jc w:val="right"/>
              <w:rPr>
                <w:del w:id="759" w:author="Perez Monforte, Sergio" w:date="2017-09-11T13:40:00Z"/>
                <w:rFonts w:ascii="Arial" w:hAnsi="Arial" w:cs="Arial"/>
                <w:sz w:val="18"/>
                <w:szCs w:val="18"/>
              </w:rPr>
            </w:pPr>
            <w:del w:id="760"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C6" w14:textId="77777777" w:rsidR="00F67238" w:rsidRPr="008743AB" w:rsidDel="007B6918" w:rsidRDefault="00F67238" w:rsidP="00154F98">
            <w:pPr>
              <w:jc w:val="right"/>
              <w:rPr>
                <w:del w:id="761" w:author="Perez Monforte, Sergio" w:date="2017-09-11T13:40:00Z"/>
                <w:rFonts w:ascii="Arial" w:hAnsi="Arial" w:cs="Arial"/>
                <w:sz w:val="18"/>
                <w:szCs w:val="18"/>
              </w:rPr>
            </w:pPr>
            <w:del w:id="762"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C7" w14:textId="77777777" w:rsidR="00F67238" w:rsidRPr="008743AB" w:rsidDel="007B6918" w:rsidRDefault="00F67238" w:rsidP="00154F98">
            <w:pPr>
              <w:jc w:val="right"/>
              <w:rPr>
                <w:del w:id="763" w:author="Perez Monforte, Sergio" w:date="2017-09-11T13:40:00Z"/>
                <w:rFonts w:ascii="Arial" w:hAnsi="Arial" w:cs="Arial"/>
                <w:sz w:val="18"/>
                <w:szCs w:val="18"/>
              </w:rPr>
            </w:pPr>
            <w:del w:id="764" w:author="Perez Monforte, Sergio" w:date="2017-09-11T13:40:00Z">
              <w:r w:rsidRPr="008743AB" w:rsidDel="007B6918">
                <w:rPr>
                  <w:rFonts w:ascii="Arial" w:hAnsi="Arial" w:cs="Arial"/>
                  <w:sz w:val="18"/>
                  <w:szCs w:val="18"/>
                </w:rPr>
                <w:delText>15</w:delText>
              </w:r>
            </w:del>
          </w:p>
        </w:tc>
        <w:tc>
          <w:tcPr>
            <w:tcW w:w="926" w:type="dxa"/>
            <w:tcBorders>
              <w:top w:val="nil"/>
              <w:left w:val="nil"/>
              <w:bottom w:val="single" w:sz="4" w:space="0" w:color="auto"/>
              <w:right w:val="single" w:sz="4" w:space="0" w:color="auto"/>
            </w:tcBorders>
            <w:shd w:val="clear" w:color="auto" w:fill="auto"/>
            <w:vAlign w:val="bottom"/>
            <w:hideMark/>
          </w:tcPr>
          <w:p w14:paraId="5D69A9C8" w14:textId="77777777" w:rsidR="00F67238" w:rsidRPr="008743AB" w:rsidDel="007B6918" w:rsidRDefault="00F67238" w:rsidP="00154F98">
            <w:pPr>
              <w:jc w:val="right"/>
              <w:rPr>
                <w:del w:id="765" w:author="Perez Monforte, Sergio" w:date="2017-09-11T13:40:00Z"/>
                <w:rFonts w:ascii="Arial" w:hAnsi="Arial" w:cs="Arial"/>
                <w:sz w:val="18"/>
                <w:szCs w:val="18"/>
              </w:rPr>
            </w:pPr>
            <w:del w:id="766" w:author="Perez Monforte, Sergio" w:date="2017-09-11T13:40:00Z">
              <w:r w:rsidRPr="008743AB" w:rsidDel="007B6918">
                <w:rPr>
                  <w:rFonts w:ascii="Arial" w:hAnsi="Arial" w:cs="Arial"/>
                  <w:sz w:val="18"/>
                  <w:szCs w:val="18"/>
                </w:rPr>
                <w:delText>30</w:delText>
              </w:r>
            </w:del>
          </w:p>
        </w:tc>
        <w:tc>
          <w:tcPr>
            <w:tcW w:w="1446" w:type="dxa"/>
            <w:tcBorders>
              <w:top w:val="nil"/>
              <w:left w:val="nil"/>
              <w:bottom w:val="single" w:sz="4" w:space="0" w:color="auto"/>
              <w:right w:val="single" w:sz="4" w:space="0" w:color="auto"/>
            </w:tcBorders>
            <w:shd w:val="clear" w:color="auto" w:fill="auto"/>
            <w:vAlign w:val="bottom"/>
            <w:hideMark/>
          </w:tcPr>
          <w:p w14:paraId="5D69A9C9" w14:textId="77777777" w:rsidR="00F67238" w:rsidRPr="008743AB" w:rsidDel="007B6918" w:rsidRDefault="00F67238" w:rsidP="00154F98">
            <w:pPr>
              <w:jc w:val="right"/>
              <w:rPr>
                <w:del w:id="767" w:author="Perez Monforte, Sergio" w:date="2017-09-11T13:40:00Z"/>
                <w:rFonts w:ascii="Arial" w:hAnsi="Arial" w:cs="Arial"/>
                <w:sz w:val="18"/>
                <w:szCs w:val="18"/>
              </w:rPr>
            </w:pPr>
            <w:del w:id="768"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4" w:space="0" w:color="auto"/>
              <w:right w:val="single" w:sz="4" w:space="0" w:color="auto"/>
            </w:tcBorders>
            <w:shd w:val="clear" w:color="auto" w:fill="auto"/>
            <w:vAlign w:val="bottom"/>
            <w:hideMark/>
          </w:tcPr>
          <w:p w14:paraId="5D69A9CA" w14:textId="77777777" w:rsidR="00F67238" w:rsidRPr="008743AB" w:rsidDel="007B6918" w:rsidRDefault="00F67238" w:rsidP="00154F98">
            <w:pPr>
              <w:jc w:val="right"/>
              <w:rPr>
                <w:del w:id="769" w:author="Perez Monforte, Sergio" w:date="2017-09-11T13:40:00Z"/>
                <w:rFonts w:ascii="Arial" w:hAnsi="Arial" w:cs="Arial"/>
                <w:sz w:val="18"/>
                <w:szCs w:val="18"/>
              </w:rPr>
            </w:pPr>
            <w:del w:id="770"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9CB" w14:textId="77777777" w:rsidR="00F67238" w:rsidRPr="008743AB" w:rsidDel="007B6918" w:rsidRDefault="00F67238" w:rsidP="00154F98">
            <w:pPr>
              <w:jc w:val="right"/>
              <w:rPr>
                <w:del w:id="771" w:author="Perez Monforte, Sergio" w:date="2017-09-11T13:40:00Z"/>
                <w:rFonts w:ascii="Arial" w:hAnsi="Arial" w:cs="Arial"/>
                <w:sz w:val="18"/>
                <w:szCs w:val="18"/>
              </w:rPr>
            </w:pPr>
            <w:del w:id="772" w:author="Perez Monforte, Sergio" w:date="2017-09-11T13:40:00Z">
              <w:r w:rsidRPr="008743AB" w:rsidDel="007B6918">
                <w:rPr>
                  <w:rFonts w:ascii="Arial" w:hAnsi="Arial" w:cs="Arial"/>
                  <w:sz w:val="18"/>
                  <w:szCs w:val="18"/>
                </w:rPr>
                <w:delText>0.35</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CC" w14:textId="77777777" w:rsidR="00F67238" w:rsidRPr="008743AB" w:rsidDel="007B6918" w:rsidRDefault="00F67238" w:rsidP="00154F98">
            <w:pPr>
              <w:jc w:val="right"/>
              <w:rPr>
                <w:del w:id="773" w:author="Perez Monforte, Sergio" w:date="2017-09-11T13:40:00Z"/>
                <w:rFonts w:ascii="Arial" w:hAnsi="Arial" w:cs="Arial"/>
                <w:sz w:val="18"/>
                <w:szCs w:val="18"/>
              </w:rPr>
            </w:pPr>
            <w:del w:id="774"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CD" w14:textId="77777777" w:rsidR="00F67238" w:rsidRPr="008743AB" w:rsidDel="007B6918" w:rsidRDefault="00F67238" w:rsidP="00154F98">
            <w:pPr>
              <w:jc w:val="right"/>
              <w:rPr>
                <w:del w:id="775" w:author="Perez Monforte, Sergio" w:date="2017-09-11T13:40:00Z"/>
                <w:rFonts w:ascii="Arial" w:hAnsi="Arial" w:cs="Arial"/>
                <w:sz w:val="18"/>
                <w:szCs w:val="18"/>
              </w:rPr>
            </w:pPr>
            <w:del w:id="776" w:author="Perez Monforte, Sergio" w:date="2017-09-11T13:40:00Z">
              <w:r w:rsidRPr="008743AB" w:rsidDel="007B6918">
                <w:rPr>
                  <w:rFonts w:ascii="Arial" w:hAnsi="Arial" w:cs="Arial"/>
                  <w:sz w:val="18"/>
                  <w:szCs w:val="18"/>
                </w:rPr>
                <w:delText>17.70%</w:delText>
              </w:r>
            </w:del>
          </w:p>
        </w:tc>
        <w:tc>
          <w:tcPr>
            <w:tcW w:w="981" w:type="dxa"/>
            <w:tcBorders>
              <w:top w:val="nil"/>
              <w:left w:val="nil"/>
              <w:bottom w:val="single" w:sz="4" w:space="0" w:color="auto"/>
              <w:right w:val="single" w:sz="4" w:space="0" w:color="auto"/>
            </w:tcBorders>
            <w:shd w:val="clear" w:color="auto" w:fill="auto"/>
            <w:vAlign w:val="bottom"/>
            <w:hideMark/>
          </w:tcPr>
          <w:p w14:paraId="5D69A9CE" w14:textId="77777777" w:rsidR="00F67238" w:rsidRPr="008743AB" w:rsidDel="007B6918" w:rsidRDefault="00F67238" w:rsidP="00154F98">
            <w:pPr>
              <w:jc w:val="right"/>
              <w:rPr>
                <w:del w:id="777" w:author="Perez Monforte, Sergio" w:date="2017-09-11T13:40:00Z"/>
                <w:rFonts w:ascii="Arial" w:hAnsi="Arial" w:cs="Arial"/>
                <w:sz w:val="18"/>
                <w:szCs w:val="18"/>
              </w:rPr>
            </w:pPr>
            <w:del w:id="778"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4" w:space="0" w:color="auto"/>
              <w:right w:val="single" w:sz="4" w:space="0" w:color="auto"/>
            </w:tcBorders>
            <w:shd w:val="clear" w:color="auto" w:fill="auto"/>
            <w:vAlign w:val="bottom"/>
            <w:hideMark/>
          </w:tcPr>
          <w:p w14:paraId="5D69A9CF" w14:textId="77777777" w:rsidR="00F67238" w:rsidRPr="008743AB" w:rsidDel="007B6918" w:rsidRDefault="00F67238" w:rsidP="00154F98">
            <w:pPr>
              <w:jc w:val="right"/>
              <w:rPr>
                <w:del w:id="779" w:author="Perez Monforte, Sergio" w:date="2017-09-11T13:40:00Z"/>
                <w:rFonts w:ascii="Arial" w:hAnsi="Arial" w:cs="Arial"/>
                <w:sz w:val="18"/>
                <w:szCs w:val="18"/>
              </w:rPr>
            </w:pPr>
            <w:del w:id="780"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D0" w14:textId="77777777" w:rsidR="00F67238" w:rsidRPr="008743AB" w:rsidDel="007B6918" w:rsidRDefault="00F67238" w:rsidP="00154F98">
            <w:pPr>
              <w:jc w:val="right"/>
              <w:rPr>
                <w:del w:id="781" w:author="Perez Monforte, Sergio" w:date="2017-09-11T13:40:00Z"/>
                <w:rFonts w:ascii="Arial" w:hAnsi="Arial" w:cs="Arial"/>
                <w:sz w:val="18"/>
                <w:szCs w:val="18"/>
              </w:rPr>
            </w:pPr>
            <w:del w:id="782"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D1" w14:textId="77777777" w:rsidR="00F67238" w:rsidRPr="008743AB" w:rsidDel="007B6918" w:rsidRDefault="00F67238" w:rsidP="00154F98">
            <w:pPr>
              <w:jc w:val="right"/>
              <w:rPr>
                <w:del w:id="783" w:author="Perez Monforte, Sergio" w:date="2017-09-11T13:40:00Z"/>
                <w:rFonts w:ascii="Arial" w:hAnsi="Arial" w:cs="Arial"/>
                <w:sz w:val="18"/>
                <w:szCs w:val="18"/>
              </w:rPr>
            </w:pPr>
            <w:del w:id="784" w:author="Perez Monforte, Sergio" w:date="2017-09-11T13:40:00Z">
              <w:r w:rsidRPr="008743AB" w:rsidDel="007B6918">
                <w:rPr>
                  <w:rFonts w:ascii="Arial" w:hAnsi="Arial" w:cs="Arial"/>
                  <w:sz w:val="18"/>
                  <w:szCs w:val="18"/>
                </w:rPr>
                <w:delText>4658</w:delText>
              </w:r>
            </w:del>
          </w:p>
        </w:tc>
      </w:tr>
      <w:tr w:rsidR="00F67238" w:rsidRPr="00F67238" w:rsidDel="007B6918" w14:paraId="5D69A9E0" w14:textId="77777777" w:rsidTr="008743AB">
        <w:trPr>
          <w:trHeight w:val="288"/>
          <w:del w:id="785"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D3" w14:textId="77777777" w:rsidR="00F67238" w:rsidRPr="008743AB" w:rsidDel="007B6918" w:rsidRDefault="00F67238" w:rsidP="00154F98">
            <w:pPr>
              <w:jc w:val="right"/>
              <w:rPr>
                <w:del w:id="786" w:author="Perez Monforte, Sergio" w:date="2017-09-11T13:40:00Z"/>
                <w:rFonts w:ascii="Arial" w:hAnsi="Arial" w:cs="Arial"/>
                <w:sz w:val="18"/>
                <w:szCs w:val="18"/>
              </w:rPr>
            </w:pPr>
            <w:del w:id="787"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D4" w14:textId="77777777" w:rsidR="00F67238" w:rsidRPr="008743AB" w:rsidDel="007B6918" w:rsidRDefault="00F67238" w:rsidP="00154F98">
            <w:pPr>
              <w:jc w:val="right"/>
              <w:rPr>
                <w:del w:id="788" w:author="Perez Monforte, Sergio" w:date="2017-09-11T13:40:00Z"/>
                <w:rFonts w:ascii="Arial" w:hAnsi="Arial" w:cs="Arial"/>
                <w:sz w:val="18"/>
                <w:szCs w:val="18"/>
              </w:rPr>
            </w:pPr>
            <w:del w:id="789"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4" w:space="0" w:color="auto"/>
              <w:right w:val="single" w:sz="4" w:space="0" w:color="auto"/>
            </w:tcBorders>
            <w:shd w:val="clear" w:color="auto" w:fill="auto"/>
            <w:vAlign w:val="bottom"/>
            <w:hideMark/>
          </w:tcPr>
          <w:p w14:paraId="5D69A9D5" w14:textId="77777777" w:rsidR="00F67238" w:rsidRPr="008743AB" w:rsidDel="007B6918" w:rsidRDefault="00F67238" w:rsidP="00154F98">
            <w:pPr>
              <w:jc w:val="right"/>
              <w:rPr>
                <w:del w:id="790" w:author="Perez Monforte, Sergio" w:date="2017-09-11T13:40:00Z"/>
                <w:rFonts w:ascii="Arial" w:hAnsi="Arial" w:cs="Arial"/>
                <w:sz w:val="18"/>
                <w:szCs w:val="18"/>
              </w:rPr>
            </w:pPr>
            <w:del w:id="791" w:author="Perez Monforte, Sergio" w:date="2017-09-11T13:40:00Z">
              <w:r w:rsidRPr="008743AB" w:rsidDel="007B6918">
                <w:rPr>
                  <w:rFonts w:ascii="Arial" w:hAnsi="Arial" w:cs="Arial"/>
                  <w:sz w:val="18"/>
                  <w:szCs w:val="18"/>
                </w:rPr>
                <w:delText>15</w:delText>
              </w:r>
            </w:del>
          </w:p>
        </w:tc>
        <w:tc>
          <w:tcPr>
            <w:tcW w:w="926" w:type="dxa"/>
            <w:tcBorders>
              <w:top w:val="nil"/>
              <w:left w:val="nil"/>
              <w:bottom w:val="single" w:sz="4" w:space="0" w:color="auto"/>
              <w:right w:val="single" w:sz="4" w:space="0" w:color="auto"/>
            </w:tcBorders>
            <w:shd w:val="clear" w:color="auto" w:fill="auto"/>
            <w:vAlign w:val="bottom"/>
            <w:hideMark/>
          </w:tcPr>
          <w:p w14:paraId="5D69A9D6" w14:textId="77777777" w:rsidR="00F67238" w:rsidRPr="008743AB" w:rsidDel="007B6918" w:rsidRDefault="00F67238" w:rsidP="00154F98">
            <w:pPr>
              <w:jc w:val="right"/>
              <w:rPr>
                <w:del w:id="792" w:author="Perez Monforte, Sergio" w:date="2017-09-11T13:40:00Z"/>
                <w:rFonts w:ascii="Arial" w:hAnsi="Arial" w:cs="Arial"/>
                <w:sz w:val="18"/>
                <w:szCs w:val="18"/>
              </w:rPr>
            </w:pPr>
            <w:del w:id="793" w:author="Perez Monforte, Sergio" w:date="2017-09-11T13:40:00Z">
              <w:r w:rsidRPr="008743AB" w:rsidDel="007B6918">
                <w:rPr>
                  <w:rFonts w:ascii="Arial" w:hAnsi="Arial" w:cs="Arial"/>
                  <w:sz w:val="18"/>
                  <w:szCs w:val="18"/>
                </w:rPr>
                <w:delText>30</w:delText>
              </w:r>
            </w:del>
          </w:p>
        </w:tc>
        <w:tc>
          <w:tcPr>
            <w:tcW w:w="1446" w:type="dxa"/>
            <w:tcBorders>
              <w:top w:val="nil"/>
              <w:left w:val="nil"/>
              <w:bottom w:val="single" w:sz="4" w:space="0" w:color="auto"/>
              <w:right w:val="single" w:sz="4" w:space="0" w:color="auto"/>
            </w:tcBorders>
            <w:shd w:val="clear" w:color="auto" w:fill="auto"/>
            <w:vAlign w:val="bottom"/>
            <w:hideMark/>
          </w:tcPr>
          <w:p w14:paraId="5D69A9D7" w14:textId="77777777" w:rsidR="00F67238" w:rsidRPr="008743AB" w:rsidDel="007B6918" w:rsidRDefault="00F67238" w:rsidP="00154F98">
            <w:pPr>
              <w:jc w:val="right"/>
              <w:rPr>
                <w:del w:id="794" w:author="Perez Monforte, Sergio" w:date="2017-09-11T13:40:00Z"/>
                <w:rFonts w:ascii="Arial" w:hAnsi="Arial" w:cs="Arial"/>
                <w:sz w:val="18"/>
                <w:szCs w:val="18"/>
              </w:rPr>
            </w:pPr>
            <w:del w:id="795"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9D8" w14:textId="77777777" w:rsidR="00F67238" w:rsidRPr="008743AB" w:rsidDel="007B6918" w:rsidRDefault="00F67238" w:rsidP="00154F98">
            <w:pPr>
              <w:jc w:val="right"/>
              <w:rPr>
                <w:del w:id="796" w:author="Perez Monforte, Sergio" w:date="2017-09-11T13:40:00Z"/>
                <w:rFonts w:ascii="Arial" w:hAnsi="Arial" w:cs="Arial"/>
                <w:sz w:val="18"/>
                <w:szCs w:val="18"/>
              </w:rPr>
            </w:pPr>
            <w:del w:id="797"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4" w:space="0" w:color="auto"/>
              <w:right w:val="single" w:sz="4" w:space="0" w:color="auto"/>
            </w:tcBorders>
            <w:shd w:val="clear" w:color="auto" w:fill="auto"/>
            <w:vAlign w:val="bottom"/>
            <w:hideMark/>
          </w:tcPr>
          <w:p w14:paraId="5D69A9D9" w14:textId="77777777" w:rsidR="00F67238" w:rsidRPr="008743AB" w:rsidDel="007B6918" w:rsidRDefault="00F67238" w:rsidP="00154F98">
            <w:pPr>
              <w:jc w:val="right"/>
              <w:rPr>
                <w:del w:id="798" w:author="Perez Monforte, Sergio" w:date="2017-09-11T13:40:00Z"/>
                <w:rFonts w:ascii="Arial" w:hAnsi="Arial" w:cs="Arial"/>
                <w:sz w:val="18"/>
                <w:szCs w:val="18"/>
              </w:rPr>
            </w:pPr>
            <w:del w:id="799" w:author="Perez Monforte, Sergio" w:date="2017-09-11T13:40:00Z">
              <w:r w:rsidRPr="008743AB" w:rsidDel="007B6918">
                <w:rPr>
                  <w:rFonts w:ascii="Arial" w:hAnsi="Arial" w:cs="Arial"/>
                  <w:sz w:val="18"/>
                  <w:szCs w:val="18"/>
                </w:rPr>
                <w:delText>0.49</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DA" w14:textId="77777777" w:rsidR="00F67238" w:rsidRPr="008743AB" w:rsidDel="007B6918" w:rsidRDefault="00F67238" w:rsidP="00154F98">
            <w:pPr>
              <w:jc w:val="right"/>
              <w:rPr>
                <w:del w:id="800" w:author="Perez Monforte, Sergio" w:date="2017-09-11T13:40:00Z"/>
                <w:rFonts w:ascii="Arial" w:hAnsi="Arial" w:cs="Arial"/>
                <w:sz w:val="18"/>
                <w:szCs w:val="18"/>
              </w:rPr>
            </w:pPr>
            <w:del w:id="801"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DB" w14:textId="77777777" w:rsidR="00F67238" w:rsidRPr="008743AB" w:rsidDel="007B6918" w:rsidRDefault="00F67238" w:rsidP="00154F98">
            <w:pPr>
              <w:jc w:val="right"/>
              <w:rPr>
                <w:del w:id="802" w:author="Perez Monforte, Sergio" w:date="2017-09-11T13:40:00Z"/>
                <w:rFonts w:ascii="Arial" w:hAnsi="Arial" w:cs="Arial"/>
                <w:sz w:val="18"/>
                <w:szCs w:val="18"/>
              </w:rPr>
            </w:pPr>
            <w:del w:id="803" w:author="Perez Monforte, Sergio" w:date="2017-09-11T13:40:00Z">
              <w:r w:rsidRPr="008743AB" w:rsidDel="007B6918">
                <w:rPr>
                  <w:rFonts w:ascii="Arial" w:hAnsi="Arial" w:cs="Arial"/>
                  <w:sz w:val="18"/>
                  <w:szCs w:val="18"/>
                </w:rPr>
                <w:delText>24.40%</w:delText>
              </w:r>
            </w:del>
          </w:p>
        </w:tc>
        <w:tc>
          <w:tcPr>
            <w:tcW w:w="981" w:type="dxa"/>
            <w:tcBorders>
              <w:top w:val="nil"/>
              <w:left w:val="nil"/>
              <w:bottom w:val="single" w:sz="4" w:space="0" w:color="auto"/>
              <w:right w:val="single" w:sz="4" w:space="0" w:color="auto"/>
            </w:tcBorders>
            <w:shd w:val="clear" w:color="auto" w:fill="auto"/>
            <w:vAlign w:val="bottom"/>
            <w:hideMark/>
          </w:tcPr>
          <w:p w14:paraId="5D69A9DC" w14:textId="77777777" w:rsidR="00F67238" w:rsidRPr="008743AB" w:rsidDel="007B6918" w:rsidRDefault="00F67238" w:rsidP="00154F98">
            <w:pPr>
              <w:jc w:val="right"/>
              <w:rPr>
                <w:del w:id="804" w:author="Perez Monforte, Sergio" w:date="2017-09-11T13:40:00Z"/>
                <w:rFonts w:ascii="Arial" w:hAnsi="Arial" w:cs="Arial"/>
                <w:sz w:val="18"/>
                <w:szCs w:val="18"/>
              </w:rPr>
            </w:pPr>
            <w:del w:id="805"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9DD" w14:textId="77777777" w:rsidR="00F67238" w:rsidRPr="008743AB" w:rsidDel="007B6918" w:rsidRDefault="00F67238" w:rsidP="00154F98">
            <w:pPr>
              <w:jc w:val="right"/>
              <w:rPr>
                <w:del w:id="806" w:author="Perez Monforte, Sergio" w:date="2017-09-11T13:40:00Z"/>
                <w:rFonts w:ascii="Arial" w:hAnsi="Arial" w:cs="Arial"/>
                <w:sz w:val="18"/>
                <w:szCs w:val="18"/>
              </w:rPr>
            </w:pPr>
            <w:del w:id="807"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DE" w14:textId="77777777" w:rsidR="00F67238" w:rsidRPr="008743AB" w:rsidDel="007B6918" w:rsidRDefault="00F67238" w:rsidP="00154F98">
            <w:pPr>
              <w:jc w:val="right"/>
              <w:rPr>
                <w:del w:id="808" w:author="Perez Monforte, Sergio" w:date="2017-09-11T13:40:00Z"/>
                <w:rFonts w:ascii="Arial" w:hAnsi="Arial" w:cs="Arial"/>
                <w:sz w:val="18"/>
                <w:szCs w:val="18"/>
              </w:rPr>
            </w:pPr>
            <w:del w:id="809"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DF" w14:textId="77777777" w:rsidR="00F67238" w:rsidRPr="008743AB" w:rsidDel="007B6918" w:rsidRDefault="00F67238" w:rsidP="00154F98">
            <w:pPr>
              <w:jc w:val="right"/>
              <w:rPr>
                <w:del w:id="810" w:author="Perez Monforte, Sergio" w:date="2017-09-11T13:40:00Z"/>
                <w:rFonts w:ascii="Arial" w:hAnsi="Arial" w:cs="Arial"/>
                <w:sz w:val="18"/>
                <w:szCs w:val="18"/>
              </w:rPr>
            </w:pPr>
            <w:del w:id="811" w:author="Perez Monforte, Sergio" w:date="2017-09-11T13:40:00Z">
              <w:r w:rsidRPr="008743AB" w:rsidDel="007B6918">
                <w:rPr>
                  <w:rFonts w:ascii="Arial" w:hAnsi="Arial" w:cs="Arial"/>
                  <w:sz w:val="18"/>
                  <w:szCs w:val="18"/>
                </w:rPr>
                <w:delText>3105</w:delText>
              </w:r>
            </w:del>
          </w:p>
        </w:tc>
      </w:tr>
      <w:tr w:rsidR="00F67238" w:rsidRPr="00F67238" w:rsidDel="007B6918" w14:paraId="5D69A9EE" w14:textId="77777777" w:rsidTr="008743AB">
        <w:trPr>
          <w:trHeight w:val="300"/>
          <w:del w:id="812" w:author="Perez Monforte, Sergio" w:date="2017-09-11T13:40:00Z"/>
        </w:trPr>
        <w:tc>
          <w:tcPr>
            <w:tcW w:w="1206" w:type="dxa"/>
            <w:tcBorders>
              <w:top w:val="nil"/>
              <w:left w:val="single" w:sz="4" w:space="0" w:color="auto"/>
              <w:bottom w:val="single" w:sz="8" w:space="0" w:color="auto"/>
              <w:right w:val="single" w:sz="4" w:space="0" w:color="auto"/>
            </w:tcBorders>
            <w:shd w:val="clear" w:color="auto" w:fill="auto"/>
            <w:vAlign w:val="bottom"/>
            <w:hideMark/>
          </w:tcPr>
          <w:p w14:paraId="5D69A9E1" w14:textId="77777777" w:rsidR="00F67238" w:rsidRPr="008743AB" w:rsidDel="007B6918" w:rsidRDefault="00F67238" w:rsidP="00154F98">
            <w:pPr>
              <w:jc w:val="right"/>
              <w:rPr>
                <w:del w:id="813" w:author="Perez Monforte, Sergio" w:date="2017-09-11T13:40:00Z"/>
                <w:rFonts w:ascii="Arial" w:hAnsi="Arial" w:cs="Arial"/>
                <w:sz w:val="18"/>
                <w:szCs w:val="18"/>
              </w:rPr>
            </w:pPr>
            <w:del w:id="814"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8" w:space="0" w:color="auto"/>
              <w:right w:val="single" w:sz="4" w:space="0" w:color="auto"/>
            </w:tcBorders>
            <w:shd w:val="clear" w:color="auto" w:fill="auto"/>
            <w:vAlign w:val="bottom"/>
            <w:hideMark/>
          </w:tcPr>
          <w:p w14:paraId="5D69A9E2" w14:textId="77777777" w:rsidR="00F67238" w:rsidRPr="008743AB" w:rsidDel="007B6918" w:rsidRDefault="00F67238" w:rsidP="00154F98">
            <w:pPr>
              <w:jc w:val="right"/>
              <w:rPr>
                <w:del w:id="815" w:author="Perez Monforte, Sergio" w:date="2017-09-11T13:40:00Z"/>
                <w:rFonts w:ascii="Arial" w:hAnsi="Arial" w:cs="Arial"/>
                <w:sz w:val="18"/>
                <w:szCs w:val="18"/>
              </w:rPr>
            </w:pPr>
            <w:del w:id="816" w:author="Perez Monforte, Sergio" w:date="2017-09-11T13:40:00Z">
              <w:r w:rsidRPr="008743AB" w:rsidDel="007B6918">
                <w:rPr>
                  <w:rFonts w:ascii="Arial" w:hAnsi="Arial" w:cs="Arial"/>
                  <w:sz w:val="18"/>
                  <w:szCs w:val="18"/>
                </w:rPr>
                <w:delText>15</w:delText>
              </w:r>
            </w:del>
          </w:p>
        </w:tc>
        <w:tc>
          <w:tcPr>
            <w:tcW w:w="1080" w:type="dxa"/>
            <w:tcBorders>
              <w:top w:val="nil"/>
              <w:left w:val="nil"/>
              <w:bottom w:val="single" w:sz="8" w:space="0" w:color="auto"/>
              <w:right w:val="single" w:sz="4" w:space="0" w:color="auto"/>
            </w:tcBorders>
            <w:shd w:val="clear" w:color="auto" w:fill="auto"/>
            <w:vAlign w:val="bottom"/>
            <w:hideMark/>
          </w:tcPr>
          <w:p w14:paraId="5D69A9E3" w14:textId="77777777" w:rsidR="00F67238" w:rsidRPr="008743AB" w:rsidDel="007B6918" w:rsidRDefault="00F67238" w:rsidP="00154F98">
            <w:pPr>
              <w:jc w:val="right"/>
              <w:rPr>
                <w:del w:id="817" w:author="Perez Monforte, Sergio" w:date="2017-09-11T13:40:00Z"/>
                <w:rFonts w:ascii="Arial" w:hAnsi="Arial" w:cs="Arial"/>
                <w:sz w:val="18"/>
                <w:szCs w:val="18"/>
              </w:rPr>
            </w:pPr>
            <w:del w:id="818" w:author="Perez Monforte, Sergio" w:date="2017-09-11T13:40:00Z">
              <w:r w:rsidRPr="008743AB" w:rsidDel="007B6918">
                <w:rPr>
                  <w:rFonts w:ascii="Arial" w:hAnsi="Arial" w:cs="Arial"/>
                  <w:sz w:val="18"/>
                  <w:szCs w:val="18"/>
                </w:rPr>
                <w:delText>15</w:delText>
              </w:r>
            </w:del>
          </w:p>
        </w:tc>
        <w:tc>
          <w:tcPr>
            <w:tcW w:w="926" w:type="dxa"/>
            <w:tcBorders>
              <w:top w:val="nil"/>
              <w:left w:val="nil"/>
              <w:bottom w:val="single" w:sz="8" w:space="0" w:color="auto"/>
              <w:right w:val="single" w:sz="4" w:space="0" w:color="auto"/>
            </w:tcBorders>
            <w:shd w:val="clear" w:color="auto" w:fill="auto"/>
            <w:vAlign w:val="bottom"/>
            <w:hideMark/>
          </w:tcPr>
          <w:p w14:paraId="5D69A9E4" w14:textId="77777777" w:rsidR="00F67238" w:rsidRPr="008743AB" w:rsidDel="007B6918" w:rsidRDefault="00F67238" w:rsidP="00154F98">
            <w:pPr>
              <w:jc w:val="right"/>
              <w:rPr>
                <w:del w:id="819" w:author="Perez Monforte, Sergio" w:date="2017-09-11T13:40:00Z"/>
                <w:rFonts w:ascii="Arial" w:hAnsi="Arial" w:cs="Arial"/>
                <w:sz w:val="18"/>
                <w:szCs w:val="18"/>
              </w:rPr>
            </w:pPr>
            <w:del w:id="820" w:author="Perez Monforte, Sergio" w:date="2017-09-11T13:40:00Z">
              <w:r w:rsidRPr="008743AB" w:rsidDel="007B6918">
                <w:rPr>
                  <w:rFonts w:ascii="Arial" w:hAnsi="Arial" w:cs="Arial"/>
                  <w:sz w:val="18"/>
                  <w:szCs w:val="18"/>
                </w:rPr>
                <w:delText>30</w:delText>
              </w:r>
            </w:del>
          </w:p>
        </w:tc>
        <w:tc>
          <w:tcPr>
            <w:tcW w:w="1446" w:type="dxa"/>
            <w:tcBorders>
              <w:top w:val="nil"/>
              <w:left w:val="nil"/>
              <w:bottom w:val="single" w:sz="8" w:space="0" w:color="auto"/>
              <w:right w:val="single" w:sz="4" w:space="0" w:color="auto"/>
            </w:tcBorders>
            <w:shd w:val="clear" w:color="auto" w:fill="auto"/>
            <w:vAlign w:val="bottom"/>
            <w:hideMark/>
          </w:tcPr>
          <w:p w14:paraId="5D69A9E5" w14:textId="77777777" w:rsidR="00F67238" w:rsidRPr="008743AB" w:rsidDel="007B6918" w:rsidRDefault="00F67238" w:rsidP="00154F98">
            <w:pPr>
              <w:jc w:val="right"/>
              <w:rPr>
                <w:del w:id="821" w:author="Perez Monforte, Sergio" w:date="2017-09-11T13:40:00Z"/>
                <w:rFonts w:ascii="Arial" w:hAnsi="Arial" w:cs="Arial"/>
                <w:sz w:val="18"/>
                <w:szCs w:val="18"/>
              </w:rPr>
            </w:pPr>
            <w:del w:id="822"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8" w:space="0" w:color="auto"/>
              <w:right w:val="single" w:sz="4" w:space="0" w:color="auto"/>
            </w:tcBorders>
            <w:shd w:val="clear" w:color="auto" w:fill="auto"/>
            <w:vAlign w:val="bottom"/>
            <w:hideMark/>
          </w:tcPr>
          <w:p w14:paraId="5D69A9E6" w14:textId="77777777" w:rsidR="00F67238" w:rsidRPr="008743AB" w:rsidDel="007B6918" w:rsidRDefault="00F67238" w:rsidP="00154F98">
            <w:pPr>
              <w:jc w:val="right"/>
              <w:rPr>
                <w:del w:id="823" w:author="Perez Monforte, Sergio" w:date="2017-09-11T13:40:00Z"/>
                <w:rFonts w:ascii="Arial" w:hAnsi="Arial" w:cs="Arial"/>
                <w:sz w:val="18"/>
                <w:szCs w:val="18"/>
              </w:rPr>
            </w:pPr>
            <w:del w:id="824"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8" w:space="0" w:color="auto"/>
              <w:right w:val="single" w:sz="4" w:space="0" w:color="auto"/>
            </w:tcBorders>
            <w:shd w:val="clear" w:color="auto" w:fill="auto"/>
            <w:vAlign w:val="bottom"/>
            <w:hideMark/>
          </w:tcPr>
          <w:p w14:paraId="5D69A9E7" w14:textId="77777777" w:rsidR="00F67238" w:rsidRPr="008743AB" w:rsidDel="007B6918" w:rsidRDefault="00F67238" w:rsidP="00154F98">
            <w:pPr>
              <w:jc w:val="right"/>
              <w:rPr>
                <w:del w:id="825" w:author="Perez Monforte, Sergio" w:date="2017-09-11T13:40:00Z"/>
                <w:rFonts w:ascii="Arial" w:hAnsi="Arial" w:cs="Arial"/>
                <w:sz w:val="18"/>
                <w:szCs w:val="18"/>
              </w:rPr>
            </w:pPr>
            <w:del w:id="826" w:author="Perez Monforte, Sergio" w:date="2017-09-11T13:40:00Z">
              <w:r w:rsidRPr="008743AB" w:rsidDel="007B6918">
                <w:rPr>
                  <w:rFonts w:ascii="Arial" w:hAnsi="Arial" w:cs="Arial"/>
                  <w:sz w:val="18"/>
                  <w:szCs w:val="18"/>
                </w:rPr>
                <w:delText>0.48</w:delText>
              </w:r>
            </w:del>
          </w:p>
        </w:tc>
        <w:tc>
          <w:tcPr>
            <w:tcW w:w="1447" w:type="dxa"/>
            <w:gridSpan w:val="2"/>
            <w:tcBorders>
              <w:top w:val="nil"/>
              <w:left w:val="nil"/>
              <w:bottom w:val="single" w:sz="8" w:space="0" w:color="auto"/>
              <w:right w:val="single" w:sz="4" w:space="0" w:color="auto"/>
            </w:tcBorders>
            <w:shd w:val="clear" w:color="auto" w:fill="auto"/>
            <w:vAlign w:val="bottom"/>
            <w:hideMark/>
          </w:tcPr>
          <w:p w14:paraId="5D69A9E8" w14:textId="77777777" w:rsidR="00F67238" w:rsidRPr="008743AB" w:rsidDel="007B6918" w:rsidRDefault="00F67238" w:rsidP="00154F98">
            <w:pPr>
              <w:jc w:val="right"/>
              <w:rPr>
                <w:del w:id="827" w:author="Perez Monforte, Sergio" w:date="2017-09-11T13:40:00Z"/>
                <w:rFonts w:ascii="Arial" w:hAnsi="Arial" w:cs="Arial"/>
                <w:sz w:val="18"/>
                <w:szCs w:val="18"/>
              </w:rPr>
            </w:pPr>
            <w:del w:id="828"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8" w:space="0" w:color="auto"/>
              <w:right w:val="single" w:sz="4" w:space="0" w:color="auto"/>
            </w:tcBorders>
            <w:shd w:val="clear" w:color="auto" w:fill="auto"/>
            <w:vAlign w:val="bottom"/>
            <w:hideMark/>
          </w:tcPr>
          <w:p w14:paraId="5D69A9E9" w14:textId="77777777" w:rsidR="00F67238" w:rsidRPr="008743AB" w:rsidDel="007B6918" w:rsidRDefault="00F67238" w:rsidP="00154F98">
            <w:pPr>
              <w:jc w:val="right"/>
              <w:rPr>
                <w:del w:id="829" w:author="Perez Monforte, Sergio" w:date="2017-09-11T13:40:00Z"/>
                <w:rFonts w:ascii="Arial" w:hAnsi="Arial" w:cs="Arial"/>
                <w:sz w:val="18"/>
                <w:szCs w:val="18"/>
              </w:rPr>
            </w:pPr>
            <w:del w:id="830" w:author="Perez Monforte, Sergio" w:date="2017-09-11T13:40:00Z">
              <w:r w:rsidRPr="008743AB" w:rsidDel="007B6918">
                <w:rPr>
                  <w:rFonts w:ascii="Arial" w:hAnsi="Arial" w:cs="Arial"/>
                  <w:sz w:val="18"/>
                  <w:szCs w:val="18"/>
                </w:rPr>
                <w:delText>23.90%</w:delText>
              </w:r>
            </w:del>
          </w:p>
        </w:tc>
        <w:tc>
          <w:tcPr>
            <w:tcW w:w="981" w:type="dxa"/>
            <w:tcBorders>
              <w:top w:val="nil"/>
              <w:left w:val="nil"/>
              <w:bottom w:val="single" w:sz="8" w:space="0" w:color="auto"/>
              <w:right w:val="single" w:sz="4" w:space="0" w:color="auto"/>
            </w:tcBorders>
            <w:shd w:val="clear" w:color="auto" w:fill="auto"/>
            <w:vAlign w:val="bottom"/>
            <w:hideMark/>
          </w:tcPr>
          <w:p w14:paraId="5D69A9EA" w14:textId="77777777" w:rsidR="00F67238" w:rsidRPr="008743AB" w:rsidDel="007B6918" w:rsidRDefault="00F67238" w:rsidP="00154F98">
            <w:pPr>
              <w:jc w:val="right"/>
              <w:rPr>
                <w:del w:id="831" w:author="Perez Monforte, Sergio" w:date="2017-09-11T13:40:00Z"/>
                <w:rFonts w:ascii="Arial" w:hAnsi="Arial" w:cs="Arial"/>
                <w:sz w:val="18"/>
                <w:szCs w:val="18"/>
              </w:rPr>
            </w:pPr>
            <w:del w:id="832"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8" w:space="0" w:color="auto"/>
              <w:right w:val="single" w:sz="4" w:space="0" w:color="auto"/>
            </w:tcBorders>
            <w:shd w:val="clear" w:color="auto" w:fill="auto"/>
            <w:vAlign w:val="bottom"/>
            <w:hideMark/>
          </w:tcPr>
          <w:p w14:paraId="5D69A9EB" w14:textId="77777777" w:rsidR="00F67238" w:rsidRPr="008743AB" w:rsidDel="007B6918" w:rsidRDefault="00F67238" w:rsidP="00154F98">
            <w:pPr>
              <w:jc w:val="right"/>
              <w:rPr>
                <w:del w:id="833" w:author="Perez Monforte, Sergio" w:date="2017-09-11T13:40:00Z"/>
                <w:rFonts w:ascii="Arial" w:hAnsi="Arial" w:cs="Arial"/>
                <w:sz w:val="18"/>
                <w:szCs w:val="18"/>
              </w:rPr>
            </w:pPr>
            <w:del w:id="834"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8" w:space="0" w:color="auto"/>
              <w:right w:val="single" w:sz="4" w:space="0" w:color="auto"/>
            </w:tcBorders>
            <w:shd w:val="clear" w:color="auto" w:fill="auto"/>
            <w:vAlign w:val="bottom"/>
            <w:hideMark/>
          </w:tcPr>
          <w:p w14:paraId="5D69A9EC" w14:textId="77777777" w:rsidR="00F67238" w:rsidRPr="008743AB" w:rsidDel="007B6918" w:rsidRDefault="00F67238" w:rsidP="00154F98">
            <w:pPr>
              <w:jc w:val="right"/>
              <w:rPr>
                <w:del w:id="835" w:author="Perez Monforte, Sergio" w:date="2017-09-11T13:40:00Z"/>
                <w:rFonts w:ascii="Arial" w:hAnsi="Arial" w:cs="Arial"/>
                <w:sz w:val="18"/>
                <w:szCs w:val="18"/>
              </w:rPr>
            </w:pPr>
            <w:del w:id="836"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8" w:space="0" w:color="auto"/>
              <w:right w:val="single" w:sz="8" w:space="0" w:color="auto"/>
            </w:tcBorders>
            <w:shd w:val="clear" w:color="auto" w:fill="auto"/>
            <w:noWrap/>
            <w:vAlign w:val="bottom"/>
            <w:hideMark/>
          </w:tcPr>
          <w:p w14:paraId="5D69A9ED" w14:textId="77777777" w:rsidR="00F67238" w:rsidRPr="008743AB" w:rsidDel="007B6918" w:rsidRDefault="00F67238" w:rsidP="00154F98">
            <w:pPr>
              <w:jc w:val="right"/>
              <w:rPr>
                <w:del w:id="837" w:author="Perez Monforte, Sergio" w:date="2017-09-11T13:40:00Z"/>
                <w:rFonts w:ascii="Arial" w:hAnsi="Arial" w:cs="Arial"/>
                <w:sz w:val="18"/>
                <w:szCs w:val="18"/>
              </w:rPr>
            </w:pPr>
            <w:del w:id="838" w:author="Perez Monforte, Sergio" w:date="2017-09-11T13:40:00Z">
              <w:r w:rsidRPr="008743AB" w:rsidDel="007B6918">
                <w:rPr>
                  <w:rFonts w:ascii="Arial" w:hAnsi="Arial" w:cs="Arial"/>
                  <w:sz w:val="18"/>
                  <w:szCs w:val="18"/>
                </w:rPr>
                <w:delText>4658</w:delText>
              </w:r>
            </w:del>
          </w:p>
        </w:tc>
      </w:tr>
      <w:tr w:rsidR="00F67238" w:rsidRPr="00F67238" w:rsidDel="007B6918" w14:paraId="5D69A9FC" w14:textId="77777777" w:rsidTr="008743AB">
        <w:trPr>
          <w:trHeight w:val="288"/>
          <w:del w:id="839"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EF" w14:textId="77777777" w:rsidR="00F67238" w:rsidRPr="008743AB" w:rsidDel="007B6918" w:rsidRDefault="00F67238" w:rsidP="00154F98">
            <w:pPr>
              <w:jc w:val="right"/>
              <w:rPr>
                <w:del w:id="840" w:author="Perez Monforte, Sergio" w:date="2017-09-11T13:40:00Z"/>
                <w:rFonts w:ascii="Arial" w:hAnsi="Arial" w:cs="Arial"/>
                <w:sz w:val="18"/>
                <w:szCs w:val="18"/>
              </w:rPr>
            </w:pPr>
            <w:del w:id="841"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9F0" w14:textId="77777777" w:rsidR="00F67238" w:rsidRPr="008743AB" w:rsidDel="007B6918" w:rsidRDefault="00F67238" w:rsidP="00154F98">
            <w:pPr>
              <w:jc w:val="right"/>
              <w:rPr>
                <w:del w:id="842" w:author="Perez Monforte, Sergio" w:date="2017-09-11T13:40:00Z"/>
                <w:rFonts w:ascii="Arial" w:hAnsi="Arial" w:cs="Arial"/>
                <w:sz w:val="18"/>
                <w:szCs w:val="18"/>
              </w:rPr>
            </w:pPr>
            <w:del w:id="843"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9F1" w14:textId="77777777" w:rsidR="00F67238" w:rsidRPr="008743AB" w:rsidDel="007B6918" w:rsidRDefault="00F67238" w:rsidP="00154F98">
            <w:pPr>
              <w:jc w:val="right"/>
              <w:rPr>
                <w:del w:id="844" w:author="Perez Monforte, Sergio" w:date="2017-09-11T13:40:00Z"/>
                <w:rFonts w:ascii="Arial" w:hAnsi="Arial" w:cs="Arial"/>
                <w:sz w:val="18"/>
                <w:szCs w:val="18"/>
              </w:rPr>
            </w:pPr>
            <w:del w:id="845" w:author="Perez Monforte, Sergio" w:date="2017-09-11T13:40:00Z">
              <w:r w:rsidRPr="008743AB" w:rsidDel="007B6918">
                <w:rPr>
                  <w:rFonts w:ascii="Arial" w:hAnsi="Arial" w:cs="Arial"/>
                  <w:sz w:val="18"/>
                  <w:szCs w:val="18"/>
                </w:rPr>
                <w:delText>20</w:delText>
              </w:r>
            </w:del>
          </w:p>
        </w:tc>
        <w:tc>
          <w:tcPr>
            <w:tcW w:w="926" w:type="dxa"/>
            <w:tcBorders>
              <w:top w:val="nil"/>
              <w:left w:val="nil"/>
              <w:bottom w:val="single" w:sz="4" w:space="0" w:color="auto"/>
              <w:right w:val="single" w:sz="4" w:space="0" w:color="auto"/>
            </w:tcBorders>
            <w:shd w:val="clear" w:color="auto" w:fill="auto"/>
            <w:vAlign w:val="bottom"/>
            <w:hideMark/>
          </w:tcPr>
          <w:p w14:paraId="5D69A9F2" w14:textId="77777777" w:rsidR="00F67238" w:rsidRPr="008743AB" w:rsidDel="007B6918" w:rsidRDefault="00F67238" w:rsidP="00154F98">
            <w:pPr>
              <w:jc w:val="right"/>
              <w:rPr>
                <w:del w:id="846" w:author="Perez Monforte, Sergio" w:date="2017-09-11T13:40:00Z"/>
                <w:rFonts w:ascii="Arial" w:hAnsi="Arial" w:cs="Arial"/>
                <w:sz w:val="18"/>
                <w:szCs w:val="18"/>
              </w:rPr>
            </w:pPr>
            <w:del w:id="847" w:author="Perez Monforte, Sergio" w:date="2017-09-11T13:40:00Z">
              <w:r w:rsidRPr="008743AB" w:rsidDel="007B6918">
                <w:rPr>
                  <w:rFonts w:ascii="Arial" w:hAnsi="Arial" w:cs="Arial"/>
                  <w:sz w:val="18"/>
                  <w:szCs w:val="18"/>
                </w:rPr>
                <w:delText>15</w:delText>
              </w:r>
            </w:del>
          </w:p>
        </w:tc>
        <w:tc>
          <w:tcPr>
            <w:tcW w:w="1446" w:type="dxa"/>
            <w:tcBorders>
              <w:top w:val="nil"/>
              <w:left w:val="nil"/>
              <w:bottom w:val="single" w:sz="4" w:space="0" w:color="auto"/>
              <w:right w:val="single" w:sz="4" w:space="0" w:color="auto"/>
            </w:tcBorders>
            <w:shd w:val="clear" w:color="auto" w:fill="auto"/>
            <w:vAlign w:val="bottom"/>
            <w:hideMark/>
          </w:tcPr>
          <w:p w14:paraId="5D69A9F3" w14:textId="77777777" w:rsidR="00F67238" w:rsidRPr="008743AB" w:rsidDel="007B6918" w:rsidRDefault="00F67238" w:rsidP="00154F98">
            <w:pPr>
              <w:jc w:val="right"/>
              <w:rPr>
                <w:del w:id="848" w:author="Perez Monforte, Sergio" w:date="2017-09-11T13:40:00Z"/>
                <w:rFonts w:ascii="Arial" w:hAnsi="Arial" w:cs="Arial"/>
                <w:sz w:val="18"/>
                <w:szCs w:val="18"/>
              </w:rPr>
            </w:pPr>
            <w:del w:id="849"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9F4" w14:textId="77777777" w:rsidR="00F67238" w:rsidRPr="008743AB" w:rsidDel="007B6918" w:rsidRDefault="00F67238" w:rsidP="00154F98">
            <w:pPr>
              <w:jc w:val="right"/>
              <w:rPr>
                <w:del w:id="850" w:author="Perez Monforte, Sergio" w:date="2017-09-11T13:40:00Z"/>
                <w:rFonts w:ascii="Arial" w:hAnsi="Arial" w:cs="Arial"/>
                <w:sz w:val="18"/>
                <w:szCs w:val="18"/>
              </w:rPr>
            </w:pPr>
            <w:del w:id="851"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9F5" w14:textId="77777777" w:rsidR="00F67238" w:rsidRPr="008743AB" w:rsidDel="007B6918" w:rsidRDefault="00F67238" w:rsidP="00154F98">
            <w:pPr>
              <w:jc w:val="right"/>
              <w:rPr>
                <w:del w:id="852" w:author="Perez Monforte, Sergio" w:date="2017-09-11T13:40:00Z"/>
                <w:rFonts w:ascii="Arial" w:hAnsi="Arial" w:cs="Arial"/>
                <w:sz w:val="18"/>
                <w:szCs w:val="18"/>
              </w:rPr>
            </w:pPr>
            <w:del w:id="853" w:author="Perez Monforte, Sergio" w:date="2017-09-11T13:40:00Z">
              <w:r w:rsidRPr="008743AB" w:rsidDel="007B6918">
                <w:rPr>
                  <w:rFonts w:ascii="Arial" w:hAnsi="Arial" w:cs="Arial"/>
                  <w:sz w:val="18"/>
                  <w:szCs w:val="18"/>
                </w:rPr>
                <w:delText>0.35</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9F6" w14:textId="77777777" w:rsidR="00F67238" w:rsidRPr="008743AB" w:rsidDel="007B6918" w:rsidRDefault="00F67238" w:rsidP="00154F98">
            <w:pPr>
              <w:jc w:val="right"/>
              <w:rPr>
                <w:del w:id="854" w:author="Perez Monforte, Sergio" w:date="2017-09-11T13:40:00Z"/>
                <w:rFonts w:ascii="Arial" w:hAnsi="Arial" w:cs="Arial"/>
                <w:sz w:val="18"/>
                <w:szCs w:val="18"/>
              </w:rPr>
            </w:pPr>
            <w:del w:id="855"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9F7" w14:textId="77777777" w:rsidR="00F67238" w:rsidRPr="008743AB" w:rsidDel="007B6918" w:rsidRDefault="00F67238" w:rsidP="00154F98">
            <w:pPr>
              <w:jc w:val="right"/>
              <w:rPr>
                <w:del w:id="856" w:author="Perez Monforte, Sergio" w:date="2017-09-11T13:40:00Z"/>
                <w:rFonts w:ascii="Arial" w:hAnsi="Arial" w:cs="Arial"/>
                <w:sz w:val="18"/>
                <w:szCs w:val="18"/>
              </w:rPr>
            </w:pPr>
            <w:del w:id="857" w:author="Perez Monforte, Sergio" w:date="2017-09-11T13:40:00Z">
              <w:r w:rsidRPr="008743AB" w:rsidDel="007B6918">
                <w:rPr>
                  <w:rFonts w:ascii="Arial" w:hAnsi="Arial" w:cs="Arial"/>
                  <w:sz w:val="18"/>
                  <w:szCs w:val="18"/>
                </w:rPr>
                <w:delText>17.30%</w:delText>
              </w:r>
            </w:del>
          </w:p>
        </w:tc>
        <w:tc>
          <w:tcPr>
            <w:tcW w:w="981" w:type="dxa"/>
            <w:tcBorders>
              <w:top w:val="nil"/>
              <w:left w:val="nil"/>
              <w:bottom w:val="single" w:sz="4" w:space="0" w:color="auto"/>
              <w:right w:val="single" w:sz="4" w:space="0" w:color="auto"/>
            </w:tcBorders>
            <w:shd w:val="clear" w:color="auto" w:fill="auto"/>
            <w:vAlign w:val="bottom"/>
            <w:hideMark/>
          </w:tcPr>
          <w:p w14:paraId="5D69A9F8" w14:textId="77777777" w:rsidR="00F67238" w:rsidRPr="008743AB" w:rsidDel="007B6918" w:rsidRDefault="00F67238" w:rsidP="00154F98">
            <w:pPr>
              <w:jc w:val="right"/>
              <w:rPr>
                <w:del w:id="858" w:author="Perez Monforte, Sergio" w:date="2017-09-11T13:40:00Z"/>
                <w:rFonts w:ascii="Arial" w:hAnsi="Arial" w:cs="Arial"/>
                <w:sz w:val="18"/>
                <w:szCs w:val="18"/>
              </w:rPr>
            </w:pPr>
            <w:del w:id="859"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9F9" w14:textId="77777777" w:rsidR="00F67238" w:rsidRPr="008743AB" w:rsidDel="007B6918" w:rsidRDefault="00F67238" w:rsidP="00154F98">
            <w:pPr>
              <w:jc w:val="right"/>
              <w:rPr>
                <w:del w:id="860" w:author="Perez Monforte, Sergio" w:date="2017-09-11T13:40:00Z"/>
                <w:rFonts w:ascii="Arial" w:hAnsi="Arial" w:cs="Arial"/>
                <w:sz w:val="18"/>
                <w:szCs w:val="18"/>
              </w:rPr>
            </w:pPr>
            <w:del w:id="861"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9FA" w14:textId="77777777" w:rsidR="00F67238" w:rsidRPr="008743AB" w:rsidDel="007B6918" w:rsidRDefault="00F67238" w:rsidP="00154F98">
            <w:pPr>
              <w:jc w:val="right"/>
              <w:rPr>
                <w:del w:id="862" w:author="Perez Monforte, Sergio" w:date="2017-09-11T13:40:00Z"/>
                <w:rFonts w:ascii="Arial" w:hAnsi="Arial" w:cs="Arial"/>
                <w:sz w:val="18"/>
                <w:szCs w:val="18"/>
              </w:rPr>
            </w:pPr>
            <w:del w:id="863"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9FB" w14:textId="77777777" w:rsidR="00F67238" w:rsidRPr="008743AB" w:rsidDel="007B6918" w:rsidRDefault="00F67238" w:rsidP="00154F98">
            <w:pPr>
              <w:jc w:val="right"/>
              <w:rPr>
                <w:del w:id="864" w:author="Perez Monforte, Sergio" w:date="2017-09-11T13:40:00Z"/>
                <w:rFonts w:ascii="Arial" w:hAnsi="Arial" w:cs="Arial"/>
                <w:sz w:val="18"/>
                <w:szCs w:val="18"/>
              </w:rPr>
            </w:pPr>
            <w:del w:id="865" w:author="Perez Monforte, Sergio" w:date="2017-09-11T13:40:00Z">
              <w:r w:rsidRPr="008743AB" w:rsidDel="007B6918">
                <w:rPr>
                  <w:rFonts w:ascii="Arial" w:hAnsi="Arial" w:cs="Arial"/>
                  <w:sz w:val="18"/>
                  <w:szCs w:val="18"/>
                </w:rPr>
                <w:delText>3105</w:delText>
              </w:r>
            </w:del>
          </w:p>
        </w:tc>
      </w:tr>
      <w:tr w:rsidR="00F67238" w:rsidRPr="00F67238" w:rsidDel="007B6918" w14:paraId="5D69AA0A" w14:textId="77777777" w:rsidTr="008743AB">
        <w:trPr>
          <w:trHeight w:val="288"/>
          <w:del w:id="866"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9FD" w14:textId="77777777" w:rsidR="00F67238" w:rsidRPr="008743AB" w:rsidDel="007B6918" w:rsidRDefault="00F67238" w:rsidP="00154F98">
            <w:pPr>
              <w:jc w:val="right"/>
              <w:rPr>
                <w:del w:id="867" w:author="Perez Monforte, Sergio" w:date="2017-09-11T13:40:00Z"/>
                <w:rFonts w:ascii="Arial" w:hAnsi="Arial" w:cs="Arial"/>
                <w:sz w:val="18"/>
                <w:szCs w:val="18"/>
              </w:rPr>
            </w:pPr>
            <w:del w:id="868"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9FE" w14:textId="77777777" w:rsidR="00F67238" w:rsidRPr="008743AB" w:rsidDel="007B6918" w:rsidRDefault="00F67238" w:rsidP="00154F98">
            <w:pPr>
              <w:jc w:val="right"/>
              <w:rPr>
                <w:del w:id="869" w:author="Perez Monforte, Sergio" w:date="2017-09-11T13:40:00Z"/>
                <w:rFonts w:ascii="Arial" w:hAnsi="Arial" w:cs="Arial"/>
                <w:sz w:val="18"/>
                <w:szCs w:val="18"/>
              </w:rPr>
            </w:pPr>
            <w:del w:id="870"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9FF" w14:textId="77777777" w:rsidR="00F67238" w:rsidRPr="008743AB" w:rsidDel="007B6918" w:rsidRDefault="00F67238" w:rsidP="00154F98">
            <w:pPr>
              <w:jc w:val="right"/>
              <w:rPr>
                <w:del w:id="871" w:author="Perez Monforte, Sergio" w:date="2017-09-11T13:40:00Z"/>
                <w:rFonts w:ascii="Arial" w:hAnsi="Arial" w:cs="Arial"/>
                <w:sz w:val="18"/>
                <w:szCs w:val="18"/>
              </w:rPr>
            </w:pPr>
            <w:del w:id="872" w:author="Perez Monforte, Sergio" w:date="2017-09-11T13:40:00Z">
              <w:r w:rsidRPr="008743AB" w:rsidDel="007B6918">
                <w:rPr>
                  <w:rFonts w:ascii="Arial" w:hAnsi="Arial" w:cs="Arial"/>
                  <w:sz w:val="18"/>
                  <w:szCs w:val="18"/>
                </w:rPr>
                <w:delText>20</w:delText>
              </w:r>
            </w:del>
          </w:p>
        </w:tc>
        <w:tc>
          <w:tcPr>
            <w:tcW w:w="926" w:type="dxa"/>
            <w:tcBorders>
              <w:top w:val="nil"/>
              <w:left w:val="nil"/>
              <w:bottom w:val="single" w:sz="4" w:space="0" w:color="auto"/>
              <w:right w:val="single" w:sz="4" w:space="0" w:color="auto"/>
            </w:tcBorders>
            <w:shd w:val="clear" w:color="auto" w:fill="auto"/>
            <w:vAlign w:val="bottom"/>
            <w:hideMark/>
          </w:tcPr>
          <w:p w14:paraId="5D69AA00" w14:textId="77777777" w:rsidR="00F67238" w:rsidRPr="008743AB" w:rsidDel="007B6918" w:rsidRDefault="00F67238" w:rsidP="00154F98">
            <w:pPr>
              <w:jc w:val="right"/>
              <w:rPr>
                <w:del w:id="873" w:author="Perez Monforte, Sergio" w:date="2017-09-11T13:40:00Z"/>
                <w:rFonts w:ascii="Arial" w:hAnsi="Arial" w:cs="Arial"/>
                <w:sz w:val="18"/>
                <w:szCs w:val="18"/>
              </w:rPr>
            </w:pPr>
            <w:del w:id="874" w:author="Perez Monforte, Sergio" w:date="2017-09-11T13:40:00Z">
              <w:r w:rsidRPr="008743AB" w:rsidDel="007B6918">
                <w:rPr>
                  <w:rFonts w:ascii="Arial" w:hAnsi="Arial" w:cs="Arial"/>
                  <w:sz w:val="18"/>
                  <w:szCs w:val="18"/>
                </w:rPr>
                <w:delText>15</w:delText>
              </w:r>
            </w:del>
          </w:p>
        </w:tc>
        <w:tc>
          <w:tcPr>
            <w:tcW w:w="1446" w:type="dxa"/>
            <w:tcBorders>
              <w:top w:val="nil"/>
              <w:left w:val="nil"/>
              <w:bottom w:val="single" w:sz="4" w:space="0" w:color="auto"/>
              <w:right w:val="single" w:sz="4" w:space="0" w:color="auto"/>
            </w:tcBorders>
            <w:shd w:val="clear" w:color="auto" w:fill="auto"/>
            <w:vAlign w:val="bottom"/>
            <w:hideMark/>
          </w:tcPr>
          <w:p w14:paraId="5D69AA01" w14:textId="77777777" w:rsidR="00F67238" w:rsidRPr="008743AB" w:rsidDel="007B6918" w:rsidRDefault="00F67238" w:rsidP="00154F98">
            <w:pPr>
              <w:jc w:val="right"/>
              <w:rPr>
                <w:del w:id="875" w:author="Perez Monforte, Sergio" w:date="2017-09-11T13:40:00Z"/>
                <w:rFonts w:ascii="Arial" w:hAnsi="Arial" w:cs="Arial"/>
                <w:sz w:val="18"/>
                <w:szCs w:val="18"/>
              </w:rPr>
            </w:pPr>
            <w:del w:id="876"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4" w:space="0" w:color="auto"/>
              <w:right w:val="single" w:sz="4" w:space="0" w:color="auto"/>
            </w:tcBorders>
            <w:shd w:val="clear" w:color="auto" w:fill="auto"/>
            <w:vAlign w:val="bottom"/>
            <w:hideMark/>
          </w:tcPr>
          <w:p w14:paraId="5D69AA02" w14:textId="77777777" w:rsidR="00F67238" w:rsidRPr="008743AB" w:rsidDel="007B6918" w:rsidRDefault="00F67238" w:rsidP="00154F98">
            <w:pPr>
              <w:jc w:val="right"/>
              <w:rPr>
                <w:del w:id="877" w:author="Perez Monforte, Sergio" w:date="2017-09-11T13:40:00Z"/>
                <w:rFonts w:ascii="Arial" w:hAnsi="Arial" w:cs="Arial"/>
                <w:sz w:val="18"/>
                <w:szCs w:val="18"/>
              </w:rPr>
            </w:pPr>
            <w:del w:id="878" w:author="Perez Monforte, Sergio" w:date="2017-09-11T13:40:00Z">
              <w:r w:rsidRPr="008743AB" w:rsidDel="007B6918">
                <w:rPr>
                  <w:rFonts w:ascii="Arial" w:hAnsi="Arial" w:cs="Arial"/>
                  <w:sz w:val="18"/>
                  <w:szCs w:val="18"/>
                </w:rPr>
                <w:delText>0.1</w:delText>
              </w:r>
            </w:del>
          </w:p>
        </w:tc>
        <w:tc>
          <w:tcPr>
            <w:tcW w:w="1372" w:type="dxa"/>
            <w:tcBorders>
              <w:top w:val="nil"/>
              <w:left w:val="nil"/>
              <w:bottom w:val="single" w:sz="4" w:space="0" w:color="auto"/>
              <w:right w:val="single" w:sz="4" w:space="0" w:color="auto"/>
            </w:tcBorders>
            <w:shd w:val="clear" w:color="auto" w:fill="auto"/>
            <w:vAlign w:val="bottom"/>
            <w:hideMark/>
          </w:tcPr>
          <w:p w14:paraId="5D69AA03" w14:textId="77777777" w:rsidR="00F67238" w:rsidRPr="008743AB" w:rsidDel="007B6918" w:rsidRDefault="00F67238" w:rsidP="00154F98">
            <w:pPr>
              <w:jc w:val="right"/>
              <w:rPr>
                <w:del w:id="879" w:author="Perez Monforte, Sergio" w:date="2017-09-11T13:40:00Z"/>
                <w:rFonts w:ascii="Arial" w:hAnsi="Arial" w:cs="Arial"/>
                <w:sz w:val="18"/>
                <w:szCs w:val="18"/>
              </w:rPr>
            </w:pPr>
            <w:del w:id="880" w:author="Perez Monforte, Sergio" w:date="2017-09-11T13:40:00Z">
              <w:r w:rsidRPr="008743AB" w:rsidDel="007B6918">
                <w:rPr>
                  <w:rFonts w:ascii="Arial" w:hAnsi="Arial" w:cs="Arial"/>
                  <w:sz w:val="18"/>
                  <w:szCs w:val="18"/>
                </w:rPr>
                <w:delText>0.33</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A04" w14:textId="77777777" w:rsidR="00F67238" w:rsidRPr="008743AB" w:rsidDel="007B6918" w:rsidRDefault="00F67238" w:rsidP="00154F98">
            <w:pPr>
              <w:jc w:val="right"/>
              <w:rPr>
                <w:del w:id="881" w:author="Perez Monforte, Sergio" w:date="2017-09-11T13:40:00Z"/>
                <w:rFonts w:ascii="Arial" w:hAnsi="Arial" w:cs="Arial"/>
                <w:sz w:val="18"/>
                <w:szCs w:val="18"/>
              </w:rPr>
            </w:pPr>
            <w:del w:id="882"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A05" w14:textId="77777777" w:rsidR="00F67238" w:rsidRPr="008743AB" w:rsidDel="007B6918" w:rsidRDefault="00F67238" w:rsidP="00154F98">
            <w:pPr>
              <w:jc w:val="right"/>
              <w:rPr>
                <w:del w:id="883" w:author="Perez Monforte, Sergio" w:date="2017-09-11T13:40:00Z"/>
                <w:rFonts w:ascii="Arial" w:hAnsi="Arial" w:cs="Arial"/>
                <w:sz w:val="18"/>
                <w:szCs w:val="18"/>
              </w:rPr>
            </w:pPr>
            <w:del w:id="884" w:author="Perez Monforte, Sergio" w:date="2017-09-11T13:40:00Z">
              <w:r w:rsidRPr="008743AB" w:rsidDel="007B6918">
                <w:rPr>
                  <w:rFonts w:ascii="Arial" w:hAnsi="Arial" w:cs="Arial"/>
                  <w:sz w:val="18"/>
                  <w:szCs w:val="18"/>
                </w:rPr>
                <w:delText>16.60%</w:delText>
              </w:r>
            </w:del>
          </w:p>
        </w:tc>
        <w:tc>
          <w:tcPr>
            <w:tcW w:w="981" w:type="dxa"/>
            <w:tcBorders>
              <w:top w:val="nil"/>
              <w:left w:val="nil"/>
              <w:bottom w:val="single" w:sz="4" w:space="0" w:color="auto"/>
              <w:right w:val="single" w:sz="4" w:space="0" w:color="auto"/>
            </w:tcBorders>
            <w:shd w:val="clear" w:color="auto" w:fill="auto"/>
            <w:vAlign w:val="bottom"/>
            <w:hideMark/>
          </w:tcPr>
          <w:p w14:paraId="5D69AA06" w14:textId="77777777" w:rsidR="00F67238" w:rsidRPr="008743AB" w:rsidDel="007B6918" w:rsidRDefault="00F67238" w:rsidP="00154F98">
            <w:pPr>
              <w:jc w:val="right"/>
              <w:rPr>
                <w:del w:id="885" w:author="Perez Monforte, Sergio" w:date="2017-09-11T13:40:00Z"/>
                <w:rFonts w:ascii="Arial" w:hAnsi="Arial" w:cs="Arial"/>
                <w:sz w:val="18"/>
                <w:szCs w:val="18"/>
              </w:rPr>
            </w:pPr>
            <w:del w:id="886"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4" w:space="0" w:color="auto"/>
              <w:right w:val="single" w:sz="4" w:space="0" w:color="auto"/>
            </w:tcBorders>
            <w:shd w:val="clear" w:color="auto" w:fill="auto"/>
            <w:vAlign w:val="bottom"/>
            <w:hideMark/>
          </w:tcPr>
          <w:p w14:paraId="5D69AA07" w14:textId="77777777" w:rsidR="00F67238" w:rsidRPr="008743AB" w:rsidDel="007B6918" w:rsidRDefault="00F67238" w:rsidP="00154F98">
            <w:pPr>
              <w:jc w:val="right"/>
              <w:rPr>
                <w:del w:id="887" w:author="Perez Monforte, Sergio" w:date="2017-09-11T13:40:00Z"/>
                <w:rFonts w:ascii="Arial" w:hAnsi="Arial" w:cs="Arial"/>
                <w:sz w:val="18"/>
                <w:szCs w:val="18"/>
              </w:rPr>
            </w:pPr>
            <w:del w:id="888"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A08" w14:textId="77777777" w:rsidR="00F67238" w:rsidRPr="008743AB" w:rsidDel="007B6918" w:rsidRDefault="00F67238" w:rsidP="00154F98">
            <w:pPr>
              <w:jc w:val="right"/>
              <w:rPr>
                <w:del w:id="889" w:author="Perez Monforte, Sergio" w:date="2017-09-11T13:40:00Z"/>
                <w:rFonts w:ascii="Arial" w:hAnsi="Arial" w:cs="Arial"/>
                <w:sz w:val="18"/>
                <w:szCs w:val="18"/>
              </w:rPr>
            </w:pPr>
            <w:del w:id="890"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A09" w14:textId="77777777" w:rsidR="00F67238" w:rsidRPr="008743AB" w:rsidDel="007B6918" w:rsidRDefault="00F67238" w:rsidP="00154F98">
            <w:pPr>
              <w:jc w:val="right"/>
              <w:rPr>
                <w:del w:id="891" w:author="Perez Monforte, Sergio" w:date="2017-09-11T13:40:00Z"/>
                <w:rFonts w:ascii="Arial" w:hAnsi="Arial" w:cs="Arial"/>
                <w:sz w:val="18"/>
                <w:szCs w:val="18"/>
              </w:rPr>
            </w:pPr>
            <w:del w:id="892" w:author="Perez Monforte, Sergio" w:date="2017-09-11T13:40:00Z">
              <w:r w:rsidRPr="008743AB" w:rsidDel="007B6918">
                <w:rPr>
                  <w:rFonts w:ascii="Arial" w:hAnsi="Arial" w:cs="Arial"/>
                  <w:sz w:val="18"/>
                  <w:szCs w:val="18"/>
                </w:rPr>
                <w:delText>4658</w:delText>
              </w:r>
            </w:del>
          </w:p>
        </w:tc>
      </w:tr>
      <w:tr w:rsidR="00F67238" w:rsidRPr="00F67238" w:rsidDel="007B6918" w14:paraId="5D69AA18" w14:textId="77777777" w:rsidTr="008743AB">
        <w:trPr>
          <w:trHeight w:val="288"/>
          <w:del w:id="893" w:author="Perez Monforte, Sergio" w:date="2017-09-11T13:40:00Z"/>
        </w:trPr>
        <w:tc>
          <w:tcPr>
            <w:tcW w:w="1206" w:type="dxa"/>
            <w:tcBorders>
              <w:top w:val="nil"/>
              <w:left w:val="single" w:sz="4" w:space="0" w:color="auto"/>
              <w:bottom w:val="single" w:sz="4" w:space="0" w:color="auto"/>
              <w:right w:val="single" w:sz="4" w:space="0" w:color="auto"/>
            </w:tcBorders>
            <w:shd w:val="clear" w:color="auto" w:fill="auto"/>
            <w:vAlign w:val="bottom"/>
            <w:hideMark/>
          </w:tcPr>
          <w:p w14:paraId="5D69AA0B" w14:textId="77777777" w:rsidR="00F67238" w:rsidRPr="008743AB" w:rsidDel="007B6918" w:rsidRDefault="00F67238" w:rsidP="00154F98">
            <w:pPr>
              <w:jc w:val="right"/>
              <w:rPr>
                <w:del w:id="894" w:author="Perez Monforte, Sergio" w:date="2017-09-11T13:40:00Z"/>
                <w:rFonts w:ascii="Arial" w:hAnsi="Arial" w:cs="Arial"/>
                <w:sz w:val="18"/>
                <w:szCs w:val="18"/>
              </w:rPr>
            </w:pPr>
            <w:del w:id="895"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A0C" w14:textId="77777777" w:rsidR="00F67238" w:rsidRPr="008743AB" w:rsidDel="007B6918" w:rsidRDefault="00F67238" w:rsidP="00154F98">
            <w:pPr>
              <w:jc w:val="right"/>
              <w:rPr>
                <w:del w:id="896" w:author="Perez Monforte, Sergio" w:date="2017-09-11T13:40:00Z"/>
                <w:rFonts w:ascii="Arial" w:hAnsi="Arial" w:cs="Arial"/>
                <w:sz w:val="18"/>
                <w:szCs w:val="18"/>
              </w:rPr>
            </w:pPr>
            <w:del w:id="897"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4" w:space="0" w:color="auto"/>
              <w:right w:val="single" w:sz="4" w:space="0" w:color="auto"/>
            </w:tcBorders>
            <w:shd w:val="clear" w:color="auto" w:fill="auto"/>
            <w:vAlign w:val="bottom"/>
            <w:hideMark/>
          </w:tcPr>
          <w:p w14:paraId="5D69AA0D" w14:textId="77777777" w:rsidR="00F67238" w:rsidRPr="008743AB" w:rsidDel="007B6918" w:rsidRDefault="00F67238" w:rsidP="00154F98">
            <w:pPr>
              <w:jc w:val="right"/>
              <w:rPr>
                <w:del w:id="898" w:author="Perez Monforte, Sergio" w:date="2017-09-11T13:40:00Z"/>
                <w:rFonts w:ascii="Arial" w:hAnsi="Arial" w:cs="Arial"/>
                <w:sz w:val="18"/>
                <w:szCs w:val="18"/>
              </w:rPr>
            </w:pPr>
            <w:del w:id="899" w:author="Perez Monforte, Sergio" w:date="2017-09-11T13:40:00Z">
              <w:r w:rsidRPr="008743AB" w:rsidDel="007B6918">
                <w:rPr>
                  <w:rFonts w:ascii="Arial" w:hAnsi="Arial" w:cs="Arial"/>
                  <w:sz w:val="18"/>
                  <w:szCs w:val="18"/>
                </w:rPr>
                <w:delText>20</w:delText>
              </w:r>
            </w:del>
          </w:p>
        </w:tc>
        <w:tc>
          <w:tcPr>
            <w:tcW w:w="926" w:type="dxa"/>
            <w:tcBorders>
              <w:top w:val="nil"/>
              <w:left w:val="nil"/>
              <w:bottom w:val="single" w:sz="4" w:space="0" w:color="auto"/>
              <w:right w:val="single" w:sz="4" w:space="0" w:color="auto"/>
            </w:tcBorders>
            <w:shd w:val="clear" w:color="auto" w:fill="auto"/>
            <w:vAlign w:val="bottom"/>
            <w:hideMark/>
          </w:tcPr>
          <w:p w14:paraId="5D69AA0E" w14:textId="77777777" w:rsidR="00F67238" w:rsidRPr="008743AB" w:rsidDel="007B6918" w:rsidRDefault="00F67238" w:rsidP="00154F98">
            <w:pPr>
              <w:jc w:val="right"/>
              <w:rPr>
                <w:del w:id="900" w:author="Perez Monforte, Sergio" w:date="2017-09-11T13:40:00Z"/>
                <w:rFonts w:ascii="Arial" w:hAnsi="Arial" w:cs="Arial"/>
                <w:sz w:val="18"/>
                <w:szCs w:val="18"/>
              </w:rPr>
            </w:pPr>
            <w:del w:id="901" w:author="Perez Monforte, Sergio" w:date="2017-09-11T13:40:00Z">
              <w:r w:rsidRPr="008743AB" w:rsidDel="007B6918">
                <w:rPr>
                  <w:rFonts w:ascii="Arial" w:hAnsi="Arial" w:cs="Arial"/>
                  <w:sz w:val="18"/>
                  <w:szCs w:val="18"/>
                </w:rPr>
                <w:delText>15</w:delText>
              </w:r>
            </w:del>
          </w:p>
        </w:tc>
        <w:tc>
          <w:tcPr>
            <w:tcW w:w="1446" w:type="dxa"/>
            <w:tcBorders>
              <w:top w:val="nil"/>
              <w:left w:val="nil"/>
              <w:bottom w:val="single" w:sz="4" w:space="0" w:color="auto"/>
              <w:right w:val="single" w:sz="4" w:space="0" w:color="auto"/>
            </w:tcBorders>
            <w:shd w:val="clear" w:color="auto" w:fill="auto"/>
            <w:vAlign w:val="bottom"/>
            <w:hideMark/>
          </w:tcPr>
          <w:p w14:paraId="5D69AA0F" w14:textId="77777777" w:rsidR="00F67238" w:rsidRPr="008743AB" w:rsidDel="007B6918" w:rsidRDefault="00F67238" w:rsidP="00154F98">
            <w:pPr>
              <w:jc w:val="right"/>
              <w:rPr>
                <w:del w:id="902" w:author="Perez Monforte, Sergio" w:date="2017-09-11T13:40:00Z"/>
                <w:rFonts w:ascii="Arial" w:hAnsi="Arial" w:cs="Arial"/>
                <w:sz w:val="18"/>
                <w:szCs w:val="18"/>
              </w:rPr>
            </w:pPr>
            <w:del w:id="903" w:author="Perez Monforte, Sergio" w:date="2017-09-11T13:40:00Z">
              <w:r w:rsidRPr="008743AB" w:rsidDel="007B6918">
                <w:rPr>
                  <w:rFonts w:ascii="Arial" w:hAnsi="Arial" w:cs="Arial"/>
                  <w:sz w:val="18"/>
                  <w:szCs w:val="18"/>
                </w:rPr>
                <w:delText>30</w:delText>
              </w:r>
            </w:del>
          </w:p>
        </w:tc>
        <w:tc>
          <w:tcPr>
            <w:tcW w:w="1379" w:type="dxa"/>
            <w:tcBorders>
              <w:top w:val="nil"/>
              <w:left w:val="nil"/>
              <w:bottom w:val="single" w:sz="4" w:space="0" w:color="auto"/>
              <w:right w:val="single" w:sz="4" w:space="0" w:color="auto"/>
            </w:tcBorders>
            <w:shd w:val="clear" w:color="auto" w:fill="auto"/>
            <w:vAlign w:val="bottom"/>
            <w:hideMark/>
          </w:tcPr>
          <w:p w14:paraId="5D69AA10" w14:textId="77777777" w:rsidR="00F67238" w:rsidRPr="008743AB" w:rsidDel="007B6918" w:rsidRDefault="00F67238" w:rsidP="00154F98">
            <w:pPr>
              <w:jc w:val="right"/>
              <w:rPr>
                <w:del w:id="904" w:author="Perez Monforte, Sergio" w:date="2017-09-11T13:40:00Z"/>
                <w:rFonts w:ascii="Arial" w:hAnsi="Arial" w:cs="Arial"/>
                <w:sz w:val="18"/>
                <w:szCs w:val="18"/>
              </w:rPr>
            </w:pPr>
            <w:del w:id="905"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4" w:space="0" w:color="auto"/>
              <w:right w:val="single" w:sz="4" w:space="0" w:color="auto"/>
            </w:tcBorders>
            <w:shd w:val="clear" w:color="auto" w:fill="auto"/>
            <w:vAlign w:val="bottom"/>
            <w:hideMark/>
          </w:tcPr>
          <w:p w14:paraId="5D69AA11" w14:textId="77777777" w:rsidR="00F67238" w:rsidRPr="008743AB" w:rsidDel="007B6918" w:rsidRDefault="00F67238" w:rsidP="00154F98">
            <w:pPr>
              <w:jc w:val="right"/>
              <w:rPr>
                <w:del w:id="906" w:author="Perez Monforte, Sergio" w:date="2017-09-11T13:40:00Z"/>
                <w:rFonts w:ascii="Arial" w:hAnsi="Arial" w:cs="Arial"/>
                <w:sz w:val="18"/>
                <w:szCs w:val="18"/>
              </w:rPr>
            </w:pPr>
            <w:del w:id="907" w:author="Perez Monforte, Sergio" w:date="2017-09-11T13:40:00Z">
              <w:r w:rsidRPr="008743AB" w:rsidDel="007B6918">
                <w:rPr>
                  <w:rFonts w:ascii="Arial" w:hAnsi="Arial" w:cs="Arial"/>
                  <w:sz w:val="18"/>
                  <w:szCs w:val="18"/>
                </w:rPr>
                <w:delText>0.46</w:delText>
              </w:r>
            </w:del>
          </w:p>
        </w:tc>
        <w:tc>
          <w:tcPr>
            <w:tcW w:w="1447" w:type="dxa"/>
            <w:gridSpan w:val="2"/>
            <w:tcBorders>
              <w:top w:val="nil"/>
              <w:left w:val="nil"/>
              <w:bottom w:val="single" w:sz="4" w:space="0" w:color="auto"/>
              <w:right w:val="single" w:sz="4" w:space="0" w:color="auto"/>
            </w:tcBorders>
            <w:shd w:val="clear" w:color="auto" w:fill="auto"/>
            <w:vAlign w:val="bottom"/>
            <w:hideMark/>
          </w:tcPr>
          <w:p w14:paraId="5D69AA12" w14:textId="77777777" w:rsidR="00F67238" w:rsidRPr="008743AB" w:rsidDel="007B6918" w:rsidRDefault="00F67238" w:rsidP="00154F98">
            <w:pPr>
              <w:jc w:val="right"/>
              <w:rPr>
                <w:del w:id="908" w:author="Perez Monforte, Sergio" w:date="2017-09-11T13:40:00Z"/>
                <w:rFonts w:ascii="Arial" w:hAnsi="Arial" w:cs="Arial"/>
                <w:sz w:val="18"/>
                <w:szCs w:val="18"/>
              </w:rPr>
            </w:pPr>
            <w:del w:id="909"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4" w:space="0" w:color="auto"/>
              <w:right w:val="single" w:sz="4" w:space="0" w:color="auto"/>
            </w:tcBorders>
            <w:shd w:val="clear" w:color="auto" w:fill="auto"/>
            <w:vAlign w:val="bottom"/>
            <w:hideMark/>
          </w:tcPr>
          <w:p w14:paraId="5D69AA13" w14:textId="77777777" w:rsidR="00F67238" w:rsidRPr="008743AB" w:rsidDel="007B6918" w:rsidRDefault="00F67238" w:rsidP="00154F98">
            <w:pPr>
              <w:jc w:val="right"/>
              <w:rPr>
                <w:del w:id="910" w:author="Perez Monforte, Sergio" w:date="2017-09-11T13:40:00Z"/>
                <w:rFonts w:ascii="Arial" w:hAnsi="Arial" w:cs="Arial"/>
                <w:sz w:val="18"/>
                <w:szCs w:val="18"/>
              </w:rPr>
            </w:pPr>
            <w:del w:id="911" w:author="Perez Monforte, Sergio" w:date="2017-09-11T13:40:00Z">
              <w:r w:rsidRPr="008743AB" w:rsidDel="007B6918">
                <w:rPr>
                  <w:rFonts w:ascii="Arial" w:hAnsi="Arial" w:cs="Arial"/>
                  <w:sz w:val="18"/>
                  <w:szCs w:val="18"/>
                </w:rPr>
                <w:delText>22.80%</w:delText>
              </w:r>
            </w:del>
          </w:p>
        </w:tc>
        <w:tc>
          <w:tcPr>
            <w:tcW w:w="981" w:type="dxa"/>
            <w:tcBorders>
              <w:top w:val="nil"/>
              <w:left w:val="nil"/>
              <w:bottom w:val="single" w:sz="4" w:space="0" w:color="auto"/>
              <w:right w:val="single" w:sz="4" w:space="0" w:color="auto"/>
            </w:tcBorders>
            <w:shd w:val="clear" w:color="auto" w:fill="auto"/>
            <w:vAlign w:val="bottom"/>
            <w:hideMark/>
          </w:tcPr>
          <w:p w14:paraId="5D69AA14" w14:textId="77777777" w:rsidR="00F67238" w:rsidRPr="008743AB" w:rsidDel="007B6918" w:rsidRDefault="00F67238" w:rsidP="00154F98">
            <w:pPr>
              <w:jc w:val="right"/>
              <w:rPr>
                <w:del w:id="912" w:author="Perez Monforte, Sergio" w:date="2017-09-11T13:40:00Z"/>
                <w:rFonts w:ascii="Arial" w:hAnsi="Arial" w:cs="Arial"/>
                <w:sz w:val="18"/>
                <w:szCs w:val="18"/>
              </w:rPr>
            </w:pPr>
            <w:del w:id="913" w:author="Perez Monforte, Sergio" w:date="2017-09-11T13:40:00Z">
              <w:r w:rsidRPr="008743AB" w:rsidDel="007B6918">
                <w:rPr>
                  <w:rFonts w:ascii="Arial" w:hAnsi="Arial" w:cs="Arial"/>
                  <w:sz w:val="18"/>
                  <w:szCs w:val="18"/>
                </w:rPr>
                <w:delText>2250</w:delText>
              </w:r>
            </w:del>
          </w:p>
        </w:tc>
        <w:tc>
          <w:tcPr>
            <w:tcW w:w="1360" w:type="dxa"/>
            <w:tcBorders>
              <w:top w:val="nil"/>
              <w:left w:val="nil"/>
              <w:bottom w:val="single" w:sz="4" w:space="0" w:color="auto"/>
              <w:right w:val="single" w:sz="4" w:space="0" w:color="auto"/>
            </w:tcBorders>
            <w:shd w:val="clear" w:color="auto" w:fill="auto"/>
            <w:vAlign w:val="bottom"/>
            <w:hideMark/>
          </w:tcPr>
          <w:p w14:paraId="5D69AA15" w14:textId="77777777" w:rsidR="00F67238" w:rsidRPr="008743AB" w:rsidDel="007B6918" w:rsidRDefault="00F67238" w:rsidP="00154F98">
            <w:pPr>
              <w:jc w:val="right"/>
              <w:rPr>
                <w:del w:id="914" w:author="Perez Monforte, Sergio" w:date="2017-09-11T13:40:00Z"/>
                <w:rFonts w:ascii="Arial" w:hAnsi="Arial" w:cs="Arial"/>
                <w:sz w:val="18"/>
                <w:szCs w:val="18"/>
              </w:rPr>
            </w:pPr>
            <w:del w:id="915"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4" w:space="0" w:color="auto"/>
              <w:right w:val="single" w:sz="4" w:space="0" w:color="auto"/>
            </w:tcBorders>
            <w:shd w:val="clear" w:color="auto" w:fill="auto"/>
            <w:vAlign w:val="bottom"/>
            <w:hideMark/>
          </w:tcPr>
          <w:p w14:paraId="5D69AA16" w14:textId="77777777" w:rsidR="00F67238" w:rsidRPr="008743AB" w:rsidDel="007B6918" w:rsidRDefault="00F67238" w:rsidP="00154F98">
            <w:pPr>
              <w:jc w:val="right"/>
              <w:rPr>
                <w:del w:id="916" w:author="Perez Monforte, Sergio" w:date="2017-09-11T13:40:00Z"/>
                <w:rFonts w:ascii="Arial" w:hAnsi="Arial" w:cs="Arial"/>
                <w:sz w:val="18"/>
                <w:szCs w:val="18"/>
              </w:rPr>
            </w:pPr>
            <w:del w:id="917"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4" w:space="0" w:color="auto"/>
              <w:right w:val="single" w:sz="8" w:space="0" w:color="auto"/>
            </w:tcBorders>
            <w:shd w:val="clear" w:color="auto" w:fill="auto"/>
            <w:noWrap/>
            <w:vAlign w:val="bottom"/>
            <w:hideMark/>
          </w:tcPr>
          <w:p w14:paraId="5D69AA17" w14:textId="77777777" w:rsidR="00F67238" w:rsidRPr="008743AB" w:rsidDel="007B6918" w:rsidRDefault="00F67238" w:rsidP="00154F98">
            <w:pPr>
              <w:jc w:val="right"/>
              <w:rPr>
                <w:del w:id="918" w:author="Perez Monforte, Sergio" w:date="2017-09-11T13:40:00Z"/>
                <w:rFonts w:ascii="Arial" w:hAnsi="Arial" w:cs="Arial"/>
                <w:sz w:val="18"/>
                <w:szCs w:val="18"/>
              </w:rPr>
            </w:pPr>
            <w:del w:id="919" w:author="Perez Monforte, Sergio" w:date="2017-09-11T13:40:00Z">
              <w:r w:rsidRPr="008743AB" w:rsidDel="007B6918">
                <w:rPr>
                  <w:rFonts w:ascii="Arial" w:hAnsi="Arial" w:cs="Arial"/>
                  <w:sz w:val="18"/>
                  <w:szCs w:val="18"/>
                </w:rPr>
                <w:delText>3105</w:delText>
              </w:r>
            </w:del>
          </w:p>
        </w:tc>
      </w:tr>
      <w:tr w:rsidR="00F67238" w:rsidRPr="00F67238" w:rsidDel="007B6918" w14:paraId="5D69AA26" w14:textId="77777777" w:rsidTr="008743AB">
        <w:trPr>
          <w:trHeight w:val="300"/>
          <w:del w:id="920" w:author="Perez Monforte, Sergio" w:date="2017-09-11T13:40:00Z"/>
        </w:trPr>
        <w:tc>
          <w:tcPr>
            <w:tcW w:w="1206" w:type="dxa"/>
            <w:tcBorders>
              <w:top w:val="nil"/>
              <w:left w:val="single" w:sz="4" w:space="0" w:color="auto"/>
              <w:bottom w:val="single" w:sz="8" w:space="0" w:color="auto"/>
              <w:right w:val="single" w:sz="4" w:space="0" w:color="auto"/>
            </w:tcBorders>
            <w:shd w:val="clear" w:color="auto" w:fill="auto"/>
            <w:vAlign w:val="bottom"/>
            <w:hideMark/>
          </w:tcPr>
          <w:p w14:paraId="5D69AA19" w14:textId="77777777" w:rsidR="00F67238" w:rsidRPr="008743AB" w:rsidDel="007B6918" w:rsidRDefault="00F67238" w:rsidP="00154F98">
            <w:pPr>
              <w:jc w:val="right"/>
              <w:rPr>
                <w:del w:id="921" w:author="Perez Monforte, Sergio" w:date="2017-09-11T13:40:00Z"/>
                <w:rFonts w:ascii="Arial" w:hAnsi="Arial" w:cs="Arial"/>
                <w:sz w:val="18"/>
                <w:szCs w:val="18"/>
              </w:rPr>
            </w:pPr>
            <w:del w:id="922"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8" w:space="0" w:color="auto"/>
              <w:right w:val="single" w:sz="4" w:space="0" w:color="auto"/>
            </w:tcBorders>
            <w:shd w:val="clear" w:color="auto" w:fill="auto"/>
            <w:vAlign w:val="bottom"/>
            <w:hideMark/>
          </w:tcPr>
          <w:p w14:paraId="5D69AA1A" w14:textId="77777777" w:rsidR="00F67238" w:rsidRPr="008743AB" w:rsidDel="007B6918" w:rsidRDefault="00F67238" w:rsidP="00154F98">
            <w:pPr>
              <w:jc w:val="right"/>
              <w:rPr>
                <w:del w:id="923" w:author="Perez Monforte, Sergio" w:date="2017-09-11T13:40:00Z"/>
                <w:rFonts w:ascii="Arial" w:hAnsi="Arial" w:cs="Arial"/>
                <w:sz w:val="18"/>
                <w:szCs w:val="18"/>
              </w:rPr>
            </w:pPr>
            <w:del w:id="924" w:author="Perez Monforte, Sergio" w:date="2017-09-11T13:40:00Z">
              <w:r w:rsidRPr="008743AB" w:rsidDel="007B6918">
                <w:rPr>
                  <w:rFonts w:ascii="Arial" w:hAnsi="Arial" w:cs="Arial"/>
                  <w:sz w:val="18"/>
                  <w:szCs w:val="18"/>
                </w:rPr>
                <w:delText>20</w:delText>
              </w:r>
            </w:del>
          </w:p>
        </w:tc>
        <w:tc>
          <w:tcPr>
            <w:tcW w:w="1080" w:type="dxa"/>
            <w:tcBorders>
              <w:top w:val="nil"/>
              <w:left w:val="nil"/>
              <w:bottom w:val="single" w:sz="8" w:space="0" w:color="auto"/>
              <w:right w:val="single" w:sz="4" w:space="0" w:color="auto"/>
            </w:tcBorders>
            <w:shd w:val="clear" w:color="auto" w:fill="auto"/>
            <w:vAlign w:val="bottom"/>
            <w:hideMark/>
          </w:tcPr>
          <w:p w14:paraId="5D69AA1B" w14:textId="77777777" w:rsidR="00F67238" w:rsidRPr="008743AB" w:rsidDel="007B6918" w:rsidRDefault="00F67238" w:rsidP="00154F98">
            <w:pPr>
              <w:jc w:val="right"/>
              <w:rPr>
                <w:del w:id="925" w:author="Perez Monforte, Sergio" w:date="2017-09-11T13:40:00Z"/>
                <w:rFonts w:ascii="Arial" w:hAnsi="Arial" w:cs="Arial"/>
                <w:sz w:val="18"/>
                <w:szCs w:val="18"/>
              </w:rPr>
            </w:pPr>
            <w:del w:id="926" w:author="Perez Monforte, Sergio" w:date="2017-09-11T13:40:00Z">
              <w:r w:rsidRPr="008743AB" w:rsidDel="007B6918">
                <w:rPr>
                  <w:rFonts w:ascii="Arial" w:hAnsi="Arial" w:cs="Arial"/>
                  <w:sz w:val="18"/>
                  <w:szCs w:val="18"/>
                </w:rPr>
                <w:delText>20</w:delText>
              </w:r>
            </w:del>
          </w:p>
        </w:tc>
        <w:tc>
          <w:tcPr>
            <w:tcW w:w="926" w:type="dxa"/>
            <w:tcBorders>
              <w:top w:val="nil"/>
              <w:left w:val="nil"/>
              <w:bottom w:val="single" w:sz="8" w:space="0" w:color="auto"/>
              <w:right w:val="single" w:sz="4" w:space="0" w:color="auto"/>
            </w:tcBorders>
            <w:shd w:val="clear" w:color="auto" w:fill="auto"/>
            <w:vAlign w:val="bottom"/>
            <w:hideMark/>
          </w:tcPr>
          <w:p w14:paraId="5D69AA1C" w14:textId="77777777" w:rsidR="00F67238" w:rsidRPr="008743AB" w:rsidDel="007B6918" w:rsidRDefault="00F67238" w:rsidP="00154F98">
            <w:pPr>
              <w:jc w:val="right"/>
              <w:rPr>
                <w:del w:id="927" w:author="Perez Monforte, Sergio" w:date="2017-09-11T13:40:00Z"/>
                <w:rFonts w:ascii="Arial" w:hAnsi="Arial" w:cs="Arial"/>
                <w:sz w:val="18"/>
                <w:szCs w:val="18"/>
              </w:rPr>
            </w:pPr>
            <w:del w:id="928" w:author="Perez Monforte, Sergio" w:date="2017-09-11T13:40:00Z">
              <w:r w:rsidRPr="008743AB" w:rsidDel="007B6918">
                <w:rPr>
                  <w:rFonts w:ascii="Arial" w:hAnsi="Arial" w:cs="Arial"/>
                  <w:sz w:val="18"/>
                  <w:szCs w:val="18"/>
                </w:rPr>
                <w:delText>15</w:delText>
              </w:r>
            </w:del>
          </w:p>
        </w:tc>
        <w:tc>
          <w:tcPr>
            <w:tcW w:w="1446" w:type="dxa"/>
            <w:tcBorders>
              <w:top w:val="nil"/>
              <w:left w:val="nil"/>
              <w:bottom w:val="single" w:sz="8" w:space="0" w:color="auto"/>
              <w:right w:val="single" w:sz="4" w:space="0" w:color="auto"/>
            </w:tcBorders>
            <w:shd w:val="clear" w:color="auto" w:fill="auto"/>
            <w:vAlign w:val="bottom"/>
            <w:hideMark/>
          </w:tcPr>
          <w:p w14:paraId="5D69AA1D" w14:textId="77777777" w:rsidR="00F67238" w:rsidRPr="008743AB" w:rsidDel="007B6918" w:rsidRDefault="00F67238" w:rsidP="00154F98">
            <w:pPr>
              <w:jc w:val="right"/>
              <w:rPr>
                <w:del w:id="929" w:author="Perez Monforte, Sergio" w:date="2017-09-11T13:40:00Z"/>
                <w:rFonts w:ascii="Arial" w:hAnsi="Arial" w:cs="Arial"/>
                <w:sz w:val="18"/>
                <w:szCs w:val="18"/>
              </w:rPr>
            </w:pPr>
            <w:del w:id="930" w:author="Perez Monforte, Sergio" w:date="2017-09-11T13:40:00Z">
              <w:r w:rsidRPr="008743AB" w:rsidDel="007B6918">
                <w:rPr>
                  <w:rFonts w:ascii="Arial" w:hAnsi="Arial" w:cs="Arial"/>
                  <w:sz w:val="18"/>
                  <w:szCs w:val="18"/>
                </w:rPr>
                <w:delText>45</w:delText>
              </w:r>
            </w:del>
          </w:p>
        </w:tc>
        <w:tc>
          <w:tcPr>
            <w:tcW w:w="1379" w:type="dxa"/>
            <w:tcBorders>
              <w:top w:val="nil"/>
              <w:left w:val="nil"/>
              <w:bottom w:val="single" w:sz="8" w:space="0" w:color="auto"/>
              <w:right w:val="single" w:sz="4" w:space="0" w:color="auto"/>
            </w:tcBorders>
            <w:shd w:val="clear" w:color="auto" w:fill="auto"/>
            <w:vAlign w:val="bottom"/>
            <w:hideMark/>
          </w:tcPr>
          <w:p w14:paraId="5D69AA1E" w14:textId="77777777" w:rsidR="00F67238" w:rsidRPr="008743AB" w:rsidDel="007B6918" w:rsidRDefault="00F67238" w:rsidP="00154F98">
            <w:pPr>
              <w:jc w:val="right"/>
              <w:rPr>
                <w:del w:id="931" w:author="Perez Monforte, Sergio" w:date="2017-09-11T13:40:00Z"/>
                <w:rFonts w:ascii="Arial" w:hAnsi="Arial" w:cs="Arial"/>
                <w:sz w:val="18"/>
                <w:szCs w:val="18"/>
              </w:rPr>
            </w:pPr>
            <w:del w:id="932" w:author="Perez Monforte, Sergio" w:date="2017-09-11T13:40:00Z">
              <w:r w:rsidRPr="008743AB" w:rsidDel="007B6918">
                <w:rPr>
                  <w:rFonts w:ascii="Arial" w:hAnsi="Arial" w:cs="Arial"/>
                  <w:sz w:val="18"/>
                  <w:szCs w:val="18"/>
                </w:rPr>
                <w:delText>0.2</w:delText>
              </w:r>
            </w:del>
          </w:p>
        </w:tc>
        <w:tc>
          <w:tcPr>
            <w:tcW w:w="1372" w:type="dxa"/>
            <w:tcBorders>
              <w:top w:val="nil"/>
              <w:left w:val="nil"/>
              <w:bottom w:val="single" w:sz="8" w:space="0" w:color="auto"/>
              <w:right w:val="single" w:sz="4" w:space="0" w:color="auto"/>
            </w:tcBorders>
            <w:shd w:val="clear" w:color="auto" w:fill="auto"/>
            <w:vAlign w:val="bottom"/>
            <w:hideMark/>
          </w:tcPr>
          <w:p w14:paraId="5D69AA1F" w14:textId="77777777" w:rsidR="00F67238" w:rsidRPr="008743AB" w:rsidDel="007B6918" w:rsidRDefault="00F67238" w:rsidP="00154F98">
            <w:pPr>
              <w:jc w:val="right"/>
              <w:rPr>
                <w:del w:id="933" w:author="Perez Monforte, Sergio" w:date="2017-09-11T13:40:00Z"/>
                <w:rFonts w:ascii="Arial" w:hAnsi="Arial" w:cs="Arial"/>
                <w:sz w:val="18"/>
                <w:szCs w:val="18"/>
              </w:rPr>
            </w:pPr>
            <w:del w:id="934" w:author="Perez Monforte, Sergio" w:date="2017-09-11T13:40:00Z">
              <w:r w:rsidRPr="008743AB" w:rsidDel="007B6918">
                <w:rPr>
                  <w:rFonts w:ascii="Arial" w:hAnsi="Arial" w:cs="Arial"/>
                  <w:sz w:val="18"/>
                  <w:szCs w:val="18"/>
                </w:rPr>
                <w:delText>0.45</w:delText>
              </w:r>
            </w:del>
          </w:p>
        </w:tc>
        <w:tc>
          <w:tcPr>
            <w:tcW w:w="1447" w:type="dxa"/>
            <w:gridSpan w:val="2"/>
            <w:tcBorders>
              <w:top w:val="nil"/>
              <w:left w:val="nil"/>
              <w:bottom w:val="single" w:sz="8" w:space="0" w:color="auto"/>
              <w:right w:val="single" w:sz="4" w:space="0" w:color="auto"/>
            </w:tcBorders>
            <w:shd w:val="clear" w:color="auto" w:fill="auto"/>
            <w:vAlign w:val="bottom"/>
            <w:hideMark/>
          </w:tcPr>
          <w:p w14:paraId="5D69AA20" w14:textId="77777777" w:rsidR="00F67238" w:rsidRPr="008743AB" w:rsidDel="007B6918" w:rsidRDefault="00F67238" w:rsidP="00154F98">
            <w:pPr>
              <w:jc w:val="right"/>
              <w:rPr>
                <w:del w:id="935" w:author="Perez Monforte, Sergio" w:date="2017-09-11T13:40:00Z"/>
                <w:rFonts w:ascii="Arial" w:hAnsi="Arial" w:cs="Arial"/>
                <w:sz w:val="18"/>
                <w:szCs w:val="18"/>
              </w:rPr>
            </w:pPr>
            <w:del w:id="936" w:author="Perez Monforte, Sergio" w:date="2017-09-11T13:40:00Z">
              <w:r w:rsidRPr="008743AB" w:rsidDel="007B6918">
                <w:rPr>
                  <w:rFonts w:ascii="Arial" w:hAnsi="Arial" w:cs="Arial"/>
                  <w:sz w:val="18"/>
                  <w:szCs w:val="18"/>
                </w:rPr>
                <w:delText>50%</w:delText>
              </w:r>
            </w:del>
          </w:p>
        </w:tc>
        <w:tc>
          <w:tcPr>
            <w:tcW w:w="1116" w:type="dxa"/>
            <w:tcBorders>
              <w:top w:val="nil"/>
              <w:left w:val="nil"/>
              <w:bottom w:val="single" w:sz="8" w:space="0" w:color="auto"/>
              <w:right w:val="single" w:sz="4" w:space="0" w:color="auto"/>
            </w:tcBorders>
            <w:shd w:val="clear" w:color="auto" w:fill="auto"/>
            <w:vAlign w:val="bottom"/>
            <w:hideMark/>
          </w:tcPr>
          <w:p w14:paraId="5D69AA21" w14:textId="77777777" w:rsidR="00F67238" w:rsidRPr="008743AB" w:rsidDel="007B6918" w:rsidRDefault="00F67238" w:rsidP="00154F98">
            <w:pPr>
              <w:jc w:val="right"/>
              <w:rPr>
                <w:del w:id="937" w:author="Perez Monforte, Sergio" w:date="2017-09-11T13:40:00Z"/>
                <w:rFonts w:ascii="Arial" w:hAnsi="Arial" w:cs="Arial"/>
                <w:sz w:val="18"/>
                <w:szCs w:val="18"/>
              </w:rPr>
            </w:pPr>
            <w:del w:id="938" w:author="Perez Monforte, Sergio" w:date="2017-09-11T13:40:00Z">
              <w:r w:rsidRPr="008743AB" w:rsidDel="007B6918">
                <w:rPr>
                  <w:rFonts w:ascii="Arial" w:hAnsi="Arial" w:cs="Arial"/>
                  <w:sz w:val="18"/>
                  <w:szCs w:val="18"/>
                </w:rPr>
                <w:delText>22.30%</w:delText>
              </w:r>
            </w:del>
          </w:p>
        </w:tc>
        <w:tc>
          <w:tcPr>
            <w:tcW w:w="981" w:type="dxa"/>
            <w:tcBorders>
              <w:top w:val="nil"/>
              <w:left w:val="nil"/>
              <w:bottom w:val="single" w:sz="8" w:space="0" w:color="auto"/>
              <w:right w:val="single" w:sz="4" w:space="0" w:color="auto"/>
            </w:tcBorders>
            <w:shd w:val="clear" w:color="auto" w:fill="auto"/>
            <w:vAlign w:val="bottom"/>
            <w:hideMark/>
          </w:tcPr>
          <w:p w14:paraId="5D69AA22" w14:textId="77777777" w:rsidR="00F67238" w:rsidRPr="008743AB" w:rsidDel="007B6918" w:rsidRDefault="00F67238" w:rsidP="00154F98">
            <w:pPr>
              <w:jc w:val="right"/>
              <w:rPr>
                <w:del w:id="939" w:author="Perez Monforte, Sergio" w:date="2017-09-11T13:40:00Z"/>
                <w:rFonts w:ascii="Arial" w:hAnsi="Arial" w:cs="Arial"/>
                <w:sz w:val="18"/>
                <w:szCs w:val="18"/>
              </w:rPr>
            </w:pPr>
            <w:del w:id="940" w:author="Perez Monforte, Sergio" w:date="2017-09-11T13:40:00Z">
              <w:r w:rsidRPr="008743AB" w:rsidDel="007B6918">
                <w:rPr>
                  <w:rFonts w:ascii="Arial" w:hAnsi="Arial" w:cs="Arial"/>
                  <w:sz w:val="18"/>
                  <w:szCs w:val="18"/>
                </w:rPr>
                <w:delText>3375</w:delText>
              </w:r>
            </w:del>
          </w:p>
        </w:tc>
        <w:tc>
          <w:tcPr>
            <w:tcW w:w="1360" w:type="dxa"/>
            <w:tcBorders>
              <w:top w:val="nil"/>
              <w:left w:val="nil"/>
              <w:bottom w:val="single" w:sz="8" w:space="0" w:color="auto"/>
              <w:right w:val="single" w:sz="4" w:space="0" w:color="auto"/>
            </w:tcBorders>
            <w:shd w:val="clear" w:color="auto" w:fill="auto"/>
            <w:vAlign w:val="bottom"/>
            <w:hideMark/>
          </w:tcPr>
          <w:p w14:paraId="5D69AA23" w14:textId="77777777" w:rsidR="00F67238" w:rsidRPr="008743AB" w:rsidDel="007B6918" w:rsidRDefault="00F67238" w:rsidP="00154F98">
            <w:pPr>
              <w:jc w:val="right"/>
              <w:rPr>
                <w:del w:id="941" w:author="Perez Monforte, Sergio" w:date="2017-09-11T13:40:00Z"/>
                <w:rFonts w:ascii="Arial" w:hAnsi="Arial" w:cs="Arial"/>
                <w:sz w:val="18"/>
                <w:szCs w:val="18"/>
              </w:rPr>
            </w:pPr>
            <w:del w:id="942" w:author="Perez Monforte, Sergio" w:date="2017-09-11T13:40:00Z">
              <w:r w:rsidRPr="008743AB" w:rsidDel="007B6918">
                <w:rPr>
                  <w:rFonts w:ascii="Arial" w:hAnsi="Arial" w:cs="Arial"/>
                  <w:sz w:val="18"/>
                  <w:szCs w:val="18"/>
                </w:rPr>
                <w:delText>1.15</w:delText>
              </w:r>
            </w:del>
          </w:p>
        </w:tc>
        <w:tc>
          <w:tcPr>
            <w:tcW w:w="1360" w:type="dxa"/>
            <w:tcBorders>
              <w:top w:val="nil"/>
              <w:left w:val="nil"/>
              <w:bottom w:val="single" w:sz="8" w:space="0" w:color="auto"/>
              <w:right w:val="single" w:sz="4" w:space="0" w:color="auto"/>
            </w:tcBorders>
            <w:shd w:val="clear" w:color="auto" w:fill="auto"/>
            <w:vAlign w:val="bottom"/>
            <w:hideMark/>
          </w:tcPr>
          <w:p w14:paraId="5D69AA24" w14:textId="77777777" w:rsidR="00F67238" w:rsidRPr="008743AB" w:rsidDel="007B6918" w:rsidRDefault="00F67238" w:rsidP="00154F98">
            <w:pPr>
              <w:jc w:val="right"/>
              <w:rPr>
                <w:del w:id="943" w:author="Perez Monforte, Sergio" w:date="2017-09-11T13:40:00Z"/>
                <w:rFonts w:ascii="Arial" w:hAnsi="Arial" w:cs="Arial"/>
                <w:sz w:val="18"/>
                <w:szCs w:val="18"/>
              </w:rPr>
            </w:pPr>
            <w:del w:id="944" w:author="Perez Monforte, Sergio" w:date="2017-09-11T13:40:00Z">
              <w:r w:rsidRPr="008743AB" w:rsidDel="007B6918">
                <w:rPr>
                  <w:rFonts w:ascii="Arial" w:hAnsi="Arial" w:cs="Arial"/>
                  <w:sz w:val="18"/>
                  <w:szCs w:val="18"/>
                </w:rPr>
                <w:delText>1.2</w:delText>
              </w:r>
            </w:del>
          </w:p>
        </w:tc>
        <w:tc>
          <w:tcPr>
            <w:tcW w:w="957" w:type="dxa"/>
            <w:tcBorders>
              <w:top w:val="nil"/>
              <w:left w:val="nil"/>
              <w:bottom w:val="single" w:sz="8" w:space="0" w:color="auto"/>
              <w:right w:val="single" w:sz="8" w:space="0" w:color="auto"/>
            </w:tcBorders>
            <w:shd w:val="clear" w:color="auto" w:fill="auto"/>
            <w:noWrap/>
            <w:vAlign w:val="bottom"/>
            <w:hideMark/>
          </w:tcPr>
          <w:p w14:paraId="5D69AA25" w14:textId="77777777" w:rsidR="00F67238" w:rsidRPr="008743AB" w:rsidDel="007B6918" w:rsidRDefault="00F67238" w:rsidP="00154F98">
            <w:pPr>
              <w:jc w:val="right"/>
              <w:rPr>
                <w:del w:id="945" w:author="Perez Monforte, Sergio" w:date="2017-09-11T13:40:00Z"/>
                <w:rFonts w:ascii="Arial" w:hAnsi="Arial" w:cs="Arial"/>
                <w:sz w:val="18"/>
                <w:szCs w:val="18"/>
              </w:rPr>
            </w:pPr>
            <w:del w:id="946" w:author="Perez Monforte, Sergio" w:date="2017-09-11T13:40:00Z">
              <w:r w:rsidRPr="008743AB" w:rsidDel="007B6918">
                <w:rPr>
                  <w:rFonts w:ascii="Arial" w:hAnsi="Arial" w:cs="Arial"/>
                  <w:sz w:val="18"/>
                  <w:szCs w:val="18"/>
                </w:rPr>
                <w:delText>4658</w:delText>
              </w:r>
            </w:del>
          </w:p>
        </w:tc>
      </w:tr>
    </w:tbl>
    <w:p w14:paraId="5D69AA27" w14:textId="77777777" w:rsidR="00F67238" w:rsidRPr="00F67238" w:rsidDel="007B6918" w:rsidRDefault="00F67238" w:rsidP="00F67238">
      <w:pPr>
        <w:pStyle w:val="ListParagraph"/>
        <w:jc w:val="both"/>
        <w:rPr>
          <w:del w:id="947" w:author="Perez Monforte, Sergio" w:date="2017-09-11T13:40:00Z"/>
          <w:rFonts w:ascii="Arial" w:hAnsi="Arial" w:cs="Arial"/>
          <w:b/>
          <w:sz w:val="22"/>
          <w:szCs w:val="22"/>
        </w:rPr>
      </w:pPr>
    </w:p>
    <w:p w14:paraId="5D69AA28" w14:textId="77777777" w:rsidR="00F67238" w:rsidRPr="00F67238" w:rsidDel="007B6918" w:rsidRDefault="00F67238" w:rsidP="00F67238">
      <w:pPr>
        <w:pStyle w:val="ListParagraph"/>
        <w:jc w:val="both"/>
        <w:rPr>
          <w:del w:id="948" w:author="Perez Monforte, Sergio" w:date="2017-09-11T13:40:00Z"/>
          <w:rFonts w:ascii="Arial" w:hAnsi="Arial" w:cs="Arial"/>
          <w:b/>
          <w:sz w:val="22"/>
          <w:szCs w:val="22"/>
        </w:rPr>
      </w:pPr>
    </w:p>
    <w:p w14:paraId="5D69AA29" w14:textId="77777777" w:rsidR="00F67238" w:rsidRPr="00F67238" w:rsidDel="007B6918" w:rsidRDefault="00F67238" w:rsidP="00F67238">
      <w:pPr>
        <w:rPr>
          <w:del w:id="949" w:author="Perez Monforte, Sergio" w:date="2017-09-11T13:40:00Z"/>
          <w:rFonts w:ascii="Arial" w:hAnsi="Arial" w:cs="Arial"/>
          <w:b/>
          <w:sz w:val="22"/>
          <w:szCs w:val="22"/>
        </w:rPr>
      </w:pPr>
      <w:del w:id="950" w:author="Perez Monforte, Sergio" w:date="2017-09-11T13:40:00Z">
        <w:r w:rsidRPr="00F67238" w:rsidDel="007B6918">
          <w:rPr>
            <w:rFonts w:ascii="Arial" w:hAnsi="Arial" w:cs="Arial"/>
            <w:b/>
            <w:sz w:val="22"/>
            <w:szCs w:val="22"/>
          </w:rPr>
          <w:br w:type="page"/>
        </w:r>
      </w:del>
    </w:p>
    <w:p w14:paraId="5D69AA2A" w14:textId="77777777" w:rsidR="008743AB" w:rsidRPr="000E18C8" w:rsidDel="007B6918" w:rsidRDefault="00F67238" w:rsidP="00212F82">
      <w:pPr>
        <w:pStyle w:val="ListParagraph"/>
        <w:ind w:left="0"/>
        <w:jc w:val="center"/>
        <w:rPr>
          <w:del w:id="951" w:author="Perez Monforte, Sergio" w:date="2017-09-11T13:40:00Z"/>
        </w:rPr>
      </w:pPr>
      <w:del w:id="952" w:author="Perez Monforte, Sergio" w:date="2017-09-11T13:40:00Z">
        <w:r w:rsidRPr="00212F82" w:rsidDel="007B6918">
          <w:rPr>
            <w:rFonts w:ascii="Arial" w:hAnsi="Arial" w:cs="Arial"/>
            <w:b/>
            <w:sz w:val="22"/>
            <w:szCs w:val="22"/>
          </w:rPr>
          <w:lastRenderedPageBreak/>
          <w:delText>Table 3. Sample sizes for infrastructure impacts</w:delText>
        </w:r>
      </w:del>
    </w:p>
    <w:tbl>
      <w:tblPr>
        <w:tblW w:w="13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003"/>
        <w:gridCol w:w="1396"/>
        <w:gridCol w:w="1275"/>
        <w:gridCol w:w="1232"/>
        <w:gridCol w:w="1350"/>
        <w:gridCol w:w="1038"/>
        <w:gridCol w:w="1038"/>
        <w:gridCol w:w="1314"/>
        <w:gridCol w:w="1314"/>
        <w:gridCol w:w="970"/>
      </w:tblGrid>
      <w:tr w:rsidR="00F67238" w:rsidRPr="008743AB" w:rsidDel="007B6918" w14:paraId="5D69AA36" w14:textId="77777777" w:rsidTr="008743AB">
        <w:trPr>
          <w:trHeight w:val="1212"/>
          <w:jc w:val="center"/>
          <w:del w:id="953" w:author="Perez Monforte, Sergio" w:date="2017-09-11T13:40:00Z"/>
        </w:trPr>
        <w:tc>
          <w:tcPr>
            <w:tcW w:w="1153" w:type="dxa"/>
            <w:shd w:val="clear" w:color="auto" w:fill="auto"/>
            <w:vAlign w:val="center"/>
            <w:hideMark/>
          </w:tcPr>
          <w:p w14:paraId="5D69AA2B" w14:textId="77777777" w:rsidR="00F67238" w:rsidRPr="008743AB" w:rsidDel="007B6918" w:rsidRDefault="00F67238" w:rsidP="00154F98">
            <w:pPr>
              <w:jc w:val="center"/>
              <w:rPr>
                <w:del w:id="954" w:author="Perez Monforte, Sergio" w:date="2017-09-11T13:40:00Z"/>
                <w:rFonts w:ascii="Arial" w:hAnsi="Arial" w:cs="Arial"/>
                <w:b/>
                <w:bCs/>
                <w:sz w:val="18"/>
                <w:szCs w:val="18"/>
                <w:lang w:val="fr-FR"/>
              </w:rPr>
            </w:pPr>
            <w:del w:id="955" w:author="Perez Monforte, Sergio" w:date="2017-09-11T13:40:00Z">
              <w:r w:rsidRPr="008743AB" w:rsidDel="007B6918">
                <w:rPr>
                  <w:rFonts w:ascii="Arial" w:hAnsi="Arial" w:cs="Arial"/>
                  <w:b/>
                  <w:bCs/>
                  <w:sz w:val="18"/>
                  <w:szCs w:val="18"/>
                  <w:lang w:val="fr-FR"/>
                </w:rPr>
                <w:delText>Cluster</w:delText>
              </w:r>
              <w:r w:rsidR="008743AB" w:rsidRPr="008743AB" w:rsidDel="007B6918">
                <w:rPr>
                  <w:rFonts w:ascii="Arial" w:hAnsi="Arial" w:cs="Arial"/>
                  <w:b/>
                  <w:bCs/>
                  <w:sz w:val="18"/>
                  <w:szCs w:val="18"/>
                  <w:lang w:val="fr-FR"/>
                </w:rPr>
                <w:delText>s</w:delText>
              </w:r>
              <w:r w:rsidRPr="008743AB" w:rsidDel="007B6918">
                <w:rPr>
                  <w:rFonts w:ascii="Arial" w:hAnsi="Arial" w:cs="Arial"/>
                  <w:b/>
                  <w:bCs/>
                  <w:sz w:val="18"/>
                  <w:szCs w:val="18"/>
                  <w:lang w:val="fr-FR"/>
                </w:rPr>
                <w:delText>s (T1, T2 or CI)</w:delText>
              </w:r>
            </w:del>
          </w:p>
        </w:tc>
        <w:tc>
          <w:tcPr>
            <w:tcW w:w="1003" w:type="dxa"/>
            <w:shd w:val="clear" w:color="auto" w:fill="auto"/>
            <w:vAlign w:val="center"/>
            <w:hideMark/>
          </w:tcPr>
          <w:p w14:paraId="5D69AA2C" w14:textId="77777777" w:rsidR="00F67238" w:rsidRPr="008743AB" w:rsidDel="007B6918" w:rsidRDefault="00F67238" w:rsidP="00154F98">
            <w:pPr>
              <w:jc w:val="center"/>
              <w:rPr>
                <w:del w:id="956" w:author="Perez Monforte, Sergio" w:date="2017-09-11T13:40:00Z"/>
                <w:rFonts w:ascii="Arial" w:hAnsi="Arial" w:cs="Arial"/>
                <w:b/>
                <w:bCs/>
                <w:sz w:val="18"/>
                <w:szCs w:val="18"/>
              </w:rPr>
            </w:pPr>
            <w:del w:id="957" w:author="Perez Monforte, Sergio" w:date="2017-09-11T13:40:00Z">
              <w:r w:rsidRPr="008743AB" w:rsidDel="007B6918">
                <w:rPr>
                  <w:rFonts w:ascii="Arial" w:hAnsi="Arial" w:cs="Arial"/>
                  <w:b/>
                  <w:bCs/>
                  <w:sz w:val="18"/>
                  <w:szCs w:val="18"/>
                </w:rPr>
                <w:delText>Control clusters (CP)</w:delText>
              </w:r>
            </w:del>
          </w:p>
        </w:tc>
        <w:tc>
          <w:tcPr>
            <w:tcW w:w="1396" w:type="dxa"/>
            <w:shd w:val="clear" w:color="auto" w:fill="auto"/>
            <w:vAlign w:val="center"/>
            <w:hideMark/>
          </w:tcPr>
          <w:p w14:paraId="5D69AA2D" w14:textId="77777777" w:rsidR="00F67238" w:rsidRPr="008743AB" w:rsidDel="007B6918" w:rsidRDefault="00F67238" w:rsidP="00154F98">
            <w:pPr>
              <w:jc w:val="center"/>
              <w:rPr>
                <w:del w:id="958" w:author="Perez Monforte, Sergio" w:date="2017-09-11T13:40:00Z"/>
                <w:rFonts w:ascii="Arial" w:hAnsi="Arial" w:cs="Arial"/>
                <w:b/>
                <w:bCs/>
                <w:sz w:val="18"/>
                <w:szCs w:val="18"/>
              </w:rPr>
            </w:pPr>
            <w:del w:id="959" w:author="Perez Monforte, Sergio" w:date="2017-09-11T13:40:00Z">
              <w:r w:rsidRPr="008743AB" w:rsidDel="007B6918">
                <w:rPr>
                  <w:rFonts w:ascii="Arial" w:hAnsi="Arial" w:cs="Arial"/>
                  <w:b/>
                  <w:bCs/>
                  <w:sz w:val="18"/>
                  <w:szCs w:val="18"/>
                </w:rPr>
                <w:delText>Households per cluster</w:delText>
              </w:r>
            </w:del>
          </w:p>
        </w:tc>
        <w:tc>
          <w:tcPr>
            <w:tcW w:w="1275" w:type="dxa"/>
            <w:shd w:val="clear" w:color="auto" w:fill="auto"/>
            <w:vAlign w:val="center"/>
            <w:hideMark/>
          </w:tcPr>
          <w:p w14:paraId="5D69AA2E" w14:textId="77777777" w:rsidR="00F67238" w:rsidRPr="008743AB" w:rsidDel="007B6918" w:rsidRDefault="00F67238" w:rsidP="00154F98">
            <w:pPr>
              <w:jc w:val="center"/>
              <w:rPr>
                <w:del w:id="960" w:author="Perez Monforte, Sergio" w:date="2017-09-11T13:40:00Z"/>
                <w:rFonts w:ascii="Arial" w:hAnsi="Arial" w:cs="Arial"/>
                <w:b/>
                <w:bCs/>
                <w:sz w:val="18"/>
                <w:szCs w:val="18"/>
              </w:rPr>
            </w:pPr>
            <w:del w:id="961" w:author="Perez Monforte, Sergio" w:date="2017-09-11T13:40:00Z">
              <w:r w:rsidRPr="008743AB" w:rsidDel="007B6918">
                <w:rPr>
                  <w:rFonts w:ascii="Arial" w:hAnsi="Arial" w:cs="Arial"/>
                  <w:b/>
                  <w:bCs/>
                  <w:sz w:val="18"/>
                  <w:szCs w:val="18"/>
                </w:rPr>
                <w:delText>Intra-cluster correlation (ICC)</w:delText>
              </w:r>
            </w:del>
          </w:p>
        </w:tc>
        <w:tc>
          <w:tcPr>
            <w:tcW w:w="1232" w:type="dxa"/>
            <w:shd w:val="clear" w:color="auto" w:fill="auto"/>
            <w:vAlign w:val="center"/>
            <w:hideMark/>
          </w:tcPr>
          <w:p w14:paraId="5D69AA2F" w14:textId="77777777" w:rsidR="00F67238" w:rsidRPr="008743AB" w:rsidDel="007B6918" w:rsidRDefault="00F67238" w:rsidP="00154F98">
            <w:pPr>
              <w:jc w:val="center"/>
              <w:rPr>
                <w:del w:id="962" w:author="Perez Monforte, Sergio" w:date="2017-09-11T13:40:00Z"/>
                <w:rFonts w:ascii="Arial" w:hAnsi="Arial" w:cs="Arial"/>
                <w:b/>
                <w:bCs/>
                <w:sz w:val="18"/>
                <w:szCs w:val="18"/>
                <w:lang w:val="fr-FR"/>
              </w:rPr>
            </w:pPr>
            <w:del w:id="963" w:author="Perez Monforte, Sergio" w:date="2017-09-11T13:40:00Z">
              <w:r w:rsidRPr="008743AB" w:rsidDel="007B6918">
                <w:rPr>
                  <w:rFonts w:ascii="Arial" w:hAnsi="Arial" w:cs="Arial"/>
                  <w:b/>
                  <w:bCs/>
                  <w:sz w:val="18"/>
                  <w:szCs w:val="18"/>
                  <w:lang w:val="fr-FR"/>
                </w:rPr>
                <w:delText>MDE (Std deviations continous variable)</w:delText>
              </w:r>
            </w:del>
          </w:p>
        </w:tc>
        <w:tc>
          <w:tcPr>
            <w:tcW w:w="1350" w:type="dxa"/>
            <w:shd w:val="clear" w:color="auto" w:fill="auto"/>
            <w:vAlign w:val="center"/>
            <w:hideMark/>
          </w:tcPr>
          <w:p w14:paraId="5D69AA30" w14:textId="77777777" w:rsidR="00F67238" w:rsidRPr="008743AB" w:rsidDel="007B6918" w:rsidRDefault="00F67238" w:rsidP="00154F98">
            <w:pPr>
              <w:jc w:val="center"/>
              <w:rPr>
                <w:del w:id="964" w:author="Perez Monforte, Sergio" w:date="2017-09-11T13:40:00Z"/>
                <w:rFonts w:ascii="Arial" w:hAnsi="Arial" w:cs="Arial"/>
                <w:b/>
                <w:bCs/>
                <w:sz w:val="18"/>
                <w:szCs w:val="18"/>
              </w:rPr>
            </w:pPr>
            <w:del w:id="965" w:author="Perez Monforte, Sergio" w:date="2017-09-11T13:40:00Z">
              <w:r w:rsidRPr="008743AB" w:rsidDel="007B6918">
                <w:rPr>
                  <w:rFonts w:ascii="Arial" w:hAnsi="Arial" w:cs="Arial"/>
                  <w:b/>
                  <w:bCs/>
                  <w:sz w:val="18"/>
                  <w:szCs w:val="18"/>
                </w:rPr>
                <w:delText>Prevalence</w:delText>
              </w:r>
            </w:del>
          </w:p>
        </w:tc>
        <w:tc>
          <w:tcPr>
            <w:tcW w:w="1038" w:type="dxa"/>
            <w:shd w:val="clear" w:color="auto" w:fill="auto"/>
            <w:vAlign w:val="center"/>
            <w:hideMark/>
          </w:tcPr>
          <w:p w14:paraId="5D69AA31" w14:textId="77777777" w:rsidR="00F67238" w:rsidRPr="008743AB" w:rsidDel="007B6918" w:rsidRDefault="00F67238" w:rsidP="008743AB">
            <w:pPr>
              <w:jc w:val="center"/>
              <w:rPr>
                <w:del w:id="966" w:author="Perez Monforte, Sergio" w:date="2017-09-11T13:40:00Z"/>
                <w:rFonts w:ascii="Arial" w:hAnsi="Arial" w:cs="Arial"/>
                <w:b/>
                <w:bCs/>
                <w:sz w:val="18"/>
                <w:szCs w:val="18"/>
                <w:lang w:val="en-US"/>
              </w:rPr>
            </w:pPr>
            <w:del w:id="967" w:author="Perez Monforte, Sergio" w:date="2017-09-11T13:40:00Z">
              <w:r w:rsidRPr="008743AB" w:rsidDel="007B6918">
                <w:rPr>
                  <w:rFonts w:ascii="Arial" w:hAnsi="Arial" w:cs="Arial"/>
                  <w:b/>
                  <w:bCs/>
                  <w:sz w:val="18"/>
                  <w:szCs w:val="18"/>
                  <w:lang w:val="en-US"/>
                </w:rPr>
                <w:delText xml:space="preserve">MDE </w:delText>
              </w:r>
              <w:r w:rsidR="008743AB" w:rsidRPr="008743AB" w:rsidDel="007B6918">
                <w:rPr>
                  <w:rFonts w:ascii="Arial" w:hAnsi="Arial" w:cs="Arial"/>
                  <w:b/>
                  <w:bCs/>
                  <w:sz w:val="18"/>
                  <w:szCs w:val="18"/>
                  <w:lang w:val="en-US"/>
                </w:rPr>
                <w:br/>
              </w:r>
              <w:r w:rsidRPr="008743AB" w:rsidDel="007B6918">
                <w:rPr>
                  <w:rFonts w:ascii="Arial" w:hAnsi="Arial" w:cs="Arial"/>
                  <w:b/>
                  <w:bCs/>
                  <w:sz w:val="18"/>
                  <w:szCs w:val="18"/>
                  <w:lang w:val="en-US"/>
                </w:rPr>
                <w:delText>(% discrete variable</w:delText>
              </w:r>
              <w:r w:rsidR="008743AB" w:rsidRPr="008743AB" w:rsidDel="007B6918">
                <w:rPr>
                  <w:rFonts w:ascii="Arial" w:hAnsi="Arial" w:cs="Arial"/>
                  <w:b/>
                  <w:bCs/>
                  <w:sz w:val="18"/>
                  <w:szCs w:val="18"/>
                  <w:lang w:val="en-US"/>
                </w:rPr>
                <w:delText>)</w:delText>
              </w:r>
            </w:del>
          </w:p>
        </w:tc>
        <w:tc>
          <w:tcPr>
            <w:tcW w:w="1038" w:type="dxa"/>
            <w:shd w:val="clear" w:color="auto" w:fill="auto"/>
            <w:vAlign w:val="center"/>
            <w:hideMark/>
          </w:tcPr>
          <w:p w14:paraId="5D69AA32" w14:textId="77777777" w:rsidR="00F67238" w:rsidRPr="008743AB" w:rsidDel="007B6918" w:rsidRDefault="00F67238" w:rsidP="00154F98">
            <w:pPr>
              <w:jc w:val="center"/>
              <w:rPr>
                <w:del w:id="968" w:author="Perez Monforte, Sergio" w:date="2017-09-11T13:40:00Z"/>
                <w:rFonts w:ascii="Arial" w:hAnsi="Arial" w:cs="Arial"/>
                <w:b/>
                <w:bCs/>
                <w:sz w:val="18"/>
                <w:szCs w:val="18"/>
                <w:lang w:val="en-US"/>
              </w:rPr>
            </w:pPr>
            <w:del w:id="969" w:author="Perez Monforte, Sergio" w:date="2017-09-11T13:40:00Z">
              <w:r w:rsidRPr="008743AB" w:rsidDel="007B6918">
                <w:rPr>
                  <w:rFonts w:ascii="Arial" w:hAnsi="Arial" w:cs="Arial"/>
                  <w:b/>
                  <w:bCs/>
                  <w:sz w:val="18"/>
                  <w:szCs w:val="18"/>
                  <w:lang w:val="en-US"/>
                </w:rPr>
                <w:delText>Sample Size pure control group</w:delText>
              </w:r>
            </w:del>
          </w:p>
        </w:tc>
        <w:tc>
          <w:tcPr>
            <w:tcW w:w="1314" w:type="dxa"/>
            <w:shd w:val="clear" w:color="auto" w:fill="auto"/>
            <w:vAlign w:val="center"/>
            <w:hideMark/>
          </w:tcPr>
          <w:p w14:paraId="5D69AA33" w14:textId="77777777" w:rsidR="00F67238" w:rsidRPr="008743AB" w:rsidDel="007B6918" w:rsidRDefault="00F67238" w:rsidP="00154F98">
            <w:pPr>
              <w:jc w:val="center"/>
              <w:rPr>
                <w:del w:id="970" w:author="Perez Monforte, Sergio" w:date="2017-09-11T13:40:00Z"/>
                <w:rFonts w:ascii="Arial" w:hAnsi="Arial" w:cs="Arial"/>
                <w:b/>
                <w:bCs/>
                <w:sz w:val="18"/>
                <w:szCs w:val="18"/>
                <w:lang w:val="en-US"/>
              </w:rPr>
            </w:pPr>
            <w:del w:id="971" w:author="Perez Monforte, Sergio" w:date="2017-09-11T13:40:00Z">
              <w:r w:rsidRPr="008743AB" w:rsidDel="007B6918">
                <w:rPr>
                  <w:rFonts w:ascii="Arial" w:hAnsi="Arial" w:cs="Arial"/>
                  <w:b/>
                  <w:bCs/>
                  <w:sz w:val="18"/>
                  <w:szCs w:val="18"/>
                  <w:lang w:val="en-US"/>
                </w:rPr>
                <w:delText>Non-respose rate adjustment (15%)</w:delText>
              </w:r>
            </w:del>
          </w:p>
        </w:tc>
        <w:tc>
          <w:tcPr>
            <w:tcW w:w="1314" w:type="dxa"/>
            <w:shd w:val="clear" w:color="auto" w:fill="auto"/>
            <w:vAlign w:val="center"/>
            <w:hideMark/>
          </w:tcPr>
          <w:p w14:paraId="5D69AA34" w14:textId="77777777" w:rsidR="00F67238" w:rsidRPr="008743AB" w:rsidDel="007B6918" w:rsidRDefault="00F67238" w:rsidP="00154F98">
            <w:pPr>
              <w:jc w:val="center"/>
              <w:rPr>
                <w:del w:id="972" w:author="Perez Monforte, Sergio" w:date="2017-09-11T13:40:00Z"/>
                <w:rFonts w:ascii="Arial" w:hAnsi="Arial" w:cs="Arial"/>
                <w:b/>
                <w:bCs/>
                <w:sz w:val="18"/>
                <w:szCs w:val="18"/>
                <w:lang w:val="en-US"/>
              </w:rPr>
            </w:pPr>
            <w:del w:id="973" w:author="Perez Monforte, Sergio" w:date="2017-09-11T13:40:00Z">
              <w:r w:rsidRPr="008743AB" w:rsidDel="007B6918">
                <w:rPr>
                  <w:rFonts w:ascii="Arial" w:hAnsi="Arial" w:cs="Arial"/>
                  <w:b/>
                  <w:bCs/>
                  <w:sz w:val="18"/>
                  <w:szCs w:val="18"/>
                  <w:lang w:val="en-US"/>
                </w:rPr>
                <w:delText>Attrition adjustment (20%)</w:delText>
              </w:r>
            </w:del>
          </w:p>
        </w:tc>
        <w:tc>
          <w:tcPr>
            <w:tcW w:w="970" w:type="dxa"/>
            <w:shd w:val="clear" w:color="auto" w:fill="auto"/>
            <w:vAlign w:val="center"/>
            <w:hideMark/>
          </w:tcPr>
          <w:p w14:paraId="5D69AA35" w14:textId="77777777" w:rsidR="00F67238" w:rsidRPr="008743AB" w:rsidDel="007B6918" w:rsidRDefault="00F67238" w:rsidP="00154F98">
            <w:pPr>
              <w:jc w:val="center"/>
              <w:rPr>
                <w:del w:id="974" w:author="Perez Monforte, Sergio" w:date="2017-09-11T13:40:00Z"/>
                <w:rFonts w:ascii="Arial" w:hAnsi="Arial" w:cs="Arial"/>
                <w:b/>
                <w:bCs/>
                <w:sz w:val="18"/>
                <w:szCs w:val="18"/>
                <w:lang w:val="en-US"/>
              </w:rPr>
            </w:pPr>
            <w:del w:id="975" w:author="Perez Monforte, Sergio" w:date="2017-09-11T13:40:00Z">
              <w:r w:rsidRPr="008743AB" w:rsidDel="007B6918">
                <w:rPr>
                  <w:rFonts w:ascii="Arial" w:hAnsi="Arial" w:cs="Arial"/>
                  <w:b/>
                  <w:bCs/>
                  <w:sz w:val="18"/>
                  <w:szCs w:val="18"/>
                  <w:lang w:val="en-US"/>
                </w:rPr>
                <w:delText>Final sample size</w:delText>
              </w:r>
            </w:del>
          </w:p>
        </w:tc>
      </w:tr>
      <w:tr w:rsidR="00F67238" w:rsidRPr="008743AB" w:rsidDel="007B6918" w14:paraId="5D69AA42" w14:textId="77777777" w:rsidTr="008743AB">
        <w:trPr>
          <w:trHeight w:val="288"/>
          <w:jc w:val="center"/>
          <w:del w:id="976" w:author="Perez Monforte, Sergio" w:date="2017-09-11T13:40:00Z"/>
        </w:trPr>
        <w:tc>
          <w:tcPr>
            <w:tcW w:w="1153" w:type="dxa"/>
            <w:shd w:val="clear" w:color="auto" w:fill="auto"/>
            <w:noWrap/>
            <w:vAlign w:val="bottom"/>
            <w:hideMark/>
          </w:tcPr>
          <w:p w14:paraId="5D69AA37" w14:textId="77777777" w:rsidR="00F67238" w:rsidRPr="008743AB" w:rsidDel="007B6918" w:rsidRDefault="00F67238" w:rsidP="00154F98">
            <w:pPr>
              <w:jc w:val="right"/>
              <w:rPr>
                <w:del w:id="977" w:author="Perez Monforte, Sergio" w:date="2017-09-11T13:40:00Z"/>
                <w:rFonts w:ascii="Arial" w:hAnsi="Arial" w:cs="Arial"/>
                <w:sz w:val="18"/>
                <w:szCs w:val="18"/>
                <w:lang w:val="en-US"/>
              </w:rPr>
            </w:pPr>
            <w:del w:id="978" w:author="Perez Monforte, Sergio" w:date="2017-09-11T13:40:00Z">
              <w:r w:rsidRPr="008743AB" w:rsidDel="007B6918">
                <w:rPr>
                  <w:rFonts w:ascii="Arial" w:hAnsi="Arial" w:cs="Arial"/>
                  <w:sz w:val="18"/>
                  <w:szCs w:val="18"/>
                  <w:lang w:val="en-US"/>
                </w:rPr>
                <w:delText>25</w:delText>
              </w:r>
            </w:del>
          </w:p>
        </w:tc>
        <w:tc>
          <w:tcPr>
            <w:tcW w:w="1003" w:type="dxa"/>
            <w:shd w:val="clear" w:color="auto" w:fill="auto"/>
            <w:noWrap/>
            <w:vAlign w:val="bottom"/>
            <w:hideMark/>
          </w:tcPr>
          <w:p w14:paraId="5D69AA38" w14:textId="77777777" w:rsidR="00F67238" w:rsidRPr="008743AB" w:rsidDel="007B6918" w:rsidRDefault="00F67238" w:rsidP="00154F98">
            <w:pPr>
              <w:jc w:val="right"/>
              <w:rPr>
                <w:del w:id="979" w:author="Perez Monforte, Sergio" w:date="2017-09-11T13:40:00Z"/>
                <w:rFonts w:ascii="Arial" w:hAnsi="Arial" w:cs="Arial"/>
                <w:sz w:val="18"/>
                <w:szCs w:val="18"/>
                <w:lang w:val="en-US"/>
              </w:rPr>
            </w:pPr>
            <w:del w:id="980" w:author="Perez Monforte, Sergio" w:date="2017-09-11T13:40:00Z">
              <w:r w:rsidRPr="008743AB" w:rsidDel="007B6918">
                <w:rPr>
                  <w:rFonts w:ascii="Arial" w:hAnsi="Arial" w:cs="Arial"/>
                  <w:sz w:val="18"/>
                  <w:szCs w:val="18"/>
                  <w:lang w:val="en-US"/>
                </w:rPr>
                <w:delText>75</w:delText>
              </w:r>
            </w:del>
          </w:p>
        </w:tc>
        <w:tc>
          <w:tcPr>
            <w:tcW w:w="1396" w:type="dxa"/>
            <w:shd w:val="clear" w:color="auto" w:fill="auto"/>
            <w:noWrap/>
            <w:vAlign w:val="bottom"/>
            <w:hideMark/>
          </w:tcPr>
          <w:p w14:paraId="5D69AA39" w14:textId="77777777" w:rsidR="00F67238" w:rsidRPr="008743AB" w:rsidDel="007B6918" w:rsidRDefault="00F67238" w:rsidP="00154F98">
            <w:pPr>
              <w:jc w:val="right"/>
              <w:rPr>
                <w:del w:id="981" w:author="Perez Monforte, Sergio" w:date="2017-09-11T13:40:00Z"/>
                <w:rFonts w:ascii="Arial" w:hAnsi="Arial" w:cs="Arial"/>
                <w:sz w:val="18"/>
                <w:szCs w:val="18"/>
                <w:lang w:val="en-US"/>
              </w:rPr>
            </w:pPr>
            <w:del w:id="982" w:author="Perez Monforte, Sergio" w:date="2017-09-11T13:40:00Z">
              <w:r w:rsidRPr="008743AB" w:rsidDel="007B6918">
                <w:rPr>
                  <w:rFonts w:ascii="Arial" w:hAnsi="Arial" w:cs="Arial"/>
                  <w:sz w:val="18"/>
                  <w:szCs w:val="18"/>
                  <w:lang w:val="en-US"/>
                </w:rPr>
                <w:delText>30</w:delText>
              </w:r>
            </w:del>
          </w:p>
        </w:tc>
        <w:tc>
          <w:tcPr>
            <w:tcW w:w="1275" w:type="dxa"/>
            <w:shd w:val="clear" w:color="auto" w:fill="auto"/>
            <w:noWrap/>
            <w:vAlign w:val="bottom"/>
            <w:hideMark/>
          </w:tcPr>
          <w:p w14:paraId="5D69AA3A" w14:textId="77777777" w:rsidR="00F67238" w:rsidRPr="008743AB" w:rsidDel="007B6918" w:rsidRDefault="00F67238" w:rsidP="00154F98">
            <w:pPr>
              <w:jc w:val="right"/>
              <w:rPr>
                <w:del w:id="983" w:author="Perez Monforte, Sergio" w:date="2017-09-11T13:40:00Z"/>
                <w:rFonts w:ascii="Arial" w:hAnsi="Arial" w:cs="Arial"/>
                <w:sz w:val="18"/>
                <w:szCs w:val="18"/>
                <w:lang w:val="en-US"/>
              </w:rPr>
            </w:pPr>
            <w:del w:id="984" w:author="Perez Monforte, Sergio" w:date="2017-09-11T13:40:00Z">
              <w:r w:rsidRPr="008743AB" w:rsidDel="007B6918">
                <w:rPr>
                  <w:rFonts w:ascii="Arial" w:hAnsi="Arial" w:cs="Arial"/>
                  <w:sz w:val="18"/>
                  <w:szCs w:val="18"/>
                  <w:lang w:val="en-US"/>
                </w:rPr>
                <w:delText>0.1</w:delText>
              </w:r>
            </w:del>
          </w:p>
        </w:tc>
        <w:tc>
          <w:tcPr>
            <w:tcW w:w="1232" w:type="dxa"/>
            <w:shd w:val="clear" w:color="auto" w:fill="auto"/>
            <w:noWrap/>
            <w:vAlign w:val="bottom"/>
            <w:hideMark/>
          </w:tcPr>
          <w:p w14:paraId="5D69AA3B" w14:textId="77777777" w:rsidR="00F67238" w:rsidRPr="008743AB" w:rsidDel="007B6918" w:rsidRDefault="00F67238" w:rsidP="00154F98">
            <w:pPr>
              <w:jc w:val="right"/>
              <w:rPr>
                <w:del w:id="985" w:author="Perez Monforte, Sergio" w:date="2017-09-11T13:40:00Z"/>
                <w:rFonts w:ascii="Arial" w:hAnsi="Arial" w:cs="Arial"/>
                <w:sz w:val="18"/>
                <w:szCs w:val="18"/>
              </w:rPr>
            </w:pPr>
            <w:del w:id="986" w:author="Perez Monforte, Sergio" w:date="2017-09-11T13:40:00Z">
              <w:r w:rsidRPr="008743AB" w:rsidDel="007B6918">
                <w:rPr>
                  <w:rFonts w:ascii="Arial" w:hAnsi="Arial" w:cs="Arial"/>
                  <w:sz w:val="18"/>
                  <w:szCs w:val="18"/>
                  <w:lang w:val="en-US"/>
                </w:rPr>
                <w:delText>0.2</w:delText>
              </w:r>
              <w:r w:rsidRPr="008743AB" w:rsidDel="007B6918">
                <w:rPr>
                  <w:rFonts w:ascii="Arial" w:hAnsi="Arial" w:cs="Arial"/>
                  <w:sz w:val="18"/>
                  <w:szCs w:val="18"/>
                </w:rPr>
                <w:delText>3</w:delText>
              </w:r>
            </w:del>
          </w:p>
        </w:tc>
        <w:tc>
          <w:tcPr>
            <w:tcW w:w="1350" w:type="dxa"/>
            <w:shd w:val="clear" w:color="auto" w:fill="auto"/>
            <w:noWrap/>
            <w:vAlign w:val="bottom"/>
            <w:hideMark/>
          </w:tcPr>
          <w:p w14:paraId="5D69AA3C" w14:textId="77777777" w:rsidR="00F67238" w:rsidRPr="008743AB" w:rsidDel="007B6918" w:rsidRDefault="00F67238" w:rsidP="00154F98">
            <w:pPr>
              <w:jc w:val="right"/>
              <w:rPr>
                <w:del w:id="987" w:author="Perez Monforte, Sergio" w:date="2017-09-11T13:40:00Z"/>
                <w:rFonts w:ascii="Arial" w:hAnsi="Arial" w:cs="Arial"/>
                <w:sz w:val="18"/>
                <w:szCs w:val="18"/>
              </w:rPr>
            </w:pPr>
            <w:del w:id="988"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3D" w14:textId="77777777" w:rsidR="00F67238" w:rsidRPr="008743AB" w:rsidDel="007B6918" w:rsidRDefault="00F67238" w:rsidP="00154F98">
            <w:pPr>
              <w:jc w:val="right"/>
              <w:rPr>
                <w:del w:id="989" w:author="Perez Monforte, Sergio" w:date="2017-09-11T13:40:00Z"/>
                <w:rFonts w:ascii="Arial" w:hAnsi="Arial" w:cs="Arial"/>
                <w:sz w:val="18"/>
                <w:szCs w:val="18"/>
              </w:rPr>
            </w:pPr>
            <w:del w:id="990" w:author="Perez Monforte, Sergio" w:date="2017-09-11T13:40:00Z">
              <w:r w:rsidRPr="008743AB" w:rsidDel="007B6918">
                <w:rPr>
                  <w:rFonts w:ascii="Arial" w:hAnsi="Arial" w:cs="Arial"/>
                  <w:sz w:val="18"/>
                  <w:szCs w:val="18"/>
                </w:rPr>
                <w:delText>11.70%</w:delText>
              </w:r>
            </w:del>
          </w:p>
        </w:tc>
        <w:tc>
          <w:tcPr>
            <w:tcW w:w="1038" w:type="dxa"/>
            <w:shd w:val="clear" w:color="auto" w:fill="auto"/>
            <w:noWrap/>
            <w:vAlign w:val="bottom"/>
            <w:hideMark/>
          </w:tcPr>
          <w:p w14:paraId="5D69AA3E" w14:textId="77777777" w:rsidR="00F67238" w:rsidRPr="008743AB" w:rsidDel="007B6918" w:rsidRDefault="00F67238" w:rsidP="00154F98">
            <w:pPr>
              <w:jc w:val="right"/>
              <w:rPr>
                <w:del w:id="991" w:author="Perez Monforte, Sergio" w:date="2017-09-11T13:40:00Z"/>
                <w:rFonts w:ascii="Arial" w:hAnsi="Arial" w:cs="Arial"/>
                <w:sz w:val="18"/>
                <w:szCs w:val="18"/>
              </w:rPr>
            </w:pPr>
            <w:del w:id="992"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3F" w14:textId="77777777" w:rsidR="00F67238" w:rsidRPr="008743AB" w:rsidDel="007B6918" w:rsidRDefault="00F67238" w:rsidP="00154F98">
            <w:pPr>
              <w:jc w:val="right"/>
              <w:rPr>
                <w:del w:id="993" w:author="Perez Monforte, Sergio" w:date="2017-09-11T13:40:00Z"/>
                <w:rFonts w:ascii="Arial" w:hAnsi="Arial" w:cs="Arial"/>
                <w:sz w:val="18"/>
                <w:szCs w:val="18"/>
              </w:rPr>
            </w:pPr>
            <w:del w:id="994"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40" w14:textId="77777777" w:rsidR="00F67238" w:rsidRPr="008743AB" w:rsidDel="007B6918" w:rsidRDefault="00F67238" w:rsidP="00154F98">
            <w:pPr>
              <w:jc w:val="right"/>
              <w:rPr>
                <w:del w:id="995" w:author="Perez Monforte, Sergio" w:date="2017-09-11T13:40:00Z"/>
                <w:rFonts w:ascii="Arial" w:hAnsi="Arial" w:cs="Arial"/>
                <w:sz w:val="18"/>
                <w:szCs w:val="18"/>
              </w:rPr>
            </w:pPr>
            <w:del w:id="996"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41" w14:textId="77777777" w:rsidR="00F67238" w:rsidRPr="008743AB" w:rsidDel="007B6918" w:rsidRDefault="00F67238" w:rsidP="00154F98">
            <w:pPr>
              <w:jc w:val="right"/>
              <w:rPr>
                <w:del w:id="997" w:author="Perez Monforte, Sergio" w:date="2017-09-11T13:40:00Z"/>
                <w:rFonts w:ascii="Arial" w:hAnsi="Arial" w:cs="Arial"/>
                <w:sz w:val="18"/>
                <w:szCs w:val="18"/>
              </w:rPr>
            </w:pPr>
            <w:del w:id="998" w:author="Perez Monforte, Sergio" w:date="2017-09-11T13:40:00Z">
              <w:r w:rsidRPr="008743AB" w:rsidDel="007B6918">
                <w:rPr>
                  <w:rFonts w:ascii="Arial" w:hAnsi="Arial" w:cs="Arial"/>
                  <w:sz w:val="18"/>
                  <w:szCs w:val="18"/>
                </w:rPr>
                <w:delText>3105</w:delText>
              </w:r>
            </w:del>
          </w:p>
        </w:tc>
      </w:tr>
      <w:tr w:rsidR="00F67238" w:rsidRPr="008743AB" w:rsidDel="007B6918" w14:paraId="5D69AA4E" w14:textId="77777777" w:rsidTr="008743AB">
        <w:trPr>
          <w:trHeight w:val="288"/>
          <w:jc w:val="center"/>
          <w:del w:id="999" w:author="Perez Monforte, Sergio" w:date="2017-09-11T13:40:00Z"/>
        </w:trPr>
        <w:tc>
          <w:tcPr>
            <w:tcW w:w="1153" w:type="dxa"/>
            <w:shd w:val="clear" w:color="auto" w:fill="auto"/>
            <w:noWrap/>
            <w:vAlign w:val="bottom"/>
            <w:hideMark/>
          </w:tcPr>
          <w:p w14:paraId="5D69AA43" w14:textId="77777777" w:rsidR="00F67238" w:rsidRPr="008743AB" w:rsidDel="007B6918" w:rsidRDefault="00F67238" w:rsidP="00154F98">
            <w:pPr>
              <w:jc w:val="right"/>
              <w:rPr>
                <w:del w:id="1000" w:author="Perez Monforte, Sergio" w:date="2017-09-11T13:40:00Z"/>
                <w:rFonts w:ascii="Arial" w:hAnsi="Arial" w:cs="Arial"/>
                <w:sz w:val="18"/>
                <w:szCs w:val="18"/>
              </w:rPr>
            </w:pPr>
            <w:del w:id="1001" w:author="Perez Monforte, Sergio" w:date="2017-09-11T13:40:00Z">
              <w:r w:rsidRPr="008743AB" w:rsidDel="007B6918">
                <w:rPr>
                  <w:rFonts w:ascii="Arial" w:hAnsi="Arial" w:cs="Arial"/>
                  <w:sz w:val="18"/>
                  <w:szCs w:val="18"/>
                </w:rPr>
                <w:delText>25</w:delText>
              </w:r>
            </w:del>
          </w:p>
        </w:tc>
        <w:tc>
          <w:tcPr>
            <w:tcW w:w="1003" w:type="dxa"/>
            <w:shd w:val="clear" w:color="auto" w:fill="auto"/>
            <w:noWrap/>
            <w:vAlign w:val="bottom"/>
            <w:hideMark/>
          </w:tcPr>
          <w:p w14:paraId="5D69AA44" w14:textId="77777777" w:rsidR="00F67238" w:rsidRPr="008743AB" w:rsidDel="007B6918" w:rsidRDefault="00F67238" w:rsidP="00154F98">
            <w:pPr>
              <w:jc w:val="right"/>
              <w:rPr>
                <w:del w:id="1002" w:author="Perez Monforte, Sergio" w:date="2017-09-11T13:40:00Z"/>
                <w:rFonts w:ascii="Arial" w:hAnsi="Arial" w:cs="Arial"/>
                <w:sz w:val="18"/>
                <w:szCs w:val="18"/>
              </w:rPr>
            </w:pPr>
            <w:del w:id="1003"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45" w14:textId="77777777" w:rsidR="00F67238" w:rsidRPr="008743AB" w:rsidDel="007B6918" w:rsidRDefault="00F67238" w:rsidP="00154F98">
            <w:pPr>
              <w:jc w:val="right"/>
              <w:rPr>
                <w:del w:id="1004" w:author="Perez Monforte, Sergio" w:date="2017-09-11T13:40:00Z"/>
                <w:rFonts w:ascii="Arial" w:hAnsi="Arial" w:cs="Arial"/>
                <w:sz w:val="18"/>
                <w:szCs w:val="18"/>
              </w:rPr>
            </w:pPr>
            <w:del w:id="1005" w:author="Perez Monforte, Sergio" w:date="2017-09-11T13:40:00Z">
              <w:r w:rsidRPr="008743AB" w:rsidDel="007B6918">
                <w:rPr>
                  <w:rFonts w:ascii="Arial" w:hAnsi="Arial" w:cs="Arial"/>
                  <w:sz w:val="18"/>
                  <w:szCs w:val="18"/>
                </w:rPr>
                <w:delText>30</w:delText>
              </w:r>
            </w:del>
          </w:p>
        </w:tc>
        <w:tc>
          <w:tcPr>
            <w:tcW w:w="1275" w:type="dxa"/>
            <w:shd w:val="clear" w:color="auto" w:fill="auto"/>
            <w:noWrap/>
            <w:vAlign w:val="bottom"/>
            <w:hideMark/>
          </w:tcPr>
          <w:p w14:paraId="5D69AA46" w14:textId="77777777" w:rsidR="00F67238" w:rsidRPr="008743AB" w:rsidDel="007B6918" w:rsidRDefault="00F67238" w:rsidP="00154F98">
            <w:pPr>
              <w:jc w:val="right"/>
              <w:rPr>
                <w:del w:id="1006" w:author="Perez Monforte, Sergio" w:date="2017-09-11T13:40:00Z"/>
                <w:rFonts w:ascii="Arial" w:hAnsi="Arial" w:cs="Arial"/>
                <w:sz w:val="18"/>
                <w:szCs w:val="18"/>
              </w:rPr>
            </w:pPr>
            <w:del w:id="1007"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47" w14:textId="77777777" w:rsidR="00F67238" w:rsidRPr="008743AB" w:rsidDel="007B6918" w:rsidRDefault="00F67238" w:rsidP="00154F98">
            <w:pPr>
              <w:jc w:val="right"/>
              <w:rPr>
                <w:del w:id="1008" w:author="Perez Monforte, Sergio" w:date="2017-09-11T13:40:00Z"/>
                <w:rFonts w:ascii="Arial" w:hAnsi="Arial" w:cs="Arial"/>
                <w:sz w:val="18"/>
                <w:szCs w:val="18"/>
              </w:rPr>
            </w:pPr>
            <w:del w:id="1009" w:author="Perez Monforte, Sergio" w:date="2017-09-11T13:40:00Z">
              <w:r w:rsidRPr="008743AB" w:rsidDel="007B6918">
                <w:rPr>
                  <w:rFonts w:ascii="Arial" w:hAnsi="Arial" w:cs="Arial"/>
                  <w:sz w:val="18"/>
                  <w:szCs w:val="18"/>
                </w:rPr>
                <w:delText>0.31</w:delText>
              </w:r>
            </w:del>
          </w:p>
        </w:tc>
        <w:tc>
          <w:tcPr>
            <w:tcW w:w="1350" w:type="dxa"/>
            <w:shd w:val="clear" w:color="auto" w:fill="auto"/>
            <w:noWrap/>
            <w:vAlign w:val="bottom"/>
            <w:hideMark/>
          </w:tcPr>
          <w:p w14:paraId="5D69AA48" w14:textId="77777777" w:rsidR="00F67238" w:rsidRPr="008743AB" w:rsidDel="007B6918" w:rsidRDefault="00F67238" w:rsidP="00154F98">
            <w:pPr>
              <w:jc w:val="right"/>
              <w:rPr>
                <w:del w:id="1010" w:author="Perez Monforte, Sergio" w:date="2017-09-11T13:40:00Z"/>
                <w:rFonts w:ascii="Arial" w:hAnsi="Arial" w:cs="Arial"/>
                <w:sz w:val="18"/>
                <w:szCs w:val="18"/>
              </w:rPr>
            </w:pPr>
            <w:del w:id="1011"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49" w14:textId="77777777" w:rsidR="00F67238" w:rsidRPr="008743AB" w:rsidDel="007B6918" w:rsidRDefault="00F67238" w:rsidP="00154F98">
            <w:pPr>
              <w:jc w:val="right"/>
              <w:rPr>
                <w:del w:id="1012" w:author="Perez Monforte, Sergio" w:date="2017-09-11T13:40:00Z"/>
                <w:rFonts w:ascii="Arial" w:hAnsi="Arial" w:cs="Arial"/>
                <w:sz w:val="18"/>
                <w:szCs w:val="18"/>
              </w:rPr>
            </w:pPr>
            <w:del w:id="1013" w:author="Perez Monforte, Sergio" w:date="2017-09-11T13:40:00Z">
              <w:r w:rsidRPr="008743AB" w:rsidDel="007B6918">
                <w:rPr>
                  <w:rFonts w:ascii="Arial" w:hAnsi="Arial" w:cs="Arial"/>
                  <w:sz w:val="18"/>
                  <w:szCs w:val="18"/>
                </w:rPr>
                <w:delText>15.40%</w:delText>
              </w:r>
            </w:del>
          </w:p>
        </w:tc>
        <w:tc>
          <w:tcPr>
            <w:tcW w:w="1038" w:type="dxa"/>
            <w:shd w:val="clear" w:color="auto" w:fill="auto"/>
            <w:noWrap/>
            <w:vAlign w:val="bottom"/>
            <w:hideMark/>
          </w:tcPr>
          <w:p w14:paraId="5D69AA4A" w14:textId="77777777" w:rsidR="00F67238" w:rsidRPr="008743AB" w:rsidDel="007B6918" w:rsidRDefault="00F67238" w:rsidP="00154F98">
            <w:pPr>
              <w:jc w:val="right"/>
              <w:rPr>
                <w:del w:id="1014" w:author="Perez Monforte, Sergio" w:date="2017-09-11T13:40:00Z"/>
                <w:rFonts w:ascii="Arial" w:hAnsi="Arial" w:cs="Arial"/>
                <w:sz w:val="18"/>
                <w:szCs w:val="18"/>
              </w:rPr>
            </w:pPr>
            <w:del w:id="1015"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4B" w14:textId="77777777" w:rsidR="00F67238" w:rsidRPr="008743AB" w:rsidDel="007B6918" w:rsidRDefault="00F67238" w:rsidP="00154F98">
            <w:pPr>
              <w:jc w:val="right"/>
              <w:rPr>
                <w:del w:id="1016" w:author="Perez Monforte, Sergio" w:date="2017-09-11T13:40:00Z"/>
                <w:rFonts w:ascii="Arial" w:hAnsi="Arial" w:cs="Arial"/>
                <w:sz w:val="18"/>
                <w:szCs w:val="18"/>
              </w:rPr>
            </w:pPr>
            <w:del w:id="1017"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4C" w14:textId="77777777" w:rsidR="00F67238" w:rsidRPr="008743AB" w:rsidDel="007B6918" w:rsidRDefault="00F67238" w:rsidP="00154F98">
            <w:pPr>
              <w:jc w:val="right"/>
              <w:rPr>
                <w:del w:id="1018" w:author="Perez Monforte, Sergio" w:date="2017-09-11T13:40:00Z"/>
                <w:rFonts w:ascii="Arial" w:hAnsi="Arial" w:cs="Arial"/>
                <w:sz w:val="18"/>
                <w:szCs w:val="18"/>
              </w:rPr>
            </w:pPr>
            <w:del w:id="1019"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4D" w14:textId="77777777" w:rsidR="00F67238" w:rsidRPr="008743AB" w:rsidDel="007B6918" w:rsidRDefault="00F67238" w:rsidP="00154F98">
            <w:pPr>
              <w:jc w:val="right"/>
              <w:rPr>
                <w:del w:id="1020" w:author="Perez Monforte, Sergio" w:date="2017-09-11T13:40:00Z"/>
                <w:rFonts w:ascii="Arial" w:hAnsi="Arial" w:cs="Arial"/>
                <w:sz w:val="18"/>
                <w:szCs w:val="18"/>
              </w:rPr>
            </w:pPr>
            <w:del w:id="1021" w:author="Perez Monforte, Sergio" w:date="2017-09-11T13:40:00Z">
              <w:r w:rsidRPr="008743AB" w:rsidDel="007B6918">
                <w:rPr>
                  <w:rFonts w:ascii="Arial" w:hAnsi="Arial" w:cs="Arial"/>
                  <w:sz w:val="18"/>
                  <w:szCs w:val="18"/>
                </w:rPr>
                <w:delText>3105</w:delText>
              </w:r>
            </w:del>
          </w:p>
        </w:tc>
      </w:tr>
      <w:tr w:rsidR="00F67238" w:rsidRPr="008743AB" w:rsidDel="007B6918" w14:paraId="5D69AA5A" w14:textId="77777777" w:rsidTr="008743AB">
        <w:trPr>
          <w:trHeight w:val="288"/>
          <w:jc w:val="center"/>
          <w:del w:id="1022" w:author="Perez Monforte, Sergio" w:date="2017-09-11T13:40:00Z"/>
        </w:trPr>
        <w:tc>
          <w:tcPr>
            <w:tcW w:w="1153" w:type="dxa"/>
            <w:shd w:val="clear" w:color="auto" w:fill="auto"/>
            <w:noWrap/>
            <w:vAlign w:val="bottom"/>
            <w:hideMark/>
          </w:tcPr>
          <w:p w14:paraId="5D69AA4F" w14:textId="77777777" w:rsidR="00F67238" w:rsidRPr="008743AB" w:rsidDel="007B6918" w:rsidRDefault="00F67238" w:rsidP="00154F98">
            <w:pPr>
              <w:jc w:val="right"/>
              <w:rPr>
                <w:del w:id="1023" w:author="Perez Monforte, Sergio" w:date="2017-09-11T13:40:00Z"/>
                <w:rFonts w:ascii="Arial" w:hAnsi="Arial" w:cs="Arial"/>
                <w:sz w:val="18"/>
                <w:szCs w:val="18"/>
              </w:rPr>
            </w:pPr>
            <w:del w:id="1024" w:author="Perez Monforte, Sergio" w:date="2017-09-11T13:40:00Z">
              <w:r w:rsidRPr="008743AB" w:rsidDel="007B6918">
                <w:rPr>
                  <w:rFonts w:ascii="Arial" w:hAnsi="Arial" w:cs="Arial"/>
                  <w:sz w:val="18"/>
                  <w:szCs w:val="18"/>
                </w:rPr>
                <w:delText>25</w:delText>
              </w:r>
            </w:del>
          </w:p>
        </w:tc>
        <w:tc>
          <w:tcPr>
            <w:tcW w:w="1003" w:type="dxa"/>
            <w:shd w:val="clear" w:color="auto" w:fill="auto"/>
            <w:noWrap/>
            <w:vAlign w:val="bottom"/>
            <w:hideMark/>
          </w:tcPr>
          <w:p w14:paraId="5D69AA50" w14:textId="77777777" w:rsidR="00F67238" w:rsidRPr="008743AB" w:rsidDel="007B6918" w:rsidRDefault="00F67238" w:rsidP="00154F98">
            <w:pPr>
              <w:jc w:val="right"/>
              <w:rPr>
                <w:del w:id="1025" w:author="Perez Monforte, Sergio" w:date="2017-09-11T13:40:00Z"/>
                <w:rFonts w:ascii="Arial" w:hAnsi="Arial" w:cs="Arial"/>
                <w:sz w:val="18"/>
                <w:szCs w:val="18"/>
              </w:rPr>
            </w:pPr>
            <w:del w:id="1026"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51" w14:textId="77777777" w:rsidR="00F67238" w:rsidRPr="008743AB" w:rsidDel="007B6918" w:rsidRDefault="00F67238" w:rsidP="00154F98">
            <w:pPr>
              <w:jc w:val="right"/>
              <w:rPr>
                <w:del w:id="1027" w:author="Perez Monforte, Sergio" w:date="2017-09-11T13:40:00Z"/>
                <w:rFonts w:ascii="Arial" w:hAnsi="Arial" w:cs="Arial"/>
                <w:sz w:val="18"/>
                <w:szCs w:val="18"/>
              </w:rPr>
            </w:pPr>
            <w:del w:id="1028"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52" w14:textId="77777777" w:rsidR="00F67238" w:rsidRPr="008743AB" w:rsidDel="007B6918" w:rsidRDefault="00F67238" w:rsidP="00154F98">
            <w:pPr>
              <w:jc w:val="right"/>
              <w:rPr>
                <w:del w:id="1029" w:author="Perez Monforte, Sergio" w:date="2017-09-11T13:40:00Z"/>
                <w:rFonts w:ascii="Arial" w:hAnsi="Arial" w:cs="Arial"/>
                <w:sz w:val="18"/>
                <w:szCs w:val="18"/>
              </w:rPr>
            </w:pPr>
            <w:del w:id="1030" w:author="Perez Monforte, Sergio" w:date="2017-09-11T13:40:00Z">
              <w:r w:rsidRPr="008743AB" w:rsidDel="007B6918">
                <w:rPr>
                  <w:rFonts w:ascii="Arial" w:hAnsi="Arial" w:cs="Arial"/>
                  <w:sz w:val="18"/>
                  <w:szCs w:val="18"/>
                </w:rPr>
                <w:delText>0.1</w:delText>
              </w:r>
            </w:del>
          </w:p>
        </w:tc>
        <w:tc>
          <w:tcPr>
            <w:tcW w:w="1232" w:type="dxa"/>
            <w:shd w:val="clear" w:color="auto" w:fill="auto"/>
            <w:noWrap/>
            <w:vAlign w:val="bottom"/>
            <w:hideMark/>
          </w:tcPr>
          <w:p w14:paraId="5D69AA53" w14:textId="77777777" w:rsidR="00F67238" w:rsidRPr="008743AB" w:rsidDel="007B6918" w:rsidRDefault="00F67238" w:rsidP="00154F98">
            <w:pPr>
              <w:jc w:val="right"/>
              <w:rPr>
                <w:del w:id="1031" w:author="Perez Monforte, Sergio" w:date="2017-09-11T13:40:00Z"/>
                <w:rFonts w:ascii="Arial" w:hAnsi="Arial" w:cs="Arial"/>
                <w:sz w:val="18"/>
                <w:szCs w:val="18"/>
              </w:rPr>
            </w:pPr>
            <w:del w:id="1032" w:author="Perez Monforte, Sergio" w:date="2017-09-11T13:40:00Z">
              <w:r w:rsidRPr="008743AB" w:rsidDel="007B6918">
                <w:rPr>
                  <w:rFonts w:ascii="Arial" w:hAnsi="Arial" w:cs="Arial"/>
                  <w:sz w:val="18"/>
                  <w:szCs w:val="18"/>
                </w:rPr>
                <w:delText>0.22</w:delText>
              </w:r>
            </w:del>
          </w:p>
        </w:tc>
        <w:tc>
          <w:tcPr>
            <w:tcW w:w="1350" w:type="dxa"/>
            <w:shd w:val="clear" w:color="auto" w:fill="auto"/>
            <w:noWrap/>
            <w:vAlign w:val="bottom"/>
            <w:hideMark/>
          </w:tcPr>
          <w:p w14:paraId="5D69AA54" w14:textId="77777777" w:rsidR="00F67238" w:rsidRPr="008743AB" w:rsidDel="007B6918" w:rsidRDefault="00F67238" w:rsidP="00154F98">
            <w:pPr>
              <w:jc w:val="right"/>
              <w:rPr>
                <w:del w:id="1033" w:author="Perez Monforte, Sergio" w:date="2017-09-11T13:40:00Z"/>
                <w:rFonts w:ascii="Arial" w:hAnsi="Arial" w:cs="Arial"/>
                <w:sz w:val="18"/>
                <w:szCs w:val="18"/>
              </w:rPr>
            </w:pPr>
            <w:del w:id="1034"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55" w14:textId="77777777" w:rsidR="00F67238" w:rsidRPr="008743AB" w:rsidDel="007B6918" w:rsidRDefault="00F67238" w:rsidP="00154F98">
            <w:pPr>
              <w:jc w:val="right"/>
              <w:rPr>
                <w:del w:id="1035" w:author="Perez Monforte, Sergio" w:date="2017-09-11T13:40:00Z"/>
                <w:rFonts w:ascii="Arial" w:hAnsi="Arial" w:cs="Arial"/>
                <w:sz w:val="18"/>
                <w:szCs w:val="18"/>
              </w:rPr>
            </w:pPr>
            <w:del w:id="1036" w:author="Perez Monforte, Sergio" w:date="2017-09-11T13:40:00Z">
              <w:r w:rsidRPr="008743AB" w:rsidDel="007B6918">
                <w:rPr>
                  <w:rFonts w:ascii="Arial" w:hAnsi="Arial" w:cs="Arial"/>
                  <w:sz w:val="18"/>
                  <w:szCs w:val="18"/>
                </w:rPr>
                <w:delText>11.20%</w:delText>
              </w:r>
            </w:del>
          </w:p>
        </w:tc>
        <w:tc>
          <w:tcPr>
            <w:tcW w:w="1038" w:type="dxa"/>
            <w:shd w:val="clear" w:color="auto" w:fill="auto"/>
            <w:noWrap/>
            <w:vAlign w:val="bottom"/>
            <w:hideMark/>
          </w:tcPr>
          <w:p w14:paraId="5D69AA56" w14:textId="77777777" w:rsidR="00F67238" w:rsidRPr="008743AB" w:rsidDel="007B6918" w:rsidRDefault="00F67238" w:rsidP="00154F98">
            <w:pPr>
              <w:jc w:val="right"/>
              <w:rPr>
                <w:del w:id="1037" w:author="Perez Monforte, Sergio" w:date="2017-09-11T13:40:00Z"/>
                <w:rFonts w:ascii="Arial" w:hAnsi="Arial" w:cs="Arial"/>
                <w:sz w:val="18"/>
                <w:szCs w:val="18"/>
              </w:rPr>
            </w:pPr>
            <w:del w:id="1038"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57" w14:textId="77777777" w:rsidR="00F67238" w:rsidRPr="008743AB" w:rsidDel="007B6918" w:rsidRDefault="00F67238" w:rsidP="00154F98">
            <w:pPr>
              <w:jc w:val="right"/>
              <w:rPr>
                <w:del w:id="1039" w:author="Perez Monforte, Sergio" w:date="2017-09-11T13:40:00Z"/>
                <w:rFonts w:ascii="Arial" w:hAnsi="Arial" w:cs="Arial"/>
                <w:sz w:val="18"/>
                <w:szCs w:val="18"/>
              </w:rPr>
            </w:pPr>
            <w:del w:id="1040"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58" w14:textId="77777777" w:rsidR="00F67238" w:rsidRPr="008743AB" w:rsidDel="007B6918" w:rsidRDefault="00F67238" w:rsidP="00154F98">
            <w:pPr>
              <w:jc w:val="right"/>
              <w:rPr>
                <w:del w:id="1041" w:author="Perez Monforte, Sergio" w:date="2017-09-11T13:40:00Z"/>
                <w:rFonts w:ascii="Arial" w:hAnsi="Arial" w:cs="Arial"/>
                <w:sz w:val="18"/>
                <w:szCs w:val="18"/>
              </w:rPr>
            </w:pPr>
            <w:del w:id="1042"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59" w14:textId="77777777" w:rsidR="00F67238" w:rsidRPr="008743AB" w:rsidDel="007B6918" w:rsidRDefault="00F67238" w:rsidP="00154F98">
            <w:pPr>
              <w:jc w:val="right"/>
              <w:rPr>
                <w:del w:id="1043" w:author="Perez Monforte, Sergio" w:date="2017-09-11T13:40:00Z"/>
                <w:rFonts w:ascii="Arial" w:hAnsi="Arial" w:cs="Arial"/>
                <w:sz w:val="18"/>
                <w:szCs w:val="18"/>
              </w:rPr>
            </w:pPr>
            <w:del w:id="1044" w:author="Perez Monforte, Sergio" w:date="2017-09-11T13:40:00Z">
              <w:r w:rsidRPr="008743AB" w:rsidDel="007B6918">
                <w:rPr>
                  <w:rFonts w:ascii="Arial" w:hAnsi="Arial" w:cs="Arial"/>
                  <w:sz w:val="18"/>
                  <w:szCs w:val="18"/>
                </w:rPr>
                <w:delText>4658</w:delText>
              </w:r>
            </w:del>
          </w:p>
        </w:tc>
      </w:tr>
      <w:tr w:rsidR="00F67238" w:rsidRPr="008743AB" w:rsidDel="007B6918" w14:paraId="5D69AA66" w14:textId="77777777" w:rsidTr="008743AB">
        <w:trPr>
          <w:trHeight w:val="300"/>
          <w:jc w:val="center"/>
          <w:del w:id="1045" w:author="Perez Monforte, Sergio" w:date="2017-09-11T13:40:00Z"/>
        </w:trPr>
        <w:tc>
          <w:tcPr>
            <w:tcW w:w="1153" w:type="dxa"/>
            <w:shd w:val="clear" w:color="auto" w:fill="auto"/>
            <w:noWrap/>
            <w:vAlign w:val="bottom"/>
            <w:hideMark/>
          </w:tcPr>
          <w:p w14:paraId="5D69AA5B" w14:textId="77777777" w:rsidR="00F67238" w:rsidRPr="008743AB" w:rsidDel="007B6918" w:rsidRDefault="00F67238" w:rsidP="00154F98">
            <w:pPr>
              <w:jc w:val="right"/>
              <w:rPr>
                <w:del w:id="1046" w:author="Perez Monforte, Sergio" w:date="2017-09-11T13:40:00Z"/>
                <w:rFonts w:ascii="Arial" w:hAnsi="Arial" w:cs="Arial"/>
                <w:sz w:val="18"/>
                <w:szCs w:val="18"/>
              </w:rPr>
            </w:pPr>
            <w:del w:id="1047" w:author="Perez Monforte, Sergio" w:date="2017-09-11T13:40:00Z">
              <w:r w:rsidRPr="008743AB" w:rsidDel="007B6918">
                <w:rPr>
                  <w:rFonts w:ascii="Arial" w:hAnsi="Arial" w:cs="Arial"/>
                  <w:sz w:val="18"/>
                  <w:szCs w:val="18"/>
                </w:rPr>
                <w:delText>25</w:delText>
              </w:r>
            </w:del>
          </w:p>
        </w:tc>
        <w:tc>
          <w:tcPr>
            <w:tcW w:w="1003" w:type="dxa"/>
            <w:shd w:val="clear" w:color="auto" w:fill="auto"/>
            <w:noWrap/>
            <w:vAlign w:val="bottom"/>
            <w:hideMark/>
          </w:tcPr>
          <w:p w14:paraId="5D69AA5C" w14:textId="77777777" w:rsidR="00F67238" w:rsidRPr="008743AB" w:rsidDel="007B6918" w:rsidRDefault="00F67238" w:rsidP="00154F98">
            <w:pPr>
              <w:jc w:val="right"/>
              <w:rPr>
                <w:del w:id="1048" w:author="Perez Monforte, Sergio" w:date="2017-09-11T13:40:00Z"/>
                <w:rFonts w:ascii="Arial" w:hAnsi="Arial" w:cs="Arial"/>
                <w:sz w:val="18"/>
                <w:szCs w:val="18"/>
              </w:rPr>
            </w:pPr>
            <w:del w:id="1049"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5D" w14:textId="77777777" w:rsidR="00F67238" w:rsidRPr="008743AB" w:rsidDel="007B6918" w:rsidRDefault="00F67238" w:rsidP="00154F98">
            <w:pPr>
              <w:jc w:val="right"/>
              <w:rPr>
                <w:del w:id="1050" w:author="Perez Monforte, Sergio" w:date="2017-09-11T13:40:00Z"/>
                <w:rFonts w:ascii="Arial" w:hAnsi="Arial" w:cs="Arial"/>
                <w:sz w:val="18"/>
                <w:szCs w:val="18"/>
              </w:rPr>
            </w:pPr>
            <w:del w:id="1051"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5E" w14:textId="77777777" w:rsidR="00F67238" w:rsidRPr="008743AB" w:rsidDel="007B6918" w:rsidRDefault="00F67238" w:rsidP="00154F98">
            <w:pPr>
              <w:jc w:val="right"/>
              <w:rPr>
                <w:del w:id="1052" w:author="Perez Monforte, Sergio" w:date="2017-09-11T13:40:00Z"/>
                <w:rFonts w:ascii="Arial" w:hAnsi="Arial" w:cs="Arial"/>
                <w:sz w:val="18"/>
                <w:szCs w:val="18"/>
              </w:rPr>
            </w:pPr>
            <w:del w:id="1053"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5F" w14:textId="77777777" w:rsidR="00F67238" w:rsidRPr="008743AB" w:rsidDel="007B6918" w:rsidRDefault="00F67238" w:rsidP="00154F98">
            <w:pPr>
              <w:jc w:val="right"/>
              <w:rPr>
                <w:del w:id="1054" w:author="Perez Monforte, Sergio" w:date="2017-09-11T13:40:00Z"/>
                <w:rFonts w:ascii="Arial" w:hAnsi="Arial" w:cs="Arial"/>
                <w:sz w:val="18"/>
                <w:szCs w:val="18"/>
              </w:rPr>
            </w:pPr>
            <w:del w:id="1055" w:author="Perez Monforte, Sergio" w:date="2017-09-11T13:40:00Z">
              <w:r w:rsidRPr="008743AB" w:rsidDel="007B6918">
                <w:rPr>
                  <w:rFonts w:ascii="Arial" w:hAnsi="Arial" w:cs="Arial"/>
                  <w:sz w:val="18"/>
                  <w:szCs w:val="18"/>
                </w:rPr>
                <w:delText>0.30</w:delText>
              </w:r>
            </w:del>
          </w:p>
        </w:tc>
        <w:tc>
          <w:tcPr>
            <w:tcW w:w="1350" w:type="dxa"/>
            <w:shd w:val="clear" w:color="auto" w:fill="auto"/>
            <w:noWrap/>
            <w:vAlign w:val="bottom"/>
            <w:hideMark/>
          </w:tcPr>
          <w:p w14:paraId="5D69AA60" w14:textId="77777777" w:rsidR="00F67238" w:rsidRPr="008743AB" w:rsidDel="007B6918" w:rsidRDefault="00F67238" w:rsidP="00154F98">
            <w:pPr>
              <w:jc w:val="right"/>
              <w:rPr>
                <w:del w:id="1056" w:author="Perez Monforte, Sergio" w:date="2017-09-11T13:40:00Z"/>
                <w:rFonts w:ascii="Arial" w:hAnsi="Arial" w:cs="Arial"/>
                <w:sz w:val="18"/>
                <w:szCs w:val="18"/>
              </w:rPr>
            </w:pPr>
            <w:del w:id="1057"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61" w14:textId="77777777" w:rsidR="00F67238" w:rsidRPr="008743AB" w:rsidDel="007B6918" w:rsidRDefault="00F67238" w:rsidP="00154F98">
            <w:pPr>
              <w:jc w:val="right"/>
              <w:rPr>
                <w:del w:id="1058" w:author="Perez Monforte, Sergio" w:date="2017-09-11T13:40:00Z"/>
                <w:rFonts w:ascii="Arial" w:hAnsi="Arial" w:cs="Arial"/>
                <w:sz w:val="18"/>
                <w:szCs w:val="18"/>
              </w:rPr>
            </w:pPr>
            <w:del w:id="1059" w:author="Perez Monforte, Sergio" w:date="2017-09-11T13:40:00Z">
              <w:r w:rsidRPr="008743AB" w:rsidDel="007B6918">
                <w:rPr>
                  <w:rFonts w:ascii="Arial" w:hAnsi="Arial" w:cs="Arial"/>
                  <w:sz w:val="18"/>
                  <w:szCs w:val="18"/>
                </w:rPr>
                <w:delText>15.10%</w:delText>
              </w:r>
            </w:del>
          </w:p>
        </w:tc>
        <w:tc>
          <w:tcPr>
            <w:tcW w:w="1038" w:type="dxa"/>
            <w:shd w:val="clear" w:color="auto" w:fill="auto"/>
            <w:noWrap/>
            <w:vAlign w:val="bottom"/>
            <w:hideMark/>
          </w:tcPr>
          <w:p w14:paraId="5D69AA62" w14:textId="77777777" w:rsidR="00F67238" w:rsidRPr="008743AB" w:rsidDel="007B6918" w:rsidRDefault="00F67238" w:rsidP="00154F98">
            <w:pPr>
              <w:jc w:val="right"/>
              <w:rPr>
                <w:del w:id="1060" w:author="Perez Monforte, Sergio" w:date="2017-09-11T13:40:00Z"/>
                <w:rFonts w:ascii="Arial" w:hAnsi="Arial" w:cs="Arial"/>
                <w:sz w:val="18"/>
                <w:szCs w:val="18"/>
              </w:rPr>
            </w:pPr>
            <w:del w:id="1061"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63" w14:textId="77777777" w:rsidR="00F67238" w:rsidRPr="008743AB" w:rsidDel="007B6918" w:rsidRDefault="00F67238" w:rsidP="00154F98">
            <w:pPr>
              <w:jc w:val="right"/>
              <w:rPr>
                <w:del w:id="1062" w:author="Perez Monforte, Sergio" w:date="2017-09-11T13:40:00Z"/>
                <w:rFonts w:ascii="Arial" w:hAnsi="Arial" w:cs="Arial"/>
                <w:sz w:val="18"/>
                <w:szCs w:val="18"/>
              </w:rPr>
            </w:pPr>
            <w:del w:id="1063"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64" w14:textId="77777777" w:rsidR="00F67238" w:rsidRPr="008743AB" w:rsidDel="007B6918" w:rsidRDefault="00F67238" w:rsidP="00154F98">
            <w:pPr>
              <w:jc w:val="right"/>
              <w:rPr>
                <w:del w:id="1064" w:author="Perez Monforte, Sergio" w:date="2017-09-11T13:40:00Z"/>
                <w:rFonts w:ascii="Arial" w:hAnsi="Arial" w:cs="Arial"/>
                <w:sz w:val="18"/>
                <w:szCs w:val="18"/>
              </w:rPr>
            </w:pPr>
            <w:del w:id="1065"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65" w14:textId="77777777" w:rsidR="00F67238" w:rsidRPr="008743AB" w:rsidDel="007B6918" w:rsidRDefault="00F67238" w:rsidP="00154F98">
            <w:pPr>
              <w:jc w:val="right"/>
              <w:rPr>
                <w:del w:id="1066" w:author="Perez Monforte, Sergio" w:date="2017-09-11T13:40:00Z"/>
                <w:rFonts w:ascii="Arial" w:hAnsi="Arial" w:cs="Arial"/>
                <w:sz w:val="18"/>
                <w:szCs w:val="18"/>
              </w:rPr>
            </w:pPr>
            <w:del w:id="1067" w:author="Perez Monforte, Sergio" w:date="2017-09-11T13:40:00Z">
              <w:r w:rsidRPr="008743AB" w:rsidDel="007B6918">
                <w:rPr>
                  <w:rFonts w:ascii="Arial" w:hAnsi="Arial" w:cs="Arial"/>
                  <w:sz w:val="18"/>
                  <w:szCs w:val="18"/>
                </w:rPr>
                <w:delText>4658</w:delText>
              </w:r>
            </w:del>
          </w:p>
        </w:tc>
      </w:tr>
      <w:tr w:rsidR="00F67238" w:rsidRPr="008743AB" w:rsidDel="007B6918" w14:paraId="5D69AA72" w14:textId="77777777" w:rsidTr="008743AB">
        <w:trPr>
          <w:trHeight w:val="288"/>
          <w:jc w:val="center"/>
          <w:del w:id="1068" w:author="Perez Monforte, Sergio" w:date="2017-09-11T13:40:00Z"/>
        </w:trPr>
        <w:tc>
          <w:tcPr>
            <w:tcW w:w="1153" w:type="dxa"/>
            <w:shd w:val="clear" w:color="auto" w:fill="auto"/>
            <w:noWrap/>
            <w:vAlign w:val="bottom"/>
            <w:hideMark/>
          </w:tcPr>
          <w:p w14:paraId="5D69AA67" w14:textId="77777777" w:rsidR="00F67238" w:rsidRPr="008743AB" w:rsidDel="007B6918" w:rsidRDefault="00F67238" w:rsidP="00154F98">
            <w:pPr>
              <w:jc w:val="right"/>
              <w:rPr>
                <w:del w:id="1069" w:author="Perez Monforte, Sergio" w:date="2017-09-11T13:40:00Z"/>
                <w:rFonts w:ascii="Arial" w:hAnsi="Arial" w:cs="Arial"/>
                <w:sz w:val="18"/>
                <w:szCs w:val="18"/>
              </w:rPr>
            </w:pPr>
            <w:del w:id="1070" w:author="Perez Monforte, Sergio" w:date="2017-09-11T13:40:00Z">
              <w:r w:rsidRPr="008743AB" w:rsidDel="007B6918">
                <w:rPr>
                  <w:rFonts w:ascii="Arial" w:hAnsi="Arial" w:cs="Arial"/>
                  <w:sz w:val="18"/>
                  <w:szCs w:val="18"/>
                </w:rPr>
                <w:delText>30</w:delText>
              </w:r>
            </w:del>
          </w:p>
        </w:tc>
        <w:tc>
          <w:tcPr>
            <w:tcW w:w="1003" w:type="dxa"/>
            <w:shd w:val="clear" w:color="auto" w:fill="auto"/>
            <w:noWrap/>
            <w:vAlign w:val="bottom"/>
            <w:hideMark/>
          </w:tcPr>
          <w:p w14:paraId="5D69AA68" w14:textId="77777777" w:rsidR="00F67238" w:rsidRPr="008743AB" w:rsidDel="007B6918" w:rsidRDefault="00F67238" w:rsidP="00154F98">
            <w:pPr>
              <w:jc w:val="right"/>
              <w:rPr>
                <w:del w:id="1071" w:author="Perez Monforte, Sergio" w:date="2017-09-11T13:40:00Z"/>
                <w:rFonts w:ascii="Arial" w:hAnsi="Arial" w:cs="Arial"/>
                <w:sz w:val="18"/>
                <w:szCs w:val="18"/>
              </w:rPr>
            </w:pPr>
            <w:del w:id="1072"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69" w14:textId="77777777" w:rsidR="00F67238" w:rsidRPr="008743AB" w:rsidDel="007B6918" w:rsidRDefault="00F67238" w:rsidP="00154F98">
            <w:pPr>
              <w:jc w:val="right"/>
              <w:rPr>
                <w:del w:id="1073" w:author="Perez Monforte, Sergio" w:date="2017-09-11T13:40:00Z"/>
                <w:rFonts w:ascii="Arial" w:hAnsi="Arial" w:cs="Arial"/>
                <w:sz w:val="18"/>
                <w:szCs w:val="18"/>
              </w:rPr>
            </w:pPr>
            <w:del w:id="1074" w:author="Perez Monforte, Sergio" w:date="2017-09-11T13:40:00Z">
              <w:r w:rsidRPr="008743AB" w:rsidDel="007B6918">
                <w:rPr>
                  <w:rFonts w:ascii="Arial" w:hAnsi="Arial" w:cs="Arial"/>
                  <w:sz w:val="18"/>
                  <w:szCs w:val="18"/>
                </w:rPr>
                <w:delText>30</w:delText>
              </w:r>
            </w:del>
          </w:p>
        </w:tc>
        <w:tc>
          <w:tcPr>
            <w:tcW w:w="1275" w:type="dxa"/>
            <w:shd w:val="clear" w:color="auto" w:fill="auto"/>
            <w:noWrap/>
            <w:vAlign w:val="bottom"/>
            <w:hideMark/>
          </w:tcPr>
          <w:p w14:paraId="5D69AA6A" w14:textId="77777777" w:rsidR="00F67238" w:rsidRPr="008743AB" w:rsidDel="007B6918" w:rsidRDefault="00F67238" w:rsidP="00154F98">
            <w:pPr>
              <w:jc w:val="right"/>
              <w:rPr>
                <w:del w:id="1075" w:author="Perez Monforte, Sergio" w:date="2017-09-11T13:40:00Z"/>
                <w:rFonts w:ascii="Arial" w:hAnsi="Arial" w:cs="Arial"/>
                <w:sz w:val="18"/>
                <w:szCs w:val="18"/>
              </w:rPr>
            </w:pPr>
            <w:del w:id="1076" w:author="Perez Monforte, Sergio" w:date="2017-09-11T13:40:00Z">
              <w:r w:rsidRPr="008743AB" w:rsidDel="007B6918">
                <w:rPr>
                  <w:rFonts w:ascii="Arial" w:hAnsi="Arial" w:cs="Arial"/>
                  <w:sz w:val="18"/>
                  <w:szCs w:val="18"/>
                </w:rPr>
                <w:delText>0.1</w:delText>
              </w:r>
            </w:del>
          </w:p>
        </w:tc>
        <w:tc>
          <w:tcPr>
            <w:tcW w:w="1232" w:type="dxa"/>
            <w:shd w:val="clear" w:color="auto" w:fill="auto"/>
            <w:noWrap/>
            <w:vAlign w:val="bottom"/>
            <w:hideMark/>
          </w:tcPr>
          <w:p w14:paraId="5D69AA6B" w14:textId="77777777" w:rsidR="00F67238" w:rsidRPr="008743AB" w:rsidDel="007B6918" w:rsidRDefault="00F67238" w:rsidP="00154F98">
            <w:pPr>
              <w:jc w:val="right"/>
              <w:rPr>
                <w:del w:id="1077" w:author="Perez Monforte, Sergio" w:date="2017-09-11T13:40:00Z"/>
                <w:rFonts w:ascii="Arial" w:hAnsi="Arial" w:cs="Arial"/>
                <w:sz w:val="18"/>
                <w:szCs w:val="18"/>
              </w:rPr>
            </w:pPr>
            <w:del w:id="1078" w:author="Perez Monforte, Sergio" w:date="2017-09-11T13:40:00Z">
              <w:r w:rsidRPr="008743AB" w:rsidDel="007B6918">
                <w:rPr>
                  <w:rFonts w:ascii="Arial" w:hAnsi="Arial" w:cs="Arial"/>
                  <w:sz w:val="18"/>
                  <w:szCs w:val="18"/>
                </w:rPr>
                <w:delText>0.22</w:delText>
              </w:r>
            </w:del>
          </w:p>
        </w:tc>
        <w:tc>
          <w:tcPr>
            <w:tcW w:w="1350" w:type="dxa"/>
            <w:shd w:val="clear" w:color="auto" w:fill="auto"/>
            <w:noWrap/>
            <w:vAlign w:val="bottom"/>
            <w:hideMark/>
          </w:tcPr>
          <w:p w14:paraId="5D69AA6C" w14:textId="77777777" w:rsidR="00F67238" w:rsidRPr="008743AB" w:rsidDel="007B6918" w:rsidRDefault="00F67238" w:rsidP="00154F98">
            <w:pPr>
              <w:jc w:val="right"/>
              <w:rPr>
                <w:del w:id="1079" w:author="Perez Monforte, Sergio" w:date="2017-09-11T13:40:00Z"/>
                <w:rFonts w:ascii="Arial" w:hAnsi="Arial" w:cs="Arial"/>
                <w:sz w:val="18"/>
                <w:szCs w:val="18"/>
              </w:rPr>
            </w:pPr>
            <w:del w:id="1080"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6D" w14:textId="77777777" w:rsidR="00F67238" w:rsidRPr="008743AB" w:rsidDel="007B6918" w:rsidRDefault="00F67238" w:rsidP="00154F98">
            <w:pPr>
              <w:jc w:val="right"/>
              <w:rPr>
                <w:del w:id="1081" w:author="Perez Monforte, Sergio" w:date="2017-09-11T13:40:00Z"/>
                <w:rFonts w:ascii="Arial" w:hAnsi="Arial" w:cs="Arial"/>
                <w:sz w:val="18"/>
                <w:szCs w:val="18"/>
              </w:rPr>
            </w:pPr>
            <w:del w:id="1082" w:author="Perez Monforte, Sergio" w:date="2017-09-11T13:40:00Z">
              <w:r w:rsidRPr="008743AB" w:rsidDel="007B6918">
                <w:rPr>
                  <w:rFonts w:ascii="Arial" w:hAnsi="Arial" w:cs="Arial"/>
                  <w:sz w:val="18"/>
                  <w:szCs w:val="18"/>
                </w:rPr>
                <w:delText>10.90%</w:delText>
              </w:r>
            </w:del>
          </w:p>
        </w:tc>
        <w:tc>
          <w:tcPr>
            <w:tcW w:w="1038" w:type="dxa"/>
            <w:shd w:val="clear" w:color="auto" w:fill="auto"/>
            <w:noWrap/>
            <w:vAlign w:val="bottom"/>
            <w:hideMark/>
          </w:tcPr>
          <w:p w14:paraId="5D69AA6E" w14:textId="77777777" w:rsidR="00F67238" w:rsidRPr="008743AB" w:rsidDel="007B6918" w:rsidRDefault="00F67238" w:rsidP="00154F98">
            <w:pPr>
              <w:jc w:val="right"/>
              <w:rPr>
                <w:del w:id="1083" w:author="Perez Monforte, Sergio" w:date="2017-09-11T13:40:00Z"/>
                <w:rFonts w:ascii="Arial" w:hAnsi="Arial" w:cs="Arial"/>
                <w:sz w:val="18"/>
                <w:szCs w:val="18"/>
              </w:rPr>
            </w:pPr>
            <w:del w:id="1084"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6F" w14:textId="77777777" w:rsidR="00F67238" w:rsidRPr="008743AB" w:rsidDel="007B6918" w:rsidRDefault="00F67238" w:rsidP="00154F98">
            <w:pPr>
              <w:jc w:val="right"/>
              <w:rPr>
                <w:del w:id="1085" w:author="Perez Monforte, Sergio" w:date="2017-09-11T13:40:00Z"/>
                <w:rFonts w:ascii="Arial" w:hAnsi="Arial" w:cs="Arial"/>
                <w:sz w:val="18"/>
                <w:szCs w:val="18"/>
              </w:rPr>
            </w:pPr>
            <w:del w:id="1086"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70" w14:textId="77777777" w:rsidR="00F67238" w:rsidRPr="008743AB" w:rsidDel="007B6918" w:rsidRDefault="00F67238" w:rsidP="00154F98">
            <w:pPr>
              <w:jc w:val="right"/>
              <w:rPr>
                <w:del w:id="1087" w:author="Perez Monforte, Sergio" w:date="2017-09-11T13:40:00Z"/>
                <w:rFonts w:ascii="Arial" w:hAnsi="Arial" w:cs="Arial"/>
                <w:sz w:val="18"/>
                <w:szCs w:val="18"/>
              </w:rPr>
            </w:pPr>
            <w:del w:id="1088"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71" w14:textId="77777777" w:rsidR="00F67238" w:rsidRPr="008743AB" w:rsidDel="007B6918" w:rsidRDefault="00F67238" w:rsidP="00154F98">
            <w:pPr>
              <w:jc w:val="right"/>
              <w:rPr>
                <w:del w:id="1089" w:author="Perez Monforte, Sergio" w:date="2017-09-11T13:40:00Z"/>
                <w:rFonts w:ascii="Arial" w:hAnsi="Arial" w:cs="Arial"/>
                <w:sz w:val="18"/>
                <w:szCs w:val="18"/>
              </w:rPr>
            </w:pPr>
            <w:del w:id="1090" w:author="Perez Monforte, Sergio" w:date="2017-09-11T13:40:00Z">
              <w:r w:rsidRPr="008743AB" w:rsidDel="007B6918">
                <w:rPr>
                  <w:rFonts w:ascii="Arial" w:hAnsi="Arial" w:cs="Arial"/>
                  <w:sz w:val="18"/>
                  <w:szCs w:val="18"/>
                </w:rPr>
                <w:delText>3105</w:delText>
              </w:r>
            </w:del>
          </w:p>
        </w:tc>
      </w:tr>
      <w:tr w:rsidR="00F67238" w:rsidRPr="008743AB" w:rsidDel="007B6918" w14:paraId="5D69AA7E" w14:textId="77777777" w:rsidTr="008743AB">
        <w:trPr>
          <w:trHeight w:val="288"/>
          <w:jc w:val="center"/>
          <w:del w:id="1091" w:author="Perez Monforte, Sergio" w:date="2017-09-11T13:40:00Z"/>
        </w:trPr>
        <w:tc>
          <w:tcPr>
            <w:tcW w:w="1153" w:type="dxa"/>
            <w:shd w:val="clear" w:color="auto" w:fill="auto"/>
            <w:noWrap/>
            <w:vAlign w:val="bottom"/>
            <w:hideMark/>
          </w:tcPr>
          <w:p w14:paraId="5D69AA73" w14:textId="77777777" w:rsidR="00F67238" w:rsidRPr="008743AB" w:rsidDel="007B6918" w:rsidRDefault="00F67238" w:rsidP="00154F98">
            <w:pPr>
              <w:jc w:val="right"/>
              <w:rPr>
                <w:del w:id="1092" w:author="Perez Monforte, Sergio" w:date="2017-09-11T13:40:00Z"/>
                <w:rFonts w:ascii="Arial" w:hAnsi="Arial" w:cs="Arial"/>
                <w:sz w:val="18"/>
                <w:szCs w:val="18"/>
              </w:rPr>
            </w:pPr>
            <w:del w:id="1093" w:author="Perez Monforte, Sergio" w:date="2017-09-11T13:40:00Z">
              <w:r w:rsidRPr="008743AB" w:rsidDel="007B6918">
                <w:rPr>
                  <w:rFonts w:ascii="Arial" w:hAnsi="Arial" w:cs="Arial"/>
                  <w:sz w:val="18"/>
                  <w:szCs w:val="18"/>
                </w:rPr>
                <w:delText>30</w:delText>
              </w:r>
            </w:del>
          </w:p>
        </w:tc>
        <w:tc>
          <w:tcPr>
            <w:tcW w:w="1003" w:type="dxa"/>
            <w:shd w:val="clear" w:color="auto" w:fill="auto"/>
            <w:noWrap/>
            <w:vAlign w:val="bottom"/>
            <w:hideMark/>
          </w:tcPr>
          <w:p w14:paraId="5D69AA74" w14:textId="77777777" w:rsidR="00F67238" w:rsidRPr="008743AB" w:rsidDel="007B6918" w:rsidRDefault="00F67238" w:rsidP="00154F98">
            <w:pPr>
              <w:jc w:val="right"/>
              <w:rPr>
                <w:del w:id="1094" w:author="Perez Monforte, Sergio" w:date="2017-09-11T13:40:00Z"/>
                <w:rFonts w:ascii="Arial" w:hAnsi="Arial" w:cs="Arial"/>
                <w:sz w:val="18"/>
                <w:szCs w:val="18"/>
              </w:rPr>
            </w:pPr>
            <w:del w:id="1095"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75" w14:textId="77777777" w:rsidR="00F67238" w:rsidRPr="008743AB" w:rsidDel="007B6918" w:rsidRDefault="00F67238" w:rsidP="00154F98">
            <w:pPr>
              <w:jc w:val="right"/>
              <w:rPr>
                <w:del w:id="1096" w:author="Perez Monforte, Sergio" w:date="2017-09-11T13:40:00Z"/>
                <w:rFonts w:ascii="Arial" w:hAnsi="Arial" w:cs="Arial"/>
                <w:sz w:val="18"/>
                <w:szCs w:val="18"/>
              </w:rPr>
            </w:pPr>
            <w:del w:id="1097" w:author="Perez Monforte, Sergio" w:date="2017-09-11T13:40:00Z">
              <w:r w:rsidRPr="008743AB" w:rsidDel="007B6918">
                <w:rPr>
                  <w:rFonts w:ascii="Arial" w:hAnsi="Arial" w:cs="Arial"/>
                  <w:sz w:val="18"/>
                  <w:szCs w:val="18"/>
                </w:rPr>
                <w:delText>30</w:delText>
              </w:r>
            </w:del>
          </w:p>
        </w:tc>
        <w:tc>
          <w:tcPr>
            <w:tcW w:w="1275" w:type="dxa"/>
            <w:shd w:val="clear" w:color="auto" w:fill="auto"/>
            <w:noWrap/>
            <w:vAlign w:val="bottom"/>
            <w:hideMark/>
          </w:tcPr>
          <w:p w14:paraId="5D69AA76" w14:textId="77777777" w:rsidR="00F67238" w:rsidRPr="008743AB" w:rsidDel="007B6918" w:rsidRDefault="00F67238" w:rsidP="00154F98">
            <w:pPr>
              <w:jc w:val="right"/>
              <w:rPr>
                <w:del w:id="1098" w:author="Perez Monforte, Sergio" w:date="2017-09-11T13:40:00Z"/>
                <w:rFonts w:ascii="Arial" w:hAnsi="Arial" w:cs="Arial"/>
                <w:sz w:val="18"/>
                <w:szCs w:val="18"/>
              </w:rPr>
            </w:pPr>
            <w:del w:id="1099"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77" w14:textId="77777777" w:rsidR="00F67238" w:rsidRPr="008743AB" w:rsidDel="007B6918" w:rsidRDefault="00F67238" w:rsidP="00154F98">
            <w:pPr>
              <w:jc w:val="right"/>
              <w:rPr>
                <w:del w:id="1100" w:author="Perez Monforte, Sergio" w:date="2017-09-11T13:40:00Z"/>
                <w:rFonts w:ascii="Arial" w:hAnsi="Arial" w:cs="Arial"/>
                <w:sz w:val="18"/>
                <w:szCs w:val="18"/>
              </w:rPr>
            </w:pPr>
            <w:del w:id="1101" w:author="Perez Monforte, Sergio" w:date="2017-09-11T13:40:00Z">
              <w:r w:rsidRPr="008743AB" w:rsidDel="007B6918">
                <w:rPr>
                  <w:rFonts w:ascii="Arial" w:hAnsi="Arial" w:cs="Arial"/>
                  <w:sz w:val="18"/>
                  <w:szCs w:val="18"/>
                </w:rPr>
                <w:delText>0.29</w:delText>
              </w:r>
            </w:del>
          </w:p>
        </w:tc>
        <w:tc>
          <w:tcPr>
            <w:tcW w:w="1350" w:type="dxa"/>
            <w:shd w:val="clear" w:color="auto" w:fill="auto"/>
            <w:noWrap/>
            <w:vAlign w:val="bottom"/>
            <w:hideMark/>
          </w:tcPr>
          <w:p w14:paraId="5D69AA78" w14:textId="77777777" w:rsidR="00F67238" w:rsidRPr="008743AB" w:rsidDel="007B6918" w:rsidRDefault="00F67238" w:rsidP="00154F98">
            <w:pPr>
              <w:jc w:val="right"/>
              <w:rPr>
                <w:del w:id="1102" w:author="Perez Monforte, Sergio" w:date="2017-09-11T13:40:00Z"/>
                <w:rFonts w:ascii="Arial" w:hAnsi="Arial" w:cs="Arial"/>
                <w:sz w:val="18"/>
                <w:szCs w:val="18"/>
              </w:rPr>
            </w:pPr>
            <w:del w:id="1103"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79" w14:textId="77777777" w:rsidR="00F67238" w:rsidRPr="008743AB" w:rsidDel="007B6918" w:rsidRDefault="00F67238" w:rsidP="00154F98">
            <w:pPr>
              <w:jc w:val="right"/>
              <w:rPr>
                <w:del w:id="1104" w:author="Perez Monforte, Sergio" w:date="2017-09-11T13:40:00Z"/>
                <w:rFonts w:ascii="Arial" w:hAnsi="Arial" w:cs="Arial"/>
                <w:sz w:val="18"/>
                <w:szCs w:val="18"/>
              </w:rPr>
            </w:pPr>
            <w:del w:id="1105" w:author="Perez Monforte, Sergio" w:date="2017-09-11T13:40:00Z">
              <w:r w:rsidRPr="008743AB" w:rsidDel="007B6918">
                <w:rPr>
                  <w:rFonts w:ascii="Arial" w:hAnsi="Arial" w:cs="Arial"/>
                  <w:sz w:val="18"/>
                  <w:szCs w:val="18"/>
                </w:rPr>
                <w:delText>14.40%</w:delText>
              </w:r>
            </w:del>
          </w:p>
        </w:tc>
        <w:tc>
          <w:tcPr>
            <w:tcW w:w="1038" w:type="dxa"/>
            <w:shd w:val="clear" w:color="auto" w:fill="auto"/>
            <w:noWrap/>
            <w:vAlign w:val="bottom"/>
            <w:hideMark/>
          </w:tcPr>
          <w:p w14:paraId="5D69AA7A" w14:textId="77777777" w:rsidR="00F67238" w:rsidRPr="008743AB" w:rsidDel="007B6918" w:rsidRDefault="00F67238" w:rsidP="00154F98">
            <w:pPr>
              <w:jc w:val="right"/>
              <w:rPr>
                <w:del w:id="1106" w:author="Perez Monforte, Sergio" w:date="2017-09-11T13:40:00Z"/>
                <w:rFonts w:ascii="Arial" w:hAnsi="Arial" w:cs="Arial"/>
                <w:sz w:val="18"/>
                <w:szCs w:val="18"/>
              </w:rPr>
            </w:pPr>
            <w:del w:id="1107"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7B" w14:textId="77777777" w:rsidR="00F67238" w:rsidRPr="008743AB" w:rsidDel="007B6918" w:rsidRDefault="00F67238" w:rsidP="00154F98">
            <w:pPr>
              <w:jc w:val="right"/>
              <w:rPr>
                <w:del w:id="1108" w:author="Perez Monforte, Sergio" w:date="2017-09-11T13:40:00Z"/>
                <w:rFonts w:ascii="Arial" w:hAnsi="Arial" w:cs="Arial"/>
                <w:sz w:val="18"/>
                <w:szCs w:val="18"/>
              </w:rPr>
            </w:pPr>
            <w:del w:id="1109"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7C" w14:textId="77777777" w:rsidR="00F67238" w:rsidRPr="008743AB" w:rsidDel="007B6918" w:rsidRDefault="00F67238" w:rsidP="00154F98">
            <w:pPr>
              <w:jc w:val="right"/>
              <w:rPr>
                <w:del w:id="1110" w:author="Perez Monforte, Sergio" w:date="2017-09-11T13:40:00Z"/>
                <w:rFonts w:ascii="Arial" w:hAnsi="Arial" w:cs="Arial"/>
                <w:sz w:val="18"/>
                <w:szCs w:val="18"/>
              </w:rPr>
            </w:pPr>
            <w:del w:id="1111"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7D" w14:textId="77777777" w:rsidR="00F67238" w:rsidRPr="008743AB" w:rsidDel="007B6918" w:rsidRDefault="00F67238" w:rsidP="00154F98">
            <w:pPr>
              <w:jc w:val="right"/>
              <w:rPr>
                <w:del w:id="1112" w:author="Perez Monforte, Sergio" w:date="2017-09-11T13:40:00Z"/>
                <w:rFonts w:ascii="Arial" w:hAnsi="Arial" w:cs="Arial"/>
                <w:sz w:val="18"/>
                <w:szCs w:val="18"/>
              </w:rPr>
            </w:pPr>
            <w:del w:id="1113" w:author="Perez Monforte, Sergio" w:date="2017-09-11T13:40:00Z">
              <w:r w:rsidRPr="008743AB" w:rsidDel="007B6918">
                <w:rPr>
                  <w:rFonts w:ascii="Arial" w:hAnsi="Arial" w:cs="Arial"/>
                  <w:sz w:val="18"/>
                  <w:szCs w:val="18"/>
                </w:rPr>
                <w:delText>3105</w:delText>
              </w:r>
            </w:del>
          </w:p>
        </w:tc>
      </w:tr>
      <w:tr w:rsidR="00F67238" w:rsidRPr="008743AB" w:rsidDel="007B6918" w14:paraId="5D69AA8A" w14:textId="77777777" w:rsidTr="008743AB">
        <w:trPr>
          <w:trHeight w:val="288"/>
          <w:jc w:val="center"/>
          <w:del w:id="1114" w:author="Perez Monforte, Sergio" w:date="2017-09-11T13:40:00Z"/>
        </w:trPr>
        <w:tc>
          <w:tcPr>
            <w:tcW w:w="1153" w:type="dxa"/>
            <w:shd w:val="clear" w:color="auto" w:fill="auto"/>
            <w:noWrap/>
            <w:vAlign w:val="bottom"/>
            <w:hideMark/>
          </w:tcPr>
          <w:p w14:paraId="5D69AA7F" w14:textId="77777777" w:rsidR="00F67238" w:rsidRPr="008743AB" w:rsidDel="007B6918" w:rsidRDefault="00F67238" w:rsidP="00154F98">
            <w:pPr>
              <w:jc w:val="right"/>
              <w:rPr>
                <w:del w:id="1115" w:author="Perez Monforte, Sergio" w:date="2017-09-11T13:40:00Z"/>
                <w:rFonts w:ascii="Arial" w:hAnsi="Arial" w:cs="Arial"/>
                <w:sz w:val="18"/>
                <w:szCs w:val="18"/>
              </w:rPr>
            </w:pPr>
            <w:del w:id="1116" w:author="Perez Monforte, Sergio" w:date="2017-09-11T13:40:00Z">
              <w:r w:rsidRPr="008743AB" w:rsidDel="007B6918">
                <w:rPr>
                  <w:rFonts w:ascii="Arial" w:hAnsi="Arial" w:cs="Arial"/>
                  <w:sz w:val="18"/>
                  <w:szCs w:val="18"/>
                </w:rPr>
                <w:delText>30</w:delText>
              </w:r>
            </w:del>
          </w:p>
        </w:tc>
        <w:tc>
          <w:tcPr>
            <w:tcW w:w="1003" w:type="dxa"/>
            <w:shd w:val="clear" w:color="auto" w:fill="auto"/>
            <w:noWrap/>
            <w:vAlign w:val="bottom"/>
            <w:hideMark/>
          </w:tcPr>
          <w:p w14:paraId="5D69AA80" w14:textId="77777777" w:rsidR="00F67238" w:rsidRPr="008743AB" w:rsidDel="007B6918" w:rsidRDefault="00F67238" w:rsidP="00154F98">
            <w:pPr>
              <w:jc w:val="right"/>
              <w:rPr>
                <w:del w:id="1117" w:author="Perez Monforte, Sergio" w:date="2017-09-11T13:40:00Z"/>
                <w:rFonts w:ascii="Arial" w:hAnsi="Arial" w:cs="Arial"/>
                <w:sz w:val="18"/>
                <w:szCs w:val="18"/>
              </w:rPr>
            </w:pPr>
            <w:del w:id="1118"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81" w14:textId="77777777" w:rsidR="00F67238" w:rsidRPr="008743AB" w:rsidDel="007B6918" w:rsidRDefault="00F67238" w:rsidP="00154F98">
            <w:pPr>
              <w:jc w:val="right"/>
              <w:rPr>
                <w:del w:id="1119" w:author="Perez Monforte, Sergio" w:date="2017-09-11T13:40:00Z"/>
                <w:rFonts w:ascii="Arial" w:hAnsi="Arial" w:cs="Arial"/>
                <w:sz w:val="18"/>
                <w:szCs w:val="18"/>
              </w:rPr>
            </w:pPr>
            <w:del w:id="1120"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82" w14:textId="77777777" w:rsidR="00F67238" w:rsidRPr="008743AB" w:rsidDel="007B6918" w:rsidRDefault="00F67238" w:rsidP="00154F98">
            <w:pPr>
              <w:jc w:val="right"/>
              <w:rPr>
                <w:del w:id="1121" w:author="Perez Monforte, Sergio" w:date="2017-09-11T13:40:00Z"/>
                <w:rFonts w:ascii="Arial" w:hAnsi="Arial" w:cs="Arial"/>
                <w:sz w:val="18"/>
                <w:szCs w:val="18"/>
              </w:rPr>
            </w:pPr>
            <w:del w:id="1122" w:author="Perez Monforte, Sergio" w:date="2017-09-11T13:40:00Z">
              <w:r w:rsidRPr="008743AB" w:rsidDel="007B6918">
                <w:rPr>
                  <w:rFonts w:ascii="Arial" w:hAnsi="Arial" w:cs="Arial"/>
                  <w:sz w:val="18"/>
                  <w:szCs w:val="18"/>
                </w:rPr>
                <w:delText>0.1</w:delText>
              </w:r>
            </w:del>
          </w:p>
        </w:tc>
        <w:tc>
          <w:tcPr>
            <w:tcW w:w="1232" w:type="dxa"/>
            <w:shd w:val="clear" w:color="auto" w:fill="auto"/>
            <w:noWrap/>
            <w:vAlign w:val="bottom"/>
            <w:hideMark/>
          </w:tcPr>
          <w:p w14:paraId="5D69AA83" w14:textId="77777777" w:rsidR="00F67238" w:rsidRPr="008743AB" w:rsidDel="007B6918" w:rsidRDefault="00F67238" w:rsidP="00154F98">
            <w:pPr>
              <w:jc w:val="right"/>
              <w:rPr>
                <w:del w:id="1123" w:author="Perez Monforte, Sergio" w:date="2017-09-11T13:40:00Z"/>
                <w:rFonts w:ascii="Arial" w:hAnsi="Arial" w:cs="Arial"/>
                <w:sz w:val="18"/>
                <w:szCs w:val="18"/>
              </w:rPr>
            </w:pPr>
            <w:del w:id="1124" w:author="Perez Monforte, Sergio" w:date="2017-09-11T13:40:00Z">
              <w:r w:rsidRPr="008743AB" w:rsidDel="007B6918">
                <w:rPr>
                  <w:rFonts w:ascii="Arial" w:hAnsi="Arial" w:cs="Arial"/>
                  <w:sz w:val="18"/>
                  <w:szCs w:val="18"/>
                </w:rPr>
                <w:delText>0.21</w:delText>
              </w:r>
            </w:del>
          </w:p>
        </w:tc>
        <w:tc>
          <w:tcPr>
            <w:tcW w:w="1350" w:type="dxa"/>
            <w:shd w:val="clear" w:color="auto" w:fill="auto"/>
            <w:noWrap/>
            <w:vAlign w:val="bottom"/>
            <w:hideMark/>
          </w:tcPr>
          <w:p w14:paraId="5D69AA84" w14:textId="77777777" w:rsidR="00F67238" w:rsidRPr="008743AB" w:rsidDel="007B6918" w:rsidRDefault="00F67238" w:rsidP="00154F98">
            <w:pPr>
              <w:jc w:val="right"/>
              <w:rPr>
                <w:del w:id="1125" w:author="Perez Monforte, Sergio" w:date="2017-09-11T13:40:00Z"/>
                <w:rFonts w:ascii="Arial" w:hAnsi="Arial" w:cs="Arial"/>
                <w:sz w:val="18"/>
                <w:szCs w:val="18"/>
              </w:rPr>
            </w:pPr>
            <w:del w:id="1126"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85" w14:textId="77777777" w:rsidR="00F67238" w:rsidRPr="008743AB" w:rsidDel="007B6918" w:rsidRDefault="00F67238" w:rsidP="00154F98">
            <w:pPr>
              <w:jc w:val="right"/>
              <w:rPr>
                <w:del w:id="1127" w:author="Perez Monforte, Sergio" w:date="2017-09-11T13:40:00Z"/>
                <w:rFonts w:ascii="Arial" w:hAnsi="Arial" w:cs="Arial"/>
                <w:sz w:val="18"/>
                <w:szCs w:val="18"/>
              </w:rPr>
            </w:pPr>
            <w:del w:id="1128" w:author="Perez Monforte, Sergio" w:date="2017-09-11T13:40:00Z">
              <w:r w:rsidRPr="008743AB" w:rsidDel="007B6918">
                <w:rPr>
                  <w:rFonts w:ascii="Arial" w:hAnsi="Arial" w:cs="Arial"/>
                  <w:sz w:val="18"/>
                  <w:szCs w:val="18"/>
                </w:rPr>
                <w:delText>10.50%</w:delText>
              </w:r>
            </w:del>
          </w:p>
        </w:tc>
        <w:tc>
          <w:tcPr>
            <w:tcW w:w="1038" w:type="dxa"/>
            <w:shd w:val="clear" w:color="auto" w:fill="auto"/>
            <w:noWrap/>
            <w:vAlign w:val="bottom"/>
            <w:hideMark/>
          </w:tcPr>
          <w:p w14:paraId="5D69AA86" w14:textId="77777777" w:rsidR="00F67238" w:rsidRPr="008743AB" w:rsidDel="007B6918" w:rsidRDefault="00F67238" w:rsidP="00154F98">
            <w:pPr>
              <w:jc w:val="right"/>
              <w:rPr>
                <w:del w:id="1129" w:author="Perez Monforte, Sergio" w:date="2017-09-11T13:40:00Z"/>
                <w:rFonts w:ascii="Arial" w:hAnsi="Arial" w:cs="Arial"/>
                <w:sz w:val="18"/>
                <w:szCs w:val="18"/>
              </w:rPr>
            </w:pPr>
            <w:del w:id="1130"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87" w14:textId="77777777" w:rsidR="00F67238" w:rsidRPr="008743AB" w:rsidDel="007B6918" w:rsidRDefault="00F67238" w:rsidP="00154F98">
            <w:pPr>
              <w:jc w:val="right"/>
              <w:rPr>
                <w:del w:id="1131" w:author="Perez Monforte, Sergio" w:date="2017-09-11T13:40:00Z"/>
                <w:rFonts w:ascii="Arial" w:hAnsi="Arial" w:cs="Arial"/>
                <w:sz w:val="18"/>
                <w:szCs w:val="18"/>
              </w:rPr>
            </w:pPr>
            <w:del w:id="1132"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88" w14:textId="77777777" w:rsidR="00F67238" w:rsidRPr="008743AB" w:rsidDel="007B6918" w:rsidRDefault="00F67238" w:rsidP="00154F98">
            <w:pPr>
              <w:jc w:val="right"/>
              <w:rPr>
                <w:del w:id="1133" w:author="Perez Monforte, Sergio" w:date="2017-09-11T13:40:00Z"/>
                <w:rFonts w:ascii="Arial" w:hAnsi="Arial" w:cs="Arial"/>
                <w:sz w:val="18"/>
                <w:szCs w:val="18"/>
              </w:rPr>
            </w:pPr>
            <w:del w:id="1134"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89" w14:textId="77777777" w:rsidR="00F67238" w:rsidRPr="008743AB" w:rsidDel="007B6918" w:rsidRDefault="00F67238" w:rsidP="00154F98">
            <w:pPr>
              <w:jc w:val="right"/>
              <w:rPr>
                <w:del w:id="1135" w:author="Perez Monforte, Sergio" w:date="2017-09-11T13:40:00Z"/>
                <w:rFonts w:ascii="Arial" w:hAnsi="Arial" w:cs="Arial"/>
                <w:sz w:val="18"/>
                <w:szCs w:val="18"/>
              </w:rPr>
            </w:pPr>
            <w:del w:id="1136" w:author="Perez Monforte, Sergio" w:date="2017-09-11T13:40:00Z">
              <w:r w:rsidRPr="008743AB" w:rsidDel="007B6918">
                <w:rPr>
                  <w:rFonts w:ascii="Arial" w:hAnsi="Arial" w:cs="Arial"/>
                  <w:sz w:val="18"/>
                  <w:szCs w:val="18"/>
                </w:rPr>
                <w:delText>4658</w:delText>
              </w:r>
            </w:del>
          </w:p>
        </w:tc>
      </w:tr>
      <w:tr w:rsidR="00F67238" w:rsidRPr="008743AB" w:rsidDel="007B6918" w14:paraId="5D69AA96" w14:textId="77777777" w:rsidTr="008743AB">
        <w:trPr>
          <w:trHeight w:val="300"/>
          <w:jc w:val="center"/>
          <w:del w:id="1137" w:author="Perez Monforte, Sergio" w:date="2017-09-11T13:40:00Z"/>
        </w:trPr>
        <w:tc>
          <w:tcPr>
            <w:tcW w:w="1153" w:type="dxa"/>
            <w:shd w:val="clear" w:color="auto" w:fill="auto"/>
            <w:noWrap/>
            <w:vAlign w:val="bottom"/>
            <w:hideMark/>
          </w:tcPr>
          <w:p w14:paraId="5D69AA8B" w14:textId="77777777" w:rsidR="00F67238" w:rsidRPr="008743AB" w:rsidDel="007B6918" w:rsidRDefault="00F67238" w:rsidP="00154F98">
            <w:pPr>
              <w:jc w:val="right"/>
              <w:rPr>
                <w:del w:id="1138" w:author="Perez Monforte, Sergio" w:date="2017-09-11T13:40:00Z"/>
                <w:rFonts w:ascii="Arial" w:hAnsi="Arial" w:cs="Arial"/>
                <w:sz w:val="18"/>
                <w:szCs w:val="18"/>
              </w:rPr>
            </w:pPr>
            <w:del w:id="1139" w:author="Perez Monforte, Sergio" w:date="2017-09-11T13:40:00Z">
              <w:r w:rsidRPr="008743AB" w:rsidDel="007B6918">
                <w:rPr>
                  <w:rFonts w:ascii="Arial" w:hAnsi="Arial" w:cs="Arial"/>
                  <w:sz w:val="18"/>
                  <w:szCs w:val="18"/>
                </w:rPr>
                <w:delText>30</w:delText>
              </w:r>
            </w:del>
          </w:p>
        </w:tc>
        <w:tc>
          <w:tcPr>
            <w:tcW w:w="1003" w:type="dxa"/>
            <w:shd w:val="clear" w:color="auto" w:fill="auto"/>
            <w:noWrap/>
            <w:vAlign w:val="bottom"/>
            <w:hideMark/>
          </w:tcPr>
          <w:p w14:paraId="5D69AA8C" w14:textId="77777777" w:rsidR="00F67238" w:rsidRPr="008743AB" w:rsidDel="007B6918" w:rsidRDefault="00F67238" w:rsidP="00154F98">
            <w:pPr>
              <w:jc w:val="right"/>
              <w:rPr>
                <w:del w:id="1140" w:author="Perez Monforte, Sergio" w:date="2017-09-11T13:40:00Z"/>
                <w:rFonts w:ascii="Arial" w:hAnsi="Arial" w:cs="Arial"/>
                <w:sz w:val="18"/>
                <w:szCs w:val="18"/>
              </w:rPr>
            </w:pPr>
            <w:del w:id="1141"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8D" w14:textId="77777777" w:rsidR="00F67238" w:rsidRPr="008743AB" w:rsidDel="007B6918" w:rsidRDefault="00F67238" w:rsidP="00154F98">
            <w:pPr>
              <w:jc w:val="right"/>
              <w:rPr>
                <w:del w:id="1142" w:author="Perez Monforte, Sergio" w:date="2017-09-11T13:40:00Z"/>
                <w:rFonts w:ascii="Arial" w:hAnsi="Arial" w:cs="Arial"/>
                <w:sz w:val="18"/>
                <w:szCs w:val="18"/>
              </w:rPr>
            </w:pPr>
            <w:del w:id="1143"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8E" w14:textId="77777777" w:rsidR="00F67238" w:rsidRPr="008743AB" w:rsidDel="007B6918" w:rsidRDefault="00F67238" w:rsidP="00154F98">
            <w:pPr>
              <w:jc w:val="right"/>
              <w:rPr>
                <w:del w:id="1144" w:author="Perez Monforte, Sergio" w:date="2017-09-11T13:40:00Z"/>
                <w:rFonts w:ascii="Arial" w:hAnsi="Arial" w:cs="Arial"/>
                <w:sz w:val="18"/>
                <w:szCs w:val="18"/>
              </w:rPr>
            </w:pPr>
            <w:del w:id="1145"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8F" w14:textId="77777777" w:rsidR="00F67238" w:rsidRPr="008743AB" w:rsidDel="007B6918" w:rsidRDefault="00F67238" w:rsidP="00154F98">
            <w:pPr>
              <w:jc w:val="right"/>
              <w:rPr>
                <w:del w:id="1146" w:author="Perez Monforte, Sergio" w:date="2017-09-11T13:40:00Z"/>
                <w:rFonts w:ascii="Arial" w:hAnsi="Arial" w:cs="Arial"/>
                <w:sz w:val="18"/>
                <w:szCs w:val="18"/>
              </w:rPr>
            </w:pPr>
            <w:del w:id="1147" w:author="Perez Monforte, Sergio" w:date="2017-09-11T13:40:00Z">
              <w:r w:rsidRPr="008743AB" w:rsidDel="007B6918">
                <w:rPr>
                  <w:rFonts w:ascii="Arial" w:hAnsi="Arial" w:cs="Arial"/>
                  <w:sz w:val="18"/>
                  <w:szCs w:val="18"/>
                </w:rPr>
                <w:delText>0.28</w:delText>
              </w:r>
            </w:del>
          </w:p>
        </w:tc>
        <w:tc>
          <w:tcPr>
            <w:tcW w:w="1350" w:type="dxa"/>
            <w:shd w:val="clear" w:color="auto" w:fill="auto"/>
            <w:noWrap/>
            <w:vAlign w:val="bottom"/>
            <w:hideMark/>
          </w:tcPr>
          <w:p w14:paraId="5D69AA90" w14:textId="77777777" w:rsidR="00F67238" w:rsidRPr="008743AB" w:rsidDel="007B6918" w:rsidRDefault="00F67238" w:rsidP="00154F98">
            <w:pPr>
              <w:jc w:val="right"/>
              <w:rPr>
                <w:del w:id="1148" w:author="Perez Monforte, Sergio" w:date="2017-09-11T13:40:00Z"/>
                <w:rFonts w:ascii="Arial" w:hAnsi="Arial" w:cs="Arial"/>
                <w:sz w:val="18"/>
                <w:szCs w:val="18"/>
              </w:rPr>
            </w:pPr>
            <w:del w:id="1149"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91" w14:textId="77777777" w:rsidR="00F67238" w:rsidRPr="008743AB" w:rsidDel="007B6918" w:rsidRDefault="00F67238" w:rsidP="00154F98">
            <w:pPr>
              <w:jc w:val="right"/>
              <w:rPr>
                <w:del w:id="1150" w:author="Perez Monforte, Sergio" w:date="2017-09-11T13:40:00Z"/>
                <w:rFonts w:ascii="Arial" w:hAnsi="Arial" w:cs="Arial"/>
                <w:sz w:val="18"/>
                <w:szCs w:val="18"/>
              </w:rPr>
            </w:pPr>
            <w:del w:id="1151" w:author="Perez Monforte, Sergio" w:date="2017-09-11T13:40:00Z">
              <w:r w:rsidRPr="008743AB" w:rsidDel="007B6918">
                <w:rPr>
                  <w:rFonts w:ascii="Arial" w:hAnsi="Arial" w:cs="Arial"/>
                  <w:sz w:val="18"/>
                  <w:szCs w:val="18"/>
                </w:rPr>
                <w:delText>14.10%</w:delText>
              </w:r>
            </w:del>
          </w:p>
        </w:tc>
        <w:tc>
          <w:tcPr>
            <w:tcW w:w="1038" w:type="dxa"/>
            <w:shd w:val="clear" w:color="auto" w:fill="auto"/>
            <w:noWrap/>
            <w:vAlign w:val="bottom"/>
            <w:hideMark/>
          </w:tcPr>
          <w:p w14:paraId="5D69AA92" w14:textId="77777777" w:rsidR="00F67238" w:rsidRPr="008743AB" w:rsidDel="007B6918" w:rsidRDefault="00F67238" w:rsidP="00154F98">
            <w:pPr>
              <w:jc w:val="right"/>
              <w:rPr>
                <w:del w:id="1152" w:author="Perez Monforte, Sergio" w:date="2017-09-11T13:40:00Z"/>
                <w:rFonts w:ascii="Arial" w:hAnsi="Arial" w:cs="Arial"/>
                <w:sz w:val="18"/>
                <w:szCs w:val="18"/>
              </w:rPr>
            </w:pPr>
            <w:del w:id="1153"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93" w14:textId="77777777" w:rsidR="00F67238" w:rsidRPr="008743AB" w:rsidDel="007B6918" w:rsidRDefault="00F67238" w:rsidP="00154F98">
            <w:pPr>
              <w:jc w:val="right"/>
              <w:rPr>
                <w:del w:id="1154" w:author="Perez Monforte, Sergio" w:date="2017-09-11T13:40:00Z"/>
                <w:rFonts w:ascii="Arial" w:hAnsi="Arial" w:cs="Arial"/>
                <w:sz w:val="18"/>
                <w:szCs w:val="18"/>
              </w:rPr>
            </w:pPr>
            <w:del w:id="1155"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94" w14:textId="77777777" w:rsidR="00F67238" w:rsidRPr="008743AB" w:rsidDel="007B6918" w:rsidRDefault="00F67238" w:rsidP="00154F98">
            <w:pPr>
              <w:jc w:val="right"/>
              <w:rPr>
                <w:del w:id="1156" w:author="Perez Monforte, Sergio" w:date="2017-09-11T13:40:00Z"/>
                <w:rFonts w:ascii="Arial" w:hAnsi="Arial" w:cs="Arial"/>
                <w:sz w:val="18"/>
                <w:szCs w:val="18"/>
              </w:rPr>
            </w:pPr>
            <w:del w:id="1157"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95" w14:textId="77777777" w:rsidR="00F67238" w:rsidRPr="008743AB" w:rsidDel="007B6918" w:rsidRDefault="00F67238" w:rsidP="00154F98">
            <w:pPr>
              <w:jc w:val="right"/>
              <w:rPr>
                <w:del w:id="1158" w:author="Perez Monforte, Sergio" w:date="2017-09-11T13:40:00Z"/>
                <w:rFonts w:ascii="Arial" w:hAnsi="Arial" w:cs="Arial"/>
                <w:sz w:val="18"/>
                <w:szCs w:val="18"/>
              </w:rPr>
            </w:pPr>
            <w:del w:id="1159" w:author="Perez Monforte, Sergio" w:date="2017-09-11T13:40:00Z">
              <w:r w:rsidRPr="008743AB" w:rsidDel="007B6918">
                <w:rPr>
                  <w:rFonts w:ascii="Arial" w:hAnsi="Arial" w:cs="Arial"/>
                  <w:sz w:val="18"/>
                  <w:szCs w:val="18"/>
                </w:rPr>
                <w:delText>4658</w:delText>
              </w:r>
            </w:del>
          </w:p>
        </w:tc>
      </w:tr>
      <w:tr w:rsidR="00F67238" w:rsidRPr="008743AB" w:rsidDel="007B6918" w14:paraId="5D69AAA2" w14:textId="77777777" w:rsidTr="008743AB">
        <w:trPr>
          <w:trHeight w:val="288"/>
          <w:jc w:val="center"/>
          <w:del w:id="1160" w:author="Perez Monforte, Sergio" w:date="2017-09-11T13:40:00Z"/>
        </w:trPr>
        <w:tc>
          <w:tcPr>
            <w:tcW w:w="1153" w:type="dxa"/>
            <w:shd w:val="clear" w:color="auto" w:fill="auto"/>
            <w:noWrap/>
            <w:vAlign w:val="bottom"/>
            <w:hideMark/>
          </w:tcPr>
          <w:p w14:paraId="5D69AA97" w14:textId="77777777" w:rsidR="00F67238" w:rsidRPr="008743AB" w:rsidDel="007B6918" w:rsidRDefault="00F67238" w:rsidP="00154F98">
            <w:pPr>
              <w:jc w:val="right"/>
              <w:rPr>
                <w:del w:id="1161" w:author="Perez Monforte, Sergio" w:date="2017-09-11T13:40:00Z"/>
                <w:rFonts w:ascii="Arial" w:hAnsi="Arial" w:cs="Arial"/>
                <w:sz w:val="18"/>
                <w:szCs w:val="18"/>
              </w:rPr>
            </w:pPr>
            <w:del w:id="1162" w:author="Perez Monforte, Sergio" w:date="2017-09-11T13:40:00Z">
              <w:r w:rsidRPr="008743AB" w:rsidDel="007B6918">
                <w:rPr>
                  <w:rFonts w:ascii="Arial" w:hAnsi="Arial" w:cs="Arial"/>
                  <w:sz w:val="18"/>
                  <w:szCs w:val="18"/>
                </w:rPr>
                <w:delText>15</w:delText>
              </w:r>
            </w:del>
          </w:p>
        </w:tc>
        <w:tc>
          <w:tcPr>
            <w:tcW w:w="1003" w:type="dxa"/>
            <w:shd w:val="clear" w:color="auto" w:fill="auto"/>
            <w:noWrap/>
            <w:vAlign w:val="bottom"/>
            <w:hideMark/>
          </w:tcPr>
          <w:p w14:paraId="5D69AA98" w14:textId="77777777" w:rsidR="00F67238" w:rsidRPr="008743AB" w:rsidDel="007B6918" w:rsidRDefault="00F67238" w:rsidP="00154F98">
            <w:pPr>
              <w:jc w:val="right"/>
              <w:rPr>
                <w:del w:id="1163" w:author="Perez Monforte, Sergio" w:date="2017-09-11T13:40:00Z"/>
                <w:rFonts w:ascii="Arial" w:hAnsi="Arial" w:cs="Arial"/>
                <w:sz w:val="18"/>
                <w:szCs w:val="18"/>
              </w:rPr>
            </w:pPr>
            <w:del w:id="1164"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99" w14:textId="77777777" w:rsidR="00F67238" w:rsidRPr="008743AB" w:rsidDel="007B6918" w:rsidRDefault="00F67238" w:rsidP="00154F98">
            <w:pPr>
              <w:jc w:val="right"/>
              <w:rPr>
                <w:del w:id="1165" w:author="Perez Monforte, Sergio" w:date="2017-09-11T13:40:00Z"/>
                <w:rFonts w:ascii="Arial" w:hAnsi="Arial" w:cs="Arial"/>
                <w:sz w:val="18"/>
                <w:szCs w:val="18"/>
              </w:rPr>
            </w:pPr>
            <w:del w:id="1166" w:author="Perez Monforte, Sergio" w:date="2017-09-11T13:40:00Z">
              <w:r w:rsidRPr="008743AB" w:rsidDel="007B6918">
                <w:rPr>
                  <w:rFonts w:ascii="Arial" w:hAnsi="Arial" w:cs="Arial"/>
                  <w:sz w:val="18"/>
                  <w:szCs w:val="18"/>
                </w:rPr>
                <w:delText>30</w:delText>
              </w:r>
            </w:del>
          </w:p>
        </w:tc>
        <w:tc>
          <w:tcPr>
            <w:tcW w:w="1275" w:type="dxa"/>
            <w:shd w:val="clear" w:color="auto" w:fill="auto"/>
            <w:noWrap/>
            <w:vAlign w:val="bottom"/>
            <w:hideMark/>
          </w:tcPr>
          <w:p w14:paraId="5D69AA9A" w14:textId="77777777" w:rsidR="00F67238" w:rsidRPr="008743AB" w:rsidDel="007B6918" w:rsidRDefault="00F67238" w:rsidP="00154F98">
            <w:pPr>
              <w:jc w:val="right"/>
              <w:rPr>
                <w:del w:id="1167" w:author="Perez Monforte, Sergio" w:date="2017-09-11T13:40:00Z"/>
                <w:rFonts w:ascii="Arial" w:hAnsi="Arial" w:cs="Arial"/>
                <w:sz w:val="18"/>
                <w:szCs w:val="18"/>
              </w:rPr>
            </w:pPr>
            <w:del w:id="1168" w:author="Perez Monforte, Sergio" w:date="2017-09-11T13:40:00Z">
              <w:r w:rsidRPr="008743AB" w:rsidDel="007B6918">
                <w:rPr>
                  <w:rFonts w:ascii="Arial" w:hAnsi="Arial" w:cs="Arial"/>
                  <w:sz w:val="18"/>
                  <w:szCs w:val="18"/>
                </w:rPr>
                <w:delText>0.1</w:delText>
              </w:r>
            </w:del>
          </w:p>
        </w:tc>
        <w:tc>
          <w:tcPr>
            <w:tcW w:w="1232" w:type="dxa"/>
            <w:shd w:val="clear" w:color="auto" w:fill="auto"/>
            <w:noWrap/>
            <w:vAlign w:val="bottom"/>
            <w:hideMark/>
          </w:tcPr>
          <w:p w14:paraId="5D69AA9B" w14:textId="77777777" w:rsidR="00F67238" w:rsidRPr="008743AB" w:rsidDel="007B6918" w:rsidRDefault="00F67238" w:rsidP="00154F98">
            <w:pPr>
              <w:jc w:val="right"/>
              <w:rPr>
                <w:del w:id="1169" w:author="Perez Monforte, Sergio" w:date="2017-09-11T13:40:00Z"/>
                <w:rFonts w:ascii="Arial" w:hAnsi="Arial" w:cs="Arial"/>
                <w:sz w:val="18"/>
                <w:szCs w:val="18"/>
              </w:rPr>
            </w:pPr>
            <w:del w:id="1170" w:author="Perez Monforte, Sergio" w:date="2017-09-11T13:40:00Z">
              <w:r w:rsidRPr="008743AB" w:rsidDel="007B6918">
                <w:rPr>
                  <w:rFonts w:ascii="Arial" w:hAnsi="Arial" w:cs="Arial"/>
                  <w:sz w:val="18"/>
                  <w:szCs w:val="18"/>
                </w:rPr>
                <w:delText>0.29</w:delText>
              </w:r>
            </w:del>
          </w:p>
        </w:tc>
        <w:tc>
          <w:tcPr>
            <w:tcW w:w="1350" w:type="dxa"/>
            <w:shd w:val="clear" w:color="auto" w:fill="auto"/>
            <w:noWrap/>
            <w:vAlign w:val="bottom"/>
            <w:hideMark/>
          </w:tcPr>
          <w:p w14:paraId="5D69AA9C" w14:textId="77777777" w:rsidR="00F67238" w:rsidRPr="008743AB" w:rsidDel="007B6918" w:rsidRDefault="00F67238" w:rsidP="00154F98">
            <w:pPr>
              <w:jc w:val="right"/>
              <w:rPr>
                <w:del w:id="1171" w:author="Perez Monforte, Sergio" w:date="2017-09-11T13:40:00Z"/>
                <w:rFonts w:ascii="Arial" w:hAnsi="Arial" w:cs="Arial"/>
                <w:sz w:val="18"/>
                <w:szCs w:val="18"/>
              </w:rPr>
            </w:pPr>
            <w:del w:id="1172"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9D" w14:textId="77777777" w:rsidR="00F67238" w:rsidRPr="008743AB" w:rsidDel="007B6918" w:rsidRDefault="00F67238" w:rsidP="00154F98">
            <w:pPr>
              <w:jc w:val="right"/>
              <w:rPr>
                <w:del w:id="1173" w:author="Perez Monforte, Sergio" w:date="2017-09-11T13:40:00Z"/>
                <w:rFonts w:ascii="Arial" w:hAnsi="Arial" w:cs="Arial"/>
                <w:sz w:val="18"/>
                <w:szCs w:val="18"/>
              </w:rPr>
            </w:pPr>
            <w:del w:id="1174" w:author="Perez Monforte, Sergio" w:date="2017-09-11T13:40:00Z">
              <w:r w:rsidRPr="008743AB" w:rsidDel="007B6918">
                <w:rPr>
                  <w:rFonts w:ascii="Arial" w:hAnsi="Arial" w:cs="Arial"/>
                  <w:sz w:val="18"/>
                  <w:szCs w:val="18"/>
                </w:rPr>
                <w:delText>14.30%</w:delText>
              </w:r>
            </w:del>
          </w:p>
        </w:tc>
        <w:tc>
          <w:tcPr>
            <w:tcW w:w="1038" w:type="dxa"/>
            <w:shd w:val="clear" w:color="auto" w:fill="auto"/>
            <w:noWrap/>
            <w:vAlign w:val="bottom"/>
            <w:hideMark/>
          </w:tcPr>
          <w:p w14:paraId="5D69AA9E" w14:textId="77777777" w:rsidR="00F67238" w:rsidRPr="008743AB" w:rsidDel="007B6918" w:rsidRDefault="00F67238" w:rsidP="00154F98">
            <w:pPr>
              <w:jc w:val="right"/>
              <w:rPr>
                <w:del w:id="1175" w:author="Perez Monforte, Sergio" w:date="2017-09-11T13:40:00Z"/>
                <w:rFonts w:ascii="Arial" w:hAnsi="Arial" w:cs="Arial"/>
                <w:sz w:val="18"/>
                <w:szCs w:val="18"/>
              </w:rPr>
            </w:pPr>
            <w:del w:id="1176"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9F" w14:textId="77777777" w:rsidR="00F67238" w:rsidRPr="008743AB" w:rsidDel="007B6918" w:rsidRDefault="00F67238" w:rsidP="00154F98">
            <w:pPr>
              <w:jc w:val="right"/>
              <w:rPr>
                <w:del w:id="1177" w:author="Perez Monforte, Sergio" w:date="2017-09-11T13:40:00Z"/>
                <w:rFonts w:ascii="Arial" w:hAnsi="Arial" w:cs="Arial"/>
                <w:sz w:val="18"/>
                <w:szCs w:val="18"/>
              </w:rPr>
            </w:pPr>
            <w:del w:id="1178"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A0" w14:textId="77777777" w:rsidR="00F67238" w:rsidRPr="008743AB" w:rsidDel="007B6918" w:rsidRDefault="00F67238" w:rsidP="00154F98">
            <w:pPr>
              <w:jc w:val="right"/>
              <w:rPr>
                <w:del w:id="1179" w:author="Perez Monforte, Sergio" w:date="2017-09-11T13:40:00Z"/>
                <w:rFonts w:ascii="Arial" w:hAnsi="Arial" w:cs="Arial"/>
                <w:sz w:val="18"/>
                <w:szCs w:val="18"/>
              </w:rPr>
            </w:pPr>
            <w:del w:id="1180"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A1" w14:textId="77777777" w:rsidR="00F67238" w:rsidRPr="008743AB" w:rsidDel="007B6918" w:rsidRDefault="00F67238" w:rsidP="00154F98">
            <w:pPr>
              <w:jc w:val="right"/>
              <w:rPr>
                <w:del w:id="1181" w:author="Perez Monforte, Sergio" w:date="2017-09-11T13:40:00Z"/>
                <w:rFonts w:ascii="Arial" w:hAnsi="Arial" w:cs="Arial"/>
                <w:sz w:val="18"/>
                <w:szCs w:val="18"/>
              </w:rPr>
            </w:pPr>
            <w:del w:id="1182" w:author="Perez Monforte, Sergio" w:date="2017-09-11T13:40:00Z">
              <w:r w:rsidRPr="008743AB" w:rsidDel="007B6918">
                <w:rPr>
                  <w:rFonts w:ascii="Arial" w:hAnsi="Arial" w:cs="Arial"/>
                  <w:sz w:val="18"/>
                  <w:szCs w:val="18"/>
                </w:rPr>
                <w:delText>3105</w:delText>
              </w:r>
            </w:del>
          </w:p>
        </w:tc>
      </w:tr>
      <w:tr w:rsidR="00F67238" w:rsidRPr="008743AB" w:rsidDel="007B6918" w14:paraId="5D69AAAE" w14:textId="77777777" w:rsidTr="008743AB">
        <w:trPr>
          <w:trHeight w:val="288"/>
          <w:jc w:val="center"/>
          <w:del w:id="1183" w:author="Perez Monforte, Sergio" w:date="2017-09-11T13:40:00Z"/>
        </w:trPr>
        <w:tc>
          <w:tcPr>
            <w:tcW w:w="1153" w:type="dxa"/>
            <w:shd w:val="clear" w:color="auto" w:fill="auto"/>
            <w:noWrap/>
            <w:vAlign w:val="bottom"/>
            <w:hideMark/>
          </w:tcPr>
          <w:p w14:paraId="5D69AAA3" w14:textId="77777777" w:rsidR="00F67238" w:rsidRPr="008743AB" w:rsidDel="007B6918" w:rsidRDefault="00F67238" w:rsidP="00154F98">
            <w:pPr>
              <w:jc w:val="right"/>
              <w:rPr>
                <w:del w:id="1184" w:author="Perez Monforte, Sergio" w:date="2017-09-11T13:40:00Z"/>
                <w:rFonts w:ascii="Arial" w:hAnsi="Arial" w:cs="Arial"/>
                <w:sz w:val="18"/>
                <w:szCs w:val="18"/>
              </w:rPr>
            </w:pPr>
            <w:del w:id="1185" w:author="Perez Monforte, Sergio" w:date="2017-09-11T13:40:00Z">
              <w:r w:rsidRPr="008743AB" w:rsidDel="007B6918">
                <w:rPr>
                  <w:rFonts w:ascii="Arial" w:hAnsi="Arial" w:cs="Arial"/>
                  <w:sz w:val="18"/>
                  <w:szCs w:val="18"/>
                </w:rPr>
                <w:delText>15</w:delText>
              </w:r>
            </w:del>
          </w:p>
        </w:tc>
        <w:tc>
          <w:tcPr>
            <w:tcW w:w="1003" w:type="dxa"/>
            <w:shd w:val="clear" w:color="auto" w:fill="auto"/>
            <w:noWrap/>
            <w:vAlign w:val="bottom"/>
            <w:hideMark/>
          </w:tcPr>
          <w:p w14:paraId="5D69AAA4" w14:textId="77777777" w:rsidR="00F67238" w:rsidRPr="008743AB" w:rsidDel="007B6918" w:rsidRDefault="00F67238" w:rsidP="00154F98">
            <w:pPr>
              <w:jc w:val="right"/>
              <w:rPr>
                <w:del w:id="1186" w:author="Perez Monforte, Sergio" w:date="2017-09-11T13:40:00Z"/>
                <w:rFonts w:ascii="Arial" w:hAnsi="Arial" w:cs="Arial"/>
                <w:sz w:val="18"/>
                <w:szCs w:val="18"/>
              </w:rPr>
            </w:pPr>
            <w:del w:id="1187"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A5" w14:textId="77777777" w:rsidR="00F67238" w:rsidRPr="008743AB" w:rsidDel="007B6918" w:rsidRDefault="00F67238" w:rsidP="00154F98">
            <w:pPr>
              <w:jc w:val="right"/>
              <w:rPr>
                <w:del w:id="1188" w:author="Perez Monforte, Sergio" w:date="2017-09-11T13:40:00Z"/>
                <w:rFonts w:ascii="Arial" w:hAnsi="Arial" w:cs="Arial"/>
                <w:sz w:val="18"/>
                <w:szCs w:val="18"/>
              </w:rPr>
            </w:pPr>
            <w:del w:id="1189" w:author="Perez Monforte, Sergio" w:date="2017-09-11T13:40:00Z">
              <w:r w:rsidRPr="008743AB" w:rsidDel="007B6918">
                <w:rPr>
                  <w:rFonts w:ascii="Arial" w:hAnsi="Arial" w:cs="Arial"/>
                  <w:sz w:val="18"/>
                  <w:szCs w:val="18"/>
                </w:rPr>
                <w:delText>30</w:delText>
              </w:r>
            </w:del>
          </w:p>
        </w:tc>
        <w:tc>
          <w:tcPr>
            <w:tcW w:w="1275" w:type="dxa"/>
            <w:shd w:val="clear" w:color="auto" w:fill="auto"/>
            <w:noWrap/>
            <w:vAlign w:val="bottom"/>
            <w:hideMark/>
          </w:tcPr>
          <w:p w14:paraId="5D69AAA6" w14:textId="77777777" w:rsidR="00F67238" w:rsidRPr="008743AB" w:rsidDel="007B6918" w:rsidRDefault="00F67238" w:rsidP="00154F98">
            <w:pPr>
              <w:jc w:val="right"/>
              <w:rPr>
                <w:del w:id="1190" w:author="Perez Monforte, Sergio" w:date="2017-09-11T13:40:00Z"/>
                <w:rFonts w:ascii="Arial" w:hAnsi="Arial" w:cs="Arial"/>
                <w:sz w:val="18"/>
                <w:szCs w:val="18"/>
              </w:rPr>
            </w:pPr>
            <w:del w:id="1191"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A7" w14:textId="77777777" w:rsidR="00F67238" w:rsidRPr="008743AB" w:rsidDel="007B6918" w:rsidRDefault="00F67238" w:rsidP="00154F98">
            <w:pPr>
              <w:jc w:val="right"/>
              <w:rPr>
                <w:del w:id="1192" w:author="Perez Monforte, Sergio" w:date="2017-09-11T13:40:00Z"/>
                <w:rFonts w:ascii="Arial" w:hAnsi="Arial" w:cs="Arial"/>
                <w:sz w:val="18"/>
                <w:szCs w:val="18"/>
              </w:rPr>
            </w:pPr>
            <w:del w:id="1193" w:author="Perez Monforte, Sergio" w:date="2017-09-11T13:40:00Z">
              <w:r w:rsidRPr="008743AB" w:rsidDel="007B6918">
                <w:rPr>
                  <w:rFonts w:ascii="Arial" w:hAnsi="Arial" w:cs="Arial"/>
                  <w:sz w:val="18"/>
                  <w:szCs w:val="18"/>
                </w:rPr>
                <w:delText>0.38</w:delText>
              </w:r>
            </w:del>
          </w:p>
        </w:tc>
        <w:tc>
          <w:tcPr>
            <w:tcW w:w="1350" w:type="dxa"/>
            <w:shd w:val="clear" w:color="auto" w:fill="auto"/>
            <w:noWrap/>
            <w:vAlign w:val="bottom"/>
            <w:hideMark/>
          </w:tcPr>
          <w:p w14:paraId="5D69AAA8" w14:textId="77777777" w:rsidR="00F67238" w:rsidRPr="008743AB" w:rsidDel="007B6918" w:rsidRDefault="00F67238" w:rsidP="00154F98">
            <w:pPr>
              <w:jc w:val="right"/>
              <w:rPr>
                <w:del w:id="1194" w:author="Perez Monforte, Sergio" w:date="2017-09-11T13:40:00Z"/>
                <w:rFonts w:ascii="Arial" w:hAnsi="Arial" w:cs="Arial"/>
                <w:sz w:val="18"/>
                <w:szCs w:val="18"/>
              </w:rPr>
            </w:pPr>
            <w:del w:id="1195"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A9" w14:textId="77777777" w:rsidR="00F67238" w:rsidRPr="008743AB" w:rsidDel="007B6918" w:rsidRDefault="00F67238" w:rsidP="00154F98">
            <w:pPr>
              <w:jc w:val="right"/>
              <w:rPr>
                <w:del w:id="1196" w:author="Perez Monforte, Sergio" w:date="2017-09-11T13:40:00Z"/>
                <w:rFonts w:ascii="Arial" w:hAnsi="Arial" w:cs="Arial"/>
                <w:sz w:val="18"/>
                <w:szCs w:val="18"/>
              </w:rPr>
            </w:pPr>
            <w:del w:id="1197" w:author="Perez Monforte, Sergio" w:date="2017-09-11T13:40:00Z">
              <w:r w:rsidRPr="008743AB" w:rsidDel="007B6918">
                <w:rPr>
                  <w:rFonts w:ascii="Arial" w:hAnsi="Arial" w:cs="Arial"/>
                  <w:sz w:val="18"/>
                  <w:szCs w:val="18"/>
                </w:rPr>
                <w:delText>18.90%</w:delText>
              </w:r>
            </w:del>
          </w:p>
        </w:tc>
        <w:tc>
          <w:tcPr>
            <w:tcW w:w="1038" w:type="dxa"/>
            <w:shd w:val="clear" w:color="auto" w:fill="auto"/>
            <w:noWrap/>
            <w:vAlign w:val="bottom"/>
            <w:hideMark/>
          </w:tcPr>
          <w:p w14:paraId="5D69AAAA" w14:textId="77777777" w:rsidR="00F67238" w:rsidRPr="008743AB" w:rsidDel="007B6918" w:rsidRDefault="00F67238" w:rsidP="00154F98">
            <w:pPr>
              <w:jc w:val="right"/>
              <w:rPr>
                <w:del w:id="1198" w:author="Perez Monforte, Sergio" w:date="2017-09-11T13:40:00Z"/>
                <w:rFonts w:ascii="Arial" w:hAnsi="Arial" w:cs="Arial"/>
                <w:sz w:val="18"/>
                <w:szCs w:val="18"/>
              </w:rPr>
            </w:pPr>
            <w:del w:id="1199" w:author="Perez Monforte, Sergio" w:date="2017-09-11T13:40:00Z">
              <w:r w:rsidRPr="008743AB" w:rsidDel="007B6918">
                <w:rPr>
                  <w:rFonts w:ascii="Arial" w:hAnsi="Arial" w:cs="Arial"/>
                  <w:sz w:val="18"/>
                  <w:szCs w:val="18"/>
                </w:rPr>
                <w:delText>2250</w:delText>
              </w:r>
            </w:del>
          </w:p>
        </w:tc>
        <w:tc>
          <w:tcPr>
            <w:tcW w:w="1314" w:type="dxa"/>
            <w:shd w:val="clear" w:color="auto" w:fill="auto"/>
            <w:noWrap/>
            <w:vAlign w:val="bottom"/>
            <w:hideMark/>
          </w:tcPr>
          <w:p w14:paraId="5D69AAAB" w14:textId="77777777" w:rsidR="00F67238" w:rsidRPr="008743AB" w:rsidDel="007B6918" w:rsidRDefault="00F67238" w:rsidP="00154F98">
            <w:pPr>
              <w:jc w:val="right"/>
              <w:rPr>
                <w:del w:id="1200" w:author="Perez Monforte, Sergio" w:date="2017-09-11T13:40:00Z"/>
                <w:rFonts w:ascii="Arial" w:hAnsi="Arial" w:cs="Arial"/>
                <w:sz w:val="18"/>
                <w:szCs w:val="18"/>
              </w:rPr>
            </w:pPr>
            <w:del w:id="1201"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AC" w14:textId="77777777" w:rsidR="00F67238" w:rsidRPr="008743AB" w:rsidDel="007B6918" w:rsidRDefault="00F67238" w:rsidP="00154F98">
            <w:pPr>
              <w:jc w:val="right"/>
              <w:rPr>
                <w:del w:id="1202" w:author="Perez Monforte, Sergio" w:date="2017-09-11T13:40:00Z"/>
                <w:rFonts w:ascii="Arial" w:hAnsi="Arial" w:cs="Arial"/>
                <w:sz w:val="18"/>
                <w:szCs w:val="18"/>
              </w:rPr>
            </w:pPr>
            <w:del w:id="1203"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AD" w14:textId="77777777" w:rsidR="00F67238" w:rsidRPr="008743AB" w:rsidDel="007B6918" w:rsidRDefault="00F67238" w:rsidP="00154F98">
            <w:pPr>
              <w:jc w:val="right"/>
              <w:rPr>
                <w:del w:id="1204" w:author="Perez Monforte, Sergio" w:date="2017-09-11T13:40:00Z"/>
                <w:rFonts w:ascii="Arial" w:hAnsi="Arial" w:cs="Arial"/>
                <w:sz w:val="18"/>
                <w:szCs w:val="18"/>
              </w:rPr>
            </w:pPr>
            <w:del w:id="1205" w:author="Perez Monforte, Sergio" w:date="2017-09-11T13:40:00Z">
              <w:r w:rsidRPr="008743AB" w:rsidDel="007B6918">
                <w:rPr>
                  <w:rFonts w:ascii="Arial" w:hAnsi="Arial" w:cs="Arial"/>
                  <w:sz w:val="18"/>
                  <w:szCs w:val="18"/>
                </w:rPr>
                <w:delText>3105</w:delText>
              </w:r>
            </w:del>
          </w:p>
        </w:tc>
      </w:tr>
      <w:tr w:rsidR="00F67238" w:rsidRPr="008743AB" w:rsidDel="007B6918" w14:paraId="5D69AABA" w14:textId="77777777" w:rsidTr="008743AB">
        <w:trPr>
          <w:trHeight w:val="288"/>
          <w:jc w:val="center"/>
          <w:del w:id="1206" w:author="Perez Monforte, Sergio" w:date="2017-09-11T13:40:00Z"/>
        </w:trPr>
        <w:tc>
          <w:tcPr>
            <w:tcW w:w="1153" w:type="dxa"/>
            <w:shd w:val="clear" w:color="auto" w:fill="auto"/>
            <w:noWrap/>
            <w:vAlign w:val="bottom"/>
            <w:hideMark/>
          </w:tcPr>
          <w:p w14:paraId="5D69AAAF" w14:textId="77777777" w:rsidR="00F67238" w:rsidRPr="008743AB" w:rsidDel="007B6918" w:rsidRDefault="00F67238" w:rsidP="00154F98">
            <w:pPr>
              <w:jc w:val="right"/>
              <w:rPr>
                <w:del w:id="1207" w:author="Perez Monforte, Sergio" w:date="2017-09-11T13:40:00Z"/>
                <w:rFonts w:ascii="Arial" w:hAnsi="Arial" w:cs="Arial"/>
                <w:sz w:val="18"/>
                <w:szCs w:val="18"/>
              </w:rPr>
            </w:pPr>
            <w:del w:id="1208" w:author="Perez Monforte, Sergio" w:date="2017-09-11T13:40:00Z">
              <w:r w:rsidRPr="008743AB" w:rsidDel="007B6918">
                <w:rPr>
                  <w:rFonts w:ascii="Arial" w:hAnsi="Arial" w:cs="Arial"/>
                  <w:sz w:val="18"/>
                  <w:szCs w:val="18"/>
                </w:rPr>
                <w:delText>15</w:delText>
              </w:r>
            </w:del>
          </w:p>
        </w:tc>
        <w:tc>
          <w:tcPr>
            <w:tcW w:w="1003" w:type="dxa"/>
            <w:shd w:val="clear" w:color="auto" w:fill="auto"/>
            <w:noWrap/>
            <w:vAlign w:val="bottom"/>
            <w:hideMark/>
          </w:tcPr>
          <w:p w14:paraId="5D69AAB0" w14:textId="77777777" w:rsidR="00F67238" w:rsidRPr="008743AB" w:rsidDel="007B6918" w:rsidRDefault="00F67238" w:rsidP="00154F98">
            <w:pPr>
              <w:jc w:val="right"/>
              <w:rPr>
                <w:del w:id="1209" w:author="Perez Monforte, Sergio" w:date="2017-09-11T13:40:00Z"/>
                <w:rFonts w:ascii="Arial" w:hAnsi="Arial" w:cs="Arial"/>
                <w:sz w:val="18"/>
                <w:szCs w:val="18"/>
              </w:rPr>
            </w:pPr>
            <w:del w:id="1210"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B1" w14:textId="77777777" w:rsidR="00F67238" w:rsidRPr="008743AB" w:rsidDel="007B6918" w:rsidRDefault="00F67238" w:rsidP="00154F98">
            <w:pPr>
              <w:jc w:val="right"/>
              <w:rPr>
                <w:del w:id="1211" w:author="Perez Monforte, Sergio" w:date="2017-09-11T13:40:00Z"/>
                <w:rFonts w:ascii="Arial" w:hAnsi="Arial" w:cs="Arial"/>
                <w:sz w:val="18"/>
                <w:szCs w:val="18"/>
              </w:rPr>
            </w:pPr>
            <w:del w:id="1212"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B2" w14:textId="77777777" w:rsidR="00F67238" w:rsidRPr="008743AB" w:rsidDel="007B6918" w:rsidRDefault="00F67238" w:rsidP="00154F98">
            <w:pPr>
              <w:jc w:val="right"/>
              <w:rPr>
                <w:del w:id="1213" w:author="Perez Monforte, Sergio" w:date="2017-09-11T13:40:00Z"/>
                <w:rFonts w:ascii="Arial" w:hAnsi="Arial" w:cs="Arial"/>
                <w:sz w:val="18"/>
                <w:szCs w:val="18"/>
              </w:rPr>
            </w:pPr>
            <w:del w:id="1214" w:author="Perez Monforte, Sergio" w:date="2017-09-11T13:40:00Z">
              <w:r w:rsidRPr="008743AB" w:rsidDel="007B6918">
                <w:rPr>
                  <w:rFonts w:ascii="Arial" w:hAnsi="Arial" w:cs="Arial"/>
                  <w:sz w:val="18"/>
                  <w:szCs w:val="18"/>
                </w:rPr>
                <w:delText>0.1</w:delText>
              </w:r>
            </w:del>
          </w:p>
        </w:tc>
        <w:tc>
          <w:tcPr>
            <w:tcW w:w="1232" w:type="dxa"/>
            <w:shd w:val="clear" w:color="auto" w:fill="auto"/>
            <w:noWrap/>
            <w:vAlign w:val="bottom"/>
            <w:hideMark/>
          </w:tcPr>
          <w:p w14:paraId="5D69AAB3" w14:textId="77777777" w:rsidR="00F67238" w:rsidRPr="008743AB" w:rsidDel="007B6918" w:rsidRDefault="00F67238" w:rsidP="00154F98">
            <w:pPr>
              <w:jc w:val="right"/>
              <w:rPr>
                <w:del w:id="1215" w:author="Perez Monforte, Sergio" w:date="2017-09-11T13:40:00Z"/>
                <w:rFonts w:ascii="Arial" w:hAnsi="Arial" w:cs="Arial"/>
                <w:sz w:val="18"/>
                <w:szCs w:val="18"/>
              </w:rPr>
            </w:pPr>
            <w:del w:id="1216" w:author="Perez Monforte, Sergio" w:date="2017-09-11T13:40:00Z">
              <w:r w:rsidRPr="008743AB" w:rsidDel="007B6918">
                <w:rPr>
                  <w:rFonts w:ascii="Arial" w:hAnsi="Arial" w:cs="Arial"/>
                  <w:sz w:val="18"/>
                  <w:szCs w:val="18"/>
                </w:rPr>
                <w:delText>0.27</w:delText>
              </w:r>
            </w:del>
          </w:p>
        </w:tc>
        <w:tc>
          <w:tcPr>
            <w:tcW w:w="1350" w:type="dxa"/>
            <w:shd w:val="clear" w:color="auto" w:fill="auto"/>
            <w:noWrap/>
            <w:vAlign w:val="bottom"/>
            <w:hideMark/>
          </w:tcPr>
          <w:p w14:paraId="5D69AAB4" w14:textId="77777777" w:rsidR="00F67238" w:rsidRPr="008743AB" w:rsidDel="007B6918" w:rsidRDefault="00F67238" w:rsidP="00154F98">
            <w:pPr>
              <w:jc w:val="right"/>
              <w:rPr>
                <w:del w:id="1217" w:author="Perez Monforte, Sergio" w:date="2017-09-11T13:40:00Z"/>
                <w:rFonts w:ascii="Arial" w:hAnsi="Arial" w:cs="Arial"/>
                <w:sz w:val="18"/>
                <w:szCs w:val="18"/>
              </w:rPr>
            </w:pPr>
            <w:del w:id="1218"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B5" w14:textId="77777777" w:rsidR="00F67238" w:rsidRPr="008743AB" w:rsidDel="007B6918" w:rsidRDefault="00F67238" w:rsidP="00154F98">
            <w:pPr>
              <w:jc w:val="right"/>
              <w:rPr>
                <w:del w:id="1219" w:author="Perez Monforte, Sergio" w:date="2017-09-11T13:40:00Z"/>
                <w:rFonts w:ascii="Arial" w:hAnsi="Arial" w:cs="Arial"/>
                <w:sz w:val="18"/>
                <w:szCs w:val="18"/>
              </w:rPr>
            </w:pPr>
            <w:del w:id="1220" w:author="Perez Monforte, Sergio" w:date="2017-09-11T13:40:00Z">
              <w:r w:rsidRPr="008743AB" w:rsidDel="007B6918">
                <w:rPr>
                  <w:rFonts w:ascii="Arial" w:hAnsi="Arial" w:cs="Arial"/>
                  <w:sz w:val="18"/>
                  <w:szCs w:val="18"/>
                </w:rPr>
                <w:delText>13.70%</w:delText>
              </w:r>
            </w:del>
          </w:p>
        </w:tc>
        <w:tc>
          <w:tcPr>
            <w:tcW w:w="1038" w:type="dxa"/>
            <w:shd w:val="clear" w:color="auto" w:fill="auto"/>
            <w:noWrap/>
            <w:vAlign w:val="bottom"/>
            <w:hideMark/>
          </w:tcPr>
          <w:p w14:paraId="5D69AAB6" w14:textId="77777777" w:rsidR="00F67238" w:rsidRPr="008743AB" w:rsidDel="007B6918" w:rsidRDefault="00F67238" w:rsidP="00154F98">
            <w:pPr>
              <w:jc w:val="right"/>
              <w:rPr>
                <w:del w:id="1221" w:author="Perez Monforte, Sergio" w:date="2017-09-11T13:40:00Z"/>
                <w:rFonts w:ascii="Arial" w:hAnsi="Arial" w:cs="Arial"/>
                <w:sz w:val="18"/>
                <w:szCs w:val="18"/>
              </w:rPr>
            </w:pPr>
            <w:del w:id="1222"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B7" w14:textId="77777777" w:rsidR="00F67238" w:rsidRPr="008743AB" w:rsidDel="007B6918" w:rsidRDefault="00F67238" w:rsidP="00154F98">
            <w:pPr>
              <w:jc w:val="right"/>
              <w:rPr>
                <w:del w:id="1223" w:author="Perez Monforte, Sergio" w:date="2017-09-11T13:40:00Z"/>
                <w:rFonts w:ascii="Arial" w:hAnsi="Arial" w:cs="Arial"/>
                <w:sz w:val="18"/>
                <w:szCs w:val="18"/>
              </w:rPr>
            </w:pPr>
            <w:del w:id="1224"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B8" w14:textId="77777777" w:rsidR="00F67238" w:rsidRPr="008743AB" w:rsidDel="007B6918" w:rsidRDefault="00F67238" w:rsidP="00154F98">
            <w:pPr>
              <w:jc w:val="right"/>
              <w:rPr>
                <w:del w:id="1225" w:author="Perez Monforte, Sergio" w:date="2017-09-11T13:40:00Z"/>
                <w:rFonts w:ascii="Arial" w:hAnsi="Arial" w:cs="Arial"/>
                <w:sz w:val="18"/>
                <w:szCs w:val="18"/>
              </w:rPr>
            </w:pPr>
            <w:del w:id="1226"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B9" w14:textId="77777777" w:rsidR="00F67238" w:rsidRPr="008743AB" w:rsidDel="007B6918" w:rsidRDefault="00F67238" w:rsidP="00154F98">
            <w:pPr>
              <w:jc w:val="right"/>
              <w:rPr>
                <w:del w:id="1227" w:author="Perez Monforte, Sergio" w:date="2017-09-11T13:40:00Z"/>
                <w:rFonts w:ascii="Arial" w:hAnsi="Arial" w:cs="Arial"/>
                <w:sz w:val="18"/>
                <w:szCs w:val="18"/>
              </w:rPr>
            </w:pPr>
            <w:del w:id="1228" w:author="Perez Monforte, Sergio" w:date="2017-09-11T13:40:00Z">
              <w:r w:rsidRPr="008743AB" w:rsidDel="007B6918">
                <w:rPr>
                  <w:rFonts w:ascii="Arial" w:hAnsi="Arial" w:cs="Arial"/>
                  <w:sz w:val="18"/>
                  <w:szCs w:val="18"/>
                </w:rPr>
                <w:delText>4658</w:delText>
              </w:r>
            </w:del>
          </w:p>
        </w:tc>
      </w:tr>
      <w:tr w:rsidR="00F67238" w:rsidRPr="008743AB" w:rsidDel="007B6918" w14:paraId="5D69AAC6" w14:textId="77777777" w:rsidTr="008743AB">
        <w:trPr>
          <w:trHeight w:val="300"/>
          <w:jc w:val="center"/>
          <w:del w:id="1229" w:author="Perez Monforte, Sergio" w:date="2017-09-11T13:40:00Z"/>
        </w:trPr>
        <w:tc>
          <w:tcPr>
            <w:tcW w:w="1153" w:type="dxa"/>
            <w:shd w:val="clear" w:color="auto" w:fill="auto"/>
            <w:noWrap/>
            <w:vAlign w:val="bottom"/>
            <w:hideMark/>
          </w:tcPr>
          <w:p w14:paraId="5D69AABB" w14:textId="77777777" w:rsidR="00F67238" w:rsidRPr="008743AB" w:rsidDel="007B6918" w:rsidRDefault="00F67238" w:rsidP="00154F98">
            <w:pPr>
              <w:jc w:val="right"/>
              <w:rPr>
                <w:del w:id="1230" w:author="Perez Monforte, Sergio" w:date="2017-09-11T13:40:00Z"/>
                <w:rFonts w:ascii="Arial" w:hAnsi="Arial" w:cs="Arial"/>
                <w:sz w:val="18"/>
                <w:szCs w:val="18"/>
              </w:rPr>
            </w:pPr>
            <w:del w:id="1231" w:author="Perez Monforte, Sergio" w:date="2017-09-11T13:40:00Z">
              <w:r w:rsidRPr="008743AB" w:rsidDel="007B6918">
                <w:rPr>
                  <w:rFonts w:ascii="Arial" w:hAnsi="Arial" w:cs="Arial"/>
                  <w:sz w:val="18"/>
                  <w:szCs w:val="18"/>
                </w:rPr>
                <w:delText>15</w:delText>
              </w:r>
            </w:del>
          </w:p>
        </w:tc>
        <w:tc>
          <w:tcPr>
            <w:tcW w:w="1003" w:type="dxa"/>
            <w:shd w:val="clear" w:color="auto" w:fill="auto"/>
            <w:noWrap/>
            <w:vAlign w:val="bottom"/>
            <w:hideMark/>
          </w:tcPr>
          <w:p w14:paraId="5D69AABC" w14:textId="77777777" w:rsidR="00F67238" w:rsidRPr="008743AB" w:rsidDel="007B6918" w:rsidRDefault="00F67238" w:rsidP="00154F98">
            <w:pPr>
              <w:jc w:val="right"/>
              <w:rPr>
                <w:del w:id="1232" w:author="Perez Monforte, Sergio" w:date="2017-09-11T13:40:00Z"/>
                <w:rFonts w:ascii="Arial" w:hAnsi="Arial" w:cs="Arial"/>
                <w:sz w:val="18"/>
                <w:szCs w:val="18"/>
              </w:rPr>
            </w:pPr>
            <w:del w:id="1233" w:author="Perez Monforte, Sergio" w:date="2017-09-11T13:40:00Z">
              <w:r w:rsidRPr="008743AB" w:rsidDel="007B6918">
                <w:rPr>
                  <w:rFonts w:ascii="Arial" w:hAnsi="Arial" w:cs="Arial"/>
                  <w:sz w:val="18"/>
                  <w:szCs w:val="18"/>
                </w:rPr>
                <w:delText>75</w:delText>
              </w:r>
            </w:del>
          </w:p>
        </w:tc>
        <w:tc>
          <w:tcPr>
            <w:tcW w:w="1396" w:type="dxa"/>
            <w:shd w:val="clear" w:color="auto" w:fill="auto"/>
            <w:noWrap/>
            <w:vAlign w:val="bottom"/>
            <w:hideMark/>
          </w:tcPr>
          <w:p w14:paraId="5D69AABD" w14:textId="77777777" w:rsidR="00F67238" w:rsidRPr="008743AB" w:rsidDel="007B6918" w:rsidRDefault="00F67238" w:rsidP="00154F98">
            <w:pPr>
              <w:jc w:val="right"/>
              <w:rPr>
                <w:del w:id="1234" w:author="Perez Monforte, Sergio" w:date="2017-09-11T13:40:00Z"/>
                <w:rFonts w:ascii="Arial" w:hAnsi="Arial" w:cs="Arial"/>
                <w:sz w:val="18"/>
                <w:szCs w:val="18"/>
              </w:rPr>
            </w:pPr>
            <w:del w:id="1235" w:author="Perez Monforte, Sergio" w:date="2017-09-11T13:40:00Z">
              <w:r w:rsidRPr="008743AB" w:rsidDel="007B6918">
                <w:rPr>
                  <w:rFonts w:ascii="Arial" w:hAnsi="Arial" w:cs="Arial"/>
                  <w:sz w:val="18"/>
                  <w:szCs w:val="18"/>
                </w:rPr>
                <w:delText>45</w:delText>
              </w:r>
            </w:del>
          </w:p>
        </w:tc>
        <w:tc>
          <w:tcPr>
            <w:tcW w:w="1275" w:type="dxa"/>
            <w:shd w:val="clear" w:color="auto" w:fill="auto"/>
            <w:noWrap/>
            <w:vAlign w:val="bottom"/>
            <w:hideMark/>
          </w:tcPr>
          <w:p w14:paraId="5D69AABE" w14:textId="77777777" w:rsidR="00F67238" w:rsidRPr="008743AB" w:rsidDel="007B6918" w:rsidRDefault="00F67238" w:rsidP="00154F98">
            <w:pPr>
              <w:jc w:val="right"/>
              <w:rPr>
                <w:del w:id="1236" w:author="Perez Monforte, Sergio" w:date="2017-09-11T13:40:00Z"/>
                <w:rFonts w:ascii="Arial" w:hAnsi="Arial" w:cs="Arial"/>
                <w:sz w:val="18"/>
                <w:szCs w:val="18"/>
              </w:rPr>
            </w:pPr>
            <w:del w:id="1237" w:author="Perez Monforte, Sergio" w:date="2017-09-11T13:40:00Z">
              <w:r w:rsidRPr="008743AB" w:rsidDel="007B6918">
                <w:rPr>
                  <w:rFonts w:ascii="Arial" w:hAnsi="Arial" w:cs="Arial"/>
                  <w:sz w:val="18"/>
                  <w:szCs w:val="18"/>
                </w:rPr>
                <w:delText>0.2</w:delText>
              </w:r>
            </w:del>
          </w:p>
        </w:tc>
        <w:tc>
          <w:tcPr>
            <w:tcW w:w="1232" w:type="dxa"/>
            <w:shd w:val="clear" w:color="auto" w:fill="auto"/>
            <w:noWrap/>
            <w:vAlign w:val="bottom"/>
            <w:hideMark/>
          </w:tcPr>
          <w:p w14:paraId="5D69AABF" w14:textId="77777777" w:rsidR="00F67238" w:rsidRPr="008743AB" w:rsidDel="007B6918" w:rsidRDefault="00F67238" w:rsidP="00154F98">
            <w:pPr>
              <w:jc w:val="right"/>
              <w:rPr>
                <w:del w:id="1238" w:author="Perez Monforte, Sergio" w:date="2017-09-11T13:40:00Z"/>
                <w:rFonts w:ascii="Arial" w:hAnsi="Arial" w:cs="Arial"/>
                <w:sz w:val="18"/>
                <w:szCs w:val="18"/>
              </w:rPr>
            </w:pPr>
            <w:del w:id="1239" w:author="Perez Monforte, Sergio" w:date="2017-09-11T13:40:00Z">
              <w:r w:rsidRPr="008743AB" w:rsidDel="007B6918">
                <w:rPr>
                  <w:rFonts w:ascii="Arial" w:hAnsi="Arial" w:cs="Arial"/>
                  <w:sz w:val="18"/>
                  <w:szCs w:val="18"/>
                </w:rPr>
                <w:delText>0.37</w:delText>
              </w:r>
            </w:del>
          </w:p>
        </w:tc>
        <w:tc>
          <w:tcPr>
            <w:tcW w:w="1350" w:type="dxa"/>
            <w:shd w:val="clear" w:color="auto" w:fill="auto"/>
            <w:noWrap/>
            <w:vAlign w:val="bottom"/>
            <w:hideMark/>
          </w:tcPr>
          <w:p w14:paraId="5D69AAC0" w14:textId="77777777" w:rsidR="00F67238" w:rsidRPr="008743AB" w:rsidDel="007B6918" w:rsidRDefault="00F67238" w:rsidP="00154F98">
            <w:pPr>
              <w:jc w:val="right"/>
              <w:rPr>
                <w:del w:id="1240" w:author="Perez Monforte, Sergio" w:date="2017-09-11T13:40:00Z"/>
                <w:rFonts w:ascii="Arial" w:hAnsi="Arial" w:cs="Arial"/>
                <w:sz w:val="18"/>
                <w:szCs w:val="18"/>
              </w:rPr>
            </w:pPr>
            <w:del w:id="1241" w:author="Perez Monforte, Sergio" w:date="2017-09-11T13:40:00Z">
              <w:r w:rsidRPr="008743AB" w:rsidDel="007B6918">
                <w:rPr>
                  <w:rFonts w:ascii="Arial" w:hAnsi="Arial" w:cs="Arial"/>
                  <w:sz w:val="18"/>
                  <w:szCs w:val="18"/>
                </w:rPr>
                <w:delText>50%</w:delText>
              </w:r>
            </w:del>
          </w:p>
        </w:tc>
        <w:tc>
          <w:tcPr>
            <w:tcW w:w="1038" w:type="dxa"/>
            <w:shd w:val="clear" w:color="auto" w:fill="auto"/>
            <w:noWrap/>
            <w:vAlign w:val="bottom"/>
            <w:hideMark/>
          </w:tcPr>
          <w:p w14:paraId="5D69AAC1" w14:textId="77777777" w:rsidR="00F67238" w:rsidRPr="008743AB" w:rsidDel="007B6918" w:rsidRDefault="00F67238" w:rsidP="00154F98">
            <w:pPr>
              <w:jc w:val="right"/>
              <w:rPr>
                <w:del w:id="1242" w:author="Perez Monforte, Sergio" w:date="2017-09-11T13:40:00Z"/>
                <w:rFonts w:ascii="Arial" w:hAnsi="Arial" w:cs="Arial"/>
                <w:sz w:val="18"/>
                <w:szCs w:val="18"/>
              </w:rPr>
            </w:pPr>
            <w:del w:id="1243" w:author="Perez Monforte, Sergio" w:date="2017-09-11T13:40:00Z">
              <w:r w:rsidRPr="008743AB" w:rsidDel="007B6918">
                <w:rPr>
                  <w:rFonts w:ascii="Arial" w:hAnsi="Arial" w:cs="Arial"/>
                  <w:sz w:val="18"/>
                  <w:szCs w:val="18"/>
                </w:rPr>
                <w:delText>18.50%</w:delText>
              </w:r>
            </w:del>
          </w:p>
        </w:tc>
        <w:tc>
          <w:tcPr>
            <w:tcW w:w="1038" w:type="dxa"/>
            <w:shd w:val="clear" w:color="auto" w:fill="auto"/>
            <w:noWrap/>
            <w:vAlign w:val="bottom"/>
            <w:hideMark/>
          </w:tcPr>
          <w:p w14:paraId="5D69AAC2" w14:textId="77777777" w:rsidR="00F67238" w:rsidRPr="008743AB" w:rsidDel="007B6918" w:rsidRDefault="00F67238" w:rsidP="00154F98">
            <w:pPr>
              <w:jc w:val="right"/>
              <w:rPr>
                <w:del w:id="1244" w:author="Perez Monforte, Sergio" w:date="2017-09-11T13:40:00Z"/>
                <w:rFonts w:ascii="Arial" w:hAnsi="Arial" w:cs="Arial"/>
                <w:sz w:val="18"/>
                <w:szCs w:val="18"/>
              </w:rPr>
            </w:pPr>
            <w:del w:id="1245" w:author="Perez Monforte, Sergio" w:date="2017-09-11T13:40:00Z">
              <w:r w:rsidRPr="008743AB" w:rsidDel="007B6918">
                <w:rPr>
                  <w:rFonts w:ascii="Arial" w:hAnsi="Arial" w:cs="Arial"/>
                  <w:sz w:val="18"/>
                  <w:szCs w:val="18"/>
                </w:rPr>
                <w:delText>3375</w:delText>
              </w:r>
            </w:del>
          </w:p>
        </w:tc>
        <w:tc>
          <w:tcPr>
            <w:tcW w:w="1314" w:type="dxa"/>
            <w:shd w:val="clear" w:color="auto" w:fill="auto"/>
            <w:noWrap/>
            <w:vAlign w:val="bottom"/>
            <w:hideMark/>
          </w:tcPr>
          <w:p w14:paraId="5D69AAC3" w14:textId="77777777" w:rsidR="00F67238" w:rsidRPr="008743AB" w:rsidDel="007B6918" w:rsidRDefault="00F67238" w:rsidP="00154F98">
            <w:pPr>
              <w:jc w:val="right"/>
              <w:rPr>
                <w:del w:id="1246" w:author="Perez Monforte, Sergio" w:date="2017-09-11T13:40:00Z"/>
                <w:rFonts w:ascii="Arial" w:hAnsi="Arial" w:cs="Arial"/>
                <w:sz w:val="18"/>
                <w:szCs w:val="18"/>
              </w:rPr>
            </w:pPr>
            <w:del w:id="1247" w:author="Perez Monforte, Sergio" w:date="2017-09-11T13:40:00Z">
              <w:r w:rsidRPr="008743AB" w:rsidDel="007B6918">
                <w:rPr>
                  <w:rFonts w:ascii="Arial" w:hAnsi="Arial" w:cs="Arial"/>
                  <w:sz w:val="18"/>
                  <w:szCs w:val="18"/>
                </w:rPr>
                <w:delText>1.15</w:delText>
              </w:r>
            </w:del>
          </w:p>
        </w:tc>
        <w:tc>
          <w:tcPr>
            <w:tcW w:w="1314" w:type="dxa"/>
            <w:shd w:val="clear" w:color="auto" w:fill="auto"/>
            <w:noWrap/>
            <w:vAlign w:val="bottom"/>
            <w:hideMark/>
          </w:tcPr>
          <w:p w14:paraId="5D69AAC4" w14:textId="77777777" w:rsidR="00F67238" w:rsidRPr="008743AB" w:rsidDel="007B6918" w:rsidRDefault="00F67238" w:rsidP="00154F98">
            <w:pPr>
              <w:jc w:val="right"/>
              <w:rPr>
                <w:del w:id="1248" w:author="Perez Monforte, Sergio" w:date="2017-09-11T13:40:00Z"/>
                <w:rFonts w:ascii="Arial" w:hAnsi="Arial" w:cs="Arial"/>
                <w:sz w:val="18"/>
                <w:szCs w:val="18"/>
              </w:rPr>
            </w:pPr>
            <w:del w:id="1249" w:author="Perez Monforte, Sergio" w:date="2017-09-11T13:40:00Z">
              <w:r w:rsidRPr="008743AB" w:rsidDel="007B6918">
                <w:rPr>
                  <w:rFonts w:ascii="Arial" w:hAnsi="Arial" w:cs="Arial"/>
                  <w:sz w:val="18"/>
                  <w:szCs w:val="18"/>
                </w:rPr>
                <w:delText>1.2</w:delText>
              </w:r>
            </w:del>
          </w:p>
        </w:tc>
        <w:tc>
          <w:tcPr>
            <w:tcW w:w="970" w:type="dxa"/>
            <w:shd w:val="clear" w:color="auto" w:fill="auto"/>
            <w:noWrap/>
            <w:vAlign w:val="bottom"/>
            <w:hideMark/>
          </w:tcPr>
          <w:p w14:paraId="5D69AAC5" w14:textId="77777777" w:rsidR="00F67238" w:rsidRPr="008743AB" w:rsidDel="007B6918" w:rsidRDefault="00F67238" w:rsidP="00154F98">
            <w:pPr>
              <w:jc w:val="right"/>
              <w:rPr>
                <w:del w:id="1250" w:author="Perez Monforte, Sergio" w:date="2017-09-11T13:40:00Z"/>
                <w:rFonts w:ascii="Arial" w:hAnsi="Arial" w:cs="Arial"/>
                <w:sz w:val="18"/>
                <w:szCs w:val="18"/>
              </w:rPr>
            </w:pPr>
            <w:del w:id="1251" w:author="Perez Monforte, Sergio" w:date="2017-09-11T13:40:00Z">
              <w:r w:rsidRPr="008743AB" w:rsidDel="007B6918">
                <w:rPr>
                  <w:rFonts w:ascii="Arial" w:hAnsi="Arial" w:cs="Arial"/>
                  <w:sz w:val="18"/>
                  <w:szCs w:val="18"/>
                </w:rPr>
                <w:delText>4658</w:delText>
              </w:r>
            </w:del>
          </w:p>
        </w:tc>
      </w:tr>
    </w:tbl>
    <w:p w14:paraId="5D69AAC7" w14:textId="77777777" w:rsidR="00F67238" w:rsidRPr="00F67238" w:rsidDel="007B6918" w:rsidRDefault="00F67238" w:rsidP="00F67238">
      <w:pPr>
        <w:pStyle w:val="ListParagraph"/>
        <w:jc w:val="both"/>
        <w:rPr>
          <w:del w:id="1252" w:author="Perez Monforte, Sergio" w:date="2017-09-11T13:40:00Z"/>
          <w:rFonts w:ascii="Arial" w:hAnsi="Arial" w:cs="Arial"/>
          <w:b/>
          <w:sz w:val="22"/>
          <w:szCs w:val="22"/>
        </w:rPr>
        <w:sectPr w:rsidR="00F67238" w:rsidRPr="00F67238" w:rsidDel="007B6918" w:rsidSect="00154F98">
          <w:pgSz w:w="15840" w:h="12240" w:orient="landscape"/>
          <w:pgMar w:top="1440" w:right="1440" w:bottom="1440" w:left="1440" w:header="720" w:footer="720" w:gutter="0"/>
          <w:cols w:space="720"/>
          <w:docGrid w:linePitch="360"/>
        </w:sectPr>
      </w:pPr>
    </w:p>
    <w:p w14:paraId="5D69AAC8" w14:textId="77777777" w:rsidR="00F67238" w:rsidRPr="00F67238" w:rsidDel="007B6918" w:rsidRDefault="00F67238" w:rsidP="00F67238">
      <w:pPr>
        <w:pStyle w:val="ListParagraph"/>
        <w:jc w:val="both"/>
        <w:rPr>
          <w:del w:id="1253" w:author="Perez Monforte, Sergio" w:date="2017-09-11T13:40:00Z"/>
          <w:rFonts w:ascii="Arial" w:hAnsi="Arial" w:cs="Arial"/>
          <w:b/>
          <w:sz w:val="22"/>
          <w:szCs w:val="22"/>
        </w:rPr>
      </w:pPr>
    </w:p>
    <w:p w14:paraId="5D69AAC9"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1254" w:author="Perez Monforte, Sergio" w:date="2017-09-11T13:40:00Z"/>
          <w:rFonts w:ascii="Arial" w:hAnsi="Arial" w:cs="Arial"/>
          <w:b/>
          <w:sz w:val="22"/>
          <w:szCs w:val="22"/>
        </w:rPr>
      </w:pPr>
      <w:del w:id="1255" w:author="Perez Monforte, Sergio" w:date="2017-09-11T13:40:00Z">
        <w:r w:rsidRPr="00F67238" w:rsidDel="007B6918">
          <w:rPr>
            <w:rFonts w:ascii="Arial" w:hAnsi="Arial" w:cs="Arial"/>
            <w:b/>
            <w:sz w:val="22"/>
            <w:szCs w:val="22"/>
          </w:rPr>
          <w:delText>Indicative budget</w:delText>
        </w:r>
      </w:del>
    </w:p>
    <w:p w14:paraId="5D69AACA" w14:textId="77777777" w:rsidR="00F67238" w:rsidRPr="00F67238" w:rsidDel="007B6918" w:rsidRDefault="00F67238" w:rsidP="00212F82">
      <w:pPr>
        <w:spacing w:before="120" w:after="120"/>
        <w:ind w:left="360"/>
        <w:jc w:val="both"/>
        <w:rPr>
          <w:del w:id="1256" w:author="Perez Monforte, Sergio" w:date="2017-09-11T13:40:00Z"/>
          <w:rFonts w:ascii="Arial" w:hAnsi="Arial" w:cs="Arial"/>
          <w:sz w:val="22"/>
          <w:szCs w:val="22"/>
          <w:lang w:val="en-US"/>
        </w:rPr>
      </w:pPr>
      <w:del w:id="1257" w:author="Perez Monforte, Sergio" w:date="2017-09-11T13:40:00Z">
        <w:r w:rsidRPr="00F67238" w:rsidDel="007B6918">
          <w:rPr>
            <w:rFonts w:ascii="Arial" w:hAnsi="Arial" w:cs="Arial"/>
            <w:sz w:val="22"/>
            <w:szCs w:val="22"/>
            <w:lang w:val="en-US"/>
          </w:rPr>
          <w:delText>Table 4 below presents the indicative budget for the evaluation considering both primary data collection requirements as well as technical assistance requirements. The total estimated budget is approximately US$1.</w:delText>
        </w:r>
        <w:r w:rsidR="003C0377" w:rsidDel="007B6918">
          <w:rPr>
            <w:rFonts w:ascii="Arial" w:hAnsi="Arial" w:cs="Arial"/>
            <w:sz w:val="22"/>
            <w:szCs w:val="22"/>
            <w:lang w:val="en-US"/>
          </w:rPr>
          <w:delText>1</w:delText>
        </w:r>
        <w:r w:rsidRPr="00F67238" w:rsidDel="007B6918">
          <w:rPr>
            <w:rFonts w:ascii="Arial" w:hAnsi="Arial" w:cs="Arial"/>
            <w:sz w:val="22"/>
            <w:szCs w:val="22"/>
            <w:lang w:val="en-US"/>
          </w:rPr>
          <w:delText xml:space="preserve"> million, US$</w:delText>
        </w:r>
        <w:r w:rsidR="00154232" w:rsidDel="007B6918">
          <w:rPr>
            <w:rFonts w:ascii="Arial" w:hAnsi="Arial" w:cs="Arial"/>
            <w:sz w:val="22"/>
            <w:szCs w:val="22"/>
            <w:lang w:val="en-US"/>
          </w:rPr>
          <w:delText>0.9</w:delText>
        </w:r>
        <w:r w:rsidRPr="00F67238" w:rsidDel="007B6918">
          <w:rPr>
            <w:rFonts w:ascii="Arial" w:hAnsi="Arial" w:cs="Arial"/>
            <w:sz w:val="22"/>
            <w:szCs w:val="22"/>
            <w:lang w:val="en-US"/>
          </w:rPr>
          <w:delText xml:space="preserve"> million will support primary data collection and US$170,000 will support technical assistance.</w:delText>
        </w:r>
      </w:del>
    </w:p>
    <w:p w14:paraId="5D69AACB" w14:textId="77777777" w:rsidR="00F67238" w:rsidRPr="00F67238" w:rsidDel="007B6918" w:rsidRDefault="00F67238" w:rsidP="00F67238">
      <w:pPr>
        <w:pStyle w:val="ListParagraph"/>
        <w:jc w:val="both"/>
        <w:rPr>
          <w:del w:id="1258" w:author="Perez Monforte, Sergio" w:date="2017-09-11T13:40:00Z"/>
          <w:rFonts w:ascii="Arial" w:hAnsi="Arial" w:cs="Arial"/>
          <w:b/>
          <w:sz w:val="22"/>
          <w:szCs w:val="22"/>
          <w:lang w:val="en-US"/>
        </w:rPr>
      </w:pPr>
    </w:p>
    <w:p w14:paraId="5D69AACC" w14:textId="77777777" w:rsidR="00F67238" w:rsidRPr="00F67238" w:rsidDel="007B6918" w:rsidRDefault="00F67238" w:rsidP="00212F82">
      <w:pPr>
        <w:pStyle w:val="ListParagraph"/>
        <w:ind w:left="0"/>
        <w:jc w:val="center"/>
        <w:rPr>
          <w:del w:id="1259" w:author="Perez Monforte, Sergio" w:date="2017-09-11T13:40:00Z"/>
          <w:rFonts w:ascii="Arial" w:hAnsi="Arial" w:cs="Arial"/>
          <w:b/>
          <w:sz w:val="22"/>
          <w:szCs w:val="22"/>
        </w:rPr>
      </w:pPr>
      <w:del w:id="1260" w:author="Perez Monforte, Sergio" w:date="2017-09-11T13:40:00Z">
        <w:r w:rsidRPr="00F67238" w:rsidDel="007B6918">
          <w:rPr>
            <w:rFonts w:ascii="Arial" w:hAnsi="Arial" w:cs="Arial"/>
            <w:b/>
            <w:sz w:val="22"/>
            <w:szCs w:val="22"/>
          </w:rPr>
          <w:delText>Table 4. Indicative budget</w:delText>
        </w:r>
      </w:del>
    </w:p>
    <w:tbl>
      <w:tblPr>
        <w:tblW w:w="8220" w:type="dxa"/>
        <w:jc w:val="center"/>
        <w:tblLook w:val="04A0" w:firstRow="1" w:lastRow="0" w:firstColumn="1" w:lastColumn="0" w:noHBand="0" w:noVBand="1"/>
      </w:tblPr>
      <w:tblGrid>
        <w:gridCol w:w="4620"/>
        <w:gridCol w:w="1360"/>
        <w:gridCol w:w="980"/>
        <w:gridCol w:w="1288"/>
      </w:tblGrid>
      <w:tr w:rsidR="00F67238" w:rsidRPr="00F67238" w:rsidDel="007B6918" w14:paraId="5D69AAD1" w14:textId="77777777" w:rsidTr="00154F98">
        <w:trPr>
          <w:trHeight w:val="288"/>
          <w:jc w:val="center"/>
          <w:del w:id="1261" w:author="Perez Monforte, Sergio" w:date="2017-09-11T13:40:00Z"/>
        </w:trPr>
        <w:tc>
          <w:tcPr>
            <w:tcW w:w="46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D69AACD" w14:textId="77777777" w:rsidR="00F67238" w:rsidRPr="00F67238" w:rsidDel="007B6918" w:rsidRDefault="00F67238" w:rsidP="00154F98">
            <w:pPr>
              <w:rPr>
                <w:del w:id="1262" w:author="Perez Monforte, Sergio" w:date="2017-09-11T13:40:00Z"/>
                <w:rFonts w:ascii="Arial" w:hAnsi="Arial" w:cs="Arial"/>
                <w:b/>
                <w:bCs/>
                <w:sz w:val="22"/>
                <w:szCs w:val="22"/>
              </w:rPr>
            </w:pPr>
            <w:del w:id="1263" w:author="Perez Monforte, Sergio" w:date="2017-09-11T13:40:00Z">
              <w:r w:rsidRPr="00F67238" w:rsidDel="007B6918">
                <w:rPr>
                  <w:rFonts w:ascii="Arial" w:hAnsi="Arial" w:cs="Arial"/>
                  <w:b/>
                  <w:bCs/>
                  <w:sz w:val="22"/>
                  <w:szCs w:val="22"/>
                </w:rPr>
                <w:delText> </w:delText>
              </w:r>
            </w:del>
          </w:p>
        </w:tc>
        <w:tc>
          <w:tcPr>
            <w:tcW w:w="1360" w:type="dxa"/>
            <w:tcBorders>
              <w:top w:val="single" w:sz="4" w:space="0" w:color="auto"/>
              <w:left w:val="nil"/>
              <w:bottom w:val="single" w:sz="4" w:space="0" w:color="auto"/>
              <w:right w:val="single" w:sz="4" w:space="0" w:color="auto"/>
            </w:tcBorders>
            <w:shd w:val="clear" w:color="000000" w:fill="D9D9D9"/>
            <w:noWrap/>
            <w:vAlign w:val="bottom"/>
            <w:hideMark/>
          </w:tcPr>
          <w:p w14:paraId="5D69AACE" w14:textId="77777777" w:rsidR="00F67238" w:rsidRPr="00F67238" w:rsidDel="007B6918" w:rsidRDefault="00F67238" w:rsidP="00154F98">
            <w:pPr>
              <w:jc w:val="center"/>
              <w:rPr>
                <w:del w:id="1264" w:author="Perez Monforte, Sergio" w:date="2017-09-11T13:40:00Z"/>
                <w:rFonts w:ascii="Arial" w:hAnsi="Arial" w:cs="Arial"/>
                <w:b/>
                <w:bCs/>
                <w:sz w:val="22"/>
                <w:szCs w:val="22"/>
              </w:rPr>
            </w:pPr>
            <w:del w:id="1265" w:author="Perez Monforte, Sergio" w:date="2017-09-11T13:40:00Z">
              <w:r w:rsidRPr="00F67238" w:rsidDel="007B6918">
                <w:rPr>
                  <w:rFonts w:ascii="Arial" w:hAnsi="Arial" w:cs="Arial"/>
                  <w:b/>
                  <w:bCs/>
                  <w:sz w:val="22"/>
                  <w:szCs w:val="22"/>
                </w:rPr>
                <w:delText>Unitary cost</w:delText>
              </w:r>
            </w:del>
          </w:p>
        </w:tc>
        <w:tc>
          <w:tcPr>
            <w:tcW w:w="980" w:type="dxa"/>
            <w:tcBorders>
              <w:top w:val="single" w:sz="4" w:space="0" w:color="auto"/>
              <w:left w:val="nil"/>
              <w:bottom w:val="single" w:sz="4" w:space="0" w:color="auto"/>
              <w:right w:val="single" w:sz="4" w:space="0" w:color="auto"/>
            </w:tcBorders>
            <w:shd w:val="clear" w:color="000000" w:fill="D9D9D9"/>
            <w:noWrap/>
            <w:vAlign w:val="bottom"/>
            <w:hideMark/>
          </w:tcPr>
          <w:p w14:paraId="5D69AACF" w14:textId="77777777" w:rsidR="00F67238" w:rsidRPr="00F67238" w:rsidDel="007B6918" w:rsidRDefault="00F67238" w:rsidP="00154F98">
            <w:pPr>
              <w:jc w:val="center"/>
              <w:rPr>
                <w:del w:id="1266" w:author="Perez Monforte, Sergio" w:date="2017-09-11T13:40:00Z"/>
                <w:rFonts w:ascii="Arial" w:hAnsi="Arial" w:cs="Arial"/>
                <w:b/>
                <w:bCs/>
                <w:sz w:val="22"/>
                <w:szCs w:val="22"/>
              </w:rPr>
            </w:pPr>
            <w:del w:id="1267" w:author="Perez Monforte, Sergio" w:date="2017-09-11T13:40:00Z">
              <w:r w:rsidRPr="00F67238" w:rsidDel="007B6918">
                <w:rPr>
                  <w:rFonts w:ascii="Arial" w:hAnsi="Arial" w:cs="Arial"/>
                  <w:b/>
                  <w:bCs/>
                  <w:sz w:val="22"/>
                  <w:szCs w:val="22"/>
                </w:rPr>
                <w:delText>N</w:delText>
              </w:r>
            </w:del>
          </w:p>
        </w:tc>
        <w:tc>
          <w:tcPr>
            <w:tcW w:w="1260" w:type="dxa"/>
            <w:tcBorders>
              <w:top w:val="single" w:sz="4" w:space="0" w:color="auto"/>
              <w:left w:val="nil"/>
              <w:bottom w:val="single" w:sz="4" w:space="0" w:color="auto"/>
              <w:right w:val="single" w:sz="4" w:space="0" w:color="auto"/>
            </w:tcBorders>
            <w:shd w:val="clear" w:color="000000" w:fill="D9D9D9"/>
            <w:noWrap/>
            <w:vAlign w:val="bottom"/>
            <w:hideMark/>
          </w:tcPr>
          <w:p w14:paraId="5D69AAD0" w14:textId="77777777" w:rsidR="00F67238" w:rsidRPr="00F67238" w:rsidDel="007B6918" w:rsidRDefault="00F67238" w:rsidP="00154F98">
            <w:pPr>
              <w:jc w:val="center"/>
              <w:rPr>
                <w:del w:id="1268" w:author="Perez Monforte, Sergio" w:date="2017-09-11T13:40:00Z"/>
                <w:rFonts w:ascii="Arial" w:hAnsi="Arial" w:cs="Arial"/>
                <w:b/>
                <w:bCs/>
                <w:sz w:val="22"/>
                <w:szCs w:val="22"/>
              </w:rPr>
            </w:pPr>
            <w:del w:id="1269" w:author="Perez Monforte, Sergio" w:date="2017-09-11T13:40:00Z">
              <w:r w:rsidRPr="00F67238" w:rsidDel="007B6918">
                <w:rPr>
                  <w:rFonts w:ascii="Arial" w:hAnsi="Arial" w:cs="Arial"/>
                  <w:b/>
                  <w:bCs/>
                  <w:sz w:val="22"/>
                  <w:szCs w:val="22"/>
                </w:rPr>
                <w:delText>Total (US$)</w:delText>
              </w:r>
            </w:del>
          </w:p>
        </w:tc>
      </w:tr>
      <w:tr w:rsidR="00F67238" w:rsidRPr="00F67238" w:rsidDel="007B6918" w14:paraId="5D69AAD6" w14:textId="77777777" w:rsidTr="00154F98">
        <w:trPr>
          <w:trHeight w:val="288"/>
          <w:jc w:val="center"/>
          <w:del w:id="1270"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D2" w14:textId="77777777" w:rsidR="00F67238" w:rsidRPr="00F67238" w:rsidDel="007B6918" w:rsidRDefault="00F67238" w:rsidP="00154F98">
            <w:pPr>
              <w:rPr>
                <w:del w:id="1271" w:author="Perez Monforte, Sergio" w:date="2017-09-11T13:40:00Z"/>
                <w:rFonts w:ascii="Arial" w:hAnsi="Arial" w:cs="Arial"/>
                <w:b/>
                <w:bCs/>
                <w:sz w:val="22"/>
                <w:szCs w:val="22"/>
              </w:rPr>
            </w:pPr>
            <w:del w:id="1272" w:author="Perez Monforte, Sergio" w:date="2017-09-11T13:40:00Z">
              <w:r w:rsidRPr="00F67238" w:rsidDel="007B6918">
                <w:rPr>
                  <w:rFonts w:ascii="Arial" w:hAnsi="Arial" w:cs="Arial"/>
                  <w:b/>
                  <w:bCs/>
                  <w:sz w:val="22"/>
                  <w:szCs w:val="22"/>
                </w:rPr>
                <w:delText>Primary data collection</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D3" w14:textId="77777777" w:rsidR="00F67238" w:rsidRPr="00F67238" w:rsidDel="007B6918" w:rsidRDefault="00F67238" w:rsidP="00154F98">
            <w:pPr>
              <w:jc w:val="center"/>
              <w:rPr>
                <w:del w:id="1273" w:author="Perez Monforte, Sergio" w:date="2017-09-11T13:40:00Z"/>
                <w:rFonts w:ascii="Arial" w:hAnsi="Arial" w:cs="Arial"/>
                <w:sz w:val="22"/>
                <w:szCs w:val="22"/>
              </w:rPr>
            </w:pPr>
            <w:del w:id="1274" w:author="Perez Monforte, Sergio" w:date="2017-09-11T13:40:00Z">
              <w:r w:rsidRPr="00F67238" w:rsidDel="007B6918">
                <w:rPr>
                  <w:rFonts w:ascii="Arial" w:hAnsi="Arial" w:cs="Arial"/>
                  <w:sz w:val="22"/>
                  <w:szCs w:val="22"/>
                </w:rPr>
                <w:delText>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D4" w14:textId="77777777" w:rsidR="00F67238" w:rsidRPr="00F67238" w:rsidDel="007B6918" w:rsidRDefault="00F67238" w:rsidP="00154F98">
            <w:pPr>
              <w:jc w:val="center"/>
              <w:rPr>
                <w:del w:id="1275" w:author="Perez Monforte, Sergio" w:date="2017-09-11T13:40:00Z"/>
                <w:rFonts w:ascii="Arial" w:hAnsi="Arial" w:cs="Arial"/>
                <w:sz w:val="22"/>
                <w:szCs w:val="22"/>
              </w:rPr>
            </w:pPr>
            <w:del w:id="1276" w:author="Perez Monforte, Sergio" w:date="2017-09-11T13:40:00Z">
              <w:r w:rsidRPr="00F67238" w:rsidDel="007B6918">
                <w:rPr>
                  <w:rFonts w:ascii="Arial" w:hAnsi="Arial" w:cs="Arial"/>
                  <w:sz w:val="22"/>
                  <w:szCs w:val="22"/>
                </w:rPr>
                <w:delText> </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D5" w14:textId="77777777" w:rsidR="00F67238" w:rsidRPr="00F67238" w:rsidDel="007B6918" w:rsidRDefault="00F67238" w:rsidP="00154F98">
            <w:pPr>
              <w:jc w:val="center"/>
              <w:rPr>
                <w:del w:id="1277" w:author="Perez Monforte, Sergio" w:date="2017-09-11T13:40:00Z"/>
                <w:rFonts w:ascii="Arial" w:hAnsi="Arial" w:cs="Arial"/>
                <w:sz w:val="22"/>
                <w:szCs w:val="22"/>
              </w:rPr>
            </w:pPr>
            <w:del w:id="1278" w:author="Perez Monforte, Sergio" w:date="2017-09-11T13:40:00Z">
              <w:r w:rsidRPr="00F67238" w:rsidDel="007B6918">
                <w:rPr>
                  <w:rFonts w:ascii="Arial" w:hAnsi="Arial" w:cs="Arial"/>
                  <w:sz w:val="22"/>
                  <w:szCs w:val="22"/>
                </w:rPr>
                <w:delText> </w:delText>
              </w:r>
            </w:del>
          </w:p>
        </w:tc>
      </w:tr>
      <w:tr w:rsidR="00F67238" w:rsidRPr="00F67238" w:rsidDel="007B6918" w14:paraId="5D69AADB" w14:textId="77777777" w:rsidTr="00154F98">
        <w:trPr>
          <w:trHeight w:val="288"/>
          <w:jc w:val="center"/>
          <w:del w:id="1279"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D7" w14:textId="77777777" w:rsidR="00F67238" w:rsidRPr="00F67238" w:rsidDel="007B6918" w:rsidRDefault="00F67238" w:rsidP="00154F98">
            <w:pPr>
              <w:rPr>
                <w:del w:id="1280" w:author="Perez Monforte, Sergio" w:date="2017-09-11T13:40:00Z"/>
                <w:rFonts w:ascii="Arial" w:hAnsi="Arial" w:cs="Arial"/>
                <w:sz w:val="22"/>
                <w:szCs w:val="22"/>
              </w:rPr>
            </w:pPr>
          </w:p>
        </w:tc>
        <w:tc>
          <w:tcPr>
            <w:tcW w:w="1360" w:type="dxa"/>
            <w:tcBorders>
              <w:top w:val="nil"/>
              <w:left w:val="nil"/>
              <w:bottom w:val="single" w:sz="4" w:space="0" w:color="auto"/>
              <w:right w:val="single" w:sz="4" w:space="0" w:color="auto"/>
            </w:tcBorders>
            <w:shd w:val="clear" w:color="auto" w:fill="auto"/>
            <w:noWrap/>
            <w:vAlign w:val="bottom"/>
            <w:hideMark/>
          </w:tcPr>
          <w:p w14:paraId="5D69AAD8" w14:textId="77777777" w:rsidR="00F67238" w:rsidRPr="00F67238" w:rsidDel="007B6918" w:rsidRDefault="00F67238" w:rsidP="005B0813">
            <w:pPr>
              <w:rPr>
                <w:del w:id="1281" w:author="Perez Monforte, Sergio" w:date="2017-09-11T13:40:00Z"/>
                <w:rFonts w:ascii="Arial" w:hAnsi="Arial" w:cs="Arial"/>
                <w:sz w:val="22"/>
                <w:szCs w:val="22"/>
              </w:rPr>
            </w:pPr>
          </w:p>
        </w:tc>
        <w:tc>
          <w:tcPr>
            <w:tcW w:w="980" w:type="dxa"/>
            <w:tcBorders>
              <w:top w:val="nil"/>
              <w:left w:val="nil"/>
              <w:bottom w:val="single" w:sz="4" w:space="0" w:color="auto"/>
              <w:right w:val="single" w:sz="4" w:space="0" w:color="auto"/>
            </w:tcBorders>
            <w:shd w:val="clear" w:color="auto" w:fill="auto"/>
            <w:noWrap/>
            <w:vAlign w:val="bottom"/>
            <w:hideMark/>
          </w:tcPr>
          <w:p w14:paraId="5D69AAD9" w14:textId="77777777" w:rsidR="00F67238" w:rsidRPr="00F67238" w:rsidDel="007B6918" w:rsidRDefault="00F67238" w:rsidP="005B0813">
            <w:pPr>
              <w:rPr>
                <w:del w:id="1282" w:author="Perez Monforte, Sergio" w:date="2017-09-11T13:40:00Z"/>
                <w:rFonts w:ascii="Arial" w:hAnsi="Arial" w:cs="Arial"/>
                <w:sz w:val="22"/>
                <w:szCs w:val="22"/>
              </w:rPr>
            </w:pPr>
          </w:p>
        </w:tc>
        <w:tc>
          <w:tcPr>
            <w:tcW w:w="1260" w:type="dxa"/>
            <w:tcBorders>
              <w:top w:val="nil"/>
              <w:left w:val="nil"/>
              <w:bottom w:val="single" w:sz="4" w:space="0" w:color="auto"/>
              <w:right w:val="single" w:sz="4" w:space="0" w:color="auto"/>
            </w:tcBorders>
            <w:shd w:val="clear" w:color="auto" w:fill="auto"/>
            <w:noWrap/>
            <w:vAlign w:val="bottom"/>
            <w:hideMark/>
          </w:tcPr>
          <w:p w14:paraId="5D69AADA" w14:textId="77777777" w:rsidR="00F67238" w:rsidRPr="00F67238" w:rsidDel="007B6918" w:rsidRDefault="00F67238" w:rsidP="005B0813">
            <w:pPr>
              <w:rPr>
                <w:del w:id="1283" w:author="Perez Monforte, Sergio" w:date="2017-09-11T13:40:00Z"/>
                <w:rFonts w:ascii="Arial" w:hAnsi="Arial" w:cs="Arial"/>
                <w:sz w:val="22"/>
                <w:szCs w:val="22"/>
              </w:rPr>
            </w:pPr>
            <w:del w:id="1284" w:author="Perez Monforte, Sergio" w:date="2017-09-11T13:40:00Z">
              <w:r w:rsidRPr="00F67238" w:rsidDel="007B6918">
                <w:rPr>
                  <w:rFonts w:ascii="Arial" w:hAnsi="Arial" w:cs="Arial"/>
                  <w:sz w:val="22"/>
                  <w:szCs w:val="22"/>
                </w:rPr>
                <w:delText xml:space="preserve"> </w:delText>
              </w:r>
            </w:del>
          </w:p>
        </w:tc>
      </w:tr>
      <w:tr w:rsidR="00F67238" w:rsidRPr="00F67238" w:rsidDel="007B6918" w14:paraId="5D69AAE0" w14:textId="77777777" w:rsidTr="00154F98">
        <w:trPr>
          <w:trHeight w:val="288"/>
          <w:jc w:val="center"/>
          <w:del w:id="1285"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DC" w14:textId="77777777" w:rsidR="00F67238" w:rsidRPr="00F67238" w:rsidDel="007B6918" w:rsidRDefault="00F67238" w:rsidP="00154F98">
            <w:pPr>
              <w:rPr>
                <w:del w:id="1286" w:author="Perez Monforte, Sergio" w:date="2017-09-11T13:40:00Z"/>
                <w:rFonts w:ascii="Arial" w:hAnsi="Arial" w:cs="Arial"/>
                <w:sz w:val="22"/>
                <w:szCs w:val="22"/>
                <w:lang w:val="en-US"/>
              </w:rPr>
            </w:pPr>
            <w:del w:id="1287" w:author="Perez Monforte, Sergio" w:date="2017-09-11T13:40:00Z">
              <w:r w:rsidRPr="00F67238" w:rsidDel="007B6918">
                <w:rPr>
                  <w:rFonts w:ascii="Arial" w:hAnsi="Arial" w:cs="Arial"/>
                  <w:sz w:val="22"/>
                  <w:szCs w:val="22"/>
                  <w:lang w:val="en-US"/>
                </w:rPr>
                <w:delText>Short household census follow-up 1</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DD" w14:textId="77777777" w:rsidR="00F67238" w:rsidRPr="00F67238" w:rsidDel="007B6918" w:rsidRDefault="00F67238" w:rsidP="00154F98">
            <w:pPr>
              <w:jc w:val="center"/>
              <w:rPr>
                <w:del w:id="1288" w:author="Perez Monforte, Sergio" w:date="2017-09-11T13:40:00Z"/>
                <w:rFonts w:ascii="Arial" w:hAnsi="Arial" w:cs="Arial"/>
                <w:sz w:val="22"/>
                <w:szCs w:val="22"/>
              </w:rPr>
            </w:pPr>
            <w:del w:id="1289" w:author="Perez Monforte, Sergio" w:date="2017-09-11T13:40:00Z">
              <w:r w:rsidRPr="00F67238" w:rsidDel="007B6918">
                <w:rPr>
                  <w:rFonts w:ascii="Arial" w:hAnsi="Arial" w:cs="Arial"/>
                  <w:sz w:val="22"/>
                  <w:szCs w:val="22"/>
                </w:rPr>
                <w:delText xml:space="preserve">$40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DE" w14:textId="77777777" w:rsidR="00F67238" w:rsidRPr="00F67238" w:rsidDel="007B6918" w:rsidRDefault="00F67238" w:rsidP="00154F98">
            <w:pPr>
              <w:jc w:val="center"/>
              <w:rPr>
                <w:del w:id="1290" w:author="Perez Monforte, Sergio" w:date="2017-09-11T13:40:00Z"/>
                <w:rFonts w:ascii="Arial" w:hAnsi="Arial" w:cs="Arial"/>
                <w:sz w:val="22"/>
                <w:szCs w:val="22"/>
              </w:rPr>
            </w:pPr>
            <w:del w:id="1291" w:author="Perez Monforte, Sergio" w:date="2017-09-11T13:40:00Z">
              <w:r w:rsidRPr="00F67238" w:rsidDel="007B6918">
                <w:rPr>
                  <w:rFonts w:ascii="Arial" w:hAnsi="Arial" w:cs="Arial"/>
                  <w:sz w:val="22"/>
                  <w:szCs w:val="22"/>
                </w:rPr>
                <w:delText>6210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DF" w14:textId="77777777" w:rsidR="00F67238" w:rsidRPr="00F67238" w:rsidDel="007B6918" w:rsidRDefault="00F67238" w:rsidP="00154F98">
            <w:pPr>
              <w:jc w:val="center"/>
              <w:rPr>
                <w:del w:id="1292" w:author="Perez Monforte, Sergio" w:date="2017-09-11T13:40:00Z"/>
                <w:rFonts w:ascii="Arial" w:hAnsi="Arial" w:cs="Arial"/>
                <w:sz w:val="22"/>
                <w:szCs w:val="22"/>
              </w:rPr>
            </w:pPr>
            <w:del w:id="1293" w:author="Perez Monforte, Sergio" w:date="2017-09-11T13:40:00Z">
              <w:r w:rsidRPr="00F67238" w:rsidDel="007B6918">
                <w:rPr>
                  <w:rFonts w:ascii="Arial" w:hAnsi="Arial" w:cs="Arial"/>
                  <w:sz w:val="22"/>
                  <w:szCs w:val="22"/>
                </w:rPr>
                <w:delText xml:space="preserve">$248,400 </w:delText>
              </w:r>
            </w:del>
          </w:p>
        </w:tc>
      </w:tr>
      <w:tr w:rsidR="00F67238" w:rsidRPr="00F67238" w:rsidDel="007B6918" w14:paraId="5D69AAE5" w14:textId="77777777" w:rsidTr="00154F98">
        <w:trPr>
          <w:trHeight w:val="288"/>
          <w:jc w:val="center"/>
          <w:del w:id="1294"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E1" w14:textId="77777777" w:rsidR="00F67238" w:rsidRPr="00F67238" w:rsidDel="007B6918" w:rsidRDefault="00F67238" w:rsidP="00154F98">
            <w:pPr>
              <w:rPr>
                <w:del w:id="1295" w:author="Perez Monforte, Sergio" w:date="2017-09-11T13:40:00Z"/>
                <w:rFonts w:ascii="Arial" w:hAnsi="Arial" w:cs="Arial"/>
                <w:sz w:val="22"/>
                <w:szCs w:val="22"/>
                <w:lang w:val="en-US"/>
              </w:rPr>
            </w:pPr>
            <w:del w:id="1296" w:author="Perez Monforte, Sergio" w:date="2017-09-11T13:40:00Z">
              <w:r w:rsidRPr="00F67238" w:rsidDel="007B6918">
                <w:rPr>
                  <w:rFonts w:ascii="Arial" w:hAnsi="Arial" w:cs="Arial"/>
                  <w:sz w:val="22"/>
                  <w:szCs w:val="22"/>
                  <w:lang w:val="en-US"/>
                </w:rPr>
                <w:delText>Short household census follow-up 2</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E2" w14:textId="77777777" w:rsidR="00F67238" w:rsidRPr="00F67238" w:rsidDel="007B6918" w:rsidRDefault="00F67238" w:rsidP="00154F98">
            <w:pPr>
              <w:jc w:val="center"/>
              <w:rPr>
                <w:del w:id="1297" w:author="Perez Monforte, Sergio" w:date="2017-09-11T13:40:00Z"/>
                <w:rFonts w:ascii="Arial" w:hAnsi="Arial" w:cs="Arial"/>
                <w:sz w:val="22"/>
                <w:szCs w:val="22"/>
              </w:rPr>
            </w:pPr>
            <w:del w:id="1298" w:author="Perez Monforte, Sergio" w:date="2017-09-11T13:40:00Z">
              <w:r w:rsidRPr="00F67238" w:rsidDel="007B6918">
                <w:rPr>
                  <w:rFonts w:ascii="Arial" w:hAnsi="Arial" w:cs="Arial"/>
                  <w:sz w:val="22"/>
                  <w:szCs w:val="22"/>
                </w:rPr>
                <w:delText xml:space="preserve">$45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E3" w14:textId="77777777" w:rsidR="00F67238" w:rsidRPr="00F67238" w:rsidDel="007B6918" w:rsidRDefault="00F67238" w:rsidP="00154F98">
            <w:pPr>
              <w:jc w:val="center"/>
              <w:rPr>
                <w:del w:id="1299" w:author="Perez Monforte, Sergio" w:date="2017-09-11T13:40:00Z"/>
                <w:rFonts w:ascii="Arial" w:hAnsi="Arial" w:cs="Arial"/>
                <w:sz w:val="22"/>
                <w:szCs w:val="22"/>
              </w:rPr>
            </w:pPr>
            <w:del w:id="1300" w:author="Perez Monforte, Sergio" w:date="2017-09-11T13:40:00Z">
              <w:r w:rsidRPr="00F67238" w:rsidDel="007B6918">
                <w:rPr>
                  <w:rFonts w:ascii="Arial" w:hAnsi="Arial" w:cs="Arial"/>
                  <w:sz w:val="22"/>
                  <w:szCs w:val="22"/>
                </w:rPr>
                <w:delText>6210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E4" w14:textId="77777777" w:rsidR="00F67238" w:rsidRPr="00F67238" w:rsidDel="007B6918" w:rsidRDefault="00F67238" w:rsidP="00154F98">
            <w:pPr>
              <w:jc w:val="center"/>
              <w:rPr>
                <w:del w:id="1301" w:author="Perez Monforte, Sergio" w:date="2017-09-11T13:40:00Z"/>
                <w:rFonts w:ascii="Arial" w:hAnsi="Arial" w:cs="Arial"/>
                <w:sz w:val="22"/>
                <w:szCs w:val="22"/>
              </w:rPr>
            </w:pPr>
            <w:del w:id="1302" w:author="Perez Monforte, Sergio" w:date="2017-09-11T13:40:00Z">
              <w:r w:rsidRPr="00F67238" w:rsidDel="007B6918">
                <w:rPr>
                  <w:rFonts w:ascii="Arial" w:hAnsi="Arial" w:cs="Arial"/>
                  <w:sz w:val="22"/>
                  <w:szCs w:val="22"/>
                </w:rPr>
                <w:delText xml:space="preserve">$279,450 </w:delText>
              </w:r>
            </w:del>
          </w:p>
        </w:tc>
      </w:tr>
      <w:tr w:rsidR="00F67238" w:rsidRPr="00F67238" w:rsidDel="007B6918" w14:paraId="5D69AAEA" w14:textId="77777777" w:rsidTr="00154F98">
        <w:trPr>
          <w:trHeight w:val="288"/>
          <w:jc w:val="center"/>
          <w:del w:id="1303"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E6" w14:textId="77777777" w:rsidR="00F67238" w:rsidRPr="00F67238" w:rsidDel="007B6918" w:rsidRDefault="00F67238" w:rsidP="00154F98">
            <w:pPr>
              <w:rPr>
                <w:del w:id="1304" w:author="Perez Monforte, Sergio" w:date="2017-09-11T13:40:00Z"/>
                <w:rFonts w:ascii="Arial" w:hAnsi="Arial" w:cs="Arial"/>
                <w:sz w:val="22"/>
                <w:szCs w:val="22"/>
                <w:lang w:val="en-US"/>
              </w:rPr>
            </w:pPr>
            <w:del w:id="1305" w:author="Perez Monforte, Sergio" w:date="2017-09-11T13:40:00Z">
              <w:r w:rsidRPr="00F67238" w:rsidDel="007B6918">
                <w:rPr>
                  <w:rFonts w:ascii="Arial" w:hAnsi="Arial" w:cs="Arial"/>
                  <w:sz w:val="22"/>
                  <w:szCs w:val="22"/>
                  <w:lang w:val="en-US"/>
                </w:rPr>
                <w:delText>Household survey random sample baseline</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E7" w14:textId="77777777" w:rsidR="00F67238" w:rsidRPr="00F67238" w:rsidDel="007B6918" w:rsidRDefault="00F67238" w:rsidP="00154F98">
            <w:pPr>
              <w:jc w:val="center"/>
              <w:rPr>
                <w:del w:id="1306" w:author="Perez Monforte, Sergio" w:date="2017-09-11T13:40:00Z"/>
                <w:rFonts w:ascii="Arial" w:hAnsi="Arial" w:cs="Arial"/>
                <w:sz w:val="22"/>
                <w:szCs w:val="22"/>
              </w:rPr>
            </w:pPr>
            <w:del w:id="1307" w:author="Perez Monforte, Sergio" w:date="2017-09-11T13:40:00Z">
              <w:r w:rsidRPr="00F67238" w:rsidDel="007B6918">
                <w:rPr>
                  <w:rFonts w:ascii="Arial" w:hAnsi="Arial" w:cs="Arial"/>
                  <w:sz w:val="22"/>
                  <w:szCs w:val="22"/>
                </w:rPr>
                <w:delText xml:space="preserve">$55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E8" w14:textId="77777777" w:rsidR="00F67238" w:rsidRPr="00F67238" w:rsidDel="007B6918" w:rsidRDefault="00F67238" w:rsidP="00154F98">
            <w:pPr>
              <w:jc w:val="center"/>
              <w:rPr>
                <w:del w:id="1308" w:author="Perez Monforte, Sergio" w:date="2017-09-11T13:40:00Z"/>
                <w:rFonts w:ascii="Arial" w:hAnsi="Arial" w:cs="Arial"/>
                <w:sz w:val="22"/>
                <w:szCs w:val="22"/>
              </w:rPr>
            </w:pPr>
            <w:del w:id="1309" w:author="Perez Monforte, Sergio" w:date="2017-09-11T13:40:00Z">
              <w:r w:rsidRPr="00F67238" w:rsidDel="007B6918">
                <w:rPr>
                  <w:rFonts w:ascii="Arial" w:hAnsi="Arial" w:cs="Arial"/>
                  <w:sz w:val="22"/>
                  <w:szCs w:val="22"/>
                </w:rPr>
                <w:delText>3105</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E9" w14:textId="77777777" w:rsidR="00F67238" w:rsidRPr="00F67238" w:rsidDel="007B6918" w:rsidRDefault="00F67238" w:rsidP="00154F98">
            <w:pPr>
              <w:jc w:val="center"/>
              <w:rPr>
                <w:del w:id="1310" w:author="Perez Monforte, Sergio" w:date="2017-09-11T13:40:00Z"/>
                <w:rFonts w:ascii="Arial" w:hAnsi="Arial" w:cs="Arial"/>
                <w:sz w:val="22"/>
                <w:szCs w:val="22"/>
              </w:rPr>
            </w:pPr>
            <w:del w:id="1311" w:author="Perez Monforte, Sergio" w:date="2017-09-11T13:40:00Z">
              <w:r w:rsidRPr="00F67238" w:rsidDel="007B6918">
                <w:rPr>
                  <w:rFonts w:ascii="Arial" w:hAnsi="Arial" w:cs="Arial"/>
                  <w:sz w:val="22"/>
                  <w:szCs w:val="22"/>
                </w:rPr>
                <w:delText xml:space="preserve">$170,775 </w:delText>
              </w:r>
            </w:del>
          </w:p>
        </w:tc>
      </w:tr>
      <w:tr w:rsidR="00F67238" w:rsidRPr="00F67238" w:rsidDel="007B6918" w14:paraId="5D69AAEF" w14:textId="77777777" w:rsidTr="00154F98">
        <w:trPr>
          <w:trHeight w:val="288"/>
          <w:jc w:val="center"/>
          <w:del w:id="1312"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EB" w14:textId="77777777" w:rsidR="00F67238" w:rsidRPr="00F67238" w:rsidDel="007B6918" w:rsidRDefault="00F67238" w:rsidP="00154F98">
            <w:pPr>
              <w:rPr>
                <w:del w:id="1313" w:author="Perez Monforte, Sergio" w:date="2017-09-11T13:40:00Z"/>
                <w:rFonts w:ascii="Arial" w:hAnsi="Arial" w:cs="Arial"/>
                <w:sz w:val="22"/>
                <w:szCs w:val="22"/>
                <w:lang w:val="en-US"/>
              </w:rPr>
            </w:pPr>
            <w:del w:id="1314" w:author="Perez Monforte, Sergio" w:date="2017-09-11T13:40:00Z">
              <w:r w:rsidRPr="00F67238" w:rsidDel="007B6918">
                <w:rPr>
                  <w:rFonts w:ascii="Arial" w:hAnsi="Arial" w:cs="Arial"/>
                  <w:sz w:val="22"/>
                  <w:szCs w:val="22"/>
                  <w:lang w:val="en-US"/>
                </w:rPr>
                <w:delText>Household survey random sample follow-up 1</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EC" w14:textId="77777777" w:rsidR="00F67238" w:rsidRPr="00F67238" w:rsidDel="007B6918" w:rsidRDefault="00F67238" w:rsidP="00154F98">
            <w:pPr>
              <w:jc w:val="center"/>
              <w:rPr>
                <w:del w:id="1315" w:author="Perez Monforte, Sergio" w:date="2017-09-11T13:40:00Z"/>
                <w:rFonts w:ascii="Arial" w:hAnsi="Arial" w:cs="Arial"/>
                <w:sz w:val="22"/>
                <w:szCs w:val="22"/>
              </w:rPr>
            </w:pPr>
            <w:del w:id="1316" w:author="Perez Monforte, Sergio" w:date="2017-09-11T13:40:00Z">
              <w:r w:rsidRPr="00F67238" w:rsidDel="007B6918">
                <w:rPr>
                  <w:rFonts w:ascii="Arial" w:hAnsi="Arial" w:cs="Arial"/>
                  <w:sz w:val="22"/>
                  <w:szCs w:val="22"/>
                </w:rPr>
                <w:delText xml:space="preserve">$60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ED" w14:textId="77777777" w:rsidR="00F67238" w:rsidRPr="00F67238" w:rsidDel="007B6918" w:rsidRDefault="00F67238" w:rsidP="00154F98">
            <w:pPr>
              <w:jc w:val="center"/>
              <w:rPr>
                <w:del w:id="1317" w:author="Perez Monforte, Sergio" w:date="2017-09-11T13:40:00Z"/>
                <w:rFonts w:ascii="Arial" w:hAnsi="Arial" w:cs="Arial"/>
                <w:sz w:val="22"/>
                <w:szCs w:val="22"/>
              </w:rPr>
            </w:pPr>
            <w:del w:id="1318" w:author="Perez Monforte, Sergio" w:date="2017-09-11T13:40:00Z">
              <w:r w:rsidRPr="00F67238" w:rsidDel="007B6918">
                <w:rPr>
                  <w:rFonts w:ascii="Arial" w:hAnsi="Arial" w:cs="Arial"/>
                  <w:sz w:val="22"/>
                  <w:szCs w:val="22"/>
                </w:rPr>
                <w:delText>3105</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EE" w14:textId="77777777" w:rsidR="00F67238" w:rsidRPr="00F67238" w:rsidDel="007B6918" w:rsidRDefault="00F67238" w:rsidP="00154F98">
            <w:pPr>
              <w:jc w:val="center"/>
              <w:rPr>
                <w:del w:id="1319" w:author="Perez Monforte, Sergio" w:date="2017-09-11T13:40:00Z"/>
                <w:rFonts w:ascii="Arial" w:hAnsi="Arial" w:cs="Arial"/>
                <w:sz w:val="22"/>
                <w:szCs w:val="22"/>
              </w:rPr>
            </w:pPr>
            <w:del w:id="1320" w:author="Perez Monforte, Sergio" w:date="2017-09-11T13:40:00Z">
              <w:r w:rsidRPr="00F67238" w:rsidDel="007B6918">
                <w:rPr>
                  <w:rFonts w:ascii="Arial" w:hAnsi="Arial" w:cs="Arial"/>
                  <w:sz w:val="22"/>
                  <w:szCs w:val="22"/>
                </w:rPr>
                <w:delText xml:space="preserve">$186,300 </w:delText>
              </w:r>
            </w:del>
          </w:p>
        </w:tc>
      </w:tr>
      <w:tr w:rsidR="00F67238" w:rsidRPr="00F67238" w:rsidDel="007B6918" w14:paraId="5D69AAF4" w14:textId="77777777" w:rsidTr="00154F98">
        <w:trPr>
          <w:trHeight w:val="288"/>
          <w:jc w:val="center"/>
          <w:del w:id="1321"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F0" w14:textId="77777777" w:rsidR="00F67238" w:rsidRPr="00F67238" w:rsidDel="007B6918" w:rsidRDefault="00F67238" w:rsidP="00154F98">
            <w:pPr>
              <w:rPr>
                <w:del w:id="1322" w:author="Perez Monforte, Sergio" w:date="2017-09-11T13:40:00Z"/>
                <w:rFonts w:ascii="Arial" w:hAnsi="Arial" w:cs="Arial"/>
                <w:sz w:val="22"/>
                <w:szCs w:val="22"/>
              </w:rPr>
            </w:pPr>
            <w:del w:id="1323" w:author="Perez Monforte, Sergio" w:date="2017-09-11T13:40:00Z">
              <w:r w:rsidRPr="00F67238" w:rsidDel="007B6918">
                <w:rPr>
                  <w:rFonts w:ascii="Arial" w:hAnsi="Arial" w:cs="Arial"/>
                  <w:sz w:val="22"/>
                  <w:szCs w:val="22"/>
                </w:rPr>
                <w:delText> </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F1" w14:textId="77777777" w:rsidR="00F67238" w:rsidRPr="00F67238" w:rsidDel="007B6918" w:rsidRDefault="00F67238" w:rsidP="00154F98">
            <w:pPr>
              <w:jc w:val="center"/>
              <w:rPr>
                <w:del w:id="1324" w:author="Perez Monforte, Sergio" w:date="2017-09-11T13:40:00Z"/>
                <w:rFonts w:ascii="Arial" w:hAnsi="Arial" w:cs="Arial"/>
                <w:sz w:val="22"/>
                <w:szCs w:val="22"/>
              </w:rPr>
            </w:pPr>
            <w:del w:id="1325" w:author="Perez Monforte, Sergio" w:date="2017-09-11T13:40:00Z">
              <w:r w:rsidRPr="00F67238" w:rsidDel="007B6918">
                <w:rPr>
                  <w:rFonts w:ascii="Arial" w:hAnsi="Arial" w:cs="Arial"/>
                  <w:sz w:val="22"/>
                  <w:szCs w:val="22"/>
                </w:rPr>
                <w:delText>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F2" w14:textId="77777777" w:rsidR="00F67238" w:rsidRPr="00F67238" w:rsidDel="007B6918" w:rsidRDefault="00F67238" w:rsidP="00154F98">
            <w:pPr>
              <w:jc w:val="center"/>
              <w:rPr>
                <w:del w:id="1326" w:author="Perez Monforte, Sergio" w:date="2017-09-11T13:40:00Z"/>
                <w:rFonts w:ascii="Arial" w:hAnsi="Arial" w:cs="Arial"/>
                <w:sz w:val="22"/>
                <w:szCs w:val="22"/>
              </w:rPr>
            </w:pPr>
            <w:del w:id="1327" w:author="Perez Monforte, Sergio" w:date="2017-09-11T13:40:00Z">
              <w:r w:rsidRPr="00F67238" w:rsidDel="007B6918">
                <w:rPr>
                  <w:rFonts w:ascii="Arial" w:hAnsi="Arial" w:cs="Arial"/>
                  <w:sz w:val="22"/>
                  <w:szCs w:val="22"/>
                </w:rPr>
                <w:delText> </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F3" w14:textId="77777777" w:rsidR="00F67238" w:rsidRPr="00F67238" w:rsidDel="007B6918" w:rsidRDefault="00F67238" w:rsidP="00154F98">
            <w:pPr>
              <w:jc w:val="center"/>
              <w:rPr>
                <w:del w:id="1328" w:author="Perez Monforte, Sergio" w:date="2017-09-11T13:40:00Z"/>
                <w:rFonts w:ascii="Arial" w:hAnsi="Arial" w:cs="Arial"/>
                <w:sz w:val="22"/>
                <w:szCs w:val="22"/>
              </w:rPr>
            </w:pPr>
            <w:del w:id="1329" w:author="Perez Monforte, Sergio" w:date="2017-09-11T13:40:00Z">
              <w:r w:rsidRPr="00F67238" w:rsidDel="007B6918">
                <w:rPr>
                  <w:rFonts w:ascii="Arial" w:hAnsi="Arial" w:cs="Arial"/>
                  <w:sz w:val="22"/>
                  <w:szCs w:val="22"/>
                </w:rPr>
                <w:delText> </w:delText>
              </w:r>
            </w:del>
          </w:p>
        </w:tc>
      </w:tr>
      <w:tr w:rsidR="00F67238" w:rsidRPr="00F67238" w:rsidDel="007B6918" w14:paraId="5D69AAF9" w14:textId="77777777" w:rsidTr="00154F98">
        <w:trPr>
          <w:trHeight w:val="288"/>
          <w:jc w:val="center"/>
          <w:del w:id="1330" w:author="Perez Monforte, Sergio" w:date="2017-09-11T13:40:00Z"/>
        </w:trPr>
        <w:tc>
          <w:tcPr>
            <w:tcW w:w="4620" w:type="dxa"/>
            <w:tcBorders>
              <w:top w:val="nil"/>
              <w:left w:val="single" w:sz="4" w:space="0" w:color="auto"/>
              <w:bottom w:val="single" w:sz="4" w:space="0" w:color="auto"/>
              <w:right w:val="single" w:sz="4" w:space="0" w:color="auto"/>
            </w:tcBorders>
            <w:shd w:val="clear" w:color="000000" w:fill="D9D9D9"/>
            <w:noWrap/>
            <w:vAlign w:val="bottom"/>
            <w:hideMark/>
          </w:tcPr>
          <w:p w14:paraId="5D69AAF5" w14:textId="77777777" w:rsidR="00F67238" w:rsidRPr="00F67238" w:rsidDel="007B6918" w:rsidRDefault="00F67238" w:rsidP="00154F98">
            <w:pPr>
              <w:rPr>
                <w:del w:id="1331" w:author="Perez Monforte, Sergio" w:date="2017-09-11T13:40:00Z"/>
                <w:rFonts w:ascii="Arial" w:hAnsi="Arial" w:cs="Arial"/>
                <w:b/>
                <w:bCs/>
                <w:sz w:val="22"/>
                <w:szCs w:val="22"/>
              </w:rPr>
            </w:pPr>
            <w:del w:id="1332" w:author="Perez Monforte, Sergio" w:date="2017-09-11T13:40:00Z">
              <w:r w:rsidRPr="00F67238" w:rsidDel="007B6918">
                <w:rPr>
                  <w:rFonts w:ascii="Arial" w:hAnsi="Arial" w:cs="Arial"/>
                  <w:b/>
                  <w:bCs/>
                  <w:sz w:val="22"/>
                  <w:szCs w:val="22"/>
                </w:rPr>
                <w:delText>Total primary data collection</w:delText>
              </w:r>
            </w:del>
          </w:p>
        </w:tc>
        <w:tc>
          <w:tcPr>
            <w:tcW w:w="1360" w:type="dxa"/>
            <w:tcBorders>
              <w:top w:val="nil"/>
              <w:left w:val="nil"/>
              <w:bottom w:val="single" w:sz="4" w:space="0" w:color="auto"/>
              <w:right w:val="single" w:sz="4" w:space="0" w:color="auto"/>
            </w:tcBorders>
            <w:shd w:val="clear" w:color="000000" w:fill="D9D9D9"/>
            <w:noWrap/>
            <w:vAlign w:val="bottom"/>
            <w:hideMark/>
          </w:tcPr>
          <w:p w14:paraId="5D69AAF6" w14:textId="77777777" w:rsidR="00F67238" w:rsidRPr="00F67238" w:rsidDel="007B6918" w:rsidRDefault="00F67238" w:rsidP="00154F98">
            <w:pPr>
              <w:jc w:val="center"/>
              <w:rPr>
                <w:del w:id="1333" w:author="Perez Monforte, Sergio" w:date="2017-09-11T13:40:00Z"/>
                <w:rFonts w:ascii="Arial" w:hAnsi="Arial" w:cs="Arial"/>
                <w:b/>
                <w:bCs/>
                <w:sz w:val="22"/>
                <w:szCs w:val="22"/>
              </w:rPr>
            </w:pPr>
            <w:del w:id="1334" w:author="Perez Monforte, Sergio" w:date="2017-09-11T13:40:00Z">
              <w:r w:rsidRPr="00F67238" w:rsidDel="007B6918">
                <w:rPr>
                  <w:rFonts w:ascii="Arial" w:hAnsi="Arial" w:cs="Arial"/>
                  <w:b/>
                  <w:bCs/>
                  <w:sz w:val="22"/>
                  <w:szCs w:val="22"/>
                </w:rPr>
                <w:delText> </w:delText>
              </w:r>
            </w:del>
          </w:p>
        </w:tc>
        <w:tc>
          <w:tcPr>
            <w:tcW w:w="980" w:type="dxa"/>
            <w:tcBorders>
              <w:top w:val="nil"/>
              <w:left w:val="nil"/>
              <w:bottom w:val="single" w:sz="4" w:space="0" w:color="auto"/>
              <w:right w:val="single" w:sz="4" w:space="0" w:color="auto"/>
            </w:tcBorders>
            <w:shd w:val="clear" w:color="000000" w:fill="D9D9D9"/>
            <w:noWrap/>
            <w:vAlign w:val="bottom"/>
            <w:hideMark/>
          </w:tcPr>
          <w:p w14:paraId="5D69AAF7" w14:textId="77777777" w:rsidR="00F67238" w:rsidRPr="00F67238" w:rsidDel="007B6918" w:rsidRDefault="00F67238" w:rsidP="00154F98">
            <w:pPr>
              <w:jc w:val="center"/>
              <w:rPr>
                <w:del w:id="1335" w:author="Perez Monforte, Sergio" w:date="2017-09-11T13:40:00Z"/>
                <w:rFonts w:ascii="Arial" w:hAnsi="Arial" w:cs="Arial"/>
                <w:b/>
                <w:bCs/>
                <w:sz w:val="22"/>
                <w:szCs w:val="22"/>
              </w:rPr>
            </w:pPr>
            <w:del w:id="1336" w:author="Perez Monforte, Sergio" w:date="2017-09-11T13:40:00Z">
              <w:r w:rsidRPr="00F67238" w:rsidDel="007B6918">
                <w:rPr>
                  <w:rFonts w:ascii="Arial" w:hAnsi="Arial" w:cs="Arial"/>
                  <w:b/>
                  <w:bCs/>
                  <w:sz w:val="22"/>
                  <w:szCs w:val="22"/>
                </w:rPr>
                <w:delText> </w:delText>
              </w:r>
            </w:del>
          </w:p>
        </w:tc>
        <w:tc>
          <w:tcPr>
            <w:tcW w:w="1260" w:type="dxa"/>
            <w:tcBorders>
              <w:top w:val="nil"/>
              <w:left w:val="nil"/>
              <w:bottom w:val="single" w:sz="4" w:space="0" w:color="auto"/>
              <w:right w:val="single" w:sz="4" w:space="0" w:color="auto"/>
            </w:tcBorders>
            <w:shd w:val="clear" w:color="000000" w:fill="D9D9D9"/>
            <w:noWrap/>
            <w:vAlign w:val="bottom"/>
            <w:hideMark/>
          </w:tcPr>
          <w:p w14:paraId="5D69AAF8" w14:textId="77777777" w:rsidR="00F67238" w:rsidRPr="00F67238" w:rsidDel="007B6918" w:rsidRDefault="00F67238" w:rsidP="00154F98">
            <w:pPr>
              <w:jc w:val="center"/>
              <w:rPr>
                <w:del w:id="1337" w:author="Perez Monforte, Sergio" w:date="2017-09-11T13:40:00Z"/>
                <w:rFonts w:ascii="Arial" w:hAnsi="Arial" w:cs="Arial"/>
                <w:b/>
                <w:bCs/>
                <w:sz w:val="22"/>
                <w:szCs w:val="22"/>
              </w:rPr>
            </w:pPr>
            <w:del w:id="1338" w:author="Perez Monforte, Sergio" w:date="2017-09-11T13:40:00Z">
              <w:r w:rsidRPr="00F67238" w:rsidDel="007B6918">
                <w:rPr>
                  <w:rFonts w:ascii="Arial" w:hAnsi="Arial" w:cs="Arial"/>
                  <w:b/>
                  <w:bCs/>
                  <w:sz w:val="22"/>
                  <w:szCs w:val="22"/>
                </w:rPr>
                <w:delText>$</w:delText>
              </w:r>
              <w:r w:rsidR="00057690" w:rsidDel="007B6918">
                <w:rPr>
                  <w:rFonts w:ascii="Arial" w:hAnsi="Arial" w:cs="Arial"/>
                  <w:b/>
                  <w:bCs/>
                  <w:sz w:val="22"/>
                  <w:szCs w:val="22"/>
                </w:rPr>
                <w:delText>884,925</w:delText>
              </w:r>
              <w:r w:rsidRPr="00F67238" w:rsidDel="007B6918">
                <w:rPr>
                  <w:rFonts w:ascii="Arial" w:hAnsi="Arial" w:cs="Arial"/>
                  <w:b/>
                  <w:bCs/>
                  <w:sz w:val="22"/>
                  <w:szCs w:val="22"/>
                </w:rPr>
                <w:delText xml:space="preserve"> </w:delText>
              </w:r>
            </w:del>
          </w:p>
        </w:tc>
      </w:tr>
      <w:tr w:rsidR="00F67238" w:rsidRPr="00F67238" w:rsidDel="007B6918" w14:paraId="5D69AAFE" w14:textId="77777777" w:rsidTr="00154F98">
        <w:trPr>
          <w:trHeight w:val="288"/>
          <w:jc w:val="center"/>
          <w:del w:id="1339"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FA" w14:textId="77777777" w:rsidR="00F67238" w:rsidRPr="00F67238" w:rsidDel="007B6918" w:rsidRDefault="00F67238" w:rsidP="00154F98">
            <w:pPr>
              <w:rPr>
                <w:del w:id="1340" w:author="Perez Monforte, Sergio" w:date="2017-09-11T13:40:00Z"/>
                <w:rFonts w:ascii="Arial" w:hAnsi="Arial" w:cs="Arial"/>
                <w:sz w:val="22"/>
                <w:szCs w:val="22"/>
              </w:rPr>
            </w:pPr>
            <w:del w:id="1341" w:author="Perez Monforte, Sergio" w:date="2017-09-11T13:40:00Z">
              <w:r w:rsidRPr="00F67238" w:rsidDel="007B6918">
                <w:rPr>
                  <w:rFonts w:ascii="Arial" w:hAnsi="Arial" w:cs="Arial"/>
                  <w:sz w:val="22"/>
                  <w:szCs w:val="22"/>
                </w:rPr>
                <w:delText> </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AFB" w14:textId="77777777" w:rsidR="00F67238" w:rsidRPr="00F67238" w:rsidDel="007B6918" w:rsidRDefault="00F67238" w:rsidP="00154F98">
            <w:pPr>
              <w:jc w:val="center"/>
              <w:rPr>
                <w:del w:id="1342" w:author="Perez Monforte, Sergio" w:date="2017-09-11T13:40:00Z"/>
                <w:rFonts w:ascii="Arial" w:hAnsi="Arial" w:cs="Arial"/>
                <w:sz w:val="22"/>
                <w:szCs w:val="22"/>
              </w:rPr>
            </w:pPr>
            <w:del w:id="1343" w:author="Perez Monforte, Sergio" w:date="2017-09-11T13:40:00Z">
              <w:r w:rsidRPr="00F67238" w:rsidDel="007B6918">
                <w:rPr>
                  <w:rFonts w:ascii="Arial" w:hAnsi="Arial" w:cs="Arial"/>
                  <w:sz w:val="22"/>
                  <w:szCs w:val="22"/>
                </w:rPr>
                <w:delText>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AFC" w14:textId="77777777" w:rsidR="00F67238" w:rsidRPr="00F67238" w:rsidDel="007B6918" w:rsidRDefault="00F67238" w:rsidP="00154F98">
            <w:pPr>
              <w:jc w:val="center"/>
              <w:rPr>
                <w:del w:id="1344" w:author="Perez Monforte, Sergio" w:date="2017-09-11T13:40:00Z"/>
                <w:rFonts w:ascii="Arial" w:hAnsi="Arial" w:cs="Arial"/>
                <w:sz w:val="22"/>
                <w:szCs w:val="22"/>
              </w:rPr>
            </w:pPr>
            <w:del w:id="1345" w:author="Perez Monforte, Sergio" w:date="2017-09-11T13:40:00Z">
              <w:r w:rsidRPr="00F67238" w:rsidDel="007B6918">
                <w:rPr>
                  <w:rFonts w:ascii="Arial" w:hAnsi="Arial" w:cs="Arial"/>
                  <w:sz w:val="22"/>
                  <w:szCs w:val="22"/>
                </w:rPr>
                <w:delText> </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AFD" w14:textId="77777777" w:rsidR="00F67238" w:rsidRPr="00F67238" w:rsidDel="007B6918" w:rsidRDefault="00F67238" w:rsidP="00154F98">
            <w:pPr>
              <w:jc w:val="center"/>
              <w:rPr>
                <w:del w:id="1346" w:author="Perez Monforte, Sergio" w:date="2017-09-11T13:40:00Z"/>
                <w:rFonts w:ascii="Arial" w:hAnsi="Arial" w:cs="Arial"/>
                <w:sz w:val="22"/>
                <w:szCs w:val="22"/>
              </w:rPr>
            </w:pPr>
            <w:del w:id="1347" w:author="Perez Monforte, Sergio" w:date="2017-09-11T13:40:00Z">
              <w:r w:rsidRPr="00F67238" w:rsidDel="007B6918">
                <w:rPr>
                  <w:rFonts w:ascii="Arial" w:hAnsi="Arial" w:cs="Arial"/>
                  <w:sz w:val="22"/>
                  <w:szCs w:val="22"/>
                </w:rPr>
                <w:delText> </w:delText>
              </w:r>
            </w:del>
          </w:p>
        </w:tc>
      </w:tr>
      <w:tr w:rsidR="00F67238" w:rsidRPr="00F67238" w:rsidDel="007B6918" w14:paraId="5D69AB03" w14:textId="77777777" w:rsidTr="00154F98">
        <w:trPr>
          <w:trHeight w:val="288"/>
          <w:jc w:val="center"/>
          <w:del w:id="1348"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AFF" w14:textId="77777777" w:rsidR="00F67238" w:rsidRPr="00F67238" w:rsidDel="007B6918" w:rsidRDefault="00F67238" w:rsidP="00154F98">
            <w:pPr>
              <w:rPr>
                <w:del w:id="1349" w:author="Perez Monforte, Sergio" w:date="2017-09-11T13:40:00Z"/>
                <w:rFonts w:ascii="Arial" w:hAnsi="Arial" w:cs="Arial"/>
                <w:b/>
                <w:bCs/>
                <w:sz w:val="22"/>
                <w:szCs w:val="22"/>
              </w:rPr>
            </w:pPr>
            <w:del w:id="1350" w:author="Perez Monforte, Sergio" w:date="2017-09-11T13:40:00Z">
              <w:r w:rsidRPr="00F67238" w:rsidDel="007B6918">
                <w:rPr>
                  <w:rFonts w:ascii="Arial" w:hAnsi="Arial" w:cs="Arial"/>
                  <w:b/>
                  <w:bCs/>
                  <w:sz w:val="22"/>
                  <w:szCs w:val="22"/>
                </w:rPr>
                <w:delText xml:space="preserve">Technical Assistance </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00" w14:textId="77777777" w:rsidR="00F67238" w:rsidRPr="00F67238" w:rsidDel="007B6918" w:rsidRDefault="00F67238" w:rsidP="00154F98">
            <w:pPr>
              <w:jc w:val="center"/>
              <w:rPr>
                <w:del w:id="1351" w:author="Perez Monforte, Sergio" w:date="2017-09-11T13:40:00Z"/>
                <w:rFonts w:ascii="Arial" w:hAnsi="Arial" w:cs="Arial"/>
                <w:sz w:val="22"/>
                <w:szCs w:val="22"/>
              </w:rPr>
            </w:pPr>
            <w:del w:id="1352" w:author="Perez Monforte, Sergio" w:date="2017-09-11T13:40:00Z">
              <w:r w:rsidRPr="00F67238" w:rsidDel="007B6918">
                <w:rPr>
                  <w:rFonts w:ascii="Arial" w:hAnsi="Arial" w:cs="Arial"/>
                  <w:sz w:val="22"/>
                  <w:szCs w:val="22"/>
                </w:rPr>
                <w:delText>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01" w14:textId="77777777" w:rsidR="00F67238" w:rsidRPr="00F67238" w:rsidDel="007B6918" w:rsidRDefault="00F67238" w:rsidP="00154F98">
            <w:pPr>
              <w:jc w:val="center"/>
              <w:rPr>
                <w:del w:id="1353" w:author="Perez Monforte, Sergio" w:date="2017-09-11T13:40:00Z"/>
                <w:rFonts w:ascii="Arial" w:hAnsi="Arial" w:cs="Arial"/>
                <w:sz w:val="22"/>
                <w:szCs w:val="22"/>
              </w:rPr>
            </w:pPr>
            <w:del w:id="1354" w:author="Perez Monforte, Sergio" w:date="2017-09-11T13:40:00Z">
              <w:r w:rsidRPr="00F67238" w:rsidDel="007B6918">
                <w:rPr>
                  <w:rFonts w:ascii="Arial" w:hAnsi="Arial" w:cs="Arial"/>
                  <w:sz w:val="22"/>
                  <w:szCs w:val="22"/>
                </w:rPr>
                <w:delText> </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02" w14:textId="77777777" w:rsidR="00F67238" w:rsidRPr="00F67238" w:rsidDel="007B6918" w:rsidRDefault="00F67238" w:rsidP="00154F98">
            <w:pPr>
              <w:jc w:val="center"/>
              <w:rPr>
                <w:del w:id="1355" w:author="Perez Monforte, Sergio" w:date="2017-09-11T13:40:00Z"/>
                <w:rFonts w:ascii="Arial" w:hAnsi="Arial" w:cs="Arial"/>
                <w:sz w:val="22"/>
                <w:szCs w:val="22"/>
              </w:rPr>
            </w:pPr>
            <w:del w:id="1356" w:author="Perez Monforte, Sergio" w:date="2017-09-11T13:40:00Z">
              <w:r w:rsidRPr="00F67238" w:rsidDel="007B6918">
                <w:rPr>
                  <w:rFonts w:ascii="Arial" w:hAnsi="Arial" w:cs="Arial"/>
                  <w:sz w:val="22"/>
                  <w:szCs w:val="22"/>
                </w:rPr>
                <w:delText> </w:delText>
              </w:r>
            </w:del>
          </w:p>
        </w:tc>
      </w:tr>
      <w:tr w:rsidR="00F67238" w:rsidRPr="00F67238" w:rsidDel="007B6918" w14:paraId="5D69AB08" w14:textId="77777777" w:rsidTr="00154F98">
        <w:trPr>
          <w:trHeight w:val="288"/>
          <w:jc w:val="center"/>
          <w:del w:id="1357"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04" w14:textId="77777777" w:rsidR="00F67238" w:rsidRPr="00F67238" w:rsidDel="007B6918" w:rsidRDefault="00F67238" w:rsidP="00154F98">
            <w:pPr>
              <w:rPr>
                <w:del w:id="1358" w:author="Perez Monforte, Sergio" w:date="2017-09-11T13:40:00Z"/>
                <w:rFonts w:ascii="Arial" w:hAnsi="Arial" w:cs="Arial"/>
                <w:sz w:val="22"/>
                <w:szCs w:val="22"/>
              </w:rPr>
            </w:pPr>
            <w:del w:id="1359" w:author="Perez Monforte, Sergio" w:date="2017-09-11T13:40:00Z">
              <w:r w:rsidRPr="00F67238" w:rsidDel="007B6918">
                <w:rPr>
                  <w:rFonts w:ascii="Arial" w:hAnsi="Arial" w:cs="Arial"/>
                  <w:sz w:val="22"/>
                  <w:szCs w:val="22"/>
                </w:rPr>
                <w:delText>Research assistance (months)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05" w14:textId="77777777" w:rsidR="00F67238" w:rsidRPr="00F67238" w:rsidDel="007B6918" w:rsidRDefault="00F67238" w:rsidP="00154F98">
            <w:pPr>
              <w:jc w:val="center"/>
              <w:rPr>
                <w:del w:id="1360" w:author="Perez Monforte, Sergio" w:date="2017-09-11T13:40:00Z"/>
                <w:rFonts w:ascii="Arial" w:hAnsi="Arial" w:cs="Arial"/>
                <w:sz w:val="22"/>
                <w:szCs w:val="22"/>
              </w:rPr>
            </w:pPr>
            <w:del w:id="1361" w:author="Perez Monforte, Sergio" w:date="2017-09-11T13:40:00Z">
              <w:r w:rsidRPr="00F67238" w:rsidDel="007B6918">
                <w:rPr>
                  <w:rFonts w:ascii="Arial" w:hAnsi="Arial" w:cs="Arial"/>
                  <w:sz w:val="22"/>
                  <w:szCs w:val="22"/>
                </w:rPr>
                <w:delText xml:space="preserve">$3,000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06" w14:textId="77777777" w:rsidR="00F67238" w:rsidRPr="00F67238" w:rsidDel="007B6918" w:rsidRDefault="00F67238" w:rsidP="00154F98">
            <w:pPr>
              <w:jc w:val="center"/>
              <w:rPr>
                <w:del w:id="1362" w:author="Perez Monforte, Sergio" w:date="2017-09-11T13:40:00Z"/>
                <w:rFonts w:ascii="Arial" w:hAnsi="Arial" w:cs="Arial"/>
                <w:sz w:val="22"/>
                <w:szCs w:val="22"/>
              </w:rPr>
            </w:pPr>
            <w:del w:id="1363" w:author="Perez Monforte, Sergio" w:date="2017-09-11T13:40:00Z">
              <w:r w:rsidRPr="00F67238" w:rsidDel="007B6918">
                <w:rPr>
                  <w:rFonts w:ascii="Arial" w:hAnsi="Arial" w:cs="Arial"/>
                  <w:sz w:val="22"/>
                  <w:szCs w:val="22"/>
                </w:rPr>
                <w:delText>24</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07" w14:textId="77777777" w:rsidR="00F67238" w:rsidRPr="00F67238" w:rsidDel="007B6918" w:rsidRDefault="00F67238" w:rsidP="00154F98">
            <w:pPr>
              <w:jc w:val="center"/>
              <w:rPr>
                <w:del w:id="1364" w:author="Perez Monforte, Sergio" w:date="2017-09-11T13:40:00Z"/>
                <w:rFonts w:ascii="Arial" w:hAnsi="Arial" w:cs="Arial"/>
                <w:sz w:val="22"/>
                <w:szCs w:val="22"/>
              </w:rPr>
            </w:pPr>
            <w:del w:id="1365" w:author="Perez Monforte, Sergio" w:date="2017-09-11T13:40:00Z">
              <w:r w:rsidRPr="00F67238" w:rsidDel="007B6918">
                <w:rPr>
                  <w:rFonts w:ascii="Arial" w:hAnsi="Arial" w:cs="Arial"/>
                  <w:sz w:val="22"/>
                  <w:szCs w:val="22"/>
                </w:rPr>
                <w:delText xml:space="preserve">$72,000 </w:delText>
              </w:r>
            </w:del>
          </w:p>
        </w:tc>
      </w:tr>
      <w:tr w:rsidR="00F67238" w:rsidRPr="00F67238" w:rsidDel="007B6918" w14:paraId="5D69AB0D" w14:textId="77777777" w:rsidTr="00154F98">
        <w:trPr>
          <w:trHeight w:val="288"/>
          <w:jc w:val="center"/>
          <w:del w:id="1366"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09" w14:textId="77777777" w:rsidR="00F67238" w:rsidRPr="00F67238" w:rsidDel="007B6918" w:rsidRDefault="00F67238" w:rsidP="00154F98">
            <w:pPr>
              <w:rPr>
                <w:del w:id="1367" w:author="Perez Monforte, Sergio" w:date="2017-09-11T13:40:00Z"/>
                <w:rFonts w:ascii="Arial" w:hAnsi="Arial" w:cs="Arial"/>
                <w:sz w:val="22"/>
                <w:szCs w:val="22"/>
                <w:lang w:val="en-US"/>
              </w:rPr>
            </w:pPr>
            <w:del w:id="1368" w:author="Perez Monforte, Sergio" w:date="2017-09-11T13:40:00Z">
              <w:r w:rsidRPr="00F67238" w:rsidDel="007B6918">
                <w:rPr>
                  <w:rFonts w:ascii="Arial" w:hAnsi="Arial" w:cs="Arial"/>
                  <w:sz w:val="22"/>
                  <w:szCs w:val="22"/>
                  <w:lang w:val="en-US"/>
                </w:rPr>
                <w:delText>Field work quality control (days)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0A" w14:textId="77777777" w:rsidR="00F67238" w:rsidRPr="00F67238" w:rsidDel="007B6918" w:rsidRDefault="00F67238" w:rsidP="00154F98">
            <w:pPr>
              <w:jc w:val="center"/>
              <w:rPr>
                <w:del w:id="1369" w:author="Perez Monforte, Sergio" w:date="2017-09-11T13:40:00Z"/>
                <w:rFonts w:ascii="Arial" w:hAnsi="Arial" w:cs="Arial"/>
                <w:sz w:val="22"/>
                <w:szCs w:val="22"/>
              </w:rPr>
            </w:pPr>
            <w:del w:id="1370" w:author="Perez Monforte, Sergio" w:date="2017-09-11T13:40:00Z">
              <w:r w:rsidRPr="00F67238" w:rsidDel="007B6918">
                <w:rPr>
                  <w:rFonts w:ascii="Arial" w:hAnsi="Arial" w:cs="Arial"/>
                  <w:sz w:val="22"/>
                  <w:szCs w:val="22"/>
                </w:rPr>
                <w:delText xml:space="preserve">$500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0B" w14:textId="77777777" w:rsidR="00F67238" w:rsidRPr="00F67238" w:rsidDel="007B6918" w:rsidRDefault="00F67238" w:rsidP="00154F98">
            <w:pPr>
              <w:jc w:val="center"/>
              <w:rPr>
                <w:del w:id="1371" w:author="Perez Monforte, Sergio" w:date="2017-09-11T13:40:00Z"/>
                <w:rFonts w:ascii="Arial" w:hAnsi="Arial" w:cs="Arial"/>
                <w:sz w:val="22"/>
                <w:szCs w:val="22"/>
              </w:rPr>
            </w:pPr>
            <w:del w:id="1372" w:author="Perez Monforte, Sergio" w:date="2017-09-11T13:40:00Z">
              <w:r w:rsidRPr="00F67238" w:rsidDel="007B6918">
                <w:rPr>
                  <w:rFonts w:ascii="Arial" w:hAnsi="Arial" w:cs="Arial"/>
                  <w:sz w:val="22"/>
                  <w:szCs w:val="22"/>
                </w:rPr>
                <w:delText>100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0C" w14:textId="77777777" w:rsidR="00F67238" w:rsidRPr="00F67238" w:rsidDel="007B6918" w:rsidRDefault="00F67238" w:rsidP="00154F98">
            <w:pPr>
              <w:jc w:val="center"/>
              <w:rPr>
                <w:del w:id="1373" w:author="Perez Monforte, Sergio" w:date="2017-09-11T13:40:00Z"/>
                <w:rFonts w:ascii="Arial" w:hAnsi="Arial" w:cs="Arial"/>
                <w:sz w:val="22"/>
                <w:szCs w:val="22"/>
              </w:rPr>
            </w:pPr>
            <w:del w:id="1374" w:author="Perez Monforte, Sergio" w:date="2017-09-11T13:40:00Z">
              <w:r w:rsidRPr="00F67238" w:rsidDel="007B6918">
                <w:rPr>
                  <w:rFonts w:ascii="Arial" w:hAnsi="Arial" w:cs="Arial"/>
                  <w:sz w:val="22"/>
                  <w:szCs w:val="22"/>
                </w:rPr>
                <w:delText xml:space="preserve">$50,000 </w:delText>
              </w:r>
            </w:del>
          </w:p>
        </w:tc>
      </w:tr>
      <w:tr w:rsidR="00F67238" w:rsidRPr="00F67238" w:rsidDel="007B6918" w14:paraId="5D69AB12" w14:textId="77777777" w:rsidTr="00154F98">
        <w:trPr>
          <w:trHeight w:val="288"/>
          <w:jc w:val="center"/>
          <w:del w:id="1375"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0E" w14:textId="77777777" w:rsidR="00F67238" w:rsidRPr="00F67238" w:rsidDel="007B6918" w:rsidRDefault="00F67238" w:rsidP="00154F98">
            <w:pPr>
              <w:rPr>
                <w:del w:id="1376" w:author="Perez Monforte, Sergio" w:date="2017-09-11T13:40:00Z"/>
                <w:rFonts w:ascii="Arial" w:hAnsi="Arial" w:cs="Arial"/>
                <w:sz w:val="22"/>
                <w:szCs w:val="22"/>
              </w:rPr>
            </w:pPr>
            <w:del w:id="1377" w:author="Perez Monforte, Sergio" w:date="2017-09-11T13:40:00Z">
              <w:r w:rsidRPr="00F67238" w:rsidDel="007B6918">
                <w:rPr>
                  <w:rFonts w:ascii="Arial" w:hAnsi="Arial" w:cs="Arial"/>
                  <w:sz w:val="22"/>
                  <w:szCs w:val="22"/>
                </w:rPr>
                <w:delText>Econometrician (days)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0F" w14:textId="77777777" w:rsidR="00F67238" w:rsidRPr="00F67238" w:rsidDel="007B6918" w:rsidRDefault="00F67238" w:rsidP="00154F98">
            <w:pPr>
              <w:jc w:val="center"/>
              <w:rPr>
                <w:del w:id="1378" w:author="Perez Monforte, Sergio" w:date="2017-09-11T13:40:00Z"/>
                <w:rFonts w:ascii="Arial" w:hAnsi="Arial" w:cs="Arial"/>
                <w:sz w:val="22"/>
                <w:szCs w:val="22"/>
              </w:rPr>
            </w:pPr>
            <w:del w:id="1379" w:author="Perez Monforte, Sergio" w:date="2017-09-11T13:40:00Z">
              <w:r w:rsidRPr="00F67238" w:rsidDel="007B6918">
                <w:rPr>
                  <w:rFonts w:ascii="Arial" w:hAnsi="Arial" w:cs="Arial"/>
                  <w:sz w:val="22"/>
                  <w:szCs w:val="22"/>
                </w:rPr>
                <w:delText xml:space="preserve">$500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10" w14:textId="77777777" w:rsidR="00F67238" w:rsidRPr="00F67238" w:rsidDel="007B6918" w:rsidRDefault="00F67238" w:rsidP="00154F98">
            <w:pPr>
              <w:jc w:val="center"/>
              <w:rPr>
                <w:del w:id="1380" w:author="Perez Monforte, Sergio" w:date="2017-09-11T13:40:00Z"/>
                <w:rFonts w:ascii="Arial" w:hAnsi="Arial" w:cs="Arial"/>
                <w:sz w:val="22"/>
                <w:szCs w:val="22"/>
              </w:rPr>
            </w:pPr>
            <w:del w:id="1381" w:author="Perez Monforte, Sergio" w:date="2017-09-11T13:40:00Z">
              <w:r w:rsidRPr="00F67238" w:rsidDel="007B6918">
                <w:rPr>
                  <w:rFonts w:ascii="Arial" w:hAnsi="Arial" w:cs="Arial"/>
                  <w:sz w:val="22"/>
                  <w:szCs w:val="22"/>
                </w:rPr>
                <w:delText>20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11" w14:textId="77777777" w:rsidR="00F67238" w:rsidRPr="00F67238" w:rsidDel="007B6918" w:rsidRDefault="00F67238" w:rsidP="00154F98">
            <w:pPr>
              <w:jc w:val="center"/>
              <w:rPr>
                <w:del w:id="1382" w:author="Perez Monforte, Sergio" w:date="2017-09-11T13:40:00Z"/>
                <w:rFonts w:ascii="Arial" w:hAnsi="Arial" w:cs="Arial"/>
                <w:sz w:val="22"/>
                <w:szCs w:val="22"/>
              </w:rPr>
            </w:pPr>
            <w:del w:id="1383" w:author="Perez Monforte, Sergio" w:date="2017-09-11T13:40:00Z">
              <w:r w:rsidRPr="00F67238" w:rsidDel="007B6918">
                <w:rPr>
                  <w:rFonts w:ascii="Arial" w:hAnsi="Arial" w:cs="Arial"/>
                  <w:sz w:val="22"/>
                  <w:szCs w:val="22"/>
                </w:rPr>
                <w:delText xml:space="preserve">$10,000 </w:delText>
              </w:r>
            </w:del>
          </w:p>
        </w:tc>
      </w:tr>
      <w:tr w:rsidR="00F67238" w:rsidRPr="00F67238" w:rsidDel="007B6918" w14:paraId="5D69AB17" w14:textId="77777777" w:rsidTr="00154F98">
        <w:trPr>
          <w:trHeight w:val="288"/>
          <w:jc w:val="center"/>
          <w:del w:id="1384"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13" w14:textId="77777777" w:rsidR="00F67238" w:rsidRPr="00F67238" w:rsidDel="007B6918" w:rsidRDefault="00F67238" w:rsidP="00154F98">
            <w:pPr>
              <w:rPr>
                <w:del w:id="1385" w:author="Perez Monforte, Sergio" w:date="2017-09-11T13:40:00Z"/>
                <w:rFonts w:ascii="Arial" w:hAnsi="Arial" w:cs="Arial"/>
                <w:sz w:val="22"/>
                <w:szCs w:val="22"/>
              </w:rPr>
            </w:pPr>
            <w:del w:id="1386" w:author="Perez Monforte, Sergio" w:date="2017-09-11T13:40:00Z">
              <w:r w:rsidRPr="00F67238" w:rsidDel="007B6918">
                <w:rPr>
                  <w:rFonts w:ascii="Arial" w:hAnsi="Arial" w:cs="Arial"/>
                  <w:sz w:val="22"/>
                  <w:szCs w:val="22"/>
                </w:rPr>
                <w:delText>Statistical support (days)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14" w14:textId="77777777" w:rsidR="00F67238" w:rsidRPr="00F67238" w:rsidDel="007B6918" w:rsidRDefault="00F67238" w:rsidP="00154F98">
            <w:pPr>
              <w:jc w:val="center"/>
              <w:rPr>
                <w:del w:id="1387" w:author="Perez Monforte, Sergio" w:date="2017-09-11T13:40:00Z"/>
                <w:rFonts w:ascii="Arial" w:hAnsi="Arial" w:cs="Arial"/>
                <w:sz w:val="22"/>
                <w:szCs w:val="22"/>
              </w:rPr>
            </w:pPr>
            <w:del w:id="1388" w:author="Perez Monforte, Sergio" w:date="2017-09-11T13:40:00Z">
              <w:r w:rsidRPr="00F67238" w:rsidDel="007B6918">
                <w:rPr>
                  <w:rFonts w:ascii="Arial" w:hAnsi="Arial" w:cs="Arial"/>
                  <w:sz w:val="22"/>
                  <w:szCs w:val="22"/>
                </w:rPr>
                <w:delText xml:space="preserve">$500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15" w14:textId="77777777" w:rsidR="00F67238" w:rsidRPr="00F67238" w:rsidDel="007B6918" w:rsidRDefault="00F67238" w:rsidP="00154F98">
            <w:pPr>
              <w:jc w:val="center"/>
              <w:rPr>
                <w:del w:id="1389" w:author="Perez Monforte, Sergio" w:date="2017-09-11T13:40:00Z"/>
                <w:rFonts w:ascii="Arial" w:hAnsi="Arial" w:cs="Arial"/>
                <w:sz w:val="22"/>
                <w:szCs w:val="22"/>
              </w:rPr>
            </w:pPr>
            <w:del w:id="1390" w:author="Perez Monforte, Sergio" w:date="2017-09-11T13:40:00Z">
              <w:r w:rsidRPr="00F67238" w:rsidDel="007B6918">
                <w:rPr>
                  <w:rFonts w:ascii="Arial" w:hAnsi="Arial" w:cs="Arial"/>
                  <w:sz w:val="22"/>
                  <w:szCs w:val="22"/>
                </w:rPr>
                <w:delText>20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16" w14:textId="77777777" w:rsidR="00F67238" w:rsidRPr="00F67238" w:rsidDel="007B6918" w:rsidRDefault="00F67238" w:rsidP="00154F98">
            <w:pPr>
              <w:jc w:val="center"/>
              <w:rPr>
                <w:del w:id="1391" w:author="Perez Monforte, Sergio" w:date="2017-09-11T13:40:00Z"/>
                <w:rFonts w:ascii="Arial" w:hAnsi="Arial" w:cs="Arial"/>
                <w:sz w:val="22"/>
                <w:szCs w:val="22"/>
              </w:rPr>
            </w:pPr>
            <w:del w:id="1392" w:author="Perez Monforte, Sergio" w:date="2017-09-11T13:40:00Z">
              <w:r w:rsidRPr="00F67238" w:rsidDel="007B6918">
                <w:rPr>
                  <w:rFonts w:ascii="Arial" w:hAnsi="Arial" w:cs="Arial"/>
                  <w:sz w:val="22"/>
                  <w:szCs w:val="22"/>
                </w:rPr>
                <w:delText xml:space="preserve">$10,000 </w:delText>
              </w:r>
            </w:del>
          </w:p>
        </w:tc>
      </w:tr>
      <w:tr w:rsidR="00F67238" w:rsidRPr="00F67238" w:rsidDel="007B6918" w14:paraId="5D69AB1C" w14:textId="77777777" w:rsidTr="00154F98">
        <w:trPr>
          <w:trHeight w:val="288"/>
          <w:jc w:val="center"/>
          <w:del w:id="1393"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18" w14:textId="77777777" w:rsidR="00F67238" w:rsidRPr="00F67238" w:rsidDel="007B6918" w:rsidRDefault="00F67238" w:rsidP="00154F98">
            <w:pPr>
              <w:rPr>
                <w:del w:id="1394" w:author="Perez Monforte, Sergio" w:date="2017-09-11T13:40:00Z"/>
                <w:rFonts w:ascii="Arial" w:hAnsi="Arial" w:cs="Arial"/>
                <w:sz w:val="22"/>
                <w:szCs w:val="22"/>
              </w:rPr>
            </w:pPr>
            <w:del w:id="1395" w:author="Perez Monforte, Sergio" w:date="2017-09-11T13:40:00Z">
              <w:r w:rsidRPr="00F67238" w:rsidDel="007B6918">
                <w:rPr>
                  <w:rFonts w:ascii="Arial" w:hAnsi="Arial" w:cs="Arial"/>
                  <w:sz w:val="22"/>
                  <w:szCs w:val="22"/>
                </w:rPr>
                <w:delText>Measurement specialist (days)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19" w14:textId="77777777" w:rsidR="00F67238" w:rsidRPr="00F67238" w:rsidDel="007B6918" w:rsidRDefault="00F67238" w:rsidP="00154F98">
            <w:pPr>
              <w:jc w:val="center"/>
              <w:rPr>
                <w:del w:id="1396" w:author="Perez Monforte, Sergio" w:date="2017-09-11T13:40:00Z"/>
                <w:rFonts w:ascii="Arial" w:hAnsi="Arial" w:cs="Arial"/>
                <w:sz w:val="22"/>
                <w:szCs w:val="22"/>
              </w:rPr>
            </w:pPr>
            <w:del w:id="1397" w:author="Perez Monforte, Sergio" w:date="2017-09-11T13:40:00Z">
              <w:r w:rsidRPr="00F67238" w:rsidDel="007B6918">
                <w:rPr>
                  <w:rFonts w:ascii="Arial" w:hAnsi="Arial" w:cs="Arial"/>
                  <w:sz w:val="22"/>
                  <w:szCs w:val="22"/>
                </w:rPr>
                <w:delText xml:space="preserve">$500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1A" w14:textId="77777777" w:rsidR="00F67238" w:rsidRPr="00F67238" w:rsidDel="007B6918" w:rsidRDefault="00F67238" w:rsidP="00154F98">
            <w:pPr>
              <w:jc w:val="center"/>
              <w:rPr>
                <w:del w:id="1398" w:author="Perez Monforte, Sergio" w:date="2017-09-11T13:40:00Z"/>
                <w:rFonts w:ascii="Arial" w:hAnsi="Arial" w:cs="Arial"/>
                <w:sz w:val="22"/>
                <w:szCs w:val="22"/>
              </w:rPr>
            </w:pPr>
            <w:del w:id="1399" w:author="Perez Monforte, Sergio" w:date="2017-09-11T13:40:00Z">
              <w:r w:rsidRPr="00F67238" w:rsidDel="007B6918">
                <w:rPr>
                  <w:rFonts w:ascii="Arial" w:hAnsi="Arial" w:cs="Arial"/>
                  <w:sz w:val="22"/>
                  <w:szCs w:val="22"/>
                </w:rPr>
                <w:delText>20</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1B" w14:textId="77777777" w:rsidR="00F67238" w:rsidRPr="00F67238" w:rsidDel="007B6918" w:rsidRDefault="00F67238" w:rsidP="00154F98">
            <w:pPr>
              <w:jc w:val="center"/>
              <w:rPr>
                <w:del w:id="1400" w:author="Perez Monforte, Sergio" w:date="2017-09-11T13:40:00Z"/>
                <w:rFonts w:ascii="Arial" w:hAnsi="Arial" w:cs="Arial"/>
                <w:sz w:val="22"/>
                <w:szCs w:val="22"/>
              </w:rPr>
            </w:pPr>
            <w:del w:id="1401" w:author="Perez Monforte, Sergio" w:date="2017-09-11T13:40:00Z">
              <w:r w:rsidRPr="00F67238" w:rsidDel="007B6918">
                <w:rPr>
                  <w:rFonts w:ascii="Arial" w:hAnsi="Arial" w:cs="Arial"/>
                  <w:sz w:val="22"/>
                  <w:szCs w:val="22"/>
                </w:rPr>
                <w:delText xml:space="preserve">$10,000 </w:delText>
              </w:r>
            </w:del>
          </w:p>
        </w:tc>
      </w:tr>
      <w:tr w:rsidR="00F67238" w:rsidRPr="00F67238" w:rsidDel="007B6918" w14:paraId="5D69AB21" w14:textId="77777777" w:rsidTr="00154F98">
        <w:trPr>
          <w:trHeight w:val="288"/>
          <w:jc w:val="center"/>
          <w:del w:id="1402"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1D" w14:textId="77777777" w:rsidR="00F67238" w:rsidRPr="00F67238" w:rsidDel="007B6918" w:rsidRDefault="00F67238" w:rsidP="00154F98">
            <w:pPr>
              <w:rPr>
                <w:del w:id="1403" w:author="Perez Monforte, Sergio" w:date="2017-09-11T13:40:00Z"/>
                <w:rFonts w:ascii="Arial" w:hAnsi="Arial" w:cs="Arial"/>
                <w:sz w:val="22"/>
                <w:szCs w:val="22"/>
                <w:lang w:val="en-US"/>
              </w:rPr>
            </w:pPr>
            <w:del w:id="1404" w:author="Perez Monforte, Sergio" w:date="2017-09-11T13:40:00Z">
              <w:r w:rsidRPr="00F67238" w:rsidDel="007B6918">
                <w:rPr>
                  <w:rFonts w:ascii="Arial" w:hAnsi="Arial" w:cs="Arial"/>
                  <w:sz w:val="22"/>
                  <w:szCs w:val="22"/>
                  <w:lang w:val="en-US"/>
                </w:rPr>
                <w:delText>International trips technical assistance team</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1E" w14:textId="77777777" w:rsidR="00F67238" w:rsidRPr="00F67238" w:rsidDel="007B6918" w:rsidRDefault="00F67238" w:rsidP="00154F98">
            <w:pPr>
              <w:jc w:val="center"/>
              <w:rPr>
                <w:del w:id="1405" w:author="Perez Monforte, Sergio" w:date="2017-09-11T13:40:00Z"/>
                <w:rFonts w:ascii="Arial" w:hAnsi="Arial" w:cs="Arial"/>
                <w:sz w:val="22"/>
                <w:szCs w:val="22"/>
              </w:rPr>
            </w:pPr>
            <w:del w:id="1406" w:author="Perez Monforte, Sergio" w:date="2017-09-11T13:40:00Z">
              <w:r w:rsidRPr="00F67238" w:rsidDel="007B6918">
                <w:rPr>
                  <w:rFonts w:ascii="Arial" w:hAnsi="Arial" w:cs="Arial"/>
                  <w:sz w:val="22"/>
                  <w:szCs w:val="22"/>
                </w:rPr>
                <w:delText xml:space="preserve">$3,000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1F" w14:textId="77777777" w:rsidR="00F67238" w:rsidRPr="00F67238" w:rsidDel="007B6918" w:rsidRDefault="00F67238" w:rsidP="00154F98">
            <w:pPr>
              <w:jc w:val="center"/>
              <w:rPr>
                <w:del w:id="1407" w:author="Perez Monforte, Sergio" w:date="2017-09-11T13:40:00Z"/>
                <w:rFonts w:ascii="Arial" w:hAnsi="Arial" w:cs="Arial"/>
                <w:sz w:val="22"/>
                <w:szCs w:val="22"/>
              </w:rPr>
            </w:pPr>
            <w:del w:id="1408" w:author="Perez Monforte, Sergio" w:date="2017-09-11T13:40:00Z">
              <w:r w:rsidRPr="00F67238" w:rsidDel="007B6918">
                <w:rPr>
                  <w:rFonts w:ascii="Arial" w:hAnsi="Arial" w:cs="Arial"/>
                  <w:sz w:val="22"/>
                  <w:szCs w:val="22"/>
                </w:rPr>
                <w:delText>6</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20" w14:textId="77777777" w:rsidR="00F67238" w:rsidRPr="00F67238" w:rsidDel="007B6918" w:rsidRDefault="00F67238" w:rsidP="00154F98">
            <w:pPr>
              <w:jc w:val="center"/>
              <w:rPr>
                <w:del w:id="1409" w:author="Perez Monforte, Sergio" w:date="2017-09-11T13:40:00Z"/>
                <w:rFonts w:ascii="Arial" w:hAnsi="Arial" w:cs="Arial"/>
                <w:sz w:val="22"/>
                <w:szCs w:val="22"/>
              </w:rPr>
            </w:pPr>
            <w:del w:id="1410" w:author="Perez Monforte, Sergio" w:date="2017-09-11T13:40:00Z">
              <w:r w:rsidRPr="00F67238" w:rsidDel="007B6918">
                <w:rPr>
                  <w:rFonts w:ascii="Arial" w:hAnsi="Arial" w:cs="Arial"/>
                  <w:sz w:val="22"/>
                  <w:szCs w:val="22"/>
                </w:rPr>
                <w:delText xml:space="preserve">$18,000 </w:delText>
              </w:r>
            </w:del>
          </w:p>
        </w:tc>
      </w:tr>
      <w:tr w:rsidR="00F67238" w:rsidRPr="00F67238" w:rsidDel="007B6918" w14:paraId="5D69AB26" w14:textId="77777777" w:rsidTr="00154F98">
        <w:trPr>
          <w:trHeight w:val="288"/>
          <w:jc w:val="center"/>
          <w:del w:id="1411"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22" w14:textId="77777777" w:rsidR="00F67238" w:rsidRPr="00F67238" w:rsidDel="007B6918" w:rsidRDefault="00F67238" w:rsidP="00154F98">
            <w:pPr>
              <w:rPr>
                <w:del w:id="1412" w:author="Perez Monforte, Sergio" w:date="2017-09-11T13:40:00Z"/>
                <w:rFonts w:ascii="Arial" w:hAnsi="Arial" w:cs="Arial"/>
                <w:sz w:val="22"/>
                <w:szCs w:val="22"/>
                <w:lang w:val="en-US"/>
              </w:rPr>
            </w:pPr>
            <w:del w:id="1413" w:author="Perez Monforte, Sergio" w:date="2017-09-11T13:40:00Z">
              <w:r w:rsidRPr="00F67238" w:rsidDel="007B6918">
                <w:rPr>
                  <w:rFonts w:ascii="Arial" w:hAnsi="Arial" w:cs="Arial"/>
                  <w:sz w:val="22"/>
                  <w:szCs w:val="22"/>
                  <w:lang w:val="en-US"/>
                </w:rPr>
                <w:delText>Human subjects research protection approval</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23" w14:textId="77777777" w:rsidR="00F67238" w:rsidRPr="00F67238" w:rsidDel="007B6918" w:rsidRDefault="00F67238" w:rsidP="00154F98">
            <w:pPr>
              <w:jc w:val="center"/>
              <w:rPr>
                <w:del w:id="1414" w:author="Perez Monforte, Sergio" w:date="2017-09-11T13:40:00Z"/>
                <w:rFonts w:ascii="Arial" w:hAnsi="Arial" w:cs="Arial"/>
                <w:sz w:val="22"/>
                <w:szCs w:val="22"/>
              </w:rPr>
            </w:pPr>
            <w:del w:id="1415" w:author="Perez Monforte, Sergio" w:date="2017-09-11T13:40:00Z">
              <w:r w:rsidRPr="00F67238" w:rsidDel="007B6918">
                <w:rPr>
                  <w:rFonts w:ascii="Arial" w:hAnsi="Arial" w:cs="Arial"/>
                  <w:sz w:val="22"/>
                  <w:szCs w:val="22"/>
                </w:rPr>
                <w:delText xml:space="preserve">$5,000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24" w14:textId="77777777" w:rsidR="00F67238" w:rsidRPr="00F67238" w:rsidDel="007B6918" w:rsidRDefault="00F67238" w:rsidP="00154F98">
            <w:pPr>
              <w:jc w:val="center"/>
              <w:rPr>
                <w:del w:id="1416" w:author="Perez Monforte, Sergio" w:date="2017-09-11T13:40:00Z"/>
                <w:rFonts w:ascii="Arial" w:hAnsi="Arial" w:cs="Arial"/>
                <w:sz w:val="22"/>
                <w:szCs w:val="22"/>
              </w:rPr>
            </w:pPr>
            <w:del w:id="1417" w:author="Perez Monforte, Sergio" w:date="2017-09-11T13:40:00Z">
              <w:r w:rsidRPr="00F67238" w:rsidDel="007B6918">
                <w:rPr>
                  <w:rFonts w:ascii="Arial" w:hAnsi="Arial" w:cs="Arial"/>
                  <w:sz w:val="22"/>
                  <w:szCs w:val="22"/>
                </w:rPr>
                <w:delText>1</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25" w14:textId="77777777" w:rsidR="00F67238" w:rsidRPr="00F67238" w:rsidDel="007B6918" w:rsidRDefault="00F67238" w:rsidP="00154F98">
            <w:pPr>
              <w:jc w:val="center"/>
              <w:rPr>
                <w:del w:id="1418" w:author="Perez Monforte, Sergio" w:date="2017-09-11T13:40:00Z"/>
                <w:rFonts w:ascii="Arial" w:hAnsi="Arial" w:cs="Arial"/>
                <w:sz w:val="22"/>
                <w:szCs w:val="22"/>
              </w:rPr>
            </w:pPr>
            <w:del w:id="1419" w:author="Perez Monforte, Sergio" w:date="2017-09-11T13:40:00Z">
              <w:r w:rsidRPr="00F67238" w:rsidDel="007B6918">
                <w:rPr>
                  <w:rFonts w:ascii="Arial" w:hAnsi="Arial" w:cs="Arial"/>
                  <w:sz w:val="22"/>
                  <w:szCs w:val="22"/>
                </w:rPr>
                <w:delText xml:space="preserve">$5,000 </w:delText>
              </w:r>
            </w:del>
          </w:p>
        </w:tc>
      </w:tr>
      <w:tr w:rsidR="00F67238" w:rsidRPr="00F67238" w:rsidDel="007B6918" w14:paraId="5D69AB2B" w14:textId="77777777" w:rsidTr="00154F98">
        <w:trPr>
          <w:trHeight w:val="288"/>
          <w:jc w:val="center"/>
          <w:del w:id="1420"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27" w14:textId="77777777" w:rsidR="00F67238" w:rsidRPr="00F67238" w:rsidDel="007B6918" w:rsidRDefault="00F67238" w:rsidP="00154F98">
            <w:pPr>
              <w:rPr>
                <w:del w:id="1421" w:author="Perez Monforte, Sergio" w:date="2017-09-11T13:40:00Z"/>
                <w:rFonts w:ascii="Arial" w:hAnsi="Arial" w:cs="Arial"/>
                <w:sz w:val="22"/>
                <w:szCs w:val="22"/>
              </w:rPr>
            </w:pPr>
            <w:del w:id="1422" w:author="Perez Monforte, Sergio" w:date="2017-09-11T13:40:00Z">
              <w:r w:rsidRPr="00F67238" w:rsidDel="007B6918">
                <w:rPr>
                  <w:rFonts w:ascii="Arial" w:hAnsi="Arial" w:cs="Arial"/>
                  <w:sz w:val="22"/>
                  <w:szCs w:val="22"/>
                </w:rPr>
                <w:delText>Dissemination and events</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28" w14:textId="77777777" w:rsidR="00F67238" w:rsidRPr="00F67238" w:rsidDel="007B6918" w:rsidRDefault="00F67238" w:rsidP="00154F98">
            <w:pPr>
              <w:jc w:val="center"/>
              <w:rPr>
                <w:del w:id="1423" w:author="Perez Monforte, Sergio" w:date="2017-09-11T13:40:00Z"/>
                <w:rFonts w:ascii="Arial" w:hAnsi="Arial" w:cs="Arial"/>
                <w:sz w:val="22"/>
                <w:szCs w:val="22"/>
              </w:rPr>
            </w:pPr>
            <w:del w:id="1424" w:author="Perez Monforte, Sergio" w:date="2017-09-11T13:40:00Z">
              <w:r w:rsidRPr="00F67238" w:rsidDel="007B6918">
                <w:rPr>
                  <w:rFonts w:ascii="Arial" w:hAnsi="Arial" w:cs="Arial"/>
                  <w:sz w:val="22"/>
                  <w:szCs w:val="22"/>
                </w:rPr>
                <w:delText xml:space="preserve">$10,000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29" w14:textId="77777777" w:rsidR="00F67238" w:rsidRPr="00F67238" w:rsidDel="007B6918" w:rsidRDefault="00F67238" w:rsidP="00154F98">
            <w:pPr>
              <w:jc w:val="center"/>
              <w:rPr>
                <w:del w:id="1425" w:author="Perez Monforte, Sergio" w:date="2017-09-11T13:40:00Z"/>
                <w:rFonts w:ascii="Arial" w:hAnsi="Arial" w:cs="Arial"/>
                <w:sz w:val="22"/>
                <w:szCs w:val="22"/>
              </w:rPr>
            </w:pPr>
            <w:del w:id="1426" w:author="Perez Monforte, Sergio" w:date="2017-09-11T13:40:00Z">
              <w:r w:rsidRPr="00F67238" w:rsidDel="007B6918">
                <w:rPr>
                  <w:rFonts w:ascii="Arial" w:hAnsi="Arial" w:cs="Arial"/>
                  <w:sz w:val="22"/>
                  <w:szCs w:val="22"/>
                </w:rPr>
                <w:delText>1</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2A" w14:textId="77777777" w:rsidR="00F67238" w:rsidRPr="00F67238" w:rsidDel="007B6918" w:rsidRDefault="00F67238" w:rsidP="00154F98">
            <w:pPr>
              <w:jc w:val="center"/>
              <w:rPr>
                <w:del w:id="1427" w:author="Perez Monforte, Sergio" w:date="2017-09-11T13:40:00Z"/>
                <w:rFonts w:ascii="Arial" w:hAnsi="Arial" w:cs="Arial"/>
                <w:sz w:val="22"/>
                <w:szCs w:val="22"/>
              </w:rPr>
            </w:pPr>
            <w:del w:id="1428" w:author="Perez Monforte, Sergio" w:date="2017-09-11T13:40:00Z">
              <w:r w:rsidRPr="00F67238" w:rsidDel="007B6918">
                <w:rPr>
                  <w:rFonts w:ascii="Arial" w:hAnsi="Arial" w:cs="Arial"/>
                  <w:sz w:val="22"/>
                  <w:szCs w:val="22"/>
                </w:rPr>
                <w:delText xml:space="preserve">$10,000 </w:delText>
              </w:r>
            </w:del>
          </w:p>
        </w:tc>
      </w:tr>
      <w:tr w:rsidR="00F67238" w:rsidRPr="00F67238" w:rsidDel="007B6918" w14:paraId="5D69AB30" w14:textId="77777777" w:rsidTr="00154F98">
        <w:trPr>
          <w:trHeight w:val="288"/>
          <w:jc w:val="center"/>
          <w:del w:id="1429" w:author="Perez Monforte, Sergio" w:date="2017-09-11T13:40:00Z"/>
        </w:trPr>
        <w:tc>
          <w:tcPr>
            <w:tcW w:w="4620" w:type="dxa"/>
            <w:tcBorders>
              <w:top w:val="nil"/>
              <w:left w:val="single" w:sz="4" w:space="0" w:color="auto"/>
              <w:bottom w:val="single" w:sz="4" w:space="0" w:color="auto"/>
              <w:right w:val="single" w:sz="4" w:space="0" w:color="auto"/>
            </w:tcBorders>
            <w:shd w:val="clear" w:color="000000" w:fill="D9D9D9"/>
            <w:noWrap/>
            <w:vAlign w:val="bottom"/>
            <w:hideMark/>
          </w:tcPr>
          <w:p w14:paraId="5D69AB2C" w14:textId="77777777" w:rsidR="00F67238" w:rsidRPr="00F67238" w:rsidDel="007B6918" w:rsidRDefault="00F67238" w:rsidP="00154F98">
            <w:pPr>
              <w:rPr>
                <w:del w:id="1430" w:author="Perez Monforte, Sergio" w:date="2017-09-11T13:40:00Z"/>
                <w:rFonts w:ascii="Arial" w:hAnsi="Arial" w:cs="Arial"/>
                <w:b/>
                <w:bCs/>
                <w:sz w:val="22"/>
                <w:szCs w:val="22"/>
              </w:rPr>
            </w:pPr>
            <w:del w:id="1431" w:author="Perez Monforte, Sergio" w:date="2017-09-11T13:40:00Z">
              <w:r w:rsidRPr="00F67238" w:rsidDel="007B6918">
                <w:rPr>
                  <w:rFonts w:ascii="Arial" w:hAnsi="Arial" w:cs="Arial"/>
                  <w:b/>
                  <w:bCs/>
                  <w:sz w:val="22"/>
                  <w:szCs w:val="22"/>
                </w:rPr>
                <w:delText>Total technical assistance</w:delText>
              </w:r>
            </w:del>
          </w:p>
        </w:tc>
        <w:tc>
          <w:tcPr>
            <w:tcW w:w="1360" w:type="dxa"/>
            <w:tcBorders>
              <w:top w:val="nil"/>
              <w:left w:val="nil"/>
              <w:bottom w:val="single" w:sz="4" w:space="0" w:color="auto"/>
              <w:right w:val="single" w:sz="4" w:space="0" w:color="auto"/>
            </w:tcBorders>
            <w:shd w:val="clear" w:color="000000" w:fill="D9D9D9"/>
            <w:noWrap/>
            <w:vAlign w:val="bottom"/>
            <w:hideMark/>
          </w:tcPr>
          <w:p w14:paraId="5D69AB2D" w14:textId="77777777" w:rsidR="00F67238" w:rsidRPr="00F67238" w:rsidDel="007B6918" w:rsidRDefault="00F67238" w:rsidP="00154F98">
            <w:pPr>
              <w:jc w:val="center"/>
              <w:rPr>
                <w:del w:id="1432" w:author="Perez Monforte, Sergio" w:date="2017-09-11T13:40:00Z"/>
                <w:rFonts w:ascii="Arial" w:hAnsi="Arial" w:cs="Arial"/>
                <w:b/>
                <w:bCs/>
                <w:sz w:val="22"/>
                <w:szCs w:val="22"/>
              </w:rPr>
            </w:pPr>
            <w:del w:id="1433" w:author="Perez Monforte, Sergio" w:date="2017-09-11T13:40:00Z">
              <w:r w:rsidRPr="00F67238" w:rsidDel="007B6918">
                <w:rPr>
                  <w:rFonts w:ascii="Arial" w:hAnsi="Arial" w:cs="Arial"/>
                  <w:b/>
                  <w:bCs/>
                  <w:sz w:val="22"/>
                  <w:szCs w:val="22"/>
                </w:rPr>
                <w:delText> </w:delText>
              </w:r>
            </w:del>
          </w:p>
        </w:tc>
        <w:tc>
          <w:tcPr>
            <w:tcW w:w="980" w:type="dxa"/>
            <w:tcBorders>
              <w:top w:val="nil"/>
              <w:left w:val="nil"/>
              <w:bottom w:val="single" w:sz="4" w:space="0" w:color="auto"/>
              <w:right w:val="single" w:sz="4" w:space="0" w:color="auto"/>
            </w:tcBorders>
            <w:shd w:val="clear" w:color="000000" w:fill="D9D9D9"/>
            <w:noWrap/>
            <w:vAlign w:val="bottom"/>
            <w:hideMark/>
          </w:tcPr>
          <w:p w14:paraId="5D69AB2E" w14:textId="77777777" w:rsidR="00F67238" w:rsidRPr="00F67238" w:rsidDel="007B6918" w:rsidRDefault="00F67238" w:rsidP="00154F98">
            <w:pPr>
              <w:jc w:val="center"/>
              <w:rPr>
                <w:del w:id="1434" w:author="Perez Monforte, Sergio" w:date="2017-09-11T13:40:00Z"/>
                <w:rFonts w:ascii="Arial" w:hAnsi="Arial" w:cs="Arial"/>
                <w:b/>
                <w:bCs/>
                <w:sz w:val="22"/>
                <w:szCs w:val="22"/>
              </w:rPr>
            </w:pPr>
            <w:del w:id="1435" w:author="Perez Monforte, Sergio" w:date="2017-09-11T13:40:00Z">
              <w:r w:rsidRPr="00F67238" w:rsidDel="007B6918">
                <w:rPr>
                  <w:rFonts w:ascii="Arial" w:hAnsi="Arial" w:cs="Arial"/>
                  <w:b/>
                  <w:bCs/>
                  <w:sz w:val="22"/>
                  <w:szCs w:val="22"/>
                </w:rPr>
                <w:delText> </w:delText>
              </w:r>
            </w:del>
          </w:p>
        </w:tc>
        <w:tc>
          <w:tcPr>
            <w:tcW w:w="1260" w:type="dxa"/>
            <w:tcBorders>
              <w:top w:val="nil"/>
              <w:left w:val="nil"/>
              <w:bottom w:val="single" w:sz="4" w:space="0" w:color="auto"/>
              <w:right w:val="single" w:sz="4" w:space="0" w:color="auto"/>
            </w:tcBorders>
            <w:shd w:val="clear" w:color="000000" w:fill="D9D9D9"/>
            <w:noWrap/>
            <w:vAlign w:val="bottom"/>
            <w:hideMark/>
          </w:tcPr>
          <w:p w14:paraId="5D69AB2F" w14:textId="77777777" w:rsidR="00F67238" w:rsidRPr="00F67238" w:rsidDel="007B6918" w:rsidRDefault="00F67238" w:rsidP="00154F98">
            <w:pPr>
              <w:jc w:val="center"/>
              <w:rPr>
                <w:del w:id="1436" w:author="Perez Monforte, Sergio" w:date="2017-09-11T13:40:00Z"/>
                <w:rFonts w:ascii="Arial" w:hAnsi="Arial" w:cs="Arial"/>
                <w:b/>
                <w:bCs/>
                <w:sz w:val="22"/>
                <w:szCs w:val="22"/>
              </w:rPr>
            </w:pPr>
            <w:del w:id="1437" w:author="Perez Monforte, Sergio" w:date="2017-09-11T13:40:00Z">
              <w:r w:rsidRPr="00F67238" w:rsidDel="007B6918">
                <w:rPr>
                  <w:rFonts w:ascii="Arial" w:hAnsi="Arial" w:cs="Arial"/>
                  <w:b/>
                  <w:bCs/>
                  <w:sz w:val="22"/>
                  <w:szCs w:val="22"/>
                </w:rPr>
                <w:delText xml:space="preserve">$185,000 </w:delText>
              </w:r>
            </w:del>
          </w:p>
        </w:tc>
      </w:tr>
      <w:tr w:rsidR="00F67238" w:rsidRPr="00F67238" w:rsidDel="007B6918" w14:paraId="5D69AB35" w14:textId="77777777" w:rsidTr="00154F98">
        <w:trPr>
          <w:trHeight w:val="288"/>
          <w:jc w:val="center"/>
          <w:del w:id="1438" w:author="Perez Monforte, Sergio" w:date="2017-09-11T13:40:00Z"/>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D69AB31" w14:textId="77777777" w:rsidR="00F67238" w:rsidRPr="00F67238" w:rsidDel="007B6918" w:rsidRDefault="00F67238" w:rsidP="00154F98">
            <w:pPr>
              <w:rPr>
                <w:del w:id="1439" w:author="Perez Monforte, Sergio" w:date="2017-09-11T13:40:00Z"/>
                <w:rFonts w:ascii="Arial" w:hAnsi="Arial" w:cs="Arial"/>
                <w:sz w:val="22"/>
                <w:szCs w:val="22"/>
              </w:rPr>
            </w:pPr>
            <w:del w:id="1440" w:author="Perez Monforte, Sergio" w:date="2017-09-11T13:40:00Z">
              <w:r w:rsidRPr="00F67238" w:rsidDel="007B6918">
                <w:rPr>
                  <w:rFonts w:ascii="Arial" w:hAnsi="Arial" w:cs="Arial"/>
                  <w:sz w:val="22"/>
                  <w:szCs w:val="22"/>
                </w:rPr>
                <w:delText> </w:delText>
              </w:r>
            </w:del>
          </w:p>
        </w:tc>
        <w:tc>
          <w:tcPr>
            <w:tcW w:w="1360" w:type="dxa"/>
            <w:tcBorders>
              <w:top w:val="nil"/>
              <w:left w:val="nil"/>
              <w:bottom w:val="single" w:sz="4" w:space="0" w:color="auto"/>
              <w:right w:val="single" w:sz="4" w:space="0" w:color="auto"/>
            </w:tcBorders>
            <w:shd w:val="clear" w:color="auto" w:fill="auto"/>
            <w:noWrap/>
            <w:vAlign w:val="bottom"/>
            <w:hideMark/>
          </w:tcPr>
          <w:p w14:paraId="5D69AB32" w14:textId="77777777" w:rsidR="00F67238" w:rsidRPr="00F67238" w:rsidDel="007B6918" w:rsidRDefault="00F67238" w:rsidP="00154F98">
            <w:pPr>
              <w:jc w:val="center"/>
              <w:rPr>
                <w:del w:id="1441" w:author="Perez Monforte, Sergio" w:date="2017-09-11T13:40:00Z"/>
                <w:rFonts w:ascii="Arial" w:hAnsi="Arial" w:cs="Arial"/>
                <w:sz w:val="22"/>
                <w:szCs w:val="22"/>
              </w:rPr>
            </w:pPr>
            <w:del w:id="1442" w:author="Perez Monforte, Sergio" w:date="2017-09-11T13:40:00Z">
              <w:r w:rsidRPr="00F67238" w:rsidDel="007B6918">
                <w:rPr>
                  <w:rFonts w:ascii="Arial" w:hAnsi="Arial" w:cs="Arial"/>
                  <w:sz w:val="22"/>
                  <w:szCs w:val="22"/>
                </w:rPr>
                <w:delText> </w:delText>
              </w:r>
            </w:del>
          </w:p>
        </w:tc>
        <w:tc>
          <w:tcPr>
            <w:tcW w:w="980" w:type="dxa"/>
            <w:tcBorders>
              <w:top w:val="nil"/>
              <w:left w:val="nil"/>
              <w:bottom w:val="single" w:sz="4" w:space="0" w:color="auto"/>
              <w:right w:val="single" w:sz="4" w:space="0" w:color="auto"/>
            </w:tcBorders>
            <w:shd w:val="clear" w:color="auto" w:fill="auto"/>
            <w:noWrap/>
            <w:vAlign w:val="bottom"/>
            <w:hideMark/>
          </w:tcPr>
          <w:p w14:paraId="5D69AB33" w14:textId="77777777" w:rsidR="00F67238" w:rsidRPr="00F67238" w:rsidDel="007B6918" w:rsidRDefault="00F67238" w:rsidP="00154F98">
            <w:pPr>
              <w:jc w:val="center"/>
              <w:rPr>
                <w:del w:id="1443" w:author="Perez Monforte, Sergio" w:date="2017-09-11T13:40:00Z"/>
                <w:rFonts w:ascii="Arial" w:hAnsi="Arial" w:cs="Arial"/>
                <w:sz w:val="22"/>
                <w:szCs w:val="22"/>
              </w:rPr>
            </w:pPr>
            <w:del w:id="1444" w:author="Perez Monforte, Sergio" w:date="2017-09-11T13:40:00Z">
              <w:r w:rsidRPr="00F67238" w:rsidDel="007B6918">
                <w:rPr>
                  <w:rFonts w:ascii="Arial" w:hAnsi="Arial" w:cs="Arial"/>
                  <w:sz w:val="22"/>
                  <w:szCs w:val="22"/>
                </w:rPr>
                <w:delText> </w:delText>
              </w:r>
            </w:del>
          </w:p>
        </w:tc>
        <w:tc>
          <w:tcPr>
            <w:tcW w:w="1260" w:type="dxa"/>
            <w:tcBorders>
              <w:top w:val="nil"/>
              <w:left w:val="nil"/>
              <w:bottom w:val="single" w:sz="4" w:space="0" w:color="auto"/>
              <w:right w:val="single" w:sz="4" w:space="0" w:color="auto"/>
            </w:tcBorders>
            <w:shd w:val="clear" w:color="auto" w:fill="auto"/>
            <w:noWrap/>
            <w:vAlign w:val="bottom"/>
            <w:hideMark/>
          </w:tcPr>
          <w:p w14:paraId="5D69AB34" w14:textId="77777777" w:rsidR="00F67238" w:rsidRPr="00F67238" w:rsidDel="007B6918" w:rsidRDefault="00F67238" w:rsidP="00154F98">
            <w:pPr>
              <w:jc w:val="center"/>
              <w:rPr>
                <w:del w:id="1445" w:author="Perez Monforte, Sergio" w:date="2017-09-11T13:40:00Z"/>
                <w:rFonts w:ascii="Arial" w:hAnsi="Arial" w:cs="Arial"/>
                <w:sz w:val="22"/>
                <w:szCs w:val="22"/>
              </w:rPr>
            </w:pPr>
            <w:del w:id="1446" w:author="Perez Monforte, Sergio" w:date="2017-09-11T13:40:00Z">
              <w:r w:rsidRPr="00F67238" w:rsidDel="007B6918">
                <w:rPr>
                  <w:rFonts w:ascii="Arial" w:hAnsi="Arial" w:cs="Arial"/>
                  <w:sz w:val="22"/>
                  <w:szCs w:val="22"/>
                </w:rPr>
                <w:delText> </w:delText>
              </w:r>
            </w:del>
          </w:p>
        </w:tc>
      </w:tr>
      <w:tr w:rsidR="00F67238" w:rsidRPr="00F67238" w:rsidDel="007B6918" w14:paraId="5D69AB3A" w14:textId="77777777" w:rsidTr="00154F98">
        <w:trPr>
          <w:trHeight w:val="288"/>
          <w:jc w:val="center"/>
          <w:del w:id="1447" w:author="Perez Monforte, Sergio" w:date="2017-09-11T13:40:00Z"/>
        </w:trPr>
        <w:tc>
          <w:tcPr>
            <w:tcW w:w="4620" w:type="dxa"/>
            <w:tcBorders>
              <w:top w:val="nil"/>
              <w:left w:val="single" w:sz="4" w:space="0" w:color="auto"/>
              <w:bottom w:val="single" w:sz="4" w:space="0" w:color="auto"/>
              <w:right w:val="single" w:sz="4" w:space="0" w:color="auto"/>
            </w:tcBorders>
            <w:shd w:val="clear" w:color="000000" w:fill="D9D9D9"/>
            <w:noWrap/>
            <w:vAlign w:val="bottom"/>
            <w:hideMark/>
          </w:tcPr>
          <w:p w14:paraId="5D69AB36" w14:textId="77777777" w:rsidR="00F67238" w:rsidRPr="00F67238" w:rsidDel="007B6918" w:rsidRDefault="00F67238" w:rsidP="00154F98">
            <w:pPr>
              <w:jc w:val="center"/>
              <w:rPr>
                <w:del w:id="1448" w:author="Perez Monforte, Sergio" w:date="2017-09-11T13:40:00Z"/>
                <w:rFonts w:ascii="Arial" w:hAnsi="Arial" w:cs="Arial"/>
                <w:b/>
                <w:bCs/>
                <w:sz w:val="22"/>
                <w:szCs w:val="22"/>
              </w:rPr>
            </w:pPr>
            <w:del w:id="1449" w:author="Perez Monforte, Sergio" w:date="2017-09-11T13:40:00Z">
              <w:r w:rsidRPr="00F67238" w:rsidDel="007B6918">
                <w:rPr>
                  <w:rFonts w:ascii="Arial" w:hAnsi="Arial" w:cs="Arial"/>
                  <w:b/>
                  <w:bCs/>
                  <w:sz w:val="22"/>
                  <w:szCs w:val="22"/>
                </w:rPr>
                <w:delText xml:space="preserve">TOTAL </w:delText>
              </w:r>
            </w:del>
          </w:p>
        </w:tc>
        <w:tc>
          <w:tcPr>
            <w:tcW w:w="1360" w:type="dxa"/>
            <w:tcBorders>
              <w:top w:val="nil"/>
              <w:left w:val="nil"/>
              <w:bottom w:val="single" w:sz="4" w:space="0" w:color="auto"/>
              <w:right w:val="single" w:sz="4" w:space="0" w:color="auto"/>
            </w:tcBorders>
            <w:shd w:val="clear" w:color="000000" w:fill="D9D9D9"/>
            <w:noWrap/>
            <w:vAlign w:val="bottom"/>
            <w:hideMark/>
          </w:tcPr>
          <w:p w14:paraId="5D69AB37" w14:textId="77777777" w:rsidR="00F67238" w:rsidRPr="00F67238" w:rsidDel="007B6918" w:rsidRDefault="00F67238" w:rsidP="00154F98">
            <w:pPr>
              <w:jc w:val="center"/>
              <w:rPr>
                <w:del w:id="1450" w:author="Perez Monforte, Sergio" w:date="2017-09-11T13:40:00Z"/>
                <w:rFonts w:ascii="Arial" w:hAnsi="Arial" w:cs="Arial"/>
                <w:b/>
                <w:bCs/>
                <w:sz w:val="22"/>
                <w:szCs w:val="22"/>
              </w:rPr>
            </w:pPr>
            <w:del w:id="1451" w:author="Perez Monforte, Sergio" w:date="2017-09-11T13:40:00Z">
              <w:r w:rsidRPr="00F67238" w:rsidDel="007B6918">
                <w:rPr>
                  <w:rFonts w:ascii="Arial" w:hAnsi="Arial" w:cs="Arial"/>
                  <w:b/>
                  <w:bCs/>
                  <w:sz w:val="22"/>
                  <w:szCs w:val="22"/>
                </w:rPr>
                <w:delText> </w:delText>
              </w:r>
            </w:del>
          </w:p>
        </w:tc>
        <w:tc>
          <w:tcPr>
            <w:tcW w:w="980" w:type="dxa"/>
            <w:tcBorders>
              <w:top w:val="nil"/>
              <w:left w:val="nil"/>
              <w:bottom w:val="single" w:sz="4" w:space="0" w:color="auto"/>
              <w:right w:val="single" w:sz="4" w:space="0" w:color="auto"/>
            </w:tcBorders>
            <w:shd w:val="clear" w:color="000000" w:fill="D9D9D9"/>
            <w:noWrap/>
            <w:vAlign w:val="bottom"/>
            <w:hideMark/>
          </w:tcPr>
          <w:p w14:paraId="5D69AB38" w14:textId="77777777" w:rsidR="00F67238" w:rsidRPr="00F67238" w:rsidDel="007B6918" w:rsidRDefault="00F67238" w:rsidP="00154F98">
            <w:pPr>
              <w:jc w:val="center"/>
              <w:rPr>
                <w:del w:id="1452" w:author="Perez Monforte, Sergio" w:date="2017-09-11T13:40:00Z"/>
                <w:rFonts w:ascii="Arial" w:hAnsi="Arial" w:cs="Arial"/>
                <w:b/>
                <w:bCs/>
                <w:sz w:val="22"/>
                <w:szCs w:val="22"/>
              </w:rPr>
            </w:pPr>
            <w:del w:id="1453" w:author="Perez Monforte, Sergio" w:date="2017-09-11T13:40:00Z">
              <w:r w:rsidRPr="00F67238" w:rsidDel="007B6918">
                <w:rPr>
                  <w:rFonts w:ascii="Arial" w:hAnsi="Arial" w:cs="Arial"/>
                  <w:b/>
                  <w:bCs/>
                  <w:sz w:val="22"/>
                  <w:szCs w:val="22"/>
                </w:rPr>
                <w:delText> </w:delText>
              </w:r>
            </w:del>
          </w:p>
        </w:tc>
        <w:tc>
          <w:tcPr>
            <w:tcW w:w="1260" w:type="dxa"/>
            <w:tcBorders>
              <w:top w:val="nil"/>
              <w:left w:val="nil"/>
              <w:bottom w:val="single" w:sz="4" w:space="0" w:color="auto"/>
              <w:right w:val="single" w:sz="4" w:space="0" w:color="auto"/>
            </w:tcBorders>
            <w:shd w:val="clear" w:color="000000" w:fill="D9D9D9"/>
            <w:noWrap/>
            <w:vAlign w:val="bottom"/>
            <w:hideMark/>
          </w:tcPr>
          <w:p w14:paraId="5D69AB39" w14:textId="77777777" w:rsidR="00F67238" w:rsidRPr="00F67238" w:rsidDel="007B6918" w:rsidRDefault="00F67238" w:rsidP="00154F98">
            <w:pPr>
              <w:jc w:val="center"/>
              <w:rPr>
                <w:del w:id="1454" w:author="Perez Monforte, Sergio" w:date="2017-09-11T13:40:00Z"/>
                <w:rFonts w:ascii="Arial" w:hAnsi="Arial" w:cs="Arial"/>
                <w:b/>
                <w:bCs/>
                <w:sz w:val="22"/>
                <w:szCs w:val="22"/>
              </w:rPr>
            </w:pPr>
            <w:del w:id="1455" w:author="Perez Monforte, Sergio" w:date="2017-09-11T13:40:00Z">
              <w:r w:rsidRPr="00F67238" w:rsidDel="007B6918">
                <w:rPr>
                  <w:rFonts w:ascii="Arial" w:hAnsi="Arial" w:cs="Arial"/>
                  <w:b/>
                  <w:bCs/>
                  <w:sz w:val="22"/>
                  <w:szCs w:val="22"/>
                </w:rPr>
                <w:delText>$</w:delText>
              </w:r>
              <w:r w:rsidR="003C0377" w:rsidDel="007B6918">
                <w:rPr>
                  <w:rFonts w:ascii="Arial" w:hAnsi="Arial" w:cs="Arial"/>
                  <w:b/>
                  <w:bCs/>
                  <w:sz w:val="22"/>
                  <w:szCs w:val="22"/>
                </w:rPr>
                <w:delText>1,069,925</w:delText>
              </w:r>
              <w:r w:rsidRPr="00F67238" w:rsidDel="007B6918">
                <w:rPr>
                  <w:rFonts w:ascii="Arial" w:hAnsi="Arial" w:cs="Arial"/>
                  <w:b/>
                  <w:bCs/>
                  <w:sz w:val="22"/>
                  <w:szCs w:val="22"/>
                </w:rPr>
                <w:delText xml:space="preserve"> </w:delText>
              </w:r>
            </w:del>
          </w:p>
        </w:tc>
      </w:tr>
    </w:tbl>
    <w:p w14:paraId="5D69AB3B" w14:textId="77777777" w:rsidR="00F67238" w:rsidRPr="00F67238" w:rsidDel="007B6918" w:rsidRDefault="00F67238" w:rsidP="00F67238">
      <w:pPr>
        <w:pStyle w:val="ListParagraph"/>
        <w:jc w:val="both"/>
        <w:rPr>
          <w:del w:id="1456" w:author="Perez Monforte, Sergio" w:date="2017-09-11T13:40:00Z"/>
          <w:rFonts w:ascii="Arial" w:hAnsi="Arial" w:cs="Arial"/>
          <w:b/>
          <w:sz w:val="22"/>
          <w:szCs w:val="22"/>
        </w:rPr>
      </w:pPr>
    </w:p>
    <w:p w14:paraId="5D69AB3C"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1457" w:author="Perez Monforte, Sergio" w:date="2017-09-11T13:40:00Z"/>
          <w:rFonts w:ascii="Arial" w:hAnsi="Arial" w:cs="Arial"/>
          <w:b/>
          <w:sz w:val="22"/>
          <w:szCs w:val="22"/>
        </w:rPr>
      </w:pPr>
      <w:del w:id="1458" w:author="Perez Monforte, Sergio" w:date="2017-09-11T13:40:00Z">
        <w:r w:rsidRPr="00F67238" w:rsidDel="007B6918">
          <w:rPr>
            <w:rFonts w:ascii="Arial" w:hAnsi="Arial" w:cs="Arial"/>
            <w:b/>
            <w:sz w:val="22"/>
            <w:szCs w:val="22"/>
          </w:rPr>
          <w:delText xml:space="preserve">Timeline </w:delText>
        </w:r>
      </w:del>
    </w:p>
    <w:p w14:paraId="5D69AB3D" w14:textId="77777777" w:rsidR="00F67238" w:rsidDel="007B6918" w:rsidRDefault="00F67238" w:rsidP="00212F82">
      <w:pPr>
        <w:spacing w:before="120" w:after="120"/>
        <w:ind w:left="360"/>
        <w:jc w:val="both"/>
        <w:rPr>
          <w:del w:id="1459" w:author="Perez Monforte, Sergio" w:date="2017-09-11T13:40:00Z"/>
          <w:rFonts w:ascii="Arial" w:hAnsi="Arial" w:cs="Arial"/>
          <w:sz w:val="22"/>
          <w:szCs w:val="22"/>
          <w:lang w:val="en-US"/>
        </w:rPr>
      </w:pPr>
      <w:del w:id="1460" w:author="Perez Monforte, Sergio" w:date="2017-09-11T13:40:00Z">
        <w:r w:rsidRPr="00F67238" w:rsidDel="007B6918">
          <w:rPr>
            <w:rFonts w:ascii="Arial" w:hAnsi="Arial" w:cs="Arial"/>
            <w:sz w:val="22"/>
            <w:szCs w:val="22"/>
            <w:lang w:val="en-US"/>
          </w:rPr>
          <w:delText>Table 5 below presents the indicative timeline for the evaluation. The duration of the study, taking into account the two phases and the timing for the completion of infrastructure works, will be approximately three years. In 2017 baseline data collection will be conducted in all four neighborhoods and prior to the completion of infrastructure works in neighborhoods X and Y. In 2018 the first follow-up data collection will be done taking into account that infrastructure works in neighborhoods 3 and 4 should be completed by the end of 2018. To the extent that infrastructure works in neighborhoods 3 and 4 experience some delays data collection could be also postponed to allow more time for impacts to fully happen. Finally, in 2019 the second follow-up will be implemented on all four neighborhoods once all of them have implemented the different management models.</w:delText>
        </w:r>
      </w:del>
    </w:p>
    <w:p w14:paraId="5D69AB3E" w14:textId="77777777" w:rsidR="00F67238" w:rsidRPr="00F67238" w:rsidDel="007B6918" w:rsidRDefault="00F67238" w:rsidP="00F67238">
      <w:pPr>
        <w:ind w:left="360"/>
        <w:jc w:val="both"/>
        <w:rPr>
          <w:del w:id="1461" w:author="Perez Monforte, Sergio" w:date="2017-09-11T13:40:00Z"/>
          <w:rFonts w:ascii="Arial" w:hAnsi="Arial" w:cs="Arial"/>
          <w:sz w:val="22"/>
          <w:szCs w:val="22"/>
          <w:lang w:val="en-US"/>
        </w:rPr>
      </w:pPr>
    </w:p>
    <w:p w14:paraId="5D69AB3F" w14:textId="77777777" w:rsidR="00F67238" w:rsidRPr="00F67238" w:rsidDel="007B6918" w:rsidRDefault="00F67238" w:rsidP="00212F82">
      <w:pPr>
        <w:jc w:val="center"/>
        <w:rPr>
          <w:del w:id="1462" w:author="Perez Monforte, Sergio" w:date="2017-09-11T13:40:00Z"/>
          <w:rFonts w:ascii="Arial" w:hAnsi="Arial" w:cs="Arial"/>
          <w:b/>
          <w:sz w:val="22"/>
          <w:szCs w:val="22"/>
        </w:rPr>
      </w:pPr>
      <w:del w:id="1463" w:author="Perez Monforte, Sergio" w:date="2017-09-11T13:40:00Z">
        <w:r w:rsidRPr="00F67238" w:rsidDel="007B6918">
          <w:rPr>
            <w:rFonts w:ascii="Arial" w:hAnsi="Arial" w:cs="Arial"/>
            <w:b/>
            <w:sz w:val="22"/>
            <w:szCs w:val="22"/>
          </w:rPr>
          <w:delText>Table 5. Indicative timeline</w:delText>
        </w:r>
      </w:del>
    </w:p>
    <w:tbl>
      <w:tblPr>
        <w:tblW w:w="9068" w:type="dxa"/>
        <w:jc w:val="center"/>
        <w:tblLook w:val="04A0" w:firstRow="1" w:lastRow="0" w:firstColumn="1" w:lastColumn="0" w:noHBand="0" w:noVBand="1"/>
      </w:tblPr>
      <w:tblGrid>
        <w:gridCol w:w="3420"/>
        <w:gridCol w:w="275"/>
        <w:gridCol w:w="333"/>
        <w:gridCol w:w="397"/>
        <w:gridCol w:w="422"/>
        <w:gridCol w:w="275"/>
        <w:gridCol w:w="333"/>
        <w:gridCol w:w="397"/>
        <w:gridCol w:w="422"/>
        <w:gridCol w:w="275"/>
        <w:gridCol w:w="333"/>
        <w:gridCol w:w="397"/>
        <w:gridCol w:w="422"/>
        <w:gridCol w:w="275"/>
        <w:gridCol w:w="333"/>
        <w:gridCol w:w="397"/>
        <w:gridCol w:w="422"/>
      </w:tblGrid>
      <w:tr w:rsidR="00F67238" w:rsidRPr="00F67238" w:rsidDel="007B6918" w14:paraId="5D69AB45" w14:textId="77777777" w:rsidTr="00154F98">
        <w:trPr>
          <w:trHeight w:val="288"/>
          <w:jc w:val="center"/>
          <w:del w:id="1464" w:author="Perez Monforte, Sergio" w:date="2017-09-11T13:40:00Z"/>
        </w:trPr>
        <w:tc>
          <w:tcPr>
            <w:tcW w:w="34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D69AB40" w14:textId="77777777" w:rsidR="00F67238" w:rsidRPr="00F67238" w:rsidDel="007B6918" w:rsidRDefault="00F67238" w:rsidP="00154F98">
            <w:pPr>
              <w:jc w:val="center"/>
              <w:rPr>
                <w:del w:id="1465" w:author="Perez Monforte, Sergio" w:date="2017-09-11T13:40:00Z"/>
                <w:rFonts w:ascii="Arial" w:hAnsi="Arial" w:cs="Arial"/>
                <w:b/>
                <w:bCs/>
                <w:sz w:val="22"/>
                <w:szCs w:val="22"/>
              </w:rPr>
            </w:pPr>
            <w:del w:id="1466" w:author="Perez Monforte, Sergio" w:date="2017-09-11T13:40:00Z">
              <w:r w:rsidRPr="00F67238" w:rsidDel="007B6918">
                <w:rPr>
                  <w:rFonts w:ascii="Arial" w:hAnsi="Arial" w:cs="Arial"/>
                  <w:b/>
                  <w:bCs/>
                  <w:sz w:val="22"/>
                  <w:szCs w:val="22"/>
                </w:rPr>
                <w:delText>Activities</w:delText>
              </w:r>
            </w:del>
          </w:p>
        </w:tc>
        <w:tc>
          <w:tcPr>
            <w:tcW w:w="1412"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5D69AB41" w14:textId="77777777" w:rsidR="00F67238" w:rsidRPr="00F67238" w:rsidDel="007B6918" w:rsidRDefault="00F67238" w:rsidP="00154F98">
            <w:pPr>
              <w:jc w:val="center"/>
              <w:rPr>
                <w:del w:id="1467" w:author="Perez Monforte, Sergio" w:date="2017-09-11T13:40:00Z"/>
                <w:rFonts w:ascii="Arial" w:hAnsi="Arial" w:cs="Arial"/>
                <w:b/>
                <w:bCs/>
                <w:sz w:val="22"/>
                <w:szCs w:val="22"/>
              </w:rPr>
            </w:pPr>
            <w:del w:id="1468" w:author="Perez Monforte, Sergio" w:date="2017-09-11T13:40:00Z">
              <w:r w:rsidRPr="00F67238" w:rsidDel="007B6918">
                <w:rPr>
                  <w:rFonts w:ascii="Arial" w:hAnsi="Arial" w:cs="Arial"/>
                  <w:b/>
                  <w:bCs/>
                  <w:sz w:val="22"/>
                  <w:szCs w:val="22"/>
                </w:rPr>
                <w:delText>2017</w:delText>
              </w:r>
            </w:del>
          </w:p>
        </w:tc>
        <w:tc>
          <w:tcPr>
            <w:tcW w:w="1412"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5D69AB42" w14:textId="77777777" w:rsidR="00F67238" w:rsidRPr="00F67238" w:rsidDel="007B6918" w:rsidRDefault="00F67238" w:rsidP="00154F98">
            <w:pPr>
              <w:jc w:val="center"/>
              <w:rPr>
                <w:del w:id="1469" w:author="Perez Monforte, Sergio" w:date="2017-09-11T13:40:00Z"/>
                <w:rFonts w:ascii="Arial" w:hAnsi="Arial" w:cs="Arial"/>
                <w:b/>
                <w:bCs/>
                <w:sz w:val="22"/>
                <w:szCs w:val="22"/>
              </w:rPr>
            </w:pPr>
            <w:del w:id="1470" w:author="Perez Monforte, Sergio" w:date="2017-09-11T13:40:00Z">
              <w:r w:rsidRPr="00F67238" w:rsidDel="007B6918">
                <w:rPr>
                  <w:rFonts w:ascii="Arial" w:hAnsi="Arial" w:cs="Arial"/>
                  <w:b/>
                  <w:bCs/>
                  <w:sz w:val="22"/>
                  <w:szCs w:val="22"/>
                </w:rPr>
                <w:delText>2018</w:delText>
              </w:r>
            </w:del>
          </w:p>
        </w:tc>
        <w:tc>
          <w:tcPr>
            <w:tcW w:w="1412"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5D69AB43" w14:textId="77777777" w:rsidR="00F67238" w:rsidRPr="00F67238" w:rsidDel="007B6918" w:rsidRDefault="00F67238" w:rsidP="00154F98">
            <w:pPr>
              <w:jc w:val="center"/>
              <w:rPr>
                <w:del w:id="1471" w:author="Perez Monforte, Sergio" w:date="2017-09-11T13:40:00Z"/>
                <w:rFonts w:ascii="Arial" w:hAnsi="Arial" w:cs="Arial"/>
                <w:b/>
                <w:bCs/>
                <w:sz w:val="22"/>
                <w:szCs w:val="22"/>
              </w:rPr>
            </w:pPr>
            <w:del w:id="1472" w:author="Perez Monforte, Sergio" w:date="2017-09-11T13:40:00Z">
              <w:r w:rsidRPr="00F67238" w:rsidDel="007B6918">
                <w:rPr>
                  <w:rFonts w:ascii="Arial" w:hAnsi="Arial" w:cs="Arial"/>
                  <w:b/>
                  <w:bCs/>
                  <w:sz w:val="22"/>
                  <w:szCs w:val="22"/>
                </w:rPr>
                <w:delText>2019</w:delText>
              </w:r>
            </w:del>
          </w:p>
        </w:tc>
        <w:tc>
          <w:tcPr>
            <w:tcW w:w="1412"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5D69AB44" w14:textId="77777777" w:rsidR="00F67238" w:rsidRPr="00F67238" w:rsidDel="007B6918" w:rsidRDefault="00F67238" w:rsidP="00154F98">
            <w:pPr>
              <w:jc w:val="center"/>
              <w:rPr>
                <w:del w:id="1473" w:author="Perez Monforte, Sergio" w:date="2017-09-11T13:40:00Z"/>
                <w:rFonts w:ascii="Arial" w:hAnsi="Arial" w:cs="Arial"/>
                <w:b/>
                <w:bCs/>
                <w:sz w:val="22"/>
                <w:szCs w:val="22"/>
              </w:rPr>
            </w:pPr>
            <w:del w:id="1474" w:author="Perez Monforte, Sergio" w:date="2017-09-11T13:40:00Z">
              <w:r w:rsidRPr="00F67238" w:rsidDel="007B6918">
                <w:rPr>
                  <w:rFonts w:ascii="Arial" w:hAnsi="Arial" w:cs="Arial"/>
                  <w:b/>
                  <w:bCs/>
                  <w:sz w:val="22"/>
                  <w:szCs w:val="22"/>
                </w:rPr>
                <w:delText>2020</w:delText>
              </w:r>
            </w:del>
          </w:p>
        </w:tc>
      </w:tr>
      <w:tr w:rsidR="00F67238" w:rsidRPr="00F67238" w:rsidDel="007B6918" w14:paraId="5D69AB57" w14:textId="77777777" w:rsidTr="00154F98">
        <w:trPr>
          <w:trHeight w:val="300"/>
          <w:jc w:val="center"/>
          <w:del w:id="1475" w:author="Perez Monforte, Sergio" w:date="2017-09-11T13:40:00Z"/>
        </w:trPr>
        <w:tc>
          <w:tcPr>
            <w:tcW w:w="3420" w:type="dxa"/>
            <w:vMerge/>
            <w:tcBorders>
              <w:top w:val="single" w:sz="8" w:space="0" w:color="auto"/>
              <w:left w:val="single" w:sz="8" w:space="0" w:color="auto"/>
              <w:bottom w:val="single" w:sz="8" w:space="0" w:color="000000"/>
              <w:right w:val="single" w:sz="8" w:space="0" w:color="auto"/>
            </w:tcBorders>
            <w:vAlign w:val="center"/>
            <w:hideMark/>
          </w:tcPr>
          <w:p w14:paraId="5D69AB46" w14:textId="77777777" w:rsidR="00F67238" w:rsidRPr="00F67238" w:rsidDel="007B6918" w:rsidRDefault="00F67238" w:rsidP="00154F98">
            <w:pPr>
              <w:rPr>
                <w:del w:id="1476" w:author="Perez Monforte, Sergio" w:date="2017-09-11T13:40:00Z"/>
                <w:rFonts w:ascii="Arial" w:hAnsi="Arial" w:cs="Arial"/>
                <w:b/>
                <w:bCs/>
                <w:sz w:val="22"/>
                <w:szCs w:val="22"/>
              </w:rPr>
            </w:pPr>
          </w:p>
        </w:tc>
        <w:tc>
          <w:tcPr>
            <w:tcW w:w="270" w:type="dxa"/>
            <w:tcBorders>
              <w:top w:val="nil"/>
              <w:left w:val="nil"/>
              <w:bottom w:val="single" w:sz="8" w:space="0" w:color="auto"/>
              <w:right w:val="single" w:sz="4" w:space="0" w:color="auto"/>
            </w:tcBorders>
            <w:shd w:val="clear" w:color="auto" w:fill="auto"/>
            <w:noWrap/>
            <w:vAlign w:val="bottom"/>
            <w:hideMark/>
          </w:tcPr>
          <w:p w14:paraId="5D69AB47" w14:textId="77777777" w:rsidR="00F67238" w:rsidRPr="00F67238" w:rsidDel="007B6918" w:rsidRDefault="00F67238" w:rsidP="00154F98">
            <w:pPr>
              <w:rPr>
                <w:del w:id="1477" w:author="Perez Monforte, Sergio" w:date="2017-09-11T13:40:00Z"/>
                <w:rFonts w:ascii="Arial" w:hAnsi="Arial" w:cs="Arial"/>
                <w:b/>
                <w:bCs/>
                <w:sz w:val="22"/>
                <w:szCs w:val="22"/>
              </w:rPr>
            </w:pPr>
            <w:del w:id="1478" w:author="Perez Monforte, Sergio" w:date="2017-09-11T13:40:00Z">
              <w:r w:rsidRPr="00F67238" w:rsidDel="007B6918">
                <w:rPr>
                  <w:rFonts w:ascii="Arial" w:hAnsi="Arial" w:cs="Arial"/>
                  <w:b/>
                  <w:bCs/>
                  <w:sz w:val="22"/>
                  <w:szCs w:val="22"/>
                </w:rPr>
                <w:delText>I</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B48" w14:textId="77777777" w:rsidR="00F67238" w:rsidRPr="00F67238" w:rsidDel="007B6918" w:rsidRDefault="00F67238" w:rsidP="00154F98">
            <w:pPr>
              <w:rPr>
                <w:del w:id="1479" w:author="Perez Monforte, Sergio" w:date="2017-09-11T13:40:00Z"/>
                <w:rFonts w:ascii="Arial" w:hAnsi="Arial" w:cs="Arial"/>
                <w:b/>
                <w:bCs/>
                <w:sz w:val="22"/>
                <w:szCs w:val="22"/>
              </w:rPr>
            </w:pPr>
            <w:del w:id="1480" w:author="Perez Monforte, Sergio" w:date="2017-09-11T13:40:00Z">
              <w:r w:rsidRPr="00F67238" w:rsidDel="007B6918">
                <w:rPr>
                  <w:rFonts w:ascii="Arial" w:hAnsi="Arial" w:cs="Arial"/>
                  <w:b/>
                  <w:bCs/>
                  <w:sz w:val="22"/>
                  <w:szCs w:val="22"/>
                </w:rPr>
                <w:delText>II</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B49" w14:textId="77777777" w:rsidR="00F67238" w:rsidRPr="00F67238" w:rsidDel="007B6918" w:rsidRDefault="00F67238" w:rsidP="00154F98">
            <w:pPr>
              <w:rPr>
                <w:del w:id="1481" w:author="Perez Monforte, Sergio" w:date="2017-09-11T13:40:00Z"/>
                <w:rFonts w:ascii="Arial" w:hAnsi="Arial" w:cs="Arial"/>
                <w:b/>
                <w:bCs/>
                <w:sz w:val="22"/>
                <w:szCs w:val="22"/>
              </w:rPr>
            </w:pPr>
            <w:del w:id="1482" w:author="Perez Monforte, Sergio" w:date="2017-09-11T13:40:00Z">
              <w:r w:rsidRPr="00F67238" w:rsidDel="007B6918">
                <w:rPr>
                  <w:rFonts w:ascii="Arial" w:hAnsi="Arial" w:cs="Arial"/>
                  <w:b/>
                  <w:bCs/>
                  <w:sz w:val="22"/>
                  <w:szCs w:val="22"/>
                </w:rPr>
                <w:delText>III</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B4A" w14:textId="77777777" w:rsidR="00F67238" w:rsidRPr="00F67238" w:rsidDel="007B6918" w:rsidRDefault="00F67238" w:rsidP="00154F98">
            <w:pPr>
              <w:rPr>
                <w:del w:id="1483" w:author="Perez Monforte, Sergio" w:date="2017-09-11T13:40:00Z"/>
                <w:rFonts w:ascii="Arial" w:hAnsi="Arial" w:cs="Arial"/>
                <w:b/>
                <w:bCs/>
                <w:sz w:val="22"/>
                <w:szCs w:val="22"/>
              </w:rPr>
            </w:pPr>
            <w:del w:id="1484" w:author="Perez Monforte, Sergio" w:date="2017-09-11T13:40:00Z">
              <w:r w:rsidRPr="00F67238" w:rsidDel="007B6918">
                <w:rPr>
                  <w:rFonts w:ascii="Arial" w:hAnsi="Arial" w:cs="Arial"/>
                  <w:b/>
                  <w:bCs/>
                  <w:sz w:val="22"/>
                  <w:szCs w:val="22"/>
                </w:rPr>
                <w:delText>IV</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B4B" w14:textId="77777777" w:rsidR="00F67238" w:rsidRPr="00F67238" w:rsidDel="007B6918" w:rsidRDefault="00F67238" w:rsidP="00154F98">
            <w:pPr>
              <w:rPr>
                <w:del w:id="1485" w:author="Perez Monforte, Sergio" w:date="2017-09-11T13:40:00Z"/>
                <w:rFonts w:ascii="Arial" w:hAnsi="Arial" w:cs="Arial"/>
                <w:b/>
                <w:bCs/>
                <w:sz w:val="22"/>
                <w:szCs w:val="22"/>
              </w:rPr>
            </w:pPr>
            <w:del w:id="1486" w:author="Perez Monforte, Sergio" w:date="2017-09-11T13:40:00Z">
              <w:r w:rsidRPr="00F67238" w:rsidDel="007B6918">
                <w:rPr>
                  <w:rFonts w:ascii="Arial" w:hAnsi="Arial" w:cs="Arial"/>
                  <w:b/>
                  <w:bCs/>
                  <w:sz w:val="22"/>
                  <w:szCs w:val="22"/>
                </w:rPr>
                <w:delText>I</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B4C" w14:textId="77777777" w:rsidR="00F67238" w:rsidRPr="00F67238" w:rsidDel="007B6918" w:rsidRDefault="00F67238" w:rsidP="00154F98">
            <w:pPr>
              <w:rPr>
                <w:del w:id="1487" w:author="Perez Monforte, Sergio" w:date="2017-09-11T13:40:00Z"/>
                <w:rFonts w:ascii="Arial" w:hAnsi="Arial" w:cs="Arial"/>
                <w:b/>
                <w:bCs/>
                <w:sz w:val="22"/>
                <w:szCs w:val="22"/>
              </w:rPr>
            </w:pPr>
            <w:del w:id="1488" w:author="Perez Monforte, Sergio" w:date="2017-09-11T13:40:00Z">
              <w:r w:rsidRPr="00F67238" w:rsidDel="007B6918">
                <w:rPr>
                  <w:rFonts w:ascii="Arial" w:hAnsi="Arial" w:cs="Arial"/>
                  <w:b/>
                  <w:bCs/>
                  <w:sz w:val="22"/>
                  <w:szCs w:val="22"/>
                </w:rPr>
                <w:delText>II</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B4D" w14:textId="77777777" w:rsidR="00F67238" w:rsidRPr="00F67238" w:rsidDel="007B6918" w:rsidRDefault="00F67238" w:rsidP="00154F98">
            <w:pPr>
              <w:rPr>
                <w:del w:id="1489" w:author="Perez Monforte, Sergio" w:date="2017-09-11T13:40:00Z"/>
                <w:rFonts w:ascii="Arial" w:hAnsi="Arial" w:cs="Arial"/>
                <w:b/>
                <w:bCs/>
                <w:sz w:val="22"/>
                <w:szCs w:val="22"/>
              </w:rPr>
            </w:pPr>
            <w:del w:id="1490" w:author="Perez Monforte, Sergio" w:date="2017-09-11T13:40:00Z">
              <w:r w:rsidRPr="00F67238" w:rsidDel="007B6918">
                <w:rPr>
                  <w:rFonts w:ascii="Arial" w:hAnsi="Arial" w:cs="Arial"/>
                  <w:b/>
                  <w:bCs/>
                  <w:sz w:val="22"/>
                  <w:szCs w:val="22"/>
                </w:rPr>
                <w:delText>III</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B4E" w14:textId="77777777" w:rsidR="00F67238" w:rsidRPr="00F67238" w:rsidDel="007B6918" w:rsidRDefault="00F67238" w:rsidP="00154F98">
            <w:pPr>
              <w:rPr>
                <w:del w:id="1491" w:author="Perez Monforte, Sergio" w:date="2017-09-11T13:40:00Z"/>
                <w:rFonts w:ascii="Arial" w:hAnsi="Arial" w:cs="Arial"/>
                <w:b/>
                <w:bCs/>
                <w:sz w:val="22"/>
                <w:szCs w:val="22"/>
              </w:rPr>
            </w:pPr>
            <w:del w:id="1492" w:author="Perez Monforte, Sergio" w:date="2017-09-11T13:40:00Z">
              <w:r w:rsidRPr="00F67238" w:rsidDel="007B6918">
                <w:rPr>
                  <w:rFonts w:ascii="Arial" w:hAnsi="Arial" w:cs="Arial"/>
                  <w:b/>
                  <w:bCs/>
                  <w:sz w:val="22"/>
                  <w:szCs w:val="22"/>
                </w:rPr>
                <w:delText>IV</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B4F" w14:textId="77777777" w:rsidR="00F67238" w:rsidRPr="00F67238" w:rsidDel="007B6918" w:rsidRDefault="00F67238" w:rsidP="00154F98">
            <w:pPr>
              <w:rPr>
                <w:del w:id="1493" w:author="Perez Monforte, Sergio" w:date="2017-09-11T13:40:00Z"/>
                <w:rFonts w:ascii="Arial" w:hAnsi="Arial" w:cs="Arial"/>
                <w:b/>
                <w:bCs/>
                <w:sz w:val="22"/>
                <w:szCs w:val="22"/>
              </w:rPr>
            </w:pPr>
            <w:del w:id="1494" w:author="Perez Monforte, Sergio" w:date="2017-09-11T13:40:00Z">
              <w:r w:rsidRPr="00F67238" w:rsidDel="007B6918">
                <w:rPr>
                  <w:rFonts w:ascii="Arial" w:hAnsi="Arial" w:cs="Arial"/>
                  <w:b/>
                  <w:bCs/>
                  <w:sz w:val="22"/>
                  <w:szCs w:val="22"/>
                </w:rPr>
                <w:delText>I</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B50" w14:textId="77777777" w:rsidR="00F67238" w:rsidRPr="00F67238" w:rsidDel="007B6918" w:rsidRDefault="00F67238" w:rsidP="00154F98">
            <w:pPr>
              <w:rPr>
                <w:del w:id="1495" w:author="Perez Monforte, Sergio" w:date="2017-09-11T13:40:00Z"/>
                <w:rFonts w:ascii="Arial" w:hAnsi="Arial" w:cs="Arial"/>
                <w:b/>
                <w:bCs/>
                <w:sz w:val="22"/>
                <w:szCs w:val="22"/>
              </w:rPr>
            </w:pPr>
            <w:del w:id="1496" w:author="Perez Monforte, Sergio" w:date="2017-09-11T13:40:00Z">
              <w:r w:rsidRPr="00F67238" w:rsidDel="007B6918">
                <w:rPr>
                  <w:rFonts w:ascii="Arial" w:hAnsi="Arial" w:cs="Arial"/>
                  <w:b/>
                  <w:bCs/>
                  <w:sz w:val="22"/>
                  <w:szCs w:val="22"/>
                </w:rPr>
                <w:delText>II</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B51" w14:textId="77777777" w:rsidR="00F67238" w:rsidRPr="00F67238" w:rsidDel="007B6918" w:rsidRDefault="00F67238" w:rsidP="00154F98">
            <w:pPr>
              <w:rPr>
                <w:del w:id="1497" w:author="Perez Monforte, Sergio" w:date="2017-09-11T13:40:00Z"/>
                <w:rFonts w:ascii="Arial" w:hAnsi="Arial" w:cs="Arial"/>
                <w:b/>
                <w:bCs/>
                <w:sz w:val="22"/>
                <w:szCs w:val="22"/>
              </w:rPr>
            </w:pPr>
            <w:del w:id="1498" w:author="Perez Monforte, Sergio" w:date="2017-09-11T13:40:00Z">
              <w:r w:rsidRPr="00F67238" w:rsidDel="007B6918">
                <w:rPr>
                  <w:rFonts w:ascii="Arial" w:hAnsi="Arial" w:cs="Arial"/>
                  <w:b/>
                  <w:bCs/>
                  <w:sz w:val="22"/>
                  <w:szCs w:val="22"/>
                </w:rPr>
                <w:delText>III</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B52" w14:textId="77777777" w:rsidR="00F67238" w:rsidRPr="00F67238" w:rsidDel="007B6918" w:rsidRDefault="00F67238" w:rsidP="00154F98">
            <w:pPr>
              <w:rPr>
                <w:del w:id="1499" w:author="Perez Monforte, Sergio" w:date="2017-09-11T13:40:00Z"/>
                <w:rFonts w:ascii="Arial" w:hAnsi="Arial" w:cs="Arial"/>
                <w:b/>
                <w:bCs/>
                <w:sz w:val="22"/>
                <w:szCs w:val="22"/>
              </w:rPr>
            </w:pPr>
            <w:del w:id="1500" w:author="Perez Monforte, Sergio" w:date="2017-09-11T13:40:00Z">
              <w:r w:rsidRPr="00F67238" w:rsidDel="007B6918">
                <w:rPr>
                  <w:rFonts w:ascii="Arial" w:hAnsi="Arial" w:cs="Arial"/>
                  <w:b/>
                  <w:bCs/>
                  <w:sz w:val="22"/>
                  <w:szCs w:val="22"/>
                </w:rPr>
                <w:delText>IV</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B53" w14:textId="77777777" w:rsidR="00F67238" w:rsidRPr="00F67238" w:rsidDel="007B6918" w:rsidRDefault="00F67238" w:rsidP="00154F98">
            <w:pPr>
              <w:rPr>
                <w:del w:id="1501" w:author="Perez Monforte, Sergio" w:date="2017-09-11T13:40:00Z"/>
                <w:rFonts w:ascii="Arial" w:hAnsi="Arial" w:cs="Arial"/>
                <w:b/>
                <w:bCs/>
                <w:sz w:val="22"/>
                <w:szCs w:val="22"/>
              </w:rPr>
            </w:pPr>
            <w:del w:id="1502" w:author="Perez Monforte, Sergio" w:date="2017-09-11T13:40:00Z">
              <w:r w:rsidRPr="00F67238" w:rsidDel="007B6918">
                <w:rPr>
                  <w:rFonts w:ascii="Arial" w:hAnsi="Arial" w:cs="Arial"/>
                  <w:b/>
                  <w:bCs/>
                  <w:sz w:val="22"/>
                  <w:szCs w:val="22"/>
                </w:rPr>
                <w:delText>I</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B54" w14:textId="77777777" w:rsidR="00F67238" w:rsidRPr="00F67238" w:rsidDel="007B6918" w:rsidRDefault="00F67238" w:rsidP="00154F98">
            <w:pPr>
              <w:rPr>
                <w:del w:id="1503" w:author="Perez Monforte, Sergio" w:date="2017-09-11T13:40:00Z"/>
                <w:rFonts w:ascii="Arial" w:hAnsi="Arial" w:cs="Arial"/>
                <w:b/>
                <w:bCs/>
                <w:sz w:val="22"/>
                <w:szCs w:val="22"/>
              </w:rPr>
            </w:pPr>
            <w:del w:id="1504" w:author="Perez Monforte, Sergio" w:date="2017-09-11T13:40:00Z">
              <w:r w:rsidRPr="00F67238" w:rsidDel="007B6918">
                <w:rPr>
                  <w:rFonts w:ascii="Arial" w:hAnsi="Arial" w:cs="Arial"/>
                  <w:b/>
                  <w:bCs/>
                  <w:sz w:val="22"/>
                  <w:szCs w:val="22"/>
                </w:rPr>
                <w:delText>II</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B55" w14:textId="77777777" w:rsidR="00F67238" w:rsidRPr="00F67238" w:rsidDel="007B6918" w:rsidRDefault="00F67238" w:rsidP="00154F98">
            <w:pPr>
              <w:rPr>
                <w:del w:id="1505" w:author="Perez Monforte, Sergio" w:date="2017-09-11T13:40:00Z"/>
                <w:rFonts w:ascii="Arial" w:hAnsi="Arial" w:cs="Arial"/>
                <w:b/>
                <w:bCs/>
                <w:sz w:val="22"/>
                <w:szCs w:val="22"/>
              </w:rPr>
            </w:pPr>
            <w:del w:id="1506" w:author="Perez Monforte, Sergio" w:date="2017-09-11T13:40:00Z">
              <w:r w:rsidRPr="00F67238" w:rsidDel="007B6918">
                <w:rPr>
                  <w:rFonts w:ascii="Arial" w:hAnsi="Arial" w:cs="Arial"/>
                  <w:b/>
                  <w:bCs/>
                  <w:sz w:val="22"/>
                  <w:szCs w:val="22"/>
                </w:rPr>
                <w:delText>III</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B56" w14:textId="77777777" w:rsidR="00F67238" w:rsidRPr="00F67238" w:rsidDel="007B6918" w:rsidRDefault="00F67238" w:rsidP="00154F98">
            <w:pPr>
              <w:rPr>
                <w:del w:id="1507" w:author="Perez Monforte, Sergio" w:date="2017-09-11T13:40:00Z"/>
                <w:rFonts w:ascii="Arial" w:hAnsi="Arial" w:cs="Arial"/>
                <w:b/>
                <w:bCs/>
                <w:sz w:val="22"/>
                <w:szCs w:val="22"/>
              </w:rPr>
            </w:pPr>
            <w:del w:id="1508" w:author="Perez Monforte, Sergio" w:date="2017-09-11T13:40:00Z">
              <w:r w:rsidRPr="00F67238" w:rsidDel="007B6918">
                <w:rPr>
                  <w:rFonts w:ascii="Arial" w:hAnsi="Arial" w:cs="Arial"/>
                  <w:b/>
                  <w:bCs/>
                  <w:sz w:val="22"/>
                  <w:szCs w:val="22"/>
                </w:rPr>
                <w:delText>IV</w:delText>
              </w:r>
            </w:del>
          </w:p>
        </w:tc>
      </w:tr>
      <w:tr w:rsidR="00F67238" w:rsidRPr="00F67238" w:rsidDel="007B6918" w14:paraId="5D69AB69" w14:textId="77777777" w:rsidTr="00154F98">
        <w:trPr>
          <w:trHeight w:val="288"/>
          <w:jc w:val="center"/>
          <w:del w:id="150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58" w14:textId="77777777" w:rsidR="00F67238" w:rsidRPr="00F67238" w:rsidDel="007B6918" w:rsidRDefault="00F67238" w:rsidP="00154F98">
            <w:pPr>
              <w:rPr>
                <w:del w:id="1510" w:author="Perez Monforte, Sergio" w:date="2017-09-11T13:40:00Z"/>
                <w:rFonts w:ascii="Arial" w:hAnsi="Arial" w:cs="Arial"/>
                <w:sz w:val="22"/>
                <w:szCs w:val="22"/>
              </w:rPr>
            </w:pPr>
            <w:del w:id="1511" w:author="Perez Monforte, Sergio" w:date="2017-09-11T13:40:00Z">
              <w:r w:rsidRPr="00F67238" w:rsidDel="007B6918">
                <w:rPr>
                  <w:rFonts w:ascii="Arial" w:hAnsi="Arial" w:cs="Arial"/>
                  <w:sz w:val="22"/>
                  <w:szCs w:val="22"/>
                </w:rPr>
                <w:delText>Complete evaluation design</w:delText>
              </w:r>
            </w:del>
          </w:p>
        </w:tc>
        <w:tc>
          <w:tcPr>
            <w:tcW w:w="270" w:type="dxa"/>
            <w:tcBorders>
              <w:top w:val="nil"/>
              <w:left w:val="nil"/>
              <w:bottom w:val="single" w:sz="4" w:space="0" w:color="auto"/>
              <w:right w:val="single" w:sz="4" w:space="0" w:color="auto"/>
            </w:tcBorders>
            <w:shd w:val="clear" w:color="000000" w:fill="808080"/>
            <w:noWrap/>
            <w:vAlign w:val="bottom"/>
            <w:hideMark/>
          </w:tcPr>
          <w:p w14:paraId="5D69AB59" w14:textId="77777777" w:rsidR="00F67238" w:rsidRPr="00F67238" w:rsidDel="007B6918" w:rsidRDefault="00F67238" w:rsidP="00154F98">
            <w:pPr>
              <w:rPr>
                <w:del w:id="1512" w:author="Perez Monforte, Sergio" w:date="2017-09-11T13:40:00Z"/>
                <w:rFonts w:ascii="Arial" w:hAnsi="Arial" w:cs="Arial"/>
                <w:sz w:val="22"/>
                <w:szCs w:val="22"/>
              </w:rPr>
            </w:pPr>
            <w:del w:id="151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5A" w14:textId="77777777" w:rsidR="00F67238" w:rsidRPr="00F67238" w:rsidDel="007B6918" w:rsidRDefault="00F67238" w:rsidP="00154F98">
            <w:pPr>
              <w:rPr>
                <w:del w:id="1514" w:author="Perez Monforte, Sergio" w:date="2017-09-11T13:40:00Z"/>
                <w:rFonts w:ascii="Arial" w:hAnsi="Arial" w:cs="Arial"/>
                <w:sz w:val="22"/>
                <w:szCs w:val="22"/>
              </w:rPr>
            </w:pPr>
            <w:del w:id="151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5B" w14:textId="77777777" w:rsidR="00F67238" w:rsidRPr="00F67238" w:rsidDel="007B6918" w:rsidRDefault="00F67238" w:rsidP="00154F98">
            <w:pPr>
              <w:rPr>
                <w:del w:id="1516" w:author="Perez Monforte, Sergio" w:date="2017-09-11T13:40:00Z"/>
                <w:rFonts w:ascii="Arial" w:hAnsi="Arial" w:cs="Arial"/>
                <w:sz w:val="22"/>
                <w:szCs w:val="22"/>
              </w:rPr>
            </w:pPr>
            <w:del w:id="151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5C" w14:textId="77777777" w:rsidR="00F67238" w:rsidRPr="00F67238" w:rsidDel="007B6918" w:rsidRDefault="00F67238" w:rsidP="00154F98">
            <w:pPr>
              <w:rPr>
                <w:del w:id="1518" w:author="Perez Monforte, Sergio" w:date="2017-09-11T13:40:00Z"/>
                <w:rFonts w:ascii="Arial" w:hAnsi="Arial" w:cs="Arial"/>
                <w:sz w:val="22"/>
                <w:szCs w:val="22"/>
              </w:rPr>
            </w:pPr>
            <w:del w:id="151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5D" w14:textId="77777777" w:rsidR="00F67238" w:rsidRPr="00F67238" w:rsidDel="007B6918" w:rsidRDefault="00F67238" w:rsidP="00154F98">
            <w:pPr>
              <w:rPr>
                <w:del w:id="1520" w:author="Perez Monforte, Sergio" w:date="2017-09-11T13:40:00Z"/>
                <w:rFonts w:ascii="Arial" w:hAnsi="Arial" w:cs="Arial"/>
                <w:sz w:val="22"/>
                <w:szCs w:val="22"/>
              </w:rPr>
            </w:pPr>
            <w:del w:id="152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5E" w14:textId="77777777" w:rsidR="00F67238" w:rsidRPr="00F67238" w:rsidDel="007B6918" w:rsidRDefault="00F67238" w:rsidP="00154F98">
            <w:pPr>
              <w:rPr>
                <w:del w:id="1522" w:author="Perez Monforte, Sergio" w:date="2017-09-11T13:40:00Z"/>
                <w:rFonts w:ascii="Arial" w:hAnsi="Arial" w:cs="Arial"/>
                <w:sz w:val="22"/>
                <w:szCs w:val="22"/>
              </w:rPr>
            </w:pPr>
            <w:del w:id="152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5F" w14:textId="77777777" w:rsidR="00F67238" w:rsidRPr="00F67238" w:rsidDel="007B6918" w:rsidRDefault="00F67238" w:rsidP="00154F98">
            <w:pPr>
              <w:rPr>
                <w:del w:id="1524" w:author="Perez Monforte, Sergio" w:date="2017-09-11T13:40:00Z"/>
                <w:rFonts w:ascii="Arial" w:hAnsi="Arial" w:cs="Arial"/>
                <w:sz w:val="22"/>
                <w:szCs w:val="22"/>
              </w:rPr>
            </w:pPr>
            <w:del w:id="152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60" w14:textId="77777777" w:rsidR="00F67238" w:rsidRPr="00F67238" w:rsidDel="007B6918" w:rsidRDefault="00F67238" w:rsidP="00154F98">
            <w:pPr>
              <w:rPr>
                <w:del w:id="1526" w:author="Perez Monforte, Sergio" w:date="2017-09-11T13:40:00Z"/>
                <w:rFonts w:ascii="Arial" w:hAnsi="Arial" w:cs="Arial"/>
                <w:sz w:val="22"/>
                <w:szCs w:val="22"/>
              </w:rPr>
            </w:pPr>
            <w:del w:id="152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61" w14:textId="77777777" w:rsidR="00F67238" w:rsidRPr="00F67238" w:rsidDel="007B6918" w:rsidRDefault="00F67238" w:rsidP="00154F98">
            <w:pPr>
              <w:rPr>
                <w:del w:id="1528" w:author="Perez Monforte, Sergio" w:date="2017-09-11T13:40:00Z"/>
                <w:rFonts w:ascii="Arial" w:hAnsi="Arial" w:cs="Arial"/>
                <w:sz w:val="22"/>
                <w:szCs w:val="22"/>
              </w:rPr>
            </w:pPr>
            <w:del w:id="152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62" w14:textId="77777777" w:rsidR="00F67238" w:rsidRPr="00F67238" w:rsidDel="007B6918" w:rsidRDefault="00F67238" w:rsidP="00154F98">
            <w:pPr>
              <w:rPr>
                <w:del w:id="1530" w:author="Perez Monforte, Sergio" w:date="2017-09-11T13:40:00Z"/>
                <w:rFonts w:ascii="Arial" w:hAnsi="Arial" w:cs="Arial"/>
                <w:sz w:val="22"/>
                <w:szCs w:val="22"/>
              </w:rPr>
            </w:pPr>
            <w:del w:id="153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63" w14:textId="77777777" w:rsidR="00F67238" w:rsidRPr="00F67238" w:rsidDel="007B6918" w:rsidRDefault="00F67238" w:rsidP="00154F98">
            <w:pPr>
              <w:rPr>
                <w:del w:id="1532" w:author="Perez Monforte, Sergio" w:date="2017-09-11T13:40:00Z"/>
                <w:rFonts w:ascii="Arial" w:hAnsi="Arial" w:cs="Arial"/>
                <w:sz w:val="22"/>
                <w:szCs w:val="22"/>
              </w:rPr>
            </w:pPr>
            <w:del w:id="153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64" w14:textId="77777777" w:rsidR="00F67238" w:rsidRPr="00F67238" w:rsidDel="007B6918" w:rsidRDefault="00F67238" w:rsidP="00154F98">
            <w:pPr>
              <w:rPr>
                <w:del w:id="1534" w:author="Perez Monforte, Sergio" w:date="2017-09-11T13:40:00Z"/>
                <w:rFonts w:ascii="Arial" w:hAnsi="Arial" w:cs="Arial"/>
                <w:sz w:val="22"/>
                <w:szCs w:val="22"/>
              </w:rPr>
            </w:pPr>
            <w:del w:id="153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65" w14:textId="77777777" w:rsidR="00F67238" w:rsidRPr="00F67238" w:rsidDel="007B6918" w:rsidRDefault="00F67238" w:rsidP="00154F98">
            <w:pPr>
              <w:rPr>
                <w:del w:id="1536" w:author="Perez Monforte, Sergio" w:date="2017-09-11T13:40:00Z"/>
                <w:rFonts w:ascii="Arial" w:hAnsi="Arial" w:cs="Arial"/>
                <w:sz w:val="22"/>
                <w:szCs w:val="22"/>
              </w:rPr>
            </w:pPr>
            <w:del w:id="153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66" w14:textId="77777777" w:rsidR="00F67238" w:rsidRPr="00F67238" w:rsidDel="007B6918" w:rsidRDefault="00F67238" w:rsidP="00154F98">
            <w:pPr>
              <w:rPr>
                <w:del w:id="1538" w:author="Perez Monforte, Sergio" w:date="2017-09-11T13:40:00Z"/>
                <w:rFonts w:ascii="Arial" w:hAnsi="Arial" w:cs="Arial"/>
                <w:sz w:val="22"/>
                <w:szCs w:val="22"/>
              </w:rPr>
            </w:pPr>
            <w:del w:id="153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67" w14:textId="77777777" w:rsidR="00F67238" w:rsidRPr="00F67238" w:rsidDel="007B6918" w:rsidRDefault="00F67238" w:rsidP="00154F98">
            <w:pPr>
              <w:rPr>
                <w:del w:id="1540" w:author="Perez Monforte, Sergio" w:date="2017-09-11T13:40:00Z"/>
                <w:rFonts w:ascii="Arial" w:hAnsi="Arial" w:cs="Arial"/>
                <w:sz w:val="22"/>
                <w:szCs w:val="22"/>
              </w:rPr>
            </w:pPr>
            <w:del w:id="154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68" w14:textId="77777777" w:rsidR="00F67238" w:rsidRPr="00F67238" w:rsidDel="007B6918" w:rsidRDefault="00F67238" w:rsidP="00154F98">
            <w:pPr>
              <w:rPr>
                <w:del w:id="1542" w:author="Perez Monforte, Sergio" w:date="2017-09-11T13:40:00Z"/>
                <w:rFonts w:ascii="Arial" w:hAnsi="Arial" w:cs="Arial"/>
                <w:sz w:val="22"/>
                <w:szCs w:val="22"/>
              </w:rPr>
            </w:pPr>
            <w:del w:id="1543" w:author="Perez Monforte, Sergio" w:date="2017-09-11T13:40:00Z">
              <w:r w:rsidRPr="00F67238" w:rsidDel="007B6918">
                <w:rPr>
                  <w:rFonts w:ascii="Arial" w:hAnsi="Arial" w:cs="Arial"/>
                  <w:sz w:val="22"/>
                  <w:szCs w:val="22"/>
                </w:rPr>
                <w:delText> </w:delText>
              </w:r>
            </w:del>
          </w:p>
        </w:tc>
      </w:tr>
      <w:tr w:rsidR="00F67238" w:rsidRPr="00F67238" w:rsidDel="007B6918" w14:paraId="5D69AB7B" w14:textId="77777777" w:rsidTr="00154F98">
        <w:trPr>
          <w:trHeight w:val="288"/>
          <w:jc w:val="center"/>
          <w:del w:id="154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6A" w14:textId="77777777" w:rsidR="00F67238" w:rsidRPr="00F67238" w:rsidDel="007B6918" w:rsidRDefault="00F67238" w:rsidP="00154F98">
            <w:pPr>
              <w:rPr>
                <w:del w:id="1545" w:author="Perez Monforte, Sergio" w:date="2017-09-11T13:40:00Z"/>
                <w:rFonts w:ascii="Arial" w:hAnsi="Arial" w:cs="Arial"/>
                <w:sz w:val="22"/>
                <w:szCs w:val="22"/>
              </w:rPr>
            </w:pPr>
            <w:del w:id="1546" w:author="Perez Monforte, Sergio" w:date="2017-09-11T13:40:00Z">
              <w:r w:rsidRPr="00F67238" w:rsidDel="007B6918">
                <w:rPr>
                  <w:rFonts w:ascii="Arial" w:hAnsi="Arial" w:cs="Arial"/>
                  <w:sz w:val="22"/>
                  <w:szCs w:val="22"/>
                </w:rPr>
                <w:delText>Prepare data collection instruments</w:delText>
              </w:r>
            </w:del>
          </w:p>
        </w:tc>
        <w:tc>
          <w:tcPr>
            <w:tcW w:w="270" w:type="dxa"/>
            <w:tcBorders>
              <w:top w:val="nil"/>
              <w:left w:val="nil"/>
              <w:bottom w:val="single" w:sz="4" w:space="0" w:color="auto"/>
              <w:right w:val="single" w:sz="4" w:space="0" w:color="auto"/>
            </w:tcBorders>
            <w:shd w:val="clear" w:color="000000" w:fill="808080"/>
            <w:noWrap/>
            <w:vAlign w:val="bottom"/>
            <w:hideMark/>
          </w:tcPr>
          <w:p w14:paraId="5D69AB6B" w14:textId="77777777" w:rsidR="00F67238" w:rsidRPr="00F67238" w:rsidDel="007B6918" w:rsidRDefault="00F67238" w:rsidP="00154F98">
            <w:pPr>
              <w:rPr>
                <w:del w:id="1547" w:author="Perez Monforte, Sergio" w:date="2017-09-11T13:40:00Z"/>
                <w:rFonts w:ascii="Arial" w:hAnsi="Arial" w:cs="Arial"/>
                <w:sz w:val="22"/>
                <w:szCs w:val="22"/>
              </w:rPr>
            </w:pPr>
            <w:del w:id="154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000000" w:fill="808080"/>
            <w:noWrap/>
            <w:vAlign w:val="bottom"/>
            <w:hideMark/>
          </w:tcPr>
          <w:p w14:paraId="5D69AB6C" w14:textId="77777777" w:rsidR="00F67238" w:rsidRPr="00F67238" w:rsidDel="007B6918" w:rsidRDefault="00F67238" w:rsidP="00154F98">
            <w:pPr>
              <w:rPr>
                <w:del w:id="1549" w:author="Perez Monforte, Sergio" w:date="2017-09-11T13:40:00Z"/>
                <w:rFonts w:ascii="Arial" w:hAnsi="Arial" w:cs="Arial"/>
                <w:sz w:val="22"/>
                <w:szCs w:val="22"/>
              </w:rPr>
            </w:pPr>
            <w:del w:id="155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6D" w14:textId="77777777" w:rsidR="00F67238" w:rsidRPr="00F67238" w:rsidDel="007B6918" w:rsidRDefault="00F67238" w:rsidP="00154F98">
            <w:pPr>
              <w:rPr>
                <w:del w:id="1551" w:author="Perez Monforte, Sergio" w:date="2017-09-11T13:40:00Z"/>
                <w:rFonts w:ascii="Arial" w:hAnsi="Arial" w:cs="Arial"/>
                <w:sz w:val="22"/>
                <w:szCs w:val="22"/>
              </w:rPr>
            </w:pPr>
            <w:del w:id="155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6E" w14:textId="77777777" w:rsidR="00F67238" w:rsidRPr="00F67238" w:rsidDel="007B6918" w:rsidRDefault="00F67238" w:rsidP="00154F98">
            <w:pPr>
              <w:rPr>
                <w:del w:id="1553" w:author="Perez Monforte, Sergio" w:date="2017-09-11T13:40:00Z"/>
                <w:rFonts w:ascii="Arial" w:hAnsi="Arial" w:cs="Arial"/>
                <w:sz w:val="22"/>
                <w:szCs w:val="22"/>
              </w:rPr>
            </w:pPr>
            <w:del w:id="155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6F" w14:textId="77777777" w:rsidR="00F67238" w:rsidRPr="00F67238" w:rsidDel="007B6918" w:rsidRDefault="00F67238" w:rsidP="00154F98">
            <w:pPr>
              <w:rPr>
                <w:del w:id="1555" w:author="Perez Monforte, Sergio" w:date="2017-09-11T13:40:00Z"/>
                <w:rFonts w:ascii="Arial" w:hAnsi="Arial" w:cs="Arial"/>
                <w:sz w:val="22"/>
                <w:szCs w:val="22"/>
              </w:rPr>
            </w:pPr>
            <w:del w:id="155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70" w14:textId="77777777" w:rsidR="00F67238" w:rsidRPr="00F67238" w:rsidDel="007B6918" w:rsidRDefault="00F67238" w:rsidP="00154F98">
            <w:pPr>
              <w:rPr>
                <w:del w:id="1557" w:author="Perez Monforte, Sergio" w:date="2017-09-11T13:40:00Z"/>
                <w:rFonts w:ascii="Arial" w:hAnsi="Arial" w:cs="Arial"/>
                <w:sz w:val="22"/>
                <w:szCs w:val="22"/>
              </w:rPr>
            </w:pPr>
            <w:del w:id="155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71" w14:textId="77777777" w:rsidR="00F67238" w:rsidRPr="00F67238" w:rsidDel="007B6918" w:rsidRDefault="00F67238" w:rsidP="00154F98">
            <w:pPr>
              <w:rPr>
                <w:del w:id="1559" w:author="Perez Monforte, Sergio" w:date="2017-09-11T13:40:00Z"/>
                <w:rFonts w:ascii="Arial" w:hAnsi="Arial" w:cs="Arial"/>
                <w:sz w:val="22"/>
                <w:szCs w:val="22"/>
              </w:rPr>
            </w:pPr>
            <w:del w:id="156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72" w14:textId="77777777" w:rsidR="00F67238" w:rsidRPr="00F67238" w:rsidDel="007B6918" w:rsidRDefault="00F67238" w:rsidP="00154F98">
            <w:pPr>
              <w:rPr>
                <w:del w:id="1561" w:author="Perez Monforte, Sergio" w:date="2017-09-11T13:40:00Z"/>
                <w:rFonts w:ascii="Arial" w:hAnsi="Arial" w:cs="Arial"/>
                <w:sz w:val="22"/>
                <w:szCs w:val="22"/>
              </w:rPr>
            </w:pPr>
            <w:del w:id="156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73" w14:textId="77777777" w:rsidR="00F67238" w:rsidRPr="00F67238" w:rsidDel="007B6918" w:rsidRDefault="00F67238" w:rsidP="00154F98">
            <w:pPr>
              <w:rPr>
                <w:del w:id="1563" w:author="Perez Monforte, Sergio" w:date="2017-09-11T13:40:00Z"/>
                <w:rFonts w:ascii="Arial" w:hAnsi="Arial" w:cs="Arial"/>
                <w:sz w:val="22"/>
                <w:szCs w:val="22"/>
              </w:rPr>
            </w:pPr>
            <w:del w:id="156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74" w14:textId="77777777" w:rsidR="00F67238" w:rsidRPr="00F67238" w:rsidDel="007B6918" w:rsidRDefault="00F67238" w:rsidP="00154F98">
            <w:pPr>
              <w:rPr>
                <w:del w:id="1565" w:author="Perez Monforte, Sergio" w:date="2017-09-11T13:40:00Z"/>
                <w:rFonts w:ascii="Arial" w:hAnsi="Arial" w:cs="Arial"/>
                <w:sz w:val="22"/>
                <w:szCs w:val="22"/>
              </w:rPr>
            </w:pPr>
            <w:del w:id="156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75" w14:textId="77777777" w:rsidR="00F67238" w:rsidRPr="00F67238" w:rsidDel="007B6918" w:rsidRDefault="00F67238" w:rsidP="00154F98">
            <w:pPr>
              <w:rPr>
                <w:del w:id="1567" w:author="Perez Monforte, Sergio" w:date="2017-09-11T13:40:00Z"/>
                <w:rFonts w:ascii="Arial" w:hAnsi="Arial" w:cs="Arial"/>
                <w:sz w:val="22"/>
                <w:szCs w:val="22"/>
              </w:rPr>
            </w:pPr>
            <w:del w:id="156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76" w14:textId="77777777" w:rsidR="00F67238" w:rsidRPr="00F67238" w:rsidDel="007B6918" w:rsidRDefault="00F67238" w:rsidP="00154F98">
            <w:pPr>
              <w:rPr>
                <w:del w:id="1569" w:author="Perez Monforte, Sergio" w:date="2017-09-11T13:40:00Z"/>
                <w:rFonts w:ascii="Arial" w:hAnsi="Arial" w:cs="Arial"/>
                <w:sz w:val="22"/>
                <w:szCs w:val="22"/>
              </w:rPr>
            </w:pPr>
            <w:del w:id="157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77" w14:textId="77777777" w:rsidR="00F67238" w:rsidRPr="00F67238" w:rsidDel="007B6918" w:rsidRDefault="00F67238" w:rsidP="00154F98">
            <w:pPr>
              <w:rPr>
                <w:del w:id="1571" w:author="Perez Monforte, Sergio" w:date="2017-09-11T13:40:00Z"/>
                <w:rFonts w:ascii="Arial" w:hAnsi="Arial" w:cs="Arial"/>
                <w:sz w:val="22"/>
                <w:szCs w:val="22"/>
              </w:rPr>
            </w:pPr>
            <w:del w:id="157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78" w14:textId="77777777" w:rsidR="00F67238" w:rsidRPr="00F67238" w:rsidDel="007B6918" w:rsidRDefault="00F67238" w:rsidP="00154F98">
            <w:pPr>
              <w:rPr>
                <w:del w:id="1573" w:author="Perez Monforte, Sergio" w:date="2017-09-11T13:40:00Z"/>
                <w:rFonts w:ascii="Arial" w:hAnsi="Arial" w:cs="Arial"/>
                <w:sz w:val="22"/>
                <w:szCs w:val="22"/>
              </w:rPr>
            </w:pPr>
            <w:del w:id="157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79" w14:textId="77777777" w:rsidR="00F67238" w:rsidRPr="00F67238" w:rsidDel="007B6918" w:rsidRDefault="00F67238" w:rsidP="00154F98">
            <w:pPr>
              <w:rPr>
                <w:del w:id="1575" w:author="Perez Monforte, Sergio" w:date="2017-09-11T13:40:00Z"/>
                <w:rFonts w:ascii="Arial" w:hAnsi="Arial" w:cs="Arial"/>
                <w:sz w:val="22"/>
                <w:szCs w:val="22"/>
              </w:rPr>
            </w:pPr>
            <w:del w:id="157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7A" w14:textId="77777777" w:rsidR="00F67238" w:rsidRPr="00F67238" w:rsidDel="007B6918" w:rsidRDefault="00F67238" w:rsidP="00154F98">
            <w:pPr>
              <w:rPr>
                <w:del w:id="1577" w:author="Perez Monforte, Sergio" w:date="2017-09-11T13:40:00Z"/>
                <w:rFonts w:ascii="Arial" w:hAnsi="Arial" w:cs="Arial"/>
                <w:sz w:val="22"/>
                <w:szCs w:val="22"/>
              </w:rPr>
            </w:pPr>
            <w:del w:id="1578" w:author="Perez Monforte, Sergio" w:date="2017-09-11T13:40:00Z">
              <w:r w:rsidRPr="00F67238" w:rsidDel="007B6918">
                <w:rPr>
                  <w:rFonts w:ascii="Arial" w:hAnsi="Arial" w:cs="Arial"/>
                  <w:sz w:val="22"/>
                  <w:szCs w:val="22"/>
                </w:rPr>
                <w:delText> </w:delText>
              </w:r>
            </w:del>
          </w:p>
        </w:tc>
      </w:tr>
      <w:tr w:rsidR="00F67238" w:rsidRPr="004746AD" w:rsidDel="007B6918" w14:paraId="5D69AB8D" w14:textId="77777777" w:rsidTr="00154F98">
        <w:trPr>
          <w:trHeight w:val="288"/>
          <w:jc w:val="center"/>
          <w:del w:id="157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7C" w14:textId="77777777" w:rsidR="00F67238" w:rsidRPr="00F67238" w:rsidDel="007B6918" w:rsidRDefault="00F67238" w:rsidP="00154F98">
            <w:pPr>
              <w:rPr>
                <w:del w:id="1580" w:author="Perez Monforte, Sergio" w:date="2017-09-11T13:40:00Z"/>
                <w:rFonts w:ascii="Arial" w:hAnsi="Arial" w:cs="Arial"/>
                <w:sz w:val="22"/>
                <w:szCs w:val="22"/>
                <w:lang w:val="en-US"/>
              </w:rPr>
            </w:pPr>
            <w:del w:id="1581" w:author="Perez Monforte, Sergio" w:date="2017-09-11T13:40:00Z">
              <w:r w:rsidRPr="00F67238" w:rsidDel="007B6918">
                <w:rPr>
                  <w:rFonts w:ascii="Arial" w:hAnsi="Arial" w:cs="Arial"/>
                  <w:sz w:val="22"/>
                  <w:szCs w:val="22"/>
                  <w:lang w:val="en-US"/>
                </w:rPr>
                <w:delText>Hiring firm for data collection</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7D" w14:textId="77777777" w:rsidR="00F67238" w:rsidRPr="00F67238" w:rsidDel="007B6918" w:rsidRDefault="00F67238" w:rsidP="00154F98">
            <w:pPr>
              <w:rPr>
                <w:del w:id="1582" w:author="Perez Monforte, Sergio" w:date="2017-09-11T13:40:00Z"/>
                <w:rFonts w:ascii="Arial" w:hAnsi="Arial" w:cs="Arial"/>
                <w:sz w:val="22"/>
                <w:szCs w:val="22"/>
                <w:lang w:val="en-US"/>
              </w:rPr>
            </w:pPr>
            <w:del w:id="1583" w:author="Perez Monforte, Sergio" w:date="2017-09-11T13:40:00Z">
              <w:r w:rsidRPr="00F67238" w:rsidDel="007B6918">
                <w:rPr>
                  <w:rFonts w:ascii="Arial" w:hAnsi="Arial" w:cs="Arial"/>
                  <w:sz w:val="22"/>
                  <w:szCs w:val="22"/>
                  <w:lang w:val="en-US"/>
                </w:rPr>
                <w:delText> </w:delText>
              </w:r>
            </w:del>
          </w:p>
        </w:tc>
        <w:tc>
          <w:tcPr>
            <w:tcW w:w="323" w:type="dxa"/>
            <w:tcBorders>
              <w:top w:val="nil"/>
              <w:left w:val="nil"/>
              <w:bottom w:val="single" w:sz="4" w:space="0" w:color="auto"/>
              <w:right w:val="single" w:sz="4" w:space="0" w:color="auto"/>
            </w:tcBorders>
            <w:shd w:val="clear" w:color="000000" w:fill="808080"/>
            <w:noWrap/>
            <w:vAlign w:val="bottom"/>
            <w:hideMark/>
          </w:tcPr>
          <w:p w14:paraId="5D69AB7E" w14:textId="77777777" w:rsidR="00F67238" w:rsidRPr="00F67238" w:rsidDel="007B6918" w:rsidRDefault="00F67238" w:rsidP="00154F98">
            <w:pPr>
              <w:rPr>
                <w:del w:id="1584" w:author="Perez Monforte, Sergio" w:date="2017-09-11T13:40:00Z"/>
                <w:rFonts w:ascii="Arial" w:hAnsi="Arial" w:cs="Arial"/>
                <w:sz w:val="22"/>
                <w:szCs w:val="22"/>
                <w:lang w:val="en-US"/>
              </w:rPr>
            </w:pPr>
            <w:del w:id="1585" w:author="Perez Monforte, Sergio" w:date="2017-09-11T13:40:00Z">
              <w:r w:rsidRPr="00F67238" w:rsidDel="007B6918">
                <w:rPr>
                  <w:rFonts w:ascii="Arial" w:hAnsi="Arial" w:cs="Arial"/>
                  <w:sz w:val="22"/>
                  <w:szCs w:val="22"/>
                  <w:lang w:val="en-US"/>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B7F" w14:textId="77777777" w:rsidR="00F67238" w:rsidRPr="00F67238" w:rsidDel="007B6918" w:rsidRDefault="00F67238" w:rsidP="00154F98">
            <w:pPr>
              <w:rPr>
                <w:del w:id="1586" w:author="Perez Monforte, Sergio" w:date="2017-09-11T13:40:00Z"/>
                <w:rFonts w:ascii="Arial" w:hAnsi="Arial" w:cs="Arial"/>
                <w:sz w:val="22"/>
                <w:szCs w:val="22"/>
                <w:lang w:val="en-US"/>
              </w:rPr>
            </w:pPr>
            <w:del w:id="1587" w:author="Perez Monforte, Sergio" w:date="2017-09-11T13:40:00Z">
              <w:r w:rsidRPr="00F67238" w:rsidDel="007B6918">
                <w:rPr>
                  <w:rFonts w:ascii="Arial" w:hAnsi="Arial" w:cs="Arial"/>
                  <w:sz w:val="22"/>
                  <w:szCs w:val="22"/>
                  <w:lang w:val="en-US"/>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80" w14:textId="77777777" w:rsidR="00F67238" w:rsidRPr="00F67238" w:rsidDel="007B6918" w:rsidRDefault="00F67238" w:rsidP="00154F98">
            <w:pPr>
              <w:rPr>
                <w:del w:id="1588" w:author="Perez Monforte, Sergio" w:date="2017-09-11T13:40:00Z"/>
                <w:rFonts w:ascii="Arial" w:hAnsi="Arial" w:cs="Arial"/>
                <w:sz w:val="22"/>
                <w:szCs w:val="22"/>
                <w:lang w:val="en-US"/>
              </w:rPr>
            </w:pPr>
            <w:del w:id="1589" w:author="Perez Monforte, Sergio" w:date="2017-09-11T13:40:00Z">
              <w:r w:rsidRPr="00F67238" w:rsidDel="007B6918">
                <w:rPr>
                  <w:rFonts w:ascii="Arial" w:hAnsi="Arial" w:cs="Arial"/>
                  <w:sz w:val="22"/>
                  <w:szCs w:val="22"/>
                  <w:lang w:val="en-US"/>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81" w14:textId="77777777" w:rsidR="00F67238" w:rsidRPr="00F67238" w:rsidDel="007B6918" w:rsidRDefault="00F67238" w:rsidP="00154F98">
            <w:pPr>
              <w:rPr>
                <w:del w:id="1590" w:author="Perez Monforte, Sergio" w:date="2017-09-11T13:40:00Z"/>
                <w:rFonts w:ascii="Arial" w:hAnsi="Arial" w:cs="Arial"/>
                <w:sz w:val="22"/>
                <w:szCs w:val="22"/>
                <w:lang w:val="en-US"/>
              </w:rPr>
            </w:pPr>
            <w:del w:id="1591" w:author="Perez Monforte, Sergio" w:date="2017-09-11T13:40:00Z">
              <w:r w:rsidRPr="00F67238" w:rsidDel="007B6918">
                <w:rPr>
                  <w:rFonts w:ascii="Arial" w:hAnsi="Arial" w:cs="Arial"/>
                  <w:sz w:val="22"/>
                  <w:szCs w:val="22"/>
                  <w:lang w:val="en-US"/>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82" w14:textId="77777777" w:rsidR="00F67238" w:rsidRPr="00F67238" w:rsidDel="007B6918" w:rsidRDefault="00F67238" w:rsidP="00154F98">
            <w:pPr>
              <w:rPr>
                <w:del w:id="1592" w:author="Perez Monforte, Sergio" w:date="2017-09-11T13:40:00Z"/>
                <w:rFonts w:ascii="Arial" w:hAnsi="Arial" w:cs="Arial"/>
                <w:sz w:val="22"/>
                <w:szCs w:val="22"/>
                <w:lang w:val="en-US"/>
              </w:rPr>
            </w:pPr>
            <w:del w:id="1593" w:author="Perez Monforte, Sergio" w:date="2017-09-11T13:40:00Z">
              <w:r w:rsidRPr="00F67238" w:rsidDel="007B6918">
                <w:rPr>
                  <w:rFonts w:ascii="Arial" w:hAnsi="Arial" w:cs="Arial"/>
                  <w:sz w:val="22"/>
                  <w:szCs w:val="22"/>
                  <w:lang w:val="en-US"/>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83" w14:textId="77777777" w:rsidR="00F67238" w:rsidRPr="00F67238" w:rsidDel="007B6918" w:rsidRDefault="00F67238" w:rsidP="00154F98">
            <w:pPr>
              <w:rPr>
                <w:del w:id="1594" w:author="Perez Monforte, Sergio" w:date="2017-09-11T13:40:00Z"/>
                <w:rFonts w:ascii="Arial" w:hAnsi="Arial" w:cs="Arial"/>
                <w:sz w:val="22"/>
                <w:szCs w:val="22"/>
                <w:lang w:val="en-US"/>
              </w:rPr>
            </w:pPr>
            <w:del w:id="1595" w:author="Perez Monforte, Sergio" w:date="2017-09-11T13:40:00Z">
              <w:r w:rsidRPr="00F67238" w:rsidDel="007B6918">
                <w:rPr>
                  <w:rFonts w:ascii="Arial" w:hAnsi="Arial" w:cs="Arial"/>
                  <w:sz w:val="22"/>
                  <w:szCs w:val="22"/>
                  <w:lang w:val="en-US"/>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84" w14:textId="77777777" w:rsidR="00F67238" w:rsidRPr="00F67238" w:rsidDel="007B6918" w:rsidRDefault="00F67238" w:rsidP="00154F98">
            <w:pPr>
              <w:rPr>
                <w:del w:id="1596" w:author="Perez Monforte, Sergio" w:date="2017-09-11T13:40:00Z"/>
                <w:rFonts w:ascii="Arial" w:hAnsi="Arial" w:cs="Arial"/>
                <w:sz w:val="22"/>
                <w:szCs w:val="22"/>
                <w:lang w:val="en-US"/>
              </w:rPr>
            </w:pPr>
            <w:del w:id="1597" w:author="Perez Monforte, Sergio" w:date="2017-09-11T13:40:00Z">
              <w:r w:rsidRPr="00F67238" w:rsidDel="007B6918">
                <w:rPr>
                  <w:rFonts w:ascii="Arial" w:hAnsi="Arial" w:cs="Arial"/>
                  <w:sz w:val="22"/>
                  <w:szCs w:val="22"/>
                  <w:lang w:val="en-US"/>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85" w14:textId="77777777" w:rsidR="00F67238" w:rsidRPr="00F67238" w:rsidDel="007B6918" w:rsidRDefault="00F67238" w:rsidP="00154F98">
            <w:pPr>
              <w:rPr>
                <w:del w:id="1598" w:author="Perez Monforte, Sergio" w:date="2017-09-11T13:40:00Z"/>
                <w:rFonts w:ascii="Arial" w:hAnsi="Arial" w:cs="Arial"/>
                <w:sz w:val="22"/>
                <w:szCs w:val="22"/>
                <w:lang w:val="en-US"/>
              </w:rPr>
            </w:pPr>
            <w:del w:id="1599" w:author="Perez Monforte, Sergio" w:date="2017-09-11T13:40:00Z">
              <w:r w:rsidRPr="00F67238" w:rsidDel="007B6918">
                <w:rPr>
                  <w:rFonts w:ascii="Arial" w:hAnsi="Arial" w:cs="Arial"/>
                  <w:sz w:val="22"/>
                  <w:szCs w:val="22"/>
                  <w:lang w:val="en-US"/>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86" w14:textId="77777777" w:rsidR="00F67238" w:rsidRPr="00F67238" w:rsidDel="007B6918" w:rsidRDefault="00F67238" w:rsidP="00154F98">
            <w:pPr>
              <w:rPr>
                <w:del w:id="1600" w:author="Perez Monforte, Sergio" w:date="2017-09-11T13:40:00Z"/>
                <w:rFonts w:ascii="Arial" w:hAnsi="Arial" w:cs="Arial"/>
                <w:sz w:val="22"/>
                <w:szCs w:val="22"/>
                <w:lang w:val="en-US"/>
              </w:rPr>
            </w:pPr>
            <w:del w:id="1601" w:author="Perez Monforte, Sergio" w:date="2017-09-11T13:40:00Z">
              <w:r w:rsidRPr="00F67238" w:rsidDel="007B6918">
                <w:rPr>
                  <w:rFonts w:ascii="Arial" w:hAnsi="Arial" w:cs="Arial"/>
                  <w:sz w:val="22"/>
                  <w:szCs w:val="22"/>
                  <w:lang w:val="en-US"/>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87" w14:textId="77777777" w:rsidR="00F67238" w:rsidRPr="00F67238" w:rsidDel="007B6918" w:rsidRDefault="00F67238" w:rsidP="00154F98">
            <w:pPr>
              <w:rPr>
                <w:del w:id="1602" w:author="Perez Monforte, Sergio" w:date="2017-09-11T13:40:00Z"/>
                <w:rFonts w:ascii="Arial" w:hAnsi="Arial" w:cs="Arial"/>
                <w:sz w:val="22"/>
                <w:szCs w:val="22"/>
                <w:lang w:val="en-US"/>
              </w:rPr>
            </w:pPr>
            <w:del w:id="1603" w:author="Perez Monforte, Sergio" w:date="2017-09-11T13:40:00Z">
              <w:r w:rsidRPr="00F67238" w:rsidDel="007B6918">
                <w:rPr>
                  <w:rFonts w:ascii="Arial" w:hAnsi="Arial" w:cs="Arial"/>
                  <w:sz w:val="22"/>
                  <w:szCs w:val="22"/>
                  <w:lang w:val="en-US"/>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88" w14:textId="77777777" w:rsidR="00F67238" w:rsidRPr="00F67238" w:rsidDel="007B6918" w:rsidRDefault="00F67238" w:rsidP="00154F98">
            <w:pPr>
              <w:rPr>
                <w:del w:id="1604" w:author="Perez Monforte, Sergio" w:date="2017-09-11T13:40:00Z"/>
                <w:rFonts w:ascii="Arial" w:hAnsi="Arial" w:cs="Arial"/>
                <w:sz w:val="22"/>
                <w:szCs w:val="22"/>
                <w:lang w:val="en-US"/>
              </w:rPr>
            </w:pPr>
            <w:del w:id="1605" w:author="Perez Monforte, Sergio" w:date="2017-09-11T13:40:00Z">
              <w:r w:rsidRPr="00F67238" w:rsidDel="007B6918">
                <w:rPr>
                  <w:rFonts w:ascii="Arial" w:hAnsi="Arial" w:cs="Arial"/>
                  <w:sz w:val="22"/>
                  <w:szCs w:val="22"/>
                  <w:lang w:val="en-US"/>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89" w14:textId="77777777" w:rsidR="00F67238" w:rsidRPr="00F67238" w:rsidDel="007B6918" w:rsidRDefault="00F67238" w:rsidP="00154F98">
            <w:pPr>
              <w:rPr>
                <w:del w:id="1606" w:author="Perez Monforte, Sergio" w:date="2017-09-11T13:40:00Z"/>
                <w:rFonts w:ascii="Arial" w:hAnsi="Arial" w:cs="Arial"/>
                <w:sz w:val="22"/>
                <w:szCs w:val="22"/>
                <w:lang w:val="en-US"/>
              </w:rPr>
            </w:pPr>
            <w:del w:id="1607" w:author="Perez Monforte, Sergio" w:date="2017-09-11T13:40:00Z">
              <w:r w:rsidRPr="00F67238" w:rsidDel="007B6918">
                <w:rPr>
                  <w:rFonts w:ascii="Arial" w:hAnsi="Arial" w:cs="Arial"/>
                  <w:sz w:val="22"/>
                  <w:szCs w:val="22"/>
                  <w:lang w:val="en-US"/>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8A" w14:textId="77777777" w:rsidR="00F67238" w:rsidRPr="00F67238" w:rsidDel="007B6918" w:rsidRDefault="00F67238" w:rsidP="00154F98">
            <w:pPr>
              <w:rPr>
                <w:del w:id="1608" w:author="Perez Monforte, Sergio" w:date="2017-09-11T13:40:00Z"/>
                <w:rFonts w:ascii="Arial" w:hAnsi="Arial" w:cs="Arial"/>
                <w:sz w:val="22"/>
                <w:szCs w:val="22"/>
                <w:lang w:val="en-US"/>
              </w:rPr>
            </w:pPr>
            <w:del w:id="1609" w:author="Perez Monforte, Sergio" w:date="2017-09-11T13:40:00Z">
              <w:r w:rsidRPr="00F67238" w:rsidDel="007B6918">
                <w:rPr>
                  <w:rFonts w:ascii="Arial" w:hAnsi="Arial" w:cs="Arial"/>
                  <w:sz w:val="22"/>
                  <w:szCs w:val="22"/>
                  <w:lang w:val="en-US"/>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8B" w14:textId="77777777" w:rsidR="00F67238" w:rsidRPr="00F67238" w:rsidDel="007B6918" w:rsidRDefault="00F67238" w:rsidP="00154F98">
            <w:pPr>
              <w:rPr>
                <w:del w:id="1610" w:author="Perez Monforte, Sergio" w:date="2017-09-11T13:40:00Z"/>
                <w:rFonts w:ascii="Arial" w:hAnsi="Arial" w:cs="Arial"/>
                <w:sz w:val="22"/>
                <w:szCs w:val="22"/>
                <w:lang w:val="en-US"/>
              </w:rPr>
            </w:pPr>
            <w:del w:id="1611" w:author="Perez Monforte, Sergio" w:date="2017-09-11T13:40:00Z">
              <w:r w:rsidRPr="00F67238" w:rsidDel="007B6918">
                <w:rPr>
                  <w:rFonts w:ascii="Arial" w:hAnsi="Arial" w:cs="Arial"/>
                  <w:sz w:val="22"/>
                  <w:szCs w:val="22"/>
                  <w:lang w:val="en-US"/>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8C" w14:textId="77777777" w:rsidR="00F67238" w:rsidRPr="00F67238" w:rsidDel="007B6918" w:rsidRDefault="00F67238" w:rsidP="00154F98">
            <w:pPr>
              <w:rPr>
                <w:del w:id="1612" w:author="Perez Monforte, Sergio" w:date="2017-09-11T13:40:00Z"/>
                <w:rFonts w:ascii="Arial" w:hAnsi="Arial" w:cs="Arial"/>
                <w:sz w:val="22"/>
                <w:szCs w:val="22"/>
                <w:lang w:val="en-US"/>
              </w:rPr>
            </w:pPr>
            <w:del w:id="1613" w:author="Perez Monforte, Sergio" w:date="2017-09-11T13:40:00Z">
              <w:r w:rsidRPr="00F67238" w:rsidDel="007B6918">
                <w:rPr>
                  <w:rFonts w:ascii="Arial" w:hAnsi="Arial" w:cs="Arial"/>
                  <w:sz w:val="22"/>
                  <w:szCs w:val="22"/>
                  <w:lang w:val="en-US"/>
                </w:rPr>
                <w:delText> </w:delText>
              </w:r>
            </w:del>
          </w:p>
        </w:tc>
      </w:tr>
      <w:tr w:rsidR="00F67238" w:rsidRPr="00F67238" w:rsidDel="007B6918" w14:paraId="5D69AB9F" w14:textId="77777777" w:rsidTr="00154F98">
        <w:trPr>
          <w:trHeight w:val="288"/>
          <w:jc w:val="center"/>
          <w:del w:id="161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8E" w14:textId="77777777" w:rsidR="00F67238" w:rsidRPr="00F67238" w:rsidDel="007B6918" w:rsidRDefault="00F67238" w:rsidP="00154F98">
            <w:pPr>
              <w:rPr>
                <w:del w:id="1615" w:author="Perez Monforte, Sergio" w:date="2017-09-11T13:40:00Z"/>
                <w:rFonts w:ascii="Arial" w:hAnsi="Arial" w:cs="Arial"/>
                <w:sz w:val="22"/>
                <w:szCs w:val="22"/>
              </w:rPr>
            </w:pPr>
            <w:del w:id="1616" w:author="Perez Monforte, Sergio" w:date="2017-09-11T13:40:00Z">
              <w:r w:rsidRPr="00F67238" w:rsidDel="007B6918">
                <w:rPr>
                  <w:rFonts w:ascii="Arial" w:hAnsi="Arial" w:cs="Arial"/>
                  <w:sz w:val="22"/>
                  <w:szCs w:val="22"/>
                </w:rPr>
                <w:delText>Short census baseline</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8F" w14:textId="77777777" w:rsidR="00F67238" w:rsidRPr="00F67238" w:rsidDel="007B6918" w:rsidRDefault="00F67238" w:rsidP="00154F98">
            <w:pPr>
              <w:rPr>
                <w:del w:id="1617" w:author="Perez Monforte, Sergio" w:date="2017-09-11T13:40:00Z"/>
                <w:rFonts w:ascii="Arial" w:hAnsi="Arial" w:cs="Arial"/>
                <w:sz w:val="22"/>
                <w:szCs w:val="22"/>
              </w:rPr>
            </w:pPr>
            <w:del w:id="161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90" w14:textId="77777777" w:rsidR="00F67238" w:rsidRPr="00F67238" w:rsidDel="007B6918" w:rsidRDefault="00F67238" w:rsidP="00154F98">
            <w:pPr>
              <w:rPr>
                <w:del w:id="1619" w:author="Perez Monforte, Sergio" w:date="2017-09-11T13:40:00Z"/>
                <w:rFonts w:ascii="Arial" w:hAnsi="Arial" w:cs="Arial"/>
                <w:sz w:val="22"/>
                <w:szCs w:val="22"/>
              </w:rPr>
            </w:pPr>
            <w:del w:id="162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B91" w14:textId="77777777" w:rsidR="00F67238" w:rsidRPr="00F67238" w:rsidDel="007B6918" w:rsidRDefault="00F67238" w:rsidP="00154F98">
            <w:pPr>
              <w:rPr>
                <w:del w:id="1621" w:author="Perez Monforte, Sergio" w:date="2017-09-11T13:40:00Z"/>
                <w:rFonts w:ascii="Arial" w:hAnsi="Arial" w:cs="Arial"/>
                <w:sz w:val="22"/>
                <w:szCs w:val="22"/>
              </w:rPr>
            </w:pPr>
            <w:del w:id="162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92" w14:textId="77777777" w:rsidR="00F67238" w:rsidRPr="00F67238" w:rsidDel="007B6918" w:rsidRDefault="00F67238" w:rsidP="00154F98">
            <w:pPr>
              <w:rPr>
                <w:del w:id="1623" w:author="Perez Monforte, Sergio" w:date="2017-09-11T13:40:00Z"/>
                <w:rFonts w:ascii="Arial" w:hAnsi="Arial" w:cs="Arial"/>
                <w:sz w:val="22"/>
                <w:szCs w:val="22"/>
              </w:rPr>
            </w:pPr>
            <w:del w:id="162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93" w14:textId="77777777" w:rsidR="00F67238" w:rsidRPr="00F67238" w:rsidDel="007B6918" w:rsidRDefault="00F67238" w:rsidP="00154F98">
            <w:pPr>
              <w:rPr>
                <w:del w:id="1625" w:author="Perez Monforte, Sergio" w:date="2017-09-11T13:40:00Z"/>
                <w:rFonts w:ascii="Arial" w:hAnsi="Arial" w:cs="Arial"/>
                <w:sz w:val="22"/>
                <w:szCs w:val="22"/>
              </w:rPr>
            </w:pPr>
            <w:del w:id="162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94" w14:textId="77777777" w:rsidR="00F67238" w:rsidRPr="00F67238" w:rsidDel="007B6918" w:rsidRDefault="00F67238" w:rsidP="00154F98">
            <w:pPr>
              <w:rPr>
                <w:del w:id="1627" w:author="Perez Monforte, Sergio" w:date="2017-09-11T13:40:00Z"/>
                <w:rFonts w:ascii="Arial" w:hAnsi="Arial" w:cs="Arial"/>
                <w:sz w:val="22"/>
                <w:szCs w:val="22"/>
              </w:rPr>
            </w:pPr>
            <w:del w:id="162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95" w14:textId="77777777" w:rsidR="00F67238" w:rsidRPr="00F67238" w:rsidDel="007B6918" w:rsidRDefault="00F67238" w:rsidP="00154F98">
            <w:pPr>
              <w:rPr>
                <w:del w:id="1629" w:author="Perez Monforte, Sergio" w:date="2017-09-11T13:40:00Z"/>
                <w:rFonts w:ascii="Arial" w:hAnsi="Arial" w:cs="Arial"/>
                <w:sz w:val="22"/>
                <w:szCs w:val="22"/>
              </w:rPr>
            </w:pPr>
            <w:del w:id="163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96" w14:textId="77777777" w:rsidR="00F67238" w:rsidRPr="00F67238" w:rsidDel="007B6918" w:rsidRDefault="00F67238" w:rsidP="00154F98">
            <w:pPr>
              <w:rPr>
                <w:del w:id="1631" w:author="Perez Monforte, Sergio" w:date="2017-09-11T13:40:00Z"/>
                <w:rFonts w:ascii="Arial" w:hAnsi="Arial" w:cs="Arial"/>
                <w:sz w:val="22"/>
                <w:szCs w:val="22"/>
              </w:rPr>
            </w:pPr>
            <w:del w:id="163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97" w14:textId="77777777" w:rsidR="00F67238" w:rsidRPr="00F67238" w:rsidDel="007B6918" w:rsidRDefault="00F67238" w:rsidP="00154F98">
            <w:pPr>
              <w:rPr>
                <w:del w:id="1633" w:author="Perez Monforte, Sergio" w:date="2017-09-11T13:40:00Z"/>
                <w:rFonts w:ascii="Arial" w:hAnsi="Arial" w:cs="Arial"/>
                <w:sz w:val="22"/>
                <w:szCs w:val="22"/>
              </w:rPr>
            </w:pPr>
            <w:del w:id="163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98" w14:textId="77777777" w:rsidR="00F67238" w:rsidRPr="00F67238" w:rsidDel="007B6918" w:rsidRDefault="00F67238" w:rsidP="00154F98">
            <w:pPr>
              <w:rPr>
                <w:del w:id="1635" w:author="Perez Monforte, Sergio" w:date="2017-09-11T13:40:00Z"/>
                <w:rFonts w:ascii="Arial" w:hAnsi="Arial" w:cs="Arial"/>
                <w:sz w:val="22"/>
                <w:szCs w:val="22"/>
              </w:rPr>
            </w:pPr>
            <w:del w:id="163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99" w14:textId="77777777" w:rsidR="00F67238" w:rsidRPr="00F67238" w:rsidDel="007B6918" w:rsidRDefault="00F67238" w:rsidP="00154F98">
            <w:pPr>
              <w:rPr>
                <w:del w:id="1637" w:author="Perez Monforte, Sergio" w:date="2017-09-11T13:40:00Z"/>
                <w:rFonts w:ascii="Arial" w:hAnsi="Arial" w:cs="Arial"/>
                <w:sz w:val="22"/>
                <w:szCs w:val="22"/>
              </w:rPr>
            </w:pPr>
            <w:del w:id="163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9A" w14:textId="77777777" w:rsidR="00F67238" w:rsidRPr="00F67238" w:rsidDel="007B6918" w:rsidRDefault="00F67238" w:rsidP="00154F98">
            <w:pPr>
              <w:rPr>
                <w:del w:id="1639" w:author="Perez Monforte, Sergio" w:date="2017-09-11T13:40:00Z"/>
                <w:rFonts w:ascii="Arial" w:hAnsi="Arial" w:cs="Arial"/>
                <w:sz w:val="22"/>
                <w:szCs w:val="22"/>
              </w:rPr>
            </w:pPr>
            <w:del w:id="164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9B" w14:textId="77777777" w:rsidR="00F67238" w:rsidRPr="00F67238" w:rsidDel="007B6918" w:rsidRDefault="00F67238" w:rsidP="00154F98">
            <w:pPr>
              <w:rPr>
                <w:del w:id="1641" w:author="Perez Monforte, Sergio" w:date="2017-09-11T13:40:00Z"/>
                <w:rFonts w:ascii="Arial" w:hAnsi="Arial" w:cs="Arial"/>
                <w:sz w:val="22"/>
                <w:szCs w:val="22"/>
              </w:rPr>
            </w:pPr>
            <w:del w:id="164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9C" w14:textId="77777777" w:rsidR="00F67238" w:rsidRPr="00F67238" w:rsidDel="007B6918" w:rsidRDefault="00F67238" w:rsidP="00154F98">
            <w:pPr>
              <w:rPr>
                <w:del w:id="1643" w:author="Perez Monforte, Sergio" w:date="2017-09-11T13:40:00Z"/>
                <w:rFonts w:ascii="Arial" w:hAnsi="Arial" w:cs="Arial"/>
                <w:sz w:val="22"/>
                <w:szCs w:val="22"/>
              </w:rPr>
            </w:pPr>
            <w:del w:id="164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9D" w14:textId="77777777" w:rsidR="00F67238" w:rsidRPr="00F67238" w:rsidDel="007B6918" w:rsidRDefault="00F67238" w:rsidP="00154F98">
            <w:pPr>
              <w:rPr>
                <w:del w:id="1645" w:author="Perez Monforte, Sergio" w:date="2017-09-11T13:40:00Z"/>
                <w:rFonts w:ascii="Arial" w:hAnsi="Arial" w:cs="Arial"/>
                <w:sz w:val="22"/>
                <w:szCs w:val="22"/>
              </w:rPr>
            </w:pPr>
            <w:del w:id="164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9E" w14:textId="77777777" w:rsidR="00F67238" w:rsidRPr="00F67238" w:rsidDel="007B6918" w:rsidRDefault="00F67238" w:rsidP="00154F98">
            <w:pPr>
              <w:rPr>
                <w:del w:id="1647" w:author="Perez Monforte, Sergio" w:date="2017-09-11T13:40:00Z"/>
                <w:rFonts w:ascii="Arial" w:hAnsi="Arial" w:cs="Arial"/>
                <w:sz w:val="22"/>
                <w:szCs w:val="22"/>
              </w:rPr>
            </w:pPr>
            <w:del w:id="1648" w:author="Perez Monforte, Sergio" w:date="2017-09-11T13:40:00Z">
              <w:r w:rsidRPr="00F67238" w:rsidDel="007B6918">
                <w:rPr>
                  <w:rFonts w:ascii="Arial" w:hAnsi="Arial" w:cs="Arial"/>
                  <w:sz w:val="22"/>
                  <w:szCs w:val="22"/>
                </w:rPr>
                <w:delText> </w:delText>
              </w:r>
            </w:del>
          </w:p>
        </w:tc>
      </w:tr>
      <w:tr w:rsidR="00F67238" w:rsidRPr="00F67238" w:rsidDel="007B6918" w14:paraId="5D69ABB1" w14:textId="77777777" w:rsidTr="00154F98">
        <w:trPr>
          <w:trHeight w:val="288"/>
          <w:jc w:val="center"/>
          <w:del w:id="164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A0" w14:textId="77777777" w:rsidR="00F67238" w:rsidRPr="00F67238" w:rsidDel="007B6918" w:rsidRDefault="00F67238" w:rsidP="00154F98">
            <w:pPr>
              <w:rPr>
                <w:del w:id="1650" w:author="Perez Monforte, Sergio" w:date="2017-09-11T13:40:00Z"/>
                <w:rFonts w:ascii="Arial" w:hAnsi="Arial" w:cs="Arial"/>
                <w:sz w:val="22"/>
                <w:szCs w:val="22"/>
              </w:rPr>
            </w:pPr>
            <w:del w:id="1651" w:author="Perez Monforte, Sergio" w:date="2017-09-11T13:40:00Z">
              <w:r w:rsidRPr="00F67238" w:rsidDel="007B6918">
                <w:rPr>
                  <w:rFonts w:ascii="Arial" w:hAnsi="Arial" w:cs="Arial"/>
                  <w:sz w:val="22"/>
                  <w:szCs w:val="22"/>
                </w:rPr>
                <w:delText>Household survey baseline</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A1" w14:textId="77777777" w:rsidR="00F67238" w:rsidRPr="00F67238" w:rsidDel="007B6918" w:rsidRDefault="00F67238" w:rsidP="00154F98">
            <w:pPr>
              <w:rPr>
                <w:del w:id="1652" w:author="Perez Monforte, Sergio" w:date="2017-09-11T13:40:00Z"/>
                <w:rFonts w:ascii="Arial" w:hAnsi="Arial" w:cs="Arial"/>
                <w:sz w:val="22"/>
                <w:szCs w:val="22"/>
              </w:rPr>
            </w:pPr>
            <w:del w:id="165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A2" w14:textId="77777777" w:rsidR="00F67238" w:rsidRPr="00F67238" w:rsidDel="007B6918" w:rsidRDefault="00F67238" w:rsidP="00154F98">
            <w:pPr>
              <w:rPr>
                <w:del w:id="1654" w:author="Perez Monforte, Sergio" w:date="2017-09-11T13:40:00Z"/>
                <w:rFonts w:ascii="Arial" w:hAnsi="Arial" w:cs="Arial"/>
                <w:sz w:val="22"/>
                <w:szCs w:val="22"/>
              </w:rPr>
            </w:pPr>
            <w:del w:id="165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BA3" w14:textId="77777777" w:rsidR="00F67238" w:rsidRPr="00F67238" w:rsidDel="007B6918" w:rsidRDefault="00F67238" w:rsidP="00154F98">
            <w:pPr>
              <w:rPr>
                <w:del w:id="1656" w:author="Perez Monforte, Sergio" w:date="2017-09-11T13:40:00Z"/>
                <w:rFonts w:ascii="Arial" w:hAnsi="Arial" w:cs="Arial"/>
                <w:sz w:val="22"/>
                <w:szCs w:val="22"/>
              </w:rPr>
            </w:pPr>
            <w:del w:id="165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A4" w14:textId="77777777" w:rsidR="00F67238" w:rsidRPr="00F67238" w:rsidDel="007B6918" w:rsidRDefault="00F67238" w:rsidP="00154F98">
            <w:pPr>
              <w:rPr>
                <w:del w:id="1658" w:author="Perez Monforte, Sergio" w:date="2017-09-11T13:40:00Z"/>
                <w:rFonts w:ascii="Arial" w:hAnsi="Arial" w:cs="Arial"/>
                <w:sz w:val="22"/>
                <w:szCs w:val="22"/>
              </w:rPr>
            </w:pPr>
            <w:del w:id="165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A5" w14:textId="77777777" w:rsidR="00F67238" w:rsidRPr="00F67238" w:rsidDel="007B6918" w:rsidRDefault="00F67238" w:rsidP="00154F98">
            <w:pPr>
              <w:rPr>
                <w:del w:id="1660" w:author="Perez Monforte, Sergio" w:date="2017-09-11T13:40:00Z"/>
                <w:rFonts w:ascii="Arial" w:hAnsi="Arial" w:cs="Arial"/>
                <w:sz w:val="22"/>
                <w:szCs w:val="22"/>
              </w:rPr>
            </w:pPr>
            <w:del w:id="166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A6" w14:textId="77777777" w:rsidR="00F67238" w:rsidRPr="00F67238" w:rsidDel="007B6918" w:rsidRDefault="00F67238" w:rsidP="00154F98">
            <w:pPr>
              <w:rPr>
                <w:del w:id="1662" w:author="Perez Monforte, Sergio" w:date="2017-09-11T13:40:00Z"/>
                <w:rFonts w:ascii="Arial" w:hAnsi="Arial" w:cs="Arial"/>
                <w:sz w:val="22"/>
                <w:szCs w:val="22"/>
              </w:rPr>
            </w:pPr>
            <w:del w:id="166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A7" w14:textId="77777777" w:rsidR="00F67238" w:rsidRPr="00F67238" w:rsidDel="007B6918" w:rsidRDefault="00F67238" w:rsidP="00154F98">
            <w:pPr>
              <w:rPr>
                <w:del w:id="1664" w:author="Perez Monforte, Sergio" w:date="2017-09-11T13:40:00Z"/>
                <w:rFonts w:ascii="Arial" w:hAnsi="Arial" w:cs="Arial"/>
                <w:sz w:val="22"/>
                <w:szCs w:val="22"/>
              </w:rPr>
            </w:pPr>
            <w:del w:id="166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A8" w14:textId="77777777" w:rsidR="00F67238" w:rsidRPr="00F67238" w:rsidDel="007B6918" w:rsidRDefault="00F67238" w:rsidP="00154F98">
            <w:pPr>
              <w:rPr>
                <w:del w:id="1666" w:author="Perez Monforte, Sergio" w:date="2017-09-11T13:40:00Z"/>
                <w:rFonts w:ascii="Arial" w:hAnsi="Arial" w:cs="Arial"/>
                <w:sz w:val="22"/>
                <w:szCs w:val="22"/>
              </w:rPr>
            </w:pPr>
            <w:del w:id="166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A9" w14:textId="77777777" w:rsidR="00F67238" w:rsidRPr="00F67238" w:rsidDel="007B6918" w:rsidRDefault="00F67238" w:rsidP="00154F98">
            <w:pPr>
              <w:rPr>
                <w:del w:id="1668" w:author="Perez Monforte, Sergio" w:date="2017-09-11T13:40:00Z"/>
                <w:rFonts w:ascii="Arial" w:hAnsi="Arial" w:cs="Arial"/>
                <w:sz w:val="22"/>
                <w:szCs w:val="22"/>
              </w:rPr>
            </w:pPr>
            <w:del w:id="166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AA" w14:textId="77777777" w:rsidR="00F67238" w:rsidRPr="00F67238" w:rsidDel="007B6918" w:rsidRDefault="00F67238" w:rsidP="00154F98">
            <w:pPr>
              <w:rPr>
                <w:del w:id="1670" w:author="Perez Monforte, Sergio" w:date="2017-09-11T13:40:00Z"/>
                <w:rFonts w:ascii="Arial" w:hAnsi="Arial" w:cs="Arial"/>
                <w:sz w:val="22"/>
                <w:szCs w:val="22"/>
              </w:rPr>
            </w:pPr>
            <w:del w:id="167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AB" w14:textId="77777777" w:rsidR="00F67238" w:rsidRPr="00F67238" w:rsidDel="007B6918" w:rsidRDefault="00F67238" w:rsidP="00154F98">
            <w:pPr>
              <w:rPr>
                <w:del w:id="1672" w:author="Perez Monforte, Sergio" w:date="2017-09-11T13:40:00Z"/>
                <w:rFonts w:ascii="Arial" w:hAnsi="Arial" w:cs="Arial"/>
                <w:sz w:val="22"/>
                <w:szCs w:val="22"/>
              </w:rPr>
            </w:pPr>
            <w:del w:id="167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AC" w14:textId="77777777" w:rsidR="00F67238" w:rsidRPr="00F67238" w:rsidDel="007B6918" w:rsidRDefault="00F67238" w:rsidP="00154F98">
            <w:pPr>
              <w:rPr>
                <w:del w:id="1674" w:author="Perez Monforte, Sergio" w:date="2017-09-11T13:40:00Z"/>
                <w:rFonts w:ascii="Arial" w:hAnsi="Arial" w:cs="Arial"/>
                <w:sz w:val="22"/>
                <w:szCs w:val="22"/>
              </w:rPr>
            </w:pPr>
            <w:del w:id="167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AD" w14:textId="77777777" w:rsidR="00F67238" w:rsidRPr="00F67238" w:rsidDel="007B6918" w:rsidRDefault="00F67238" w:rsidP="00154F98">
            <w:pPr>
              <w:rPr>
                <w:del w:id="1676" w:author="Perez Monforte, Sergio" w:date="2017-09-11T13:40:00Z"/>
                <w:rFonts w:ascii="Arial" w:hAnsi="Arial" w:cs="Arial"/>
                <w:sz w:val="22"/>
                <w:szCs w:val="22"/>
              </w:rPr>
            </w:pPr>
            <w:del w:id="167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AE" w14:textId="77777777" w:rsidR="00F67238" w:rsidRPr="00F67238" w:rsidDel="007B6918" w:rsidRDefault="00F67238" w:rsidP="00154F98">
            <w:pPr>
              <w:rPr>
                <w:del w:id="1678" w:author="Perez Monforte, Sergio" w:date="2017-09-11T13:40:00Z"/>
                <w:rFonts w:ascii="Arial" w:hAnsi="Arial" w:cs="Arial"/>
                <w:sz w:val="22"/>
                <w:szCs w:val="22"/>
              </w:rPr>
            </w:pPr>
            <w:del w:id="167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AF" w14:textId="77777777" w:rsidR="00F67238" w:rsidRPr="00F67238" w:rsidDel="007B6918" w:rsidRDefault="00F67238" w:rsidP="00154F98">
            <w:pPr>
              <w:rPr>
                <w:del w:id="1680" w:author="Perez Monforte, Sergio" w:date="2017-09-11T13:40:00Z"/>
                <w:rFonts w:ascii="Arial" w:hAnsi="Arial" w:cs="Arial"/>
                <w:sz w:val="22"/>
                <w:szCs w:val="22"/>
              </w:rPr>
            </w:pPr>
            <w:del w:id="168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B0" w14:textId="77777777" w:rsidR="00F67238" w:rsidRPr="00F67238" w:rsidDel="007B6918" w:rsidRDefault="00F67238" w:rsidP="00154F98">
            <w:pPr>
              <w:rPr>
                <w:del w:id="1682" w:author="Perez Monforte, Sergio" w:date="2017-09-11T13:40:00Z"/>
                <w:rFonts w:ascii="Arial" w:hAnsi="Arial" w:cs="Arial"/>
                <w:sz w:val="22"/>
                <w:szCs w:val="22"/>
              </w:rPr>
            </w:pPr>
            <w:del w:id="1683" w:author="Perez Monforte, Sergio" w:date="2017-09-11T13:40:00Z">
              <w:r w:rsidRPr="00F67238" w:rsidDel="007B6918">
                <w:rPr>
                  <w:rFonts w:ascii="Arial" w:hAnsi="Arial" w:cs="Arial"/>
                  <w:sz w:val="22"/>
                  <w:szCs w:val="22"/>
                </w:rPr>
                <w:delText> </w:delText>
              </w:r>
            </w:del>
          </w:p>
        </w:tc>
      </w:tr>
      <w:tr w:rsidR="00F67238" w:rsidRPr="00F67238" w:rsidDel="007B6918" w14:paraId="5D69ABC3" w14:textId="77777777" w:rsidTr="00154F98">
        <w:trPr>
          <w:trHeight w:val="288"/>
          <w:jc w:val="center"/>
          <w:del w:id="168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B2" w14:textId="77777777" w:rsidR="00F67238" w:rsidRPr="00F67238" w:rsidDel="007B6918" w:rsidRDefault="00F67238" w:rsidP="00154F98">
            <w:pPr>
              <w:rPr>
                <w:del w:id="1685" w:author="Perez Monforte, Sergio" w:date="2017-09-11T13:40:00Z"/>
                <w:rFonts w:ascii="Arial" w:hAnsi="Arial" w:cs="Arial"/>
                <w:sz w:val="22"/>
                <w:szCs w:val="22"/>
              </w:rPr>
            </w:pPr>
            <w:del w:id="1686" w:author="Perez Monforte, Sergio" w:date="2017-09-11T13:40:00Z">
              <w:r w:rsidRPr="00F67238" w:rsidDel="007B6918">
                <w:rPr>
                  <w:rFonts w:ascii="Arial" w:hAnsi="Arial" w:cs="Arial"/>
                  <w:sz w:val="22"/>
                  <w:szCs w:val="22"/>
                </w:rPr>
                <w:delText>Baseline report</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B3" w14:textId="77777777" w:rsidR="00F67238" w:rsidRPr="00F67238" w:rsidDel="007B6918" w:rsidRDefault="00F67238" w:rsidP="00154F98">
            <w:pPr>
              <w:rPr>
                <w:del w:id="1687" w:author="Perez Monforte, Sergio" w:date="2017-09-11T13:40:00Z"/>
                <w:rFonts w:ascii="Arial" w:hAnsi="Arial" w:cs="Arial"/>
                <w:sz w:val="22"/>
                <w:szCs w:val="22"/>
              </w:rPr>
            </w:pPr>
            <w:del w:id="168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B4" w14:textId="77777777" w:rsidR="00F67238" w:rsidRPr="00F67238" w:rsidDel="007B6918" w:rsidRDefault="00F67238" w:rsidP="00154F98">
            <w:pPr>
              <w:rPr>
                <w:del w:id="1689" w:author="Perez Monforte, Sergio" w:date="2017-09-11T13:40:00Z"/>
                <w:rFonts w:ascii="Arial" w:hAnsi="Arial" w:cs="Arial"/>
                <w:sz w:val="22"/>
                <w:szCs w:val="22"/>
              </w:rPr>
            </w:pPr>
            <w:del w:id="169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B5" w14:textId="77777777" w:rsidR="00F67238" w:rsidRPr="00F67238" w:rsidDel="007B6918" w:rsidRDefault="00F67238" w:rsidP="00154F98">
            <w:pPr>
              <w:rPr>
                <w:del w:id="1691" w:author="Perez Monforte, Sergio" w:date="2017-09-11T13:40:00Z"/>
                <w:rFonts w:ascii="Arial" w:hAnsi="Arial" w:cs="Arial"/>
                <w:sz w:val="22"/>
                <w:szCs w:val="22"/>
              </w:rPr>
            </w:pPr>
            <w:del w:id="169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000000" w:fill="808080"/>
            <w:noWrap/>
            <w:vAlign w:val="bottom"/>
            <w:hideMark/>
          </w:tcPr>
          <w:p w14:paraId="5D69ABB6" w14:textId="77777777" w:rsidR="00F67238" w:rsidRPr="00F67238" w:rsidDel="007B6918" w:rsidRDefault="00F67238" w:rsidP="00154F98">
            <w:pPr>
              <w:rPr>
                <w:del w:id="1693" w:author="Perez Monforte, Sergio" w:date="2017-09-11T13:40:00Z"/>
                <w:rFonts w:ascii="Arial" w:hAnsi="Arial" w:cs="Arial"/>
                <w:sz w:val="22"/>
                <w:szCs w:val="22"/>
              </w:rPr>
            </w:pPr>
            <w:del w:id="169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B7" w14:textId="77777777" w:rsidR="00F67238" w:rsidRPr="00F67238" w:rsidDel="007B6918" w:rsidRDefault="00F67238" w:rsidP="00154F98">
            <w:pPr>
              <w:rPr>
                <w:del w:id="1695" w:author="Perez Monforte, Sergio" w:date="2017-09-11T13:40:00Z"/>
                <w:rFonts w:ascii="Arial" w:hAnsi="Arial" w:cs="Arial"/>
                <w:sz w:val="22"/>
                <w:szCs w:val="22"/>
              </w:rPr>
            </w:pPr>
            <w:del w:id="169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B8" w14:textId="77777777" w:rsidR="00F67238" w:rsidRPr="00F67238" w:rsidDel="007B6918" w:rsidRDefault="00F67238" w:rsidP="00154F98">
            <w:pPr>
              <w:rPr>
                <w:del w:id="1697" w:author="Perez Monforte, Sergio" w:date="2017-09-11T13:40:00Z"/>
                <w:rFonts w:ascii="Arial" w:hAnsi="Arial" w:cs="Arial"/>
                <w:sz w:val="22"/>
                <w:szCs w:val="22"/>
              </w:rPr>
            </w:pPr>
            <w:del w:id="169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B9" w14:textId="77777777" w:rsidR="00F67238" w:rsidRPr="00F67238" w:rsidDel="007B6918" w:rsidRDefault="00F67238" w:rsidP="00154F98">
            <w:pPr>
              <w:rPr>
                <w:del w:id="1699" w:author="Perez Monforte, Sergio" w:date="2017-09-11T13:40:00Z"/>
                <w:rFonts w:ascii="Arial" w:hAnsi="Arial" w:cs="Arial"/>
                <w:sz w:val="22"/>
                <w:szCs w:val="22"/>
              </w:rPr>
            </w:pPr>
            <w:del w:id="170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BA" w14:textId="77777777" w:rsidR="00F67238" w:rsidRPr="00F67238" w:rsidDel="007B6918" w:rsidRDefault="00F67238" w:rsidP="00154F98">
            <w:pPr>
              <w:rPr>
                <w:del w:id="1701" w:author="Perez Monforte, Sergio" w:date="2017-09-11T13:40:00Z"/>
                <w:rFonts w:ascii="Arial" w:hAnsi="Arial" w:cs="Arial"/>
                <w:sz w:val="22"/>
                <w:szCs w:val="22"/>
              </w:rPr>
            </w:pPr>
            <w:del w:id="170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BB" w14:textId="77777777" w:rsidR="00F67238" w:rsidRPr="00F67238" w:rsidDel="007B6918" w:rsidRDefault="00F67238" w:rsidP="00154F98">
            <w:pPr>
              <w:rPr>
                <w:del w:id="1703" w:author="Perez Monforte, Sergio" w:date="2017-09-11T13:40:00Z"/>
                <w:rFonts w:ascii="Arial" w:hAnsi="Arial" w:cs="Arial"/>
                <w:sz w:val="22"/>
                <w:szCs w:val="22"/>
              </w:rPr>
            </w:pPr>
            <w:del w:id="170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BC" w14:textId="77777777" w:rsidR="00F67238" w:rsidRPr="00F67238" w:rsidDel="007B6918" w:rsidRDefault="00F67238" w:rsidP="00154F98">
            <w:pPr>
              <w:rPr>
                <w:del w:id="1705" w:author="Perez Monforte, Sergio" w:date="2017-09-11T13:40:00Z"/>
                <w:rFonts w:ascii="Arial" w:hAnsi="Arial" w:cs="Arial"/>
                <w:sz w:val="22"/>
                <w:szCs w:val="22"/>
              </w:rPr>
            </w:pPr>
            <w:del w:id="170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BD" w14:textId="77777777" w:rsidR="00F67238" w:rsidRPr="00F67238" w:rsidDel="007B6918" w:rsidRDefault="00F67238" w:rsidP="00154F98">
            <w:pPr>
              <w:rPr>
                <w:del w:id="1707" w:author="Perez Monforte, Sergio" w:date="2017-09-11T13:40:00Z"/>
                <w:rFonts w:ascii="Arial" w:hAnsi="Arial" w:cs="Arial"/>
                <w:sz w:val="22"/>
                <w:szCs w:val="22"/>
              </w:rPr>
            </w:pPr>
            <w:del w:id="170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BE" w14:textId="77777777" w:rsidR="00F67238" w:rsidRPr="00F67238" w:rsidDel="007B6918" w:rsidRDefault="00F67238" w:rsidP="00154F98">
            <w:pPr>
              <w:rPr>
                <w:del w:id="1709" w:author="Perez Monforte, Sergio" w:date="2017-09-11T13:40:00Z"/>
                <w:rFonts w:ascii="Arial" w:hAnsi="Arial" w:cs="Arial"/>
                <w:sz w:val="22"/>
                <w:szCs w:val="22"/>
              </w:rPr>
            </w:pPr>
            <w:del w:id="171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BF" w14:textId="77777777" w:rsidR="00F67238" w:rsidRPr="00F67238" w:rsidDel="007B6918" w:rsidRDefault="00F67238" w:rsidP="00154F98">
            <w:pPr>
              <w:rPr>
                <w:del w:id="1711" w:author="Perez Monforte, Sergio" w:date="2017-09-11T13:40:00Z"/>
                <w:rFonts w:ascii="Arial" w:hAnsi="Arial" w:cs="Arial"/>
                <w:sz w:val="22"/>
                <w:szCs w:val="22"/>
              </w:rPr>
            </w:pPr>
            <w:del w:id="171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C0" w14:textId="77777777" w:rsidR="00F67238" w:rsidRPr="00F67238" w:rsidDel="007B6918" w:rsidRDefault="00F67238" w:rsidP="00154F98">
            <w:pPr>
              <w:rPr>
                <w:del w:id="1713" w:author="Perez Monforte, Sergio" w:date="2017-09-11T13:40:00Z"/>
                <w:rFonts w:ascii="Arial" w:hAnsi="Arial" w:cs="Arial"/>
                <w:sz w:val="22"/>
                <w:szCs w:val="22"/>
              </w:rPr>
            </w:pPr>
            <w:del w:id="171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C1" w14:textId="77777777" w:rsidR="00F67238" w:rsidRPr="00F67238" w:rsidDel="007B6918" w:rsidRDefault="00F67238" w:rsidP="00154F98">
            <w:pPr>
              <w:rPr>
                <w:del w:id="1715" w:author="Perez Monforte, Sergio" w:date="2017-09-11T13:40:00Z"/>
                <w:rFonts w:ascii="Arial" w:hAnsi="Arial" w:cs="Arial"/>
                <w:sz w:val="22"/>
                <w:szCs w:val="22"/>
              </w:rPr>
            </w:pPr>
            <w:del w:id="171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C2" w14:textId="77777777" w:rsidR="00F67238" w:rsidRPr="00F67238" w:rsidDel="007B6918" w:rsidRDefault="00F67238" w:rsidP="00154F98">
            <w:pPr>
              <w:rPr>
                <w:del w:id="1717" w:author="Perez Monforte, Sergio" w:date="2017-09-11T13:40:00Z"/>
                <w:rFonts w:ascii="Arial" w:hAnsi="Arial" w:cs="Arial"/>
                <w:sz w:val="22"/>
                <w:szCs w:val="22"/>
              </w:rPr>
            </w:pPr>
            <w:del w:id="1718" w:author="Perez Monforte, Sergio" w:date="2017-09-11T13:40:00Z">
              <w:r w:rsidRPr="00F67238" w:rsidDel="007B6918">
                <w:rPr>
                  <w:rFonts w:ascii="Arial" w:hAnsi="Arial" w:cs="Arial"/>
                  <w:sz w:val="22"/>
                  <w:szCs w:val="22"/>
                </w:rPr>
                <w:delText> </w:delText>
              </w:r>
            </w:del>
          </w:p>
        </w:tc>
      </w:tr>
      <w:tr w:rsidR="00F67238" w:rsidRPr="00F67238" w:rsidDel="007B6918" w14:paraId="5D69ABD5" w14:textId="77777777" w:rsidTr="00154F98">
        <w:trPr>
          <w:trHeight w:val="288"/>
          <w:jc w:val="center"/>
          <w:del w:id="171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C4" w14:textId="77777777" w:rsidR="00F67238" w:rsidRPr="00F67238" w:rsidDel="007B6918" w:rsidRDefault="00F67238" w:rsidP="00154F98">
            <w:pPr>
              <w:rPr>
                <w:del w:id="1720" w:author="Perez Monforte, Sergio" w:date="2017-09-11T13:40:00Z"/>
                <w:rFonts w:ascii="Arial" w:hAnsi="Arial" w:cs="Arial"/>
                <w:sz w:val="22"/>
                <w:szCs w:val="22"/>
              </w:rPr>
            </w:pPr>
            <w:del w:id="1721" w:author="Perez Monforte, Sergio" w:date="2017-09-11T13:40:00Z">
              <w:r w:rsidRPr="00F67238" w:rsidDel="007B6918">
                <w:rPr>
                  <w:rFonts w:ascii="Arial" w:hAnsi="Arial" w:cs="Arial"/>
                  <w:sz w:val="22"/>
                  <w:szCs w:val="22"/>
                </w:rPr>
                <w:delText>Short census follow-up 1</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C5" w14:textId="77777777" w:rsidR="00F67238" w:rsidRPr="00F67238" w:rsidDel="007B6918" w:rsidRDefault="00F67238" w:rsidP="00154F98">
            <w:pPr>
              <w:rPr>
                <w:del w:id="1722" w:author="Perez Monforte, Sergio" w:date="2017-09-11T13:40:00Z"/>
                <w:rFonts w:ascii="Arial" w:hAnsi="Arial" w:cs="Arial"/>
                <w:sz w:val="22"/>
                <w:szCs w:val="22"/>
              </w:rPr>
            </w:pPr>
            <w:del w:id="172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C6" w14:textId="77777777" w:rsidR="00F67238" w:rsidRPr="00F67238" w:rsidDel="007B6918" w:rsidRDefault="00F67238" w:rsidP="00154F98">
            <w:pPr>
              <w:rPr>
                <w:del w:id="1724" w:author="Perez Monforte, Sergio" w:date="2017-09-11T13:40:00Z"/>
                <w:rFonts w:ascii="Arial" w:hAnsi="Arial" w:cs="Arial"/>
                <w:sz w:val="22"/>
                <w:szCs w:val="22"/>
              </w:rPr>
            </w:pPr>
            <w:del w:id="172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C7" w14:textId="77777777" w:rsidR="00F67238" w:rsidRPr="00F67238" w:rsidDel="007B6918" w:rsidRDefault="00F67238" w:rsidP="00154F98">
            <w:pPr>
              <w:rPr>
                <w:del w:id="1726" w:author="Perez Monforte, Sergio" w:date="2017-09-11T13:40:00Z"/>
                <w:rFonts w:ascii="Arial" w:hAnsi="Arial" w:cs="Arial"/>
                <w:sz w:val="22"/>
                <w:szCs w:val="22"/>
              </w:rPr>
            </w:pPr>
            <w:del w:id="172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C8" w14:textId="77777777" w:rsidR="00F67238" w:rsidRPr="00F67238" w:rsidDel="007B6918" w:rsidRDefault="00F67238" w:rsidP="00154F98">
            <w:pPr>
              <w:rPr>
                <w:del w:id="1728" w:author="Perez Monforte, Sergio" w:date="2017-09-11T13:40:00Z"/>
                <w:rFonts w:ascii="Arial" w:hAnsi="Arial" w:cs="Arial"/>
                <w:sz w:val="22"/>
                <w:szCs w:val="22"/>
              </w:rPr>
            </w:pPr>
            <w:del w:id="172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C9" w14:textId="77777777" w:rsidR="00F67238" w:rsidRPr="00F67238" w:rsidDel="007B6918" w:rsidRDefault="00F67238" w:rsidP="00154F98">
            <w:pPr>
              <w:rPr>
                <w:del w:id="1730" w:author="Perez Monforte, Sergio" w:date="2017-09-11T13:40:00Z"/>
                <w:rFonts w:ascii="Arial" w:hAnsi="Arial" w:cs="Arial"/>
                <w:sz w:val="22"/>
                <w:szCs w:val="22"/>
              </w:rPr>
            </w:pPr>
            <w:del w:id="173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CA" w14:textId="77777777" w:rsidR="00F67238" w:rsidRPr="00F67238" w:rsidDel="007B6918" w:rsidRDefault="00F67238" w:rsidP="00154F98">
            <w:pPr>
              <w:rPr>
                <w:del w:id="1732" w:author="Perez Monforte, Sergio" w:date="2017-09-11T13:40:00Z"/>
                <w:rFonts w:ascii="Arial" w:hAnsi="Arial" w:cs="Arial"/>
                <w:sz w:val="22"/>
                <w:szCs w:val="22"/>
              </w:rPr>
            </w:pPr>
            <w:del w:id="173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BCB" w14:textId="77777777" w:rsidR="00F67238" w:rsidRPr="00F67238" w:rsidDel="007B6918" w:rsidRDefault="00F67238" w:rsidP="00154F98">
            <w:pPr>
              <w:rPr>
                <w:del w:id="1734" w:author="Perez Monforte, Sergio" w:date="2017-09-11T13:40:00Z"/>
                <w:rFonts w:ascii="Arial" w:hAnsi="Arial" w:cs="Arial"/>
                <w:sz w:val="22"/>
                <w:szCs w:val="22"/>
              </w:rPr>
            </w:pPr>
            <w:del w:id="173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CC" w14:textId="77777777" w:rsidR="00F67238" w:rsidRPr="00F67238" w:rsidDel="007B6918" w:rsidRDefault="00F67238" w:rsidP="00154F98">
            <w:pPr>
              <w:rPr>
                <w:del w:id="1736" w:author="Perez Monforte, Sergio" w:date="2017-09-11T13:40:00Z"/>
                <w:rFonts w:ascii="Arial" w:hAnsi="Arial" w:cs="Arial"/>
                <w:sz w:val="22"/>
                <w:szCs w:val="22"/>
              </w:rPr>
            </w:pPr>
            <w:del w:id="173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CD" w14:textId="77777777" w:rsidR="00F67238" w:rsidRPr="00F67238" w:rsidDel="007B6918" w:rsidRDefault="00F67238" w:rsidP="00154F98">
            <w:pPr>
              <w:rPr>
                <w:del w:id="1738" w:author="Perez Monforte, Sergio" w:date="2017-09-11T13:40:00Z"/>
                <w:rFonts w:ascii="Arial" w:hAnsi="Arial" w:cs="Arial"/>
                <w:sz w:val="22"/>
                <w:szCs w:val="22"/>
              </w:rPr>
            </w:pPr>
            <w:del w:id="173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CE" w14:textId="77777777" w:rsidR="00F67238" w:rsidRPr="00F67238" w:rsidDel="007B6918" w:rsidRDefault="00F67238" w:rsidP="00154F98">
            <w:pPr>
              <w:rPr>
                <w:del w:id="1740" w:author="Perez Monforte, Sergio" w:date="2017-09-11T13:40:00Z"/>
                <w:rFonts w:ascii="Arial" w:hAnsi="Arial" w:cs="Arial"/>
                <w:sz w:val="22"/>
                <w:szCs w:val="22"/>
              </w:rPr>
            </w:pPr>
            <w:del w:id="174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CF" w14:textId="77777777" w:rsidR="00F67238" w:rsidRPr="00F67238" w:rsidDel="007B6918" w:rsidRDefault="00F67238" w:rsidP="00154F98">
            <w:pPr>
              <w:rPr>
                <w:del w:id="1742" w:author="Perez Monforte, Sergio" w:date="2017-09-11T13:40:00Z"/>
                <w:rFonts w:ascii="Arial" w:hAnsi="Arial" w:cs="Arial"/>
                <w:sz w:val="22"/>
                <w:szCs w:val="22"/>
              </w:rPr>
            </w:pPr>
            <w:del w:id="174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D0" w14:textId="77777777" w:rsidR="00F67238" w:rsidRPr="00F67238" w:rsidDel="007B6918" w:rsidRDefault="00F67238" w:rsidP="00154F98">
            <w:pPr>
              <w:rPr>
                <w:del w:id="1744" w:author="Perez Monforte, Sergio" w:date="2017-09-11T13:40:00Z"/>
                <w:rFonts w:ascii="Arial" w:hAnsi="Arial" w:cs="Arial"/>
                <w:sz w:val="22"/>
                <w:szCs w:val="22"/>
              </w:rPr>
            </w:pPr>
            <w:del w:id="174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D1" w14:textId="77777777" w:rsidR="00F67238" w:rsidRPr="00F67238" w:rsidDel="007B6918" w:rsidRDefault="00F67238" w:rsidP="00154F98">
            <w:pPr>
              <w:rPr>
                <w:del w:id="1746" w:author="Perez Monforte, Sergio" w:date="2017-09-11T13:40:00Z"/>
                <w:rFonts w:ascii="Arial" w:hAnsi="Arial" w:cs="Arial"/>
                <w:sz w:val="22"/>
                <w:szCs w:val="22"/>
              </w:rPr>
            </w:pPr>
            <w:del w:id="174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D2" w14:textId="77777777" w:rsidR="00F67238" w:rsidRPr="00F67238" w:rsidDel="007B6918" w:rsidRDefault="00F67238" w:rsidP="00154F98">
            <w:pPr>
              <w:rPr>
                <w:del w:id="1748" w:author="Perez Monforte, Sergio" w:date="2017-09-11T13:40:00Z"/>
                <w:rFonts w:ascii="Arial" w:hAnsi="Arial" w:cs="Arial"/>
                <w:sz w:val="22"/>
                <w:szCs w:val="22"/>
              </w:rPr>
            </w:pPr>
            <w:del w:id="174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D3" w14:textId="77777777" w:rsidR="00F67238" w:rsidRPr="00F67238" w:rsidDel="007B6918" w:rsidRDefault="00F67238" w:rsidP="00154F98">
            <w:pPr>
              <w:rPr>
                <w:del w:id="1750" w:author="Perez Monforte, Sergio" w:date="2017-09-11T13:40:00Z"/>
                <w:rFonts w:ascii="Arial" w:hAnsi="Arial" w:cs="Arial"/>
                <w:sz w:val="22"/>
                <w:szCs w:val="22"/>
              </w:rPr>
            </w:pPr>
            <w:del w:id="175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D4" w14:textId="77777777" w:rsidR="00F67238" w:rsidRPr="00F67238" w:rsidDel="007B6918" w:rsidRDefault="00F67238" w:rsidP="00154F98">
            <w:pPr>
              <w:rPr>
                <w:del w:id="1752" w:author="Perez Monforte, Sergio" w:date="2017-09-11T13:40:00Z"/>
                <w:rFonts w:ascii="Arial" w:hAnsi="Arial" w:cs="Arial"/>
                <w:sz w:val="22"/>
                <w:szCs w:val="22"/>
              </w:rPr>
            </w:pPr>
            <w:del w:id="1753" w:author="Perez Monforte, Sergio" w:date="2017-09-11T13:40:00Z">
              <w:r w:rsidRPr="00F67238" w:rsidDel="007B6918">
                <w:rPr>
                  <w:rFonts w:ascii="Arial" w:hAnsi="Arial" w:cs="Arial"/>
                  <w:sz w:val="22"/>
                  <w:szCs w:val="22"/>
                </w:rPr>
                <w:delText> </w:delText>
              </w:r>
            </w:del>
          </w:p>
        </w:tc>
      </w:tr>
      <w:tr w:rsidR="00F67238" w:rsidRPr="00F67238" w:rsidDel="007B6918" w14:paraId="5D69ABE7" w14:textId="77777777" w:rsidTr="00154F98">
        <w:trPr>
          <w:trHeight w:val="288"/>
          <w:jc w:val="center"/>
          <w:del w:id="175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D6" w14:textId="77777777" w:rsidR="00F67238" w:rsidRPr="00F67238" w:rsidDel="007B6918" w:rsidRDefault="00F67238" w:rsidP="00154F98">
            <w:pPr>
              <w:rPr>
                <w:del w:id="1755" w:author="Perez Monforte, Sergio" w:date="2017-09-11T13:40:00Z"/>
                <w:rFonts w:ascii="Arial" w:hAnsi="Arial" w:cs="Arial"/>
                <w:sz w:val="22"/>
                <w:szCs w:val="22"/>
              </w:rPr>
            </w:pPr>
            <w:del w:id="1756" w:author="Perez Monforte, Sergio" w:date="2017-09-11T13:40:00Z">
              <w:r w:rsidRPr="00F67238" w:rsidDel="007B6918">
                <w:rPr>
                  <w:rFonts w:ascii="Arial" w:hAnsi="Arial" w:cs="Arial"/>
                  <w:sz w:val="22"/>
                  <w:szCs w:val="22"/>
                </w:rPr>
                <w:delText>Household survey follow-up 1</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D7" w14:textId="77777777" w:rsidR="00F67238" w:rsidRPr="00F67238" w:rsidDel="007B6918" w:rsidRDefault="00F67238" w:rsidP="00154F98">
            <w:pPr>
              <w:rPr>
                <w:del w:id="1757" w:author="Perez Monforte, Sergio" w:date="2017-09-11T13:40:00Z"/>
                <w:rFonts w:ascii="Arial" w:hAnsi="Arial" w:cs="Arial"/>
                <w:sz w:val="22"/>
                <w:szCs w:val="22"/>
              </w:rPr>
            </w:pPr>
            <w:del w:id="175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D8" w14:textId="77777777" w:rsidR="00F67238" w:rsidRPr="00F67238" w:rsidDel="007B6918" w:rsidRDefault="00F67238" w:rsidP="00154F98">
            <w:pPr>
              <w:rPr>
                <w:del w:id="1759" w:author="Perez Monforte, Sergio" w:date="2017-09-11T13:40:00Z"/>
                <w:rFonts w:ascii="Arial" w:hAnsi="Arial" w:cs="Arial"/>
                <w:sz w:val="22"/>
                <w:szCs w:val="22"/>
              </w:rPr>
            </w:pPr>
            <w:del w:id="176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D9" w14:textId="77777777" w:rsidR="00F67238" w:rsidRPr="00F67238" w:rsidDel="007B6918" w:rsidRDefault="00F67238" w:rsidP="00154F98">
            <w:pPr>
              <w:rPr>
                <w:del w:id="1761" w:author="Perez Monforte, Sergio" w:date="2017-09-11T13:40:00Z"/>
                <w:rFonts w:ascii="Arial" w:hAnsi="Arial" w:cs="Arial"/>
                <w:sz w:val="22"/>
                <w:szCs w:val="22"/>
              </w:rPr>
            </w:pPr>
            <w:del w:id="176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DA" w14:textId="77777777" w:rsidR="00F67238" w:rsidRPr="00F67238" w:rsidDel="007B6918" w:rsidRDefault="00F67238" w:rsidP="00154F98">
            <w:pPr>
              <w:rPr>
                <w:del w:id="1763" w:author="Perez Monforte, Sergio" w:date="2017-09-11T13:40:00Z"/>
                <w:rFonts w:ascii="Arial" w:hAnsi="Arial" w:cs="Arial"/>
                <w:sz w:val="22"/>
                <w:szCs w:val="22"/>
              </w:rPr>
            </w:pPr>
            <w:del w:id="176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DB" w14:textId="77777777" w:rsidR="00F67238" w:rsidRPr="00F67238" w:rsidDel="007B6918" w:rsidRDefault="00F67238" w:rsidP="00154F98">
            <w:pPr>
              <w:rPr>
                <w:del w:id="1765" w:author="Perez Monforte, Sergio" w:date="2017-09-11T13:40:00Z"/>
                <w:rFonts w:ascii="Arial" w:hAnsi="Arial" w:cs="Arial"/>
                <w:sz w:val="22"/>
                <w:szCs w:val="22"/>
              </w:rPr>
            </w:pPr>
            <w:del w:id="176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DC" w14:textId="77777777" w:rsidR="00F67238" w:rsidRPr="00F67238" w:rsidDel="007B6918" w:rsidRDefault="00F67238" w:rsidP="00154F98">
            <w:pPr>
              <w:rPr>
                <w:del w:id="1767" w:author="Perez Monforte, Sergio" w:date="2017-09-11T13:40:00Z"/>
                <w:rFonts w:ascii="Arial" w:hAnsi="Arial" w:cs="Arial"/>
                <w:sz w:val="22"/>
                <w:szCs w:val="22"/>
              </w:rPr>
            </w:pPr>
            <w:del w:id="176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BDD" w14:textId="77777777" w:rsidR="00F67238" w:rsidRPr="00F67238" w:rsidDel="007B6918" w:rsidRDefault="00F67238" w:rsidP="00154F98">
            <w:pPr>
              <w:rPr>
                <w:del w:id="1769" w:author="Perez Monforte, Sergio" w:date="2017-09-11T13:40:00Z"/>
                <w:rFonts w:ascii="Arial" w:hAnsi="Arial" w:cs="Arial"/>
                <w:sz w:val="22"/>
                <w:szCs w:val="22"/>
              </w:rPr>
            </w:pPr>
            <w:del w:id="177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DE" w14:textId="77777777" w:rsidR="00F67238" w:rsidRPr="00F67238" w:rsidDel="007B6918" w:rsidRDefault="00F67238" w:rsidP="00154F98">
            <w:pPr>
              <w:rPr>
                <w:del w:id="1771" w:author="Perez Monforte, Sergio" w:date="2017-09-11T13:40:00Z"/>
                <w:rFonts w:ascii="Arial" w:hAnsi="Arial" w:cs="Arial"/>
                <w:sz w:val="22"/>
                <w:szCs w:val="22"/>
              </w:rPr>
            </w:pPr>
            <w:del w:id="177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DF" w14:textId="77777777" w:rsidR="00F67238" w:rsidRPr="00F67238" w:rsidDel="007B6918" w:rsidRDefault="00F67238" w:rsidP="00154F98">
            <w:pPr>
              <w:rPr>
                <w:del w:id="1773" w:author="Perez Monforte, Sergio" w:date="2017-09-11T13:40:00Z"/>
                <w:rFonts w:ascii="Arial" w:hAnsi="Arial" w:cs="Arial"/>
                <w:sz w:val="22"/>
                <w:szCs w:val="22"/>
              </w:rPr>
            </w:pPr>
            <w:del w:id="177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E0" w14:textId="77777777" w:rsidR="00F67238" w:rsidRPr="00F67238" w:rsidDel="007B6918" w:rsidRDefault="00F67238" w:rsidP="00154F98">
            <w:pPr>
              <w:rPr>
                <w:del w:id="1775" w:author="Perez Monforte, Sergio" w:date="2017-09-11T13:40:00Z"/>
                <w:rFonts w:ascii="Arial" w:hAnsi="Arial" w:cs="Arial"/>
                <w:sz w:val="22"/>
                <w:szCs w:val="22"/>
              </w:rPr>
            </w:pPr>
            <w:del w:id="177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E1" w14:textId="77777777" w:rsidR="00F67238" w:rsidRPr="00F67238" w:rsidDel="007B6918" w:rsidRDefault="00F67238" w:rsidP="00154F98">
            <w:pPr>
              <w:rPr>
                <w:del w:id="1777" w:author="Perez Monforte, Sergio" w:date="2017-09-11T13:40:00Z"/>
                <w:rFonts w:ascii="Arial" w:hAnsi="Arial" w:cs="Arial"/>
                <w:sz w:val="22"/>
                <w:szCs w:val="22"/>
              </w:rPr>
            </w:pPr>
            <w:del w:id="177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E2" w14:textId="77777777" w:rsidR="00F67238" w:rsidRPr="00F67238" w:rsidDel="007B6918" w:rsidRDefault="00F67238" w:rsidP="00154F98">
            <w:pPr>
              <w:rPr>
                <w:del w:id="1779" w:author="Perez Monforte, Sergio" w:date="2017-09-11T13:40:00Z"/>
                <w:rFonts w:ascii="Arial" w:hAnsi="Arial" w:cs="Arial"/>
                <w:sz w:val="22"/>
                <w:szCs w:val="22"/>
              </w:rPr>
            </w:pPr>
            <w:del w:id="178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E3" w14:textId="77777777" w:rsidR="00F67238" w:rsidRPr="00F67238" w:rsidDel="007B6918" w:rsidRDefault="00F67238" w:rsidP="00154F98">
            <w:pPr>
              <w:rPr>
                <w:del w:id="1781" w:author="Perez Monforte, Sergio" w:date="2017-09-11T13:40:00Z"/>
                <w:rFonts w:ascii="Arial" w:hAnsi="Arial" w:cs="Arial"/>
                <w:sz w:val="22"/>
                <w:szCs w:val="22"/>
              </w:rPr>
            </w:pPr>
            <w:del w:id="178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E4" w14:textId="77777777" w:rsidR="00F67238" w:rsidRPr="00F67238" w:rsidDel="007B6918" w:rsidRDefault="00F67238" w:rsidP="00154F98">
            <w:pPr>
              <w:rPr>
                <w:del w:id="1783" w:author="Perez Monforte, Sergio" w:date="2017-09-11T13:40:00Z"/>
                <w:rFonts w:ascii="Arial" w:hAnsi="Arial" w:cs="Arial"/>
                <w:sz w:val="22"/>
                <w:szCs w:val="22"/>
              </w:rPr>
            </w:pPr>
            <w:del w:id="178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E5" w14:textId="77777777" w:rsidR="00F67238" w:rsidRPr="00F67238" w:rsidDel="007B6918" w:rsidRDefault="00F67238" w:rsidP="00154F98">
            <w:pPr>
              <w:rPr>
                <w:del w:id="1785" w:author="Perez Monforte, Sergio" w:date="2017-09-11T13:40:00Z"/>
                <w:rFonts w:ascii="Arial" w:hAnsi="Arial" w:cs="Arial"/>
                <w:sz w:val="22"/>
                <w:szCs w:val="22"/>
              </w:rPr>
            </w:pPr>
            <w:del w:id="178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E6" w14:textId="77777777" w:rsidR="00F67238" w:rsidRPr="00F67238" w:rsidDel="007B6918" w:rsidRDefault="00F67238" w:rsidP="00154F98">
            <w:pPr>
              <w:rPr>
                <w:del w:id="1787" w:author="Perez Monforte, Sergio" w:date="2017-09-11T13:40:00Z"/>
                <w:rFonts w:ascii="Arial" w:hAnsi="Arial" w:cs="Arial"/>
                <w:sz w:val="22"/>
                <w:szCs w:val="22"/>
              </w:rPr>
            </w:pPr>
            <w:del w:id="1788" w:author="Perez Monforte, Sergio" w:date="2017-09-11T13:40:00Z">
              <w:r w:rsidRPr="00F67238" w:rsidDel="007B6918">
                <w:rPr>
                  <w:rFonts w:ascii="Arial" w:hAnsi="Arial" w:cs="Arial"/>
                  <w:sz w:val="22"/>
                  <w:szCs w:val="22"/>
                </w:rPr>
                <w:delText> </w:delText>
              </w:r>
            </w:del>
          </w:p>
        </w:tc>
      </w:tr>
      <w:tr w:rsidR="00F67238" w:rsidRPr="00F67238" w:rsidDel="007B6918" w14:paraId="5D69ABF9" w14:textId="77777777" w:rsidTr="00154F98">
        <w:trPr>
          <w:trHeight w:val="288"/>
          <w:jc w:val="center"/>
          <w:del w:id="178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E8" w14:textId="77777777" w:rsidR="00F67238" w:rsidRPr="00F67238" w:rsidDel="007B6918" w:rsidRDefault="00F67238" w:rsidP="00154F98">
            <w:pPr>
              <w:rPr>
                <w:del w:id="1790" w:author="Perez Monforte, Sergio" w:date="2017-09-11T13:40:00Z"/>
                <w:rFonts w:ascii="Arial" w:hAnsi="Arial" w:cs="Arial"/>
                <w:sz w:val="22"/>
                <w:szCs w:val="22"/>
              </w:rPr>
            </w:pPr>
            <w:del w:id="1791" w:author="Perez Monforte, Sergio" w:date="2017-09-11T13:40:00Z">
              <w:r w:rsidRPr="00F67238" w:rsidDel="007B6918">
                <w:rPr>
                  <w:rFonts w:ascii="Arial" w:hAnsi="Arial" w:cs="Arial"/>
                  <w:sz w:val="22"/>
                  <w:szCs w:val="22"/>
                </w:rPr>
                <w:delText>Impact evaluation analysis</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E9" w14:textId="77777777" w:rsidR="00F67238" w:rsidRPr="00F67238" w:rsidDel="007B6918" w:rsidRDefault="00F67238" w:rsidP="00154F98">
            <w:pPr>
              <w:rPr>
                <w:del w:id="1792" w:author="Perez Monforte, Sergio" w:date="2017-09-11T13:40:00Z"/>
                <w:rFonts w:ascii="Arial" w:hAnsi="Arial" w:cs="Arial"/>
                <w:sz w:val="22"/>
                <w:szCs w:val="22"/>
              </w:rPr>
            </w:pPr>
            <w:del w:id="179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EA" w14:textId="77777777" w:rsidR="00F67238" w:rsidRPr="00F67238" w:rsidDel="007B6918" w:rsidRDefault="00F67238" w:rsidP="00154F98">
            <w:pPr>
              <w:rPr>
                <w:del w:id="1794" w:author="Perez Monforte, Sergio" w:date="2017-09-11T13:40:00Z"/>
                <w:rFonts w:ascii="Arial" w:hAnsi="Arial" w:cs="Arial"/>
                <w:sz w:val="22"/>
                <w:szCs w:val="22"/>
              </w:rPr>
            </w:pPr>
            <w:del w:id="179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EB" w14:textId="77777777" w:rsidR="00F67238" w:rsidRPr="00F67238" w:rsidDel="007B6918" w:rsidRDefault="00F67238" w:rsidP="00154F98">
            <w:pPr>
              <w:rPr>
                <w:del w:id="1796" w:author="Perez Monforte, Sergio" w:date="2017-09-11T13:40:00Z"/>
                <w:rFonts w:ascii="Arial" w:hAnsi="Arial" w:cs="Arial"/>
                <w:sz w:val="22"/>
                <w:szCs w:val="22"/>
              </w:rPr>
            </w:pPr>
            <w:del w:id="179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EC" w14:textId="77777777" w:rsidR="00F67238" w:rsidRPr="00F67238" w:rsidDel="007B6918" w:rsidRDefault="00F67238" w:rsidP="00154F98">
            <w:pPr>
              <w:rPr>
                <w:del w:id="1798" w:author="Perez Monforte, Sergio" w:date="2017-09-11T13:40:00Z"/>
                <w:rFonts w:ascii="Arial" w:hAnsi="Arial" w:cs="Arial"/>
                <w:sz w:val="22"/>
                <w:szCs w:val="22"/>
              </w:rPr>
            </w:pPr>
            <w:del w:id="179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ED" w14:textId="77777777" w:rsidR="00F67238" w:rsidRPr="00F67238" w:rsidDel="007B6918" w:rsidRDefault="00F67238" w:rsidP="00154F98">
            <w:pPr>
              <w:rPr>
                <w:del w:id="1800" w:author="Perez Monforte, Sergio" w:date="2017-09-11T13:40:00Z"/>
                <w:rFonts w:ascii="Arial" w:hAnsi="Arial" w:cs="Arial"/>
                <w:sz w:val="22"/>
                <w:szCs w:val="22"/>
              </w:rPr>
            </w:pPr>
            <w:del w:id="180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EE" w14:textId="77777777" w:rsidR="00F67238" w:rsidRPr="00F67238" w:rsidDel="007B6918" w:rsidRDefault="00F67238" w:rsidP="00154F98">
            <w:pPr>
              <w:rPr>
                <w:del w:id="1802" w:author="Perez Monforte, Sergio" w:date="2017-09-11T13:40:00Z"/>
                <w:rFonts w:ascii="Arial" w:hAnsi="Arial" w:cs="Arial"/>
                <w:sz w:val="22"/>
                <w:szCs w:val="22"/>
              </w:rPr>
            </w:pPr>
            <w:del w:id="180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EF" w14:textId="77777777" w:rsidR="00F67238" w:rsidRPr="00F67238" w:rsidDel="007B6918" w:rsidRDefault="00F67238" w:rsidP="00154F98">
            <w:pPr>
              <w:rPr>
                <w:del w:id="1804" w:author="Perez Monforte, Sergio" w:date="2017-09-11T13:40:00Z"/>
                <w:rFonts w:ascii="Arial" w:hAnsi="Arial" w:cs="Arial"/>
                <w:sz w:val="22"/>
                <w:szCs w:val="22"/>
              </w:rPr>
            </w:pPr>
            <w:del w:id="180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000000" w:fill="808080"/>
            <w:noWrap/>
            <w:vAlign w:val="bottom"/>
            <w:hideMark/>
          </w:tcPr>
          <w:p w14:paraId="5D69ABF0" w14:textId="77777777" w:rsidR="00F67238" w:rsidRPr="00F67238" w:rsidDel="007B6918" w:rsidRDefault="00F67238" w:rsidP="00154F98">
            <w:pPr>
              <w:rPr>
                <w:del w:id="1806" w:author="Perez Monforte, Sergio" w:date="2017-09-11T13:40:00Z"/>
                <w:rFonts w:ascii="Arial" w:hAnsi="Arial" w:cs="Arial"/>
                <w:sz w:val="22"/>
                <w:szCs w:val="22"/>
              </w:rPr>
            </w:pPr>
            <w:del w:id="180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F1" w14:textId="77777777" w:rsidR="00F67238" w:rsidRPr="00F67238" w:rsidDel="007B6918" w:rsidRDefault="00F67238" w:rsidP="00154F98">
            <w:pPr>
              <w:rPr>
                <w:del w:id="1808" w:author="Perez Monforte, Sergio" w:date="2017-09-11T13:40:00Z"/>
                <w:rFonts w:ascii="Arial" w:hAnsi="Arial" w:cs="Arial"/>
                <w:sz w:val="22"/>
                <w:szCs w:val="22"/>
              </w:rPr>
            </w:pPr>
            <w:del w:id="180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F2" w14:textId="77777777" w:rsidR="00F67238" w:rsidRPr="00F67238" w:rsidDel="007B6918" w:rsidRDefault="00F67238" w:rsidP="00154F98">
            <w:pPr>
              <w:rPr>
                <w:del w:id="1810" w:author="Perez Monforte, Sergio" w:date="2017-09-11T13:40:00Z"/>
                <w:rFonts w:ascii="Arial" w:hAnsi="Arial" w:cs="Arial"/>
                <w:sz w:val="22"/>
                <w:szCs w:val="22"/>
              </w:rPr>
            </w:pPr>
            <w:del w:id="181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F3" w14:textId="77777777" w:rsidR="00F67238" w:rsidRPr="00F67238" w:rsidDel="007B6918" w:rsidRDefault="00F67238" w:rsidP="00154F98">
            <w:pPr>
              <w:rPr>
                <w:del w:id="1812" w:author="Perez Monforte, Sergio" w:date="2017-09-11T13:40:00Z"/>
                <w:rFonts w:ascii="Arial" w:hAnsi="Arial" w:cs="Arial"/>
                <w:sz w:val="22"/>
                <w:szCs w:val="22"/>
              </w:rPr>
            </w:pPr>
            <w:del w:id="181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F4" w14:textId="77777777" w:rsidR="00F67238" w:rsidRPr="00F67238" w:rsidDel="007B6918" w:rsidRDefault="00F67238" w:rsidP="00154F98">
            <w:pPr>
              <w:rPr>
                <w:del w:id="1814" w:author="Perez Monforte, Sergio" w:date="2017-09-11T13:40:00Z"/>
                <w:rFonts w:ascii="Arial" w:hAnsi="Arial" w:cs="Arial"/>
                <w:sz w:val="22"/>
                <w:szCs w:val="22"/>
              </w:rPr>
            </w:pPr>
            <w:del w:id="181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F5" w14:textId="77777777" w:rsidR="00F67238" w:rsidRPr="00F67238" w:rsidDel="007B6918" w:rsidRDefault="00F67238" w:rsidP="00154F98">
            <w:pPr>
              <w:rPr>
                <w:del w:id="1816" w:author="Perez Monforte, Sergio" w:date="2017-09-11T13:40:00Z"/>
                <w:rFonts w:ascii="Arial" w:hAnsi="Arial" w:cs="Arial"/>
                <w:sz w:val="22"/>
                <w:szCs w:val="22"/>
              </w:rPr>
            </w:pPr>
            <w:del w:id="181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F6" w14:textId="77777777" w:rsidR="00F67238" w:rsidRPr="00F67238" w:rsidDel="007B6918" w:rsidRDefault="00F67238" w:rsidP="00154F98">
            <w:pPr>
              <w:rPr>
                <w:del w:id="1818" w:author="Perez Monforte, Sergio" w:date="2017-09-11T13:40:00Z"/>
                <w:rFonts w:ascii="Arial" w:hAnsi="Arial" w:cs="Arial"/>
                <w:sz w:val="22"/>
                <w:szCs w:val="22"/>
              </w:rPr>
            </w:pPr>
            <w:del w:id="181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F7" w14:textId="77777777" w:rsidR="00F67238" w:rsidRPr="00F67238" w:rsidDel="007B6918" w:rsidRDefault="00F67238" w:rsidP="00154F98">
            <w:pPr>
              <w:rPr>
                <w:del w:id="1820" w:author="Perez Monforte, Sergio" w:date="2017-09-11T13:40:00Z"/>
                <w:rFonts w:ascii="Arial" w:hAnsi="Arial" w:cs="Arial"/>
                <w:sz w:val="22"/>
                <w:szCs w:val="22"/>
              </w:rPr>
            </w:pPr>
            <w:del w:id="182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F8" w14:textId="77777777" w:rsidR="00F67238" w:rsidRPr="00F67238" w:rsidDel="007B6918" w:rsidRDefault="00F67238" w:rsidP="00154F98">
            <w:pPr>
              <w:rPr>
                <w:del w:id="1822" w:author="Perez Monforte, Sergio" w:date="2017-09-11T13:40:00Z"/>
                <w:rFonts w:ascii="Arial" w:hAnsi="Arial" w:cs="Arial"/>
                <w:sz w:val="22"/>
                <w:szCs w:val="22"/>
              </w:rPr>
            </w:pPr>
            <w:del w:id="1823" w:author="Perez Monforte, Sergio" w:date="2017-09-11T13:40:00Z">
              <w:r w:rsidRPr="00F67238" w:rsidDel="007B6918">
                <w:rPr>
                  <w:rFonts w:ascii="Arial" w:hAnsi="Arial" w:cs="Arial"/>
                  <w:sz w:val="22"/>
                  <w:szCs w:val="22"/>
                </w:rPr>
                <w:delText> </w:delText>
              </w:r>
            </w:del>
          </w:p>
        </w:tc>
      </w:tr>
      <w:tr w:rsidR="00F67238" w:rsidRPr="00F67238" w:rsidDel="007B6918" w14:paraId="5D69AC0B" w14:textId="77777777" w:rsidTr="00154F98">
        <w:trPr>
          <w:trHeight w:val="288"/>
          <w:jc w:val="center"/>
          <w:del w:id="182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BFA" w14:textId="77777777" w:rsidR="00F67238" w:rsidRPr="00F67238" w:rsidDel="007B6918" w:rsidRDefault="00F67238" w:rsidP="00154F98">
            <w:pPr>
              <w:rPr>
                <w:del w:id="1825" w:author="Perez Monforte, Sergio" w:date="2017-09-11T13:40:00Z"/>
                <w:rFonts w:ascii="Arial" w:hAnsi="Arial" w:cs="Arial"/>
                <w:sz w:val="22"/>
                <w:szCs w:val="22"/>
              </w:rPr>
            </w:pPr>
            <w:del w:id="1826" w:author="Perez Monforte, Sergio" w:date="2017-09-11T13:40:00Z">
              <w:r w:rsidRPr="00F67238" w:rsidDel="007B6918">
                <w:rPr>
                  <w:rFonts w:ascii="Arial" w:hAnsi="Arial" w:cs="Arial"/>
                  <w:sz w:val="22"/>
                  <w:szCs w:val="22"/>
                </w:rPr>
                <w:delText>Impact evaluation report 1</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FB" w14:textId="77777777" w:rsidR="00F67238" w:rsidRPr="00F67238" w:rsidDel="007B6918" w:rsidRDefault="00F67238" w:rsidP="00154F98">
            <w:pPr>
              <w:rPr>
                <w:del w:id="1827" w:author="Perez Monforte, Sergio" w:date="2017-09-11T13:40:00Z"/>
                <w:rFonts w:ascii="Arial" w:hAnsi="Arial" w:cs="Arial"/>
                <w:sz w:val="22"/>
                <w:szCs w:val="22"/>
              </w:rPr>
            </w:pPr>
            <w:del w:id="182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BFC" w14:textId="77777777" w:rsidR="00F67238" w:rsidRPr="00F67238" w:rsidDel="007B6918" w:rsidRDefault="00F67238" w:rsidP="00154F98">
            <w:pPr>
              <w:rPr>
                <w:del w:id="1829" w:author="Perez Monforte, Sergio" w:date="2017-09-11T13:40:00Z"/>
                <w:rFonts w:ascii="Arial" w:hAnsi="Arial" w:cs="Arial"/>
                <w:sz w:val="22"/>
                <w:szCs w:val="22"/>
              </w:rPr>
            </w:pPr>
            <w:del w:id="183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BFD" w14:textId="77777777" w:rsidR="00F67238" w:rsidRPr="00F67238" w:rsidDel="007B6918" w:rsidRDefault="00F67238" w:rsidP="00154F98">
            <w:pPr>
              <w:rPr>
                <w:del w:id="1831" w:author="Perez Monforte, Sergio" w:date="2017-09-11T13:40:00Z"/>
                <w:rFonts w:ascii="Arial" w:hAnsi="Arial" w:cs="Arial"/>
                <w:sz w:val="22"/>
                <w:szCs w:val="22"/>
              </w:rPr>
            </w:pPr>
            <w:del w:id="183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BFE" w14:textId="77777777" w:rsidR="00F67238" w:rsidRPr="00F67238" w:rsidDel="007B6918" w:rsidRDefault="00F67238" w:rsidP="00154F98">
            <w:pPr>
              <w:rPr>
                <w:del w:id="1833" w:author="Perez Monforte, Sergio" w:date="2017-09-11T13:40:00Z"/>
                <w:rFonts w:ascii="Arial" w:hAnsi="Arial" w:cs="Arial"/>
                <w:sz w:val="22"/>
                <w:szCs w:val="22"/>
              </w:rPr>
            </w:pPr>
            <w:del w:id="183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BFF" w14:textId="77777777" w:rsidR="00F67238" w:rsidRPr="00F67238" w:rsidDel="007B6918" w:rsidRDefault="00F67238" w:rsidP="00154F98">
            <w:pPr>
              <w:rPr>
                <w:del w:id="1835" w:author="Perez Monforte, Sergio" w:date="2017-09-11T13:40:00Z"/>
                <w:rFonts w:ascii="Arial" w:hAnsi="Arial" w:cs="Arial"/>
                <w:sz w:val="22"/>
                <w:szCs w:val="22"/>
              </w:rPr>
            </w:pPr>
            <w:del w:id="183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00" w14:textId="77777777" w:rsidR="00F67238" w:rsidRPr="00F67238" w:rsidDel="007B6918" w:rsidRDefault="00F67238" w:rsidP="00154F98">
            <w:pPr>
              <w:rPr>
                <w:del w:id="1837" w:author="Perez Monforte, Sergio" w:date="2017-09-11T13:40:00Z"/>
                <w:rFonts w:ascii="Arial" w:hAnsi="Arial" w:cs="Arial"/>
                <w:sz w:val="22"/>
                <w:szCs w:val="22"/>
              </w:rPr>
            </w:pPr>
            <w:del w:id="183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01" w14:textId="77777777" w:rsidR="00F67238" w:rsidRPr="00F67238" w:rsidDel="007B6918" w:rsidRDefault="00F67238" w:rsidP="00154F98">
            <w:pPr>
              <w:rPr>
                <w:del w:id="1839" w:author="Perez Monforte, Sergio" w:date="2017-09-11T13:40:00Z"/>
                <w:rFonts w:ascii="Arial" w:hAnsi="Arial" w:cs="Arial"/>
                <w:sz w:val="22"/>
                <w:szCs w:val="22"/>
              </w:rPr>
            </w:pPr>
            <w:del w:id="184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000000" w:fill="808080"/>
            <w:noWrap/>
            <w:vAlign w:val="bottom"/>
            <w:hideMark/>
          </w:tcPr>
          <w:p w14:paraId="5D69AC02" w14:textId="77777777" w:rsidR="00F67238" w:rsidRPr="00F67238" w:rsidDel="007B6918" w:rsidRDefault="00F67238" w:rsidP="00154F98">
            <w:pPr>
              <w:rPr>
                <w:del w:id="1841" w:author="Perez Monforte, Sergio" w:date="2017-09-11T13:40:00Z"/>
                <w:rFonts w:ascii="Arial" w:hAnsi="Arial" w:cs="Arial"/>
                <w:sz w:val="22"/>
                <w:szCs w:val="22"/>
              </w:rPr>
            </w:pPr>
            <w:del w:id="184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03" w14:textId="77777777" w:rsidR="00F67238" w:rsidRPr="00F67238" w:rsidDel="007B6918" w:rsidRDefault="00F67238" w:rsidP="00154F98">
            <w:pPr>
              <w:rPr>
                <w:del w:id="1843" w:author="Perez Monforte, Sergio" w:date="2017-09-11T13:40:00Z"/>
                <w:rFonts w:ascii="Arial" w:hAnsi="Arial" w:cs="Arial"/>
                <w:sz w:val="22"/>
                <w:szCs w:val="22"/>
              </w:rPr>
            </w:pPr>
            <w:del w:id="184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04" w14:textId="77777777" w:rsidR="00F67238" w:rsidRPr="00F67238" w:rsidDel="007B6918" w:rsidRDefault="00F67238" w:rsidP="00154F98">
            <w:pPr>
              <w:rPr>
                <w:del w:id="1845" w:author="Perez Monforte, Sergio" w:date="2017-09-11T13:40:00Z"/>
                <w:rFonts w:ascii="Arial" w:hAnsi="Arial" w:cs="Arial"/>
                <w:sz w:val="22"/>
                <w:szCs w:val="22"/>
              </w:rPr>
            </w:pPr>
            <w:del w:id="184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05" w14:textId="77777777" w:rsidR="00F67238" w:rsidRPr="00F67238" w:rsidDel="007B6918" w:rsidRDefault="00F67238" w:rsidP="00154F98">
            <w:pPr>
              <w:rPr>
                <w:del w:id="1847" w:author="Perez Monforte, Sergio" w:date="2017-09-11T13:40:00Z"/>
                <w:rFonts w:ascii="Arial" w:hAnsi="Arial" w:cs="Arial"/>
                <w:sz w:val="22"/>
                <w:szCs w:val="22"/>
              </w:rPr>
            </w:pPr>
            <w:del w:id="184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06" w14:textId="77777777" w:rsidR="00F67238" w:rsidRPr="00F67238" w:rsidDel="007B6918" w:rsidRDefault="00F67238" w:rsidP="00154F98">
            <w:pPr>
              <w:rPr>
                <w:del w:id="1849" w:author="Perez Monforte, Sergio" w:date="2017-09-11T13:40:00Z"/>
                <w:rFonts w:ascii="Arial" w:hAnsi="Arial" w:cs="Arial"/>
                <w:sz w:val="22"/>
                <w:szCs w:val="22"/>
              </w:rPr>
            </w:pPr>
            <w:del w:id="185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07" w14:textId="77777777" w:rsidR="00F67238" w:rsidRPr="00F67238" w:rsidDel="007B6918" w:rsidRDefault="00F67238" w:rsidP="00154F98">
            <w:pPr>
              <w:rPr>
                <w:del w:id="1851" w:author="Perez Monforte, Sergio" w:date="2017-09-11T13:40:00Z"/>
                <w:rFonts w:ascii="Arial" w:hAnsi="Arial" w:cs="Arial"/>
                <w:sz w:val="22"/>
                <w:szCs w:val="22"/>
              </w:rPr>
            </w:pPr>
            <w:del w:id="185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08" w14:textId="77777777" w:rsidR="00F67238" w:rsidRPr="00F67238" w:rsidDel="007B6918" w:rsidRDefault="00F67238" w:rsidP="00154F98">
            <w:pPr>
              <w:rPr>
                <w:del w:id="1853" w:author="Perez Monforte, Sergio" w:date="2017-09-11T13:40:00Z"/>
                <w:rFonts w:ascii="Arial" w:hAnsi="Arial" w:cs="Arial"/>
                <w:sz w:val="22"/>
                <w:szCs w:val="22"/>
              </w:rPr>
            </w:pPr>
            <w:del w:id="185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09" w14:textId="77777777" w:rsidR="00F67238" w:rsidRPr="00F67238" w:rsidDel="007B6918" w:rsidRDefault="00F67238" w:rsidP="00154F98">
            <w:pPr>
              <w:rPr>
                <w:del w:id="1855" w:author="Perez Monforte, Sergio" w:date="2017-09-11T13:40:00Z"/>
                <w:rFonts w:ascii="Arial" w:hAnsi="Arial" w:cs="Arial"/>
                <w:sz w:val="22"/>
                <w:szCs w:val="22"/>
              </w:rPr>
            </w:pPr>
            <w:del w:id="185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0A" w14:textId="77777777" w:rsidR="00F67238" w:rsidRPr="00F67238" w:rsidDel="007B6918" w:rsidRDefault="00F67238" w:rsidP="00154F98">
            <w:pPr>
              <w:rPr>
                <w:del w:id="1857" w:author="Perez Monforte, Sergio" w:date="2017-09-11T13:40:00Z"/>
                <w:rFonts w:ascii="Arial" w:hAnsi="Arial" w:cs="Arial"/>
                <w:sz w:val="22"/>
                <w:szCs w:val="22"/>
              </w:rPr>
            </w:pPr>
            <w:del w:id="1858" w:author="Perez Monforte, Sergio" w:date="2017-09-11T13:40:00Z">
              <w:r w:rsidRPr="00F67238" w:rsidDel="007B6918">
                <w:rPr>
                  <w:rFonts w:ascii="Arial" w:hAnsi="Arial" w:cs="Arial"/>
                  <w:sz w:val="22"/>
                  <w:szCs w:val="22"/>
                </w:rPr>
                <w:delText> </w:delText>
              </w:r>
            </w:del>
          </w:p>
        </w:tc>
      </w:tr>
      <w:tr w:rsidR="00F67238" w:rsidRPr="00F67238" w:rsidDel="007B6918" w14:paraId="5D69AC1D" w14:textId="77777777" w:rsidTr="00154F98">
        <w:trPr>
          <w:trHeight w:val="288"/>
          <w:jc w:val="center"/>
          <w:del w:id="185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C0C" w14:textId="77777777" w:rsidR="00F67238" w:rsidRPr="00F67238" w:rsidDel="007B6918" w:rsidRDefault="00F67238" w:rsidP="00154F98">
            <w:pPr>
              <w:rPr>
                <w:del w:id="1860" w:author="Perez Monforte, Sergio" w:date="2017-09-11T13:40:00Z"/>
                <w:rFonts w:ascii="Arial" w:hAnsi="Arial" w:cs="Arial"/>
                <w:sz w:val="22"/>
                <w:szCs w:val="22"/>
              </w:rPr>
            </w:pPr>
            <w:del w:id="1861" w:author="Perez Monforte, Sergio" w:date="2017-09-11T13:40:00Z">
              <w:r w:rsidRPr="00F67238" w:rsidDel="007B6918">
                <w:rPr>
                  <w:rFonts w:ascii="Arial" w:hAnsi="Arial" w:cs="Arial"/>
                  <w:sz w:val="22"/>
                  <w:szCs w:val="22"/>
                </w:rPr>
                <w:delText>Dissemination of report 1</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0D" w14:textId="77777777" w:rsidR="00F67238" w:rsidRPr="00F67238" w:rsidDel="007B6918" w:rsidRDefault="00F67238" w:rsidP="00154F98">
            <w:pPr>
              <w:rPr>
                <w:del w:id="1862" w:author="Perez Monforte, Sergio" w:date="2017-09-11T13:40:00Z"/>
                <w:rFonts w:ascii="Arial" w:hAnsi="Arial" w:cs="Arial"/>
                <w:sz w:val="22"/>
                <w:szCs w:val="22"/>
              </w:rPr>
            </w:pPr>
            <w:del w:id="186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0E" w14:textId="77777777" w:rsidR="00F67238" w:rsidRPr="00F67238" w:rsidDel="007B6918" w:rsidRDefault="00F67238" w:rsidP="00154F98">
            <w:pPr>
              <w:rPr>
                <w:del w:id="1864" w:author="Perez Monforte, Sergio" w:date="2017-09-11T13:40:00Z"/>
                <w:rFonts w:ascii="Arial" w:hAnsi="Arial" w:cs="Arial"/>
                <w:sz w:val="22"/>
                <w:szCs w:val="22"/>
              </w:rPr>
            </w:pPr>
            <w:del w:id="186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0F" w14:textId="77777777" w:rsidR="00F67238" w:rsidRPr="00F67238" w:rsidDel="007B6918" w:rsidRDefault="00F67238" w:rsidP="00154F98">
            <w:pPr>
              <w:rPr>
                <w:del w:id="1866" w:author="Perez Monforte, Sergio" w:date="2017-09-11T13:40:00Z"/>
                <w:rFonts w:ascii="Arial" w:hAnsi="Arial" w:cs="Arial"/>
                <w:sz w:val="22"/>
                <w:szCs w:val="22"/>
              </w:rPr>
            </w:pPr>
            <w:del w:id="186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10" w14:textId="77777777" w:rsidR="00F67238" w:rsidRPr="00F67238" w:rsidDel="007B6918" w:rsidRDefault="00F67238" w:rsidP="00154F98">
            <w:pPr>
              <w:rPr>
                <w:del w:id="1868" w:author="Perez Monforte, Sergio" w:date="2017-09-11T13:40:00Z"/>
                <w:rFonts w:ascii="Arial" w:hAnsi="Arial" w:cs="Arial"/>
                <w:sz w:val="22"/>
                <w:szCs w:val="22"/>
              </w:rPr>
            </w:pPr>
            <w:del w:id="186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11" w14:textId="77777777" w:rsidR="00F67238" w:rsidRPr="00F67238" w:rsidDel="007B6918" w:rsidRDefault="00F67238" w:rsidP="00154F98">
            <w:pPr>
              <w:rPr>
                <w:del w:id="1870" w:author="Perez Monforte, Sergio" w:date="2017-09-11T13:40:00Z"/>
                <w:rFonts w:ascii="Arial" w:hAnsi="Arial" w:cs="Arial"/>
                <w:sz w:val="22"/>
                <w:szCs w:val="22"/>
              </w:rPr>
            </w:pPr>
            <w:del w:id="187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12" w14:textId="77777777" w:rsidR="00F67238" w:rsidRPr="00F67238" w:rsidDel="007B6918" w:rsidRDefault="00F67238" w:rsidP="00154F98">
            <w:pPr>
              <w:rPr>
                <w:del w:id="1872" w:author="Perez Monforte, Sergio" w:date="2017-09-11T13:40:00Z"/>
                <w:rFonts w:ascii="Arial" w:hAnsi="Arial" w:cs="Arial"/>
                <w:sz w:val="22"/>
                <w:szCs w:val="22"/>
              </w:rPr>
            </w:pPr>
            <w:del w:id="187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13" w14:textId="77777777" w:rsidR="00F67238" w:rsidRPr="00F67238" w:rsidDel="007B6918" w:rsidRDefault="00F67238" w:rsidP="00154F98">
            <w:pPr>
              <w:rPr>
                <w:del w:id="1874" w:author="Perez Monforte, Sergio" w:date="2017-09-11T13:40:00Z"/>
                <w:rFonts w:ascii="Arial" w:hAnsi="Arial" w:cs="Arial"/>
                <w:sz w:val="22"/>
                <w:szCs w:val="22"/>
              </w:rPr>
            </w:pPr>
            <w:del w:id="187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14" w14:textId="77777777" w:rsidR="00F67238" w:rsidRPr="00F67238" w:rsidDel="007B6918" w:rsidRDefault="00F67238" w:rsidP="00154F98">
            <w:pPr>
              <w:rPr>
                <w:del w:id="1876" w:author="Perez Monforte, Sergio" w:date="2017-09-11T13:40:00Z"/>
                <w:rFonts w:ascii="Arial" w:hAnsi="Arial" w:cs="Arial"/>
                <w:sz w:val="22"/>
                <w:szCs w:val="22"/>
              </w:rPr>
            </w:pPr>
            <w:del w:id="187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000000" w:fill="808080"/>
            <w:noWrap/>
            <w:vAlign w:val="bottom"/>
            <w:hideMark/>
          </w:tcPr>
          <w:p w14:paraId="5D69AC15" w14:textId="77777777" w:rsidR="00F67238" w:rsidRPr="00F67238" w:rsidDel="007B6918" w:rsidRDefault="00F67238" w:rsidP="00154F98">
            <w:pPr>
              <w:rPr>
                <w:del w:id="1878" w:author="Perez Monforte, Sergio" w:date="2017-09-11T13:40:00Z"/>
                <w:rFonts w:ascii="Arial" w:hAnsi="Arial" w:cs="Arial"/>
                <w:sz w:val="22"/>
                <w:szCs w:val="22"/>
              </w:rPr>
            </w:pPr>
            <w:del w:id="187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16" w14:textId="77777777" w:rsidR="00F67238" w:rsidRPr="00F67238" w:rsidDel="007B6918" w:rsidRDefault="00F67238" w:rsidP="00154F98">
            <w:pPr>
              <w:rPr>
                <w:del w:id="1880" w:author="Perez Monforte, Sergio" w:date="2017-09-11T13:40:00Z"/>
                <w:rFonts w:ascii="Arial" w:hAnsi="Arial" w:cs="Arial"/>
                <w:sz w:val="22"/>
                <w:szCs w:val="22"/>
              </w:rPr>
            </w:pPr>
            <w:del w:id="188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17" w14:textId="77777777" w:rsidR="00F67238" w:rsidRPr="00F67238" w:rsidDel="007B6918" w:rsidRDefault="00F67238" w:rsidP="00154F98">
            <w:pPr>
              <w:rPr>
                <w:del w:id="1882" w:author="Perez Monforte, Sergio" w:date="2017-09-11T13:40:00Z"/>
                <w:rFonts w:ascii="Arial" w:hAnsi="Arial" w:cs="Arial"/>
                <w:sz w:val="22"/>
                <w:szCs w:val="22"/>
              </w:rPr>
            </w:pPr>
            <w:del w:id="188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18" w14:textId="77777777" w:rsidR="00F67238" w:rsidRPr="00F67238" w:rsidDel="007B6918" w:rsidRDefault="00F67238" w:rsidP="00154F98">
            <w:pPr>
              <w:rPr>
                <w:del w:id="1884" w:author="Perez Monforte, Sergio" w:date="2017-09-11T13:40:00Z"/>
                <w:rFonts w:ascii="Arial" w:hAnsi="Arial" w:cs="Arial"/>
                <w:sz w:val="22"/>
                <w:szCs w:val="22"/>
              </w:rPr>
            </w:pPr>
            <w:del w:id="188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19" w14:textId="77777777" w:rsidR="00F67238" w:rsidRPr="00F67238" w:rsidDel="007B6918" w:rsidRDefault="00F67238" w:rsidP="00154F98">
            <w:pPr>
              <w:rPr>
                <w:del w:id="1886" w:author="Perez Monforte, Sergio" w:date="2017-09-11T13:40:00Z"/>
                <w:rFonts w:ascii="Arial" w:hAnsi="Arial" w:cs="Arial"/>
                <w:sz w:val="22"/>
                <w:szCs w:val="22"/>
              </w:rPr>
            </w:pPr>
            <w:del w:id="188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1A" w14:textId="77777777" w:rsidR="00F67238" w:rsidRPr="00F67238" w:rsidDel="007B6918" w:rsidRDefault="00F67238" w:rsidP="00154F98">
            <w:pPr>
              <w:rPr>
                <w:del w:id="1888" w:author="Perez Monforte, Sergio" w:date="2017-09-11T13:40:00Z"/>
                <w:rFonts w:ascii="Arial" w:hAnsi="Arial" w:cs="Arial"/>
                <w:sz w:val="22"/>
                <w:szCs w:val="22"/>
              </w:rPr>
            </w:pPr>
            <w:del w:id="188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1B" w14:textId="77777777" w:rsidR="00F67238" w:rsidRPr="00F67238" w:rsidDel="007B6918" w:rsidRDefault="00F67238" w:rsidP="00154F98">
            <w:pPr>
              <w:rPr>
                <w:del w:id="1890" w:author="Perez Monforte, Sergio" w:date="2017-09-11T13:40:00Z"/>
                <w:rFonts w:ascii="Arial" w:hAnsi="Arial" w:cs="Arial"/>
                <w:sz w:val="22"/>
                <w:szCs w:val="22"/>
              </w:rPr>
            </w:pPr>
            <w:del w:id="189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1C" w14:textId="77777777" w:rsidR="00F67238" w:rsidRPr="00F67238" w:rsidDel="007B6918" w:rsidRDefault="00F67238" w:rsidP="00154F98">
            <w:pPr>
              <w:rPr>
                <w:del w:id="1892" w:author="Perez Monforte, Sergio" w:date="2017-09-11T13:40:00Z"/>
                <w:rFonts w:ascii="Arial" w:hAnsi="Arial" w:cs="Arial"/>
                <w:sz w:val="22"/>
                <w:szCs w:val="22"/>
              </w:rPr>
            </w:pPr>
            <w:del w:id="1893" w:author="Perez Monforte, Sergio" w:date="2017-09-11T13:40:00Z">
              <w:r w:rsidRPr="00F67238" w:rsidDel="007B6918">
                <w:rPr>
                  <w:rFonts w:ascii="Arial" w:hAnsi="Arial" w:cs="Arial"/>
                  <w:sz w:val="22"/>
                  <w:szCs w:val="22"/>
                </w:rPr>
                <w:delText> </w:delText>
              </w:r>
            </w:del>
          </w:p>
        </w:tc>
      </w:tr>
      <w:tr w:rsidR="00F67238" w:rsidRPr="00F67238" w:rsidDel="007B6918" w14:paraId="5D69AC2F" w14:textId="77777777" w:rsidTr="00154F98">
        <w:trPr>
          <w:trHeight w:val="288"/>
          <w:jc w:val="center"/>
          <w:del w:id="189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C1E" w14:textId="77777777" w:rsidR="00F67238" w:rsidRPr="00F67238" w:rsidDel="007B6918" w:rsidRDefault="00F67238" w:rsidP="00154F98">
            <w:pPr>
              <w:rPr>
                <w:del w:id="1895" w:author="Perez Monforte, Sergio" w:date="2017-09-11T13:40:00Z"/>
                <w:rFonts w:ascii="Arial" w:hAnsi="Arial" w:cs="Arial"/>
                <w:sz w:val="22"/>
                <w:szCs w:val="22"/>
              </w:rPr>
            </w:pPr>
            <w:del w:id="1896" w:author="Perez Monforte, Sergio" w:date="2017-09-11T13:40:00Z">
              <w:r w:rsidRPr="00F67238" w:rsidDel="007B6918">
                <w:rPr>
                  <w:rFonts w:ascii="Arial" w:hAnsi="Arial" w:cs="Arial"/>
                  <w:sz w:val="22"/>
                  <w:szCs w:val="22"/>
                </w:rPr>
                <w:delText>Short census follow-up 2</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1F" w14:textId="77777777" w:rsidR="00F67238" w:rsidRPr="00F67238" w:rsidDel="007B6918" w:rsidRDefault="00F67238" w:rsidP="00154F98">
            <w:pPr>
              <w:rPr>
                <w:del w:id="1897" w:author="Perez Monforte, Sergio" w:date="2017-09-11T13:40:00Z"/>
                <w:rFonts w:ascii="Arial" w:hAnsi="Arial" w:cs="Arial"/>
                <w:sz w:val="22"/>
                <w:szCs w:val="22"/>
              </w:rPr>
            </w:pPr>
            <w:del w:id="189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20" w14:textId="77777777" w:rsidR="00F67238" w:rsidRPr="00F67238" w:rsidDel="007B6918" w:rsidRDefault="00F67238" w:rsidP="00154F98">
            <w:pPr>
              <w:rPr>
                <w:del w:id="1899" w:author="Perez Monforte, Sergio" w:date="2017-09-11T13:40:00Z"/>
                <w:rFonts w:ascii="Arial" w:hAnsi="Arial" w:cs="Arial"/>
                <w:sz w:val="22"/>
                <w:szCs w:val="22"/>
              </w:rPr>
            </w:pPr>
            <w:del w:id="190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21" w14:textId="77777777" w:rsidR="00F67238" w:rsidRPr="00F67238" w:rsidDel="007B6918" w:rsidRDefault="00F67238" w:rsidP="00154F98">
            <w:pPr>
              <w:rPr>
                <w:del w:id="1901" w:author="Perez Monforte, Sergio" w:date="2017-09-11T13:40:00Z"/>
                <w:rFonts w:ascii="Arial" w:hAnsi="Arial" w:cs="Arial"/>
                <w:sz w:val="22"/>
                <w:szCs w:val="22"/>
              </w:rPr>
            </w:pPr>
            <w:del w:id="190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22" w14:textId="77777777" w:rsidR="00F67238" w:rsidRPr="00F67238" w:rsidDel="007B6918" w:rsidRDefault="00F67238" w:rsidP="00154F98">
            <w:pPr>
              <w:rPr>
                <w:del w:id="1903" w:author="Perez Monforte, Sergio" w:date="2017-09-11T13:40:00Z"/>
                <w:rFonts w:ascii="Arial" w:hAnsi="Arial" w:cs="Arial"/>
                <w:sz w:val="22"/>
                <w:szCs w:val="22"/>
              </w:rPr>
            </w:pPr>
            <w:del w:id="190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23" w14:textId="77777777" w:rsidR="00F67238" w:rsidRPr="00F67238" w:rsidDel="007B6918" w:rsidRDefault="00F67238" w:rsidP="00154F98">
            <w:pPr>
              <w:rPr>
                <w:del w:id="1905" w:author="Perez Monforte, Sergio" w:date="2017-09-11T13:40:00Z"/>
                <w:rFonts w:ascii="Arial" w:hAnsi="Arial" w:cs="Arial"/>
                <w:sz w:val="22"/>
                <w:szCs w:val="22"/>
              </w:rPr>
            </w:pPr>
            <w:del w:id="190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24" w14:textId="77777777" w:rsidR="00F67238" w:rsidRPr="00F67238" w:rsidDel="007B6918" w:rsidRDefault="00F67238" w:rsidP="00154F98">
            <w:pPr>
              <w:rPr>
                <w:del w:id="1907" w:author="Perez Monforte, Sergio" w:date="2017-09-11T13:40:00Z"/>
                <w:rFonts w:ascii="Arial" w:hAnsi="Arial" w:cs="Arial"/>
                <w:sz w:val="22"/>
                <w:szCs w:val="22"/>
              </w:rPr>
            </w:pPr>
            <w:del w:id="190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25" w14:textId="77777777" w:rsidR="00F67238" w:rsidRPr="00F67238" w:rsidDel="007B6918" w:rsidRDefault="00F67238" w:rsidP="00154F98">
            <w:pPr>
              <w:rPr>
                <w:del w:id="1909" w:author="Perez Monforte, Sergio" w:date="2017-09-11T13:40:00Z"/>
                <w:rFonts w:ascii="Arial" w:hAnsi="Arial" w:cs="Arial"/>
                <w:sz w:val="22"/>
                <w:szCs w:val="22"/>
              </w:rPr>
            </w:pPr>
            <w:del w:id="191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26" w14:textId="77777777" w:rsidR="00F67238" w:rsidRPr="00F67238" w:rsidDel="007B6918" w:rsidRDefault="00F67238" w:rsidP="00154F98">
            <w:pPr>
              <w:rPr>
                <w:del w:id="1911" w:author="Perez Monforte, Sergio" w:date="2017-09-11T13:40:00Z"/>
                <w:rFonts w:ascii="Arial" w:hAnsi="Arial" w:cs="Arial"/>
                <w:sz w:val="22"/>
                <w:szCs w:val="22"/>
              </w:rPr>
            </w:pPr>
            <w:del w:id="191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27" w14:textId="77777777" w:rsidR="00F67238" w:rsidRPr="00F67238" w:rsidDel="007B6918" w:rsidRDefault="00F67238" w:rsidP="00154F98">
            <w:pPr>
              <w:rPr>
                <w:del w:id="1913" w:author="Perez Monforte, Sergio" w:date="2017-09-11T13:40:00Z"/>
                <w:rFonts w:ascii="Arial" w:hAnsi="Arial" w:cs="Arial"/>
                <w:sz w:val="22"/>
                <w:szCs w:val="22"/>
              </w:rPr>
            </w:pPr>
            <w:del w:id="191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28" w14:textId="77777777" w:rsidR="00F67238" w:rsidRPr="00F67238" w:rsidDel="007B6918" w:rsidRDefault="00F67238" w:rsidP="00154F98">
            <w:pPr>
              <w:rPr>
                <w:del w:id="1915" w:author="Perez Monforte, Sergio" w:date="2017-09-11T13:40:00Z"/>
                <w:rFonts w:ascii="Arial" w:hAnsi="Arial" w:cs="Arial"/>
                <w:sz w:val="22"/>
                <w:szCs w:val="22"/>
              </w:rPr>
            </w:pPr>
            <w:del w:id="191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000000" w:fill="808080"/>
            <w:noWrap/>
            <w:vAlign w:val="bottom"/>
            <w:hideMark/>
          </w:tcPr>
          <w:p w14:paraId="5D69AC29" w14:textId="77777777" w:rsidR="00F67238" w:rsidRPr="00F67238" w:rsidDel="007B6918" w:rsidRDefault="00F67238" w:rsidP="00154F98">
            <w:pPr>
              <w:rPr>
                <w:del w:id="1917" w:author="Perez Monforte, Sergio" w:date="2017-09-11T13:40:00Z"/>
                <w:rFonts w:ascii="Arial" w:hAnsi="Arial" w:cs="Arial"/>
                <w:sz w:val="22"/>
                <w:szCs w:val="22"/>
              </w:rPr>
            </w:pPr>
            <w:del w:id="191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2A" w14:textId="77777777" w:rsidR="00F67238" w:rsidRPr="00F67238" w:rsidDel="007B6918" w:rsidRDefault="00F67238" w:rsidP="00154F98">
            <w:pPr>
              <w:rPr>
                <w:del w:id="1919" w:author="Perez Monforte, Sergio" w:date="2017-09-11T13:40:00Z"/>
                <w:rFonts w:ascii="Arial" w:hAnsi="Arial" w:cs="Arial"/>
                <w:sz w:val="22"/>
                <w:szCs w:val="22"/>
              </w:rPr>
            </w:pPr>
            <w:del w:id="192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2B" w14:textId="77777777" w:rsidR="00F67238" w:rsidRPr="00F67238" w:rsidDel="007B6918" w:rsidRDefault="00F67238" w:rsidP="00154F98">
            <w:pPr>
              <w:rPr>
                <w:del w:id="1921" w:author="Perez Monforte, Sergio" w:date="2017-09-11T13:40:00Z"/>
                <w:rFonts w:ascii="Arial" w:hAnsi="Arial" w:cs="Arial"/>
                <w:sz w:val="22"/>
                <w:szCs w:val="22"/>
              </w:rPr>
            </w:pPr>
            <w:del w:id="192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2C" w14:textId="77777777" w:rsidR="00F67238" w:rsidRPr="00F67238" w:rsidDel="007B6918" w:rsidRDefault="00F67238" w:rsidP="00154F98">
            <w:pPr>
              <w:rPr>
                <w:del w:id="1923" w:author="Perez Monforte, Sergio" w:date="2017-09-11T13:40:00Z"/>
                <w:rFonts w:ascii="Arial" w:hAnsi="Arial" w:cs="Arial"/>
                <w:sz w:val="22"/>
                <w:szCs w:val="22"/>
              </w:rPr>
            </w:pPr>
            <w:del w:id="192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2D" w14:textId="77777777" w:rsidR="00F67238" w:rsidRPr="00F67238" w:rsidDel="007B6918" w:rsidRDefault="00F67238" w:rsidP="00154F98">
            <w:pPr>
              <w:rPr>
                <w:del w:id="1925" w:author="Perez Monforte, Sergio" w:date="2017-09-11T13:40:00Z"/>
                <w:rFonts w:ascii="Arial" w:hAnsi="Arial" w:cs="Arial"/>
                <w:sz w:val="22"/>
                <w:szCs w:val="22"/>
              </w:rPr>
            </w:pPr>
            <w:del w:id="192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2E" w14:textId="77777777" w:rsidR="00F67238" w:rsidRPr="00F67238" w:rsidDel="007B6918" w:rsidRDefault="00F67238" w:rsidP="00154F98">
            <w:pPr>
              <w:rPr>
                <w:del w:id="1927" w:author="Perez Monforte, Sergio" w:date="2017-09-11T13:40:00Z"/>
                <w:rFonts w:ascii="Arial" w:hAnsi="Arial" w:cs="Arial"/>
                <w:sz w:val="22"/>
                <w:szCs w:val="22"/>
              </w:rPr>
            </w:pPr>
            <w:del w:id="1928" w:author="Perez Monforte, Sergio" w:date="2017-09-11T13:40:00Z">
              <w:r w:rsidRPr="00F67238" w:rsidDel="007B6918">
                <w:rPr>
                  <w:rFonts w:ascii="Arial" w:hAnsi="Arial" w:cs="Arial"/>
                  <w:sz w:val="22"/>
                  <w:szCs w:val="22"/>
                </w:rPr>
                <w:delText> </w:delText>
              </w:r>
            </w:del>
          </w:p>
        </w:tc>
      </w:tr>
      <w:tr w:rsidR="00F67238" w:rsidRPr="00F67238" w:rsidDel="007B6918" w14:paraId="5D69AC41" w14:textId="77777777" w:rsidTr="00154F98">
        <w:trPr>
          <w:trHeight w:val="288"/>
          <w:jc w:val="center"/>
          <w:del w:id="1929"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C30" w14:textId="77777777" w:rsidR="00F67238" w:rsidRPr="00F67238" w:rsidDel="007B6918" w:rsidRDefault="00F67238" w:rsidP="00154F98">
            <w:pPr>
              <w:rPr>
                <w:del w:id="1930" w:author="Perez Monforte, Sergio" w:date="2017-09-11T13:40:00Z"/>
                <w:rFonts w:ascii="Arial" w:hAnsi="Arial" w:cs="Arial"/>
                <w:sz w:val="22"/>
                <w:szCs w:val="22"/>
              </w:rPr>
            </w:pPr>
            <w:del w:id="1931" w:author="Perez Monforte, Sergio" w:date="2017-09-11T13:40:00Z">
              <w:r w:rsidRPr="00F67238" w:rsidDel="007B6918">
                <w:rPr>
                  <w:rFonts w:ascii="Arial" w:hAnsi="Arial" w:cs="Arial"/>
                  <w:sz w:val="22"/>
                  <w:szCs w:val="22"/>
                </w:rPr>
                <w:delText>Impact evaluation analysis</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31" w14:textId="77777777" w:rsidR="00F67238" w:rsidRPr="00F67238" w:rsidDel="007B6918" w:rsidRDefault="00F67238" w:rsidP="00154F98">
            <w:pPr>
              <w:rPr>
                <w:del w:id="1932" w:author="Perez Monforte, Sergio" w:date="2017-09-11T13:40:00Z"/>
                <w:rFonts w:ascii="Arial" w:hAnsi="Arial" w:cs="Arial"/>
                <w:sz w:val="22"/>
                <w:szCs w:val="22"/>
              </w:rPr>
            </w:pPr>
            <w:del w:id="193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32" w14:textId="77777777" w:rsidR="00F67238" w:rsidRPr="00F67238" w:rsidDel="007B6918" w:rsidRDefault="00F67238" w:rsidP="00154F98">
            <w:pPr>
              <w:rPr>
                <w:del w:id="1934" w:author="Perez Monforte, Sergio" w:date="2017-09-11T13:40:00Z"/>
                <w:rFonts w:ascii="Arial" w:hAnsi="Arial" w:cs="Arial"/>
                <w:sz w:val="22"/>
                <w:szCs w:val="22"/>
              </w:rPr>
            </w:pPr>
            <w:del w:id="193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33" w14:textId="77777777" w:rsidR="00F67238" w:rsidRPr="00F67238" w:rsidDel="007B6918" w:rsidRDefault="00F67238" w:rsidP="00154F98">
            <w:pPr>
              <w:rPr>
                <w:del w:id="1936" w:author="Perez Monforte, Sergio" w:date="2017-09-11T13:40:00Z"/>
                <w:rFonts w:ascii="Arial" w:hAnsi="Arial" w:cs="Arial"/>
                <w:sz w:val="22"/>
                <w:szCs w:val="22"/>
              </w:rPr>
            </w:pPr>
            <w:del w:id="193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34" w14:textId="77777777" w:rsidR="00F67238" w:rsidRPr="00F67238" w:rsidDel="007B6918" w:rsidRDefault="00F67238" w:rsidP="00154F98">
            <w:pPr>
              <w:rPr>
                <w:del w:id="1938" w:author="Perez Monforte, Sergio" w:date="2017-09-11T13:40:00Z"/>
                <w:rFonts w:ascii="Arial" w:hAnsi="Arial" w:cs="Arial"/>
                <w:sz w:val="22"/>
                <w:szCs w:val="22"/>
              </w:rPr>
            </w:pPr>
            <w:del w:id="193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35" w14:textId="77777777" w:rsidR="00F67238" w:rsidRPr="00F67238" w:rsidDel="007B6918" w:rsidRDefault="00F67238" w:rsidP="00154F98">
            <w:pPr>
              <w:rPr>
                <w:del w:id="1940" w:author="Perez Monforte, Sergio" w:date="2017-09-11T13:40:00Z"/>
                <w:rFonts w:ascii="Arial" w:hAnsi="Arial" w:cs="Arial"/>
                <w:sz w:val="22"/>
                <w:szCs w:val="22"/>
              </w:rPr>
            </w:pPr>
            <w:del w:id="194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36" w14:textId="77777777" w:rsidR="00F67238" w:rsidRPr="00F67238" w:rsidDel="007B6918" w:rsidRDefault="00F67238" w:rsidP="00154F98">
            <w:pPr>
              <w:rPr>
                <w:del w:id="1942" w:author="Perez Monforte, Sergio" w:date="2017-09-11T13:40:00Z"/>
                <w:rFonts w:ascii="Arial" w:hAnsi="Arial" w:cs="Arial"/>
                <w:sz w:val="22"/>
                <w:szCs w:val="22"/>
              </w:rPr>
            </w:pPr>
            <w:del w:id="194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37" w14:textId="77777777" w:rsidR="00F67238" w:rsidRPr="00F67238" w:rsidDel="007B6918" w:rsidRDefault="00F67238" w:rsidP="00154F98">
            <w:pPr>
              <w:rPr>
                <w:del w:id="1944" w:author="Perez Monforte, Sergio" w:date="2017-09-11T13:40:00Z"/>
                <w:rFonts w:ascii="Arial" w:hAnsi="Arial" w:cs="Arial"/>
                <w:sz w:val="22"/>
                <w:szCs w:val="22"/>
              </w:rPr>
            </w:pPr>
            <w:del w:id="194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38" w14:textId="77777777" w:rsidR="00F67238" w:rsidRPr="00F67238" w:rsidDel="007B6918" w:rsidRDefault="00F67238" w:rsidP="00154F98">
            <w:pPr>
              <w:rPr>
                <w:del w:id="1946" w:author="Perez Monforte, Sergio" w:date="2017-09-11T13:40:00Z"/>
                <w:rFonts w:ascii="Arial" w:hAnsi="Arial" w:cs="Arial"/>
                <w:sz w:val="22"/>
                <w:szCs w:val="22"/>
              </w:rPr>
            </w:pPr>
            <w:del w:id="194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39" w14:textId="77777777" w:rsidR="00F67238" w:rsidRPr="00F67238" w:rsidDel="007B6918" w:rsidRDefault="00F67238" w:rsidP="00154F98">
            <w:pPr>
              <w:rPr>
                <w:del w:id="1948" w:author="Perez Monforte, Sergio" w:date="2017-09-11T13:40:00Z"/>
                <w:rFonts w:ascii="Arial" w:hAnsi="Arial" w:cs="Arial"/>
                <w:sz w:val="22"/>
                <w:szCs w:val="22"/>
              </w:rPr>
            </w:pPr>
            <w:del w:id="194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3A" w14:textId="77777777" w:rsidR="00F67238" w:rsidRPr="00F67238" w:rsidDel="007B6918" w:rsidRDefault="00F67238" w:rsidP="00154F98">
            <w:pPr>
              <w:rPr>
                <w:del w:id="1950" w:author="Perez Monforte, Sergio" w:date="2017-09-11T13:40:00Z"/>
                <w:rFonts w:ascii="Arial" w:hAnsi="Arial" w:cs="Arial"/>
                <w:sz w:val="22"/>
                <w:szCs w:val="22"/>
              </w:rPr>
            </w:pPr>
            <w:del w:id="195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3B" w14:textId="77777777" w:rsidR="00F67238" w:rsidRPr="00F67238" w:rsidDel="007B6918" w:rsidRDefault="00F67238" w:rsidP="00154F98">
            <w:pPr>
              <w:rPr>
                <w:del w:id="1952" w:author="Perez Monforte, Sergio" w:date="2017-09-11T13:40:00Z"/>
                <w:rFonts w:ascii="Arial" w:hAnsi="Arial" w:cs="Arial"/>
                <w:sz w:val="22"/>
                <w:szCs w:val="22"/>
              </w:rPr>
            </w:pPr>
            <w:del w:id="195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000000" w:fill="808080"/>
            <w:noWrap/>
            <w:vAlign w:val="bottom"/>
            <w:hideMark/>
          </w:tcPr>
          <w:p w14:paraId="5D69AC3C" w14:textId="77777777" w:rsidR="00F67238" w:rsidRPr="00F67238" w:rsidDel="007B6918" w:rsidRDefault="00F67238" w:rsidP="00154F98">
            <w:pPr>
              <w:rPr>
                <w:del w:id="1954" w:author="Perez Monforte, Sergio" w:date="2017-09-11T13:40:00Z"/>
                <w:rFonts w:ascii="Arial" w:hAnsi="Arial" w:cs="Arial"/>
                <w:sz w:val="22"/>
                <w:szCs w:val="22"/>
              </w:rPr>
            </w:pPr>
            <w:del w:id="195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3D" w14:textId="77777777" w:rsidR="00F67238" w:rsidRPr="00F67238" w:rsidDel="007B6918" w:rsidRDefault="00F67238" w:rsidP="00154F98">
            <w:pPr>
              <w:rPr>
                <w:del w:id="1956" w:author="Perez Monforte, Sergio" w:date="2017-09-11T13:40:00Z"/>
                <w:rFonts w:ascii="Arial" w:hAnsi="Arial" w:cs="Arial"/>
                <w:sz w:val="22"/>
                <w:szCs w:val="22"/>
              </w:rPr>
            </w:pPr>
            <w:del w:id="195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3E" w14:textId="77777777" w:rsidR="00F67238" w:rsidRPr="00F67238" w:rsidDel="007B6918" w:rsidRDefault="00F67238" w:rsidP="00154F98">
            <w:pPr>
              <w:rPr>
                <w:del w:id="1958" w:author="Perez Monforte, Sergio" w:date="2017-09-11T13:40:00Z"/>
                <w:rFonts w:ascii="Arial" w:hAnsi="Arial" w:cs="Arial"/>
                <w:sz w:val="22"/>
                <w:szCs w:val="22"/>
              </w:rPr>
            </w:pPr>
            <w:del w:id="195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3F" w14:textId="77777777" w:rsidR="00F67238" w:rsidRPr="00F67238" w:rsidDel="007B6918" w:rsidRDefault="00F67238" w:rsidP="00154F98">
            <w:pPr>
              <w:rPr>
                <w:del w:id="1960" w:author="Perez Monforte, Sergio" w:date="2017-09-11T13:40:00Z"/>
                <w:rFonts w:ascii="Arial" w:hAnsi="Arial" w:cs="Arial"/>
                <w:sz w:val="22"/>
                <w:szCs w:val="22"/>
              </w:rPr>
            </w:pPr>
            <w:del w:id="196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40" w14:textId="77777777" w:rsidR="00F67238" w:rsidRPr="00F67238" w:rsidDel="007B6918" w:rsidRDefault="00F67238" w:rsidP="00154F98">
            <w:pPr>
              <w:rPr>
                <w:del w:id="1962" w:author="Perez Monforte, Sergio" w:date="2017-09-11T13:40:00Z"/>
                <w:rFonts w:ascii="Arial" w:hAnsi="Arial" w:cs="Arial"/>
                <w:sz w:val="22"/>
                <w:szCs w:val="22"/>
              </w:rPr>
            </w:pPr>
            <w:del w:id="1963" w:author="Perez Monforte, Sergio" w:date="2017-09-11T13:40:00Z">
              <w:r w:rsidRPr="00F67238" w:rsidDel="007B6918">
                <w:rPr>
                  <w:rFonts w:ascii="Arial" w:hAnsi="Arial" w:cs="Arial"/>
                  <w:sz w:val="22"/>
                  <w:szCs w:val="22"/>
                </w:rPr>
                <w:delText> </w:delText>
              </w:r>
            </w:del>
          </w:p>
        </w:tc>
      </w:tr>
      <w:tr w:rsidR="00F67238" w:rsidRPr="00F67238" w:rsidDel="007B6918" w14:paraId="5D69AC53" w14:textId="77777777" w:rsidTr="00154F98">
        <w:trPr>
          <w:trHeight w:val="288"/>
          <w:jc w:val="center"/>
          <w:del w:id="1964" w:author="Perez Monforte, Sergio" w:date="2017-09-11T13:40:00Z"/>
        </w:trPr>
        <w:tc>
          <w:tcPr>
            <w:tcW w:w="3420" w:type="dxa"/>
            <w:tcBorders>
              <w:top w:val="nil"/>
              <w:left w:val="single" w:sz="8" w:space="0" w:color="auto"/>
              <w:bottom w:val="single" w:sz="4" w:space="0" w:color="auto"/>
              <w:right w:val="single" w:sz="8" w:space="0" w:color="auto"/>
            </w:tcBorders>
            <w:shd w:val="clear" w:color="auto" w:fill="auto"/>
            <w:noWrap/>
            <w:vAlign w:val="bottom"/>
            <w:hideMark/>
          </w:tcPr>
          <w:p w14:paraId="5D69AC42" w14:textId="77777777" w:rsidR="00F67238" w:rsidRPr="00F67238" w:rsidDel="007B6918" w:rsidRDefault="00F67238" w:rsidP="00154F98">
            <w:pPr>
              <w:rPr>
                <w:del w:id="1965" w:author="Perez Monforte, Sergio" w:date="2017-09-11T13:40:00Z"/>
                <w:rFonts w:ascii="Arial" w:hAnsi="Arial" w:cs="Arial"/>
                <w:sz w:val="22"/>
                <w:szCs w:val="22"/>
              </w:rPr>
            </w:pPr>
            <w:del w:id="1966" w:author="Perez Monforte, Sergio" w:date="2017-09-11T13:40:00Z">
              <w:r w:rsidRPr="00F67238" w:rsidDel="007B6918">
                <w:rPr>
                  <w:rFonts w:ascii="Arial" w:hAnsi="Arial" w:cs="Arial"/>
                  <w:sz w:val="22"/>
                  <w:szCs w:val="22"/>
                </w:rPr>
                <w:delText>Impact evaluation report 2</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43" w14:textId="77777777" w:rsidR="00F67238" w:rsidRPr="00F67238" w:rsidDel="007B6918" w:rsidRDefault="00F67238" w:rsidP="00154F98">
            <w:pPr>
              <w:rPr>
                <w:del w:id="1967" w:author="Perez Monforte, Sergio" w:date="2017-09-11T13:40:00Z"/>
                <w:rFonts w:ascii="Arial" w:hAnsi="Arial" w:cs="Arial"/>
                <w:sz w:val="22"/>
                <w:szCs w:val="22"/>
              </w:rPr>
            </w:pPr>
            <w:del w:id="1968"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44" w14:textId="77777777" w:rsidR="00F67238" w:rsidRPr="00F67238" w:rsidDel="007B6918" w:rsidRDefault="00F67238" w:rsidP="00154F98">
            <w:pPr>
              <w:rPr>
                <w:del w:id="1969" w:author="Perez Monforte, Sergio" w:date="2017-09-11T13:40:00Z"/>
                <w:rFonts w:ascii="Arial" w:hAnsi="Arial" w:cs="Arial"/>
                <w:sz w:val="22"/>
                <w:szCs w:val="22"/>
              </w:rPr>
            </w:pPr>
            <w:del w:id="1970"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45" w14:textId="77777777" w:rsidR="00F67238" w:rsidRPr="00F67238" w:rsidDel="007B6918" w:rsidRDefault="00F67238" w:rsidP="00154F98">
            <w:pPr>
              <w:rPr>
                <w:del w:id="1971" w:author="Perez Monforte, Sergio" w:date="2017-09-11T13:40:00Z"/>
                <w:rFonts w:ascii="Arial" w:hAnsi="Arial" w:cs="Arial"/>
                <w:sz w:val="22"/>
                <w:szCs w:val="22"/>
              </w:rPr>
            </w:pPr>
            <w:del w:id="1972"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46" w14:textId="77777777" w:rsidR="00F67238" w:rsidRPr="00F67238" w:rsidDel="007B6918" w:rsidRDefault="00F67238" w:rsidP="00154F98">
            <w:pPr>
              <w:rPr>
                <w:del w:id="1973" w:author="Perez Monforte, Sergio" w:date="2017-09-11T13:40:00Z"/>
                <w:rFonts w:ascii="Arial" w:hAnsi="Arial" w:cs="Arial"/>
                <w:sz w:val="22"/>
                <w:szCs w:val="22"/>
              </w:rPr>
            </w:pPr>
            <w:del w:id="1974"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47" w14:textId="77777777" w:rsidR="00F67238" w:rsidRPr="00F67238" w:rsidDel="007B6918" w:rsidRDefault="00F67238" w:rsidP="00154F98">
            <w:pPr>
              <w:rPr>
                <w:del w:id="1975" w:author="Perez Monforte, Sergio" w:date="2017-09-11T13:40:00Z"/>
                <w:rFonts w:ascii="Arial" w:hAnsi="Arial" w:cs="Arial"/>
                <w:sz w:val="22"/>
                <w:szCs w:val="22"/>
              </w:rPr>
            </w:pPr>
            <w:del w:id="1976"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48" w14:textId="77777777" w:rsidR="00F67238" w:rsidRPr="00F67238" w:rsidDel="007B6918" w:rsidRDefault="00F67238" w:rsidP="00154F98">
            <w:pPr>
              <w:rPr>
                <w:del w:id="1977" w:author="Perez Monforte, Sergio" w:date="2017-09-11T13:40:00Z"/>
                <w:rFonts w:ascii="Arial" w:hAnsi="Arial" w:cs="Arial"/>
                <w:sz w:val="22"/>
                <w:szCs w:val="22"/>
              </w:rPr>
            </w:pPr>
            <w:del w:id="1978"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49" w14:textId="77777777" w:rsidR="00F67238" w:rsidRPr="00F67238" w:rsidDel="007B6918" w:rsidRDefault="00F67238" w:rsidP="00154F98">
            <w:pPr>
              <w:rPr>
                <w:del w:id="1979" w:author="Perez Monforte, Sergio" w:date="2017-09-11T13:40:00Z"/>
                <w:rFonts w:ascii="Arial" w:hAnsi="Arial" w:cs="Arial"/>
                <w:sz w:val="22"/>
                <w:szCs w:val="22"/>
              </w:rPr>
            </w:pPr>
            <w:del w:id="1980"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4A" w14:textId="77777777" w:rsidR="00F67238" w:rsidRPr="00F67238" w:rsidDel="007B6918" w:rsidRDefault="00F67238" w:rsidP="00154F98">
            <w:pPr>
              <w:rPr>
                <w:del w:id="1981" w:author="Perez Monforte, Sergio" w:date="2017-09-11T13:40:00Z"/>
                <w:rFonts w:ascii="Arial" w:hAnsi="Arial" w:cs="Arial"/>
                <w:sz w:val="22"/>
                <w:szCs w:val="22"/>
              </w:rPr>
            </w:pPr>
            <w:del w:id="1982"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4B" w14:textId="77777777" w:rsidR="00F67238" w:rsidRPr="00F67238" w:rsidDel="007B6918" w:rsidRDefault="00F67238" w:rsidP="00154F98">
            <w:pPr>
              <w:rPr>
                <w:del w:id="1983" w:author="Perez Monforte, Sergio" w:date="2017-09-11T13:40:00Z"/>
                <w:rFonts w:ascii="Arial" w:hAnsi="Arial" w:cs="Arial"/>
                <w:sz w:val="22"/>
                <w:szCs w:val="22"/>
              </w:rPr>
            </w:pPr>
            <w:del w:id="1984"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4C" w14:textId="77777777" w:rsidR="00F67238" w:rsidRPr="00F67238" w:rsidDel="007B6918" w:rsidRDefault="00F67238" w:rsidP="00154F98">
            <w:pPr>
              <w:rPr>
                <w:del w:id="1985" w:author="Perez Monforte, Sergio" w:date="2017-09-11T13:40:00Z"/>
                <w:rFonts w:ascii="Arial" w:hAnsi="Arial" w:cs="Arial"/>
                <w:sz w:val="22"/>
                <w:szCs w:val="22"/>
              </w:rPr>
            </w:pPr>
            <w:del w:id="1986"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4D" w14:textId="77777777" w:rsidR="00F67238" w:rsidRPr="00F67238" w:rsidDel="007B6918" w:rsidRDefault="00F67238" w:rsidP="00154F98">
            <w:pPr>
              <w:rPr>
                <w:del w:id="1987" w:author="Perez Monforte, Sergio" w:date="2017-09-11T13:40:00Z"/>
                <w:rFonts w:ascii="Arial" w:hAnsi="Arial" w:cs="Arial"/>
                <w:sz w:val="22"/>
                <w:szCs w:val="22"/>
              </w:rPr>
            </w:pPr>
            <w:del w:id="1988"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000000" w:fill="808080"/>
            <w:noWrap/>
            <w:vAlign w:val="bottom"/>
            <w:hideMark/>
          </w:tcPr>
          <w:p w14:paraId="5D69AC4E" w14:textId="77777777" w:rsidR="00F67238" w:rsidRPr="00F67238" w:rsidDel="007B6918" w:rsidRDefault="00F67238" w:rsidP="00154F98">
            <w:pPr>
              <w:rPr>
                <w:del w:id="1989" w:author="Perez Monforte, Sergio" w:date="2017-09-11T13:40:00Z"/>
                <w:rFonts w:ascii="Arial" w:hAnsi="Arial" w:cs="Arial"/>
                <w:sz w:val="22"/>
                <w:szCs w:val="22"/>
              </w:rPr>
            </w:pPr>
            <w:del w:id="1990"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4" w:space="0" w:color="auto"/>
              <w:right w:val="single" w:sz="4" w:space="0" w:color="auto"/>
            </w:tcBorders>
            <w:shd w:val="clear" w:color="auto" w:fill="auto"/>
            <w:noWrap/>
            <w:vAlign w:val="bottom"/>
            <w:hideMark/>
          </w:tcPr>
          <w:p w14:paraId="5D69AC4F" w14:textId="77777777" w:rsidR="00F67238" w:rsidRPr="00F67238" w:rsidDel="007B6918" w:rsidRDefault="00F67238" w:rsidP="00154F98">
            <w:pPr>
              <w:rPr>
                <w:del w:id="1991" w:author="Perez Monforte, Sergio" w:date="2017-09-11T13:40:00Z"/>
                <w:rFonts w:ascii="Arial" w:hAnsi="Arial" w:cs="Arial"/>
                <w:sz w:val="22"/>
                <w:szCs w:val="22"/>
              </w:rPr>
            </w:pPr>
            <w:del w:id="1992"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4" w:space="0" w:color="auto"/>
              <w:right w:val="single" w:sz="4" w:space="0" w:color="auto"/>
            </w:tcBorders>
            <w:shd w:val="clear" w:color="auto" w:fill="auto"/>
            <w:noWrap/>
            <w:vAlign w:val="bottom"/>
            <w:hideMark/>
          </w:tcPr>
          <w:p w14:paraId="5D69AC50" w14:textId="77777777" w:rsidR="00F67238" w:rsidRPr="00F67238" w:rsidDel="007B6918" w:rsidRDefault="00F67238" w:rsidP="00154F98">
            <w:pPr>
              <w:rPr>
                <w:del w:id="1993" w:author="Perez Monforte, Sergio" w:date="2017-09-11T13:40:00Z"/>
                <w:rFonts w:ascii="Arial" w:hAnsi="Arial" w:cs="Arial"/>
                <w:sz w:val="22"/>
                <w:szCs w:val="22"/>
              </w:rPr>
            </w:pPr>
            <w:del w:id="1994"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4" w:space="0" w:color="auto"/>
              <w:right w:val="single" w:sz="4" w:space="0" w:color="auto"/>
            </w:tcBorders>
            <w:shd w:val="clear" w:color="auto" w:fill="auto"/>
            <w:noWrap/>
            <w:vAlign w:val="bottom"/>
            <w:hideMark/>
          </w:tcPr>
          <w:p w14:paraId="5D69AC51" w14:textId="77777777" w:rsidR="00F67238" w:rsidRPr="00F67238" w:rsidDel="007B6918" w:rsidRDefault="00F67238" w:rsidP="00154F98">
            <w:pPr>
              <w:rPr>
                <w:del w:id="1995" w:author="Perez Monforte, Sergio" w:date="2017-09-11T13:40:00Z"/>
                <w:rFonts w:ascii="Arial" w:hAnsi="Arial" w:cs="Arial"/>
                <w:sz w:val="22"/>
                <w:szCs w:val="22"/>
              </w:rPr>
            </w:pPr>
            <w:del w:id="1996"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4" w:space="0" w:color="auto"/>
              <w:right w:val="single" w:sz="8" w:space="0" w:color="auto"/>
            </w:tcBorders>
            <w:shd w:val="clear" w:color="auto" w:fill="auto"/>
            <w:noWrap/>
            <w:vAlign w:val="bottom"/>
            <w:hideMark/>
          </w:tcPr>
          <w:p w14:paraId="5D69AC52" w14:textId="77777777" w:rsidR="00F67238" w:rsidRPr="00F67238" w:rsidDel="007B6918" w:rsidRDefault="00F67238" w:rsidP="00154F98">
            <w:pPr>
              <w:rPr>
                <w:del w:id="1997" w:author="Perez Monforte, Sergio" w:date="2017-09-11T13:40:00Z"/>
                <w:rFonts w:ascii="Arial" w:hAnsi="Arial" w:cs="Arial"/>
                <w:sz w:val="22"/>
                <w:szCs w:val="22"/>
              </w:rPr>
            </w:pPr>
            <w:del w:id="1998" w:author="Perez Monforte, Sergio" w:date="2017-09-11T13:40:00Z">
              <w:r w:rsidRPr="00F67238" w:rsidDel="007B6918">
                <w:rPr>
                  <w:rFonts w:ascii="Arial" w:hAnsi="Arial" w:cs="Arial"/>
                  <w:sz w:val="22"/>
                  <w:szCs w:val="22"/>
                </w:rPr>
                <w:delText> </w:delText>
              </w:r>
            </w:del>
          </w:p>
        </w:tc>
      </w:tr>
      <w:tr w:rsidR="00F67238" w:rsidRPr="00F67238" w:rsidDel="007B6918" w14:paraId="5D69AC65" w14:textId="77777777" w:rsidTr="00154F98">
        <w:trPr>
          <w:trHeight w:val="300"/>
          <w:jc w:val="center"/>
          <w:del w:id="1999" w:author="Perez Monforte, Sergio" w:date="2017-09-11T13:40:00Z"/>
        </w:trPr>
        <w:tc>
          <w:tcPr>
            <w:tcW w:w="3420" w:type="dxa"/>
            <w:tcBorders>
              <w:top w:val="nil"/>
              <w:left w:val="single" w:sz="8" w:space="0" w:color="auto"/>
              <w:bottom w:val="single" w:sz="8" w:space="0" w:color="auto"/>
              <w:right w:val="single" w:sz="8" w:space="0" w:color="auto"/>
            </w:tcBorders>
            <w:shd w:val="clear" w:color="auto" w:fill="auto"/>
            <w:noWrap/>
            <w:vAlign w:val="bottom"/>
            <w:hideMark/>
          </w:tcPr>
          <w:p w14:paraId="5D69AC54" w14:textId="77777777" w:rsidR="00F67238" w:rsidRPr="00F67238" w:rsidDel="007B6918" w:rsidRDefault="00F67238" w:rsidP="00154F98">
            <w:pPr>
              <w:rPr>
                <w:del w:id="2000" w:author="Perez Monforte, Sergio" w:date="2017-09-11T13:40:00Z"/>
                <w:rFonts w:ascii="Arial" w:hAnsi="Arial" w:cs="Arial"/>
                <w:sz w:val="22"/>
                <w:szCs w:val="22"/>
              </w:rPr>
            </w:pPr>
            <w:del w:id="2001" w:author="Perez Monforte, Sergio" w:date="2017-09-11T13:40:00Z">
              <w:r w:rsidRPr="00F67238" w:rsidDel="007B6918">
                <w:rPr>
                  <w:rFonts w:ascii="Arial" w:hAnsi="Arial" w:cs="Arial"/>
                  <w:sz w:val="22"/>
                  <w:szCs w:val="22"/>
                </w:rPr>
                <w:delText>Dissemination of report 2</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C55" w14:textId="77777777" w:rsidR="00F67238" w:rsidRPr="00F67238" w:rsidDel="007B6918" w:rsidRDefault="00F67238" w:rsidP="00154F98">
            <w:pPr>
              <w:rPr>
                <w:del w:id="2002" w:author="Perez Monforte, Sergio" w:date="2017-09-11T13:40:00Z"/>
                <w:rFonts w:ascii="Arial" w:hAnsi="Arial" w:cs="Arial"/>
                <w:sz w:val="22"/>
                <w:szCs w:val="22"/>
              </w:rPr>
            </w:pPr>
            <w:del w:id="2003"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C56" w14:textId="77777777" w:rsidR="00F67238" w:rsidRPr="00F67238" w:rsidDel="007B6918" w:rsidRDefault="00F67238" w:rsidP="00154F98">
            <w:pPr>
              <w:rPr>
                <w:del w:id="2004" w:author="Perez Monforte, Sergio" w:date="2017-09-11T13:40:00Z"/>
                <w:rFonts w:ascii="Arial" w:hAnsi="Arial" w:cs="Arial"/>
                <w:sz w:val="22"/>
                <w:szCs w:val="22"/>
              </w:rPr>
            </w:pPr>
            <w:del w:id="2005"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C57" w14:textId="77777777" w:rsidR="00F67238" w:rsidRPr="00F67238" w:rsidDel="007B6918" w:rsidRDefault="00F67238" w:rsidP="00154F98">
            <w:pPr>
              <w:rPr>
                <w:del w:id="2006" w:author="Perez Monforte, Sergio" w:date="2017-09-11T13:40:00Z"/>
                <w:rFonts w:ascii="Arial" w:hAnsi="Arial" w:cs="Arial"/>
                <w:sz w:val="22"/>
                <w:szCs w:val="22"/>
              </w:rPr>
            </w:pPr>
            <w:del w:id="2007"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C58" w14:textId="77777777" w:rsidR="00F67238" w:rsidRPr="00F67238" w:rsidDel="007B6918" w:rsidRDefault="00F67238" w:rsidP="00154F98">
            <w:pPr>
              <w:rPr>
                <w:del w:id="2008" w:author="Perez Monforte, Sergio" w:date="2017-09-11T13:40:00Z"/>
                <w:rFonts w:ascii="Arial" w:hAnsi="Arial" w:cs="Arial"/>
                <w:sz w:val="22"/>
                <w:szCs w:val="22"/>
              </w:rPr>
            </w:pPr>
            <w:del w:id="2009"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C59" w14:textId="77777777" w:rsidR="00F67238" w:rsidRPr="00F67238" w:rsidDel="007B6918" w:rsidRDefault="00F67238" w:rsidP="00154F98">
            <w:pPr>
              <w:rPr>
                <w:del w:id="2010" w:author="Perez Monforte, Sergio" w:date="2017-09-11T13:40:00Z"/>
                <w:rFonts w:ascii="Arial" w:hAnsi="Arial" w:cs="Arial"/>
                <w:sz w:val="22"/>
                <w:szCs w:val="22"/>
              </w:rPr>
            </w:pPr>
            <w:del w:id="2011"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C5A" w14:textId="77777777" w:rsidR="00F67238" w:rsidRPr="00F67238" w:rsidDel="007B6918" w:rsidRDefault="00F67238" w:rsidP="00154F98">
            <w:pPr>
              <w:rPr>
                <w:del w:id="2012" w:author="Perez Monforte, Sergio" w:date="2017-09-11T13:40:00Z"/>
                <w:rFonts w:ascii="Arial" w:hAnsi="Arial" w:cs="Arial"/>
                <w:sz w:val="22"/>
                <w:szCs w:val="22"/>
              </w:rPr>
            </w:pPr>
            <w:del w:id="2013"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C5B" w14:textId="77777777" w:rsidR="00F67238" w:rsidRPr="00F67238" w:rsidDel="007B6918" w:rsidRDefault="00F67238" w:rsidP="00154F98">
            <w:pPr>
              <w:rPr>
                <w:del w:id="2014" w:author="Perez Monforte, Sergio" w:date="2017-09-11T13:40:00Z"/>
                <w:rFonts w:ascii="Arial" w:hAnsi="Arial" w:cs="Arial"/>
                <w:sz w:val="22"/>
                <w:szCs w:val="22"/>
              </w:rPr>
            </w:pPr>
            <w:del w:id="2015"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C5C" w14:textId="77777777" w:rsidR="00F67238" w:rsidRPr="00F67238" w:rsidDel="007B6918" w:rsidRDefault="00F67238" w:rsidP="00154F98">
            <w:pPr>
              <w:rPr>
                <w:del w:id="2016" w:author="Perez Monforte, Sergio" w:date="2017-09-11T13:40:00Z"/>
                <w:rFonts w:ascii="Arial" w:hAnsi="Arial" w:cs="Arial"/>
                <w:sz w:val="22"/>
                <w:szCs w:val="22"/>
              </w:rPr>
            </w:pPr>
            <w:del w:id="2017"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8" w:space="0" w:color="auto"/>
              <w:right w:val="single" w:sz="4" w:space="0" w:color="auto"/>
            </w:tcBorders>
            <w:shd w:val="clear" w:color="auto" w:fill="auto"/>
            <w:noWrap/>
            <w:vAlign w:val="bottom"/>
            <w:hideMark/>
          </w:tcPr>
          <w:p w14:paraId="5D69AC5D" w14:textId="77777777" w:rsidR="00F67238" w:rsidRPr="00F67238" w:rsidDel="007B6918" w:rsidRDefault="00F67238" w:rsidP="00154F98">
            <w:pPr>
              <w:rPr>
                <w:del w:id="2018" w:author="Perez Monforte, Sergio" w:date="2017-09-11T13:40:00Z"/>
                <w:rFonts w:ascii="Arial" w:hAnsi="Arial" w:cs="Arial"/>
                <w:sz w:val="22"/>
                <w:szCs w:val="22"/>
              </w:rPr>
            </w:pPr>
            <w:del w:id="2019"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C5E" w14:textId="77777777" w:rsidR="00F67238" w:rsidRPr="00F67238" w:rsidDel="007B6918" w:rsidRDefault="00F67238" w:rsidP="00154F98">
            <w:pPr>
              <w:rPr>
                <w:del w:id="2020" w:author="Perez Monforte, Sergio" w:date="2017-09-11T13:40:00Z"/>
                <w:rFonts w:ascii="Arial" w:hAnsi="Arial" w:cs="Arial"/>
                <w:sz w:val="22"/>
                <w:szCs w:val="22"/>
              </w:rPr>
            </w:pPr>
            <w:del w:id="2021"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C5F" w14:textId="77777777" w:rsidR="00F67238" w:rsidRPr="00F67238" w:rsidDel="007B6918" w:rsidRDefault="00F67238" w:rsidP="00154F98">
            <w:pPr>
              <w:rPr>
                <w:del w:id="2022" w:author="Perez Monforte, Sergio" w:date="2017-09-11T13:40:00Z"/>
                <w:rFonts w:ascii="Arial" w:hAnsi="Arial" w:cs="Arial"/>
                <w:sz w:val="22"/>
                <w:szCs w:val="22"/>
              </w:rPr>
            </w:pPr>
            <w:del w:id="2023"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C60" w14:textId="77777777" w:rsidR="00F67238" w:rsidRPr="00F67238" w:rsidDel="007B6918" w:rsidRDefault="00F67238" w:rsidP="00154F98">
            <w:pPr>
              <w:rPr>
                <w:del w:id="2024" w:author="Perez Monforte, Sergio" w:date="2017-09-11T13:40:00Z"/>
                <w:rFonts w:ascii="Arial" w:hAnsi="Arial" w:cs="Arial"/>
                <w:sz w:val="22"/>
                <w:szCs w:val="22"/>
              </w:rPr>
            </w:pPr>
            <w:del w:id="2025" w:author="Perez Monforte, Sergio" w:date="2017-09-11T13:40:00Z">
              <w:r w:rsidRPr="00F67238" w:rsidDel="007B6918">
                <w:rPr>
                  <w:rFonts w:ascii="Arial" w:hAnsi="Arial" w:cs="Arial"/>
                  <w:sz w:val="22"/>
                  <w:szCs w:val="22"/>
                </w:rPr>
                <w:delText> </w:delText>
              </w:r>
            </w:del>
          </w:p>
        </w:tc>
        <w:tc>
          <w:tcPr>
            <w:tcW w:w="270" w:type="dxa"/>
            <w:tcBorders>
              <w:top w:val="nil"/>
              <w:left w:val="nil"/>
              <w:bottom w:val="single" w:sz="8" w:space="0" w:color="auto"/>
              <w:right w:val="single" w:sz="4" w:space="0" w:color="auto"/>
            </w:tcBorders>
            <w:shd w:val="clear" w:color="000000" w:fill="808080"/>
            <w:noWrap/>
            <w:vAlign w:val="bottom"/>
            <w:hideMark/>
          </w:tcPr>
          <w:p w14:paraId="5D69AC61" w14:textId="77777777" w:rsidR="00F67238" w:rsidRPr="00F67238" w:rsidDel="007B6918" w:rsidRDefault="00F67238" w:rsidP="00154F98">
            <w:pPr>
              <w:rPr>
                <w:del w:id="2026" w:author="Perez Monforte, Sergio" w:date="2017-09-11T13:40:00Z"/>
                <w:rFonts w:ascii="Arial" w:hAnsi="Arial" w:cs="Arial"/>
                <w:sz w:val="22"/>
                <w:szCs w:val="22"/>
              </w:rPr>
            </w:pPr>
            <w:del w:id="2027" w:author="Perez Monforte, Sergio" w:date="2017-09-11T13:40:00Z">
              <w:r w:rsidRPr="00F67238" w:rsidDel="007B6918">
                <w:rPr>
                  <w:rFonts w:ascii="Arial" w:hAnsi="Arial" w:cs="Arial"/>
                  <w:sz w:val="22"/>
                  <w:szCs w:val="22"/>
                </w:rPr>
                <w:delText> </w:delText>
              </w:r>
            </w:del>
          </w:p>
        </w:tc>
        <w:tc>
          <w:tcPr>
            <w:tcW w:w="323" w:type="dxa"/>
            <w:tcBorders>
              <w:top w:val="nil"/>
              <w:left w:val="nil"/>
              <w:bottom w:val="single" w:sz="8" w:space="0" w:color="auto"/>
              <w:right w:val="single" w:sz="4" w:space="0" w:color="auto"/>
            </w:tcBorders>
            <w:shd w:val="clear" w:color="auto" w:fill="auto"/>
            <w:noWrap/>
            <w:vAlign w:val="bottom"/>
            <w:hideMark/>
          </w:tcPr>
          <w:p w14:paraId="5D69AC62" w14:textId="77777777" w:rsidR="00F67238" w:rsidRPr="00F67238" w:rsidDel="007B6918" w:rsidRDefault="00F67238" w:rsidP="00154F98">
            <w:pPr>
              <w:rPr>
                <w:del w:id="2028" w:author="Perez Monforte, Sergio" w:date="2017-09-11T13:40:00Z"/>
                <w:rFonts w:ascii="Arial" w:hAnsi="Arial" w:cs="Arial"/>
                <w:sz w:val="22"/>
                <w:szCs w:val="22"/>
              </w:rPr>
            </w:pPr>
            <w:del w:id="2029" w:author="Perez Monforte, Sergio" w:date="2017-09-11T13:40:00Z">
              <w:r w:rsidRPr="00F67238" w:rsidDel="007B6918">
                <w:rPr>
                  <w:rFonts w:ascii="Arial" w:hAnsi="Arial" w:cs="Arial"/>
                  <w:sz w:val="22"/>
                  <w:szCs w:val="22"/>
                </w:rPr>
                <w:delText> </w:delText>
              </w:r>
            </w:del>
          </w:p>
        </w:tc>
        <w:tc>
          <w:tcPr>
            <w:tcW w:w="397" w:type="dxa"/>
            <w:tcBorders>
              <w:top w:val="nil"/>
              <w:left w:val="nil"/>
              <w:bottom w:val="single" w:sz="8" w:space="0" w:color="auto"/>
              <w:right w:val="single" w:sz="4" w:space="0" w:color="auto"/>
            </w:tcBorders>
            <w:shd w:val="clear" w:color="auto" w:fill="auto"/>
            <w:noWrap/>
            <w:vAlign w:val="bottom"/>
            <w:hideMark/>
          </w:tcPr>
          <w:p w14:paraId="5D69AC63" w14:textId="77777777" w:rsidR="00F67238" w:rsidRPr="00F67238" w:rsidDel="007B6918" w:rsidRDefault="00F67238" w:rsidP="00154F98">
            <w:pPr>
              <w:rPr>
                <w:del w:id="2030" w:author="Perez Monforte, Sergio" w:date="2017-09-11T13:40:00Z"/>
                <w:rFonts w:ascii="Arial" w:hAnsi="Arial" w:cs="Arial"/>
                <w:sz w:val="22"/>
                <w:szCs w:val="22"/>
              </w:rPr>
            </w:pPr>
            <w:del w:id="2031" w:author="Perez Monforte, Sergio" w:date="2017-09-11T13:40:00Z">
              <w:r w:rsidRPr="00F67238" w:rsidDel="007B6918">
                <w:rPr>
                  <w:rFonts w:ascii="Arial" w:hAnsi="Arial" w:cs="Arial"/>
                  <w:sz w:val="22"/>
                  <w:szCs w:val="22"/>
                </w:rPr>
                <w:delText> </w:delText>
              </w:r>
            </w:del>
          </w:p>
        </w:tc>
        <w:tc>
          <w:tcPr>
            <w:tcW w:w="422" w:type="dxa"/>
            <w:tcBorders>
              <w:top w:val="nil"/>
              <w:left w:val="nil"/>
              <w:bottom w:val="single" w:sz="8" w:space="0" w:color="auto"/>
              <w:right w:val="single" w:sz="8" w:space="0" w:color="auto"/>
            </w:tcBorders>
            <w:shd w:val="clear" w:color="auto" w:fill="auto"/>
            <w:noWrap/>
            <w:vAlign w:val="bottom"/>
            <w:hideMark/>
          </w:tcPr>
          <w:p w14:paraId="5D69AC64" w14:textId="77777777" w:rsidR="00F67238" w:rsidRPr="00F67238" w:rsidDel="007B6918" w:rsidRDefault="00F67238" w:rsidP="00154F98">
            <w:pPr>
              <w:rPr>
                <w:del w:id="2032" w:author="Perez Monforte, Sergio" w:date="2017-09-11T13:40:00Z"/>
                <w:rFonts w:ascii="Arial" w:hAnsi="Arial" w:cs="Arial"/>
                <w:sz w:val="22"/>
                <w:szCs w:val="22"/>
              </w:rPr>
            </w:pPr>
            <w:del w:id="2033" w:author="Perez Monforte, Sergio" w:date="2017-09-11T13:40:00Z">
              <w:r w:rsidRPr="00F67238" w:rsidDel="007B6918">
                <w:rPr>
                  <w:rFonts w:ascii="Arial" w:hAnsi="Arial" w:cs="Arial"/>
                  <w:sz w:val="22"/>
                  <w:szCs w:val="22"/>
                </w:rPr>
                <w:delText> </w:delText>
              </w:r>
            </w:del>
          </w:p>
        </w:tc>
      </w:tr>
    </w:tbl>
    <w:p w14:paraId="5D69AC66" w14:textId="77777777" w:rsidR="00F67238" w:rsidRPr="00F67238" w:rsidDel="007B6918" w:rsidRDefault="00F67238" w:rsidP="00F67238">
      <w:pPr>
        <w:pStyle w:val="ListParagraph"/>
        <w:jc w:val="both"/>
        <w:rPr>
          <w:del w:id="2034" w:author="Perez Monforte, Sergio" w:date="2017-09-11T13:40:00Z"/>
          <w:rFonts w:ascii="Arial" w:hAnsi="Arial" w:cs="Arial"/>
          <w:b/>
          <w:sz w:val="22"/>
          <w:szCs w:val="22"/>
        </w:rPr>
      </w:pPr>
    </w:p>
    <w:p w14:paraId="5D69AC67" w14:textId="77777777" w:rsidR="00F67238" w:rsidRPr="00F67238" w:rsidDel="007B6918" w:rsidRDefault="00F67238" w:rsidP="00F67238">
      <w:pPr>
        <w:suppressAutoHyphens w:val="0"/>
        <w:autoSpaceDN/>
        <w:spacing w:after="200" w:line="276" w:lineRule="auto"/>
        <w:contextualSpacing/>
        <w:jc w:val="both"/>
        <w:textAlignment w:val="auto"/>
        <w:rPr>
          <w:del w:id="2035" w:author="Perez Monforte, Sergio" w:date="2017-09-11T13:40:00Z"/>
          <w:rFonts w:ascii="Arial" w:hAnsi="Arial" w:cs="Arial"/>
          <w:b/>
          <w:sz w:val="22"/>
          <w:szCs w:val="22"/>
        </w:rPr>
      </w:pPr>
    </w:p>
    <w:p w14:paraId="5D69AC68"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2036" w:author="Perez Monforte, Sergio" w:date="2017-09-11T13:40:00Z"/>
          <w:rFonts w:ascii="Arial" w:hAnsi="Arial" w:cs="Arial"/>
          <w:b/>
          <w:sz w:val="22"/>
          <w:szCs w:val="22"/>
        </w:rPr>
      </w:pPr>
      <w:del w:id="2037" w:author="Perez Monforte, Sergio" w:date="2017-09-11T13:40:00Z">
        <w:r w:rsidRPr="00F67238" w:rsidDel="007B6918">
          <w:rPr>
            <w:rFonts w:ascii="Arial" w:hAnsi="Arial" w:cs="Arial"/>
            <w:b/>
            <w:sz w:val="22"/>
            <w:szCs w:val="22"/>
          </w:rPr>
          <w:lastRenderedPageBreak/>
          <w:delText>Ethical aspects</w:delText>
        </w:r>
      </w:del>
    </w:p>
    <w:p w14:paraId="5D69AC69" w14:textId="77777777" w:rsidR="00F67238" w:rsidDel="007B6918" w:rsidRDefault="00F67238" w:rsidP="00212F82">
      <w:pPr>
        <w:spacing w:before="120" w:after="120"/>
        <w:ind w:left="360"/>
        <w:jc w:val="both"/>
        <w:rPr>
          <w:del w:id="2038" w:author="Perez Monforte, Sergio" w:date="2017-09-11T13:40:00Z"/>
          <w:rFonts w:ascii="Arial" w:hAnsi="Arial" w:cs="Arial"/>
          <w:sz w:val="22"/>
          <w:szCs w:val="22"/>
          <w:lang w:val="en"/>
        </w:rPr>
      </w:pPr>
      <w:del w:id="2039" w:author="Perez Monforte, Sergio" w:date="2017-09-11T13:40:00Z">
        <w:r w:rsidRPr="00F67238" w:rsidDel="007B6918">
          <w:rPr>
            <w:rFonts w:ascii="Arial" w:hAnsi="Arial" w:cs="Arial"/>
            <w:sz w:val="22"/>
            <w:szCs w:val="22"/>
            <w:lang w:val="en"/>
          </w:rPr>
          <w:delText>Prior to the start of fieldwork, the evaluation plan and data collection instruments could be submitted for review by a committee of human subjects. This process will allow for the future dissemination of the results of the impact assessment.</w:delText>
        </w:r>
      </w:del>
    </w:p>
    <w:p w14:paraId="5D69AC6A" w14:textId="77777777" w:rsidR="00F67238" w:rsidRPr="00F67238" w:rsidDel="007B6918" w:rsidRDefault="00F67238" w:rsidP="00212F82">
      <w:pPr>
        <w:pStyle w:val="ListParagraph"/>
        <w:numPr>
          <w:ilvl w:val="0"/>
          <w:numId w:val="17"/>
        </w:numPr>
        <w:suppressAutoHyphens w:val="0"/>
        <w:autoSpaceDN/>
        <w:spacing w:before="120" w:after="120" w:line="276" w:lineRule="auto"/>
        <w:contextualSpacing/>
        <w:jc w:val="both"/>
        <w:textAlignment w:val="auto"/>
        <w:rPr>
          <w:del w:id="2040" w:author="Perez Monforte, Sergio" w:date="2017-09-11T13:40:00Z"/>
          <w:rFonts w:ascii="Arial" w:hAnsi="Arial" w:cs="Arial"/>
          <w:b/>
          <w:sz w:val="22"/>
          <w:szCs w:val="22"/>
        </w:rPr>
      </w:pPr>
      <w:del w:id="2041" w:author="Perez Monforte, Sergio" w:date="2017-09-11T13:40:00Z">
        <w:r w:rsidRPr="00F67238" w:rsidDel="007B6918">
          <w:rPr>
            <w:rFonts w:ascii="Arial" w:hAnsi="Arial" w:cs="Arial"/>
            <w:b/>
            <w:sz w:val="22"/>
            <w:szCs w:val="22"/>
          </w:rPr>
          <w:delText>Evaluation team</w:delText>
        </w:r>
      </w:del>
    </w:p>
    <w:p w14:paraId="5D69AC6B" w14:textId="77777777" w:rsidR="00F67238" w:rsidRPr="00F67238" w:rsidDel="007B6918" w:rsidRDefault="00F67238" w:rsidP="00212F82">
      <w:pPr>
        <w:spacing w:before="120" w:after="120"/>
        <w:ind w:left="360"/>
        <w:jc w:val="both"/>
        <w:rPr>
          <w:del w:id="2042" w:author="Perez Monforte, Sergio" w:date="2017-09-11T13:40:00Z"/>
          <w:rFonts w:ascii="Arial" w:hAnsi="Arial" w:cs="Arial"/>
          <w:sz w:val="22"/>
          <w:szCs w:val="22"/>
          <w:lang w:val="en"/>
        </w:rPr>
      </w:pPr>
      <w:del w:id="2043" w:author="Perez Monforte, Sergio" w:date="2017-09-11T13:40:00Z">
        <w:r w:rsidRPr="00F67238" w:rsidDel="007B6918">
          <w:rPr>
            <w:rFonts w:ascii="Arial" w:hAnsi="Arial" w:cs="Arial"/>
            <w:sz w:val="22"/>
            <w:szCs w:val="22"/>
            <w:lang w:val="en"/>
          </w:rPr>
          <w:delText xml:space="preserve">The evaluation team will be led by the Project Team Leader of the IDB's Water and Sanitation Division (INE / WSA) and the WSA team in the field, whom will receive technical advice and support from the Bank's Office of Strategic Planning and Development Effectiveness (SPD / SDV). If necessary, further support will be hired from local or international academics and consultants. The Government of Haiti, through </w:delText>
        </w:r>
        <w:r w:rsidRPr="00212F82" w:rsidDel="007B6918">
          <w:rPr>
            <w:rFonts w:ascii="Arial" w:hAnsi="Arial" w:cs="Arial"/>
            <w:sz w:val="22"/>
            <w:szCs w:val="22"/>
            <w:highlight w:val="yellow"/>
            <w:lang w:val="en"/>
          </w:rPr>
          <w:delText>XXXX</w:delText>
        </w:r>
        <w:r w:rsidRPr="00F67238" w:rsidDel="007B6918">
          <w:rPr>
            <w:rFonts w:ascii="Arial" w:hAnsi="Arial" w:cs="Arial"/>
            <w:sz w:val="22"/>
            <w:szCs w:val="22"/>
            <w:lang w:val="en"/>
          </w:rPr>
          <w:delText xml:space="preserve"> staff, will participate in the methodological discussions, support with the provision of relevant information if needed, and provide support if needed for fieldwork data collection and monitoring.</w:delText>
        </w:r>
      </w:del>
    </w:p>
    <w:p w14:paraId="5D69AC6C" w14:textId="77777777" w:rsidR="00F67238" w:rsidRPr="00F67238" w:rsidDel="007B6918" w:rsidRDefault="00F67238">
      <w:pPr>
        <w:suppressAutoHyphens w:val="0"/>
        <w:rPr>
          <w:del w:id="2044" w:author="Perez Monforte, Sergio" w:date="2017-09-11T13:40:00Z"/>
          <w:rFonts w:ascii="Arial" w:hAnsi="Arial" w:cs="Arial"/>
          <w:sz w:val="22"/>
          <w:szCs w:val="22"/>
          <w:lang w:val="en"/>
        </w:rPr>
      </w:pPr>
    </w:p>
    <w:p w14:paraId="16AC665E" w14:textId="2016F517" w:rsidR="000E2C29" w:rsidRPr="005246DA" w:rsidRDefault="000E2C29">
      <w:pPr>
        <w:tabs>
          <w:tab w:val="left" w:pos="2241"/>
        </w:tabs>
        <w:rPr>
          <w:lang w:val="en-US"/>
        </w:rPr>
        <w:pPrChange w:id="2045" w:author="Guerrero Rivera, Marilyn Ivette" w:date="2017-09-11T14:08:00Z">
          <w:pPr/>
        </w:pPrChange>
      </w:pPr>
    </w:p>
    <w:sectPr w:rsidR="000E2C29" w:rsidRPr="005246DA" w:rsidSect="009E19B5">
      <w:footerReference w:type="default" r:id="rId12"/>
      <w:pgSz w:w="15840" w:h="12240" w:orient="landscape"/>
      <w:pgMar w:top="1440" w:right="1440" w:bottom="1627"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9AC70" w14:textId="77777777" w:rsidR="006C1278" w:rsidRDefault="006C1278" w:rsidP="00EC31C6">
      <w:r>
        <w:separator/>
      </w:r>
    </w:p>
  </w:endnote>
  <w:endnote w:type="continuationSeparator" w:id="0">
    <w:p w14:paraId="5D69AC71" w14:textId="77777777" w:rsidR="006C1278" w:rsidRDefault="006C1278"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Dutch801 XBd BT"/>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HelveticaNeueLTStd-Roman">
    <w:altName w:val="MS Gothic"/>
    <w:panose1 w:val="00000000000000000000"/>
    <w:charset w:val="80"/>
    <w:family w:val="swiss"/>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AC72" w14:textId="69A2EDD8" w:rsidR="004746AD" w:rsidRDefault="004746AD">
    <w:pPr>
      <w:pStyle w:val="Footer"/>
      <w:jc w:val="center"/>
    </w:pPr>
    <w:r>
      <w:fldChar w:fldCharType="begin"/>
    </w:r>
    <w:r>
      <w:instrText xml:space="preserve"> PAGE  \* roman </w:instrText>
    </w:r>
    <w:r>
      <w:fldChar w:fldCharType="separate"/>
    </w:r>
    <w:r w:rsidR="00041F63">
      <w:rPr>
        <w:noProof/>
      </w:rPr>
      <w:t>ii</w:t>
    </w:r>
    <w:r>
      <w:rPr>
        <w:noProof/>
      </w:rPr>
      <w:fldChar w:fldCharType="end"/>
    </w:r>
  </w:p>
  <w:p w14:paraId="5D69AC73" w14:textId="77777777" w:rsidR="004746AD" w:rsidRDefault="004746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AC74" w14:textId="6C7C2B0F" w:rsidR="004746AD" w:rsidRPr="00212F82" w:rsidRDefault="004746AD">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sidR="00041F63">
      <w:rPr>
        <w:rFonts w:ascii="Arial" w:hAnsi="Arial" w:cs="Arial"/>
        <w:noProof/>
        <w:sz w:val="18"/>
        <w:szCs w:val="18"/>
      </w:rPr>
      <w:t>- 11 -</w:t>
    </w:r>
    <w:r w:rsidRPr="00212F82">
      <w:rPr>
        <w:rFonts w:ascii="Arial" w:hAnsi="Arial" w:cs="Arial"/>
        <w:noProof/>
        <w:sz w:val="18"/>
        <w:szCs w:val="18"/>
      </w:rPr>
      <w:fldChar w:fldCharType="end"/>
    </w:r>
  </w:p>
  <w:p w14:paraId="5D69AC75" w14:textId="77777777" w:rsidR="004746AD" w:rsidRDefault="004746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AC76" w14:textId="2A460E4D" w:rsidR="004746AD" w:rsidRPr="00212F82" w:rsidRDefault="004746AD">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sidR="00041F63">
      <w:rPr>
        <w:rFonts w:ascii="Arial" w:hAnsi="Arial" w:cs="Arial"/>
        <w:noProof/>
        <w:sz w:val="18"/>
        <w:szCs w:val="18"/>
      </w:rPr>
      <w:t>- 14 -</w:t>
    </w:r>
    <w:r w:rsidRPr="00212F82">
      <w:rPr>
        <w:rFonts w:ascii="Arial" w:hAnsi="Arial" w:cs="Arial"/>
        <w:noProof/>
        <w:sz w:val="18"/>
        <w:szCs w:val="18"/>
      </w:rPr>
      <w:fldChar w:fldCharType="end"/>
    </w:r>
  </w:p>
  <w:p w14:paraId="5D69AC77" w14:textId="77777777" w:rsidR="004746AD" w:rsidRDefault="004746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AC78" w14:textId="55C98677" w:rsidR="004746AD" w:rsidRPr="00212F82" w:rsidRDefault="004746AD">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sidR="00041F63">
      <w:rPr>
        <w:rFonts w:ascii="Arial" w:hAnsi="Arial" w:cs="Arial"/>
        <w:noProof/>
        <w:sz w:val="18"/>
        <w:szCs w:val="18"/>
      </w:rPr>
      <w:t>- 20 -</w:t>
    </w:r>
    <w:r w:rsidRPr="00212F82">
      <w:rPr>
        <w:rFonts w:ascii="Arial" w:hAnsi="Arial" w:cs="Arial"/>
        <w:noProof/>
        <w:sz w:val="18"/>
        <w:szCs w:val="18"/>
      </w:rPr>
      <w:fldChar w:fldCharType="end"/>
    </w:r>
  </w:p>
  <w:p w14:paraId="5D69AC79" w14:textId="77777777" w:rsidR="004746AD" w:rsidRDefault="004746A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AC7A" w14:textId="4A193DE1" w:rsidR="004746AD" w:rsidRPr="00212F82" w:rsidRDefault="004746AD">
    <w:pPr>
      <w:pStyle w:val="Footer"/>
      <w:jc w:val="center"/>
      <w:rPr>
        <w:rFonts w:ascii="Arial" w:hAnsi="Arial" w:cs="Arial"/>
        <w:sz w:val="18"/>
        <w:szCs w:val="18"/>
      </w:rPr>
    </w:pPr>
    <w:r w:rsidRPr="00212F82">
      <w:rPr>
        <w:rFonts w:ascii="Arial" w:hAnsi="Arial" w:cs="Arial"/>
        <w:sz w:val="18"/>
        <w:szCs w:val="18"/>
      </w:rPr>
      <w:fldChar w:fldCharType="begin"/>
    </w:r>
    <w:r w:rsidRPr="00212F82">
      <w:rPr>
        <w:rFonts w:ascii="Arial" w:hAnsi="Arial" w:cs="Arial"/>
        <w:sz w:val="18"/>
        <w:szCs w:val="18"/>
      </w:rPr>
      <w:instrText xml:space="preserve"> PAGE \* ARABICDASH </w:instrText>
    </w:r>
    <w:r w:rsidRPr="00212F82">
      <w:rPr>
        <w:rFonts w:ascii="Arial" w:hAnsi="Arial" w:cs="Arial"/>
        <w:sz w:val="18"/>
        <w:szCs w:val="18"/>
      </w:rPr>
      <w:fldChar w:fldCharType="separate"/>
    </w:r>
    <w:r w:rsidR="00041F63">
      <w:rPr>
        <w:rFonts w:ascii="Arial" w:hAnsi="Arial" w:cs="Arial"/>
        <w:noProof/>
        <w:sz w:val="18"/>
        <w:szCs w:val="18"/>
      </w:rPr>
      <w:t>- 22 -</w:t>
    </w:r>
    <w:r w:rsidRPr="00212F82">
      <w:rPr>
        <w:rFonts w:ascii="Arial" w:hAnsi="Arial" w:cs="Arial"/>
        <w:noProof/>
        <w:sz w:val="18"/>
        <w:szCs w:val="18"/>
      </w:rPr>
      <w:fldChar w:fldCharType="end"/>
    </w:r>
  </w:p>
  <w:p w14:paraId="5D69AC7B" w14:textId="77777777" w:rsidR="004746AD" w:rsidRDefault="00474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9AC6E" w14:textId="77777777" w:rsidR="006C1278" w:rsidRDefault="006C1278" w:rsidP="00EC31C6">
      <w:r w:rsidRPr="00EC31C6">
        <w:rPr>
          <w:color w:val="000000"/>
        </w:rPr>
        <w:separator/>
      </w:r>
    </w:p>
  </w:footnote>
  <w:footnote w:type="continuationSeparator" w:id="0">
    <w:p w14:paraId="5D69AC6F" w14:textId="77777777" w:rsidR="006C1278" w:rsidRDefault="006C1278" w:rsidP="00EC31C6">
      <w:r>
        <w:continuationSeparator/>
      </w:r>
    </w:p>
  </w:footnote>
  <w:footnote w:id="1">
    <w:p w14:paraId="5D69AC7C" w14:textId="77777777" w:rsidR="004746AD" w:rsidRPr="007B43E4" w:rsidRDefault="004746AD" w:rsidP="00F00E78">
      <w:pPr>
        <w:pStyle w:val="FootnoteText"/>
        <w:spacing w:after="0"/>
        <w:ind w:left="450" w:hanging="450"/>
        <w:rPr>
          <w:rFonts w:ascii="Arial" w:hAnsi="Arial" w:cs="Arial"/>
          <w:sz w:val="18"/>
          <w:szCs w:val="18"/>
        </w:rPr>
      </w:pPr>
      <w:r w:rsidRPr="00CB02C3">
        <w:rPr>
          <w:rStyle w:val="FootnoteReference"/>
          <w:rFonts w:ascii="Arial" w:hAnsi="Arial" w:cs="Arial"/>
          <w:sz w:val="18"/>
          <w:szCs w:val="18"/>
        </w:rPr>
        <w:footnoteRef/>
      </w:r>
      <w:r>
        <w:rPr>
          <w:rFonts w:ascii="Arial" w:hAnsi="Arial" w:cs="Arial"/>
          <w:sz w:val="18"/>
          <w:szCs w:val="18"/>
        </w:rPr>
        <w:tab/>
      </w:r>
      <w:r w:rsidRPr="007B43E4">
        <w:rPr>
          <w:rFonts w:ascii="Arial" w:hAnsi="Arial" w:cs="Arial"/>
          <w:sz w:val="18"/>
          <w:szCs w:val="18"/>
        </w:rPr>
        <w:t>La cooperación técnica se aprobó por US$1.150 millones para apoyar la preparación de este Proyecto.</w:t>
      </w:r>
    </w:p>
  </w:footnote>
  <w:footnote w:id="2">
    <w:p w14:paraId="5D69AC7D" w14:textId="77777777" w:rsidR="004746AD" w:rsidRPr="00F00E78" w:rsidRDefault="004746AD" w:rsidP="00A449B4">
      <w:pPr>
        <w:pStyle w:val="FootnoteText"/>
        <w:spacing w:after="0"/>
        <w:ind w:left="360" w:firstLine="0"/>
        <w:rPr>
          <w:rFonts w:ascii="Arial" w:hAnsi="Arial" w:cs="Arial"/>
          <w:sz w:val="18"/>
          <w:szCs w:val="18"/>
          <w:lang w:val="fr-FR"/>
        </w:rPr>
      </w:pPr>
      <w:r w:rsidRPr="00F00E78">
        <w:rPr>
          <w:rStyle w:val="FootnoteReference"/>
          <w:rFonts w:ascii="Arial" w:hAnsi="Arial" w:cs="Arial"/>
          <w:sz w:val="18"/>
          <w:szCs w:val="18"/>
        </w:rPr>
        <w:footnoteRef/>
      </w:r>
      <w:r w:rsidRPr="00F00E78">
        <w:rPr>
          <w:rFonts w:ascii="Arial" w:hAnsi="Arial" w:cs="Arial"/>
          <w:sz w:val="18"/>
          <w:szCs w:val="18"/>
          <w:lang w:val="fr-FR"/>
        </w:rPr>
        <w:t xml:space="preserve"> Diagnóstico del CTE de la RMPP – Agbar/Lyonnaise des Eaux/United Water, 2011-2012</w:t>
      </w:r>
      <w:r>
        <w:rPr>
          <w:rFonts w:ascii="Arial" w:hAnsi="Arial" w:cs="Arial"/>
          <w:sz w:val="18"/>
          <w:szCs w:val="18"/>
          <w:lang w:val="fr-FR"/>
        </w:rPr>
        <w:t>.</w:t>
      </w:r>
    </w:p>
  </w:footnote>
  <w:footnote w:id="3">
    <w:p w14:paraId="5D69AC7E" w14:textId="77777777" w:rsidR="004746AD" w:rsidRPr="00F00E78" w:rsidRDefault="004746AD" w:rsidP="00A449B4">
      <w:pPr>
        <w:pStyle w:val="FootnoteText"/>
        <w:spacing w:after="0"/>
        <w:ind w:firstLine="72"/>
        <w:rPr>
          <w:rFonts w:ascii="Arial" w:hAnsi="Arial" w:cs="Arial"/>
          <w:sz w:val="18"/>
          <w:szCs w:val="18"/>
          <w:lang w:val="fr-FR"/>
        </w:rPr>
      </w:pPr>
      <w:r w:rsidRPr="00F00E78">
        <w:rPr>
          <w:rStyle w:val="FootnoteReference"/>
          <w:rFonts w:ascii="Arial" w:hAnsi="Arial" w:cs="Arial"/>
          <w:sz w:val="18"/>
          <w:szCs w:val="18"/>
        </w:rPr>
        <w:footnoteRef/>
      </w:r>
      <w:r w:rsidRPr="00F00E78">
        <w:rPr>
          <w:rFonts w:ascii="Arial" w:hAnsi="Arial" w:cs="Arial"/>
          <w:sz w:val="18"/>
          <w:szCs w:val="18"/>
          <w:lang w:val="fr-FR"/>
        </w:rPr>
        <w:t xml:space="preserve"> Schéma Directeur Eau Potable RMPP Phase 3 Version Finale-ATO-Octobre 2012.</w:t>
      </w:r>
    </w:p>
  </w:footnote>
  <w:footnote w:id="4">
    <w:p w14:paraId="5D69AC7F" w14:textId="77777777" w:rsidR="004746AD" w:rsidRDefault="004746AD" w:rsidP="00212F82">
      <w:pPr>
        <w:pStyle w:val="FootnoteText"/>
        <w:spacing w:after="0"/>
        <w:ind w:left="360" w:firstLine="0"/>
        <w:jc w:val="left"/>
        <w:rPr>
          <w:rFonts w:ascii="Arial" w:hAnsi="Arial" w:cs="Arial"/>
          <w:sz w:val="18"/>
          <w:szCs w:val="18"/>
        </w:rPr>
      </w:pPr>
      <w:r w:rsidRPr="00F00E78">
        <w:rPr>
          <w:rStyle w:val="FootnoteReference"/>
          <w:rFonts w:ascii="Arial" w:hAnsi="Arial" w:cs="Arial"/>
          <w:sz w:val="18"/>
          <w:szCs w:val="18"/>
        </w:rPr>
        <w:footnoteRef/>
      </w:r>
      <w:r w:rsidRPr="00F00E78">
        <w:rPr>
          <w:rFonts w:ascii="Arial" w:hAnsi="Arial" w:cs="Arial"/>
          <w:sz w:val="18"/>
          <w:szCs w:val="18"/>
        </w:rPr>
        <w:t xml:space="preserve"> Estudio financiado por la cooperación técnica de Preparación del Programa de Agua Potable y Saneamiento en </w:t>
      </w:r>
      <w:r>
        <w:rPr>
          <w:rFonts w:ascii="Arial" w:hAnsi="Arial" w:cs="Arial"/>
          <w:sz w:val="18"/>
          <w:szCs w:val="18"/>
        </w:rPr>
        <w:t xml:space="preserve">  </w:t>
      </w:r>
    </w:p>
    <w:p w14:paraId="5D69AC80" w14:textId="77777777" w:rsidR="004746AD" w:rsidRPr="00F00E78" w:rsidRDefault="004746AD" w:rsidP="00212F82">
      <w:pPr>
        <w:pStyle w:val="FootnoteText"/>
        <w:spacing w:after="0"/>
        <w:ind w:left="360" w:firstLine="0"/>
        <w:jc w:val="left"/>
        <w:rPr>
          <w:rFonts w:ascii="Arial" w:hAnsi="Arial" w:cs="Arial"/>
          <w:sz w:val="18"/>
          <w:szCs w:val="18"/>
        </w:rPr>
      </w:pPr>
      <w:r>
        <w:rPr>
          <w:rFonts w:ascii="Arial" w:hAnsi="Arial" w:cs="Arial"/>
          <w:sz w:val="18"/>
          <w:szCs w:val="18"/>
        </w:rPr>
        <w:t xml:space="preserve">   </w:t>
      </w:r>
      <w:r w:rsidRPr="00F00E78">
        <w:rPr>
          <w:rFonts w:ascii="Arial" w:hAnsi="Arial" w:cs="Arial"/>
          <w:sz w:val="18"/>
          <w:szCs w:val="18"/>
        </w:rPr>
        <w:t>Puerto</w:t>
      </w:r>
      <w:r>
        <w:rPr>
          <w:rFonts w:ascii="Arial" w:hAnsi="Arial" w:cs="Arial"/>
          <w:sz w:val="18"/>
          <w:szCs w:val="18"/>
        </w:rPr>
        <w:t xml:space="preserve"> </w:t>
      </w:r>
      <w:r w:rsidRPr="00F00E78">
        <w:rPr>
          <w:rFonts w:ascii="Arial" w:hAnsi="Arial" w:cs="Arial"/>
          <w:sz w:val="18"/>
          <w:szCs w:val="18"/>
        </w:rPr>
        <w:t>Príncipe (ATN/OC-12190-HA)</w:t>
      </w:r>
      <w:r>
        <w:rPr>
          <w:rFonts w:ascii="Arial" w:hAnsi="Arial" w:cs="Arial"/>
          <w:sz w:val="18"/>
          <w:szCs w:val="18"/>
        </w:rPr>
        <w:t>.</w:t>
      </w:r>
    </w:p>
  </w:footnote>
  <w:footnote w:id="5">
    <w:p w14:paraId="5D69AC81" w14:textId="77777777" w:rsidR="004746AD" w:rsidRPr="00330E8A" w:rsidRDefault="004746AD">
      <w:pPr>
        <w:pStyle w:val="FootnoteText"/>
        <w:rPr>
          <w:rFonts w:ascii="Arial" w:hAnsi="Arial" w:cs="Arial"/>
          <w:sz w:val="18"/>
          <w:szCs w:val="18"/>
        </w:rPr>
      </w:pPr>
      <w:r w:rsidRPr="00330E8A">
        <w:rPr>
          <w:rStyle w:val="FootnoteReference"/>
          <w:rFonts w:ascii="Arial" w:hAnsi="Arial" w:cs="Arial"/>
          <w:sz w:val="18"/>
          <w:szCs w:val="18"/>
        </w:rPr>
        <w:footnoteRef/>
      </w:r>
      <w:r w:rsidRPr="00330E8A">
        <w:rPr>
          <w:rFonts w:ascii="Arial" w:hAnsi="Arial" w:cs="Arial"/>
          <w:sz w:val="18"/>
          <w:szCs w:val="18"/>
        </w:rPr>
        <w:t xml:space="preserve"> La evaluación económica ex post incluirá la recopilación de datos y análisis del resultado relativo a la mejora en la continuidad del servicio de agua.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A6326"/>
    <w:multiLevelType w:val="multilevel"/>
    <w:tmpl w:val="DC844CD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963B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DE0536"/>
    <w:multiLevelType w:val="multilevel"/>
    <w:tmpl w:val="CD804D86"/>
    <w:lvl w:ilvl="0">
      <w:start w:val="1"/>
      <w:numFmt w:val="upperRoman"/>
      <w:lvlRestart w:val="0"/>
      <w:lvlText w:val="%1."/>
      <w:lvlJc w:val="center"/>
      <w:pPr>
        <w:tabs>
          <w:tab w:val="num" w:pos="1800"/>
        </w:tabs>
        <w:ind w:left="1152" w:firstLine="288"/>
      </w:pPr>
      <w:rPr>
        <w:rFonts w:hint="default"/>
        <w:b/>
        <w:i w:val="0"/>
      </w:rPr>
    </w:lvl>
    <w:lvl w:ilvl="1">
      <w:start w:val="1"/>
      <w:numFmt w:val="upperLetter"/>
      <w:lvlText w:val="%2."/>
      <w:lvlJc w:val="left"/>
      <w:pPr>
        <w:tabs>
          <w:tab w:val="num" w:pos="1476"/>
        </w:tabs>
        <w:ind w:left="1476" w:hanging="1296"/>
      </w:pPr>
      <w:rPr>
        <w:rFonts w:hint="default"/>
        <w:b/>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4" w15:restartNumberingAfterBreak="0">
    <w:nsid w:val="0D010A5C"/>
    <w:multiLevelType w:val="multilevel"/>
    <w:tmpl w:val="3A3C8F3E"/>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2.%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0D7A2B35"/>
    <w:multiLevelType w:val="multilevel"/>
    <w:tmpl w:val="0A4EB1C4"/>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6" w15:restartNumberingAfterBreak="0">
    <w:nsid w:val="0F1F4E08"/>
    <w:multiLevelType w:val="hybridMultilevel"/>
    <w:tmpl w:val="C6D67728"/>
    <w:lvl w:ilvl="0" w:tplc="D8A015F0">
      <w:start w:val="1"/>
      <w:numFmt w:val="upperRoman"/>
      <w:lvlText w:val="%1."/>
      <w:lvlJc w:val="left"/>
      <w:pPr>
        <w:ind w:left="1800" w:hanging="720"/>
      </w:pPr>
      <w:rPr>
        <w:rFonts w:hint="default"/>
        <w:b/>
        <w:vertAlign w:val="baseline"/>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7" w15:restartNumberingAfterBreak="0">
    <w:nsid w:val="10361AD9"/>
    <w:multiLevelType w:val="hybridMultilevel"/>
    <w:tmpl w:val="4E8EEFA0"/>
    <w:lvl w:ilvl="0" w:tplc="55226DEA">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6A7A1C"/>
    <w:multiLevelType w:val="hybridMultilevel"/>
    <w:tmpl w:val="777646AA"/>
    <w:lvl w:ilvl="0" w:tplc="C50CF4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D611B"/>
    <w:multiLevelType w:val="multilevel"/>
    <w:tmpl w:val="272C1392"/>
    <w:lvl w:ilvl="0">
      <w:start w:val="1"/>
      <w:numFmt w:val="upperRoman"/>
      <w:lvlRestart w:val="0"/>
      <w:lvlText w:val="%1."/>
      <w:lvlJc w:val="center"/>
      <w:pPr>
        <w:tabs>
          <w:tab w:val="num" w:pos="1656"/>
        </w:tabs>
        <w:ind w:left="1008" w:firstLine="288"/>
      </w:pPr>
      <w:rPr>
        <w:b/>
        <w:i w:val="0"/>
      </w:rPr>
    </w:lvl>
    <w:lvl w:ilvl="1">
      <w:start w:val="1"/>
      <w:numFmt w:val="decimal"/>
      <w:isLgl/>
      <w:lvlText w:val="%1.%2"/>
      <w:lvlJc w:val="left"/>
      <w:pPr>
        <w:tabs>
          <w:tab w:val="num" w:pos="2304"/>
        </w:tabs>
        <w:ind w:left="2304" w:hanging="1296"/>
      </w:pPr>
    </w:lvl>
    <w:lvl w:ilvl="2">
      <w:start w:val="1"/>
      <w:numFmt w:val="lowerLetter"/>
      <w:lvlText w:val="%3."/>
      <w:lvlJc w:val="left"/>
      <w:pPr>
        <w:tabs>
          <w:tab w:val="num" w:pos="2160"/>
        </w:tabs>
        <w:ind w:left="2160" w:hanging="432"/>
      </w:pPr>
    </w:lvl>
    <w:lvl w:ilvl="3">
      <w:start w:val="1"/>
      <w:numFmt w:val="decimal"/>
      <w:lvlText w:val="%1.%2.%3.%4"/>
      <w:lvlJc w:val="left"/>
      <w:pPr>
        <w:ind w:left="1872" w:hanging="864"/>
      </w:pPr>
    </w:lvl>
    <w:lvl w:ilvl="4">
      <w:start w:val="1"/>
      <w:numFmt w:val="decimal"/>
      <w:lvlText w:val="%1.%2.%3.%4.%5"/>
      <w:lvlJc w:val="left"/>
      <w:pPr>
        <w:ind w:left="2016" w:hanging="1008"/>
      </w:pPr>
    </w:lvl>
    <w:lvl w:ilvl="5">
      <w:start w:val="1"/>
      <w:numFmt w:val="decimal"/>
      <w:lvlText w:val="%1.%2.%3.%4.%5.%6"/>
      <w:lvlJc w:val="left"/>
      <w:pPr>
        <w:ind w:left="2160" w:hanging="1152"/>
      </w:pPr>
    </w:lvl>
    <w:lvl w:ilvl="6">
      <w:start w:val="1"/>
      <w:numFmt w:val="decimal"/>
      <w:lvlText w:val="%1.%2.%3.%4.%5.%6.%7"/>
      <w:lvlJc w:val="left"/>
      <w:pPr>
        <w:ind w:left="2304" w:hanging="1296"/>
      </w:pPr>
    </w:lvl>
    <w:lvl w:ilvl="7">
      <w:start w:val="1"/>
      <w:numFmt w:val="decimal"/>
      <w:lvlText w:val="%1.%2.%3.%4.%5.%6.%7.%8"/>
      <w:lvlJc w:val="left"/>
      <w:pPr>
        <w:ind w:left="2448" w:hanging="1440"/>
      </w:pPr>
    </w:lvl>
    <w:lvl w:ilvl="8">
      <w:start w:val="1"/>
      <w:numFmt w:val="decimal"/>
      <w:lvlText w:val="%1.%2.%3.%4.%5.%6.%7.%8.%9"/>
      <w:lvlJc w:val="left"/>
      <w:pPr>
        <w:ind w:left="2592" w:hanging="1584"/>
      </w:pPr>
    </w:lvl>
  </w:abstractNum>
  <w:abstractNum w:abstractNumId="10" w15:restartNumberingAfterBreak="0">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893C33"/>
    <w:multiLevelType w:val="multilevel"/>
    <w:tmpl w:val="E99CAAE6"/>
    <w:lvl w:ilvl="0">
      <w:start w:val="1"/>
      <w:numFmt w:val="upperRoman"/>
      <w:lvlRestart w:val="0"/>
      <w:lvlText w:val="%1."/>
      <w:lvlJc w:val="center"/>
      <w:pPr>
        <w:tabs>
          <w:tab w:val="num" w:pos="2790"/>
        </w:tabs>
        <w:ind w:left="2142" w:firstLine="288"/>
      </w:pPr>
      <w:rPr>
        <w:rFonts w:hint="default"/>
        <w:b/>
        <w:i w:val="0"/>
      </w:rPr>
    </w:lvl>
    <w:lvl w:ilvl="1">
      <w:start w:val="1"/>
      <w:numFmt w:val="decimal"/>
      <w:lvlText w:val="%1.%2"/>
      <w:lvlJc w:val="left"/>
      <w:pPr>
        <w:ind w:left="2718" w:hanging="576"/>
      </w:pPr>
      <w:rPr>
        <w:rFonts w:hint="default"/>
        <w:b/>
      </w:rPr>
    </w:lvl>
    <w:lvl w:ilvl="2">
      <w:start w:val="1"/>
      <w:numFmt w:val="decimal"/>
      <w:lvlText w:val="%1.%2.%3"/>
      <w:lvlJc w:val="left"/>
      <w:pPr>
        <w:ind w:left="2862" w:hanging="720"/>
      </w:pPr>
      <w:rPr>
        <w:rFonts w:hint="default"/>
      </w:rPr>
    </w:lvl>
    <w:lvl w:ilvl="3">
      <w:start w:val="1"/>
      <w:numFmt w:val="decimal"/>
      <w:lvlText w:val="%1.%2.%3.%4"/>
      <w:lvlJc w:val="left"/>
      <w:pPr>
        <w:ind w:left="3006" w:hanging="864"/>
      </w:pPr>
      <w:rPr>
        <w:rFonts w:hint="default"/>
      </w:rPr>
    </w:lvl>
    <w:lvl w:ilvl="4">
      <w:start w:val="1"/>
      <w:numFmt w:val="decimal"/>
      <w:lvlText w:val="%1.%2.%3.%4.%5"/>
      <w:lvlJc w:val="left"/>
      <w:pPr>
        <w:ind w:left="3150" w:hanging="1008"/>
      </w:pPr>
      <w:rPr>
        <w:rFonts w:hint="default"/>
      </w:rPr>
    </w:lvl>
    <w:lvl w:ilvl="5">
      <w:start w:val="1"/>
      <w:numFmt w:val="decimal"/>
      <w:lvlText w:val="%1.%2.%3.%4.%5.%6"/>
      <w:lvlJc w:val="left"/>
      <w:pPr>
        <w:ind w:left="3294" w:hanging="1152"/>
      </w:pPr>
      <w:rPr>
        <w:rFonts w:hint="default"/>
      </w:rPr>
    </w:lvl>
    <w:lvl w:ilvl="6">
      <w:start w:val="1"/>
      <w:numFmt w:val="decimal"/>
      <w:lvlText w:val="%1.%2.%3.%4.%5.%6.%7"/>
      <w:lvlJc w:val="left"/>
      <w:pPr>
        <w:ind w:left="3438" w:hanging="1296"/>
      </w:pPr>
      <w:rPr>
        <w:rFonts w:hint="default"/>
      </w:rPr>
    </w:lvl>
    <w:lvl w:ilvl="7">
      <w:start w:val="1"/>
      <w:numFmt w:val="decimal"/>
      <w:lvlText w:val="%1.%2.%3.%4.%5.%6.%7.%8"/>
      <w:lvlJc w:val="left"/>
      <w:pPr>
        <w:ind w:left="3582" w:hanging="1440"/>
      </w:pPr>
      <w:rPr>
        <w:rFonts w:hint="default"/>
      </w:rPr>
    </w:lvl>
    <w:lvl w:ilvl="8">
      <w:start w:val="1"/>
      <w:numFmt w:val="decimal"/>
      <w:lvlText w:val="%1.%2.%3.%4.%5.%6.%7.%8.%9"/>
      <w:lvlJc w:val="left"/>
      <w:pPr>
        <w:ind w:left="3726" w:hanging="1584"/>
      </w:pPr>
      <w:rPr>
        <w:rFonts w:hint="default"/>
      </w:rPr>
    </w:lvl>
  </w:abstractNum>
  <w:abstractNum w:abstractNumId="12"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2A1E7282"/>
    <w:multiLevelType w:val="hybridMultilevel"/>
    <w:tmpl w:val="680CF3A2"/>
    <w:lvl w:ilvl="0" w:tplc="ED54601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D3D6E"/>
    <w:multiLevelType w:val="multilevel"/>
    <w:tmpl w:val="69708DA4"/>
    <w:lvl w:ilvl="0">
      <w:start w:val="1"/>
      <w:numFmt w:val="upperRoman"/>
      <w:lvlRestart w:val="0"/>
      <w:lvlText w:val="%1."/>
      <w:lvlJc w:val="center"/>
      <w:pPr>
        <w:tabs>
          <w:tab w:val="num" w:pos="1800"/>
        </w:tabs>
        <w:ind w:left="1152" w:firstLine="288"/>
      </w:pPr>
      <w:rPr>
        <w:rFonts w:hint="default"/>
        <w:b/>
        <w:i w:val="0"/>
      </w:rPr>
    </w:lvl>
    <w:lvl w:ilvl="1">
      <w:start w:val="1"/>
      <w:numFmt w:val="none"/>
      <w:lvlText w:val="1.1"/>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5" w15:restartNumberingAfterBreak="0">
    <w:nsid w:val="35042685"/>
    <w:multiLevelType w:val="multilevel"/>
    <w:tmpl w:val="0C28DAAC"/>
    <w:styleLink w:val="WWOutlineListStyle"/>
    <w:lvl w:ilvl="0">
      <w:start w:val="1"/>
      <w:numFmt w:val="upperRoman"/>
      <w:pStyle w:val="Heading1"/>
      <w:lvlText w:val="%1."/>
      <w:lvlJc w:val="left"/>
      <w:pPr>
        <w:ind w:left="4050" w:hanging="360"/>
      </w:pPr>
      <w:rPr>
        <w:rFonts w:hint="default"/>
        <w:b/>
        <w:i w:val="0"/>
        <w:sz w:val="24"/>
      </w:rPr>
    </w:lvl>
    <w:lvl w:ilvl="1">
      <w:start w:val="1"/>
      <w:numFmt w:val="lowerLetter"/>
      <w:pStyle w:val="Heading2"/>
      <w:lvlText w:val="%2."/>
      <w:lvlJc w:val="left"/>
      <w:pPr>
        <w:ind w:left="1080" w:hanging="360"/>
      </w:pPr>
      <w:rPr>
        <w:b/>
        <w:i w:val="0"/>
        <w:sz w:val="24"/>
      </w:rPr>
    </w:lvl>
    <w:lvl w:ilvl="2" w:tentative="1">
      <w:start w:val="1"/>
      <w:numFmt w:val="lowerRoman"/>
      <w:pStyle w:val="Heading3"/>
      <w:lvlText w:val="%3."/>
      <w:lvlJc w:val="right"/>
      <w:pPr>
        <w:ind w:left="1800" w:hanging="180"/>
      </w:pPr>
      <w:rPr>
        <w:b/>
        <w:i w:val="0"/>
        <w:sz w:val="24"/>
      </w:rPr>
    </w:lvl>
    <w:lvl w:ilvl="3" w:tentative="1">
      <w:start w:val="1"/>
      <w:numFmt w:val="decimal"/>
      <w:pStyle w:val="Heading4"/>
      <w:lvlText w:val="%4."/>
      <w:lvlJc w:val="left"/>
      <w:pPr>
        <w:ind w:left="2520" w:hanging="360"/>
      </w:pPr>
      <w:rPr>
        <w:b/>
        <w:i w:val="0"/>
        <w:sz w:val="24"/>
      </w:rPr>
    </w:lvl>
    <w:lvl w:ilvl="4" w:tentative="1">
      <w:start w:val="1"/>
      <w:numFmt w:val="lowerLetter"/>
      <w:pStyle w:val="Heading5"/>
      <w:lvlText w:val="%5."/>
      <w:lvlJc w:val="left"/>
      <w:pPr>
        <w:ind w:left="3240" w:hanging="360"/>
      </w:pPr>
      <w:rPr>
        <w:b/>
        <w:i w:val="0"/>
        <w:sz w:val="24"/>
      </w:rPr>
    </w:lvl>
    <w:lvl w:ilvl="5" w:tentative="1">
      <w:start w:val="1"/>
      <w:numFmt w:val="lowerRoman"/>
      <w:lvlText w:val="%6."/>
      <w:lvlJc w:val="right"/>
      <w:pPr>
        <w:ind w:left="3960" w:hanging="180"/>
      </w:pPr>
    </w:lvl>
    <w:lvl w:ilvl="6" w:tentative="1">
      <w:start w:val="1"/>
      <w:numFmt w:val="decimal"/>
      <w:pStyle w:val="Heading7"/>
      <w:lvlText w:val="%7."/>
      <w:lvlJc w:val="left"/>
      <w:pPr>
        <w:ind w:left="4680" w:hanging="360"/>
      </w:pPr>
    </w:lvl>
    <w:lvl w:ilvl="7" w:tentative="1">
      <w:start w:val="1"/>
      <w:numFmt w:val="lowerLetter"/>
      <w:pStyle w:val="Heading8"/>
      <w:lvlText w:val="%8."/>
      <w:lvlJc w:val="left"/>
      <w:pPr>
        <w:ind w:left="5400" w:hanging="360"/>
      </w:pPr>
    </w:lvl>
    <w:lvl w:ilvl="8" w:tentative="1">
      <w:start w:val="1"/>
      <w:numFmt w:val="lowerRoman"/>
      <w:pStyle w:val="Heading9"/>
      <w:lvlText w:val="%9."/>
      <w:lvlJc w:val="right"/>
      <w:pPr>
        <w:ind w:left="6120" w:hanging="180"/>
      </w:pPr>
    </w:lvl>
  </w:abstractNum>
  <w:abstractNum w:abstractNumId="16" w15:restartNumberingAfterBreak="0">
    <w:nsid w:val="3C5F53E6"/>
    <w:multiLevelType w:val="hybridMultilevel"/>
    <w:tmpl w:val="B95C73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9" w15:restartNumberingAfterBreak="0">
    <w:nsid w:val="45020EFC"/>
    <w:multiLevelType w:val="multilevel"/>
    <w:tmpl w:val="BEB242F2"/>
    <w:lvl w:ilvl="0">
      <w:start w:val="1"/>
      <w:numFmt w:val="none"/>
      <w:lvlRestart w:val="0"/>
      <w:suff w:val="nothing"/>
      <w:lvlText w:val=""/>
      <w:lvlJc w:val="left"/>
      <w:pPr>
        <w:ind w:left="2808" w:hanging="720"/>
      </w:pPr>
    </w:lvl>
    <w:lvl w:ilvl="1">
      <w:start w:val="1"/>
      <w:numFmt w:val="decimal"/>
      <w:lvlText w:val="%2."/>
      <w:lvlJc w:val="left"/>
      <w:pPr>
        <w:tabs>
          <w:tab w:val="num" w:pos="3384"/>
        </w:tabs>
        <w:ind w:left="3384" w:hanging="576"/>
      </w:pPr>
      <w:rPr>
        <w:b/>
      </w:rPr>
    </w:lvl>
    <w:lvl w:ilvl="2">
      <w:start w:val="1"/>
      <w:numFmt w:val="lowerLetter"/>
      <w:lvlText w:val="%3)"/>
      <w:lvlJc w:val="left"/>
      <w:pPr>
        <w:tabs>
          <w:tab w:val="num" w:pos="3960"/>
        </w:tabs>
        <w:ind w:left="3960" w:hanging="576"/>
      </w:pPr>
      <w:rPr>
        <w:b/>
      </w:rPr>
    </w:lvl>
    <w:lvl w:ilvl="3">
      <w:start w:val="1"/>
      <w:numFmt w:val="lowerRoman"/>
      <w:lvlText w:val="(%4)"/>
      <w:lvlJc w:val="right"/>
      <w:pPr>
        <w:ind w:left="2952" w:hanging="144"/>
      </w:pPr>
    </w:lvl>
    <w:lvl w:ilvl="4">
      <w:start w:val="1"/>
      <w:numFmt w:val="decimal"/>
      <w:lvlText w:val="%5)"/>
      <w:lvlJc w:val="left"/>
      <w:pPr>
        <w:ind w:left="3096" w:hanging="432"/>
      </w:pPr>
    </w:lvl>
    <w:lvl w:ilvl="5">
      <w:start w:val="1"/>
      <w:numFmt w:val="lowerLetter"/>
      <w:lvlText w:val="%6)"/>
      <w:lvlJc w:val="left"/>
      <w:pPr>
        <w:ind w:left="3240" w:hanging="432"/>
      </w:pPr>
    </w:lvl>
    <w:lvl w:ilvl="6">
      <w:start w:val="1"/>
      <w:numFmt w:val="lowerRoman"/>
      <w:lvlText w:val="%7)"/>
      <w:lvlJc w:val="right"/>
      <w:pPr>
        <w:ind w:left="3384" w:hanging="288"/>
      </w:pPr>
    </w:lvl>
    <w:lvl w:ilvl="7">
      <w:start w:val="1"/>
      <w:numFmt w:val="lowerLetter"/>
      <w:lvlText w:val="%8."/>
      <w:lvlJc w:val="left"/>
      <w:pPr>
        <w:ind w:left="3528" w:hanging="432"/>
      </w:pPr>
    </w:lvl>
    <w:lvl w:ilvl="8">
      <w:start w:val="1"/>
      <w:numFmt w:val="lowerRoman"/>
      <w:lvlText w:val="%9."/>
      <w:lvlJc w:val="right"/>
      <w:pPr>
        <w:ind w:left="3672" w:hanging="144"/>
      </w:pPr>
    </w:lvl>
  </w:abstractNum>
  <w:abstractNum w:abstractNumId="20" w15:restartNumberingAfterBreak="0">
    <w:nsid w:val="4BB82523"/>
    <w:multiLevelType w:val="hybridMultilevel"/>
    <w:tmpl w:val="F216CDEA"/>
    <w:lvl w:ilvl="0" w:tplc="04090013">
      <w:start w:val="1"/>
      <w:numFmt w:val="upperRoman"/>
      <w:lvlText w:val="%1."/>
      <w:lvlJc w:val="righ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21" w15:restartNumberingAfterBreak="0">
    <w:nsid w:val="514621E4"/>
    <w:multiLevelType w:val="multilevel"/>
    <w:tmpl w:val="2706629A"/>
    <w:styleLink w:val="LFO4"/>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2" w15:restartNumberingAfterBreak="0">
    <w:nsid w:val="53C43E72"/>
    <w:multiLevelType w:val="hybridMultilevel"/>
    <w:tmpl w:val="C9A0B4EC"/>
    <w:lvl w:ilvl="0" w:tplc="74C64E2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DB4C05"/>
    <w:multiLevelType w:val="multilevel"/>
    <w:tmpl w:val="F3B89048"/>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lvl>
    <w:lvl w:ilvl="2">
      <w:start w:val="1"/>
      <w:numFmt w:val="lowerLetter"/>
      <w:lvlText w:val="(%3)"/>
      <w:lvlJc w:val="left"/>
      <w:pPr>
        <w:ind w:left="1440" w:hanging="432"/>
      </w:pPr>
    </w:lvl>
    <w:lvl w:ilvl="3">
      <w:start w:val="1"/>
      <w:numFmt w:val="lowerRoman"/>
      <w:lvlText w:val="(%4)"/>
      <w:lvlJc w:val="right"/>
      <w:pPr>
        <w:ind w:left="1584" w:hanging="144"/>
      </w:p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4" w15:restartNumberingAfterBreak="0">
    <w:nsid w:val="56C937F6"/>
    <w:multiLevelType w:val="hybridMultilevel"/>
    <w:tmpl w:val="8282446A"/>
    <w:lvl w:ilvl="0" w:tplc="48A41132">
      <w:start w:val="8"/>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91C61"/>
    <w:multiLevelType w:val="multilevel"/>
    <w:tmpl w:val="4D4CD3D2"/>
    <w:lvl w:ilvl="0">
      <w:start w:val="1"/>
      <w:numFmt w:val="upperRoman"/>
      <w:lvlRestart w:val="0"/>
      <w:lvlText w:val="%1."/>
      <w:lvlJc w:val="center"/>
      <w:pPr>
        <w:tabs>
          <w:tab w:val="num" w:pos="1368"/>
        </w:tabs>
        <w:ind w:left="720" w:firstLine="288"/>
      </w:pPr>
      <w:rPr>
        <w:b/>
        <w:i w:val="0"/>
      </w:rPr>
    </w:lvl>
    <w:lvl w:ilvl="1">
      <w:start w:val="1"/>
      <w:numFmt w:val="decimal"/>
      <w:isLgl/>
      <w:lvlText w:val="%1.%2"/>
      <w:lvlJc w:val="left"/>
      <w:pPr>
        <w:tabs>
          <w:tab w:val="num" w:pos="2016"/>
        </w:tabs>
        <w:ind w:left="2016" w:hanging="129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6"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B1032C1"/>
    <w:multiLevelType w:val="multilevel"/>
    <w:tmpl w:val="3CB8E514"/>
    <w:lvl w:ilvl="0">
      <w:start w:val="1"/>
      <w:numFmt w:val="upperRoman"/>
      <w:lvlText w:val="Article %1."/>
      <w:lvlJc w:val="left"/>
      <w:pPr>
        <w:ind w:left="-720" w:firstLine="0"/>
      </w:pPr>
    </w:lvl>
    <w:lvl w:ilvl="1">
      <w:start w:val="1"/>
      <w:numFmt w:val="decimalZero"/>
      <w:isLgl/>
      <w:lvlText w:val="Section %1.%2"/>
      <w:lvlJc w:val="left"/>
      <w:pPr>
        <w:ind w:left="-720" w:firstLine="0"/>
      </w:pPr>
    </w:lvl>
    <w:lvl w:ilvl="2">
      <w:start w:val="1"/>
      <w:numFmt w:val="lowerLetter"/>
      <w:lvlText w:val="(%3)"/>
      <w:lvlJc w:val="left"/>
      <w:pPr>
        <w:ind w:left="0" w:hanging="432"/>
      </w:pPr>
    </w:lvl>
    <w:lvl w:ilvl="3">
      <w:start w:val="1"/>
      <w:numFmt w:val="lowerRoman"/>
      <w:lvlText w:val="(%4)"/>
      <w:lvlJc w:val="right"/>
      <w:pPr>
        <w:ind w:left="144" w:hanging="144"/>
      </w:pPr>
    </w:lvl>
    <w:lvl w:ilvl="4">
      <w:start w:val="1"/>
      <w:numFmt w:val="decimal"/>
      <w:lvlText w:val="%5)"/>
      <w:lvlJc w:val="left"/>
      <w:pPr>
        <w:ind w:left="288" w:hanging="432"/>
      </w:pPr>
    </w:lvl>
    <w:lvl w:ilvl="5">
      <w:start w:val="1"/>
      <w:numFmt w:val="lowerLetter"/>
      <w:lvlText w:val="%6)"/>
      <w:lvlJc w:val="left"/>
      <w:pPr>
        <w:ind w:left="432" w:hanging="432"/>
      </w:pPr>
    </w:lvl>
    <w:lvl w:ilvl="6">
      <w:start w:val="1"/>
      <w:numFmt w:val="lowerRoman"/>
      <w:lvlText w:val="%7)"/>
      <w:lvlJc w:val="right"/>
      <w:pPr>
        <w:ind w:left="576" w:hanging="288"/>
      </w:pPr>
    </w:lvl>
    <w:lvl w:ilvl="7">
      <w:start w:val="1"/>
      <w:numFmt w:val="lowerLetter"/>
      <w:lvlText w:val="%8."/>
      <w:lvlJc w:val="left"/>
      <w:pPr>
        <w:ind w:left="720" w:hanging="432"/>
      </w:pPr>
    </w:lvl>
    <w:lvl w:ilvl="8">
      <w:start w:val="1"/>
      <w:numFmt w:val="lowerRoman"/>
      <w:lvlText w:val="%9."/>
      <w:lvlJc w:val="right"/>
      <w:pPr>
        <w:ind w:left="864" w:hanging="144"/>
      </w:pPr>
    </w:lvl>
  </w:abstractNum>
  <w:abstractNum w:abstractNumId="28" w15:restartNumberingAfterBreak="0">
    <w:nsid w:val="5EBF01E8"/>
    <w:multiLevelType w:val="hybridMultilevel"/>
    <w:tmpl w:val="423C4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30" w15:restartNumberingAfterBreak="0">
    <w:nsid w:val="69E36FFF"/>
    <w:multiLevelType w:val="hybridMultilevel"/>
    <w:tmpl w:val="9D2E7DDA"/>
    <w:lvl w:ilvl="0" w:tplc="04090013">
      <w:start w:val="1"/>
      <w:numFmt w:val="upperRoman"/>
      <w:lvlText w:val="%1."/>
      <w:lvlJc w:val="righ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31"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6C57220F"/>
    <w:multiLevelType w:val="multilevel"/>
    <w:tmpl w:val="9676B568"/>
    <w:lvl w:ilvl="0">
      <w:start w:val="1"/>
      <w:numFmt w:val="none"/>
      <w:lvlRestart w:val="0"/>
      <w:suff w:val="nothing"/>
      <w:lvlText w:val=""/>
      <w:lvlJc w:val="left"/>
      <w:pPr>
        <w:ind w:left="2016" w:hanging="720"/>
      </w:pPr>
    </w:lvl>
    <w:lvl w:ilvl="1">
      <w:start w:val="1"/>
      <w:numFmt w:val="decimal"/>
      <w:lvlText w:val="%2."/>
      <w:lvlJc w:val="left"/>
      <w:pPr>
        <w:tabs>
          <w:tab w:val="num" w:pos="2592"/>
        </w:tabs>
        <w:ind w:left="2592" w:hanging="576"/>
      </w:pPr>
      <w:rPr>
        <w:b/>
      </w:rPr>
    </w:lvl>
    <w:lvl w:ilvl="2">
      <w:start w:val="1"/>
      <w:numFmt w:val="lowerLetter"/>
      <w:lvlText w:val="(%3)"/>
      <w:lvlJc w:val="left"/>
      <w:pPr>
        <w:ind w:left="2016" w:hanging="432"/>
      </w:pPr>
    </w:lvl>
    <w:lvl w:ilvl="3">
      <w:start w:val="1"/>
      <w:numFmt w:val="lowerRoman"/>
      <w:lvlText w:val="(%4)"/>
      <w:lvlJc w:val="right"/>
      <w:pPr>
        <w:ind w:left="2160" w:hanging="144"/>
      </w:pPr>
    </w:lvl>
    <w:lvl w:ilvl="4">
      <w:start w:val="1"/>
      <w:numFmt w:val="decimal"/>
      <w:lvlText w:val="%5)"/>
      <w:lvlJc w:val="left"/>
      <w:pPr>
        <w:ind w:left="2304" w:hanging="432"/>
      </w:pPr>
    </w:lvl>
    <w:lvl w:ilvl="5">
      <w:start w:val="1"/>
      <w:numFmt w:val="lowerLetter"/>
      <w:lvlText w:val="%6)"/>
      <w:lvlJc w:val="left"/>
      <w:pPr>
        <w:ind w:left="2448" w:hanging="432"/>
      </w:pPr>
    </w:lvl>
    <w:lvl w:ilvl="6">
      <w:start w:val="1"/>
      <w:numFmt w:val="lowerRoman"/>
      <w:lvlText w:val="%7)"/>
      <w:lvlJc w:val="right"/>
      <w:pPr>
        <w:ind w:left="2592" w:hanging="288"/>
      </w:pPr>
    </w:lvl>
    <w:lvl w:ilvl="7">
      <w:start w:val="1"/>
      <w:numFmt w:val="lowerLetter"/>
      <w:lvlText w:val="%8."/>
      <w:lvlJc w:val="left"/>
      <w:pPr>
        <w:ind w:left="2736" w:hanging="432"/>
      </w:pPr>
    </w:lvl>
    <w:lvl w:ilvl="8">
      <w:start w:val="1"/>
      <w:numFmt w:val="lowerRoman"/>
      <w:lvlText w:val="%9."/>
      <w:lvlJc w:val="right"/>
      <w:pPr>
        <w:ind w:left="2880" w:hanging="144"/>
      </w:pPr>
    </w:lvl>
  </w:abstractNum>
  <w:abstractNum w:abstractNumId="33" w15:restartNumberingAfterBreak="0">
    <w:nsid w:val="707925E2"/>
    <w:multiLevelType w:val="hybridMultilevel"/>
    <w:tmpl w:val="0590C2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1620CC2"/>
    <w:multiLevelType w:val="multilevel"/>
    <w:tmpl w:val="DAF457E2"/>
    <w:lvl w:ilvl="0">
      <w:start w:val="1"/>
      <w:numFmt w:val="upperRoman"/>
      <w:lvlRestart w:val="0"/>
      <w:lvlText w:val="%1."/>
      <w:lvlJc w:val="center"/>
      <w:pPr>
        <w:tabs>
          <w:tab w:val="num" w:pos="1800"/>
        </w:tabs>
        <w:ind w:left="1152" w:firstLine="288"/>
      </w:pPr>
      <w:rPr>
        <w:rFonts w:hint="default"/>
        <w:b/>
        <w:i w:val="0"/>
      </w:rPr>
    </w:lvl>
    <w:lvl w:ilvl="1">
      <w:start w:val="1"/>
      <w:numFmt w:val="none"/>
      <w:lvlText w:val="1.2"/>
      <w:lvlJc w:val="left"/>
      <w:pPr>
        <w:tabs>
          <w:tab w:val="num" w:pos="1476"/>
        </w:tabs>
        <w:ind w:left="1476" w:hanging="1296"/>
      </w:pPr>
      <w:rPr>
        <w:rFonts w:hint="default"/>
        <w:b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35" w15:restartNumberingAfterBreak="0">
    <w:nsid w:val="7EB95502"/>
    <w:multiLevelType w:val="hybridMultilevel"/>
    <w:tmpl w:val="F98866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21"/>
  </w:num>
  <w:num w:numId="3">
    <w:abstractNumId w:val="17"/>
  </w:num>
  <w:num w:numId="4">
    <w:abstractNumId w:val="18"/>
  </w:num>
  <w:num w:numId="5">
    <w:abstractNumId w:val="12"/>
  </w:num>
  <w:num w:numId="6">
    <w:abstractNumId w:val="31"/>
  </w:num>
  <w:num w:numId="7">
    <w:abstractNumId w:val="26"/>
  </w:num>
  <w:num w:numId="8">
    <w:abstractNumId w:val="6"/>
  </w:num>
  <w:num w:numId="9">
    <w:abstractNumId w:val="11"/>
  </w:num>
  <w:num w:numId="10">
    <w:abstractNumId w:val="10"/>
  </w:num>
  <w:num w:numId="11">
    <w:abstractNumId w:val="29"/>
  </w:num>
  <w:num w:numId="12">
    <w:abstractNumId w:val="0"/>
  </w:num>
  <w:num w:numId="13">
    <w:abstractNumId w:val="4"/>
  </w:num>
  <w:num w:numId="14">
    <w:abstractNumId w:val="5"/>
  </w:num>
  <w:num w:numId="15">
    <w:abstractNumId w:val="15"/>
    <w:lvlOverride w:ilvl="0">
      <w:startOverride w:val="1"/>
      <w:lvl w:ilvl="0">
        <w:start w:val="1"/>
        <w:numFmt w:val="upperRoman"/>
        <w:pStyle w:val="Heading1"/>
        <w:lvlText w:val="%1."/>
        <w:lvlJc w:val="left"/>
        <w:pPr>
          <w:ind w:left="630" w:hanging="360"/>
        </w:pPr>
        <w:rPr>
          <w:rFonts w:hint="default"/>
          <w:b/>
          <w:i w:val="0"/>
          <w:sz w:val="24"/>
        </w:rPr>
      </w:lvl>
    </w:lvlOverride>
  </w:num>
  <w:num w:numId="16">
    <w:abstractNumId w:val="33"/>
  </w:num>
  <w:num w:numId="17">
    <w:abstractNumId w:val="28"/>
  </w:num>
  <w:num w:numId="18">
    <w:abstractNumId w:val="16"/>
  </w:num>
  <w:num w:numId="19">
    <w:abstractNumId w:val="35"/>
  </w:num>
  <w:num w:numId="20">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 w:numId="23">
    <w:abstractNumId w:val="30"/>
  </w:num>
  <w:num w:numId="24">
    <w:abstractNumId w:val="22"/>
  </w:num>
  <w:num w:numId="25">
    <w:abstractNumId w:val="8"/>
  </w:num>
  <w:num w:numId="26">
    <w:abstractNumId w:val="24"/>
  </w:num>
  <w:num w:numId="27">
    <w:abstractNumId w:val="13"/>
  </w:num>
  <w:num w:numId="2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5"/>
  </w:num>
  <w:num w:numId="31">
    <w:abstractNumId w:val="9"/>
  </w:num>
  <w:num w:numId="32">
    <w:abstractNumId w:val="27"/>
  </w:num>
  <w:num w:numId="33">
    <w:abstractNumId w:val="23"/>
  </w:num>
  <w:num w:numId="34">
    <w:abstractNumId w:val="32"/>
  </w:num>
  <w:num w:numId="35">
    <w:abstractNumId w:val="19"/>
  </w:num>
  <w:num w:numId="36">
    <w:abstractNumId w:val="1"/>
  </w:num>
  <w:num w:numId="37">
    <w:abstractNumId w:val="3"/>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8"/>
  </w:num>
  <w:num w:numId="49">
    <w:abstractNumId w:val="2"/>
  </w:num>
  <w:num w:numId="50">
    <w:abstractNumId w:val="14"/>
  </w:num>
  <w:num w:numId="51">
    <w:abstractNumId w:val="34"/>
  </w:num>
  <w:num w:numId="52">
    <w:abstractNumId w:val="18"/>
  </w:num>
  <w:num w:numId="53">
    <w:abstractNumId w:val="18"/>
  </w:num>
  <w:num w:numId="54">
    <w:abstractNumId w:val="18"/>
  </w:num>
  <w:num w:numId="55">
    <w:abstractNumId w:val="18"/>
  </w:num>
  <w:num w:numId="56">
    <w:abstractNumId w:val="18"/>
  </w:num>
  <w:num w:numId="57">
    <w:abstractNumId w:val="18"/>
  </w:num>
  <w:num w:numId="58">
    <w:abstractNumId w:val="18"/>
  </w:num>
  <w:num w:numId="59">
    <w:abstractNumId w:val="18"/>
  </w:num>
  <w:num w:numId="60">
    <w:abstractNumId w:val="1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rez Monforte, Sergio">
    <w15:presenceInfo w15:providerId="AD" w15:userId="S-1-5-21-3560232635-1406422398-2702866923-47628"/>
  </w15:person>
  <w15:person w15:author="Cathala, Corinne">
    <w15:presenceInfo w15:providerId="AD" w15:userId="S-1-5-21-3560232635-1406422398-2702866923-28677"/>
  </w15:person>
  <w15:person w15:author="Guerrero Rivera, Marilyn Ivette">
    <w15:presenceInfo w15:providerId="AD" w15:userId="S-1-5-21-3560232635-1406422398-2702866923-579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visionView w:markup="0"/>
  <w:trackRevisions/>
  <w:defaultTabStop w:val="720"/>
  <w:autoHyphenation/>
  <w:hyphenationZone w:val="425"/>
  <w:drawingGridHorizontalSpacing w:val="237"/>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3399"/>
    <w:rsid w:val="0000638C"/>
    <w:rsid w:val="0001074A"/>
    <w:rsid w:val="0001420C"/>
    <w:rsid w:val="000152B3"/>
    <w:rsid w:val="0001748D"/>
    <w:rsid w:val="0002277E"/>
    <w:rsid w:val="00026275"/>
    <w:rsid w:val="00026B42"/>
    <w:rsid w:val="00027D7D"/>
    <w:rsid w:val="00030316"/>
    <w:rsid w:val="000304C4"/>
    <w:rsid w:val="00030C64"/>
    <w:rsid w:val="000334FF"/>
    <w:rsid w:val="00041F63"/>
    <w:rsid w:val="000452AA"/>
    <w:rsid w:val="0004625C"/>
    <w:rsid w:val="000514FA"/>
    <w:rsid w:val="000524A0"/>
    <w:rsid w:val="00054807"/>
    <w:rsid w:val="00054E86"/>
    <w:rsid w:val="00057690"/>
    <w:rsid w:val="000604C6"/>
    <w:rsid w:val="000623EB"/>
    <w:rsid w:val="000936A4"/>
    <w:rsid w:val="00095F72"/>
    <w:rsid w:val="000A1A2B"/>
    <w:rsid w:val="000A2E44"/>
    <w:rsid w:val="000A312C"/>
    <w:rsid w:val="000A4802"/>
    <w:rsid w:val="000A7E95"/>
    <w:rsid w:val="000B0354"/>
    <w:rsid w:val="000B51ED"/>
    <w:rsid w:val="000C16D7"/>
    <w:rsid w:val="000C26FE"/>
    <w:rsid w:val="000C6265"/>
    <w:rsid w:val="000D1606"/>
    <w:rsid w:val="000D273D"/>
    <w:rsid w:val="000D4CE7"/>
    <w:rsid w:val="000D5D93"/>
    <w:rsid w:val="000D6474"/>
    <w:rsid w:val="000E18C8"/>
    <w:rsid w:val="000E2C29"/>
    <w:rsid w:val="000E4047"/>
    <w:rsid w:val="000E735D"/>
    <w:rsid w:val="000F4D16"/>
    <w:rsid w:val="000F5C39"/>
    <w:rsid w:val="000F5E34"/>
    <w:rsid w:val="001009AF"/>
    <w:rsid w:val="00100E40"/>
    <w:rsid w:val="00101E25"/>
    <w:rsid w:val="0010486C"/>
    <w:rsid w:val="0010629A"/>
    <w:rsid w:val="0011448D"/>
    <w:rsid w:val="00114C8F"/>
    <w:rsid w:val="00115C93"/>
    <w:rsid w:val="00116AC8"/>
    <w:rsid w:val="00121DE1"/>
    <w:rsid w:val="001232BB"/>
    <w:rsid w:val="00123B59"/>
    <w:rsid w:val="001340A9"/>
    <w:rsid w:val="00134145"/>
    <w:rsid w:val="00135155"/>
    <w:rsid w:val="00141A49"/>
    <w:rsid w:val="00141A75"/>
    <w:rsid w:val="00146CAE"/>
    <w:rsid w:val="001470E1"/>
    <w:rsid w:val="001518AB"/>
    <w:rsid w:val="001523F1"/>
    <w:rsid w:val="00154232"/>
    <w:rsid w:val="00154F98"/>
    <w:rsid w:val="00163729"/>
    <w:rsid w:val="0016576E"/>
    <w:rsid w:val="00171AF8"/>
    <w:rsid w:val="001748EB"/>
    <w:rsid w:val="00176B07"/>
    <w:rsid w:val="001815B4"/>
    <w:rsid w:val="00181A02"/>
    <w:rsid w:val="00182716"/>
    <w:rsid w:val="0018273D"/>
    <w:rsid w:val="00185504"/>
    <w:rsid w:val="00187349"/>
    <w:rsid w:val="0019461E"/>
    <w:rsid w:val="001959AB"/>
    <w:rsid w:val="00196A03"/>
    <w:rsid w:val="001A0895"/>
    <w:rsid w:val="001A0FFA"/>
    <w:rsid w:val="001A175E"/>
    <w:rsid w:val="001A35E8"/>
    <w:rsid w:val="001A5D68"/>
    <w:rsid w:val="001B0405"/>
    <w:rsid w:val="001B0982"/>
    <w:rsid w:val="001B21A7"/>
    <w:rsid w:val="001B6F4B"/>
    <w:rsid w:val="001B775E"/>
    <w:rsid w:val="001C3FB5"/>
    <w:rsid w:val="001C5080"/>
    <w:rsid w:val="001D2120"/>
    <w:rsid w:val="001D2131"/>
    <w:rsid w:val="001D3E1F"/>
    <w:rsid w:val="001D3F30"/>
    <w:rsid w:val="001E3E11"/>
    <w:rsid w:val="001E7797"/>
    <w:rsid w:val="001F5D62"/>
    <w:rsid w:val="00200C7F"/>
    <w:rsid w:val="00205CBD"/>
    <w:rsid w:val="0021187B"/>
    <w:rsid w:val="0021276E"/>
    <w:rsid w:val="00212C83"/>
    <w:rsid w:val="00212F82"/>
    <w:rsid w:val="00213752"/>
    <w:rsid w:val="0021581D"/>
    <w:rsid w:val="00220901"/>
    <w:rsid w:val="00222F4E"/>
    <w:rsid w:val="002236C6"/>
    <w:rsid w:val="0023394B"/>
    <w:rsid w:val="00235DFB"/>
    <w:rsid w:val="00236F9D"/>
    <w:rsid w:val="00240AF1"/>
    <w:rsid w:val="00244D38"/>
    <w:rsid w:val="0024532F"/>
    <w:rsid w:val="002475F1"/>
    <w:rsid w:val="002525DC"/>
    <w:rsid w:val="00252B32"/>
    <w:rsid w:val="0025420D"/>
    <w:rsid w:val="00254519"/>
    <w:rsid w:val="00257146"/>
    <w:rsid w:val="00257881"/>
    <w:rsid w:val="002616B6"/>
    <w:rsid w:val="002622AF"/>
    <w:rsid w:val="0026597A"/>
    <w:rsid w:val="002678D2"/>
    <w:rsid w:val="00271450"/>
    <w:rsid w:val="0027287C"/>
    <w:rsid w:val="002729B4"/>
    <w:rsid w:val="00281BD6"/>
    <w:rsid w:val="00285BC2"/>
    <w:rsid w:val="00291912"/>
    <w:rsid w:val="00294E41"/>
    <w:rsid w:val="002A31D4"/>
    <w:rsid w:val="002A7765"/>
    <w:rsid w:val="002B0E88"/>
    <w:rsid w:val="002B22C6"/>
    <w:rsid w:val="002B3A1B"/>
    <w:rsid w:val="002B6234"/>
    <w:rsid w:val="002C5149"/>
    <w:rsid w:val="002D3098"/>
    <w:rsid w:val="002D4743"/>
    <w:rsid w:val="002D56A9"/>
    <w:rsid w:val="002D5749"/>
    <w:rsid w:val="00301497"/>
    <w:rsid w:val="0030182D"/>
    <w:rsid w:val="00311104"/>
    <w:rsid w:val="00321571"/>
    <w:rsid w:val="003216E5"/>
    <w:rsid w:val="00321EFE"/>
    <w:rsid w:val="003225F4"/>
    <w:rsid w:val="00323D5B"/>
    <w:rsid w:val="00326B8C"/>
    <w:rsid w:val="0033091A"/>
    <w:rsid w:val="00330E8A"/>
    <w:rsid w:val="00336935"/>
    <w:rsid w:val="003371EA"/>
    <w:rsid w:val="00340AD7"/>
    <w:rsid w:val="003442B6"/>
    <w:rsid w:val="00344ECC"/>
    <w:rsid w:val="003619D6"/>
    <w:rsid w:val="003629A6"/>
    <w:rsid w:val="00365689"/>
    <w:rsid w:val="00366A4F"/>
    <w:rsid w:val="003720C3"/>
    <w:rsid w:val="00377B88"/>
    <w:rsid w:val="003830CB"/>
    <w:rsid w:val="00386540"/>
    <w:rsid w:val="00386CDD"/>
    <w:rsid w:val="00392859"/>
    <w:rsid w:val="003934CA"/>
    <w:rsid w:val="00395869"/>
    <w:rsid w:val="0039733E"/>
    <w:rsid w:val="003A185F"/>
    <w:rsid w:val="003A363B"/>
    <w:rsid w:val="003A554F"/>
    <w:rsid w:val="003A55F3"/>
    <w:rsid w:val="003C0377"/>
    <w:rsid w:val="003C225A"/>
    <w:rsid w:val="003D3E42"/>
    <w:rsid w:val="003D5AAD"/>
    <w:rsid w:val="003D7BAB"/>
    <w:rsid w:val="003E2926"/>
    <w:rsid w:val="003E3675"/>
    <w:rsid w:val="003E5F5D"/>
    <w:rsid w:val="003F107E"/>
    <w:rsid w:val="003F1150"/>
    <w:rsid w:val="003F3485"/>
    <w:rsid w:val="00402A2B"/>
    <w:rsid w:val="00403A54"/>
    <w:rsid w:val="0040558D"/>
    <w:rsid w:val="004070D6"/>
    <w:rsid w:val="00412334"/>
    <w:rsid w:val="004143FA"/>
    <w:rsid w:val="0041554D"/>
    <w:rsid w:val="00420B9E"/>
    <w:rsid w:val="00422A7A"/>
    <w:rsid w:val="00446C58"/>
    <w:rsid w:val="004505BD"/>
    <w:rsid w:val="00450E13"/>
    <w:rsid w:val="00451706"/>
    <w:rsid w:val="00453DE6"/>
    <w:rsid w:val="00454CA4"/>
    <w:rsid w:val="00455B5B"/>
    <w:rsid w:val="004564D6"/>
    <w:rsid w:val="004573A3"/>
    <w:rsid w:val="004620CD"/>
    <w:rsid w:val="0046226B"/>
    <w:rsid w:val="004652D8"/>
    <w:rsid w:val="004746AD"/>
    <w:rsid w:val="0047481B"/>
    <w:rsid w:val="004753CB"/>
    <w:rsid w:val="00483406"/>
    <w:rsid w:val="00491455"/>
    <w:rsid w:val="004924DA"/>
    <w:rsid w:val="00495AE6"/>
    <w:rsid w:val="004A454F"/>
    <w:rsid w:val="004A6729"/>
    <w:rsid w:val="004A71BC"/>
    <w:rsid w:val="004B0F10"/>
    <w:rsid w:val="004B3C64"/>
    <w:rsid w:val="004B481E"/>
    <w:rsid w:val="004B4B64"/>
    <w:rsid w:val="004C038C"/>
    <w:rsid w:val="004C06E1"/>
    <w:rsid w:val="004C2FA5"/>
    <w:rsid w:val="004C4579"/>
    <w:rsid w:val="004D410F"/>
    <w:rsid w:val="004D44A9"/>
    <w:rsid w:val="004D59FF"/>
    <w:rsid w:val="004D75C3"/>
    <w:rsid w:val="004E3D88"/>
    <w:rsid w:val="004E7E7E"/>
    <w:rsid w:val="004F18A6"/>
    <w:rsid w:val="004F1D3D"/>
    <w:rsid w:val="004F2DA9"/>
    <w:rsid w:val="004F7964"/>
    <w:rsid w:val="005041E6"/>
    <w:rsid w:val="00512659"/>
    <w:rsid w:val="00513B08"/>
    <w:rsid w:val="005164E7"/>
    <w:rsid w:val="00520E03"/>
    <w:rsid w:val="005246DA"/>
    <w:rsid w:val="00525CAB"/>
    <w:rsid w:val="00530CD5"/>
    <w:rsid w:val="00531360"/>
    <w:rsid w:val="0053737D"/>
    <w:rsid w:val="005411AF"/>
    <w:rsid w:val="00546D1C"/>
    <w:rsid w:val="00550A40"/>
    <w:rsid w:val="0055268D"/>
    <w:rsid w:val="0055735E"/>
    <w:rsid w:val="00560CC4"/>
    <w:rsid w:val="00563766"/>
    <w:rsid w:val="0056655D"/>
    <w:rsid w:val="00566ED3"/>
    <w:rsid w:val="00574026"/>
    <w:rsid w:val="00585CFA"/>
    <w:rsid w:val="005874B1"/>
    <w:rsid w:val="00590F9F"/>
    <w:rsid w:val="0059211F"/>
    <w:rsid w:val="00593CEC"/>
    <w:rsid w:val="0059466D"/>
    <w:rsid w:val="00595076"/>
    <w:rsid w:val="00597445"/>
    <w:rsid w:val="005A2DF3"/>
    <w:rsid w:val="005A35EA"/>
    <w:rsid w:val="005A4CB2"/>
    <w:rsid w:val="005A6A82"/>
    <w:rsid w:val="005A7349"/>
    <w:rsid w:val="005B0813"/>
    <w:rsid w:val="005B563D"/>
    <w:rsid w:val="005B587A"/>
    <w:rsid w:val="005C5B06"/>
    <w:rsid w:val="005C6719"/>
    <w:rsid w:val="005D1B45"/>
    <w:rsid w:val="005D5D10"/>
    <w:rsid w:val="005D6B85"/>
    <w:rsid w:val="005E09BF"/>
    <w:rsid w:val="005E1F3F"/>
    <w:rsid w:val="005E57EB"/>
    <w:rsid w:val="005F1F13"/>
    <w:rsid w:val="00600BE6"/>
    <w:rsid w:val="006013BE"/>
    <w:rsid w:val="00602DA3"/>
    <w:rsid w:val="00605BDA"/>
    <w:rsid w:val="00607ECD"/>
    <w:rsid w:val="00611B8C"/>
    <w:rsid w:val="0061223E"/>
    <w:rsid w:val="0061367A"/>
    <w:rsid w:val="00620E2A"/>
    <w:rsid w:val="0062426D"/>
    <w:rsid w:val="00624AA4"/>
    <w:rsid w:val="0062557C"/>
    <w:rsid w:val="006259D1"/>
    <w:rsid w:val="006260AD"/>
    <w:rsid w:val="00626E1A"/>
    <w:rsid w:val="006277D7"/>
    <w:rsid w:val="00632806"/>
    <w:rsid w:val="00637B69"/>
    <w:rsid w:val="006400DD"/>
    <w:rsid w:val="0064137A"/>
    <w:rsid w:val="00646653"/>
    <w:rsid w:val="00670E34"/>
    <w:rsid w:val="0067126F"/>
    <w:rsid w:val="006729E1"/>
    <w:rsid w:val="0067679A"/>
    <w:rsid w:val="006800FA"/>
    <w:rsid w:val="006914E1"/>
    <w:rsid w:val="00691A88"/>
    <w:rsid w:val="00696C8A"/>
    <w:rsid w:val="00697FA8"/>
    <w:rsid w:val="006A000C"/>
    <w:rsid w:val="006A761F"/>
    <w:rsid w:val="006B007A"/>
    <w:rsid w:val="006B1AD1"/>
    <w:rsid w:val="006B5596"/>
    <w:rsid w:val="006B5C1A"/>
    <w:rsid w:val="006B677F"/>
    <w:rsid w:val="006B79CB"/>
    <w:rsid w:val="006C015A"/>
    <w:rsid w:val="006C1278"/>
    <w:rsid w:val="006C4C23"/>
    <w:rsid w:val="006C5987"/>
    <w:rsid w:val="006C60A4"/>
    <w:rsid w:val="006C6BB9"/>
    <w:rsid w:val="006D09F0"/>
    <w:rsid w:val="006D0EEF"/>
    <w:rsid w:val="006E20A4"/>
    <w:rsid w:val="006E3389"/>
    <w:rsid w:val="006F4340"/>
    <w:rsid w:val="006F65B2"/>
    <w:rsid w:val="007004A8"/>
    <w:rsid w:val="00700774"/>
    <w:rsid w:val="0070252C"/>
    <w:rsid w:val="00712056"/>
    <w:rsid w:val="007169A3"/>
    <w:rsid w:val="00730CFC"/>
    <w:rsid w:val="0073199F"/>
    <w:rsid w:val="00732981"/>
    <w:rsid w:val="00737BC5"/>
    <w:rsid w:val="0074095A"/>
    <w:rsid w:val="0074237B"/>
    <w:rsid w:val="00744F49"/>
    <w:rsid w:val="00754DB9"/>
    <w:rsid w:val="00755128"/>
    <w:rsid w:val="00755B96"/>
    <w:rsid w:val="0075602F"/>
    <w:rsid w:val="00761F33"/>
    <w:rsid w:val="007623F3"/>
    <w:rsid w:val="00762E7B"/>
    <w:rsid w:val="00765A8C"/>
    <w:rsid w:val="00771439"/>
    <w:rsid w:val="00772737"/>
    <w:rsid w:val="00781641"/>
    <w:rsid w:val="00781FD8"/>
    <w:rsid w:val="00782073"/>
    <w:rsid w:val="007849E5"/>
    <w:rsid w:val="00784C5C"/>
    <w:rsid w:val="00785D98"/>
    <w:rsid w:val="007916EB"/>
    <w:rsid w:val="00791A24"/>
    <w:rsid w:val="00792C5B"/>
    <w:rsid w:val="00793271"/>
    <w:rsid w:val="007933F7"/>
    <w:rsid w:val="00793D83"/>
    <w:rsid w:val="007A14F0"/>
    <w:rsid w:val="007A7DF2"/>
    <w:rsid w:val="007B0856"/>
    <w:rsid w:val="007B1C45"/>
    <w:rsid w:val="007B23B3"/>
    <w:rsid w:val="007B43E4"/>
    <w:rsid w:val="007B5586"/>
    <w:rsid w:val="007B6918"/>
    <w:rsid w:val="007C23C6"/>
    <w:rsid w:val="007C304A"/>
    <w:rsid w:val="007D3A7F"/>
    <w:rsid w:val="007D3B2B"/>
    <w:rsid w:val="007E0C82"/>
    <w:rsid w:val="007E2EE6"/>
    <w:rsid w:val="007E3AD3"/>
    <w:rsid w:val="007E565E"/>
    <w:rsid w:val="007E5C69"/>
    <w:rsid w:val="007E68EE"/>
    <w:rsid w:val="007E6FF9"/>
    <w:rsid w:val="007E7990"/>
    <w:rsid w:val="007F0FE8"/>
    <w:rsid w:val="007F4F23"/>
    <w:rsid w:val="007F5C1D"/>
    <w:rsid w:val="007F699F"/>
    <w:rsid w:val="008003B6"/>
    <w:rsid w:val="00803CFF"/>
    <w:rsid w:val="008051A2"/>
    <w:rsid w:val="0081009A"/>
    <w:rsid w:val="0081100F"/>
    <w:rsid w:val="008114A3"/>
    <w:rsid w:val="0081192E"/>
    <w:rsid w:val="00814D21"/>
    <w:rsid w:val="008150FE"/>
    <w:rsid w:val="008241C2"/>
    <w:rsid w:val="00832FF7"/>
    <w:rsid w:val="008427B6"/>
    <w:rsid w:val="00843914"/>
    <w:rsid w:val="00850C14"/>
    <w:rsid w:val="008512A1"/>
    <w:rsid w:val="00856BEF"/>
    <w:rsid w:val="008573F7"/>
    <w:rsid w:val="00863CEE"/>
    <w:rsid w:val="00865A08"/>
    <w:rsid w:val="008703B2"/>
    <w:rsid w:val="0087075C"/>
    <w:rsid w:val="00873214"/>
    <w:rsid w:val="00874244"/>
    <w:rsid w:val="008743AB"/>
    <w:rsid w:val="008778B1"/>
    <w:rsid w:val="00890449"/>
    <w:rsid w:val="00890A4A"/>
    <w:rsid w:val="00892A48"/>
    <w:rsid w:val="008A0BDA"/>
    <w:rsid w:val="008B1623"/>
    <w:rsid w:val="008B55D6"/>
    <w:rsid w:val="008B7C95"/>
    <w:rsid w:val="008C159C"/>
    <w:rsid w:val="008C2052"/>
    <w:rsid w:val="008C5C10"/>
    <w:rsid w:val="008D085F"/>
    <w:rsid w:val="008D219E"/>
    <w:rsid w:val="008D7491"/>
    <w:rsid w:val="008E1AB3"/>
    <w:rsid w:val="008E3E30"/>
    <w:rsid w:val="008E55C6"/>
    <w:rsid w:val="008E5C5E"/>
    <w:rsid w:val="008F1A0B"/>
    <w:rsid w:val="0090482D"/>
    <w:rsid w:val="00905E22"/>
    <w:rsid w:val="00905E32"/>
    <w:rsid w:val="00906F57"/>
    <w:rsid w:val="009074BC"/>
    <w:rsid w:val="0091563B"/>
    <w:rsid w:val="00920370"/>
    <w:rsid w:val="00927577"/>
    <w:rsid w:val="00936250"/>
    <w:rsid w:val="00936D2B"/>
    <w:rsid w:val="00937B94"/>
    <w:rsid w:val="00942F6C"/>
    <w:rsid w:val="009431A9"/>
    <w:rsid w:val="00944F62"/>
    <w:rsid w:val="00945665"/>
    <w:rsid w:val="00947DC5"/>
    <w:rsid w:val="009538CC"/>
    <w:rsid w:val="00960EC0"/>
    <w:rsid w:val="00962860"/>
    <w:rsid w:val="00967E6E"/>
    <w:rsid w:val="00972F17"/>
    <w:rsid w:val="00986E7E"/>
    <w:rsid w:val="00990021"/>
    <w:rsid w:val="009901B9"/>
    <w:rsid w:val="00990350"/>
    <w:rsid w:val="00990CD1"/>
    <w:rsid w:val="00993CEC"/>
    <w:rsid w:val="009942FA"/>
    <w:rsid w:val="009A4A78"/>
    <w:rsid w:val="009B036D"/>
    <w:rsid w:val="009B15F8"/>
    <w:rsid w:val="009B470B"/>
    <w:rsid w:val="009B773E"/>
    <w:rsid w:val="009C2D19"/>
    <w:rsid w:val="009C6036"/>
    <w:rsid w:val="009D1D4A"/>
    <w:rsid w:val="009D5D6C"/>
    <w:rsid w:val="009E19B5"/>
    <w:rsid w:val="009E5EBD"/>
    <w:rsid w:val="009F0F85"/>
    <w:rsid w:val="009F3268"/>
    <w:rsid w:val="00A02663"/>
    <w:rsid w:val="00A23E74"/>
    <w:rsid w:val="00A24759"/>
    <w:rsid w:val="00A30607"/>
    <w:rsid w:val="00A31E39"/>
    <w:rsid w:val="00A35BC6"/>
    <w:rsid w:val="00A41167"/>
    <w:rsid w:val="00A42B94"/>
    <w:rsid w:val="00A449B4"/>
    <w:rsid w:val="00A544D8"/>
    <w:rsid w:val="00A556BC"/>
    <w:rsid w:val="00A56E36"/>
    <w:rsid w:val="00A61973"/>
    <w:rsid w:val="00A62CEF"/>
    <w:rsid w:val="00A63B1D"/>
    <w:rsid w:val="00A63E87"/>
    <w:rsid w:val="00A720F5"/>
    <w:rsid w:val="00A74219"/>
    <w:rsid w:val="00A8286C"/>
    <w:rsid w:val="00A867A8"/>
    <w:rsid w:val="00A900C5"/>
    <w:rsid w:val="00A90BE0"/>
    <w:rsid w:val="00A91D4F"/>
    <w:rsid w:val="00AA0B8E"/>
    <w:rsid w:val="00AA17EF"/>
    <w:rsid w:val="00AA291B"/>
    <w:rsid w:val="00AB32AD"/>
    <w:rsid w:val="00AC225D"/>
    <w:rsid w:val="00AC2805"/>
    <w:rsid w:val="00AC3FA5"/>
    <w:rsid w:val="00AC45B7"/>
    <w:rsid w:val="00AC6168"/>
    <w:rsid w:val="00AC63E6"/>
    <w:rsid w:val="00AC6DAC"/>
    <w:rsid w:val="00AD0448"/>
    <w:rsid w:val="00AD3D75"/>
    <w:rsid w:val="00AD3DEE"/>
    <w:rsid w:val="00AD605A"/>
    <w:rsid w:val="00AE02FE"/>
    <w:rsid w:val="00AE1894"/>
    <w:rsid w:val="00AE3277"/>
    <w:rsid w:val="00AE5FEA"/>
    <w:rsid w:val="00AE67FF"/>
    <w:rsid w:val="00AF2135"/>
    <w:rsid w:val="00AF36BB"/>
    <w:rsid w:val="00AF6DFF"/>
    <w:rsid w:val="00B019DA"/>
    <w:rsid w:val="00B02234"/>
    <w:rsid w:val="00B04BC0"/>
    <w:rsid w:val="00B075DF"/>
    <w:rsid w:val="00B07BBD"/>
    <w:rsid w:val="00B1023D"/>
    <w:rsid w:val="00B107DB"/>
    <w:rsid w:val="00B10CB0"/>
    <w:rsid w:val="00B26281"/>
    <w:rsid w:val="00B30577"/>
    <w:rsid w:val="00B3490E"/>
    <w:rsid w:val="00B35737"/>
    <w:rsid w:val="00B36ABF"/>
    <w:rsid w:val="00B3709F"/>
    <w:rsid w:val="00B37DF6"/>
    <w:rsid w:val="00B44BAE"/>
    <w:rsid w:val="00B45928"/>
    <w:rsid w:val="00B552A6"/>
    <w:rsid w:val="00B5630E"/>
    <w:rsid w:val="00B57470"/>
    <w:rsid w:val="00B66B65"/>
    <w:rsid w:val="00B6744F"/>
    <w:rsid w:val="00B7111E"/>
    <w:rsid w:val="00B7182D"/>
    <w:rsid w:val="00B728CE"/>
    <w:rsid w:val="00B72B7F"/>
    <w:rsid w:val="00B75EB0"/>
    <w:rsid w:val="00B81601"/>
    <w:rsid w:val="00B817AD"/>
    <w:rsid w:val="00B83C0B"/>
    <w:rsid w:val="00B87248"/>
    <w:rsid w:val="00B87CF2"/>
    <w:rsid w:val="00B90958"/>
    <w:rsid w:val="00B918DE"/>
    <w:rsid w:val="00B92CF9"/>
    <w:rsid w:val="00B963B5"/>
    <w:rsid w:val="00BA1A53"/>
    <w:rsid w:val="00BA6B36"/>
    <w:rsid w:val="00BB7A87"/>
    <w:rsid w:val="00BC2F98"/>
    <w:rsid w:val="00BC7D7C"/>
    <w:rsid w:val="00BD0140"/>
    <w:rsid w:val="00BD5274"/>
    <w:rsid w:val="00BD6110"/>
    <w:rsid w:val="00BD66BA"/>
    <w:rsid w:val="00BF25DF"/>
    <w:rsid w:val="00BF79B1"/>
    <w:rsid w:val="00C00352"/>
    <w:rsid w:val="00C01863"/>
    <w:rsid w:val="00C15AAE"/>
    <w:rsid w:val="00C23A1D"/>
    <w:rsid w:val="00C24937"/>
    <w:rsid w:val="00C32343"/>
    <w:rsid w:val="00C33811"/>
    <w:rsid w:val="00C363B0"/>
    <w:rsid w:val="00C50380"/>
    <w:rsid w:val="00C55F32"/>
    <w:rsid w:val="00C57977"/>
    <w:rsid w:val="00C613E4"/>
    <w:rsid w:val="00C6220A"/>
    <w:rsid w:val="00C63B0D"/>
    <w:rsid w:val="00C730C5"/>
    <w:rsid w:val="00C730FB"/>
    <w:rsid w:val="00C748EB"/>
    <w:rsid w:val="00C76420"/>
    <w:rsid w:val="00C77E22"/>
    <w:rsid w:val="00C82F05"/>
    <w:rsid w:val="00C8546E"/>
    <w:rsid w:val="00C9054D"/>
    <w:rsid w:val="00C90BB2"/>
    <w:rsid w:val="00C9244D"/>
    <w:rsid w:val="00C97FA3"/>
    <w:rsid w:val="00CB1627"/>
    <w:rsid w:val="00CB35B2"/>
    <w:rsid w:val="00CC19E6"/>
    <w:rsid w:val="00CC2688"/>
    <w:rsid w:val="00CC3503"/>
    <w:rsid w:val="00CC3DD2"/>
    <w:rsid w:val="00CD14DE"/>
    <w:rsid w:val="00CD2E54"/>
    <w:rsid w:val="00CE4A04"/>
    <w:rsid w:val="00CF3266"/>
    <w:rsid w:val="00CF4EC6"/>
    <w:rsid w:val="00CF68BE"/>
    <w:rsid w:val="00D004BD"/>
    <w:rsid w:val="00D0134B"/>
    <w:rsid w:val="00D106D7"/>
    <w:rsid w:val="00D13278"/>
    <w:rsid w:val="00D136E7"/>
    <w:rsid w:val="00D22C44"/>
    <w:rsid w:val="00D22FD3"/>
    <w:rsid w:val="00D26185"/>
    <w:rsid w:val="00D32BB4"/>
    <w:rsid w:val="00D34426"/>
    <w:rsid w:val="00D3546D"/>
    <w:rsid w:val="00D3664B"/>
    <w:rsid w:val="00D37E97"/>
    <w:rsid w:val="00D43D39"/>
    <w:rsid w:val="00D5474E"/>
    <w:rsid w:val="00D560DF"/>
    <w:rsid w:val="00D60237"/>
    <w:rsid w:val="00D6257A"/>
    <w:rsid w:val="00D633C2"/>
    <w:rsid w:val="00D6486B"/>
    <w:rsid w:val="00D66AFD"/>
    <w:rsid w:val="00D7387D"/>
    <w:rsid w:val="00D74A80"/>
    <w:rsid w:val="00D758AA"/>
    <w:rsid w:val="00D84106"/>
    <w:rsid w:val="00D87FDE"/>
    <w:rsid w:val="00D92107"/>
    <w:rsid w:val="00D939DB"/>
    <w:rsid w:val="00D93C73"/>
    <w:rsid w:val="00DA0581"/>
    <w:rsid w:val="00DA43DD"/>
    <w:rsid w:val="00DA49DE"/>
    <w:rsid w:val="00DB16C3"/>
    <w:rsid w:val="00DB2DB1"/>
    <w:rsid w:val="00DB6F1A"/>
    <w:rsid w:val="00DC2D73"/>
    <w:rsid w:val="00DC4E01"/>
    <w:rsid w:val="00DC66B9"/>
    <w:rsid w:val="00DD1ED7"/>
    <w:rsid w:val="00DD2C96"/>
    <w:rsid w:val="00DD3CE7"/>
    <w:rsid w:val="00DD60AA"/>
    <w:rsid w:val="00DF0A8E"/>
    <w:rsid w:val="00DF65AE"/>
    <w:rsid w:val="00DF6DB1"/>
    <w:rsid w:val="00E01B9A"/>
    <w:rsid w:val="00E07E23"/>
    <w:rsid w:val="00E10734"/>
    <w:rsid w:val="00E1092D"/>
    <w:rsid w:val="00E2055C"/>
    <w:rsid w:val="00E20BF2"/>
    <w:rsid w:val="00E22B26"/>
    <w:rsid w:val="00E3691E"/>
    <w:rsid w:val="00E369B7"/>
    <w:rsid w:val="00E463D6"/>
    <w:rsid w:val="00E50F8F"/>
    <w:rsid w:val="00E54A21"/>
    <w:rsid w:val="00E61DC6"/>
    <w:rsid w:val="00E64AAD"/>
    <w:rsid w:val="00E64AD2"/>
    <w:rsid w:val="00E66801"/>
    <w:rsid w:val="00E70703"/>
    <w:rsid w:val="00E74B7B"/>
    <w:rsid w:val="00E74C38"/>
    <w:rsid w:val="00E76727"/>
    <w:rsid w:val="00E802DF"/>
    <w:rsid w:val="00E80E3D"/>
    <w:rsid w:val="00E835B5"/>
    <w:rsid w:val="00E846E0"/>
    <w:rsid w:val="00E85050"/>
    <w:rsid w:val="00E929D2"/>
    <w:rsid w:val="00E92A84"/>
    <w:rsid w:val="00E96194"/>
    <w:rsid w:val="00EA04DF"/>
    <w:rsid w:val="00EB0568"/>
    <w:rsid w:val="00EB2652"/>
    <w:rsid w:val="00EB2737"/>
    <w:rsid w:val="00EB3662"/>
    <w:rsid w:val="00EB3899"/>
    <w:rsid w:val="00EC31C6"/>
    <w:rsid w:val="00EC3663"/>
    <w:rsid w:val="00EC4CE7"/>
    <w:rsid w:val="00EC5F8C"/>
    <w:rsid w:val="00ED0B86"/>
    <w:rsid w:val="00ED336B"/>
    <w:rsid w:val="00ED408C"/>
    <w:rsid w:val="00ED4C26"/>
    <w:rsid w:val="00EE0633"/>
    <w:rsid w:val="00EE0B06"/>
    <w:rsid w:val="00EE25BD"/>
    <w:rsid w:val="00EE54E0"/>
    <w:rsid w:val="00EF510A"/>
    <w:rsid w:val="00EF6E5B"/>
    <w:rsid w:val="00F00E78"/>
    <w:rsid w:val="00F032E3"/>
    <w:rsid w:val="00F066C6"/>
    <w:rsid w:val="00F126D3"/>
    <w:rsid w:val="00F13B1A"/>
    <w:rsid w:val="00F20598"/>
    <w:rsid w:val="00F300FA"/>
    <w:rsid w:val="00F430AF"/>
    <w:rsid w:val="00F4410A"/>
    <w:rsid w:val="00F523DB"/>
    <w:rsid w:val="00F57951"/>
    <w:rsid w:val="00F64B8C"/>
    <w:rsid w:val="00F65B98"/>
    <w:rsid w:val="00F67238"/>
    <w:rsid w:val="00F7069A"/>
    <w:rsid w:val="00F70BE3"/>
    <w:rsid w:val="00F7661E"/>
    <w:rsid w:val="00F80E6B"/>
    <w:rsid w:val="00F80F59"/>
    <w:rsid w:val="00F92AF0"/>
    <w:rsid w:val="00F92CAA"/>
    <w:rsid w:val="00F944C5"/>
    <w:rsid w:val="00F95B6B"/>
    <w:rsid w:val="00F97894"/>
    <w:rsid w:val="00F97E14"/>
    <w:rsid w:val="00FA2A9D"/>
    <w:rsid w:val="00FA4816"/>
    <w:rsid w:val="00FA6FDD"/>
    <w:rsid w:val="00FB39C2"/>
    <w:rsid w:val="00FB53BE"/>
    <w:rsid w:val="00FB766A"/>
    <w:rsid w:val="00FC21B0"/>
    <w:rsid w:val="00FC3B81"/>
    <w:rsid w:val="00FC3C11"/>
    <w:rsid w:val="00FC4D5C"/>
    <w:rsid w:val="00FC5DC1"/>
    <w:rsid w:val="00FD1F92"/>
    <w:rsid w:val="00FD4F9F"/>
    <w:rsid w:val="00FE3EBE"/>
    <w:rsid w:val="00FE7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69A299"/>
  <w15:docId w15:val="{FC999542-9885-4461-A5A4-F84CCB6FD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qFormat/>
    <w:rsid w:val="00EC31C6"/>
    <w:pPr>
      <w:keepNext/>
      <w:keepLines/>
      <w:suppressAutoHyphens w:val="0"/>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Ref. de nota al pie),Fußnotenzeichen DISS,FC,Style 24,BVI fnr, BVI fnr,Знак сноски 1"/>
    <w:basedOn w:val="DefaultParagraphFont"/>
    <w:uiPriority w:val="99"/>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uiPriority w:val="99"/>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947DC5"/>
    <w:pPr>
      <w:keepNext/>
      <w:tabs>
        <w:tab w:val="num" w:pos="648"/>
        <w:tab w:val="left" w:pos="1440"/>
      </w:tabs>
      <w:suppressAutoHyphens w:val="0"/>
      <w:spacing w:before="240" w:after="240"/>
      <w:ind w:firstLine="288"/>
      <w:jc w:val="center"/>
    </w:pPr>
    <w:rPr>
      <w:rFonts w:eastAsia="Calibri"/>
      <w:b/>
      <w:smallCaps/>
      <w:spacing w:val="0"/>
      <w:szCs w:val="22"/>
    </w:rPr>
  </w:style>
  <w:style w:type="character" w:customStyle="1" w:styleId="ColorfulList-Accent1Char">
    <w:name w:val="Colorful List - Accent 1 Char"/>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uppressAutoHyphens w:val="0"/>
      <w:spacing w:before="120" w:after="120"/>
      <w:ind w:left="720"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num" w:pos="1296"/>
      </w:tabs>
      <w:suppressAutoHyphens w:val="0"/>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num"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num"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947DC5"/>
    <w:pPr>
      <w:tabs>
        <w:tab w:val="num" w:pos="720"/>
      </w:tabs>
      <w:spacing w:before="120"/>
      <w:ind w:left="720" w:hanging="720"/>
      <w:jc w:val="both"/>
      <w:outlineLvl w:val="1"/>
    </w:pPr>
    <w:rPr>
      <w:rFonts w:eastAsia="Calibri"/>
      <w:spacing w:val="0"/>
      <w:szCs w:val="22"/>
    </w:rPr>
  </w:style>
  <w:style w:type="character" w:customStyle="1" w:styleId="ParagraphChar">
    <w:name w:val="Paragraph Char"/>
    <w:aliases w:val="paragraph Char,p Char,PARAGRAPH Char,PG Char,pa Char,at Char"/>
    <w:rsid w:val="00EC31C6"/>
    <w:rPr>
      <w:rFonts w:ascii="Times New Roman" w:hAnsi="Times New Roman"/>
      <w:sz w:val="24"/>
      <w:szCs w:val="22"/>
    </w:rPr>
  </w:style>
  <w:style w:type="paragraph" w:customStyle="1" w:styleId="subpar">
    <w:name w:val="subpar"/>
    <w:basedOn w:val="BodyTextIndent3"/>
    <w:rsid w:val="00EC31C6"/>
    <w:pPr>
      <w:tabs>
        <w:tab w:val="num"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clear" w:pos="1152"/>
        <w:tab w:val="left" w:pos="0"/>
        <w:tab w:val="num"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basedOn w:val="Normal"/>
    <w:rsid w:val="00947DC5"/>
    <w:pPr>
      <w:keepLines/>
      <w:framePr w:wrap="around" w:vAnchor="text" w:hAnchor="text" w:y="1"/>
      <w:spacing w:before="20" w:after="20"/>
    </w:p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947DC5"/>
    <w:pPr>
      <w:keepNext/>
      <w:framePr w:wrap="around" w:vAnchor="text" w:hAnchor="text" w:y="1"/>
      <w:suppressAutoHyphens w:val="0"/>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uiPriority w:val="99"/>
    <w:rsid w:val="00EC31C6"/>
    <w:pPr>
      <w:suppressAutoHyphens w:val="0"/>
      <w:spacing w:after="120"/>
      <w:ind w:left="360"/>
    </w:pPr>
  </w:style>
  <w:style w:type="character" w:customStyle="1" w:styleId="BodyTextIndentChar">
    <w:name w:val="Body Text Indent Char"/>
    <w:uiPriority w:val="99"/>
    <w:rsid w:val="00EC31C6"/>
    <w:rPr>
      <w:rFonts w:ascii="Times New Roman" w:eastAsia="Times New Roman" w:hAnsi="Times New Roman"/>
      <w:spacing w:val="-3"/>
      <w:sz w:val="24"/>
    </w:rPr>
  </w:style>
  <w:style w:type="paragraph" w:styleId="BodyTextIndent3">
    <w:name w:val="Body Text Indent 3"/>
    <w:basedOn w:val="Normal"/>
    <w:uiPriority w:val="99"/>
    <w:rsid w:val="00EC31C6"/>
    <w:pPr>
      <w:suppressAutoHyphens w:val="0"/>
      <w:spacing w:after="120"/>
      <w:ind w:left="360"/>
    </w:pPr>
    <w:rPr>
      <w:rFonts w:eastAsia="Calibri"/>
      <w:spacing w:val="0"/>
      <w:szCs w:val="16"/>
    </w:rPr>
  </w:style>
  <w:style w:type="character" w:customStyle="1" w:styleId="BodyTextIndent3Char">
    <w:name w:val="Body Text Indent 3 Char"/>
    <w:uiPriority w:val="99"/>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967E6E"/>
    <w:pPr>
      <w:tabs>
        <w:tab w:val="left" w:pos="634"/>
        <w:tab w:val="right" w:leader="dot" w:pos="8630"/>
      </w:tabs>
      <w:spacing w:before="240" w:after="240"/>
      <w:ind w:left="634" w:hanging="634"/>
      <w:jc w:val="center"/>
    </w:pPr>
    <w:rPr>
      <w:rFonts w:ascii="Arial" w:hAnsi="Arial" w:cs="Arial"/>
      <w:b/>
      <w:smallCaps/>
      <w:sz w:val="20"/>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basedOn w:val="Normal"/>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customStyle="1" w:styleId="Textodebalo">
    <w:name w:val="Texto de balão"/>
    <w:basedOn w:val="Normal"/>
    <w:semiHidden/>
    <w:rsid w:val="00181A02"/>
    <w:pPr>
      <w:suppressAutoHyphens w:val="0"/>
      <w:autoSpaceDN/>
      <w:textAlignment w:val="auto"/>
    </w:pPr>
    <w:rPr>
      <w:rFonts w:ascii="Tahoma" w:hAnsi="Tahoma" w:cs="Tahoma"/>
      <w:spacing w:val="0"/>
      <w:sz w:val="16"/>
      <w:szCs w:val="16"/>
      <w:lang w:val="en-US"/>
    </w:rPr>
  </w:style>
  <w:style w:type="paragraph" w:styleId="NoSpacing">
    <w:name w:val="No Spacing"/>
    <w:uiPriority w:val="1"/>
    <w:qFormat/>
    <w:rsid w:val="005B587A"/>
    <w:pPr>
      <w:autoSpaceDN/>
      <w:textAlignment w:val="auto"/>
    </w:pPr>
    <w:rPr>
      <w:rFonts w:asciiTheme="minorHAnsi" w:eastAsiaTheme="minorHAnsi" w:hAnsiTheme="minorHAnsi" w:cstheme="minorBidi"/>
      <w:sz w:val="22"/>
      <w:szCs w:val="22"/>
      <w:lang w:val="es-ES_tradnl"/>
    </w:rPr>
  </w:style>
  <w:style w:type="table" w:styleId="TableGrid">
    <w:name w:val="Table Grid"/>
    <w:basedOn w:val="TableNormal"/>
    <w:uiPriority w:val="59"/>
    <w:rsid w:val="00637B69"/>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67238"/>
    <w:rPr>
      <w:color w:val="808080"/>
    </w:rPr>
  </w:style>
  <w:style w:type="paragraph" w:customStyle="1" w:styleId="Pa4">
    <w:name w:val="Pa4"/>
    <w:basedOn w:val="Default"/>
    <w:next w:val="Default"/>
    <w:uiPriority w:val="99"/>
    <w:rsid w:val="00F67238"/>
    <w:pPr>
      <w:suppressAutoHyphens w:val="0"/>
      <w:adjustRightInd w:val="0"/>
      <w:spacing w:line="201" w:lineRule="atLeast"/>
      <w:textAlignment w:val="auto"/>
    </w:pPr>
    <w:rPr>
      <w:rFonts w:ascii="Times New Roman" w:eastAsiaTheme="minorHAnsi" w:hAnsi="Times New Roman" w:cs="Times New Roman"/>
      <w:color w:val="auto"/>
    </w:rPr>
  </w:style>
  <w:style w:type="paragraph" w:styleId="Revision">
    <w:name w:val="Revision"/>
    <w:hidden/>
    <w:uiPriority w:val="99"/>
    <w:semiHidden/>
    <w:rsid w:val="00F00E78"/>
    <w:pPr>
      <w:autoSpaceDN/>
      <w:textAlignment w:val="auto"/>
    </w:pPr>
    <w:rPr>
      <w:rFonts w:ascii="Times New Roman" w:eastAsia="Times New Roman" w:hAnsi="Times New Roman"/>
      <w:spacing w:val="-3"/>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10821">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6C6F-06ED-444D-957A-A6D07FF8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10137</Words>
  <Characters>57781</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Guerrero Rivera, Marilyn Ivette</cp:lastModifiedBy>
  <cp:revision>5</cp:revision>
  <cp:lastPrinted>2017-09-11T14:57:00Z</cp:lastPrinted>
  <dcterms:created xsi:type="dcterms:W3CDTF">2017-09-11T17:57:00Z</dcterms:created>
  <dcterms:modified xsi:type="dcterms:W3CDTF">2017-09-12T18:27:00Z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ies>
</file>