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D6" w:rsidRPr="007F5B64" w:rsidRDefault="00DC27D6" w:rsidP="00DC27D6">
      <w:pPr>
        <w:jc w:val="center"/>
        <w:rPr>
          <w:rFonts w:ascii="Times New Roman Bold" w:hAnsi="Times New Roman Bold"/>
          <w:b/>
          <w:smallCaps/>
          <w:sz w:val="28"/>
          <w:szCs w:val="28"/>
          <w:lang w:val="es-ES_tradnl"/>
        </w:rPr>
      </w:pPr>
      <w:bookmarkStart w:id="0" w:name="_GoBack"/>
      <w:bookmarkEnd w:id="0"/>
      <w:r w:rsidRPr="007F5B64">
        <w:rPr>
          <w:rFonts w:ascii="Times New Roman Bold" w:hAnsi="Times New Roman Bold"/>
          <w:b/>
          <w:smallCaps/>
          <w:sz w:val="28"/>
          <w:szCs w:val="28"/>
          <w:lang w:val="es-ES_tradnl"/>
        </w:rPr>
        <w:t>Me</w:t>
      </w:r>
      <w:r w:rsidR="00B2452D" w:rsidRPr="007F5B64">
        <w:rPr>
          <w:rFonts w:ascii="Times New Roman Bold" w:hAnsi="Times New Roman Bold"/>
          <w:b/>
          <w:smallCaps/>
          <w:sz w:val="28"/>
          <w:szCs w:val="28"/>
          <w:lang w:val="es-ES_tradnl"/>
        </w:rPr>
        <w:t xml:space="preserve">dios de Verificación </w:t>
      </w:r>
    </w:p>
    <w:p w:rsidR="00DC27D6" w:rsidRPr="00DC27D6" w:rsidRDefault="00DC27D6" w:rsidP="00DC27D6">
      <w:pPr>
        <w:rPr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8"/>
        <w:gridCol w:w="5988"/>
      </w:tblGrid>
      <w:tr w:rsidR="00AD4E4D" w:rsidRPr="001352D2" w:rsidTr="00AF642C">
        <w:tc>
          <w:tcPr>
            <w:tcW w:w="7188" w:type="dxa"/>
            <w:tcBorders>
              <w:bottom w:val="single" w:sz="4" w:space="0" w:color="auto"/>
            </w:tcBorders>
            <w:shd w:val="clear" w:color="auto" w:fill="FFFFCC"/>
          </w:tcPr>
          <w:p w:rsidR="00AD4E4D" w:rsidRPr="00AF642C" w:rsidRDefault="00814748" w:rsidP="000437C1">
            <w:pPr>
              <w:spacing w:before="120" w:after="120"/>
              <w:jc w:val="center"/>
              <w:rPr>
                <w:rFonts w:ascii="Times New Roman Bold" w:hAnsi="Times New Roman Bold"/>
                <w:b/>
                <w:smallCaps/>
                <w:lang w:val="es-ES_tradnl"/>
              </w:rPr>
            </w:pPr>
            <w:r w:rsidRPr="00AF642C">
              <w:rPr>
                <w:rFonts w:ascii="Times New Roman Bold" w:hAnsi="Times New Roman Bold"/>
                <w:b/>
                <w:smallCaps/>
                <w:lang w:val="es-ES_tradnl"/>
              </w:rPr>
              <w:t>Acciones</w:t>
            </w:r>
            <w:r w:rsidR="00A73265" w:rsidRPr="00AF642C">
              <w:rPr>
                <w:rFonts w:ascii="Times New Roman Bold" w:hAnsi="Times New Roman Bold"/>
                <w:b/>
                <w:smallCaps/>
                <w:lang w:val="es-ES_tradnl"/>
              </w:rPr>
              <w:t xml:space="preserve"> </w:t>
            </w:r>
            <w:r w:rsidR="000437C1" w:rsidRPr="00AF642C">
              <w:rPr>
                <w:rFonts w:ascii="Times New Roman Bold" w:hAnsi="Times New Roman Bold"/>
                <w:b/>
                <w:smallCaps/>
                <w:lang w:val="es-ES_tradnl"/>
              </w:rPr>
              <w:t>a</w:t>
            </w:r>
            <w:r w:rsidR="00AD4E4D" w:rsidRPr="00AF642C">
              <w:rPr>
                <w:rFonts w:ascii="Times New Roman Bold" w:hAnsi="Times New Roman Bold"/>
                <w:b/>
                <w:smallCaps/>
                <w:lang w:val="es-ES_tradnl"/>
              </w:rPr>
              <w:t xml:space="preserve">ctivadoras del </w:t>
            </w:r>
            <w:r w:rsidR="000437C1" w:rsidRPr="00AF642C">
              <w:rPr>
                <w:rFonts w:ascii="Times New Roman Bold" w:hAnsi="Times New Roman Bold"/>
                <w:b/>
                <w:smallCaps/>
                <w:lang w:val="es-ES_tradnl"/>
              </w:rPr>
              <w:t>d</w:t>
            </w:r>
            <w:r w:rsidR="00AD4E4D" w:rsidRPr="00AF642C">
              <w:rPr>
                <w:rFonts w:ascii="Times New Roman Bold" w:hAnsi="Times New Roman Bold"/>
                <w:b/>
                <w:smallCaps/>
                <w:lang w:val="es-ES_tradnl"/>
              </w:rPr>
              <w:t>esembolso</w:t>
            </w:r>
          </w:p>
        </w:tc>
        <w:tc>
          <w:tcPr>
            <w:tcW w:w="5988" w:type="dxa"/>
            <w:tcBorders>
              <w:bottom w:val="single" w:sz="4" w:space="0" w:color="auto"/>
            </w:tcBorders>
            <w:shd w:val="clear" w:color="auto" w:fill="FFFFCC"/>
          </w:tcPr>
          <w:p w:rsidR="00AD4E4D" w:rsidRPr="00AF642C" w:rsidRDefault="00AD4E4D" w:rsidP="000437C1">
            <w:pPr>
              <w:spacing w:before="120" w:after="120"/>
              <w:jc w:val="center"/>
              <w:rPr>
                <w:rFonts w:ascii="Times New Roman Bold" w:hAnsi="Times New Roman Bold"/>
                <w:b/>
                <w:smallCaps/>
                <w:lang w:val="es-ES_tradnl"/>
              </w:rPr>
            </w:pPr>
            <w:r w:rsidRPr="00AF642C">
              <w:rPr>
                <w:rFonts w:ascii="Times New Roman Bold" w:hAnsi="Times New Roman Bold"/>
                <w:b/>
                <w:smallCaps/>
                <w:lang w:val="es-ES_tradnl"/>
              </w:rPr>
              <w:t>Medios de Verificación</w:t>
            </w:r>
          </w:p>
        </w:tc>
      </w:tr>
      <w:tr w:rsidR="00B07398" w:rsidRPr="001352D2" w:rsidTr="001352D2">
        <w:tc>
          <w:tcPr>
            <w:tcW w:w="13176" w:type="dxa"/>
            <w:gridSpan w:val="2"/>
            <w:shd w:val="clear" w:color="auto" w:fill="E6E6E6"/>
          </w:tcPr>
          <w:p w:rsidR="00B07398" w:rsidRPr="000437C1" w:rsidRDefault="00B07398" w:rsidP="00AF642C">
            <w:pPr>
              <w:spacing w:before="40" w:after="40"/>
              <w:jc w:val="center"/>
              <w:rPr>
                <w:rFonts w:ascii="Times New Roman Bold" w:hAnsi="Times New Roman Bold"/>
                <w:b/>
                <w:smallCaps/>
                <w:lang w:val="es-ES_tradnl"/>
              </w:rPr>
            </w:pPr>
            <w:r w:rsidRPr="000437C1">
              <w:rPr>
                <w:rFonts w:ascii="Times New Roman Bold" w:hAnsi="Times New Roman Bold"/>
                <w:b/>
                <w:smallCaps/>
                <w:lang w:val="es-ES_tradnl"/>
              </w:rPr>
              <w:t>Estabilidad macroeconómica</w:t>
            </w:r>
          </w:p>
        </w:tc>
      </w:tr>
      <w:tr w:rsidR="00AD4E4D" w:rsidRPr="008157E8" w:rsidTr="00AF642C">
        <w:tc>
          <w:tcPr>
            <w:tcW w:w="7188" w:type="dxa"/>
            <w:tcBorders>
              <w:bottom w:val="single" w:sz="4" w:space="0" w:color="auto"/>
            </w:tcBorders>
          </w:tcPr>
          <w:p w:rsidR="00AD4E4D" w:rsidRPr="00AF642C" w:rsidRDefault="00023DA7" w:rsidP="003313BB">
            <w:pPr>
              <w:pStyle w:val="ListParagraph"/>
              <w:spacing w:before="120" w:after="120"/>
              <w:ind w:left="480"/>
              <w:rPr>
                <w:sz w:val="22"/>
                <w:szCs w:val="22"/>
              </w:rPr>
            </w:pPr>
            <w:r w:rsidRPr="00AF642C">
              <w:rPr>
                <w:sz w:val="22"/>
                <w:szCs w:val="22"/>
              </w:rPr>
              <w:t>El marco macroeconómico es congruente con los objetivos del Programa y con los lineamientos establecidos en la Carta de Políticas</w:t>
            </w:r>
            <w:r w:rsidR="0015618A" w:rsidRPr="00AF642C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  <w:tcBorders>
              <w:bottom w:val="single" w:sz="4" w:space="0" w:color="auto"/>
            </w:tcBorders>
          </w:tcPr>
          <w:p w:rsidR="00AD4E4D" w:rsidRPr="000437C1" w:rsidRDefault="00023DA7" w:rsidP="00C95844">
            <w:pPr>
              <w:spacing w:before="120" w:after="120"/>
              <w:rPr>
                <w:sz w:val="22"/>
                <w:szCs w:val="22"/>
                <w:lang w:val="es-ES_tradnl"/>
              </w:rPr>
            </w:pPr>
            <w:r w:rsidRPr="000437C1">
              <w:rPr>
                <w:sz w:val="22"/>
                <w:szCs w:val="22"/>
                <w:lang w:val="es-ES_tradnl"/>
              </w:rPr>
              <w:t>IMA (</w:t>
            </w:r>
            <w:r w:rsidRPr="000437C1">
              <w:rPr>
                <w:i/>
                <w:sz w:val="22"/>
                <w:szCs w:val="22"/>
                <w:lang w:val="es-ES_tradnl"/>
              </w:rPr>
              <w:t>Independent Macroeconomic Assessment</w:t>
            </w:r>
            <w:r w:rsidRPr="000437C1">
              <w:rPr>
                <w:sz w:val="22"/>
                <w:szCs w:val="22"/>
                <w:lang w:val="es-ES_tradnl"/>
              </w:rPr>
              <w:t xml:space="preserve">) elaborada por el </w:t>
            </w:r>
            <w:r w:rsidRPr="00C95844">
              <w:rPr>
                <w:sz w:val="22"/>
                <w:szCs w:val="22"/>
                <w:lang w:val="es-ES_tradnl"/>
              </w:rPr>
              <w:t xml:space="preserve">Banco y </w:t>
            </w:r>
            <w:r w:rsidR="00C95844" w:rsidRPr="00C95844">
              <w:rPr>
                <w:sz w:val="22"/>
                <w:szCs w:val="22"/>
                <w:lang w:val="es-ES_tradnl"/>
              </w:rPr>
              <w:t>Carta de Política del Gobierno de Colombia</w:t>
            </w:r>
            <w:r w:rsidR="00AF642C" w:rsidRPr="00C95844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B07398" w:rsidRPr="008157E8" w:rsidTr="001352D2">
        <w:tc>
          <w:tcPr>
            <w:tcW w:w="13176" w:type="dxa"/>
            <w:gridSpan w:val="2"/>
            <w:shd w:val="clear" w:color="auto" w:fill="E6E6E6"/>
          </w:tcPr>
          <w:p w:rsidR="00B07398" w:rsidRPr="00AF642C" w:rsidRDefault="0099643E" w:rsidP="00AF642C">
            <w:pPr>
              <w:spacing w:before="40" w:after="40"/>
              <w:jc w:val="center"/>
              <w:rPr>
                <w:b/>
                <w:lang w:val="es-ES_tradnl"/>
              </w:rPr>
            </w:pPr>
            <w:r w:rsidRPr="00AF642C">
              <w:rPr>
                <w:b/>
                <w:smallCaps/>
                <w:lang w:val="es-ES"/>
              </w:rPr>
              <w:t xml:space="preserve">Componente </w:t>
            </w:r>
            <w:r w:rsidR="000437C1" w:rsidRPr="00AF642C">
              <w:rPr>
                <w:b/>
                <w:smallCaps/>
                <w:lang w:val="es-ES"/>
              </w:rPr>
              <w:t>I</w:t>
            </w:r>
            <w:r w:rsidR="00C95844">
              <w:rPr>
                <w:b/>
                <w:smallCaps/>
                <w:lang w:val="es-ES"/>
              </w:rPr>
              <w:t xml:space="preserve">.  </w:t>
            </w:r>
            <w:r w:rsidR="00C95844" w:rsidRPr="00C95844">
              <w:rPr>
                <w:b/>
                <w:smallCaps/>
                <w:lang w:val="es-ES"/>
              </w:rPr>
              <w:t>Fortalecer la Gestión y Recaudación de Ingresos Tributarios y Aduaneros</w:t>
            </w:r>
          </w:p>
        </w:tc>
      </w:tr>
      <w:tr w:rsidR="00AD4E4D" w:rsidRPr="00C95844" w:rsidTr="00243730">
        <w:trPr>
          <w:trHeight w:val="1970"/>
        </w:trPr>
        <w:tc>
          <w:tcPr>
            <w:tcW w:w="7188" w:type="dxa"/>
          </w:tcPr>
          <w:p w:rsidR="00BF212F" w:rsidRPr="00C95844" w:rsidRDefault="003313BB" w:rsidP="00C95844">
            <w:pPr>
              <w:pStyle w:val="FootnoteText"/>
              <w:spacing w:before="120" w:after="40"/>
              <w:ind w:left="480" w:hanging="480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sz w:val="22"/>
                <w:szCs w:val="22"/>
              </w:rPr>
              <w:t>1</w:t>
            </w:r>
            <w:r w:rsidR="00023DA7" w:rsidRPr="000437C1">
              <w:rPr>
                <w:sz w:val="22"/>
                <w:szCs w:val="22"/>
              </w:rPr>
              <w:t xml:space="preserve">.1. </w:t>
            </w:r>
            <w:r w:rsidR="00AF642C">
              <w:rPr>
                <w:sz w:val="22"/>
                <w:szCs w:val="22"/>
              </w:rPr>
              <w:tab/>
            </w:r>
            <w:r w:rsidR="00C95844" w:rsidRPr="00C95844">
              <w:rPr>
                <w:sz w:val="22"/>
                <w:szCs w:val="22"/>
              </w:rPr>
              <w:t>Aprobación de la normativa que precisa y reglamenta los aspectos de tributación internacional que se han visto afectados por la reciente reforma tributaria y compatibles con estándares de la OECD</w:t>
            </w:r>
            <w:r w:rsidR="00C95844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AC4F95" w:rsidRPr="00A85870" w:rsidRDefault="003313BB" w:rsidP="00AF642C">
            <w:pPr>
              <w:spacing w:before="120"/>
              <w:ind w:left="492" w:hanging="492"/>
              <w:rPr>
                <w:sz w:val="22"/>
                <w:szCs w:val="22"/>
                <w:lang w:val="pt-BR"/>
              </w:rPr>
            </w:pPr>
            <w:r w:rsidRPr="00A85870">
              <w:rPr>
                <w:sz w:val="22"/>
                <w:szCs w:val="22"/>
                <w:lang w:val="pt-BR"/>
              </w:rPr>
              <w:t>1</w:t>
            </w:r>
            <w:r w:rsidR="00B07398" w:rsidRPr="00A85870">
              <w:rPr>
                <w:sz w:val="22"/>
                <w:szCs w:val="22"/>
                <w:lang w:val="pt-BR"/>
              </w:rPr>
              <w:t xml:space="preserve">.1 </w:t>
            </w:r>
            <w:r w:rsidRPr="00A85870">
              <w:rPr>
                <w:sz w:val="22"/>
                <w:szCs w:val="22"/>
                <w:lang w:val="pt-BR"/>
              </w:rPr>
              <w:t xml:space="preserve">  </w:t>
            </w:r>
            <w:r w:rsidR="00C95844" w:rsidRPr="00A85870">
              <w:rPr>
                <w:sz w:val="22"/>
                <w:szCs w:val="22"/>
                <w:lang w:val="pt-BR"/>
              </w:rPr>
              <w:t>Decretos sobre</w:t>
            </w:r>
            <w:r w:rsidR="00AC4F95" w:rsidRPr="00A85870">
              <w:rPr>
                <w:sz w:val="22"/>
                <w:szCs w:val="22"/>
                <w:lang w:val="pt-BR"/>
              </w:rPr>
              <w:t>:</w:t>
            </w:r>
          </w:p>
          <w:p w:rsidR="00AC4F95" w:rsidRPr="00A85870" w:rsidRDefault="00AC4F95" w:rsidP="00AC4F95">
            <w:pPr>
              <w:spacing w:before="120"/>
              <w:ind w:left="984" w:hanging="492"/>
              <w:rPr>
                <w:sz w:val="22"/>
                <w:szCs w:val="22"/>
                <w:lang w:val="pt-BR"/>
              </w:rPr>
            </w:pPr>
            <w:r w:rsidRPr="00A85870">
              <w:rPr>
                <w:sz w:val="22"/>
                <w:szCs w:val="22"/>
                <w:lang w:val="pt-BR"/>
              </w:rPr>
              <w:t xml:space="preserve">(i) </w:t>
            </w:r>
            <w:r w:rsidR="00C95844" w:rsidRPr="00A85870">
              <w:rPr>
                <w:sz w:val="22"/>
                <w:szCs w:val="22"/>
                <w:lang w:val="pt-BR"/>
              </w:rPr>
              <w:t xml:space="preserve">residencia fiscal, </w:t>
            </w:r>
          </w:p>
          <w:p w:rsidR="00AC4F95" w:rsidRDefault="00AC4F95" w:rsidP="00AC4F95">
            <w:pPr>
              <w:spacing w:before="120"/>
              <w:ind w:left="984" w:hanging="49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(ii) </w:t>
            </w:r>
            <w:r w:rsidR="00C95844" w:rsidRPr="00C95844">
              <w:rPr>
                <w:sz w:val="22"/>
                <w:szCs w:val="22"/>
                <w:lang w:val="es-ES_tradnl"/>
              </w:rPr>
              <w:t xml:space="preserve">sociedad nacional, </w:t>
            </w:r>
          </w:p>
          <w:p w:rsidR="00AC4F95" w:rsidRDefault="00AC4F95" w:rsidP="00AC4F95">
            <w:pPr>
              <w:spacing w:before="120"/>
              <w:ind w:left="984" w:hanging="49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(iii) </w:t>
            </w:r>
            <w:r w:rsidR="00C95844" w:rsidRPr="00C95844">
              <w:rPr>
                <w:sz w:val="22"/>
                <w:szCs w:val="22"/>
                <w:lang w:val="es-ES_tradnl"/>
              </w:rPr>
              <w:t>precios de tra</w:t>
            </w:r>
            <w:r>
              <w:rPr>
                <w:sz w:val="22"/>
                <w:szCs w:val="22"/>
                <w:lang w:val="es-ES_tradnl"/>
              </w:rPr>
              <w:t xml:space="preserve">nsferencias, y </w:t>
            </w:r>
          </w:p>
          <w:p w:rsidR="00BF212F" w:rsidRPr="000437C1" w:rsidRDefault="00AC4F95" w:rsidP="00AC4F95">
            <w:pPr>
              <w:spacing w:before="120"/>
              <w:ind w:left="984" w:hanging="49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(iv) subcapitalización</w:t>
            </w:r>
            <w:r w:rsidR="00AF642C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3313BB" w:rsidRPr="00C95844" w:rsidTr="00243730">
        <w:trPr>
          <w:trHeight w:val="800"/>
        </w:trPr>
        <w:tc>
          <w:tcPr>
            <w:tcW w:w="7188" w:type="dxa"/>
          </w:tcPr>
          <w:p w:rsidR="003313BB" w:rsidRPr="000437C1" w:rsidRDefault="003313BB" w:rsidP="00AF642C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3313BB">
              <w:rPr>
                <w:sz w:val="22"/>
                <w:szCs w:val="22"/>
              </w:rPr>
              <w:t>Aprobación de la normativa que establece las bases para la masificación del uso de la factura electrónica</w:t>
            </w:r>
          </w:p>
        </w:tc>
        <w:tc>
          <w:tcPr>
            <w:tcW w:w="5988" w:type="dxa"/>
          </w:tcPr>
          <w:p w:rsidR="003313BB" w:rsidRPr="000437C1" w:rsidRDefault="003313BB" w:rsidP="003313BB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1.2   </w:t>
            </w:r>
            <w:r w:rsidR="00DB4240" w:rsidRPr="00DB4240">
              <w:rPr>
                <w:sz w:val="22"/>
                <w:szCs w:val="22"/>
                <w:lang w:val="es-ES_tradnl"/>
              </w:rPr>
              <w:t>Decreto sobre Factura Electrónica.</w:t>
            </w:r>
          </w:p>
        </w:tc>
      </w:tr>
      <w:tr w:rsidR="003313BB" w:rsidRPr="008157E8" w:rsidTr="00243730">
        <w:trPr>
          <w:trHeight w:val="1070"/>
        </w:trPr>
        <w:tc>
          <w:tcPr>
            <w:tcW w:w="7188" w:type="dxa"/>
          </w:tcPr>
          <w:p w:rsidR="003313BB" w:rsidRPr="000437C1" w:rsidRDefault="00DB4240" w:rsidP="00AF642C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  <w:r w:rsidR="003313BB" w:rsidRPr="000437C1">
              <w:rPr>
                <w:sz w:val="22"/>
                <w:szCs w:val="22"/>
              </w:rPr>
              <w:t xml:space="preserve">. </w:t>
            </w:r>
            <w:r w:rsidR="003313BB">
              <w:rPr>
                <w:sz w:val="22"/>
                <w:szCs w:val="22"/>
              </w:rPr>
              <w:tab/>
            </w:r>
            <w:r w:rsidRPr="00DB4240">
              <w:rPr>
                <w:sz w:val="22"/>
                <w:szCs w:val="22"/>
              </w:rPr>
              <w:t>Adopción de nuevos procedimientos y trámites aduaneros que se adecuan a las actuales prácticas internacionales y a las metas acordadas en los tratados comerciales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3313BB" w:rsidRPr="000437C1" w:rsidRDefault="00DB4240" w:rsidP="00DB4240">
            <w:pPr>
              <w:spacing w:before="120"/>
              <w:ind w:left="612" w:hanging="61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1.3  </w:t>
            </w:r>
            <w:r w:rsidRPr="00DB4240">
              <w:rPr>
                <w:sz w:val="22"/>
                <w:szCs w:val="22"/>
                <w:lang w:val="es-ES_tradnl"/>
              </w:rPr>
              <w:t>Decreto sobre el Nuevo Estatuto Aduanero</w:t>
            </w:r>
          </w:p>
        </w:tc>
      </w:tr>
      <w:tr w:rsidR="00DB4240" w:rsidRPr="008157E8" w:rsidTr="00DB4240">
        <w:trPr>
          <w:trHeight w:val="1070"/>
        </w:trPr>
        <w:tc>
          <w:tcPr>
            <w:tcW w:w="7188" w:type="dxa"/>
          </w:tcPr>
          <w:p w:rsidR="00DB4240" w:rsidRPr="000437C1" w:rsidRDefault="00DB4240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DB4240">
              <w:rPr>
                <w:sz w:val="22"/>
                <w:szCs w:val="22"/>
              </w:rPr>
              <w:t>Inicio del proceso de identificación de soluciones que permitan implementar mejoras en la administración de la aduana con base a las mejores prácticas internacionales.</w:t>
            </w:r>
          </w:p>
        </w:tc>
        <w:tc>
          <w:tcPr>
            <w:tcW w:w="5988" w:type="dxa"/>
          </w:tcPr>
          <w:p w:rsidR="00DB4240" w:rsidRPr="000437C1" w:rsidRDefault="00DB4240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1.4   </w:t>
            </w:r>
            <w:r w:rsidRPr="00DB4240">
              <w:rPr>
                <w:sz w:val="22"/>
                <w:szCs w:val="22"/>
                <w:lang w:val="es-ES_tradnl"/>
              </w:rPr>
              <w:t xml:space="preserve">Contrato de consultoría para identificar el sistema de control aduanero que mejor atiende las necesidades </w:t>
            </w:r>
            <w:r>
              <w:rPr>
                <w:sz w:val="22"/>
                <w:szCs w:val="22"/>
                <w:lang w:val="es-ES_tradnl"/>
              </w:rPr>
              <w:t>de Colombia, publicado en SECOP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DB4240" w:rsidRPr="008157E8" w:rsidTr="00DB4240">
        <w:trPr>
          <w:trHeight w:val="890"/>
        </w:trPr>
        <w:tc>
          <w:tcPr>
            <w:tcW w:w="7188" w:type="dxa"/>
          </w:tcPr>
          <w:p w:rsidR="00DB4240" w:rsidRPr="000437C1" w:rsidRDefault="00DB4240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="00243730" w:rsidRPr="00243730">
              <w:rPr>
                <w:sz w:val="22"/>
                <w:szCs w:val="22"/>
              </w:rPr>
              <w:t>Modernización de la estructura organizacional de la DIAN con vista a la mejora en eficiencia</w:t>
            </w:r>
            <w:r w:rsidR="0024373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DB4240" w:rsidRPr="000437C1" w:rsidRDefault="00DB4240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1.5   </w:t>
            </w:r>
            <w:r w:rsidR="00243730" w:rsidRPr="00243730">
              <w:rPr>
                <w:sz w:val="22"/>
                <w:szCs w:val="22"/>
                <w:lang w:val="es-ES_tradnl"/>
              </w:rPr>
              <w:t>Decretos sobre cambio de estructura organizacional en la DIAN y salarios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DB4240" w:rsidRPr="008157E8" w:rsidTr="001352D2">
        <w:tc>
          <w:tcPr>
            <w:tcW w:w="13176" w:type="dxa"/>
            <w:gridSpan w:val="2"/>
            <w:shd w:val="clear" w:color="auto" w:fill="E6E6E6"/>
          </w:tcPr>
          <w:p w:rsidR="00DB4240" w:rsidRPr="001352D2" w:rsidRDefault="00DB4240" w:rsidP="00243730">
            <w:pPr>
              <w:spacing w:before="40" w:after="40"/>
              <w:jc w:val="center"/>
              <w:rPr>
                <w:b/>
                <w:lang w:val="es-ES_tradnl"/>
              </w:rPr>
            </w:pPr>
            <w:r w:rsidRPr="00F25CF6">
              <w:rPr>
                <w:b/>
                <w:smallCaps/>
                <w:lang w:val="es-ES"/>
              </w:rPr>
              <w:lastRenderedPageBreak/>
              <w:t xml:space="preserve">Componente </w:t>
            </w:r>
            <w:r w:rsidR="00243730">
              <w:rPr>
                <w:b/>
                <w:smallCaps/>
                <w:lang w:val="es-ES"/>
              </w:rPr>
              <w:t>I</w:t>
            </w:r>
            <w:r w:rsidRPr="00F25CF6">
              <w:rPr>
                <w:b/>
                <w:smallCaps/>
                <w:lang w:val="es-ES"/>
              </w:rPr>
              <w:t>I</w:t>
            </w:r>
            <w:r w:rsidRPr="00F25CF6">
              <w:rPr>
                <w:b/>
                <w:lang w:val="es-ES"/>
              </w:rPr>
              <w:t xml:space="preserve">. </w:t>
            </w:r>
            <w:r w:rsidR="00243730">
              <w:rPr>
                <w:b/>
                <w:lang w:val="es-ES"/>
              </w:rPr>
              <w:t xml:space="preserve"> </w:t>
            </w:r>
            <w:r w:rsidR="00243730" w:rsidRPr="00243730">
              <w:rPr>
                <w:b/>
                <w:smallCaps/>
                <w:lang w:val="es-ES"/>
              </w:rPr>
              <w:t xml:space="preserve">Mejorar la Eficiencia del Gasto Público </w:t>
            </w:r>
          </w:p>
        </w:tc>
      </w:tr>
      <w:tr w:rsidR="00243730" w:rsidRPr="008157E8" w:rsidTr="00AF642C">
        <w:tc>
          <w:tcPr>
            <w:tcW w:w="7188" w:type="dxa"/>
          </w:tcPr>
          <w:p w:rsidR="00243730" w:rsidRPr="000437C1" w:rsidRDefault="00243730" w:rsidP="00243730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243730">
              <w:rPr>
                <w:sz w:val="22"/>
                <w:szCs w:val="22"/>
              </w:rPr>
              <w:t>Creación de una nueva institucionalidad para la implementación del SGR en el DNP</w:t>
            </w:r>
            <w:r w:rsidRPr="00DB424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243730" w:rsidRDefault="00243730" w:rsidP="00243730">
            <w:pPr>
              <w:spacing w:before="120"/>
              <w:ind w:left="732" w:hanging="73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2.1.  (i) </w:t>
            </w:r>
            <w:r w:rsidRPr="00243730">
              <w:rPr>
                <w:sz w:val="22"/>
                <w:szCs w:val="22"/>
                <w:lang w:val="es-ES_tradnl"/>
              </w:rPr>
              <w:t>Resolución 2300: Creación de grupo de coordinación del SGR</w:t>
            </w:r>
          </w:p>
          <w:p w:rsidR="00243730" w:rsidRPr="000437C1" w:rsidRDefault="00243730" w:rsidP="00243730">
            <w:pPr>
              <w:spacing w:before="120"/>
              <w:ind w:left="822" w:hanging="360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(ii) </w:t>
            </w:r>
            <w:r w:rsidRPr="00243730">
              <w:rPr>
                <w:sz w:val="22"/>
                <w:szCs w:val="22"/>
                <w:lang w:val="es-ES_tradnl"/>
              </w:rPr>
              <w:t>Entrada en vigencia</w:t>
            </w:r>
            <w:r>
              <w:rPr>
                <w:sz w:val="22"/>
                <w:szCs w:val="22"/>
                <w:lang w:val="es-ES_tradnl"/>
              </w:rPr>
              <w:t xml:space="preserve"> de Convenio FONADE, asistencia </w:t>
            </w:r>
            <w:r w:rsidRPr="00243730">
              <w:rPr>
                <w:sz w:val="22"/>
                <w:szCs w:val="22"/>
                <w:lang w:val="es-ES_tradnl"/>
              </w:rPr>
              <w:t>técnica a las ETs para estructuración de proyectos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243730" w:rsidRPr="008157E8" w:rsidTr="00AF642C">
        <w:tc>
          <w:tcPr>
            <w:tcW w:w="7188" w:type="dxa"/>
          </w:tcPr>
          <w:p w:rsidR="00243730" w:rsidRPr="000437C1" w:rsidRDefault="00243730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243730">
              <w:rPr>
                <w:sz w:val="22"/>
                <w:szCs w:val="22"/>
              </w:rPr>
              <w:t>Norma que reglamenta la Red de Estructuradores (Sector Privado) para los proyectos de inversión financiados por el SGR.</w:t>
            </w:r>
          </w:p>
        </w:tc>
        <w:tc>
          <w:tcPr>
            <w:tcW w:w="5988" w:type="dxa"/>
          </w:tcPr>
          <w:p w:rsidR="00243730" w:rsidRPr="000437C1" w:rsidRDefault="00243730" w:rsidP="00243730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2.2.  </w:t>
            </w:r>
            <w:r w:rsidRPr="00243730">
              <w:rPr>
                <w:sz w:val="22"/>
                <w:szCs w:val="22"/>
                <w:lang w:val="es-ES_tradnl"/>
              </w:rPr>
              <w:t>Resolución DNP N.- 3643 por la cual se define la Red de Estructuradores.</w:t>
            </w:r>
          </w:p>
        </w:tc>
      </w:tr>
      <w:tr w:rsidR="00243730" w:rsidRPr="008157E8" w:rsidTr="00AF642C">
        <w:tc>
          <w:tcPr>
            <w:tcW w:w="7188" w:type="dxa"/>
          </w:tcPr>
          <w:p w:rsidR="00243730" w:rsidRPr="000437C1" w:rsidRDefault="00243730" w:rsidP="00243730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243730">
              <w:rPr>
                <w:sz w:val="22"/>
                <w:szCs w:val="22"/>
              </w:rPr>
              <w:t>Conformación de la Mesa Nacional para el Fortalecimiento Regional para los proyectos de inversión financiados por el SGR</w:t>
            </w:r>
            <w:r w:rsidRPr="00DB424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243730" w:rsidRPr="000437C1" w:rsidRDefault="00243730" w:rsidP="008157E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2.3.  </w:t>
            </w:r>
            <w:ins w:id="1" w:author="Test" w:date="2014-04-08T12:51:00Z">
              <w:r w:rsidR="008157E8">
                <w:rPr>
                  <w:sz w:val="22"/>
                  <w:szCs w:val="22"/>
                  <w:lang w:val="es-ES_tradnl"/>
                </w:rPr>
                <w:t xml:space="preserve">Acta de </w:t>
              </w:r>
            </w:ins>
            <w:del w:id="2" w:author="Test" w:date="2014-04-08T12:51:00Z">
              <w:r w:rsidRPr="00243730" w:rsidDel="008157E8">
                <w:rPr>
                  <w:sz w:val="22"/>
                  <w:szCs w:val="22"/>
                  <w:lang w:val="es-ES_tradnl"/>
                </w:rPr>
                <w:delText>C</w:delText>
              </w:r>
            </w:del>
            <w:ins w:id="3" w:author="Test" w:date="2014-04-08T12:51:00Z">
              <w:r w:rsidR="008157E8">
                <w:rPr>
                  <w:sz w:val="22"/>
                  <w:szCs w:val="22"/>
                  <w:lang w:val="es-ES_tradnl"/>
                </w:rPr>
                <w:t>c</w:t>
              </w:r>
            </w:ins>
            <w:r w:rsidRPr="00243730">
              <w:rPr>
                <w:sz w:val="22"/>
                <w:szCs w:val="22"/>
                <w:lang w:val="es-ES_tradnl"/>
              </w:rPr>
              <w:t>onvocatoria y Asistencia de los miembros que conforman la Mesa Nacional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243730" w:rsidRPr="008157E8" w:rsidTr="00AF642C">
        <w:tc>
          <w:tcPr>
            <w:tcW w:w="7188" w:type="dxa"/>
          </w:tcPr>
          <w:p w:rsidR="00243730" w:rsidRPr="000437C1" w:rsidRDefault="00243730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="004F4A19" w:rsidRPr="004F4A19">
              <w:rPr>
                <w:sz w:val="22"/>
                <w:szCs w:val="22"/>
              </w:rPr>
              <w:t>Preparación de Línea Base para medir el impacto del SGR, contemplados los Fondos de Desarrollo Regional (FDR),  Compensación Regional (CR) y Ciencia y Tecnología (CTI).</w:t>
            </w:r>
          </w:p>
        </w:tc>
        <w:tc>
          <w:tcPr>
            <w:tcW w:w="5988" w:type="dxa"/>
          </w:tcPr>
          <w:p w:rsidR="00243730" w:rsidRPr="000437C1" w:rsidRDefault="00243730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2.4.  </w:t>
            </w:r>
            <w:r w:rsidR="004F4A19" w:rsidRPr="004F4A19">
              <w:rPr>
                <w:sz w:val="22"/>
                <w:szCs w:val="22"/>
                <w:lang w:val="es-ES_tradnl"/>
              </w:rPr>
              <w:t>Entrada en vigencia del contrato de consultoría para Línea Base de FDR y CR y convocatoria para la Línea Base CTI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243730" w:rsidRPr="008157E8" w:rsidTr="00AF642C">
        <w:tc>
          <w:tcPr>
            <w:tcW w:w="7188" w:type="dxa"/>
          </w:tcPr>
          <w:p w:rsidR="00243730" w:rsidRPr="000437C1" w:rsidRDefault="00243730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="004F4A19" w:rsidRPr="004F4A19">
              <w:rPr>
                <w:sz w:val="22"/>
                <w:szCs w:val="22"/>
              </w:rPr>
              <w:t>Evaluación institucional y de procesos del SGR</w:t>
            </w:r>
            <w:r w:rsidRPr="00DB424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243730" w:rsidRPr="000437C1" w:rsidRDefault="00243730" w:rsidP="00243730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2.5.  </w:t>
            </w:r>
            <w:r w:rsidR="004F4A19" w:rsidRPr="004F4A19">
              <w:rPr>
                <w:sz w:val="22"/>
                <w:szCs w:val="22"/>
                <w:lang w:val="es-ES_tradnl"/>
              </w:rPr>
              <w:t>Entrada en vigencia del contrato de consultoría para la evaluación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4F4A19" w:rsidRPr="008157E8" w:rsidTr="00AF642C">
        <w:tc>
          <w:tcPr>
            <w:tcW w:w="7188" w:type="dxa"/>
          </w:tcPr>
          <w:p w:rsidR="004F4A19" w:rsidRPr="000437C1" w:rsidRDefault="004F4A19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4F4A19">
              <w:rPr>
                <w:sz w:val="22"/>
                <w:szCs w:val="22"/>
              </w:rPr>
              <w:t xml:space="preserve">Establecimiento de un marco regulatorio para mejoras en la eficiencia de las </w:t>
            </w:r>
            <w:r>
              <w:rPr>
                <w:sz w:val="22"/>
                <w:szCs w:val="22"/>
              </w:rPr>
              <w:t>compras y licitaciones públicas.</w:t>
            </w:r>
          </w:p>
        </w:tc>
        <w:tc>
          <w:tcPr>
            <w:tcW w:w="5988" w:type="dxa"/>
          </w:tcPr>
          <w:p w:rsidR="004F4A19" w:rsidRPr="000437C1" w:rsidRDefault="004F4A19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2.6.  </w:t>
            </w:r>
            <w:r w:rsidR="00B34528">
              <w:rPr>
                <w:sz w:val="22"/>
                <w:szCs w:val="22"/>
                <w:lang w:val="es-ES_tradnl"/>
              </w:rPr>
              <w:t>Dos</w:t>
            </w:r>
            <w:r w:rsidRPr="004F4A19">
              <w:rPr>
                <w:sz w:val="22"/>
                <w:szCs w:val="22"/>
                <w:lang w:val="es-ES_tradnl"/>
              </w:rPr>
              <w:t xml:space="preserve"> Acuerdos Marco de Precios (Combustible Bogotá y SOAT Nacional); Manual de Compras (Lineamiento Generales para la Expedición de Manuales de Contrataci</w:t>
            </w:r>
            <w:r w:rsidR="00B34528">
              <w:rPr>
                <w:sz w:val="22"/>
                <w:szCs w:val="22"/>
                <w:lang w:val="es-ES_tradnl"/>
              </w:rPr>
              <w:t>ón) y tres</w:t>
            </w:r>
            <w:r w:rsidRPr="004F4A19">
              <w:rPr>
                <w:sz w:val="22"/>
                <w:szCs w:val="22"/>
                <w:lang w:val="es-ES_tradnl"/>
              </w:rPr>
              <w:t xml:space="preserve"> Documentos Estándar de Licitación (Pliego de Condiciones de Obras Pública, Contratos de Obras Pública y Contrato de Fiducia para manejo de anticipos), aprobados por la ANCP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  <w:tr w:rsidR="004F4A19" w:rsidRPr="008157E8" w:rsidTr="007752F8">
        <w:tc>
          <w:tcPr>
            <w:tcW w:w="13176" w:type="dxa"/>
            <w:gridSpan w:val="2"/>
            <w:shd w:val="clear" w:color="auto" w:fill="E6E6E6"/>
          </w:tcPr>
          <w:p w:rsidR="004F4A19" w:rsidRPr="001352D2" w:rsidRDefault="004F4A19" w:rsidP="007752F8">
            <w:pPr>
              <w:spacing w:before="40" w:after="40"/>
              <w:jc w:val="center"/>
              <w:rPr>
                <w:b/>
                <w:lang w:val="es-ES_tradnl"/>
              </w:rPr>
            </w:pPr>
            <w:r w:rsidRPr="00F25CF6">
              <w:rPr>
                <w:b/>
                <w:smallCaps/>
                <w:lang w:val="es-ES"/>
              </w:rPr>
              <w:t xml:space="preserve">Componente </w:t>
            </w:r>
            <w:r>
              <w:rPr>
                <w:b/>
                <w:smallCaps/>
                <w:lang w:val="es-ES"/>
              </w:rPr>
              <w:t>II</w:t>
            </w:r>
            <w:r w:rsidRPr="00F25CF6">
              <w:rPr>
                <w:b/>
                <w:smallCaps/>
                <w:lang w:val="es-ES"/>
              </w:rPr>
              <w:t>I</w:t>
            </w:r>
            <w:r w:rsidRPr="00F25CF6">
              <w:rPr>
                <w:b/>
                <w:lang w:val="es-ES"/>
              </w:rPr>
              <w:t xml:space="preserve">. </w:t>
            </w:r>
            <w:r>
              <w:rPr>
                <w:b/>
                <w:lang w:val="es-ES"/>
              </w:rPr>
              <w:t xml:space="preserve"> </w:t>
            </w:r>
            <w:r w:rsidRPr="004F4A19">
              <w:rPr>
                <w:b/>
                <w:smallCaps/>
                <w:lang w:val="es-ES"/>
              </w:rPr>
              <w:t>Mejorar la Gestión de la Deuda Pública y los Pasivos Contingentes</w:t>
            </w:r>
            <w:r w:rsidRPr="00243730">
              <w:rPr>
                <w:b/>
                <w:smallCaps/>
                <w:lang w:val="es-ES"/>
              </w:rPr>
              <w:t xml:space="preserve"> </w:t>
            </w:r>
          </w:p>
        </w:tc>
      </w:tr>
      <w:tr w:rsidR="004F4A19" w:rsidRPr="008157E8" w:rsidTr="008D4500">
        <w:trPr>
          <w:trHeight w:val="737"/>
        </w:trPr>
        <w:tc>
          <w:tcPr>
            <w:tcW w:w="7188" w:type="dxa"/>
          </w:tcPr>
          <w:p w:rsidR="004F4A19" w:rsidRPr="000437C1" w:rsidRDefault="004F4A19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Pr="000437C1">
              <w:rPr>
                <w:sz w:val="22"/>
                <w:szCs w:val="22"/>
              </w:rPr>
              <w:t xml:space="preserve">. </w:t>
            </w:r>
            <w:r w:rsidRPr="004F4A19">
              <w:rPr>
                <w:sz w:val="22"/>
                <w:szCs w:val="22"/>
              </w:rPr>
              <w:t>Desarrollo de un modelo de seguimiento de la Nueva Estrategia de Gestión de Deuda</w:t>
            </w:r>
            <w:r w:rsidRPr="00DB424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4F4A19" w:rsidRPr="000437C1" w:rsidRDefault="004F4A19" w:rsidP="008D4500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3.1.  </w:t>
            </w:r>
            <w:r w:rsidRPr="004F4A19">
              <w:rPr>
                <w:sz w:val="22"/>
                <w:szCs w:val="22"/>
                <w:lang w:val="es-ES_tradnl"/>
              </w:rPr>
              <w:t xml:space="preserve">Informe operacional del modelo, publicado por la Dirección de Crédito Público. </w:t>
            </w:r>
          </w:p>
        </w:tc>
      </w:tr>
      <w:tr w:rsidR="004F4A19" w:rsidRPr="008157E8" w:rsidTr="007752F8">
        <w:tc>
          <w:tcPr>
            <w:tcW w:w="7188" w:type="dxa"/>
          </w:tcPr>
          <w:p w:rsidR="004F4A19" w:rsidRPr="000437C1" w:rsidRDefault="004F4A19" w:rsidP="004F4A19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4F4A19">
              <w:rPr>
                <w:sz w:val="22"/>
                <w:szCs w:val="22"/>
              </w:rPr>
              <w:t>Adopción de medidas para la mitigación de los riesgos asociados a los pasivos contingentes generados por las APPs mediante un esquema de aseguramiento.</w:t>
            </w:r>
          </w:p>
        </w:tc>
        <w:tc>
          <w:tcPr>
            <w:tcW w:w="5988" w:type="dxa"/>
          </w:tcPr>
          <w:p w:rsidR="004F4A19" w:rsidRPr="000437C1" w:rsidRDefault="004F4A19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3.2.  </w:t>
            </w:r>
            <w:r w:rsidRPr="004F4A19">
              <w:rPr>
                <w:sz w:val="22"/>
                <w:szCs w:val="22"/>
                <w:lang w:val="es-ES_tradnl"/>
              </w:rPr>
              <w:t>Contrato Marco para el Aseguramiento de APPs, publicado por la Dirección de Crédito Público</w:t>
            </w:r>
          </w:p>
        </w:tc>
      </w:tr>
      <w:tr w:rsidR="004F4A19" w:rsidRPr="008157E8" w:rsidTr="007752F8">
        <w:tc>
          <w:tcPr>
            <w:tcW w:w="7188" w:type="dxa"/>
          </w:tcPr>
          <w:p w:rsidR="004F4A19" w:rsidRPr="000437C1" w:rsidRDefault="004F4A19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4F4A19">
              <w:rPr>
                <w:sz w:val="22"/>
                <w:szCs w:val="22"/>
              </w:rPr>
              <w:t>Adopción de medidas para mejorar el entorno institucional, económico y normativo de las APPs en Colombia</w:t>
            </w:r>
            <w:r w:rsidRPr="00DB4240">
              <w:rPr>
                <w:sz w:val="22"/>
                <w:szCs w:val="22"/>
              </w:rPr>
              <w:t>.</w:t>
            </w:r>
          </w:p>
        </w:tc>
        <w:tc>
          <w:tcPr>
            <w:tcW w:w="5988" w:type="dxa"/>
          </w:tcPr>
          <w:p w:rsidR="004F4A19" w:rsidRPr="000437C1" w:rsidRDefault="004F4A19" w:rsidP="007752F8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3.3.  </w:t>
            </w:r>
            <w:r w:rsidRPr="004F4A19">
              <w:rPr>
                <w:sz w:val="22"/>
                <w:szCs w:val="22"/>
                <w:lang w:val="es-ES_tradnl"/>
              </w:rPr>
              <w:t>Manual de APPs y Guía de Buenas Prácticas, publicado por la Dirección de Crédito Público.</w:t>
            </w:r>
          </w:p>
        </w:tc>
      </w:tr>
      <w:tr w:rsidR="004F4A19" w:rsidRPr="008157E8" w:rsidTr="007752F8">
        <w:tc>
          <w:tcPr>
            <w:tcW w:w="7188" w:type="dxa"/>
          </w:tcPr>
          <w:p w:rsidR="004F4A19" w:rsidRPr="000437C1" w:rsidRDefault="004F4A19" w:rsidP="007752F8">
            <w:pPr>
              <w:pStyle w:val="FootnoteText"/>
              <w:spacing w:before="120" w:after="40"/>
              <w:ind w:left="480" w:hanging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  <w:r w:rsidRPr="000437C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ab/>
            </w:r>
            <w:r w:rsidRPr="004F4A19">
              <w:rPr>
                <w:sz w:val="22"/>
                <w:szCs w:val="22"/>
              </w:rPr>
              <w:t>Adopción de una estrategia para la mitigación de los riesgos asociados a desastres naturales.</w:t>
            </w:r>
          </w:p>
        </w:tc>
        <w:tc>
          <w:tcPr>
            <w:tcW w:w="5988" w:type="dxa"/>
          </w:tcPr>
          <w:p w:rsidR="004F4A19" w:rsidRPr="000437C1" w:rsidRDefault="004F4A19" w:rsidP="004F4A19">
            <w:pPr>
              <w:spacing w:before="120"/>
              <w:ind w:left="462" w:hanging="46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3.4.  </w:t>
            </w:r>
            <w:r w:rsidRPr="004F4A19">
              <w:rPr>
                <w:sz w:val="22"/>
                <w:szCs w:val="22"/>
                <w:lang w:val="es-ES_tradnl"/>
              </w:rPr>
              <w:t>Estrategia de política de gestión financiera pública ante el riesgo de desastres por fenómenos de la naturaleza, publicado por Crédito Público</w:t>
            </w:r>
            <w:r w:rsidRPr="00DB4240">
              <w:rPr>
                <w:sz w:val="22"/>
                <w:szCs w:val="22"/>
                <w:lang w:val="es-ES_tradnl"/>
              </w:rPr>
              <w:t>.</w:t>
            </w:r>
          </w:p>
        </w:tc>
      </w:tr>
    </w:tbl>
    <w:p w:rsidR="00765D21" w:rsidRPr="000437C1" w:rsidRDefault="00765D21">
      <w:pPr>
        <w:rPr>
          <w:sz w:val="22"/>
          <w:szCs w:val="22"/>
          <w:lang w:val="es-ES_tradnl"/>
        </w:rPr>
      </w:pPr>
    </w:p>
    <w:sectPr w:rsidR="00765D21" w:rsidRPr="000437C1" w:rsidSect="00571415">
      <w:headerReference w:type="default" r:id="rId8"/>
      <w:pgSz w:w="15840" w:h="12240" w:orient="landscape" w:code="1"/>
      <w:pgMar w:top="180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BE" w:rsidRPr="00BB1E2D" w:rsidRDefault="002F19BE" w:rsidP="008B298B">
      <w:r>
        <w:separator/>
      </w:r>
    </w:p>
  </w:endnote>
  <w:endnote w:type="continuationSeparator" w:id="0">
    <w:p w:rsidR="002F19BE" w:rsidRPr="00BB1E2D" w:rsidRDefault="002F19BE" w:rsidP="008B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BE" w:rsidRPr="00BB1E2D" w:rsidRDefault="002F19BE" w:rsidP="008B298B">
      <w:r>
        <w:separator/>
      </w:r>
    </w:p>
  </w:footnote>
  <w:footnote w:type="continuationSeparator" w:id="0">
    <w:p w:rsidR="002F19BE" w:rsidRPr="00BB1E2D" w:rsidRDefault="002F19BE" w:rsidP="008B2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DC" w:rsidRDefault="007A04DC" w:rsidP="00440328">
    <w:pPr>
      <w:pStyle w:val="Header"/>
      <w:jc w:val="right"/>
      <w:rPr>
        <w:ins w:id="4" w:author="Test" w:date="2014-04-11T16:19:00Z"/>
        <w:b/>
        <w:lang w:val="es-ES_tradnl"/>
      </w:rPr>
    </w:pPr>
    <w:ins w:id="5" w:author="Test" w:date="2014-04-11T16:19:00Z">
      <w:r>
        <w:rPr>
          <w:b/>
          <w:lang w:val="es-ES_tradnl"/>
        </w:rPr>
        <w:t>CO-L1142</w:t>
      </w:r>
    </w:ins>
  </w:p>
  <w:p w:rsidR="007A04DC" w:rsidRPr="007A04DC" w:rsidRDefault="007A04DC" w:rsidP="00440328">
    <w:pPr>
      <w:pStyle w:val="Header"/>
      <w:jc w:val="right"/>
      <w:rPr>
        <w:ins w:id="6" w:author="Test" w:date="2014-04-11T16:19:00Z"/>
        <w:lang w:val="es-ES_tradnl"/>
        <w:rPrChange w:id="7" w:author="Test" w:date="2014-04-11T16:19:00Z">
          <w:rPr>
            <w:ins w:id="8" w:author="Test" w:date="2014-04-11T16:19:00Z"/>
            <w:b/>
            <w:lang w:val="es-ES_tradnl"/>
          </w:rPr>
        </w:rPrChange>
      </w:rPr>
    </w:pPr>
    <w:ins w:id="9" w:author="Test" w:date="2014-04-11T16:19:00Z">
      <w:r>
        <w:rPr>
          <w:lang w:val="es-ES_tradnl"/>
          <w:rPrChange w:id="10" w:author="Test" w:date="2014-04-11T16:19:00Z">
            <w:rPr>
              <w:lang w:val="es-ES_tradnl"/>
            </w:rPr>
          </w:rPrChange>
        </w:rPr>
        <w:t xml:space="preserve">Página 1 de </w:t>
      </w:r>
    </w:ins>
    <w:ins w:id="11" w:author="Test" w:date="2014-04-11T16:20:00Z">
      <w:r>
        <w:rPr>
          <w:lang w:val="es-ES_tradnl"/>
        </w:rPr>
        <w:t>3</w:t>
      </w:r>
    </w:ins>
    <w:ins w:id="12" w:author="Test" w:date="2014-04-11T16:19:00Z">
      <w:r w:rsidRPr="007A04DC">
        <w:rPr>
          <w:lang w:val="es-ES_tradnl"/>
          <w:rPrChange w:id="13" w:author="Test" w:date="2014-04-11T16:19:00Z">
            <w:rPr>
              <w:b/>
              <w:lang w:val="es-ES_tradnl"/>
            </w:rPr>
          </w:rPrChange>
        </w:rPr>
        <w:t xml:space="preserve"> </w:t>
      </w:r>
    </w:ins>
  </w:p>
  <w:p w:rsidR="007A04DC" w:rsidRPr="007A04DC" w:rsidDel="007A04DC" w:rsidRDefault="007A04DC" w:rsidP="007A04DC">
    <w:pPr>
      <w:pStyle w:val="Header"/>
      <w:jc w:val="right"/>
      <w:rPr>
        <w:del w:id="14" w:author="Test" w:date="2014-04-11T16:19:00Z"/>
        <w:b/>
        <w:lang w:val="es-ES_tradnl"/>
      </w:rPr>
    </w:pPr>
    <w:moveToRangeStart w:id="15" w:author="Test" w:date="2014-04-11T16:19:00Z" w:name="move384996492"/>
    <w:moveTo w:id="16" w:author="Test" w:date="2014-04-11T16:19:00Z">
      <w:del w:id="17" w:author="Test" w:date="2014-04-11T16:19:00Z">
        <w:r w:rsidRPr="007A04DC" w:rsidDel="007A04DC">
          <w:rPr>
            <w:b/>
            <w:lang w:val="es-ES_tradnl"/>
          </w:rPr>
          <w:delText>CO-L1142</w:delText>
        </w:r>
      </w:del>
    </w:moveTo>
  </w:p>
  <w:p w:rsidR="007A04DC" w:rsidRPr="007A04DC" w:rsidDel="007A04DC" w:rsidRDefault="007A04DC" w:rsidP="007A04DC">
    <w:pPr>
      <w:pStyle w:val="Header"/>
      <w:pBdr>
        <w:bottom w:val="single" w:sz="6" w:space="0" w:color="auto"/>
      </w:pBdr>
      <w:jc w:val="right"/>
      <w:rPr>
        <w:del w:id="18" w:author="Test" w:date="2014-04-11T16:19:00Z"/>
        <w:b/>
        <w:sz w:val="20"/>
        <w:szCs w:val="20"/>
      </w:rPr>
    </w:pPr>
    <w:moveTo w:id="19" w:author="Test" w:date="2014-04-11T16:19:00Z">
      <w:del w:id="20" w:author="Test" w:date="2014-04-11T16:19:00Z">
        <w:r w:rsidRPr="007A04DC" w:rsidDel="007A04DC">
          <w:rPr>
            <w:sz w:val="20"/>
            <w:szCs w:val="20"/>
          </w:rPr>
          <w:delText xml:space="preserve">Página </w:delText>
        </w:r>
        <w:r w:rsidRPr="007A04DC" w:rsidDel="007A04DC">
          <w:rPr>
            <w:b/>
            <w:sz w:val="20"/>
            <w:szCs w:val="20"/>
          </w:rPr>
          <w:fldChar w:fldCharType="begin"/>
        </w:r>
        <w:r w:rsidRPr="007A04DC" w:rsidDel="007A04DC">
          <w:rPr>
            <w:b/>
            <w:sz w:val="20"/>
            <w:szCs w:val="20"/>
          </w:rPr>
          <w:delInstrText xml:space="preserve"> PAGE </w:delInstrText>
        </w:r>
        <w:r w:rsidRPr="007A04DC" w:rsidDel="007A04DC">
          <w:rPr>
            <w:b/>
            <w:sz w:val="20"/>
            <w:szCs w:val="20"/>
          </w:rPr>
          <w:fldChar w:fldCharType="separate"/>
        </w:r>
      </w:del>
    </w:moveTo>
    <w:del w:id="21" w:author="Test" w:date="2014-04-11T16:19:00Z">
      <w:r w:rsidDel="007A04DC">
        <w:rPr>
          <w:b/>
          <w:noProof/>
          <w:sz w:val="20"/>
          <w:szCs w:val="20"/>
        </w:rPr>
        <w:delText>1</w:delText>
      </w:r>
    </w:del>
    <w:moveTo w:id="22" w:author="Test" w:date="2014-04-11T16:19:00Z">
      <w:del w:id="23" w:author="Test" w:date="2014-04-11T16:19:00Z">
        <w:r w:rsidRPr="007A04DC" w:rsidDel="007A04DC">
          <w:rPr>
            <w:b/>
            <w:sz w:val="20"/>
            <w:szCs w:val="20"/>
          </w:rPr>
          <w:fldChar w:fldCharType="end"/>
        </w:r>
        <w:r w:rsidRPr="007A04DC" w:rsidDel="007A04DC">
          <w:rPr>
            <w:sz w:val="20"/>
            <w:szCs w:val="20"/>
          </w:rPr>
          <w:delText xml:space="preserve"> de </w:delText>
        </w:r>
        <w:r w:rsidRPr="007A04DC" w:rsidDel="007A04DC">
          <w:rPr>
            <w:b/>
            <w:sz w:val="20"/>
            <w:szCs w:val="20"/>
          </w:rPr>
          <w:fldChar w:fldCharType="begin"/>
        </w:r>
        <w:r w:rsidRPr="007A04DC" w:rsidDel="007A04DC">
          <w:rPr>
            <w:b/>
            <w:sz w:val="20"/>
            <w:szCs w:val="20"/>
          </w:rPr>
          <w:delInstrText xml:space="preserve"> NUMPAGES  </w:delInstrText>
        </w:r>
        <w:r w:rsidRPr="007A04DC" w:rsidDel="007A04DC">
          <w:rPr>
            <w:b/>
            <w:sz w:val="20"/>
            <w:szCs w:val="20"/>
          </w:rPr>
          <w:fldChar w:fldCharType="separate"/>
        </w:r>
      </w:del>
    </w:moveTo>
    <w:del w:id="24" w:author="Test" w:date="2014-04-11T16:19:00Z">
      <w:r w:rsidDel="007A04DC">
        <w:rPr>
          <w:b/>
          <w:noProof/>
          <w:sz w:val="20"/>
          <w:szCs w:val="20"/>
        </w:rPr>
        <w:delText>3</w:delText>
      </w:r>
    </w:del>
    <w:moveTo w:id="25" w:author="Test" w:date="2014-04-11T16:19:00Z">
      <w:del w:id="26" w:author="Test" w:date="2014-04-11T16:19:00Z">
        <w:r w:rsidRPr="007A04DC" w:rsidDel="007A04DC">
          <w:rPr>
            <w:b/>
            <w:sz w:val="20"/>
            <w:szCs w:val="20"/>
          </w:rPr>
          <w:fldChar w:fldCharType="end"/>
        </w:r>
      </w:del>
    </w:moveTo>
  </w:p>
  <w:p w:rsidR="008B298B" w:rsidRPr="007A04DC" w:rsidDel="007A04DC" w:rsidRDefault="00C95844" w:rsidP="00440328">
    <w:pPr>
      <w:pStyle w:val="Header"/>
      <w:jc w:val="right"/>
      <w:rPr>
        <w:b/>
        <w:lang w:val="es-ES_tradnl"/>
      </w:rPr>
    </w:pPr>
    <w:moveFromRangeStart w:id="27" w:author="Test" w:date="2014-04-11T16:19:00Z" w:name="move384996492"/>
    <w:moveToRangeEnd w:id="15"/>
    <w:moveFrom w:id="28" w:author="Test" w:date="2014-04-11T16:19:00Z">
      <w:r w:rsidRPr="007A04DC" w:rsidDel="007A04DC">
        <w:rPr>
          <w:b/>
          <w:lang w:val="es-ES_tradnl"/>
        </w:rPr>
        <w:t>C</w:t>
      </w:r>
      <w:r w:rsidR="008B298B" w:rsidRPr="007A04DC" w:rsidDel="007A04DC">
        <w:rPr>
          <w:b/>
          <w:lang w:val="es-ES_tradnl"/>
        </w:rPr>
        <w:t>O-L1</w:t>
      </w:r>
      <w:r w:rsidRPr="007A04DC" w:rsidDel="007A04DC">
        <w:rPr>
          <w:b/>
          <w:lang w:val="es-ES_tradnl"/>
        </w:rPr>
        <w:t>14</w:t>
      </w:r>
      <w:r w:rsidR="00B2452D" w:rsidRPr="007A04DC" w:rsidDel="007A04DC">
        <w:rPr>
          <w:b/>
          <w:lang w:val="es-ES_tradnl"/>
        </w:rPr>
        <w:t>2</w:t>
      </w:r>
    </w:moveFrom>
  </w:p>
  <w:p w:rsidR="00440328" w:rsidRPr="007A04DC" w:rsidDel="007A04DC" w:rsidRDefault="00440328" w:rsidP="00440328">
    <w:pPr>
      <w:pStyle w:val="Header"/>
      <w:pBdr>
        <w:bottom w:val="single" w:sz="6" w:space="0" w:color="auto"/>
      </w:pBdr>
      <w:jc w:val="right"/>
      <w:rPr>
        <w:b/>
        <w:sz w:val="20"/>
        <w:szCs w:val="20"/>
      </w:rPr>
    </w:pPr>
    <w:moveFrom w:id="29" w:author="Test" w:date="2014-04-11T16:19:00Z">
      <w:r w:rsidRPr="007A04DC" w:rsidDel="007A04DC">
        <w:rPr>
          <w:sz w:val="20"/>
          <w:szCs w:val="20"/>
        </w:rPr>
        <w:t xml:space="preserve">Página </w:t>
      </w:r>
      <w:r w:rsidR="0056546B" w:rsidRPr="007A04DC" w:rsidDel="007A04DC">
        <w:rPr>
          <w:b/>
          <w:sz w:val="20"/>
          <w:szCs w:val="20"/>
        </w:rPr>
        <w:fldChar w:fldCharType="begin"/>
      </w:r>
      <w:r w:rsidRPr="007A04DC" w:rsidDel="007A04DC">
        <w:rPr>
          <w:b/>
          <w:sz w:val="20"/>
          <w:szCs w:val="20"/>
        </w:rPr>
        <w:instrText xml:space="preserve"> PAGE </w:instrText>
      </w:r>
      <w:r w:rsidR="0056546B" w:rsidRPr="007A04DC" w:rsidDel="007A04DC">
        <w:rPr>
          <w:b/>
          <w:sz w:val="20"/>
          <w:szCs w:val="20"/>
        </w:rPr>
        <w:fldChar w:fldCharType="separate"/>
      </w:r>
      <w:r w:rsidR="007A04DC" w:rsidDel="007A04DC">
        <w:rPr>
          <w:b/>
          <w:noProof/>
          <w:sz w:val="20"/>
          <w:szCs w:val="20"/>
        </w:rPr>
        <w:t>1</w:t>
      </w:r>
      <w:r w:rsidR="0056546B" w:rsidRPr="007A04DC" w:rsidDel="007A04DC">
        <w:rPr>
          <w:b/>
          <w:sz w:val="20"/>
          <w:szCs w:val="20"/>
        </w:rPr>
        <w:fldChar w:fldCharType="end"/>
      </w:r>
      <w:r w:rsidRPr="007A04DC" w:rsidDel="007A04DC">
        <w:rPr>
          <w:sz w:val="20"/>
          <w:szCs w:val="20"/>
        </w:rPr>
        <w:t xml:space="preserve"> de </w:t>
      </w:r>
      <w:r w:rsidR="0056546B" w:rsidRPr="007A04DC" w:rsidDel="007A04DC">
        <w:rPr>
          <w:b/>
          <w:sz w:val="20"/>
          <w:szCs w:val="20"/>
        </w:rPr>
        <w:fldChar w:fldCharType="begin"/>
      </w:r>
      <w:r w:rsidRPr="007A04DC" w:rsidDel="007A04DC">
        <w:rPr>
          <w:b/>
          <w:sz w:val="20"/>
          <w:szCs w:val="20"/>
        </w:rPr>
        <w:instrText xml:space="preserve"> NUMPAGES  </w:instrText>
      </w:r>
      <w:r w:rsidR="0056546B" w:rsidRPr="007A04DC" w:rsidDel="007A04DC">
        <w:rPr>
          <w:b/>
          <w:sz w:val="20"/>
          <w:szCs w:val="20"/>
        </w:rPr>
        <w:fldChar w:fldCharType="separate"/>
      </w:r>
      <w:r w:rsidR="007A04DC" w:rsidDel="007A04DC">
        <w:rPr>
          <w:b/>
          <w:noProof/>
          <w:sz w:val="20"/>
          <w:szCs w:val="20"/>
        </w:rPr>
        <w:t>3</w:t>
      </w:r>
      <w:r w:rsidR="0056546B" w:rsidRPr="007A04DC" w:rsidDel="007A04DC">
        <w:rPr>
          <w:b/>
          <w:sz w:val="20"/>
          <w:szCs w:val="20"/>
        </w:rPr>
        <w:fldChar w:fldCharType="end"/>
      </w:r>
    </w:moveFrom>
  </w:p>
  <w:p w:rsidR="00440328" w:rsidRPr="008B298B" w:rsidRDefault="00440328" w:rsidP="00440328">
    <w:pPr>
      <w:pStyle w:val="Header"/>
      <w:jc w:val="right"/>
      <w:rPr>
        <w:lang w:val="es-ES_tradnl"/>
      </w:rPr>
    </w:pPr>
    <w:moveFrom w:id="30" w:author="Test" w:date="2014-04-11T16:19:00Z">
      <w:r w:rsidDel="007A04DC">
        <w:rPr>
          <w:lang w:val="es-ES_tradnl"/>
        </w:rPr>
        <w:t xml:space="preserve"> </w:t>
      </w:r>
    </w:moveFrom>
    <w:moveFromRangeEnd w:id="2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2122E"/>
    <w:multiLevelType w:val="multilevel"/>
    <w:tmpl w:val="4D12F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D33183"/>
    <w:multiLevelType w:val="multilevel"/>
    <w:tmpl w:val="964EAC6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2">
      <w:start w:val="1"/>
      <w:numFmt w:val="lowerRoman"/>
      <w:pStyle w:val="subpar"/>
      <w:lvlText w:val="(%3)"/>
      <w:lvlJc w:val="left"/>
      <w:pPr>
        <w:tabs>
          <w:tab w:val="num" w:pos="1032"/>
        </w:tabs>
        <w:ind w:left="1032" w:hanging="432"/>
      </w:pPr>
      <w:rPr>
        <w:rFonts w:ascii="Times New Roman" w:eastAsia="Times New Roman" w:hAnsi="Times New Roman"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2">
    <w:nsid w:val="230F2C2A"/>
    <w:multiLevelType w:val="hybridMultilevel"/>
    <w:tmpl w:val="E2C4F8AA"/>
    <w:lvl w:ilvl="0" w:tplc="9DB23620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D6"/>
    <w:rsid w:val="000001EC"/>
    <w:rsid w:val="000117F4"/>
    <w:rsid w:val="00023DA7"/>
    <w:rsid w:val="00026E76"/>
    <w:rsid w:val="0003503A"/>
    <w:rsid w:val="000350B2"/>
    <w:rsid w:val="00035A0F"/>
    <w:rsid w:val="00036125"/>
    <w:rsid w:val="000437C1"/>
    <w:rsid w:val="000440F9"/>
    <w:rsid w:val="00052C82"/>
    <w:rsid w:val="00070B90"/>
    <w:rsid w:val="00077423"/>
    <w:rsid w:val="00085898"/>
    <w:rsid w:val="00087753"/>
    <w:rsid w:val="000929C8"/>
    <w:rsid w:val="00096C82"/>
    <w:rsid w:val="000A2FA1"/>
    <w:rsid w:val="000B2CC5"/>
    <w:rsid w:val="000C3903"/>
    <w:rsid w:val="000D010C"/>
    <w:rsid w:val="000E02DB"/>
    <w:rsid w:val="000E660D"/>
    <w:rsid w:val="000F2372"/>
    <w:rsid w:val="000F3DA7"/>
    <w:rsid w:val="000F3ED8"/>
    <w:rsid w:val="00110718"/>
    <w:rsid w:val="001213FD"/>
    <w:rsid w:val="00127EB0"/>
    <w:rsid w:val="00131243"/>
    <w:rsid w:val="00132B26"/>
    <w:rsid w:val="001352D2"/>
    <w:rsid w:val="00136AC2"/>
    <w:rsid w:val="001554BC"/>
    <w:rsid w:val="0015618A"/>
    <w:rsid w:val="001675DA"/>
    <w:rsid w:val="00167F88"/>
    <w:rsid w:val="00170B96"/>
    <w:rsid w:val="001771FE"/>
    <w:rsid w:val="001774D5"/>
    <w:rsid w:val="00177D4B"/>
    <w:rsid w:val="00190D6A"/>
    <w:rsid w:val="00192BEE"/>
    <w:rsid w:val="0019449C"/>
    <w:rsid w:val="001A0AEB"/>
    <w:rsid w:val="001B00E0"/>
    <w:rsid w:val="001B20DF"/>
    <w:rsid w:val="001B5346"/>
    <w:rsid w:val="001C2510"/>
    <w:rsid w:val="001D4AB4"/>
    <w:rsid w:val="001D4B3A"/>
    <w:rsid w:val="001E3BCF"/>
    <w:rsid w:val="001E46E3"/>
    <w:rsid w:val="002123E8"/>
    <w:rsid w:val="002145E4"/>
    <w:rsid w:val="00216FEE"/>
    <w:rsid w:val="00221B20"/>
    <w:rsid w:val="00230A31"/>
    <w:rsid w:val="00231C97"/>
    <w:rsid w:val="00241F7B"/>
    <w:rsid w:val="00243730"/>
    <w:rsid w:val="00256295"/>
    <w:rsid w:val="00271E3D"/>
    <w:rsid w:val="00283361"/>
    <w:rsid w:val="00286FAA"/>
    <w:rsid w:val="00295EE4"/>
    <w:rsid w:val="002A09B3"/>
    <w:rsid w:val="002A1CA3"/>
    <w:rsid w:val="002A2ECD"/>
    <w:rsid w:val="002B19BF"/>
    <w:rsid w:val="002B1A7C"/>
    <w:rsid w:val="002B7655"/>
    <w:rsid w:val="002D294D"/>
    <w:rsid w:val="002D3569"/>
    <w:rsid w:val="002D6158"/>
    <w:rsid w:val="002D79FE"/>
    <w:rsid w:val="002F0085"/>
    <w:rsid w:val="002F1480"/>
    <w:rsid w:val="002F19BE"/>
    <w:rsid w:val="00303E7F"/>
    <w:rsid w:val="003255DC"/>
    <w:rsid w:val="00330281"/>
    <w:rsid w:val="003313BB"/>
    <w:rsid w:val="00331968"/>
    <w:rsid w:val="0034701E"/>
    <w:rsid w:val="00366666"/>
    <w:rsid w:val="00367D5F"/>
    <w:rsid w:val="00391C4A"/>
    <w:rsid w:val="00396B8F"/>
    <w:rsid w:val="003A33C3"/>
    <w:rsid w:val="003C13DD"/>
    <w:rsid w:val="003D2597"/>
    <w:rsid w:val="003D5CFE"/>
    <w:rsid w:val="003E51DB"/>
    <w:rsid w:val="003F176F"/>
    <w:rsid w:val="003F5033"/>
    <w:rsid w:val="0040757B"/>
    <w:rsid w:val="00416491"/>
    <w:rsid w:val="0042088F"/>
    <w:rsid w:val="0042287C"/>
    <w:rsid w:val="004278D3"/>
    <w:rsid w:val="00427C1F"/>
    <w:rsid w:val="00434BCF"/>
    <w:rsid w:val="00435CE7"/>
    <w:rsid w:val="00437B9A"/>
    <w:rsid w:val="00440328"/>
    <w:rsid w:val="00456440"/>
    <w:rsid w:val="00461020"/>
    <w:rsid w:val="004629AF"/>
    <w:rsid w:val="00466A98"/>
    <w:rsid w:val="00467EAB"/>
    <w:rsid w:val="004708F7"/>
    <w:rsid w:val="00482566"/>
    <w:rsid w:val="00491939"/>
    <w:rsid w:val="004A4159"/>
    <w:rsid w:val="004A45B2"/>
    <w:rsid w:val="004A5831"/>
    <w:rsid w:val="004A5836"/>
    <w:rsid w:val="004B2869"/>
    <w:rsid w:val="004C2310"/>
    <w:rsid w:val="004C2F6D"/>
    <w:rsid w:val="004E7BBB"/>
    <w:rsid w:val="004F4A19"/>
    <w:rsid w:val="005011BE"/>
    <w:rsid w:val="00506032"/>
    <w:rsid w:val="005064D5"/>
    <w:rsid w:val="00512936"/>
    <w:rsid w:val="005129C3"/>
    <w:rsid w:val="00514A49"/>
    <w:rsid w:val="0051637D"/>
    <w:rsid w:val="00520E33"/>
    <w:rsid w:val="00544464"/>
    <w:rsid w:val="00550477"/>
    <w:rsid w:val="00557542"/>
    <w:rsid w:val="00563574"/>
    <w:rsid w:val="0056546B"/>
    <w:rsid w:val="00571415"/>
    <w:rsid w:val="00582954"/>
    <w:rsid w:val="005837B0"/>
    <w:rsid w:val="00586525"/>
    <w:rsid w:val="00591658"/>
    <w:rsid w:val="00593DF4"/>
    <w:rsid w:val="005A6FC1"/>
    <w:rsid w:val="005B3F42"/>
    <w:rsid w:val="005D1605"/>
    <w:rsid w:val="005D3E0E"/>
    <w:rsid w:val="005E741C"/>
    <w:rsid w:val="005F37F9"/>
    <w:rsid w:val="005F50AA"/>
    <w:rsid w:val="00600B10"/>
    <w:rsid w:val="00606BEE"/>
    <w:rsid w:val="0061737F"/>
    <w:rsid w:val="0062763E"/>
    <w:rsid w:val="006279FB"/>
    <w:rsid w:val="006329D3"/>
    <w:rsid w:val="006354BD"/>
    <w:rsid w:val="00644E49"/>
    <w:rsid w:val="00652629"/>
    <w:rsid w:val="00656280"/>
    <w:rsid w:val="00661583"/>
    <w:rsid w:val="00662FFD"/>
    <w:rsid w:val="0067452E"/>
    <w:rsid w:val="00674C4C"/>
    <w:rsid w:val="0067682E"/>
    <w:rsid w:val="006778F8"/>
    <w:rsid w:val="00681259"/>
    <w:rsid w:val="00682B59"/>
    <w:rsid w:val="00691C86"/>
    <w:rsid w:val="00692C18"/>
    <w:rsid w:val="006967A8"/>
    <w:rsid w:val="006A5A15"/>
    <w:rsid w:val="006B40DB"/>
    <w:rsid w:val="006D7852"/>
    <w:rsid w:val="006E13A4"/>
    <w:rsid w:val="006F490F"/>
    <w:rsid w:val="006F7D44"/>
    <w:rsid w:val="00701126"/>
    <w:rsid w:val="007055CA"/>
    <w:rsid w:val="00705DDE"/>
    <w:rsid w:val="00717481"/>
    <w:rsid w:val="00720C58"/>
    <w:rsid w:val="007213EE"/>
    <w:rsid w:val="007261FA"/>
    <w:rsid w:val="00726E98"/>
    <w:rsid w:val="00734DA6"/>
    <w:rsid w:val="0076153D"/>
    <w:rsid w:val="00765D21"/>
    <w:rsid w:val="00776076"/>
    <w:rsid w:val="00780BA5"/>
    <w:rsid w:val="00784255"/>
    <w:rsid w:val="007A0340"/>
    <w:rsid w:val="007A04DC"/>
    <w:rsid w:val="007A1696"/>
    <w:rsid w:val="007B0CD5"/>
    <w:rsid w:val="007C3AAF"/>
    <w:rsid w:val="007D47B3"/>
    <w:rsid w:val="007D6AF1"/>
    <w:rsid w:val="007E2FC2"/>
    <w:rsid w:val="007F5B64"/>
    <w:rsid w:val="008018F7"/>
    <w:rsid w:val="00801F6D"/>
    <w:rsid w:val="00814748"/>
    <w:rsid w:val="008157E8"/>
    <w:rsid w:val="008344F8"/>
    <w:rsid w:val="00835F56"/>
    <w:rsid w:val="008505A4"/>
    <w:rsid w:val="00852259"/>
    <w:rsid w:val="00856076"/>
    <w:rsid w:val="00877D96"/>
    <w:rsid w:val="00882681"/>
    <w:rsid w:val="008B277C"/>
    <w:rsid w:val="008B298B"/>
    <w:rsid w:val="008B2D37"/>
    <w:rsid w:val="008C0749"/>
    <w:rsid w:val="008D4500"/>
    <w:rsid w:val="008D6646"/>
    <w:rsid w:val="008D7E1D"/>
    <w:rsid w:val="008F59F3"/>
    <w:rsid w:val="009014B2"/>
    <w:rsid w:val="009106A5"/>
    <w:rsid w:val="00914371"/>
    <w:rsid w:val="009204BA"/>
    <w:rsid w:val="009344F8"/>
    <w:rsid w:val="00935063"/>
    <w:rsid w:val="00953AF1"/>
    <w:rsid w:val="00955E83"/>
    <w:rsid w:val="009664AD"/>
    <w:rsid w:val="00972ECF"/>
    <w:rsid w:val="00995AE8"/>
    <w:rsid w:val="0099643E"/>
    <w:rsid w:val="009974B2"/>
    <w:rsid w:val="009A06CA"/>
    <w:rsid w:val="009A1DDC"/>
    <w:rsid w:val="009A38BF"/>
    <w:rsid w:val="009B5010"/>
    <w:rsid w:val="009C0D74"/>
    <w:rsid w:val="009D31DF"/>
    <w:rsid w:val="009D3A7C"/>
    <w:rsid w:val="009E0850"/>
    <w:rsid w:val="009F43DA"/>
    <w:rsid w:val="009F54C7"/>
    <w:rsid w:val="00A1741B"/>
    <w:rsid w:val="00A24B3D"/>
    <w:rsid w:val="00A25030"/>
    <w:rsid w:val="00A33843"/>
    <w:rsid w:val="00A34971"/>
    <w:rsid w:val="00A41C2B"/>
    <w:rsid w:val="00A43DE1"/>
    <w:rsid w:val="00A50A15"/>
    <w:rsid w:val="00A5241B"/>
    <w:rsid w:val="00A57BCB"/>
    <w:rsid w:val="00A604ED"/>
    <w:rsid w:val="00A6574D"/>
    <w:rsid w:val="00A66FDE"/>
    <w:rsid w:val="00A70C98"/>
    <w:rsid w:val="00A73265"/>
    <w:rsid w:val="00A84610"/>
    <w:rsid w:val="00A84F19"/>
    <w:rsid w:val="00A85593"/>
    <w:rsid w:val="00A85870"/>
    <w:rsid w:val="00A85A89"/>
    <w:rsid w:val="00A870BC"/>
    <w:rsid w:val="00A94599"/>
    <w:rsid w:val="00AA65B8"/>
    <w:rsid w:val="00AB0398"/>
    <w:rsid w:val="00AC0E15"/>
    <w:rsid w:val="00AC4F95"/>
    <w:rsid w:val="00AD4E4D"/>
    <w:rsid w:val="00AF0CDA"/>
    <w:rsid w:val="00AF3BA0"/>
    <w:rsid w:val="00AF642C"/>
    <w:rsid w:val="00B02061"/>
    <w:rsid w:val="00B04CF0"/>
    <w:rsid w:val="00B07398"/>
    <w:rsid w:val="00B07C67"/>
    <w:rsid w:val="00B12E83"/>
    <w:rsid w:val="00B2452D"/>
    <w:rsid w:val="00B32577"/>
    <w:rsid w:val="00B3353E"/>
    <w:rsid w:val="00B34528"/>
    <w:rsid w:val="00B357E3"/>
    <w:rsid w:val="00B42014"/>
    <w:rsid w:val="00B52210"/>
    <w:rsid w:val="00B7793E"/>
    <w:rsid w:val="00B8227C"/>
    <w:rsid w:val="00B8394D"/>
    <w:rsid w:val="00B83A39"/>
    <w:rsid w:val="00BA5247"/>
    <w:rsid w:val="00BA754B"/>
    <w:rsid w:val="00BB3E08"/>
    <w:rsid w:val="00BC5798"/>
    <w:rsid w:val="00BC6669"/>
    <w:rsid w:val="00BC7B88"/>
    <w:rsid w:val="00BD66D9"/>
    <w:rsid w:val="00BD7F51"/>
    <w:rsid w:val="00BE065A"/>
    <w:rsid w:val="00BE126E"/>
    <w:rsid w:val="00BF212F"/>
    <w:rsid w:val="00BF570F"/>
    <w:rsid w:val="00C029B1"/>
    <w:rsid w:val="00C04588"/>
    <w:rsid w:val="00C05CC9"/>
    <w:rsid w:val="00C10BEB"/>
    <w:rsid w:val="00C1415E"/>
    <w:rsid w:val="00C22848"/>
    <w:rsid w:val="00C460B3"/>
    <w:rsid w:val="00C517D8"/>
    <w:rsid w:val="00C6494E"/>
    <w:rsid w:val="00C72D7B"/>
    <w:rsid w:val="00C816FB"/>
    <w:rsid w:val="00C81FF0"/>
    <w:rsid w:val="00C83A90"/>
    <w:rsid w:val="00C922D3"/>
    <w:rsid w:val="00C92D65"/>
    <w:rsid w:val="00C93221"/>
    <w:rsid w:val="00C93BD8"/>
    <w:rsid w:val="00C94A1A"/>
    <w:rsid w:val="00C95844"/>
    <w:rsid w:val="00CA2F82"/>
    <w:rsid w:val="00CA70DB"/>
    <w:rsid w:val="00CB3777"/>
    <w:rsid w:val="00CC2A53"/>
    <w:rsid w:val="00CD1CB6"/>
    <w:rsid w:val="00CD21BC"/>
    <w:rsid w:val="00CF3896"/>
    <w:rsid w:val="00D071B6"/>
    <w:rsid w:val="00D11EE1"/>
    <w:rsid w:val="00D233F1"/>
    <w:rsid w:val="00D32D9F"/>
    <w:rsid w:val="00D52A2D"/>
    <w:rsid w:val="00D552E4"/>
    <w:rsid w:val="00D6416C"/>
    <w:rsid w:val="00D75D09"/>
    <w:rsid w:val="00D90B66"/>
    <w:rsid w:val="00D94892"/>
    <w:rsid w:val="00DB4240"/>
    <w:rsid w:val="00DB78B5"/>
    <w:rsid w:val="00DC27D6"/>
    <w:rsid w:val="00DC2A22"/>
    <w:rsid w:val="00DC5ED7"/>
    <w:rsid w:val="00DD0199"/>
    <w:rsid w:val="00DD56C6"/>
    <w:rsid w:val="00DE0BF0"/>
    <w:rsid w:val="00DE75BD"/>
    <w:rsid w:val="00E02B5C"/>
    <w:rsid w:val="00E37F74"/>
    <w:rsid w:val="00E44D0B"/>
    <w:rsid w:val="00E507E7"/>
    <w:rsid w:val="00E5168C"/>
    <w:rsid w:val="00E55467"/>
    <w:rsid w:val="00E5577F"/>
    <w:rsid w:val="00E55E39"/>
    <w:rsid w:val="00E61CA4"/>
    <w:rsid w:val="00E63E6B"/>
    <w:rsid w:val="00E64530"/>
    <w:rsid w:val="00E829EC"/>
    <w:rsid w:val="00E834E5"/>
    <w:rsid w:val="00E85BA6"/>
    <w:rsid w:val="00E9522C"/>
    <w:rsid w:val="00EA4356"/>
    <w:rsid w:val="00EB716B"/>
    <w:rsid w:val="00EC4577"/>
    <w:rsid w:val="00ED62A3"/>
    <w:rsid w:val="00EF58FE"/>
    <w:rsid w:val="00F02792"/>
    <w:rsid w:val="00F04A91"/>
    <w:rsid w:val="00F127FA"/>
    <w:rsid w:val="00F12FD4"/>
    <w:rsid w:val="00F13791"/>
    <w:rsid w:val="00F1585C"/>
    <w:rsid w:val="00F23632"/>
    <w:rsid w:val="00F51A09"/>
    <w:rsid w:val="00F61BFF"/>
    <w:rsid w:val="00F63DC4"/>
    <w:rsid w:val="00F945AE"/>
    <w:rsid w:val="00FA1384"/>
    <w:rsid w:val="00FA62B7"/>
    <w:rsid w:val="00FB2614"/>
    <w:rsid w:val="00FC7772"/>
    <w:rsid w:val="00FD0D4E"/>
    <w:rsid w:val="00FE0C3E"/>
    <w:rsid w:val="00FE354C"/>
    <w:rsid w:val="00FE46B3"/>
    <w:rsid w:val="00FF0C3D"/>
    <w:rsid w:val="00FF1826"/>
    <w:rsid w:val="00FF2C8B"/>
    <w:rsid w:val="00FF3BEB"/>
    <w:rsid w:val="00F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7D6"/>
    <w:rPr>
      <w:rFonts w:eastAsia="MS Mincho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4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E66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B29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98B"/>
    <w:rPr>
      <w:rFonts w:eastAsia="MS Mincho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8B29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B298B"/>
    <w:rPr>
      <w:rFonts w:eastAsia="MS Mincho"/>
      <w:sz w:val="24"/>
      <w:szCs w:val="24"/>
      <w:lang w:eastAsia="ja-JP"/>
    </w:rPr>
  </w:style>
  <w:style w:type="paragraph" w:styleId="FootnoteText">
    <w:name w:val="footnote text"/>
    <w:basedOn w:val="Normal"/>
    <w:link w:val="FootnoteTextChar"/>
    <w:rsid w:val="0099643E"/>
    <w:rPr>
      <w:rFonts w:eastAsia="Times New Roman"/>
      <w:sz w:val="20"/>
      <w:szCs w:val="20"/>
      <w:lang w:val="es-ES_tradnl" w:eastAsia="en-US"/>
    </w:rPr>
  </w:style>
  <w:style w:type="character" w:customStyle="1" w:styleId="FootnoteTextChar">
    <w:name w:val="Footnote Text Char"/>
    <w:basedOn w:val="DefaultParagraphFont"/>
    <w:link w:val="FootnoteText"/>
    <w:rsid w:val="0099643E"/>
    <w:rPr>
      <w:lang w:val="es-ES_tradnl"/>
    </w:rPr>
  </w:style>
  <w:style w:type="paragraph" w:styleId="ListParagraph">
    <w:name w:val="List Paragraph"/>
    <w:basedOn w:val="Normal"/>
    <w:uiPriority w:val="34"/>
    <w:qFormat/>
    <w:rsid w:val="0099643E"/>
    <w:pPr>
      <w:ind w:left="720"/>
    </w:pPr>
    <w:rPr>
      <w:rFonts w:eastAsia="Times New Roman"/>
      <w:szCs w:val="20"/>
      <w:lang w:val="es-ES_tradnl" w:eastAsia="en-US"/>
    </w:rPr>
  </w:style>
  <w:style w:type="paragraph" w:customStyle="1" w:styleId="Chapter">
    <w:name w:val="Chapter"/>
    <w:basedOn w:val="Normal"/>
    <w:next w:val="Normal"/>
    <w:rsid w:val="0099643E"/>
    <w:pPr>
      <w:keepNext/>
      <w:numPr>
        <w:numId w:val="2"/>
      </w:numPr>
      <w:tabs>
        <w:tab w:val="left" w:pos="1440"/>
      </w:tabs>
      <w:spacing w:before="240" w:after="240"/>
      <w:jc w:val="center"/>
    </w:pPr>
    <w:rPr>
      <w:rFonts w:eastAsia="Times New Roman"/>
      <w:b/>
      <w:smallCaps/>
      <w:szCs w:val="20"/>
      <w:lang w:eastAsia="en-US"/>
    </w:rPr>
  </w:style>
  <w:style w:type="paragraph" w:customStyle="1" w:styleId="Paragraph">
    <w:name w:val="Paragraph"/>
    <w:basedOn w:val="BodyTextIndent"/>
    <w:rsid w:val="0099643E"/>
    <w:pPr>
      <w:numPr>
        <w:ilvl w:val="1"/>
        <w:numId w:val="2"/>
      </w:numPr>
      <w:spacing w:before="120"/>
      <w:jc w:val="both"/>
      <w:outlineLvl w:val="1"/>
    </w:pPr>
    <w:rPr>
      <w:rFonts w:eastAsia="Times New Roman"/>
      <w:szCs w:val="20"/>
      <w:lang w:eastAsia="en-US"/>
    </w:rPr>
  </w:style>
  <w:style w:type="paragraph" w:customStyle="1" w:styleId="subpar">
    <w:name w:val="subpar"/>
    <w:basedOn w:val="BodyTextIndent3"/>
    <w:rsid w:val="0099643E"/>
    <w:pPr>
      <w:numPr>
        <w:ilvl w:val="2"/>
        <w:numId w:val="2"/>
      </w:numPr>
      <w:spacing w:before="120"/>
      <w:jc w:val="both"/>
      <w:outlineLvl w:val="2"/>
    </w:pPr>
    <w:rPr>
      <w:rFonts w:eastAsia="Times New Roman"/>
      <w:sz w:val="24"/>
      <w:szCs w:val="20"/>
      <w:lang w:eastAsia="en-US"/>
    </w:rPr>
  </w:style>
  <w:style w:type="paragraph" w:customStyle="1" w:styleId="SubSubPar">
    <w:name w:val="SubSubPar"/>
    <w:basedOn w:val="subpar"/>
    <w:rsid w:val="0099643E"/>
    <w:pPr>
      <w:numPr>
        <w:ilvl w:val="3"/>
      </w:numPr>
      <w:tabs>
        <w:tab w:val="left" w:pos="0"/>
      </w:tabs>
    </w:pPr>
  </w:style>
  <w:style w:type="character" w:styleId="Strong">
    <w:name w:val="Strong"/>
    <w:basedOn w:val="DefaultParagraphFont"/>
    <w:uiPriority w:val="22"/>
    <w:qFormat/>
    <w:rsid w:val="0099643E"/>
    <w:rPr>
      <w:b/>
      <w:bCs/>
    </w:rPr>
  </w:style>
  <w:style w:type="paragraph" w:styleId="BodyTextIndent">
    <w:name w:val="Body Text Indent"/>
    <w:basedOn w:val="Normal"/>
    <w:link w:val="BodyTextIndentChar"/>
    <w:rsid w:val="009964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9643E"/>
    <w:rPr>
      <w:rFonts w:eastAsia="MS Mincho"/>
      <w:sz w:val="24"/>
      <w:szCs w:val="24"/>
      <w:lang w:eastAsia="ja-JP"/>
    </w:rPr>
  </w:style>
  <w:style w:type="paragraph" w:styleId="BodyTextIndent3">
    <w:name w:val="Body Text Indent 3"/>
    <w:basedOn w:val="Normal"/>
    <w:link w:val="BodyTextIndent3Char"/>
    <w:rsid w:val="0099643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9643E"/>
    <w:rPr>
      <w:rFonts w:eastAsia="MS Mincho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7D6"/>
    <w:rPr>
      <w:rFonts w:eastAsia="MS Mincho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4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E66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B29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98B"/>
    <w:rPr>
      <w:rFonts w:eastAsia="MS Mincho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8B29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B298B"/>
    <w:rPr>
      <w:rFonts w:eastAsia="MS Mincho"/>
      <w:sz w:val="24"/>
      <w:szCs w:val="24"/>
      <w:lang w:eastAsia="ja-JP"/>
    </w:rPr>
  </w:style>
  <w:style w:type="paragraph" w:styleId="FootnoteText">
    <w:name w:val="footnote text"/>
    <w:basedOn w:val="Normal"/>
    <w:link w:val="FootnoteTextChar"/>
    <w:rsid w:val="0099643E"/>
    <w:rPr>
      <w:rFonts w:eastAsia="Times New Roman"/>
      <w:sz w:val="20"/>
      <w:szCs w:val="20"/>
      <w:lang w:val="es-ES_tradnl" w:eastAsia="en-US"/>
    </w:rPr>
  </w:style>
  <w:style w:type="character" w:customStyle="1" w:styleId="FootnoteTextChar">
    <w:name w:val="Footnote Text Char"/>
    <w:basedOn w:val="DefaultParagraphFont"/>
    <w:link w:val="FootnoteText"/>
    <w:rsid w:val="0099643E"/>
    <w:rPr>
      <w:lang w:val="es-ES_tradnl"/>
    </w:rPr>
  </w:style>
  <w:style w:type="paragraph" w:styleId="ListParagraph">
    <w:name w:val="List Paragraph"/>
    <w:basedOn w:val="Normal"/>
    <w:uiPriority w:val="34"/>
    <w:qFormat/>
    <w:rsid w:val="0099643E"/>
    <w:pPr>
      <w:ind w:left="720"/>
    </w:pPr>
    <w:rPr>
      <w:rFonts w:eastAsia="Times New Roman"/>
      <w:szCs w:val="20"/>
      <w:lang w:val="es-ES_tradnl" w:eastAsia="en-US"/>
    </w:rPr>
  </w:style>
  <w:style w:type="paragraph" w:customStyle="1" w:styleId="Chapter">
    <w:name w:val="Chapter"/>
    <w:basedOn w:val="Normal"/>
    <w:next w:val="Normal"/>
    <w:rsid w:val="0099643E"/>
    <w:pPr>
      <w:keepNext/>
      <w:numPr>
        <w:numId w:val="2"/>
      </w:numPr>
      <w:tabs>
        <w:tab w:val="left" w:pos="1440"/>
      </w:tabs>
      <w:spacing w:before="240" w:after="240"/>
      <w:jc w:val="center"/>
    </w:pPr>
    <w:rPr>
      <w:rFonts w:eastAsia="Times New Roman"/>
      <w:b/>
      <w:smallCaps/>
      <w:szCs w:val="20"/>
      <w:lang w:eastAsia="en-US"/>
    </w:rPr>
  </w:style>
  <w:style w:type="paragraph" w:customStyle="1" w:styleId="Paragraph">
    <w:name w:val="Paragraph"/>
    <w:basedOn w:val="BodyTextIndent"/>
    <w:rsid w:val="0099643E"/>
    <w:pPr>
      <w:numPr>
        <w:ilvl w:val="1"/>
        <w:numId w:val="2"/>
      </w:numPr>
      <w:spacing w:before="120"/>
      <w:jc w:val="both"/>
      <w:outlineLvl w:val="1"/>
    </w:pPr>
    <w:rPr>
      <w:rFonts w:eastAsia="Times New Roman"/>
      <w:szCs w:val="20"/>
      <w:lang w:eastAsia="en-US"/>
    </w:rPr>
  </w:style>
  <w:style w:type="paragraph" w:customStyle="1" w:styleId="subpar">
    <w:name w:val="subpar"/>
    <w:basedOn w:val="BodyTextIndent3"/>
    <w:rsid w:val="0099643E"/>
    <w:pPr>
      <w:numPr>
        <w:ilvl w:val="2"/>
        <w:numId w:val="2"/>
      </w:numPr>
      <w:spacing w:before="120"/>
      <w:jc w:val="both"/>
      <w:outlineLvl w:val="2"/>
    </w:pPr>
    <w:rPr>
      <w:rFonts w:eastAsia="Times New Roman"/>
      <w:sz w:val="24"/>
      <w:szCs w:val="20"/>
      <w:lang w:eastAsia="en-US"/>
    </w:rPr>
  </w:style>
  <w:style w:type="paragraph" w:customStyle="1" w:styleId="SubSubPar">
    <w:name w:val="SubSubPar"/>
    <w:basedOn w:val="subpar"/>
    <w:rsid w:val="0099643E"/>
    <w:pPr>
      <w:numPr>
        <w:ilvl w:val="3"/>
      </w:numPr>
      <w:tabs>
        <w:tab w:val="left" w:pos="0"/>
      </w:tabs>
    </w:pPr>
  </w:style>
  <w:style w:type="character" w:styleId="Strong">
    <w:name w:val="Strong"/>
    <w:basedOn w:val="DefaultParagraphFont"/>
    <w:uiPriority w:val="22"/>
    <w:qFormat/>
    <w:rsid w:val="0099643E"/>
    <w:rPr>
      <w:b/>
      <w:bCs/>
    </w:rPr>
  </w:style>
  <w:style w:type="paragraph" w:styleId="BodyTextIndent">
    <w:name w:val="Body Text Indent"/>
    <w:basedOn w:val="Normal"/>
    <w:link w:val="BodyTextIndentChar"/>
    <w:rsid w:val="009964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9643E"/>
    <w:rPr>
      <w:rFonts w:eastAsia="MS Mincho"/>
      <w:sz w:val="24"/>
      <w:szCs w:val="24"/>
      <w:lang w:eastAsia="ja-JP"/>
    </w:rPr>
  </w:style>
  <w:style w:type="paragraph" w:styleId="BodyTextIndent3">
    <w:name w:val="Body Text Indent 3"/>
    <w:basedOn w:val="Normal"/>
    <w:link w:val="BodyTextIndent3Char"/>
    <w:rsid w:val="0099643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9643E"/>
    <w:rPr>
      <w:rFonts w:eastAsia="MS Mincho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C2B06D6FC0D2C4F854E742AADC9F94B" ma:contentTypeVersion="19" ma:contentTypeDescription="The base project type from which other project content types inherit their information." ma:contentTypeScope="" ma:versionID="e727620150139750d37f6bcecfd16c5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38687925</IDBDocs_x0020_Number>
    <Document_x0020_Author xmlns="cdc7663a-08f0-4737-9e8c-148ce897a09c">Villela, Luiz A.</Document_x0020_Author>
    <Operation_x0020_Type xmlns="cdc7663a-08f0-4737-9e8c-148ce897a09c" xsi:nil="true"/>
    <TaxCatchAll xmlns="cdc7663a-08f0-4737-9e8c-148ce897a09c"/>
    <Fiscal_x0020_Year_x0020_IDB xmlns="cdc7663a-08f0-4737-9e8c-148ce897a09c">2014</Fiscal_x0020_Year_x0020_IDB>
    <Project_x0020_Number xmlns="cdc7663a-08f0-4737-9e8c-148ce897a09c">CO-L1142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EZSHARE-1678957924-66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https://idbg.sharepoint.com/teams/EZ-CO-LON/CO-L1142/_layouts/15/DocIdRedir.aspx?ID=EZSHARE-1678957924-66</Url>
      <Description>EZSHARE-1678957924-66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24B466B-2461-47E9-997B-58D597FD8034}"/>
</file>

<file path=customXml/itemProps2.xml><?xml version="1.0" encoding="utf-8"?>
<ds:datastoreItem xmlns:ds="http://schemas.openxmlformats.org/officeDocument/2006/customXml" ds:itemID="{DC80EE28-C16A-40C0-B101-2E7721E3DD1C}"/>
</file>

<file path=customXml/itemProps3.xml><?xml version="1.0" encoding="utf-8"?>
<ds:datastoreItem xmlns:ds="http://schemas.openxmlformats.org/officeDocument/2006/customXml" ds:itemID="{C24BD869-C537-4059-AA59-403B79F254CF}"/>
</file>

<file path=customXml/itemProps4.xml><?xml version="1.0" encoding="utf-8"?>
<ds:datastoreItem xmlns:ds="http://schemas.openxmlformats.org/officeDocument/2006/customXml" ds:itemID="{BDD5B1D0-F056-4546-9BF0-17EA98DA91D6}"/>
</file>

<file path=customXml/itemProps5.xml><?xml version="1.0" encoding="utf-8"?>
<ds:datastoreItem xmlns:ds="http://schemas.openxmlformats.org/officeDocument/2006/customXml" ds:itemID="{BF1C2068-6FA0-4BB0-9DF9-3C5B03164B0F}"/>
</file>

<file path=customXml/itemProps6.xml><?xml version="1.0" encoding="utf-8"?>
<ds:datastoreItem xmlns:ds="http://schemas.openxmlformats.org/officeDocument/2006/customXml" ds:itemID="{19BA77C5-3A11-4111-AB5E-B1DD5738FD86}"/>
</file>

<file path=customXml/itemProps7.xml><?xml version="1.0" encoding="utf-8"?>
<ds:datastoreItem xmlns:ds="http://schemas.openxmlformats.org/officeDocument/2006/customXml" ds:itemID="{6E926D0C-5A72-4E23-BBEC-93587E0D66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PROGRAMA DE APOYO AL FORTALECIMIENTO DE LA GESTIÓN PÚBLICA</vt:lpstr>
    </vt:vector>
  </TitlesOfParts>
  <Company>Inter-American Development Bank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Medios de Verificación </dc:title>
  <dc:creator>Inter-American Development Bank</dc:creator>
  <cp:lastModifiedBy>Test</cp:lastModifiedBy>
  <cp:revision>3</cp:revision>
  <cp:lastPrinted>2014-04-11T20:21:00Z</cp:lastPrinted>
  <dcterms:created xsi:type="dcterms:W3CDTF">2014-04-08T16:52:00Z</dcterms:created>
  <dcterms:modified xsi:type="dcterms:W3CDTF">2014-04-11T20:21:00Z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0x010100ACF722E9F6B0B149B0CD8BE2560A667200BC2B06D6FC0D2C4F854E742AADC9F94B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8bdde4db-1472-4531-8691-a7060a6844e8</vt:lpwstr>
  </property>
</Properties>
</file>