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1A" w:rsidRPr="00F4258F" w:rsidRDefault="00974C7B" w:rsidP="002A1344">
      <w:pPr>
        <w:spacing w:before="240" w:after="24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r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>Matri</w:t>
      </w:r>
      <w:r w:rsidR="00AE7101">
        <w:rPr>
          <w:rFonts w:ascii="Times New Roman" w:hAnsi="Times New Roman"/>
          <w:b/>
          <w:smallCaps/>
          <w:sz w:val="28"/>
          <w:szCs w:val="28"/>
          <w:lang w:val="es-ES_tradnl"/>
        </w:rPr>
        <w:t>z</w:t>
      </w:r>
      <w:r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 xml:space="preserve"> de Resultados</w:t>
      </w:r>
    </w:p>
    <w:p w:rsidR="0011501A" w:rsidRPr="00F4258F" w:rsidRDefault="00FC3F4C" w:rsidP="00A66068">
      <w:pPr>
        <w:spacing w:after="0" w:line="240" w:lineRule="auto"/>
        <w:ind w:left="2400" w:hanging="2400"/>
        <w:jc w:val="both"/>
        <w:rPr>
          <w:rFonts w:ascii="Times New Roman" w:hAnsi="Times New Roman"/>
          <w:b/>
          <w:sz w:val="24"/>
          <w:szCs w:val="24"/>
          <w:lang w:val="es-ES_tradnl"/>
        </w:rPr>
      </w:pPr>
      <w:r w:rsidRPr="00F4258F">
        <w:rPr>
          <w:rFonts w:ascii="Times New Roman" w:hAnsi="Times New Roman"/>
          <w:b/>
          <w:sz w:val="24"/>
          <w:szCs w:val="24"/>
          <w:u w:val="single"/>
          <w:lang w:val="es-ES_tradnl"/>
        </w:rPr>
        <w:t>Objetivo del proyecto</w:t>
      </w:r>
      <w:r w:rsidRPr="00F4258F">
        <w:rPr>
          <w:rFonts w:ascii="Times New Roman" w:hAnsi="Times New Roman"/>
          <w:b/>
          <w:sz w:val="24"/>
          <w:szCs w:val="24"/>
          <w:lang w:val="es-ES_tradnl"/>
        </w:rPr>
        <w:t>:</w:t>
      </w:r>
      <w:r w:rsidR="0002262C" w:rsidRPr="00F4258F">
        <w:rPr>
          <w:rFonts w:ascii="Times New Roman" w:hAnsi="Times New Roman"/>
          <w:b/>
          <w:sz w:val="24"/>
          <w:szCs w:val="24"/>
          <w:lang w:val="es-ES_tradnl"/>
        </w:rPr>
        <w:t xml:space="preserve"> </w:t>
      </w:r>
      <w:r w:rsidR="00A66068" w:rsidRPr="00F4258F">
        <w:rPr>
          <w:rFonts w:ascii="Times New Roman" w:hAnsi="Times New Roman"/>
          <w:b/>
          <w:sz w:val="24"/>
          <w:szCs w:val="24"/>
          <w:lang w:val="es-ES_tradnl"/>
        </w:rPr>
        <w:tab/>
      </w:r>
      <w:r w:rsidR="00AE7101" w:rsidRPr="00AE7101">
        <w:rPr>
          <w:rFonts w:ascii="Times New Roman" w:hAnsi="Times New Roman"/>
          <w:sz w:val="24"/>
          <w:szCs w:val="24"/>
          <w:lang w:val="es-ES_tradnl"/>
        </w:rPr>
        <w:t>El objetivo general del programa es contribuir a la estabilidad fiscal de Colombia mediante el aumento de la recaudación tributaria, el uso más eficiente del gasto público, la mejora en la gestión de</w:t>
      </w:r>
      <w:r w:rsidR="002D30C5">
        <w:rPr>
          <w:rFonts w:ascii="Times New Roman" w:hAnsi="Times New Roman"/>
          <w:sz w:val="24"/>
          <w:szCs w:val="24"/>
          <w:lang w:val="es-ES_tradnl"/>
        </w:rPr>
        <w:t xml:space="preserve"> la deuda y</w:t>
      </w:r>
      <w:r w:rsidR="00AE7101" w:rsidRPr="00AE7101">
        <w:rPr>
          <w:rFonts w:ascii="Times New Roman" w:hAnsi="Times New Roman"/>
          <w:sz w:val="24"/>
          <w:szCs w:val="24"/>
          <w:lang w:val="es-ES_tradnl"/>
        </w:rPr>
        <w:t xml:space="preserve"> los pasivos públicos</w:t>
      </w:r>
      <w:r w:rsidR="002D30C5">
        <w:rPr>
          <w:rFonts w:ascii="Times New Roman" w:hAnsi="Times New Roman"/>
          <w:sz w:val="24"/>
          <w:szCs w:val="24"/>
          <w:lang w:val="es-ES_tradnl"/>
        </w:rPr>
        <w:t>, incluyendo los contigentes.</w:t>
      </w:r>
      <w:r w:rsidR="00AE7101" w:rsidRPr="00AE7101">
        <w:rPr>
          <w:rFonts w:ascii="Times New Roman" w:hAnsi="Times New Roman"/>
          <w:sz w:val="24"/>
          <w:szCs w:val="24"/>
          <w:lang w:val="es-ES_tradnl"/>
        </w:rPr>
        <w:t xml:space="preserve"> </w:t>
      </w:r>
    </w:p>
    <w:p w:rsidR="000A045D" w:rsidRPr="00F4258F" w:rsidRDefault="000A045D" w:rsidP="000A045D">
      <w:pPr>
        <w:spacing w:before="120" w:after="12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r>
        <w:rPr>
          <w:rFonts w:ascii="Times New Roman" w:hAnsi="Times New Roman"/>
          <w:b/>
          <w:smallCaps/>
          <w:sz w:val="28"/>
          <w:szCs w:val="28"/>
          <w:lang w:val="es-ES_tradnl"/>
        </w:rPr>
        <w:t>Impactos</w:t>
      </w:r>
      <w:r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 xml:space="preserve"> esperados</w:t>
      </w:r>
    </w:p>
    <w:tbl>
      <w:tblPr>
        <w:tblW w:w="12583" w:type="dxa"/>
        <w:jc w:val="center"/>
        <w:tblInd w:w="-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00"/>
        <w:gridCol w:w="1254"/>
        <w:gridCol w:w="810"/>
        <w:gridCol w:w="989"/>
        <w:gridCol w:w="900"/>
        <w:gridCol w:w="899"/>
        <w:gridCol w:w="1440"/>
        <w:gridCol w:w="2091"/>
      </w:tblGrid>
      <w:tr w:rsidR="000A045D" w:rsidRPr="00F4258F" w:rsidTr="00F20790">
        <w:trPr>
          <w:jc w:val="center"/>
        </w:trPr>
        <w:tc>
          <w:tcPr>
            <w:tcW w:w="4200" w:type="dxa"/>
            <w:vMerge w:val="restart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Indicadores</w:t>
            </w:r>
          </w:p>
        </w:tc>
        <w:tc>
          <w:tcPr>
            <w:tcW w:w="1254" w:type="dxa"/>
            <w:vMerge w:val="restart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_tradnl"/>
              </w:rPr>
            </w:pPr>
            <w:r w:rsidRPr="00F4258F">
              <w:rPr>
                <w:rFonts w:ascii="Times New Roman" w:hAnsi="Times New Roman"/>
                <w:b/>
                <w:lang w:val="es-ES_tradnl"/>
              </w:rPr>
              <w:t>Unidad de medida</w:t>
            </w:r>
          </w:p>
        </w:tc>
        <w:tc>
          <w:tcPr>
            <w:tcW w:w="1799" w:type="dxa"/>
            <w:gridSpan w:val="2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Línea de base</w:t>
            </w:r>
          </w:p>
        </w:tc>
        <w:tc>
          <w:tcPr>
            <w:tcW w:w="1799" w:type="dxa"/>
            <w:gridSpan w:val="2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Metas</w:t>
            </w:r>
          </w:p>
        </w:tc>
        <w:tc>
          <w:tcPr>
            <w:tcW w:w="1440" w:type="dxa"/>
            <w:vMerge w:val="restart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Fuente/ Medio de verificación</w:t>
            </w:r>
          </w:p>
        </w:tc>
        <w:tc>
          <w:tcPr>
            <w:tcW w:w="2091" w:type="dxa"/>
            <w:vMerge w:val="restart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Observaciones</w:t>
            </w:r>
          </w:p>
        </w:tc>
      </w:tr>
      <w:tr w:rsidR="000A045D" w:rsidRPr="00F4258F" w:rsidTr="00F20790">
        <w:trPr>
          <w:trHeight w:val="611"/>
          <w:jc w:val="center"/>
        </w:trPr>
        <w:tc>
          <w:tcPr>
            <w:tcW w:w="4200" w:type="dxa"/>
            <w:vMerge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254" w:type="dxa"/>
            <w:vMerge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810" w:type="dxa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Valor</w:t>
            </w:r>
          </w:p>
        </w:tc>
        <w:tc>
          <w:tcPr>
            <w:tcW w:w="989" w:type="dxa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</w:t>
            </w:r>
          </w:p>
        </w:tc>
        <w:tc>
          <w:tcPr>
            <w:tcW w:w="900" w:type="dxa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Valor</w:t>
            </w:r>
          </w:p>
        </w:tc>
        <w:tc>
          <w:tcPr>
            <w:tcW w:w="899" w:type="dxa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</w:t>
            </w:r>
          </w:p>
        </w:tc>
        <w:tc>
          <w:tcPr>
            <w:tcW w:w="1440" w:type="dxa"/>
            <w:vMerge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2091" w:type="dxa"/>
            <w:vMerge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</w:tr>
      <w:tr w:rsidR="000A045D" w:rsidRPr="00A51553" w:rsidTr="00F20790">
        <w:trPr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0A045D" w:rsidRPr="00F4258F" w:rsidRDefault="000A045D" w:rsidP="00A8412C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b/>
                <w:u w:val="single"/>
                <w:lang w:val="es-ES_tradnl"/>
              </w:rPr>
              <w:t>Impacto</w:t>
            </w:r>
            <w:r w:rsidRPr="00F4258F">
              <w:rPr>
                <w:rFonts w:ascii="Times New Roman" w:hAnsi="Times New Roman"/>
                <w:b/>
                <w:u w:val="single"/>
                <w:lang w:val="es-ES_tradnl"/>
              </w:rPr>
              <w:t xml:space="preserve"> esperado</w:t>
            </w:r>
            <w:r w:rsidRPr="00F4258F">
              <w:rPr>
                <w:rFonts w:ascii="Times New Roman" w:hAnsi="Times New Roman"/>
                <w:lang w:val="es-ES_tradnl"/>
              </w:rPr>
              <w:t xml:space="preserve">: Marco macroeconómico estable y </w:t>
            </w:r>
            <w:r w:rsidR="00A8412C">
              <w:rPr>
                <w:rFonts w:ascii="Times New Roman" w:hAnsi="Times New Roman"/>
                <w:lang w:val="es-ES_tradnl"/>
              </w:rPr>
              <w:t>resultado</w:t>
            </w:r>
            <w:r w:rsidRPr="00F4258F">
              <w:rPr>
                <w:rFonts w:ascii="Times New Roman" w:hAnsi="Times New Roman"/>
                <w:lang w:val="es-ES_tradnl"/>
              </w:rPr>
              <w:t xml:space="preserve"> fiscal sostenible</w:t>
            </w:r>
          </w:p>
        </w:tc>
      </w:tr>
      <w:tr w:rsidR="000A045D" w:rsidRPr="00F4258F" w:rsidTr="001F7019">
        <w:trPr>
          <w:jc w:val="center"/>
        </w:trPr>
        <w:tc>
          <w:tcPr>
            <w:tcW w:w="4200" w:type="dxa"/>
            <w:vAlign w:val="center"/>
          </w:tcPr>
          <w:p w:rsidR="000A045D" w:rsidRPr="00F4258F" w:rsidRDefault="00A8412C" w:rsidP="001F7019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 xml:space="preserve">Resultado </w:t>
            </w:r>
            <w:r w:rsidR="000A045D" w:rsidRPr="00F4258F">
              <w:rPr>
                <w:rFonts w:ascii="Times New Roman" w:hAnsi="Times New Roman"/>
                <w:lang w:val="es-ES_tradnl"/>
              </w:rPr>
              <w:t xml:space="preserve">fiscal del </w:t>
            </w:r>
            <w:r w:rsidR="00A70A50">
              <w:rPr>
                <w:rFonts w:ascii="Times New Roman" w:hAnsi="Times New Roman"/>
                <w:lang w:val="es-ES_tradnl"/>
              </w:rPr>
              <w:t>Gobierno Nacional Central (GNC)</w:t>
            </w:r>
          </w:p>
        </w:tc>
        <w:tc>
          <w:tcPr>
            <w:tcW w:w="1254" w:type="dxa"/>
            <w:vAlign w:val="center"/>
          </w:tcPr>
          <w:p w:rsidR="000A045D" w:rsidRPr="00F4258F" w:rsidRDefault="000A045D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 w:rsidRPr="00F4258F">
              <w:rPr>
                <w:rFonts w:ascii="Times New Roman" w:hAnsi="Times New Roman"/>
                <w:sz w:val="20"/>
                <w:szCs w:val="20"/>
                <w:lang w:val="es-ES_tradnl"/>
              </w:rPr>
              <w:t>% del PIB</w:t>
            </w:r>
          </w:p>
        </w:tc>
        <w:tc>
          <w:tcPr>
            <w:tcW w:w="810" w:type="dxa"/>
            <w:vAlign w:val="center"/>
          </w:tcPr>
          <w:p w:rsidR="000A045D" w:rsidRPr="00F4258F" w:rsidRDefault="00A70A50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-2,4</w:t>
            </w:r>
          </w:p>
        </w:tc>
        <w:tc>
          <w:tcPr>
            <w:tcW w:w="989" w:type="dxa"/>
            <w:vAlign w:val="center"/>
          </w:tcPr>
          <w:p w:rsidR="000A045D" w:rsidRPr="00F4258F" w:rsidRDefault="00A70A50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2013</w:t>
            </w:r>
          </w:p>
        </w:tc>
        <w:tc>
          <w:tcPr>
            <w:tcW w:w="900" w:type="dxa"/>
            <w:vAlign w:val="center"/>
          </w:tcPr>
          <w:p w:rsidR="000A045D" w:rsidRPr="00F4258F" w:rsidRDefault="00A70A50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-2,1</w:t>
            </w:r>
          </w:p>
        </w:tc>
        <w:tc>
          <w:tcPr>
            <w:tcW w:w="899" w:type="dxa"/>
            <w:vAlign w:val="center"/>
          </w:tcPr>
          <w:p w:rsidR="000A045D" w:rsidRPr="00F4258F" w:rsidRDefault="00A70A50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0A045D" w:rsidRPr="00F4258F" w:rsidRDefault="00A70A50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Ministerio de Hacienda</w:t>
            </w:r>
          </w:p>
        </w:tc>
        <w:tc>
          <w:tcPr>
            <w:tcW w:w="2091" w:type="dxa"/>
          </w:tcPr>
          <w:p w:rsidR="000A045D" w:rsidRPr="00F4258F" w:rsidRDefault="000A045D" w:rsidP="000A04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_tradnl"/>
              </w:rPr>
            </w:pPr>
          </w:p>
        </w:tc>
      </w:tr>
      <w:tr w:rsidR="00865CB9" w:rsidRPr="00F4258F" w:rsidTr="001F7019">
        <w:trPr>
          <w:jc w:val="center"/>
        </w:trPr>
        <w:tc>
          <w:tcPr>
            <w:tcW w:w="4200" w:type="dxa"/>
            <w:vAlign w:val="center"/>
          </w:tcPr>
          <w:p w:rsidR="00865CB9" w:rsidRPr="00F4258F" w:rsidRDefault="005416D4" w:rsidP="001F7019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 xml:space="preserve">Deuda </w:t>
            </w:r>
            <w:r w:rsidR="00A70A50">
              <w:rPr>
                <w:rFonts w:ascii="Times New Roman" w:hAnsi="Times New Roman"/>
                <w:lang w:val="es-ES_tradnl"/>
              </w:rPr>
              <w:t xml:space="preserve">Neta </w:t>
            </w:r>
            <w:r>
              <w:rPr>
                <w:rFonts w:ascii="Times New Roman" w:hAnsi="Times New Roman"/>
                <w:lang w:val="es-ES_tradnl"/>
              </w:rPr>
              <w:t>Pública</w:t>
            </w:r>
            <w:r w:rsidR="002520CC">
              <w:rPr>
                <w:rFonts w:ascii="Times New Roman" w:hAnsi="Times New Roman"/>
                <w:lang w:val="es-ES_tradnl"/>
              </w:rPr>
              <w:t xml:space="preserve"> </w:t>
            </w:r>
            <w:r w:rsidR="00A70A50">
              <w:rPr>
                <w:rFonts w:ascii="Times New Roman" w:hAnsi="Times New Roman"/>
                <w:lang w:val="es-ES_tradnl"/>
              </w:rPr>
              <w:t>del GNC</w:t>
            </w:r>
          </w:p>
        </w:tc>
        <w:tc>
          <w:tcPr>
            <w:tcW w:w="1254" w:type="dxa"/>
            <w:vAlign w:val="center"/>
          </w:tcPr>
          <w:p w:rsidR="00865CB9" w:rsidRPr="00F4258F" w:rsidRDefault="00865CB9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% del PIB</w:t>
            </w:r>
          </w:p>
        </w:tc>
        <w:tc>
          <w:tcPr>
            <w:tcW w:w="810" w:type="dxa"/>
            <w:vAlign w:val="center"/>
          </w:tcPr>
          <w:p w:rsidR="00865CB9" w:rsidRDefault="0030099F" w:rsidP="008B3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33,</w:t>
            </w:r>
            <w:r w:rsidR="008B3A09">
              <w:rPr>
                <w:rFonts w:ascii="Times New Roman" w:hAnsi="Times New Roman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989" w:type="dxa"/>
            <w:vAlign w:val="center"/>
          </w:tcPr>
          <w:p w:rsidR="00865CB9" w:rsidRPr="00F4258F" w:rsidRDefault="00A70A50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2013</w:t>
            </w:r>
          </w:p>
        </w:tc>
        <w:tc>
          <w:tcPr>
            <w:tcW w:w="900" w:type="dxa"/>
            <w:vAlign w:val="center"/>
          </w:tcPr>
          <w:p w:rsidR="00865CB9" w:rsidRDefault="0030099F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32,2</w:t>
            </w:r>
          </w:p>
        </w:tc>
        <w:tc>
          <w:tcPr>
            <w:tcW w:w="899" w:type="dxa"/>
            <w:vAlign w:val="center"/>
          </w:tcPr>
          <w:p w:rsidR="00865CB9" w:rsidRPr="00F4258F" w:rsidRDefault="00A70A50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865CB9" w:rsidRDefault="0030099F" w:rsidP="001F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Ministerio de Hacienda</w:t>
            </w:r>
          </w:p>
        </w:tc>
        <w:tc>
          <w:tcPr>
            <w:tcW w:w="2091" w:type="dxa"/>
          </w:tcPr>
          <w:p w:rsidR="00865CB9" w:rsidRDefault="00865CB9" w:rsidP="00BC1F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_tradnl"/>
              </w:rPr>
            </w:pPr>
          </w:p>
        </w:tc>
      </w:tr>
    </w:tbl>
    <w:p w:rsidR="00AE7101" w:rsidRDefault="00AE7101" w:rsidP="002A1344">
      <w:pPr>
        <w:spacing w:before="120" w:after="12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</w:p>
    <w:p w:rsidR="00D2462F" w:rsidRPr="00F4258F" w:rsidRDefault="00974C7B" w:rsidP="002A1344">
      <w:pPr>
        <w:spacing w:before="120" w:after="12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r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>Resultados esperados</w:t>
      </w:r>
    </w:p>
    <w:tbl>
      <w:tblPr>
        <w:tblW w:w="12583" w:type="dxa"/>
        <w:jc w:val="center"/>
        <w:tblInd w:w="-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00"/>
        <w:gridCol w:w="1254"/>
        <w:gridCol w:w="810"/>
        <w:gridCol w:w="989"/>
        <w:gridCol w:w="900"/>
        <w:gridCol w:w="899"/>
        <w:gridCol w:w="1440"/>
        <w:gridCol w:w="2091"/>
      </w:tblGrid>
      <w:tr w:rsidR="001B02F6" w:rsidRPr="00F4258F" w:rsidTr="00E52384">
        <w:trPr>
          <w:jc w:val="center"/>
        </w:trPr>
        <w:tc>
          <w:tcPr>
            <w:tcW w:w="4200" w:type="dxa"/>
            <w:vMerge w:val="restart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Indicadores</w:t>
            </w:r>
          </w:p>
        </w:tc>
        <w:tc>
          <w:tcPr>
            <w:tcW w:w="1254" w:type="dxa"/>
            <w:vMerge w:val="restart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_tradnl"/>
              </w:rPr>
            </w:pPr>
            <w:r w:rsidRPr="00F4258F">
              <w:rPr>
                <w:rFonts w:ascii="Times New Roman" w:hAnsi="Times New Roman"/>
                <w:b/>
                <w:lang w:val="es-ES_tradnl"/>
              </w:rPr>
              <w:t>Unidad de medida</w:t>
            </w:r>
          </w:p>
        </w:tc>
        <w:tc>
          <w:tcPr>
            <w:tcW w:w="1799" w:type="dxa"/>
            <w:gridSpan w:val="2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Línea de base</w:t>
            </w:r>
          </w:p>
        </w:tc>
        <w:tc>
          <w:tcPr>
            <w:tcW w:w="1799" w:type="dxa"/>
            <w:gridSpan w:val="2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Metas</w:t>
            </w:r>
          </w:p>
        </w:tc>
        <w:tc>
          <w:tcPr>
            <w:tcW w:w="1440" w:type="dxa"/>
            <w:vMerge w:val="restart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Fuente/ Medio de verificación</w:t>
            </w:r>
          </w:p>
        </w:tc>
        <w:tc>
          <w:tcPr>
            <w:tcW w:w="2091" w:type="dxa"/>
            <w:vMerge w:val="restart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Observaciones</w:t>
            </w:r>
          </w:p>
        </w:tc>
      </w:tr>
      <w:tr w:rsidR="001B02F6" w:rsidRPr="00F4258F" w:rsidTr="00E52384">
        <w:trPr>
          <w:trHeight w:val="611"/>
          <w:jc w:val="center"/>
        </w:trPr>
        <w:tc>
          <w:tcPr>
            <w:tcW w:w="4200" w:type="dxa"/>
            <w:vMerge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254" w:type="dxa"/>
            <w:vMerge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810" w:type="dxa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Valor</w:t>
            </w:r>
          </w:p>
        </w:tc>
        <w:tc>
          <w:tcPr>
            <w:tcW w:w="989" w:type="dxa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</w:t>
            </w:r>
          </w:p>
        </w:tc>
        <w:tc>
          <w:tcPr>
            <w:tcW w:w="900" w:type="dxa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Valor</w:t>
            </w:r>
          </w:p>
        </w:tc>
        <w:tc>
          <w:tcPr>
            <w:tcW w:w="899" w:type="dxa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</w:t>
            </w:r>
          </w:p>
        </w:tc>
        <w:tc>
          <w:tcPr>
            <w:tcW w:w="1440" w:type="dxa"/>
            <w:vMerge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2091" w:type="dxa"/>
            <w:vMerge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</w:tr>
      <w:tr w:rsidR="00FF716E" w:rsidRPr="00A51553" w:rsidTr="00E52384">
        <w:trPr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5D3C08" w:rsidRPr="00F4258F" w:rsidRDefault="00B36A47" w:rsidP="00244B3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F4258F">
              <w:rPr>
                <w:rFonts w:ascii="Times New Roman" w:hAnsi="Times New Roman"/>
                <w:b/>
                <w:u w:val="single"/>
                <w:lang w:val="es-ES_tradnl"/>
              </w:rPr>
              <w:t>Resultado esperado</w:t>
            </w:r>
            <w:r w:rsidR="00FF716E" w:rsidRPr="00F4258F">
              <w:rPr>
                <w:rFonts w:ascii="Times New Roman" w:hAnsi="Times New Roman"/>
                <w:b/>
                <w:u w:val="single"/>
                <w:lang w:val="es-ES_tradnl"/>
              </w:rPr>
              <w:t xml:space="preserve"> </w:t>
            </w:r>
            <w:r w:rsidR="000A045D">
              <w:rPr>
                <w:rFonts w:ascii="Times New Roman" w:hAnsi="Times New Roman"/>
                <w:b/>
                <w:u w:val="single"/>
                <w:lang w:val="es-ES_tradnl"/>
              </w:rPr>
              <w:t>1</w:t>
            </w:r>
            <w:r w:rsidR="00FF716E" w:rsidRPr="00F4258F">
              <w:rPr>
                <w:rFonts w:ascii="Times New Roman" w:hAnsi="Times New Roman"/>
                <w:lang w:val="es-ES_tradnl"/>
              </w:rPr>
              <w:t xml:space="preserve">: </w:t>
            </w:r>
            <w:r w:rsidR="005416D4">
              <w:rPr>
                <w:rFonts w:ascii="Times New Roman" w:hAnsi="Times New Roman"/>
                <w:lang w:val="es-ES_tradnl"/>
              </w:rPr>
              <w:t xml:space="preserve">Mejoras en la recaudación </w:t>
            </w:r>
            <w:r w:rsidR="00244B3A">
              <w:rPr>
                <w:rFonts w:ascii="Times New Roman" w:hAnsi="Times New Roman"/>
                <w:lang w:val="es-ES_tradnl"/>
              </w:rPr>
              <w:t>de impuestos, así como de su eficiencia</w:t>
            </w:r>
          </w:p>
        </w:tc>
      </w:tr>
      <w:tr w:rsidR="005416D4" w:rsidRPr="00C57CAA" w:rsidTr="00B5277B">
        <w:trPr>
          <w:jc w:val="center"/>
        </w:trPr>
        <w:tc>
          <w:tcPr>
            <w:tcW w:w="4200" w:type="dxa"/>
            <w:vAlign w:val="center"/>
          </w:tcPr>
          <w:p w:rsidR="005416D4" w:rsidRDefault="000C3C63" w:rsidP="005416D4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 xml:space="preserve">El valor del recaudo total </w:t>
            </w:r>
          </w:p>
        </w:tc>
        <w:tc>
          <w:tcPr>
            <w:tcW w:w="1254" w:type="dxa"/>
            <w:vAlign w:val="center"/>
          </w:tcPr>
          <w:p w:rsidR="005416D4" w:rsidRDefault="000C3C63" w:rsidP="00B52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% del PIB</w:t>
            </w:r>
          </w:p>
        </w:tc>
        <w:tc>
          <w:tcPr>
            <w:tcW w:w="810" w:type="dxa"/>
            <w:vAlign w:val="center"/>
          </w:tcPr>
          <w:p w:rsidR="005416D4" w:rsidRDefault="000C3C63" w:rsidP="00B52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14,8</w:t>
            </w:r>
          </w:p>
        </w:tc>
        <w:tc>
          <w:tcPr>
            <w:tcW w:w="989" w:type="dxa"/>
            <w:vAlign w:val="center"/>
          </w:tcPr>
          <w:p w:rsidR="005416D4" w:rsidRDefault="000C3C63" w:rsidP="00B52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2013</w:t>
            </w:r>
          </w:p>
        </w:tc>
        <w:tc>
          <w:tcPr>
            <w:tcW w:w="900" w:type="dxa"/>
            <w:vAlign w:val="center"/>
          </w:tcPr>
          <w:p w:rsidR="005416D4" w:rsidRDefault="003C02B5" w:rsidP="005416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15,4</w:t>
            </w:r>
          </w:p>
        </w:tc>
        <w:tc>
          <w:tcPr>
            <w:tcW w:w="899" w:type="dxa"/>
            <w:vAlign w:val="center"/>
          </w:tcPr>
          <w:p w:rsidR="005416D4" w:rsidRDefault="000C3C63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</w:t>
            </w:r>
            <w:r w:rsidR="003C02B5">
              <w:rPr>
                <w:rFonts w:ascii="Times New Roman" w:hAnsi="Times New Roman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40" w:type="dxa"/>
            <w:vAlign w:val="center"/>
          </w:tcPr>
          <w:p w:rsidR="005416D4" w:rsidRPr="00F4258F" w:rsidRDefault="003C02B5" w:rsidP="00B52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Sinergia</w:t>
            </w:r>
          </w:p>
        </w:tc>
        <w:tc>
          <w:tcPr>
            <w:tcW w:w="2091" w:type="dxa"/>
            <w:vAlign w:val="center"/>
          </w:tcPr>
          <w:p w:rsidR="005416D4" w:rsidRPr="005416D4" w:rsidRDefault="005416D4" w:rsidP="00962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_tradnl"/>
              </w:rPr>
            </w:pPr>
          </w:p>
        </w:tc>
      </w:tr>
      <w:tr w:rsidR="005416D4" w:rsidRPr="00A51553" w:rsidTr="00C93C1F">
        <w:trPr>
          <w:jc w:val="center"/>
        </w:trPr>
        <w:tc>
          <w:tcPr>
            <w:tcW w:w="4200" w:type="dxa"/>
            <w:vAlign w:val="center"/>
          </w:tcPr>
          <w:p w:rsidR="005416D4" w:rsidRPr="00F4258F" w:rsidRDefault="003C02B5" w:rsidP="00601946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3C02B5">
              <w:rPr>
                <w:rFonts w:ascii="Times New Roman" w:hAnsi="Times New Roman"/>
                <w:lang w:val="es-ES_tradnl"/>
              </w:rPr>
              <w:t>Valor recaudado de la Gestión Efectiva por fiscalización</w:t>
            </w:r>
          </w:p>
        </w:tc>
        <w:tc>
          <w:tcPr>
            <w:tcW w:w="1254" w:type="dxa"/>
            <w:vAlign w:val="center"/>
          </w:tcPr>
          <w:p w:rsidR="005416D4" w:rsidRPr="00F4258F" w:rsidRDefault="003C0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MM COP</w:t>
            </w:r>
          </w:p>
        </w:tc>
        <w:tc>
          <w:tcPr>
            <w:tcW w:w="810" w:type="dxa"/>
            <w:vAlign w:val="center"/>
          </w:tcPr>
          <w:p w:rsidR="005416D4" w:rsidRPr="00F4258F" w:rsidRDefault="003C0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4,1</w:t>
            </w:r>
          </w:p>
        </w:tc>
        <w:tc>
          <w:tcPr>
            <w:tcW w:w="989" w:type="dxa"/>
            <w:vAlign w:val="center"/>
          </w:tcPr>
          <w:p w:rsidR="005416D4" w:rsidRPr="00F4258F" w:rsidRDefault="003C0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2013</w:t>
            </w:r>
          </w:p>
        </w:tc>
        <w:tc>
          <w:tcPr>
            <w:tcW w:w="900" w:type="dxa"/>
            <w:vAlign w:val="center"/>
          </w:tcPr>
          <w:p w:rsidR="005416D4" w:rsidRPr="00F4258F" w:rsidRDefault="006645D3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6</w:t>
            </w:r>
            <w:r w:rsidR="00F503E6">
              <w:rPr>
                <w:rFonts w:ascii="Times New Roman" w:hAnsi="Times New Roman"/>
                <w:sz w:val="20"/>
                <w:szCs w:val="20"/>
                <w:lang w:val="es-ES_tradnl"/>
              </w:rPr>
              <w:t>,0</w:t>
            </w:r>
          </w:p>
        </w:tc>
        <w:tc>
          <w:tcPr>
            <w:tcW w:w="899" w:type="dxa"/>
            <w:vAlign w:val="center"/>
          </w:tcPr>
          <w:p w:rsidR="005416D4" w:rsidRPr="00F4258F" w:rsidRDefault="003C0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5416D4" w:rsidRDefault="003C02B5" w:rsidP="00456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Sinergia</w:t>
            </w:r>
          </w:p>
        </w:tc>
        <w:tc>
          <w:tcPr>
            <w:tcW w:w="2091" w:type="dxa"/>
          </w:tcPr>
          <w:p w:rsidR="005416D4" w:rsidRPr="0064435A" w:rsidRDefault="004625E6" w:rsidP="004625E6">
            <w:pPr>
              <w:spacing w:after="0" w:line="240" w:lineRule="auto"/>
              <w:rPr>
                <w:rFonts w:ascii="Times New Roman" w:hAnsi="Times New Roman"/>
                <w:sz w:val="20"/>
                <w:lang w:val="es-ES"/>
              </w:rPr>
            </w:pPr>
            <w:r w:rsidRPr="004625E6">
              <w:rPr>
                <w:rFonts w:ascii="Times New Roman" w:hAnsi="Times New Roman"/>
                <w:color w:val="333333"/>
                <w:sz w:val="20"/>
                <w:szCs w:val="20"/>
                <w:lang w:val="es-ES"/>
              </w:rPr>
              <w:t>Constituye el valor de recaudo originado por las acciones de control y programas de fiscalización</w:t>
            </w:r>
            <w:r w:rsidR="004B6826">
              <w:rPr>
                <w:rFonts w:ascii="Times New Roman" w:hAnsi="Times New Roman"/>
                <w:color w:val="333333"/>
                <w:sz w:val="20"/>
                <w:szCs w:val="20"/>
                <w:lang w:val="es-ES"/>
              </w:rPr>
              <w:t xml:space="preserve"> por parte de la DIAN</w:t>
            </w:r>
            <w:r w:rsidR="006C74B6">
              <w:rPr>
                <w:rFonts w:ascii="Times New Roman" w:hAnsi="Times New Roman"/>
                <w:color w:val="333333"/>
                <w:sz w:val="20"/>
                <w:szCs w:val="20"/>
                <w:lang w:val="es-ES"/>
              </w:rPr>
              <w:t>.</w:t>
            </w:r>
          </w:p>
        </w:tc>
      </w:tr>
      <w:tr w:rsidR="005416D4" w:rsidRPr="00A51553" w:rsidTr="00E52384">
        <w:trPr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5416D4" w:rsidRPr="00F4258F" w:rsidRDefault="005416D4" w:rsidP="00B27655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F4258F">
              <w:rPr>
                <w:rFonts w:ascii="Times New Roman" w:hAnsi="Times New Roman"/>
                <w:b/>
                <w:u w:val="single"/>
                <w:lang w:val="es-ES_tradnl"/>
              </w:rPr>
              <w:t xml:space="preserve">Resultado esperado </w:t>
            </w:r>
            <w:r>
              <w:rPr>
                <w:rFonts w:ascii="Times New Roman" w:hAnsi="Times New Roman"/>
                <w:b/>
                <w:u w:val="single"/>
                <w:lang w:val="es-ES_tradnl"/>
              </w:rPr>
              <w:t>2</w:t>
            </w:r>
            <w:r w:rsidRPr="00F4258F">
              <w:rPr>
                <w:rFonts w:ascii="Times New Roman" w:hAnsi="Times New Roman"/>
                <w:lang w:val="es-ES_tradnl"/>
              </w:rPr>
              <w:t xml:space="preserve">: </w:t>
            </w:r>
            <w:r w:rsidR="00B27655">
              <w:rPr>
                <w:rFonts w:ascii="Times New Roman" w:hAnsi="Times New Roman"/>
                <w:lang w:val="es-ES_tradnl"/>
              </w:rPr>
              <w:t>Ganancias en eficiencia</w:t>
            </w:r>
            <w:r w:rsidR="00244B3A">
              <w:rPr>
                <w:rFonts w:ascii="Times New Roman" w:hAnsi="Times New Roman"/>
                <w:lang w:val="es-ES_tradnl"/>
              </w:rPr>
              <w:t xml:space="preserve"> por </w:t>
            </w:r>
            <w:r w:rsidR="00C57CAA">
              <w:rPr>
                <w:rFonts w:ascii="Times New Roman" w:hAnsi="Times New Roman"/>
                <w:lang w:val="es-ES_tradnl"/>
              </w:rPr>
              <w:t>mejoras en el sistema aduanero</w:t>
            </w:r>
          </w:p>
        </w:tc>
      </w:tr>
      <w:tr w:rsidR="00244B3A" w:rsidRPr="00F4258F" w:rsidTr="004A1B72">
        <w:trPr>
          <w:jc w:val="center"/>
        </w:trPr>
        <w:tc>
          <w:tcPr>
            <w:tcW w:w="4200" w:type="dxa"/>
            <w:vAlign w:val="center"/>
          </w:tcPr>
          <w:p w:rsidR="00244B3A" w:rsidRPr="00F4258F" w:rsidRDefault="00D033F2" w:rsidP="004A1B72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T</w:t>
            </w:r>
            <w:r w:rsidR="00A8412C">
              <w:rPr>
                <w:rFonts w:ascii="Times New Roman" w:hAnsi="Times New Roman"/>
                <w:lang w:val="es-ES_tradnl"/>
              </w:rPr>
              <w:t>iempos de despacho en i</w:t>
            </w:r>
            <w:r w:rsidR="00A41B91" w:rsidRPr="00A41B91">
              <w:rPr>
                <w:rFonts w:ascii="Times New Roman" w:hAnsi="Times New Roman"/>
                <w:lang w:val="es-ES_tradnl"/>
              </w:rPr>
              <w:t>mportación</w:t>
            </w:r>
          </w:p>
        </w:tc>
        <w:tc>
          <w:tcPr>
            <w:tcW w:w="1254" w:type="dxa"/>
            <w:vAlign w:val="center"/>
          </w:tcPr>
          <w:p w:rsidR="00244B3A" w:rsidRPr="00F4258F" w:rsidRDefault="00244B3A" w:rsidP="004A1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Horas</w:t>
            </w:r>
          </w:p>
        </w:tc>
        <w:tc>
          <w:tcPr>
            <w:tcW w:w="810" w:type="dxa"/>
            <w:vAlign w:val="center"/>
          </w:tcPr>
          <w:p w:rsidR="00244B3A" w:rsidRPr="00F4258F" w:rsidRDefault="00A41B91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23</w:t>
            </w:r>
          </w:p>
        </w:tc>
        <w:tc>
          <w:tcPr>
            <w:tcW w:w="989" w:type="dxa"/>
            <w:vAlign w:val="center"/>
          </w:tcPr>
          <w:p w:rsidR="00244B3A" w:rsidRPr="00F4258F" w:rsidRDefault="00A41B91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2013</w:t>
            </w:r>
          </w:p>
        </w:tc>
        <w:tc>
          <w:tcPr>
            <w:tcW w:w="900" w:type="dxa"/>
            <w:vAlign w:val="center"/>
          </w:tcPr>
          <w:p w:rsidR="00244B3A" w:rsidRPr="00F4258F" w:rsidRDefault="00A41B91" w:rsidP="00A41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899" w:type="dxa"/>
            <w:vAlign w:val="center"/>
          </w:tcPr>
          <w:p w:rsidR="00244B3A" w:rsidRPr="00F4258F" w:rsidRDefault="00A41B91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244B3A" w:rsidRPr="00F4258F" w:rsidRDefault="00A41B91" w:rsidP="00456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Sinergia</w:t>
            </w:r>
          </w:p>
        </w:tc>
        <w:tc>
          <w:tcPr>
            <w:tcW w:w="2091" w:type="dxa"/>
          </w:tcPr>
          <w:p w:rsidR="00244B3A" w:rsidRPr="00F4258F" w:rsidRDefault="00244B3A" w:rsidP="00F740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_tradnl"/>
              </w:rPr>
            </w:pPr>
          </w:p>
        </w:tc>
      </w:tr>
      <w:tr w:rsidR="00244B3A" w:rsidRPr="00A51553" w:rsidTr="00494AFB">
        <w:trPr>
          <w:jc w:val="center"/>
        </w:trPr>
        <w:tc>
          <w:tcPr>
            <w:tcW w:w="4200" w:type="dxa"/>
            <w:tcBorders>
              <w:bottom w:val="single" w:sz="4" w:space="0" w:color="000000"/>
            </w:tcBorders>
            <w:vAlign w:val="center"/>
          </w:tcPr>
          <w:p w:rsidR="00244B3A" w:rsidRPr="00F4258F" w:rsidRDefault="00D033F2" w:rsidP="004A1B72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C</w:t>
            </w:r>
            <w:r w:rsidR="00E118F6">
              <w:rPr>
                <w:rFonts w:ascii="Times New Roman" w:hAnsi="Times New Roman"/>
                <w:lang w:val="es-ES_tradnl"/>
              </w:rPr>
              <w:t>osto por a</w:t>
            </w:r>
            <w:r w:rsidR="00E118F6" w:rsidRPr="00E118F6">
              <w:rPr>
                <w:rFonts w:ascii="Times New Roman" w:hAnsi="Times New Roman"/>
                <w:lang w:val="es-ES_tradnl"/>
              </w:rPr>
              <w:t>utorización de aduana y control técnico</w:t>
            </w:r>
            <w:r w:rsidR="00E118F6">
              <w:rPr>
                <w:rFonts w:ascii="Times New Roman" w:hAnsi="Times New Roman"/>
                <w:lang w:val="es-ES_tradnl"/>
              </w:rPr>
              <w:t xml:space="preserve"> en Importación</w:t>
            </w:r>
          </w:p>
        </w:tc>
        <w:tc>
          <w:tcPr>
            <w:tcW w:w="1254" w:type="dxa"/>
            <w:tcBorders>
              <w:bottom w:val="single" w:sz="4" w:space="0" w:color="000000"/>
            </w:tcBorders>
            <w:vAlign w:val="center"/>
          </w:tcPr>
          <w:p w:rsidR="00244B3A" w:rsidRPr="00F4258F" w:rsidRDefault="00E118F6" w:rsidP="004A1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US$ por contenedor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:rsidR="00244B3A" w:rsidRPr="00F4258F" w:rsidRDefault="00E118F6" w:rsidP="00E560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170</w:t>
            </w: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244B3A" w:rsidRPr="00F4258F" w:rsidRDefault="00E118F6" w:rsidP="008E0A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244B3A" w:rsidRPr="00F4258F" w:rsidRDefault="00E118F6" w:rsidP="008E0A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899" w:type="dxa"/>
            <w:tcBorders>
              <w:bottom w:val="single" w:sz="4" w:space="0" w:color="000000"/>
            </w:tcBorders>
            <w:vAlign w:val="center"/>
          </w:tcPr>
          <w:p w:rsidR="00244B3A" w:rsidRPr="00F4258F" w:rsidRDefault="00E118F6" w:rsidP="008E0A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244B3A" w:rsidRPr="00F4258F" w:rsidRDefault="00E118F6" w:rsidP="00962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Doing Business</w:t>
            </w:r>
          </w:p>
        </w:tc>
        <w:tc>
          <w:tcPr>
            <w:tcW w:w="2091" w:type="dxa"/>
            <w:tcBorders>
              <w:bottom w:val="single" w:sz="4" w:space="0" w:color="000000"/>
            </w:tcBorders>
          </w:tcPr>
          <w:p w:rsidR="00244B3A" w:rsidRPr="00F4258F" w:rsidRDefault="00A315AD" w:rsidP="00F740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El costo previsto para 2016 es equivalente al costo actual en Chile.</w:t>
            </w:r>
          </w:p>
        </w:tc>
      </w:tr>
      <w:tr w:rsidR="001A28FC" w:rsidRPr="00A51553" w:rsidTr="00494AFB">
        <w:trPr>
          <w:jc w:val="center"/>
        </w:trPr>
        <w:tc>
          <w:tcPr>
            <w:tcW w:w="12583" w:type="dxa"/>
            <w:gridSpan w:val="8"/>
            <w:shd w:val="clear" w:color="auto" w:fill="EAF1DD"/>
            <w:vAlign w:val="center"/>
          </w:tcPr>
          <w:p w:rsidR="001A28FC" w:rsidRDefault="001A28FC" w:rsidP="001A28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b/>
                <w:u w:val="single"/>
                <w:lang w:val="es-ES_tradnl"/>
              </w:rPr>
              <w:lastRenderedPageBreak/>
              <w:t>Result</w:t>
            </w:r>
            <w:r w:rsidRPr="00F4258F">
              <w:rPr>
                <w:rFonts w:ascii="Times New Roman" w:hAnsi="Times New Roman"/>
                <w:b/>
                <w:u w:val="single"/>
                <w:lang w:val="es-ES_tradnl"/>
              </w:rPr>
              <w:t xml:space="preserve">ado esperado </w:t>
            </w:r>
            <w:r>
              <w:rPr>
                <w:rFonts w:ascii="Times New Roman" w:hAnsi="Times New Roman"/>
                <w:b/>
                <w:u w:val="single"/>
                <w:lang w:val="es-ES_tradnl"/>
              </w:rPr>
              <w:t>3</w:t>
            </w:r>
            <w:r w:rsidRPr="00F4258F">
              <w:rPr>
                <w:rFonts w:ascii="Times New Roman" w:hAnsi="Times New Roman"/>
                <w:lang w:val="es-ES_tradnl"/>
              </w:rPr>
              <w:t xml:space="preserve">: </w:t>
            </w:r>
            <w:r>
              <w:rPr>
                <w:rFonts w:ascii="Times New Roman" w:hAnsi="Times New Roman"/>
                <w:lang w:val="es-ES_tradnl"/>
              </w:rPr>
              <w:t xml:space="preserve">Mejora en la calidad de los proyectos de inversión presentados por las ETs financiados por el SGR </w:t>
            </w:r>
          </w:p>
        </w:tc>
      </w:tr>
      <w:tr w:rsidR="0010383C" w:rsidRPr="00A51553" w:rsidTr="004A1B72">
        <w:trPr>
          <w:jc w:val="center"/>
        </w:trPr>
        <w:tc>
          <w:tcPr>
            <w:tcW w:w="4200" w:type="dxa"/>
            <w:vAlign w:val="center"/>
          </w:tcPr>
          <w:p w:rsidR="0010383C" w:rsidRPr="0010383C" w:rsidRDefault="0010383C">
            <w:pPr>
              <w:spacing w:after="0" w:line="240" w:lineRule="auto"/>
              <w:rPr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Monto aprobado / Presupuesto SGR  disponible</w:t>
            </w:r>
          </w:p>
        </w:tc>
        <w:tc>
          <w:tcPr>
            <w:tcW w:w="1254" w:type="dxa"/>
            <w:vAlign w:val="center"/>
          </w:tcPr>
          <w:p w:rsidR="0010383C" w:rsidRDefault="001038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% </w:t>
            </w:r>
          </w:p>
        </w:tc>
        <w:tc>
          <w:tcPr>
            <w:tcW w:w="810" w:type="dxa"/>
            <w:vAlign w:val="center"/>
          </w:tcPr>
          <w:p w:rsidR="0010383C" w:rsidRDefault="001038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76</w:t>
            </w:r>
          </w:p>
        </w:tc>
        <w:tc>
          <w:tcPr>
            <w:tcW w:w="989" w:type="dxa"/>
            <w:vAlign w:val="center"/>
          </w:tcPr>
          <w:p w:rsidR="0010383C" w:rsidRDefault="001038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2012</w:t>
            </w:r>
          </w:p>
        </w:tc>
        <w:tc>
          <w:tcPr>
            <w:tcW w:w="900" w:type="dxa"/>
            <w:vAlign w:val="center"/>
          </w:tcPr>
          <w:p w:rsidR="0010383C" w:rsidRDefault="001038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90</w:t>
            </w:r>
          </w:p>
        </w:tc>
        <w:tc>
          <w:tcPr>
            <w:tcW w:w="899" w:type="dxa"/>
            <w:vAlign w:val="center"/>
          </w:tcPr>
          <w:p w:rsidR="0010383C" w:rsidRDefault="001038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2015-2016</w:t>
            </w:r>
          </w:p>
        </w:tc>
        <w:tc>
          <w:tcPr>
            <w:tcW w:w="1440" w:type="dxa"/>
            <w:vAlign w:val="center"/>
          </w:tcPr>
          <w:p w:rsidR="0010383C" w:rsidRDefault="001038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DNP</w:t>
            </w:r>
          </w:p>
        </w:tc>
        <w:tc>
          <w:tcPr>
            <w:tcW w:w="2091" w:type="dxa"/>
          </w:tcPr>
          <w:p w:rsidR="0010383C" w:rsidRPr="0010383C" w:rsidRDefault="0010383C">
            <w:pPr>
              <w:spacing w:after="0" w:line="240" w:lineRule="auto"/>
              <w:rPr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A partir de 2013, el presupuesto del SGR es bianual</w:t>
            </w:r>
            <w:r w:rsidR="002D30C5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. El monto aprobado indica el costo de los proyectos aprobados. </w:t>
            </w:r>
          </w:p>
        </w:tc>
      </w:tr>
      <w:tr w:rsidR="0010383C" w:rsidRPr="00A51553" w:rsidTr="004A1B72">
        <w:trPr>
          <w:jc w:val="center"/>
        </w:trPr>
        <w:tc>
          <w:tcPr>
            <w:tcW w:w="4200" w:type="dxa"/>
            <w:vAlign w:val="center"/>
          </w:tcPr>
          <w:p w:rsidR="0010383C" w:rsidRPr="0010383C" w:rsidRDefault="0010383C">
            <w:pPr>
              <w:spacing w:after="0" w:line="240" w:lineRule="auto"/>
              <w:rPr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Proyectos en ejecución / total de proyectos aprobados por los OCAD</w:t>
            </w:r>
          </w:p>
        </w:tc>
        <w:tc>
          <w:tcPr>
            <w:tcW w:w="1254" w:type="dxa"/>
            <w:vAlign w:val="center"/>
          </w:tcPr>
          <w:p w:rsidR="0010383C" w:rsidRPr="0064435A" w:rsidRDefault="0010383C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%</w:t>
            </w:r>
          </w:p>
        </w:tc>
        <w:tc>
          <w:tcPr>
            <w:tcW w:w="810" w:type="dxa"/>
            <w:vAlign w:val="center"/>
          </w:tcPr>
          <w:p w:rsidR="0010383C" w:rsidRPr="0064435A" w:rsidRDefault="0010383C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54</w:t>
            </w:r>
          </w:p>
        </w:tc>
        <w:tc>
          <w:tcPr>
            <w:tcW w:w="989" w:type="dxa"/>
            <w:vAlign w:val="center"/>
          </w:tcPr>
          <w:p w:rsidR="0010383C" w:rsidRPr="0064435A" w:rsidRDefault="0010383C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2014</w:t>
            </w:r>
          </w:p>
        </w:tc>
        <w:tc>
          <w:tcPr>
            <w:tcW w:w="900" w:type="dxa"/>
            <w:vAlign w:val="center"/>
          </w:tcPr>
          <w:p w:rsidR="0010383C" w:rsidRPr="002D30C5" w:rsidRDefault="001038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65</w:t>
            </w:r>
          </w:p>
        </w:tc>
        <w:tc>
          <w:tcPr>
            <w:tcW w:w="899" w:type="dxa"/>
            <w:vAlign w:val="center"/>
          </w:tcPr>
          <w:p w:rsidR="0010383C" w:rsidRPr="0064435A" w:rsidRDefault="0010383C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10383C" w:rsidRPr="0064435A" w:rsidRDefault="0010383C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DNP</w:t>
            </w:r>
          </w:p>
        </w:tc>
        <w:tc>
          <w:tcPr>
            <w:tcW w:w="2091" w:type="dxa"/>
          </w:tcPr>
          <w:p w:rsidR="0010383C" w:rsidRPr="0010383C" w:rsidRDefault="0010383C">
            <w:pPr>
              <w:spacing w:after="0" w:line="240" w:lineRule="auto"/>
              <w:rPr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Los OCAD son los organismos encargados de evaluar y aprobar los proyectos de inversión presentados por las E</w:t>
            </w:r>
            <w:r w:rsidR="006C74B6">
              <w:rPr>
                <w:rFonts w:ascii="Times New Roman" w:hAnsi="Times New Roman"/>
                <w:sz w:val="20"/>
                <w:szCs w:val="20"/>
                <w:lang w:val="es-ES_tradnl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s</w:t>
            </w:r>
            <w:r w:rsidR="006C74B6">
              <w:rPr>
                <w:rFonts w:ascii="Times New Roman" w:hAnsi="Times New Roman"/>
                <w:sz w:val="20"/>
                <w:szCs w:val="20"/>
                <w:lang w:val="es-ES_tradnl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  </w:t>
            </w:r>
          </w:p>
        </w:tc>
      </w:tr>
      <w:tr w:rsidR="00244B3A" w:rsidRPr="00A51553" w:rsidTr="00E52384">
        <w:trPr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244B3A" w:rsidRPr="00F4258F" w:rsidRDefault="00244B3A" w:rsidP="002D30C5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F4258F">
              <w:rPr>
                <w:rFonts w:ascii="Times New Roman" w:hAnsi="Times New Roman"/>
                <w:b/>
                <w:u w:val="single"/>
                <w:lang w:val="es-ES_tradnl"/>
              </w:rPr>
              <w:t xml:space="preserve">Resultado esperado </w:t>
            </w:r>
            <w:r w:rsidR="001A28FC">
              <w:rPr>
                <w:rFonts w:ascii="Times New Roman" w:hAnsi="Times New Roman"/>
                <w:b/>
                <w:u w:val="single"/>
                <w:lang w:val="es-ES_tradnl"/>
              </w:rPr>
              <w:t>4</w:t>
            </w:r>
            <w:r w:rsidRPr="00F4258F">
              <w:rPr>
                <w:rFonts w:ascii="Times New Roman" w:hAnsi="Times New Roman"/>
                <w:lang w:val="es-ES_tradnl"/>
              </w:rPr>
              <w:t xml:space="preserve">: </w:t>
            </w:r>
            <w:r>
              <w:rPr>
                <w:rFonts w:ascii="Times New Roman" w:hAnsi="Times New Roman"/>
                <w:lang w:val="es-ES_tradnl"/>
              </w:rPr>
              <w:t>Ahorros por mejoras en</w:t>
            </w:r>
            <w:r w:rsidR="002D30C5">
              <w:rPr>
                <w:rFonts w:ascii="Times New Roman" w:hAnsi="Times New Roman"/>
                <w:lang w:val="es-ES_tradnl"/>
              </w:rPr>
              <w:t xml:space="preserve"> eficiencia en las</w:t>
            </w:r>
            <w:r>
              <w:rPr>
                <w:rFonts w:ascii="Times New Roman" w:hAnsi="Times New Roman"/>
                <w:lang w:val="es-ES_tradnl"/>
              </w:rPr>
              <w:t xml:space="preserve"> </w:t>
            </w:r>
            <w:r w:rsidR="002D30C5">
              <w:rPr>
                <w:rFonts w:ascii="Times New Roman" w:hAnsi="Times New Roman"/>
                <w:lang w:val="es-ES_tradnl"/>
              </w:rPr>
              <w:t>c</w:t>
            </w:r>
            <w:r>
              <w:rPr>
                <w:rFonts w:ascii="Times New Roman" w:hAnsi="Times New Roman"/>
                <w:lang w:val="es-ES_tradnl"/>
              </w:rPr>
              <w:t xml:space="preserve">ompras </w:t>
            </w:r>
            <w:r w:rsidR="002D30C5">
              <w:rPr>
                <w:rFonts w:ascii="Times New Roman" w:hAnsi="Times New Roman"/>
                <w:lang w:val="es-ES_tradnl"/>
              </w:rPr>
              <w:t>p</w:t>
            </w:r>
            <w:r>
              <w:rPr>
                <w:rFonts w:ascii="Times New Roman" w:hAnsi="Times New Roman"/>
                <w:lang w:val="es-ES_tradnl"/>
              </w:rPr>
              <w:t>úblicas</w:t>
            </w:r>
            <w:r w:rsidR="00C56CA8">
              <w:rPr>
                <w:rStyle w:val="FootnoteReference"/>
                <w:rFonts w:ascii="Times New Roman" w:hAnsi="Times New Roman"/>
                <w:lang w:val="es-ES_tradnl"/>
              </w:rPr>
              <w:footnoteReference w:id="2"/>
            </w:r>
          </w:p>
        </w:tc>
      </w:tr>
      <w:tr w:rsidR="00244B3A" w:rsidRPr="006C74B6" w:rsidTr="00BF2F16">
        <w:trPr>
          <w:jc w:val="center"/>
        </w:trPr>
        <w:tc>
          <w:tcPr>
            <w:tcW w:w="4200" w:type="dxa"/>
            <w:vAlign w:val="center"/>
          </w:tcPr>
          <w:p w:rsidR="00244B3A" w:rsidRPr="00460233" w:rsidRDefault="00B20133" w:rsidP="00BF2F16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G</w:t>
            </w:r>
            <w:r w:rsidR="004A1B72" w:rsidRPr="00460233">
              <w:rPr>
                <w:rFonts w:ascii="Times New Roman" w:hAnsi="Times New Roman"/>
                <w:lang w:val="es-ES_tradnl"/>
              </w:rPr>
              <w:t xml:space="preserve">asto en </w:t>
            </w:r>
            <w:r w:rsidR="00244B3A" w:rsidRPr="00460233">
              <w:rPr>
                <w:rFonts w:ascii="Times New Roman" w:hAnsi="Times New Roman"/>
                <w:lang w:val="es-ES_tradnl"/>
              </w:rPr>
              <w:t>la compra de</w:t>
            </w:r>
            <w:r w:rsidR="004A1B72" w:rsidRPr="00460233">
              <w:rPr>
                <w:rFonts w:ascii="Times New Roman" w:hAnsi="Times New Roman"/>
                <w:lang w:val="es-ES_tradnl"/>
              </w:rPr>
              <w:t>l</w:t>
            </w:r>
            <w:r w:rsidR="00244B3A" w:rsidRPr="00460233">
              <w:rPr>
                <w:rFonts w:ascii="Times New Roman" w:hAnsi="Times New Roman"/>
                <w:lang w:val="es-ES_tradnl"/>
              </w:rPr>
              <w:t xml:space="preserve"> SOAT</w:t>
            </w:r>
            <w:r w:rsidR="004A1B72" w:rsidRPr="00460233">
              <w:rPr>
                <w:rFonts w:ascii="Times New Roman" w:hAnsi="Times New Roman"/>
                <w:lang w:val="es-ES_tradnl"/>
              </w:rPr>
              <w:t xml:space="preserve"> para vehículos públicos</w:t>
            </w:r>
          </w:p>
        </w:tc>
        <w:tc>
          <w:tcPr>
            <w:tcW w:w="1254" w:type="dxa"/>
            <w:vAlign w:val="center"/>
          </w:tcPr>
          <w:p w:rsidR="00244B3A" w:rsidRPr="00460233" w:rsidRDefault="007470E1" w:rsidP="00FF5DC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m</w:t>
            </w:r>
            <w:r w:rsidR="00244B3A" w:rsidRPr="00460233">
              <w:rPr>
                <w:rFonts w:ascii="Times New Roman" w:hAnsi="Times New Roman"/>
                <w:lang w:val="es-ES_tradnl"/>
              </w:rPr>
              <w:t>M</w:t>
            </w:r>
            <w:r w:rsidR="00FF5DC3" w:rsidRPr="00460233">
              <w:rPr>
                <w:rFonts w:ascii="Times New Roman" w:hAnsi="Times New Roman"/>
                <w:lang w:val="es-ES_tradnl"/>
              </w:rPr>
              <w:t xml:space="preserve"> COP</w:t>
            </w:r>
          </w:p>
        </w:tc>
        <w:tc>
          <w:tcPr>
            <w:tcW w:w="810" w:type="dxa"/>
            <w:vAlign w:val="center"/>
          </w:tcPr>
          <w:p w:rsidR="00244B3A" w:rsidRPr="00460233" w:rsidRDefault="002C76E0" w:rsidP="00A67BD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33</w:t>
            </w:r>
          </w:p>
        </w:tc>
        <w:tc>
          <w:tcPr>
            <w:tcW w:w="989" w:type="dxa"/>
            <w:vAlign w:val="center"/>
          </w:tcPr>
          <w:p w:rsidR="00244B3A" w:rsidRPr="00460233" w:rsidRDefault="00DA022E" w:rsidP="00A67BD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2013</w:t>
            </w:r>
          </w:p>
        </w:tc>
        <w:tc>
          <w:tcPr>
            <w:tcW w:w="900" w:type="dxa"/>
            <w:vAlign w:val="center"/>
          </w:tcPr>
          <w:p w:rsidR="00244B3A" w:rsidRPr="00460233" w:rsidRDefault="00DA022E" w:rsidP="00A67BD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29</w:t>
            </w:r>
          </w:p>
        </w:tc>
        <w:tc>
          <w:tcPr>
            <w:tcW w:w="899" w:type="dxa"/>
            <w:vAlign w:val="center"/>
          </w:tcPr>
          <w:p w:rsidR="00244B3A" w:rsidRPr="00460233" w:rsidRDefault="004A1B72" w:rsidP="00A67BD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244B3A" w:rsidRPr="009401AA" w:rsidRDefault="00100946" w:rsidP="009401A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Agencia Nacional de Contrataciones Públicas</w:t>
            </w:r>
          </w:p>
        </w:tc>
        <w:tc>
          <w:tcPr>
            <w:tcW w:w="2091" w:type="dxa"/>
            <w:vAlign w:val="center"/>
          </w:tcPr>
          <w:p w:rsidR="00244B3A" w:rsidRPr="0064435A" w:rsidRDefault="0098056A" w:rsidP="00F740C3">
            <w:pPr>
              <w:spacing w:after="0" w:line="240" w:lineRule="auto"/>
              <w:rPr>
                <w:rFonts w:ascii="Times New Roman" w:hAnsi="Times New Roman"/>
                <w:sz w:val="20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Valor de contratos registrado en SECOP.</w:t>
            </w:r>
          </w:p>
        </w:tc>
      </w:tr>
      <w:tr w:rsidR="007470E1" w:rsidRPr="007462B5" w:rsidTr="00BF2F16">
        <w:trPr>
          <w:jc w:val="center"/>
        </w:trPr>
        <w:tc>
          <w:tcPr>
            <w:tcW w:w="4200" w:type="dxa"/>
            <w:vAlign w:val="center"/>
          </w:tcPr>
          <w:p w:rsidR="007470E1" w:rsidRPr="00460233" w:rsidRDefault="00B20133" w:rsidP="00BF2F16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G</w:t>
            </w:r>
            <w:r w:rsidR="007470E1" w:rsidRPr="00460233">
              <w:rPr>
                <w:rFonts w:ascii="Times New Roman" w:hAnsi="Times New Roman"/>
                <w:lang w:val="es-ES_tradnl"/>
              </w:rPr>
              <w:t xml:space="preserve">asto en la compra de </w:t>
            </w:r>
            <w:r w:rsidR="004C2050" w:rsidRPr="00460233">
              <w:rPr>
                <w:rFonts w:ascii="Times New Roman" w:hAnsi="Times New Roman"/>
                <w:lang w:val="es-ES_tradnl"/>
              </w:rPr>
              <w:t>combustibles a nivel nacional excluyendo Bogotá (18 ciudades)</w:t>
            </w:r>
          </w:p>
        </w:tc>
        <w:tc>
          <w:tcPr>
            <w:tcW w:w="1254" w:type="dxa"/>
            <w:vAlign w:val="center"/>
          </w:tcPr>
          <w:p w:rsidR="007470E1" w:rsidRPr="00460233" w:rsidRDefault="007470E1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mM COP</w:t>
            </w:r>
          </w:p>
        </w:tc>
        <w:tc>
          <w:tcPr>
            <w:tcW w:w="810" w:type="dxa"/>
            <w:vAlign w:val="center"/>
          </w:tcPr>
          <w:p w:rsidR="007470E1" w:rsidRPr="00460233" w:rsidRDefault="00496D70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385</w:t>
            </w:r>
          </w:p>
        </w:tc>
        <w:tc>
          <w:tcPr>
            <w:tcW w:w="989" w:type="dxa"/>
            <w:vAlign w:val="center"/>
          </w:tcPr>
          <w:p w:rsidR="007470E1" w:rsidRPr="00460233" w:rsidRDefault="007470E1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201</w:t>
            </w:r>
            <w:r w:rsidR="00496D70" w:rsidRPr="00460233">
              <w:rPr>
                <w:rFonts w:ascii="Times New Roman" w:hAnsi="Times New Roman"/>
                <w:lang w:val="es-ES_tradnl"/>
              </w:rPr>
              <w:t>2</w:t>
            </w:r>
          </w:p>
        </w:tc>
        <w:tc>
          <w:tcPr>
            <w:tcW w:w="900" w:type="dxa"/>
            <w:vAlign w:val="center"/>
          </w:tcPr>
          <w:p w:rsidR="007470E1" w:rsidRPr="00460233" w:rsidRDefault="00496D70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375</w:t>
            </w:r>
          </w:p>
        </w:tc>
        <w:tc>
          <w:tcPr>
            <w:tcW w:w="899" w:type="dxa"/>
            <w:vAlign w:val="center"/>
          </w:tcPr>
          <w:p w:rsidR="007470E1" w:rsidRPr="00460233" w:rsidRDefault="007470E1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7470E1" w:rsidRPr="009401AA" w:rsidRDefault="007470E1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Agencia Nacional de Contrataciones Públicas</w:t>
            </w:r>
          </w:p>
        </w:tc>
        <w:tc>
          <w:tcPr>
            <w:tcW w:w="2091" w:type="dxa"/>
            <w:vAlign w:val="center"/>
          </w:tcPr>
          <w:p w:rsidR="00496D70" w:rsidRPr="009401AA" w:rsidRDefault="00496D70" w:rsidP="00F740C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Valor de contratos registrado en SECOP</w:t>
            </w:r>
            <w:r w:rsidR="006C74B6">
              <w:rPr>
                <w:rFonts w:ascii="Times New Roman" w:hAnsi="Times New Roman"/>
                <w:lang w:val="es-ES_tradnl"/>
              </w:rPr>
              <w:t>.</w:t>
            </w:r>
          </w:p>
        </w:tc>
      </w:tr>
      <w:tr w:rsidR="004C2050" w:rsidRPr="007462B5" w:rsidTr="00BF2F16">
        <w:trPr>
          <w:jc w:val="center"/>
        </w:trPr>
        <w:tc>
          <w:tcPr>
            <w:tcW w:w="4200" w:type="dxa"/>
            <w:vAlign w:val="center"/>
          </w:tcPr>
          <w:p w:rsidR="004C2050" w:rsidRPr="00460233" w:rsidRDefault="00B20133" w:rsidP="00BF2F16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G</w:t>
            </w:r>
            <w:r w:rsidR="004C2050" w:rsidRPr="00460233">
              <w:rPr>
                <w:rFonts w:ascii="Times New Roman" w:hAnsi="Times New Roman"/>
                <w:lang w:val="es-ES_tradnl"/>
              </w:rPr>
              <w:t>asto en la compra de vehículos públicos</w:t>
            </w:r>
          </w:p>
        </w:tc>
        <w:tc>
          <w:tcPr>
            <w:tcW w:w="1254" w:type="dxa"/>
            <w:vAlign w:val="center"/>
          </w:tcPr>
          <w:p w:rsidR="004C2050" w:rsidRPr="00460233" w:rsidRDefault="004C2050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mM COP</w:t>
            </w:r>
          </w:p>
        </w:tc>
        <w:tc>
          <w:tcPr>
            <w:tcW w:w="810" w:type="dxa"/>
            <w:vAlign w:val="center"/>
          </w:tcPr>
          <w:p w:rsidR="004C2050" w:rsidRPr="00460233" w:rsidRDefault="0008249D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81</w:t>
            </w:r>
          </w:p>
        </w:tc>
        <w:tc>
          <w:tcPr>
            <w:tcW w:w="989" w:type="dxa"/>
            <w:vAlign w:val="center"/>
          </w:tcPr>
          <w:p w:rsidR="004C2050" w:rsidRPr="00460233" w:rsidRDefault="0008249D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00" w:type="dxa"/>
            <w:vAlign w:val="center"/>
          </w:tcPr>
          <w:p w:rsidR="004C2050" w:rsidRPr="00460233" w:rsidRDefault="0008249D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78</w:t>
            </w:r>
          </w:p>
        </w:tc>
        <w:tc>
          <w:tcPr>
            <w:tcW w:w="899" w:type="dxa"/>
            <w:vAlign w:val="center"/>
          </w:tcPr>
          <w:p w:rsidR="004C2050" w:rsidRPr="00460233" w:rsidRDefault="0008249D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4C2050" w:rsidRDefault="00BF2F16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Agencia Nacional de Contrataciones Públicas</w:t>
            </w:r>
          </w:p>
        </w:tc>
        <w:tc>
          <w:tcPr>
            <w:tcW w:w="2091" w:type="dxa"/>
            <w:vAlign w:val="center"/>
          </w:tcPr>
          <w:p w:rsidR="004C2050" w:rsidRPr="009401AA" w:rsidRDefault="007738E5" w:rsidP="00F740C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Valor de contratos registrado en SECOP</w:t>
            </w:r>
            <w:r w:rsidR="006C74B6">
              <w:rPr>
                <w:rFonts w:ascii="Times New Roman" w:hAnsi="Times New Roman"/>
                <w:lang w:val="es-ES_tradnl"/>
              </w:rPr>
              <w:t>.</w:t>
            </w:r>
          </w:p>
        </w:tc>
      </w:tr>
      <w:tr w:rsidR="00410707" w:rsidRPr="0010383C" w:rsidTr="00494AFB">
        <w:trPr>
          <w:jc w:val="center"/>
        </w:trPr>
        <w:tc>
          <w:tcPr>
            <w:tcW w:w="4200" w:type="dxa"/>
            <w:tcBorders>
              <w:bottom w:val="single" w:sz="4" w:space="0" w:color="000000"/>
            </w:tcBorders>
            <w:vAlign w:val="center"/>
          </w:tcPr>
          <w:p w:rsidR="00410707" w:rsidRPr="00460233" w:rsidRDefault="00B20133" w:rsidP="00BF2F16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Gasto en la compra del servicio de Aseo y C</w:t>
            </w:r>
            <w:r w:rsidR="00410707" w:rsidRPr="00460233">
              <w:rPr>
                <w:rFonts w:ascii="Times New Roman" w:hAnsi="Times New Roman"/>
                <w:lang w:val="es-ES_tradnl"/>
              </w:rPr>
              <w:t>afetería</w:t>
            </w:r>
          </w:p>
        </w:tc>
        <w:tc>
          <w:tcPr>
            <w:tcW w:w="1254" w:type="dxa"/>
            <w:tcBorders>
              <w:bottom w:val="single" w:sz="4" w:space="0" w:color="000000"/>
            </w:tcBorders>
            <w:vAlign w:val="center"/>
          </w:tcPr>
          <w:p w:rsidR="00410707" w:rsidRPr="00460233" w:rsidRDefault="00410707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mM COP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:rsidR="00410707" w:rsidRPr="00460233" w:rsidRDefault="00410707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96</w:t>
            </w: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410707" w:rsidRPr="00460233" w:rsidRDefault="00410707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410707" w:rsidRPr="00460233" w:rsidRDefault="00BF2F16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91</w:t>
            </w:r>
          </w:p>
        </w:tc>
        <w:tc>
          <w:tcPr>
            <w:tcW w:w="899" w:type="dxa"/>
            <w:tcBorders>
              <w:bottom w:val="single" w:sz="4" w:space="0" w:color="000000"/>
            </w:tcBorders>
            <w:vAlign w:val="center"/>
          </w:tcPr>
          <w:p w:rsidR="00410707" w:rsidRPr="00460233" w:rsidRDefault="0038361A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60233"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410707" w:rsidRDefault="00BF2F16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Agencia Nacional de Contrataciones Públicas</w:t>
            </w:r>
          </w:p>
        </w:tc>
        <w:tc>
          <w:tcPr>
            <w:tcW w:w="2091" w:type="dxa"/>
            <w:tcBorders>
              <w:bottom w:val="single" w:sz="4" w:space="0" w:color="000000"/>
            </w:tcBorders>
            <w:vAlign w:val="center"/>
          </w:tcPr>
          <w:p w:rsidR="00EE7984" w:rsidRPr="009401AA" w:rsidRDefault="00BF2F16" w:rsidP="00F740C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Valor de contratos registrado en SECOP</w:t>
            </w:r>
            <w:r w:rsidR="0008249D">
              <w:rPr>
                <w:rFonts w:ascii="Times New Roman" w:hAnsi="Times New Roman"/>
                <w:lang w:val="es-ES_tradnl"/>
              </w:rPr>
              <w:t>.</w:t>
            </w:r>
            <w:r w:rsidR="00EE7984">
              <w:rPr>
                <w:rFonts w:ascii="Times New Roman" w:hAnsi="Times New Roman"/>
                <w:lang w:val="es-ES_tradnl"/>
              </w:rPr>
              <w:t xml:space="preserve"> </w:t>
            </w:r>
          </w:p>
        </w:tc>
      </w:tr>
      <w:tr w:rsidR="00F7234C" w:rsidRPr="00A51553" w:rsidTr="00494AFB">
        <w:trPr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F7234C" w:rsidRPr="00F7234C" w:rsidRDefault="00F7234C" w:rsidP="00F7234C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b/>
                <w:u w:val="single"/>
                <w:lang w:val="es-ES_tradnl"/>
              </w:rPr>
              <w:t xml:space="preserve">Resultado esperado </w:t>
            </w:r>
            <w:r w:rsidR="001A28FC">
              <w:rPr>
                <w:rFonts w:ascii="Times New Roman" w:hAnsi="Times New Roman"/>
                <w:b/>
                <w:u w:val="single"/>
                <w:lang w:val="es-ES_tradnl"/>
              </w:rPr>
              <w:t>5</w:t>
            </w:r>
            <w:r w:rsidRPr="00F7234C">
              <w:rPr>
                <w:rFonts w:ascii="Times New Roman" w:hAnsi="Times New Roman"/>
                <w:lang w:val="es-ES_tradnl"/>
              </w:rPr>
              <w:t xml:space="preserve">: </w:t>
            </w:r>
            <w:r>
              <w:rPr>
                <w:rFonts w:ascii="Times New Roman" w:hAnsi="Times New Roman"/>
                <w:lang w:val="es-ES_tradnl"/>
              </w:rPr>
              <w:t xml:space="preserve">Mejora del Perfil de la Deuda Pública </w:t>
            </w:r>
          </w:p>
        </w:tc>
      </w:tr>
      <w:tr w:rsidR="00F7234C" w:rsidRPr="00A51553" w:rsidTr="00862430">
        <w:trPr>
          <w:jc w:val="center"/>
        </w:trPr>
        <w:tc>
          <w:tcPr>
            <w:tcW w:w="4200" w:type="dxa"/>
            <w:shd w:val="clear" w:color="auto" w:fill="auto"/>
          </w:tcPr>
          <w:p w:rsidR="00F7234C" w:rsidRPr="00F7234C" w:rsidRDefault="00BC14E8" w:rsidP="007470E1">
            <w:pPr>
              <w:spacing w:after="0" w:line="240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V</w:t>
            </w:r>
            <w:r w:rsidR="00F7234C" w:rsidRPr="00F7234C">
              <w:rPr>
                <w:rFonts w:ascii="Times New Roman" w:hAnsi="Times New Roman"/>
                <w:lang w:val="es-ES"/>
              </w:rPr>
              <w:t>ida media de la Deuda Interna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F7234C">
              <w:rPr>
                <w:rFonts w:ascii="Times New Roman" w:hAnsi="Times New Roman"/>
                <w:lang w:val="es-ES"/>
              </w:rPr>
              <w:t>Años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5.1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7.0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Ministerio de Hacienda</w:t>
            </w:r>
          </w:p>
        </w:tc>
        <w:tc>
          <w:tcPr>
            <w:tcW w:w="2091" w:type="dxa"/>
            <w:vAlign w:val="center"/>
          </w:tcPr>
          <w:p w:rsidR="00F7234C" w:rsidRPr="00F7234C" w:rsidRDefault="00F7234C" w:rsidP="00F740C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Estrategia de Gestión de Deuda</w:t>
            </w:r>
            <w:r w:rsidR="006C74B6">
              <w:rPr>
                <w:rFonts w:ascii="Times New Roman" w:hAnsi="Times New Roman"/>
                <w:lang w:val="es-ES_tradnl"/>
              </w:rPr>
              <w:t>.</w:t>
            </w:r>
            <w:r w:rsidRPr="00F7234C">
              <w:rPr>
                <w:rFonts w:ascii="Times New Roman" w:hAnsi="Times New Roman"/>
                <w:lang w:val="es-ES_tradnl"/>
              </w:rPr>
              <w:t xml:space="preserve"> </w:t>
            </w:r>
          </w:p>
        </w:tc>
      </w:tr>
      <w:tr w:rsidR="00F7234C" w:rsidRPr="00A51553" w:rsidTr="00862430">
        <w:trPr>
          <w:jc w:val="center"/>
        </w:trPr>
        <w:tc>
          <w:tcPr>
            <w:tcW w:w="4200" w:type="dxa"/>
            <w:shd w:val="clear" w:color="auto" w:fill="auto"/>
          </w:tcPr>
          <w:p w:rsidR="00F7234C" w:rsidRPr="00F7234C" w:rsidRDefault="00BC14E8" w:rsidP="00F7234C">
            <w:pPr>
              <w:spacing w:after="0" w:line="240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V</w:t>
            </w:r>
            <w:r w:rsidR="00F7234C" w:rsidRPr="00F7234C">
              <w:rPr>
                <w:rFonts w:ascii="Times New Roman" w:hAnsi="Times New Roman"/>
                <w:lang w:val="es-ES"/>
              </w:rPr>
              <w:t>ida media de la Deuda Externa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F7234C">
              <w:rPr>
                <w:rFonts w:ascii="Times New Roman" w:hAnsi="Times New Roman"/>
                <w:lang w:val="es-ES"/>
              </w:rPr>
              <w:t>Años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10.8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12.0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F7234C" w:rsidRPr="00F7234C" w:rsidRDefault="00F7234C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 xml:space="preserve">Ministerio de </w:t>
            </w:r>
            <w:r w:rsidRPr="00F7234C">
              <w:rPr>
                <w:rFonts w:ascii="Times New Roman" w:hAnsi="Times New Roman"/>
                <w:lang w:val="es-ES_tradnl"/>
              </w:rPr>
              <w:lastRenderedPageBreak/>
              <w:t>Hacienda</w:t>
            </w:r>
          </w:p>
        </w:tc>
        <w:tc>
          <w:tcPr>
            <w:tcW w:w="2091" w:type="dxa"/>
            <w:vAlign w:val="center"/>
          </w:tcPr>
          <w:p w:rsidR="00F7234C" w:rsidRPr="00F7234C" w:rsidRDefault="00F7234C" w:rsidP="00862829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lastRenderedPageBreak/>
              <w:t xml:space="preserve">Estrategia de </w:t>
            </w:r>
            <w:r w:rsidRPr="00F7234C">
              <w:rPr>
                <w:rFonts w:ascii="Times New Roman" w:hAnsi="Times New Roman"/>
                <w:lang w:val="es-ES_tradnl"/>
              </w:rPr>
              <w:lastRenderedPageBreak/>
              <w:t>Gestión de Deuda</w:t>
            </w:r>
            <w:r w:rsidR="006C74B6">
              <w:rPr>
                <w:rFonts w:ascii="Times New Roman" w:hAnsi="Times New Roman"/>
                <w:lang w:val="es-ES_tradnl"/>
              </w:rPr>
              <w:t>.</w:t>
            </w:r>
            <w:r w:rsidRPr="00F7234C">
              <w:rPr>
                <w:rFonts w:ascii="Times New Roman" w:hAnsi="Times New Roman"/>
                <w:lang w:val="es-ES_tradnl"/>
              </w:rPr>
              <w:t xml:space="preserve"> </w:t>
            </w:r>
          </w:p>
        </w:tc>
      </w:tr>
      <w:tr w:rsidR="00862430" w:rsidRPr="00A51553" w:rsidTr="00862430">
        <w:trPr>
          <w:jc w:val="center"/>
        </w:trPr>
        <w:tc>
          <w:tcPr>
            <w:tcW w:w="4200" w:type="dxa"/>
            <w:shd w:val="clear" w:color="auto" w:fill="auto"/>
          </w:tcPr>
          <w:p w:rsidR="00862430" w:rsidRPr="00F7234C" w:rsidRDefault="00862430" w:rsidP="00F7234C">
            <w:pPr>
              <w:spacing w:after="0" w:line="240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lastRenderedPageBreak/>
              <w:t>Composición de la Deuda Pública por Moneda Extranjera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62430" w:rsidRPr="00F7234C" w:rsidRDefault="00862430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% del total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62430" w:rsidRPr="00F7234C" w:rsidRDefault="002A5CED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28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862430" w:rsidRPr="00F7234C" w:rsidRDefault="00862430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2430" w:rsidRPr="00F7234C" w:rsidRDefault="002A5CED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862430" w:rsidRPr="00F7234C" w:rsidRDefault="00862430" w:rsidP="00862829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440" w:type="dxa"/>
            <w:vAlign w:val="center"/>
          </w:tcPr>
          <w:p w:rsidR="00862430" w:rsidRPr="00F7234C" w:rsidRDefault="00862430" w:rsidP="00DC5FDF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Ministerio de Hacienda</w:t>
            </w:r>
          </w:p>
        </w:tc>
        <w:tc>
          <w:tcPr>
            <w:tcW w:w="2091" w:type="dxa"/>
            <w:vAlign w:val="center"/>
          </w:tcPr>
          <w:p w:rsidR="00862430" w:rsidRPr="00F7234C" w:rsidRDefault="00862430" w:rsidP="00DC5FDF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F7234C">
              <w:rPr>
                <w:rFonts w:ascii="Times New Roman" w:hAnsi="Times New Roman"/>
                <w:lang w:val="es-ES_tradnl"/>
              </w:rPr>
              <w:t>Estrategia de Gestión de Deuda</w:t>
            </w:r>
            <w:r w:rsidR="006C74B6">
              <w:rPr>
                <w:rFonts w:ascii="Times New Roman" w:hAnsi="Times New Roman"/>
                <w:lang w:val="es-ES_tradnl"/>
              </w:rPr>
              <w:t>.</w:t>
            </w:r>
            <w:r w:rsidRPr="00F7234C">
              <w:rPr>
                <w:rFonts w:ascii="Times New Roman" w:hAnsi="Times New Roman"/>
                <w:lang w:val="es-ES_tradnl"/>
              </w:rPr>
              <w:t xml:space="preserve"> </w:t>
            </w:r>
          </w:p>
        </w:tc>
      </w:tr>
    </w:tbl>
    <w:p w:rsidR="00A8412C" w:rsidRPr="00A51553" w:rsidRDefault="00A8412C" w:rsidP="00A51553">
      <w:pPr>
        <w:spacing w:after="120"/>
        <w:rPr>
          <w:rFonts w:ascii="Times New Roman" w:hAnsi="Times New Roman"/>
          <w:b/>
          <w:smallCaps/>
          <w:sz w:val="28"/>
          <w:szCs w:val="28"/>
          <w:lang w:val="es-ES_tradnl"/>
        </w:rPr>
      </w:pPr>
    </w:p>
    <w:p w:rsidR="00D23FA1" w:rsidRPr="00F4258F" w:rsidRDefault="00974C7B" w:rsidP="002A1344">
      <w:pPr>
        <w:spacing w:after="120"/>
        <w:ind w:left="240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r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>Productos</w:t>
      </w:r>
    </w:p>
    <w:tbl>
      <w:tblPr>
        <w:tblW w:w="0" w:type="auto"/>
        <w:jc w:val="center"/>
        <w:tblInd w:w="-3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81"/>
        <w:gridCol w:w="1717"/>
        <w:gridCol w:w="1400"/>
        <w:gridCol w:w="1432"/>
      </w:tblGrid>
      <w:tr w:rsidR="004808CF" w:rsidRPr="006C74B6" w:rsidTr="00B36A47">
        <w:trPr>
          <w:jc w:val="center"/>
        </w:trPr>
        <w:tc>
          <w:tcPr>
            <w:tcW w:w="7981" w:type="dxa"/>
            <w:shd w:val="clear" w:color="auto" w:fill="C2D69B"/>
            <w:vAlign w:val="center"/>
          </w:tcPr>
          <w:p w:rsidR="004808CF" w:rsidRPr="00F4258F" w:rsidRDefault="004808CF" w:rsidP="00B36A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Producto</w:t>
            </w:r>
          </w:p>
        </w:tc>
        <w:tc>
          <w:tcPr>
            <w:tcW w:w="1717" w:type="dxa"/>
            <w:shd w:val="clear" w:color="auto" w:fill="C2D69B"/>
            <w:vAlign w:val="center"/>
          </w:tcPr>
          <w:p w:rsidR="004808CF" w:rsidRPr="00F4258F" w:rsidRDefault="004808CF" w:rsidP="002A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Unidad de medida</w:t>
            </w:r>
          </w:p>
        </w:tc>
        <w:tc>
          <w:tcPr>
            <w:tcW w:w="1400" w:type="dxa"/>
            <w:shd w:val="clear" w:color="auto" w:fill="C2D69B"/>
            <w:vAlign w:val="center"/>
          </w:tcPr>
          <w:p w:rsidR="004808CF" w:rsidRPr="00F4258F" w:rsidRDefault="004808CF" w:rsidP="002A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Línea de base</w:t>
            </w:r>
          </w:p>
        </w:tc>
        <w:tc>
          <w:tcPr>
            <w:tcW w:w="1432" w:type="dxa"/>
            <w:shd w:val="clear" w:color="auto" w:fill="C2D69B"/>
            <w:vAlign w:val="center"/>
          </w:tcPr>
          <w:p w:rsidR="004808CF" w:rsidRPr="00F4258F" w:rsidRDefault="004808CF" w:rsidP="002A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Meta</w:t>
            </w:r>
          </w:p>
        </w:tc>
      </w:tr>
      <w:tr w:rsidR="002A1344" w:rsidRPr="006C74B6" w:rsidTr="005512F1">
        <w:trPr>
          <w:jc w:val="center"/>
        </w:trPr>
        <w:tc>
          <w:tcPr>
            <w:tcW w:w="7981" w:type="dxa"/>
          </w:tcPr>
          <w:p w:rsidR="002A1344" w:rsidRPr="00F4258F" w:rsidRDefault="002A1344" w:rsidP="00117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1717" w:type="dxa"/>
            <w:vAlign w:val="center"/>
          </w:tcPr>
          <w:p w:rsidR="002A1344" w:rsidRPr="00F4258F" w:rsidRDefault="002A1344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:rsidR="002A1344" w:rsidRPr="00F4258F" w:rsidRDefault="002A1344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2A1344" w:rsidRPr="00F4258F" w:rsidRDefault="002A1344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</w:tr>
      <w:tr w:rsidR="00D2462F" w:rsidRPr="00A51553" w:rsidTr="001B02F6">
        <w:trPr>
          <w:jc w:val="center"/>
        </w:trPr>
        <w:tc>
          <w:tcPr>
            <w:tcW w:w="12530" w:type="dxa"/>
            <w:gridSpan w:val="4"/>
            <w:shd w:val="clear" w:color="auto" w:fill="EAF1DD"/>
          </w:tcPr>
          <w:p w:rsidR="00D2462F" w:rsidRPr="00F4258F" w:rsidRDefault="006A41E6" w:rsidP="00AE7101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COMPONENTE I</w:t>
            </w:r>
            <w:r w:rsidR="00AE7101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I - </w:t>
            </w:r>
            <w:r w:rsidR="00AE7101" w:rsidRPr="00AE7101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Fortalecer la gestión y recaudación de ingresos tributarios y aduaneros</w:t>
            </w:r>
          </w:p>
        </w:tc>
      </w:tr>
      <w:tr w:rsidR="004808CF" w:rsidRPr="005416D4" w:rsidTr="005512F1">
        <w:trPr>
          <w:jc w:val="center"/>
        </w:trPr>
        <w:tc>
          <w:tcPr>
            <w:tcW w:w="7981" w:type="dxa"/>
          </w:tcPr>
          <w:p w:rsidR="004808CF" w:rsidRPr="00F4258F" w:rsidRDefault="005416D4" w:rsidP="008B2108">
            <w:pPr>
              <w:pStyle w:val="LightGrid-Accent31"/>
              <w:autoSpaceDE w:val="0"/>
              <w:autoSpaceDN w:val="0"/>
              <w:adjustRightInd w:val="0"/>
              <w:ind w:left="0"/>
              <w:contextualSpacing/>
              <w:rPr>
                <w:szCs w:val="24"/>
              </w:rPr>
            </w:pPr>
            <w:r w:rsidRPr="005416D4">
              <w:rPr>
                <w:szCs w:val="24"/>
              </w:rPr>
              <w:t>Decretos sobre residencia fiscal, sociedad nacional, precios de transferencias y subcapitalización</w:t>
            </w:r>
            <w:r w:rsidR="0023648E">
              <w:rPr>
                <w:szCs w:val="24"/>
              </w:rPr>
              <w:t xml:space="preserve"> aprobados</w:t>
            </w:r>
            <w:r w:rsidRPr="005416D4">
              <w:rPr>
                <w:szCs w:val="24"/>
              </w:rPr>
              <w:t>.</w:t>
            </w:r>
          </w:p>
        </w:tc>
        <w:tc>
          <w:tcPr>
            <w:tcW w:w="1717" w:type="dxa"/>
            <w:vAlign w:val="center"/>
          </w:tcPr>
          <w:p w:rsidR="004808CF" w:rsidRPr="00F4258F" w:rsidRDefault="005416D4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vAlign w:val="center"/>
          </w:tcPr>
          <w:p w:rsidR="004808CF" w:rsidRPr="00F4258F" w:rsidRDefault="005416D4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vAlign w:val="center"/>
          </w:tcPr>
          <w:p w:rsidR="004808CF" w:rsidRPr="00F4258F" w:rsidRDefault="005416D4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4</w:t>
            </w:r>
          </w:p>
        </w:tc>
      </w:tr>
      <w:tr w:rsidR="00482337" w:rsidRPr="005416D4" w:rsidTr="009C744D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2337" w:rsidRPr="008B2108" w:rsidRDefault="005416D4" w:rsidP="00EC31C0">
            <w:pPr>
              <w:pStyle w:val="LightGrid-Accent31"/>
              <w:autoSpaceDE w:val="0"/>
              <w:autoSpaceDN w:val="0"/>
              <w:adjustRightInd w:val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Decreto que establece</w:t>
            </w:r>
            <w:r w:rsidRPr="005416D4">
              <w:rPr>
                <w:szCs w:val="24"/>
              </w:rPr>
              <w:t xml:space="preserve"> las bases para la masificación</w:t>
            </w:r>
            <w:r w:rsidR="0023648E">
              <w:rPr>
                <w:szCs w:val="24"/>
              </w:rPr>
              <w:t xml:space="preserve"> aprobado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337" w:rsidRPr="00F4258F" w:rsidRDefault="005416D4" w:rsidP="00392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337" w:rsidRPr="00F4258F" w:rsidRDefault="005416D4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337" w:rsidRPr="00F4258F" w:rsidRDefault="005416D4" w:rsidP="00392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5416D4" w:rsidRPr="005416D4" w:rsidTr="009C744D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6D4" w:rsidRPr="005416D4" w:rsidRDefault="007910DD" w:rsidP="007910DD">
            <w:pPr>
              <w:pStyle w:val="LightGrid-Accent31"/>
              <w:autoSpaceDE w:val="0"/>
              <w:autoSpaceDN w:val="0"/>
              <w:adjustRightInd w:val="0"/>
              <w:ind w:left="0"/>
              <w:contextualSpacing/>
              <w:rPr>
                <w:szCs w:val="24"/>
              </w:rPr>
            </w:pPr>
            <w:ins w:id="0" w:author="Inter-American Development Bank" w:date="2014-08-01T11:55:00Z">
              <w:r>
                <w:rPr>
                  <w:szCs w:val="24"/>
                </w:rPr>
                <w:t xml:space="preserve">Proyecto de </w:t>
              </w:r>
            </w:ins>
            <w:r w:rsidR="005416D4">
              <w:rPr>
                <w:szCs w:val="24"/>
              </w:rPr>
              <w:t>N</w:t>
            </w:r>
            <w:r w:rsidR="005416D4" w:rsidRPr="005416D4">
              <w:rPr>
                <w:szCs w:val="24"/>
              </w:rPr>
              <w:t>uev</w:t>
            </w:r>
            <w:ins w:id="1" w:author="Inter-American Development Bank" w:date="2014-08-01T11:55:00Z">
              <w:r>
                <w:rPr>
                  <w:szCs w:val="24"/>
                </w:rPr>
                <w:t>a</w:t>
              </w:r>
            </w:ins>
            <w:del w:id="2" w:author="Inter-American Development Bank" w:date="2014-08-01T11:55:00Z">
              <w:r w:rsidR="005416D4" w:rsidRPr="005416D4" w:rsidDel="007910DD">
                <w:rPr>
                  <w:szCs w:val="24"/>
                </w:rPr>
                <w:delText>o</w:delText>
              </w:r>
            </w:del>
            <w:r w:rsidR="005416D4" w:rsidRPr="005416D4">
              <w:rPr>
                <w:szCs w:val="24"/>
              </w:rPr>
              <w:t xml:space="preserve"> </w:t>
            </w:r>
            <w:ins w:id="3" w:author="Inter-American Development Bank" w:date="2014-08-01T11:56:00Z">
              <w:r>
                <w:rPr>
                  <w:szCs w:val="24"/>
                </w:rPr>
                <w:t>Regulación</w:t>
              </w:r>
            </w:ins>
            <w:del w:id="4" w:author="Inter-American Development Bank" w:date="2014-08-01T11:56:00Z">
              <w:r w:rsidR="005416D4" w:rsidRPr="005416D4" w:rsidDel="007910DD">
                <w:rPr>
                  <w:szCs w:val="24"/>
                </w:rPr>
                <w:delText>Estatuto</w:delText>
              </w:r>
            </w:del>
            <w:r w:rsidR="005416D4" w:rsidRPr="005416D4">
              <w:rPr>
                <w:szCs w:val="24"/>
              </w:rPr>
              <w:t xml:space="preserve"> Aduaner</w:t>
            </w:r>
            <w:ins w:id="5" w:author="Inter-American Development Bank" w:date="2014-08-01T11:56:00Z">
              <w:r>
                <w:rPr>
                  <w:szCs w:val="24"/>
                </w:rPr>
                <w:t>a</w:t>
              </w:r>
            </w:ins>
            <w:del w:id="6" w:author="Inter-American Development Bank" w:date="2014-08-01T11:56:00Z">
              <w:r w:rsidR="005416D4" w:rsidRPr="005416D4" w:rsidDel="007910DD">
                <w:rPr>
                  <w:szCs w:val="24"/>
                </w:rPr>
                <w:delText>o</w:delText>
              </w:r>
            </w:del>
            <w:r w:rsidR="0023648E">
              <w:rPr>
                <w:szCs w:val="24"/>
              </w:rPr>
              <w:t xml:space="preserve"> aprobad</w:t>
            </w:r>
            <w:ins w:id="7" w:author="Inter-American Development Bank" w:date="2014-08-01T11:56:00Z">
              <w:r>
                <w:rPr>
                  <w:szCs w:val="24"/>
                </w:rPr>
                <w:t>a</w:t>
              </w:r>
            </w:ins>
            <w:del w:id="8" w:author="Inter-American Development Bank" w:date="2014-08-01T11:56:00Z">
              <w:r w:rsidR="0023648E" w:rsidDel="007910DD">
                <w:rPr>
                  <w:szCs w:val="24"/>
                </w:rPr>
                <w:delText>o</w:delText>
              </w:r>
            </w:del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6D4" w:rsidRPr="00F4258F" w:rsidRDefault="005416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6D4" w:rsidRPr="00F4258F" w:rsidRDefault="005416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6D4" w:rsidRPr="00F4258F" w:rsidRDefault="005416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5416D4" w:rsidRPr="005416D4" w:rsidTr="00494AFB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6D4" w:rsidRPr="005416D4" w:rsidRDefault="005416D4" w:rsidP="00BA74F5">
            <w:pPr>
              <w:pStyle w:val="LightGrid-Accent31"/>
              <w:autoSpaceDE w:val="0"/>
              <w:autoSpaceDN w:val="0"/>
              <w:adjustRightInd w:val="0"/>
              <w:ind w:left="0"/>
              <w:contextualSpacing/>
              <w:rPr>
                <w:szCs w:val="24"/>
              </w:rPr>
            </w:pPr>
            <w:r w:rsidRPr="005416D4">
              <w:rPr>
                <w:szCs w:val="24"/>
              </w:rPr>
              <w:t xml:space="preserve">Acuerdo </w:t>
            </w:r>
            <w:r>
              <w:rPr>
                <w:szCs w:val="24"/>
              </w:rPr>
              <w:t xml:space="preserve">para </w:t>
            </w:r>
            <w:r w:rsidRPr="005416D4">
              <w:rPr>
                <w:szCs w:val="24"/>
              </w:rPr>
              <w:t>la implementación de</w:t>
            </w:r>
            <w:r>
              <w:rPr>
                <w:szCs w:val="24"/>
              </w:rPr>
              <w:t xml:space="preserve"> un sistema de control aduanero</w:t>
            </w:r>
            <w:r w:rsidR="00AC0EA8">
              <w:rPr>
                <w:szCs w:val="24"/>
              </w:rPr>
              <w:t xml:space="preserve"> aprobado.</w:t>
            </w:r>
            <w:r w:rsidR="0023648E">
              <w:rPr>
                <w:szCs w:val="24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6D4" w:rsidRPr="00F4258F" w:rsidRDefault="005416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6D4" w:rsidRPr="00F4258F" w:rsidRDefault="005416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6D4" w:rsidRPr="00F4258F" w:rsidRDefault="005416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8D69A5" w:rsidRPr="005416D4" w:rsidTr="00494AFB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9A5" w:rsidRPr="00494AFB" w:rsidRDefault="008D69A5" w:rsidP="00EC31C0">
            <w:pPr>
              <w:pStyle w:val="LightGrid-Accent31"/>
              <w:autoSpaceDE w:val="0"/>
              <w:autoSpaceDN w:val="0"/>
              <w:adjustRightInd w:val="0"/>
              <w:ind w:left="0"/>
              <w:contextualSpacing/>
              <w:rPr>
                <w:szCs w:val="24"/>
              </w:rPr>
            </w:pPr>
            <w:r w:rsidRPr="00494AFB">
              <w:rPr>
                <w:szCs w:val="24"/>
              </w:rPr>
              <w:t>Decreto para la modernización de la estructura organizacional de la DIAN</w:t>
            </w:r>
            <w:r w:rsidR="0023648E">
              <w:rPr>
                <w:szCs w:val="24"/>
              </w:rPr>
              <w:t xml:space="preserve"> aprobado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9A5" w:rsidRPr="00494AFB" w:rsidRDefault="008D69A5" w:rsidP="00DC5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494AFB"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9A5" w:rsidRPr="00494AFB" w:rsidRDefault="008D69A5" w:rsidP="00DC5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494AFB"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9A5" w:rsidRPr="00494AFB" w:rsidRDefault="008D69A5" w:rsidP="00DC5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494AFB"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5416D4" w:rsidRPr="00A51553" w:rsidTr="001B02F6">
        <w:trPr>
          <w:jc w:val="center"/>
        </w:trPr>
        <w:tc>
          <w:tcPr>
            <w:tcW w:w="12530" w:type="dxa"/>
            <w:gridSpan w:val="4"/>
            <w:shd w:val="clear" w:color="auto" w:fill="EAF1DD"/>
          </w:tcPr>
          <w:p w:rsidR="005416D4" w:rsidRPr="00F4258F" w:rsidRDefault="005416D4" w:rsidP="00AE7101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COMPONENTE II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 - M</w:t>
            </w:r>
            <w:r w:rsidRPr="00AE7101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ejora en la eficiencia del gasto público</w:t>
            </w:r>
          </w:p>
        </w:tc>
      </w:tr>
      <w:tr w:rsidR="009064D4" w:rsidRPr="005416D4" w:rsidTr="005512F1">
        <w:trPr>
          <w:jc w:val="center"/>
        </w:trPr>
        <w:tc>
          <w:tcPr>
            <w:tcW w:w="7981" w:type="dxa"/>
          </w:tcPr>
          <w:p w:rsidR="009064D4" w:rsidRPr="009064D4" w:rsidRDefault="00BA74F5" w:rsidP="00BA74F5">
            <w:pPr>
              <w:pStyle w:val="FootnoteText"/>
              <w:ind w:left="7"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Resolución que crea g</w:t>
            </w:r>
            <w:r w:rsidR="009064D4" w:rsidRPr="009064D4">
              <w:rPr>
                <w:sz w:val="24"/>
                <w:szCs w:val="24"/>
              </w:rPr>
              <w:t>rupo de Coordinación del SGR al interior de la Subdirección Territorial y de Inversión Pública</w:t>
            </w:r>
            <w:r w:rsidR="0023648E">
              <w:rPr>
                <w:sz w:val="24"/>
                <w:szCs w:val="24"/>
              </w:rPr>
              <w:t xml:space="preserve"> </w:t>
            </w:r>
            <w:r w:rsidR="00AC0EA8">
              <w:rPr>
                <w:sz w:val="24"/>
                <w:szCs w:val="24"/>
              </w:rPr>
              <w:t>publicada.</w:t>
            </w:r>
          </w:p>
        </w:tc>
        <w:tc>
          <w:tcPr>
            <w:tcW w:w="1717" w:type="dxa"/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9064D4" w:rsidRPr="005416D4" w:rsidTr="005512F1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4D4" w:rsidRPr="002305B5" w:rsidRDefault="009064D4" w:rsidP="009064D4">
            <w:pPr>
              <w:pStyle w:val="subpar"/>
              <w:numPr>
                <w:ilvl w:val="0"/>
                <w:numId w:val="0"/>
              </w:numPr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 xml:space="preserve">Convenio de </w:t>
            </w:r>
            <w:r w:rsidRPr="009064D4">
              <w:rPr>
                <w:szCs w:val="24"/>
                <w:lang w:val="es-ES_tradnl"/>
              </w:rPr>
              <w:t xml:space="preserve">FONADE </w:t>
            </w:r>
            <w:r>
              <w:rPr>
                <w:szCs w:val="24"/>
                <w:lang w:val="es-ES_tradnl"/>
              </w:rPr>
              <w:t xml:space="preserve">con </w:t>
            </w:r>
            <w:r w:rsidRPr="009064D4">
              <w:rPr>
                <w:szCs w:val="24"/>
                <w:lang w:val="es-ES_tradnl"/>
              </w:rPr>
              <w:t>DNP</w:t>
            </w:r>
            <w:r>
              <w:rPr>
                <w:szCs w:val="24"/>
                <w:lang w:val="es-ES_tradnl"/>
              </w:rPr>
              <w:t xml:space="preserve"> para </w:t>
            </w:r>
            <w:r w:rsidRPr="009064D4">
              <w:rPr>
                <w:szCs w:val="24"/>
                <w:lang w:val="es-ES_tradnl"/>
              </w:rPr>
              <w:t>el apoyo operativo y logístico para las actividades de asistencia técnica y acompañamiento a las entidades territoriales en el ciclo de proyectos de inversión financiados por el SGR</w:t>
            </w:r>
            <w:r w:rsidR="00976256">
              <w:rPr>
                <w:szCs w:val="24"/>
                <w:lang w:val="es-ES_tradnl"/>
              </w:rPr>
              <w:t xml:space="preserve"> publicado</w:t>
            </w:r>
            <w:r w:rsidRPr="009064D4">
              <w:rPr>
                <w:szCs w:val="24"/>
                <w:lang w:val="es-ES_tradnl"/>
              </w:rPr>
              <w:t>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9064D4" w:rsidRPr="005416D4" w:rsidTr="005512F1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4D4" w:rsidRDefault="00BA74F5" w:rsidP="002305B5">
            <w:pPr>
              <w:pStyle w:val="subpar"/>
              <w:numPr>
                <w:ilvl w:val="0"/>
                <w:numId w:val="0"/>
              </w:numPr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 xml:space="preserve">Resolución que crea la </w:t>
            </w:r>
            <w:r w:rsidR="009064D4" w:rsidRPr="009064D4">
              <w:rPr>
                <w:szCs w:val="24"/>
                <w:lang w:val="es-ES_tradnl"/>
              </w:rPr>
              <w:t>Red de Estructuradores para los proyectos de inversión financiados por el SGR</w:t>
            </w:r>
            <w:r w:rsidR="00AC0EA8">
              <w:rPr>
                <w:szCs w:val="24"/>
                <w:lang w:val="es-ES_tradnl"/>
              </w:rPr>
              <w:t xml:space="preserve"> publicada.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9064D4" w:rsidRPr="005416D4" w:rsidTr="005512F1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4D4" w:rsidRDefault="007D4352" w:rsidP="00BA74F5">
            <w:pPr>
              <w:pStyle w:val="subpar"/>
              <w:numPr>
                <w:ilvl w:val="0"/>
                <w:numId w:val="0"/>
              </w:numPr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 xml:space="preserve">Conformación de la </w:t>
            </w:r>
            <w:r w:rsidR="009064D4" w:rsidRPr="009064D4">
              <w:rPr>
                <w:szCs w:val="24"/>
                <w:lang w:val="es-ES_tradnl"/>
              </w:rPr>
              <w:t>Mesa Nacional para el Fortalecimiento Regional para los proyectos de inversión financiados por el SGR</w:t>
            </w:r>
            <w:r w:rsidR="0023648E">
              <w:rPr>
                <w:szCs w:val="24"/>
                <w:lang w:val="es-ES_tradnl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9064D4" w:rsidRPr="005416D4" w:rsidTr="008D0DCD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4D4" w:rsidRDefault="00AC0EA8" w:rsidP="008A49CE">
            <w:pPr>
              <w:pStyle w:val="subpar"/>
              <w:numPr>
                <w:ilvl w:val="0"/>
                <w:numId w:val="0"/>
              </w:numPr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 xml:space="preserve">Establecimiento de </w:t>
            </w:r>
            <w:r w:rsidR="009064D4" w:rsidRPr="009064D4">
              <w:rPr>
                <w:szCs w:val="24"/>
                <w:lang w:val="es-ES_tradnl"/>
              </w:rPr>
              <w:t>Línea</w:t>
            </w:r>
            <w:r w:rsidR="009064D4">
              <w:rPr>
                <w:szCs w:val="24"/>
                <w:lang w:val="es-ES_tradnl"/>
              </w:rPr>
              <w:t>s</w:t>
            </w:r>
            <w:r w:rsidR="009064D4" w:rsidRPr="009064D4">
              <w:rPr>
                <w:szCs w:val="24"/>
                <w:lang w:val="es-ES_tradnl"/>
              </w:rPr>
              <w:t xml:space="preserve"> Base para medir el impacto del SGR, contemplados los Fondos de Desarrollo Regional,  Compensación Regional y Ciencia y </w:t>
            </w:r>
            <w:r w:rsidR="009064D4" w:rsidRPr="009064D4">
              <w:rPr>
                <w:szCs w:val="24"/>
                <w:lang w:val="es-ES_tradnl"/>
              </w:rPr>
              <w:lastRenderedPageBreak/>
              <w:t>Tecnología</w:t>
            </w:r>
            <w:r>
              <w:rPr>
                <w:szCs w:val="24"/>
                <w:lang w:val="es-ES_tradnl"/>
              </w:rPr>
              <w:t>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lastRenderedPageBreak/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4D4" w:rsidRPr="00F4258F" w:rsidRDefault="009064D4" w:rsidP="00906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3</w:t>
            </w:r>
          </w:p>
        </w:tc>
      </w:tr>
      <w:tr w:rsidR="007462B5" w:rsidRPr="005416D4" w:rsidTr="008D0DCD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2B5" w:rsidRPr="009064D4" w:rsidRDefault="007462B5" w:rsidP="008A49CE">
            <w:pPr>
              <w:pStyle w:val="subpar"/>
              <w:numPr>
                <w:ilvl w:val="0"/>
                <w:numId w:val="0"/>
              </w:numPr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lastRenderedPageBreak/>
              <w:t>Evaluación Institucional y de Procesos del SGR</w:t>
            </w:r>
            <w:r w:rsidR="00AC0EA8">
              <w:rPr>
                <w:szCs w:val="24"/>
                <w:lang w:val="es-ES_tradnl"/>
              </w:rPr>
              <w:t xml:space="preserve"> finalizada.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F946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F946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F946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7462B5" w:rsidRPr="005416D4" w:rsidTr="008D0DCD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2B5" w:rsidRPr="008D0DCD" w:rsidRDefault="007462B5" w:rsidP="009064D4">
            <w:pPr>
              <w:pStyle w:val="subpar"/>
              <w:numPr>
                <w:ilvl w:val="0"/>
                <w:numId w:val="0"/>
              </w:numPr>
              <w:rPr>
                <w:szCs w:val="24"/>
                <w:lang w:val="es-ES_tradnl"/>
              </w:rPr>
            </w:pPr>
            <w:r w:rsidRPr="008D0DCD">
              <w:rPr>
                <w:szCs w:val="24"/>
                <w:lang w:val="es-ES_tradnl"/>
              </w:rPr>
              <w:t>Acuerdos Marco de Precios para Compras Públicas</w:t>
            </w:r>
            <w:r w:rsidR="0023648E">
              <w:rPr>
                <w:szCs w:val="24"/>
                <w:lang w:val="es-ES_tradnl"/>
              </w:rPr>
              <w:t xml:space="preserve"> aprobados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2B5" w:rsidRPr="008D0DCD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8D0DCD"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2B5" w:rsidRPr="008D0DCD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8D0DCD">
              <w:rPr>
                <w:rFonts w:ascii="Times New Roman" w:hAnsi="Times New Roman"/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2B5" w:rsidRPr="008D0DCD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8D0DCD">
              <w:rPr>
                <w:rFonts w:ascii="Times New Roman" w:hAnsi="Times New Roman"/>
                <w:sz w:val="24"/>
                <w:szCs w:val="24"/>
                <w:lang w:val="es-ES_tradnl"/>
              </w:rPr>
              <w:t>5</w:t>
            </w:r>
          </w:p>
        </w:tc>
      </w:tr>
      <w:tr w:rsidR="007462B5" w:rsidRPr="005416D4" w:rsidTr="005512F1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2B5" w:rsidRDefault="007462B5" w:rsidP="009064D4">
            <w:pPr>
              <w:pStyle w:val="subpar"/>
              <w:numPr>
                <w:ilvl w:val="0"/>
                <w:numId w:val="0"/>
              </w:numPr>
              <w:rPr>
                <w:szCs w:val="24"/>
                <w:lang w:val="es-ES_tradnl"/>
              </w:rPr>
            </w:pPr>
            <w:r w:rsidRPr="009064D4">
              <w:rPr>
                <w:szCs w:val="24"/>
                <w:lang w:val="es-ES_tradnl"/>
              </w:rPr>
              <w:t>Manual de Compras Públicas</w:t>
            </w:r>
            <w:r w:rsidR="0023648E">
              <w:rPr>
                <w:szCs w:val="24"/>
                <w:lang w:val="es-ES_tradnl"/>
              </w:rPr>
              <w:t xml:space="preserve"> publicado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7462B5" w:rsidRPr="005416D4" w:rsidTr="005512F1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2B5" w:rsidRDefault="007462B5" w:rsidP="008A49CE">
            <w:pPr>
              <w:pStyle w:val="subpar"/>
              <w:numPr>
                <w:ilvl w:val="0"/>
                <w:numId w:val="0"/>
              </w:numPr>
              <w:rPr>
                <w:szCs w:val="24"/>
                <w:lang w:val="es-ES_tradnl"/>
              </w:rPr>
            </w:pPr>
            <w:r w:rsidRPr="009064D4">
              <w:rPr>
                <w:szCs w:val="24"/>
                <w:lang w:val="es-ES_tradnl"/>
              </w:rPr>
              <w:t>Documentos Estándar de Licitación para Compras Públicas</w:t>
            </w:r>
            <w:r w:rsidR="0023648E">
              <w:rPr>
                <w:szCs w:val="24"/>
                <w:lang w:val="es-ES_tradnl"/>
              </w:rPr>
              <w:t xml:space="preserve"> aprobados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3</w:t>
            </w:r>
          </w:p>
        </w:tc>
      </w:tr>
      <w:tr w:rsidR="007462B5" w:rsidRPr="00A51553" w:rsidTr="00AE222A">
        <w:trPr>
          <w:jc w:val="center"/>
        </w:trPr>
        <w:tc>
          <w:tcPr>
            <w:tcW w:w="12530" w:type="dxa"/>
            <w:gridSpan w:val="4"/>
            <w:shd w:val="clear" w:color="auto" w:fill="EAF1DD"/>
          </w:tcPr>
          <w:p w:rsidR="007462B5" w:rsidRPr="00F4258F" w:rsidRDefault="007462B5" w:rsidP="00AE7101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COMPONENTE 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V. </w:t>
            </w:r>
            <w:r w:rsidRPr="00FA03D3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Mejora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 </w:t>
            </w:r>
            <w:r w:rsidRPr="00AE7101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en el manejo de la deuda pública y pasivos contingentes</w:t>
            </w:r>
          </w:p>
        </w:tc>
      </w:tr>
      <w:tr w:rsidR="007462B5" w:rsidRPr="005416D4" w:rsidTr="005512F1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2B5" w:rsidRPr="00F4258F" w:rsidRDefault="007462B5" w:rsidP="009064D4">
            <w:pPr>
              <w:pStyle w:val="Footnot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Informe operacional del</w:t>
            </w:r>
            <w:r w:rsidRPr="009064D4">
              <w:rPr>
                <w:sz w:val="24"/>
                <w:szCs w:val="24"/>
              </w:rPr>
              <w:t xml:space="preserve"> modelo de seguimiento de la Nueva Estrategia de Gestión de Deuda</w:t>
            </w:r>
            <w:r w:rsidR="0023648E">
              <w:rPr>
                <w:sz w:val="24"/>
                <w:szCs w:val="24"/>
              </w:rPr>
              <w:t xml:space="preserve"> publicado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7462B5" w:rsidRPr="005416D4" w:rsidTr="00C2125A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2B5" w:rsidRPr="00341BFC" w:rsidRDefault="007462B5" w:rsidP="00341BFC">
            <w:pPr>
              <w:pStyle w:val="Footnot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Contrato Marco</w:t>
            </w:r>
            <w:r w:rsidR="007D4352">
              <w:rPr>
                <w:sz w:val="24"/>
                <w:szCs w:val="24"/>
              </w:rPr>
              <w:t xml:space="preserve"> aprobado</w:t>
            </w:r>
            <w:r>
              <w:rPr>
                <w:sz w:val="24"/>
                <w:szCs w:val="24"/>
              </w:rPr>
              <w:t xml:space="preserve"> con </w:t>
            </w:r>
            <w:r w:rsidRPr="00341BFC">
              <w:rPr>
                <w:sz w:val="24"/>
                <w:szCs w:val="24"/>
              </w:rPr>
              <w:t>medidas para la mitigación de los riesgos asociados a los pasivos con</w:t>
            </w:r>
            <w:r w:rsidR="00A8412C">
              <w:rPr>
                <w:sz w:val="24"/>
                <w:szCs w:val="24"/>
              </w:rPr>
              <w:t>tingentes generados por las APP</w:t>
            </w:r>
            <w:r w:rsidRPr="00341BFC">
              <w:rPr>
                <w:sz w:val="24"/>
                <w:szCs w:val="24"/>
              </w:rPr>
              <w:t xml:space="preserve"> mediante un esquema de aseguramiento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7D4352" w:rsidRPr="007D4352" w:rsidTr="00C2125A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52" w:rsidRPr="00341BFC" w:rsidRDefault="007D4352" w:rsidP="00A8412C">
            <w:pPr>
              <w:pStyle w:val="Footnot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Manuales de APP y Guías de Buenas Practicas publicados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352" w:rsidRDefault="007D4352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352" w:rsidRDefault="007D4352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352" w:rsidRDefault="007D4352" w:rsidP="00341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2</w:t>
            </w:r>
          </w:p>
        </w:tc>
      </w:tr>
      <w:tr w:rsidR="007462B5" w:rsidRPr="005416D4" w:rsidTr="00C2125A">
        <w:trPr>
          <w:jc w:val="center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2B5" w:rsidRPr="00F4258F" w:rsidRDefault="007D4352" w:rsidP="007910DD">
            <w:pPr>
              <w:pStyle w:val="Footnot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Estrategia </w:t>
            </w:r>
            <w:ins w:id="9" w:author="Inter-American Development Bank" w:date="2014-08-01T11:57:00Z">
              <w:r w:rsidR="007910DD">
                <w:rPr>
                  <w:sz w:val="24"/>
                  <w:szCs w:val="24"/>
                </w:rPr>
                <w:t xml:space="preserve">de política de gestión financiera pública ante </w:t>
              </w:r>
            </w:ins>
            <w:del w:id="10" w:author="Inter-American Development Bank" w:date="2014-08-01T11:58:00Z">
              <w:r w:rsidDel="007910DD">
                <w:rPr>
                  <w:sz w:val="24"/>
                  <w:szCs w:val="24"/>
                </w:rPr>
                <w:delText>para la identificación y mitigación de los</w:delText>
              </w:r>
            </w:del>
            <w:ins w:id="11" w:author="Inter-American Development Bank" w:date="2014-08-01T11:58:00Z">
              <w:r w:rsidR="007910DD">
                <w:rPr>
                  <w:sz w:val="24"/>
                  <w:szCs w:val="24"/>
                </w:rPr>
                <w:t>el</w:t>
              </w:r>
            </w:ins>
            <w:r>
              <w:rPr>
                <w:sz w:val="24"/>
                <w:szCs w:val="24"/>
              </w:rPr>
              <w:t xml:space="preserve"> riesgo</w:t>
            </w:r>
            <w:del w:id="12" w:author="Inter-American Development Bank" w:date="2014-08-01T11:58:00Z">
              <w:r w:rsidDel="007910DD">
                <w:rPr>
                  <w:sz w:val="24"/>
                  <w:szCs w:val="24"/>
                </w:rPr>
                <w:delText>s</w:delText>
              </w:r>
            </w:del>
            <w:r>
              <w:rPr>
                <w:sz w:val="24"/>
                <w:szCs w:val="24"/>
              </w:rPr>
              <w:t xml:space="preserve"> </w:t>
            </w:r>
            <w:del w:id="13" w:author="Inter-American Development Bank" w:date="2014-08-01T11:58:00Z">
              <w:r w:rsidDel="007910DD">
                <w:rPr>
                  <w:sz w:val="24"/>
                  <w:szCs w:val="24"/>
                </w:rPr>
                <w:delText>fiscales asociados</w:delText>
              </w:r>
            </w:del>
            <w:r>
              <w:rPr>
                <w:sz w:val="24"/>
                <w:szCs w:val="24"/>
              </w:rPr>
              <w:t xml:space="preserve"> </w:t>
            </w:r>
            <w:ins w:id="14" w:author="Inter-American Development Bank" w:date="2014-08-01T11:58:00Z">
              <w:r w:rsidR="007910DD">
                <w:rPr>
                  <w:sz w:val="24"/>
                  <w:szCs w:val="24"/>
                </w:rPr>
                <w:t>de</w:t>
              </w:r>
            </w:ins>
            <w:del w:id="15" w:author="Inter-American Development Bank" w:date="2014-08-01T11:58:00Z">
              <w:r w:rsidDel="007910DD">
                <w:rPr>
                  <w:sz w:val="24"/>
                  <w:szCs w:val="24"/>
                </w:rPr>
                <w:delText>a</w:delText>
              </w:r>
            </w:del>
            <w:r>
              <w:rPr>
                <w:sz w:val="24"/>
                <w:szCs w:val="24"/>
              </w:rPr>
              <w:t xml:space="preserve"> desastres </w:t>
            </w:r>
            <w:ins w:id="16" w:author="Inter-American Development Bank" w:date="2014-08-01T11:58:00Z">
              <w:r w:rsidR="007910DD">
                <w:rPr>
                  <w:sz w:val="24"/>
                  <w:szCs w:val="24"/>
                </w:rPr>
                <w:t xml:space="preserve">por fenómenos de la </w:t>
              </w:r>
            </w:ins>
            <w:r>
              <w:rPr>
                <w:sz w:val="24"/>
                <w:szCs w:val="24"/>
              </w:rPr>
              <w:t>naturale</w:t>
            </w:r>
            <w:ins w:id="17" w:author="Inter-American Development Bank" w:date="2014-08-01T11:58:00Z">
              <w:r w:rsidR="007910DD">
                <w:rPr>
                  <w:sz w:val="24"/>
                  <w:szCs w:val="24"/>
                </w:rPr>
                <w:t>za</w:t>
              </w:r>
            </w:ins>
            <w:bookmarkStart w:id="18" w:name="_GoBack"/>
            <w:bookmarkEnd w:id="18"/>
            <w:del w:id="19" w:author="Inter-American Development Bank" w:date="2014-08-01T11:58:00Z">
              <w:r w:rsidDel="007910DD">
                <w:rPr>
                  <w:sz w:val="24"/>
                  <w:szCs w:val="24"/>
                </w:rPr>
                <w:delText>s</w:delText>
              </w:r>
            </w:del>
            <w:r>
              <w:rPr>
                <w:sz w:val="24"/>
                <w:szCs w:val="24"/>
              </w:rPr>
              <w:t xml:space="preserve"> </w:t>
            </w:r>
            <w:ins w:id="20" w:author="Inter-American Development Bank" w:date="2014-08-01T11:56:00Z">
              <w:r w:rsidR="007910DD">
                <w:rPr>
                  <w:sz w:val="24"/>
                  <w:szCs w:val="24"/>
                </w:rPr>
                <w:t>publicada</w:t>
              </w:r>
            </w:ins>
            <w:del w:id="21" w:author="Inter-American Development Bank" w:date="2014-08-01T11:56:00Z">
              <w:r w:rsidDel="007910DD">
                <w:rPr>
                  <w:sz w:val="24"/>
                  <w:szCs w:val="24"/>
                </w:rPr>
                <w:delText>aprobada</w:delText>
              </w:r>
            </w:del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7462B5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36651E" w:rsidP="00601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2B5" w:rsidRPr="00F4258F" w:rsidRDefault="0036651E" w:rsidP="00366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</w:tbl>
    <w:p w:rsidR="00A603AF" w:rsidRPr="00F4258F" w:rsidRDefault="00A603AF" w:rsidP="00A603AF">
      <w:pPr>
        <w:rPr>
          <w:rFonts w:ascii="Times New Roman" w:hAnsi="Times New Roman"/>
          <w:lang w:val="es-ES_tradnl"/>
        </w:rPr>
      </w:pPr>
    </w:p>
    <w:p w:rsidR="000B219E" w:rsidRPr="00F4258F" w:rsidRDefault="000B219E" w:rsidP="005D3C08">
      <w:pPr>
        <w:rPr>
          <w:rFonts w:ascii="Times New Roman" w:hAnsi="Times New Roman"/>
          <w:lang w:val="es-ES_tradnl"/>
        </w:rPr>
      </w:pPr>
    </w:p>
    <w:sectPr w:rsidR="000B219E" w:rsidRPr="00F4258F" w:rsidSect="008D0D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008" w:right="156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31F" w:rsidRDefault="00D5531F" w:rsidP="00CC2A42">
      <w:pPr>
        <w:spacing w:after="0" w:line="240" w:lineRule="auto"/>
      </w:pPr>
      <w:r>
        <w:separator/>
      </w:r>
    </w:p>
  </w:endnote>
  <w:endnote w:type="continuationSeparator" w:id="0">
    <w:p w:rsidR="00D5531F" w:rsidRDefault="00D5531F" w:rsidP="00CC2A42">
      <w:pPr>
        <w:spacing w:after="0" w:line="240" w:lineRule="auto"/>
      </w:pPr>
      <w:r>
        <w:continuationSeparator/>
      </w:r>
    </w:p>
  </w:endnote>
  <w:endnote w:type="continuationNotice" w:id="1">
    <w:p w:rsidR="00D5531F" w:rsidRDefault="00D553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B88" w:rsidRDefault="00C81B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FBC" w:rsidRDefault="00AD6F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B88" w:rsidRDefault="00C81B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31F" w:rsidRDefault="00D5531F" w:rsidP="00CC2A42">
      <w:pPr>
        <w:spacing w:after="0" w:line="240" w:lineRule="auto"/>
      </w:pPr>
      <w:r>
        <w:separator/>
      </w:r>
    </w:p>
  </w:footnote>
  <w:footnote w:type="continuationSeparator" w:id="0">
    <w:p w:rsidR="00D5531F" w:rsidRDefault="00D5531F" w:rsidP="00CC2A42">
      <w:pPr>
        <w:spacing w:after="0" w:line="240" w:lineRule="auto"/>
      </w:pPr>
      <w:r>
        <w:continuationSeparator/>
      </w:r>
    </w:p>
  </w:footnote>
  <w:footnote w:type="continuationNotice" w:id="1">
    <w:p w:rsidR="00D5531F" w:rsidRDefault="00D5531F">
      <w:pPr>
        <w:spacing w:after="0" w:line="240" w:lineRule="auto"/>
      </w:pPr>
    </w:p>
  </w:footnote>
  <w:footnote w:id="2">
    <w:p w:rsidR="00C56CA8" w:rsidRPr="00A51553" w:rsidRDefault="00C56CA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625E6">
        <w:t xml:space="preserve">El indicador refleja reducción en gasto por vía de </w:t>
      </w:r>
      <w:r w:rsidRPr="004625E6">
        <w:rPr>
          <w:i/>
        </w:rPr>
        <w:t>precios</w:t>
      </w:r>
      <w:r w:rsidRPr="004625E6">
        <w:t>, dejando la cantidad constante</w:t>
      </w:r>
      <w:r>
        <w:t>. Valores a precios constantes del año base.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B88" w:rsidRDefault="00C81B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B78" w:rsidRPr="00C57CAA" w:rsidRDefault="00C81B88" w:rsidP="00EB5B78">
    <w:pPr>
      <w:pStyle w:val="Header"/>
      <w:spacing w:after="0"/>
      <w:jc w:val="right"/>
      <w:rPr>
        <w:lang w:val="es-ES"/>
      </w:rPr>
    </w:pPr>
    <w:r>
      <w:rPr>
        <w:rFonts w:ascii="Times New Roman" w:hAnsi="Times New Roman"/>
        <w:b/>
        <w:sz w:val="24"/>
        <w:szCs w:val="24"/>
        <w:lang w:val="es-ES"/>
      </w:rPr>
      <w:t xml:space="preserve">EER#4. </w:t>
    </w:r>
    <w:r w:rsidR="00EB5B78" w:rsidRPr="00C57CAA">
      <w:rPr>
        <w:rFonts w:ascii="Times New Roman" w:hAnsi="Times New Roman"/>
        <w:b/>
        <w:sz w:val="24"/>
        <w:szCs w:val="24"/>
        <w:lang w:val="es-ES"/>
      </w:rPr>
      <w:t xml:space="preserve">Matriz de Resultados – </w:t>
    </w:r>
    <w:r w:rsidR="006369B1" w:rsidRPr="00C57CAA">
      <w:rPr>
        <w:rFonts w:ascii="Times New Roman" w:hAnsi="Times New Roman"/>
        <w:b/>
        <w:sz w:val="24"/>
        <w:szCs w:val="24"/>
        <w:lang w:val="es-ES"/>
      </w:rPr>
      <w:t>CO</w:t>
    </w:r>
    <w:r w:rsidR="00EB5B78" w:rsidRPr="00C57CAA">
      <w:rPr>
        <w:rFonts w:ascii="Times New Roman" w:hAnsi="Times New Roman"/>
        <w:b/>
        <w:sz w:val="24"/>
        <w:szCs w:val="24"/>
        <w:lang w:val="es-ES"/>
      </w:rPr>
      <w:t>-L1</w:t>
    </w:r>
    <w:r w:rsidR="006369B1" w:rsidRPr="00C57CAA">
      <w:rPr>
        <w:rFonts w:ascii="Times New Roman" w:hAnsi="Times New Roman"/>
        <w:b/>
        <w:sz w:val="24"/>
        <w:szCs w:val="24"/>
        <w:lang w:val="es-ES"/>
      </w:rPr>
      <w:t>1</w:t>
    </w:r>
    <w:r w:rsidR="00AE7101" w:rsidRPr="00C57CAA">
      <w:rPr>
        <w:rFonts w:ascii="Times New Roman" w:hAnsi="Times New Roman"/>
        <w:b/>
        <w:sz w:val="24"/>
        <w:szCs w:val="24"/>
        <w:lang w:val="es-ES"/>
      </w:rPr>
      <w:t>42</w:t>
    </w:r>
  </w:p>
  <w:p w:rsidR="00EB5B78" w:rsidRPr="00C57CAA" w:rsidRDefault="00EB5B78" w:rsidP="00EB5B78">
    <w:pPr>
      <w:pStyle w:val="Header"/>
      <w:spacing w:after="0"/>
      <w:jc w:val="right"/>
      <w:rPr>
        <w:rFonts w:ascii="Times New Roman" w:hAnsi="Times New Roman"/>
        <w:b/>
        <w:sz w:val="20"/>
        <w:szCs w:val="20"/>
        <w:lang w:val="es-ES"/>
      </w:rPr>
    </w:pPr>
    <w:r w:rsidRPr="00C57CAA">
      <w:rPr>
        <w:rFonts w:ascii="Times New Roman" w:hAnsi="Times New Roman"/>
        <w:sz w:val="20"/>
        <w:szCs w:val="20"/>
        <w:lang w:val="es-ES"/>
      </w:rPr>
      <w:t xml:space="preserve">Página </w:t>
    </w:r>
    <w:r w:rsidR="001B731C" w:rsidRPr="00EB5B78">
      <w:rPr>
        <w:rFonts w:ascii="Times New Roman" w:hAnsi="Times New Roman"/>
        <w:b/>
        <w:sz w:val="20"/>
        <w:szCs w:val="20"/>
      </w:rPr>
      <w:fldChar w:fldCharType="begin"/>
    </w:r>
    <w:r w:rsidRPr="00C57CAA">
      <w:rPr>
        <w:rFonts w:ascii="Times New Roman" w:hAnsi="Times New Roman"/>
        <w:b/>
        <w:sz w:val="20"/>
        <w:szCs w:val="20"/>
        <w:lang w:val="es-ES"/>
      </w:rPr>
      <w:instrText xml:space="preserve"> PAGE </w:instrText>
    </w:r>
    <w:r w:rsidR="001B731C" w:rsidRPr="00EB5B78">
      <w:rPr>
        <w:rFonts w:ascii="Times New Roman" w:hAnsi="Times New Roman"/>
        <w:b/>
        <w:sz w:val="20"/>
        <w:szCs w:val="20"/>
      </w:rPr>
      <w:fldChar w:fldCharType="separate"/>
    </w:r>
    <w:r w:rsidR="007910DD">
      <w:rPr>
        <w:rFonts w:ascii="Times New Roman" w:hAnsi="Times New Roman"/>
        <w:b/>
        <w:noProof/>
        <w:sz w:val="20"/>
        <w:szCs w:val="20"/>
        <w:lang w:val="es-ES"/>
      </w:rPr>
      <w:t>1</w:t>
    </w:r>
    <w:r w:rsidR="001B731C" w:rsidRPr="00EB5B78">
      <w:rPr>
        <w:rFonts w:ascii="Times New Roman" w:hAnsi="Times New Roman"/>
        <w:b/>
        <w:sz w:val="20"/>
        <w:szCs w:val="20"/>
      </w:rPr>
      <w:fldChar w:fldCharType="end"/>
    </w:r>
    <w:r w:rsidRPr="00C57CAA">
      <w:rPr>
        <w:rFonts w:ascii="Times New Roman" w:hAnsi="Times New Roman"/>
        <w:sz w:val="20"/>
        <w:szCs w:val="20"/>
        <w:lang w:val="es-ES"/>
      </w:rPr>
      <w:t xml:space="preserve"> de </w:t>
    </w:r>
    <w:r w:rsidR="001B731C" w:rsidRPr="00EB5B78">
      <w:rPr>
        <w:rFonts w:ascii="Times New Roman" w:hAnsi="Times New Roman"/>
        <w:b/>
        <w:sz w:val="20"/>
        <w:szCs w:val="20"/>
      </w:rPr>
      <w:fldChar w:fldCharType="begin"/>
    </w:r>
    <w:r w:rsidRPr="00C57CAA">
      <w:rPr>
        <w:rFonts w:ascii="Times New Roman" w:hAnsi="Times New Roman"/>
        <w:b/>
        <w:sz w:val="20"/>
        <w:szCs w:val="20"/>
        <w:lang w:val="es-ES"/>
      </w:rPr>
      <w:instrText xml:space="preserve"> NUMPAGES  </w:instrText>
    </w:r>
    <w:r w:rsidR="001B731C" w:rsidRPr="00EB5B78">
      <w:rPr>
        <w:rFonts w:ascii="Times New Roman" w:hAnsi="Times New Roman"/>
        <w:b/>
        <w:sz w:val="20"/>
        <w:szCs w:val="20"/>
      </w:rPr>
      <w:fldChar w:fldCharType="separate"/>
    </w:r>
    <w:r w:rsidR="007910DD">
      <w:rPr>
        <w:rFonts w:ascii="Times New Roman" w:hAnsi="Times New Roman"/>
        <w:b/>
        <w:noProof/>
        <w:sz w:val="20"/>
        <w:szCs w:val="20"/>
        <w:lang w:val="es-ES"/>
      </w:rPr>
      <w:t>4</w:t>
    </w:r>
    <w:r w:rsidR="001B731C" w:rsidRPr="00EB5B78">
      <w:rPr>
        <w:rFonts w:ascii="Times New Roman" w:hAnsi="Times New Roman"/>
        <w:b/>
        <w:sz w:val="20"/>
        <w:szCs w:val="20"/>
      </w:rPr>
      <w:fldChar w:fldCharType="end"/>
    </w:r>
  </w:p>
  <w:p w:rsidR="002A1344" w:rsidRPr="00C57CAA" w:rsidRDefault="002A1344" w:rsidP="00EB5B78">
    <w:pPr>
      <w:pStyle w:val="Header"/>
      <w:spacing w:after="0"/>
      <w:jc w:val="right"/>
      <w:rPr>
        <w:rFonts w:ascii="Times New Roman" w:hAnsi="Times New Roman"/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B88" w:rsidRDefault="00C81B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4B6F5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305111"/>
    <w:multiLevelType w:val="hybridMultilevel"/>
    <w:tmpl w:val="75EEA9F2"/>
    <w:lvl w:ilvl="0" w:tplc="8856F29E">
      <w:start w:val="18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33183"/>
    <w:multiLevelType w:val="multilevel"/>
    <w:tmpl w:val="DFECF1F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2">
      <w:start w:val="1"/>
      <w:numFmt w:val="lowerRoman"/>
      <w:pStyle w:val="subpar"/>
      <w:lvlText w:val="(%3)"/>
      <w:lvlJc w:val="left"/>
      <w:pPr>
        <w:tabs>
          <w:tab w:val="num" w:pos="1032"/>
        </w:tabs>
        <w:ind w:left="1032" w:hanging="432"/>
      </w:pPr>
      <w:rPr>
        <w:rFonts w:ascii="Calibri" w:eastAsia="Times New Roman" w:hAnsi="Calibri" w:cs="Times New Roman"/>
        <w:i w:val="0"/>
        <w:sz w:val="24"/>
        <w:szCs w:val="24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3">
    <w:nsid w:val="230F2C2A"/>
    <w:multiLevelType w:val="hybridMultilevel"/>
    <w:tmpl w:val="477CE764"/>
    <w:lvl w:ilvl="0" w:tplc="66AC37D8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5601D"/>
    <w:multiLevelType w:val="hybridMultilevel"/>
    <w:tmpl w:val="75EEA9F2"/>
    <w:lvl w:ilvl="0" w:tplc="8856F29E">
      <w:start w:val="18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>
    <w:nsid w:val="71B61A7A"/>
    <w:multiLevelType w:val="hybridMultilevel"/>
    <w:tmpl w:val="3EFEF9BE"/>
    <w:lvl w:ilvl="0" w:tplc="60481B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5605"/>
    <w:rsid w:val="00016157"/>
    <w:rsid w:val="00016B02"/>
    <w:rsid w:val="0002262C"/>
    <w:rsid w:val="00026183"/>
    <w:rsid w:val="0003190F"/>
    <w:rsid w:val="000405A5"/>
    <w:rsid w:val="00055B51"/>
    <w:rsid w:val="0005659C"/>
    <w:rsid w:val="00060D67"/>
    <w:rsid w:val="00060E0B"/>
    <w:rsid w:val="00062753"/>
    <w:rsid w:val="00072890"/>
    <w:rsid w:val="0008249D"/>
    <w:rsid w:val="000A045D"/>
    <w:rsid w:val="000B219E"/>
    <w:rsid w:val="000C3623"/>
    <w:rsid w:val="000C3C63"/>
    <w:rsid w:val="000D4D41"/>
    <w:rsid w:val="000E6A63"/>
    <w:rsid w:val="000E6E0A"/>
    <w:rsid w:val="000F496B"/>
    <w:rsid w:val="00100946"/>
    <w:rsid w:val="00101176"/>
    <w:rsid w:val="0010383C"/>
    <w:rsid w:val="00106D26"/>
    <w:rsid w:val="0011501A"/>
    <w:rsid w:val="00117A23"/>
    <w:rsid w:val="00136C1D"/>
    <w:rsid w:val="00155B61"/>
    <w:rsid w:val="0016298F"/>
    <w:rsid w:val="001730F0"/>
    <w:rsid w:val="00175316"/>
    <w:rsid w:val="00195981"/>
    <w:rsid w:val="001A28FC"/>
    <w:rsid w:val="001B02F6"/>
    <w:rsid w:val="001B731C"/>
    <w:rsid w:val="001C1F25"/>
    <w:rsid w:val="001C4F42"/>
    <w:rsid w:val="001E7131"/>
    <w:rsid w:val="001F7019"/>
    <w:rsid w:val="00204186"/>
    <w:rsid w:val="00206455"/>
    <w:rsid w:val="002114D9"/>
    <w:rsid w:val="002200CB"/>
    <w:rsid w:val="00223499"/>
    <w:rsid w:val="0022614F"/>
    <w:rsid w:val="002305B5"/>
    <w:rsid w:val="0023648E"/>
    <w:rsid w:val="00244B3A"/>
    <w:rsid w:val="002520CC"/>
    <w:rsid w:val="00255FB1"/>
    <w:rsid w:val="002674A6"/>
    <w:rsid w:val="002700E1"/>
    <w:rsid w:val="00272890"/>
    <w:rsid w:val="002747A5"/>
    <w:rsid w:val="00283574"/>
    <w:rsid w:val="002A1344"/>
    <w:rsid w:val="002A5CED"/>
    <w:rsid w:val="002C2BF0"/>
    <w:rsid w:val="002C694E"/>
    <w:rsid w:val="002C76E0"/>
    <w:rsid w:val="002D30C5"/>
    <w:rsid w:val="002F44E9"/>
    <w:rsid w:val="0030099F"/>
    <w:rsid w:val="00300C59"/>
    <w:rsid w:val="003042E7"/>
    <w:rsid w:val="00312AF0"/>
    <w:rsid w:val="0031415F"/>
    <w:rsid w:val="00331F8E"/>
    <w:rsid w:val="0033490C"/>
    <w:rsid w:val="003376F4"/>
    <w:rsid w:val="00341BFC"/>
    <w:rsid w:val="00346240"/>
    <w:rsid w:val="00354527"/>
    <w:rsid w:val="0036651E"/>
    <w:rsid w:val="0037131C"/>
    <w:rsid w:val="0038361A"/>
    <w:rsid w:val="00384659"/>
    <w:rsid w:val="003921D0"/>
    <w:rsid w:val="003A6050"/>
    <w:rsid w:val="003B4026"/>
    <w:rsid w:val="003B6A72"/>
    <w:rsid w:val="003B7AB8"/>
    <w:rsid w:val="003C02B5"/>
    <w:rsid w:val="003D2367"/>
    <w:rsid w:val="003D3ACC"/>
    <w:rsid w:val="003D4B6F"/>
    <w:rsid w:val="00401425"/>
    <w:rsid w:val="004058FE"/>
    <w:rsid w:val="00410707"/>
    <w:rsid w:val="004119F0"/>
    <w:rsid w:val="00411A18"/>
    <w:rsid w:val="004126A8"/>
    <w:rsid w:val="00416C80"/>
    <w:rsid w:val="00416CD3"/>
    <w:rsid w:val="004175E4"/>
    <w:rsid w:val="00434387"/>
    <w:rsid w:val="004357CC"/>
    <w:rsid w:val="0044097D"/>
    <w:rsid w:val="00452FBA"/>
    <w:rsid w:val="00456F57"/>
    <w:rsid w:val="00457FDA"/>
    <w:rsid w:val="00460233"/>
    <w:rsid w:val="00460564"/>
    <w:rsid w:val="004625E6"/>
    <w:rsid w:val="0046365C"/>
    <w:rsid w:val="00464752"/>
    <w:rsid w:val="00472037"/>
    <w:rsid w:val="0047704C"/>
    <w:rsid w:val="004808CF"/>
    <w:rsid w:val="00482337"/>
    <w:rsid w:val="00492428"/>
    <w:rsid w:val="00494AFB"/>
    <w:rsid w:val="00494CB3"/>
    <w:rsid w:val="00496D70"/>
    <w:rsid w:val="004A0B19"/>
    <w:rsid w:val="004A1B72"/>
    <w:rsid w:val="004B6826"/>
    <w:rsid w:val="004C1D1C"/>
    <w:rsid w:val="004C2050"/>
    <w:rsid w:val="004D1CB9"/>
    <w:rsid w:val="004D7BD1"/>
    <w:rsid w:val="004D7E35"/>
    <w:rsid w:val="004E1533"/>
    <w:rsid w:val="004F6477"/>
    <w:rsid w:val="00504ABD"/>
    <w:rsid w:val="00510CAC"/>
    <w:rsid w:val="00514F58"/>
    <w:rsid w:val="00523A6B"/>
    <w:rsid w:val="005416D4"/>
    <w:rsid w:val="005512F1"/>
    <w:rsid w:val="0056622F"/>
    <w:rsid w:val="00597CA0"/>
    <w:rsid w:val="005B05FF"/>
    <w:rsid w:val="005C0127"/>
    <w:rsid w:val="005D0ECB"/>
    <w:rsid w:val="005D3C08"/>
    <w:rsid w:val="005D507F"/>
    <w:rsid w:val="005E23F8"/>
    <w:rsid w:val="005E258D"/>
    <w:rsid w:val="005F5125"/>
    <w:rsid w:val="00610288"/>
    <w:rsid w:val="00612835"/>
    <w:rsid w:val="00633E79"/>
    <w:rsid w:val="006369B1"/>
    <w:rsid w:val="0064435A"/>
    <w:rsid w:val="00644F43"/>
    <w:rsid w:val="00652AEB"/>
    <w:rsid w:val="006645D3"/>
    <w:rsid w:val="00664C8D"/>
    <w:rsid w:val="00673C8D"/>
    <w:rsid w:val="006860A2"/>
    <w:rsid w:val="006A41E6"/>
    <w:rsid w:val="006B732E"/>
    <w:rsid w:val="006C48D6"/>
    <w:rsid w:val="006C74B6"/>
    <w:rsid w:val="006D0DE9"/>
    <w:rsid w:val="006E24D7"/>
    <w:rsid w:val="006E6637"/>
    <w:rsid w:val="006F584D"/>
    <w:rsid w:val="00701412"/>
    <w:rsid w:val="007055FD"/>
    <w:rsid w:val="007164BF"/>
    <w:rsid w:val="007462B5"/>
    <w:rsid w:val="007470E1"/>
    <w:rsid w:val="0076089F"/>
    <w:rsid w:val="00770B64"/>
    <w:rsid w:val="00770D03"/>
    <w:rsid w:val="007738E5"/>
    <w:rsid w:val="00781455"/>
    <w:rsid w:val="00783B42"/>
    <w:rsid w:val="007910DD"/>
    <w:rsid w:val="007A2619"/>
    <w:rsid w:val="007B2694"/>
    <w:rsid w:val="007B63B6"/>
    <w:rsid w:val="007B7C28"/>
    <w:rsid w:val="007D3580"/>
    <w:rsid w:val="007D4352"/>
    <w:rsid w:val="007D55A6"/>
    <w:rsid w:val="007F4F17"/>
    <w:rsid w:val="0081739C"/>
    <w:rsid w:val="00817F37"/>
    <w:rsid w:val="008456A3"/>
    <w:rsid w:val="00861D8C"/>
    <w:rsid w:val="00862430"/>
    <w:rsid w:val="00865CB9"/>
    <w:rsid w:val="00884237"/>
    <w:rsid w:val="00884C77"/>
    <w:rsid w:val="008A2DFE"/>
    <w:rsid w:val="008A470E"/>
    <w:rsid w:val="008A49CE"/>
    <w:rsid w:val="008B2108"/>
    <w:rsid w:val="008B3A09"/>
    <w:rsid w:val="008B438B"/>
    <w:rsid w:val="008C4C2E"/>
    <w:rsid w:val="008C70C2"/>
    <w:rsid w:val="008D0DCD"/>
    <w:rsid w:val="008D69A5"/>
    <w:rsid w:val="008E0AA3"/>
    <w:rsid w:val="008E4588"/>
    <w:rsid w:val="008E4A40"/>
    <w:rsid w:val="008E6F03"/>
    <w:rsid w:val="008F0EA6"/>
    <w:rsid w:val="008F2AA5"/>
    <w:rsid w:val="00900A3B"/>
    <w:rsid w:val="009021A6"/>
    <w:rsid w:val="009064D4"/>
    <w:rsid w:val="009117AA"/>
    <w:rsid w:val="0091395C"/>
    <w:rsid w:val="00915F65"/>
    <w:rsid w:val="00916A08"/>
    <w:rsid w:val="00922991"/>
    <w:rsid w:val="00932D09"/>
    <w:rsid w:val="00933013"/>
    <w:rsid w:val="009401AA"/>
    <w:rsid w:val="00940EA7"/>
    <w:rsid w:val="00962A5C"/>
    <w:rsid w:val="00963848"/>
    <w:rsid w:val="00966145"/>
    <w:rsid w:val="00972A6E"/>
    <w:rsid w:val="00974C7B"/>
    <w:rsid w:val="00976256"/>
    <w:rsid w:val="0098056A"/>
    <w:rsid w:val="00996889"/>
    <w:rsid w:val="009A75B2"/>
    <w:rsid w:val="009B143D"/>
    <w:rsid w:val="009B70C7"/>
    <w:rsid w:val="009C744D"/>
    <w:rsid w:val="009C7FD5"/>
    <w:rsid w:val="009D74B8"/>
    <w:rsid w:val="00A044BF"/>
    <w:rsid w:val="00A055D4"/>
    <w:rsid w:val="00A16624"/>
    <w:rsid w:val="00A16E9F"/>
    <w:rsid w:val="00A26F88"/>
    <w:rsid w:val="00A315AD"/>
    <w:rsid w:val="00A41B91"/>
    <w:rsid w:val="00A51553"/>
    <w:rsid w:val="00A603AF"/>
    <w:rsid w:val="00A61E8A"/>
    <w:rsid w:val="00A66068"/>
    <w:rsid w:val="00A67BDA"/>
    <w:rsid w:val="00A70A50"/>
    <w:rsid w:val="00A7615A"/>
    <w:rsid w:val="00A82307"/>
    <w:rsid w:val="00A8412C"/>
    <w:rsid w:val="00A92CBF"/>
    <w:rsid w:val="00A96EAF"/>
    <w:rsid w:val="00AA3B00"/>
    <w:rsid w:val="00AA5FB7"/>
    <w:rsid w:val="00AB276C"/>
    <w:rsid w:val="00AC0EA8"/>
    <w:rsid w:val="00AC194B"/>
    <w:rsid w:val="00AD1828"/>
    <w:rsid w:val="00AD372E"/>
    <w:rsid w:val="00AD6FBC"/>
    <w:rsid w:val="00AE02C6"/>
    <w:rsid w:val="00AE222A"/>
    <w:rsid w:val="00AE277B"/>
    <w:rsid w:val="00AE6432"/>
    <w:rsid w:val="00AE7101"/>
    <w:rsid w:val="00AF7033"/>
    <w:rsid w:val="00B20133"/>
    <w:rsid w:val="00B24888"/>
    <w:rsid w:val="00B2657F"/>
    <w:rsid w:val="00B27655"/>
    <w:rsid w:val="00B36A47"/>
    <w:rsid w:val="00B448DF"/>
    <w:rsid w:val="00B5277B"/>
    <w:rsid w:val="00B527AF"/>
    <w:rsid w:val="00B972FF"/>
    <w:rsid w:val="00BA74F5"/>
    <w:rsid w:val="00BB76E2"/>
    <w:rsid w:val="00BC14E8"/>
    <w:rsid w:val="00BC1FB4"/>
    <w:rsid w:val="00BD6FEB"/>
    <w:rsid w:val="00BE04E7"/>
    <w:rsid w:val="00BE0FA9"/>
    <w:rsid w:val="00BE523E"/>
    <w:rsid w:val="00BF2F16"/>
    <w:rsid w:val="00C03BEE"/>
    <w:rsid w:val="00C2125A"/>
    <w:rsid w:val="00C23BD8"/>
    <w:rsid w:val="00C36AF3"/>
    <w:rsid w:val="00C4082B"/>
    <w:rsid w:val="00C46492"/>
    <w:rsid w:val="00C55E7D"/>
    <w:rsid w:val="00C56CA8"/>
    <w:rsid w:val="00C57CAA"/>
    <w:rsid w:val="00C6345E"/>
    <w:rsid w:val="00C66D16"/>
    <w:rsid w:val="00C714AF"/>
    <w:rsid w:val="00C81B88"/>
    <w:rsid w:val="00C8545C"/>
    <w:rsid w:val="00C86189"/>
    <w:rsid w:val="00C91C3E"/>
    <w:rsid w:val="00CB37CD"/>
    <w:rsid w:val="00CC0AC6"/>
    <w:rsid w:val="00CC1E3B"/>
    <w:rsid w:val="00CC2A42"/>
    <w:rsid w:val="00CD6B46"/>
    <w:rsid w:val="00CE70E5"/>
    <w:rsid w:val="00CF4E07"/>
    <w:rsid w:val="00D033F2"/>
    <w:rsid w:val="00D13296"/>
    <w:rsid w:val="00D17F85"/>
    <w:rsid w:val="00D23FA1"/>
    <w:rsid w:val="00D2462F"/>
    <w:rsid w:val="00D3148B"/>
    <w:rsid w:val="00D43014"/>
    <w:rsid w:val="00D4523B"/>
    <w:rsid w:val="00D45B7D"/>
    <w:rsid w:val="00D5531F"/>
    <w:rsid w:val="00D636F0"/>
    <w:rsid w:val="00D63C96"/>
    <w:rsid w:val="00D6749E"/>
    <w:rsid w:val="00D93A3D"/>
    <w:rsid w:val="00D94EB4"/>
    <w:rsid w:val="00DA022E"/>
    <w:rsid w:val="00DB611C"/>
    <w:rsid w:val="00DD4ED9"/>
    <w:rsid w:val="00DD7FC2"/>
    <w:rsid w:val="00DE7A0A"/>
    <w:rsid w:val="00E039F3"/>
    <w:rsid w:val="00E118F6"/>
    <w:rsid w:val="00E35272"/>
    <w:rsid w:val="00E41B67"/>
    <w:rsid w:val="00E46EBF"/>
    <w:rsid w:val="00E51A55"/>
    <w:rsid w:val="00E52384"/>
    <w:rsid w:val="00E5609D"/>
    <w:rsid w:val="00E67824"/>
    <w:rsid w:val="00E91FCD"/>
    <w:rsid w:val="00E94175"/>
    <w:rsid w:val="00EB5B78"/>
    <w:rsid w:val="00EC31C0"/>
    <w:rsid w:val="00ED197D"/>
    <w:rsid w:val="00EE03E2"/>
    <w:rsid w:val="00EE5B0C"/>
    <w:rsid w:val="00EE7984"/>
    <w:rsid w:val="00EF44B1"/>
    <w:rsid w:val="00F1213B"/>
    <w:rsid w:val="00F14FE9"/>
    <w:rsid w:val="00F20790"/>
    <w:rsid w:val="00F23A33"/>
    <w:rsid w:val="00F242DB"/>
    <w:rsid w:val="00F2603F"/>
    <w:rsid w:val="00F26E2E"/>
    <w:rsid w:val="00F32667"/>
    <w:rsid w:val="00F353A1"/>
    <w:rsid w:val="00F4258F"/>
    <w:rsid w:val="00F42F9A"/>
    <w:rsid w:val="00F503E6"/>
    <w:rsid w:val="00F53A22"/>
    <w:rsid w:val="00F56DA7"/>
    <w:rsid w:val="00F64C4C"/>
    <w:rsid w:val="00F665E3"/>
    <w:rsid w:val="00F7234C"/>
    <w:rsid w:val="00F740C3"/>
    <w:rsid w:val="00F77B0A"/>
    <w:rsid w:val="00F971DA"/>
    <w:rsid w:val="00FA03D3"/>
    <w:rsid w:val="00FA0AFC"/>
    <w:rsid w:val="00FA2A2F"/>
    <w:rsid w:val="00FC3F4C"/>
    <w:rsid w:val="00FE586E"/>
    <w:rsid w:val="00FF2531"/>
    <w:rsid w:val="00FF4939"/>
    <w:rsid w:val="00FF5DC3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808CF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/>
    </w:rPr>
  </w:style>
  <w:style w:type="character" w:customStyle="1" w:styleId="FootnoteTextChar">
    <w:name w:val="Footnote Text Char"/>
    <w:link w:val="FootnoteText"/>
    <w:rsid w:val="004808CF"/>
    <w:rPr>
      <w:rFonts w:ascii="Times New Roman" w:eastAsia="Times New Roman" w:hAnsi="Times New Roman"/>
      <w:lang w:val="es-ES_tradnl"/>
    </w:rPr>
  </w:style>
  <w:style w:type="paragraph" w:customStyle="1" w:styleId="LightGrid-Accent31">
    <w:name w:val="Light Grid - Accent 31"/>
    <w:basedOn w:val="Normal"/>
    <w:uiPriority w:val="34"/>
    <w:qFormat/>
    <w:rsid w:val="004808CF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Chapter">
    <w:name w:val="Chapter"/>
    <w:basedOn w:val="Normal"/>
    <w:next w:val="Normal"/>
    <w:rsid w:val="004808CF"/>
    <w:pPr>
      <w:keepNext/>
      <w:numPr>
        <w:numId w:val="4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Paragraph">
    <w:name w:val="Paragraph"/>
    <w:basedOn w:val="BodyTextIndent"/>
    <w:rsid w:val="004808CF"/>
    <w:pPr>
      <w:numPr>
        <w:ilvl w:val="1"/>
        <w:numId w:val="4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BodyTextIndent3"/>
    <w:rsid w:val="004808CF"/>
    <w:pPr>
      <w:numPr>
        <w:ilvl w:val="2"/>
        <w:numId w:val="4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customStyle="1" w:styleId="SubSubPar">
    <w:name w:val="SubSubPar"/>
    <w:basedOn w:val="subpar"/>
    <w:rsid w:val="004808CF"/>
    <w:pPr>
      <w:numPr>
        <w:ilvl w:val="3"/>
      </w:numPr>
      <w:tabs>
        <w:tab w:val="left" w:pos="0"/>
      </w:tabs>
    </w:pPr>
  </w:style>
  <w:style w:type="character" w:styleId="Strong">
    <w:name w:val="Strong"/>
    <w:uiPriority w:val="22"/>
    <w:qFormat/>
    <w:rsid w:val="004808CF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08CF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4808CF"/>
    <w:rPr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08C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808CF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02F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B02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02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B02F6"/>
    <w:rPr>
      <w:sz w:val="22"/>
      <w:szCs w:val="22"/>
    </w:rPr>
  </w:style>
  <w:style w:type="character" w:styleId="Hyperlink">
    <w:name w:val="Hyperlink"/>
    <w:uiPriority w:val="99"/>
    <w:unhideWhenUsed/>
    <w:rsid w:val="00155B61"/>
    <w:rPr>
      <w:rFonts w:ascii="Arial" w:hAnsi="Arial" w:cs="Arial" w:hint="default"/>
      <w:strike w:val="0"/>
      <w:dstrike w:val="0"/>
      <w:color w:val="0F479D"/>
      <w:sz w:val="17"/>
      <w:szCs w:val="17"/>
      <w:u w:val="none"/>
      <w:effect w:val="none"/>
    </w:rPr>
  </w:style>
  <w:style w:type="character" w:styleId="FootnoteReference">
    <w:name w:val="footnote reference"/>
    <w:uiPriority w:val="99"/>
    <w:semiHidden/>
    <w:unhideWhenUsed/>
    <w:rsid w:val="008E4588"/>
    <w:rPr>
      <w:vertAlign w:val="superscript"/>
    </w:rPr>
  </w:style>
  <w:style w:type="paragraph" w:customStyle="1" w:styleId="ColorfulShading-Accent11">
    <w:name w:val="Colorful Shading - Accent 11"/>
    <w:hidden/>
    <w:uiPriority w:val="99"/>
    <w:semiHidden/>
    <w:rsid w:val="007D55A6"/>
    <w:rPr>
      <w:sz w:val="22"/>
      <w:szCs w:val="22"/>
    </w:rPr>
  </w:style>
  <w:style w:type="paragraph" w:customStyle="1" w:styleId="Default">
    <w:name w:val="Default"/>
    <w:rsid w:val="00255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6651E"/>
    <w:rPr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56C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56CA8"/>
  </w:style>
  <w:style w:type="character" w:styleId="EndnoteReference">
    <w:name w:val="endnote reference"/>
    <w:basedOn w:val="DefaultParagraphFont"/>
    <w:uiPriority w:val="99"/>
    <w:semiHidden/>
    <w:unhideWhenUsed/>
    <w:rsid w:val="00C56C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808CF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/>
    </w:rPr>
  </w:style>
  <w:style w:type="character" w:customStyle="1" w:styleId="FootnoteTextChar">
    <w:name w:val="Footnote Text Char"/>
    <w:link w:val="FootnoteText"/>
    <w:rsid w:val="004808CF"/>
    <w:rPr>
      <w:rFonts w:ascii="Times New Roman" w:eastAsia="Times New Roman" w:hAnsi="Times New Roman"/>
      <w:lang w:val="es-ES_tradnl"/>
    </w:rPr>
  </w:style>
  <w:style w:type="paragraph" w:customStyle="1" w:styleId="LightGrid-Accent31">
    <w:name w:val="Light Grid - Accent 31"/>
    <w:basedOn w:val="Normal"/>
    <w:uiPriority w:val="34"/>
    <w:qFormat/>
    <w:rsid w:val="004808CF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Chapter">
    <w:name w:val="Chapter"/>
    <w:basedOn w:val="Normal"/>
    <w:next w:val="Normal"/>
    <w:rsid w:val="004808CF"/>
    <w:pPr>
      <w:keepNext/>
      <w:numPr>
        <w:numId w:val="4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Paragraph">
    <w:name w:val="Paragraph"/>
    <w:basedOn w:val="BodyTextIndent"/>
    <w:rsid w:val="004808CF"/>
    <w:pPr>
      <w:numPr>
        <w:ilvl w:val="1"/>
        <w:numId w:val="4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BodyTextIndent3"/>
    <w:rsid w:val="004808CF"/>
    <w:pPr>
      <w:numPr>
        <w:ilvl w:val="2"/>
        <w:numId w:val="4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customStyle="1" w:styleId="SubSubPar">
    <w:name w:val="SubSubPar"/>
    <w:basedOn w:val="subpar"/>
    <w:rsid w:val="004808CF"/>
    <w:pPr>
      <w:numPr>
        <w:ilvl w:val="3"/>
      </w:numPr>
      <w:tabs>
        <w:tab w:val="left" w:pos="0"/>
      </w:tabs>
    </w:pPr>
  </w:style>
  <w:style w:type="character" w:styleId="Strong">
    <w:name w:val="Strong"/>
    <w:uiPriority w:val="22"/>
    <w:qFormat/>
    <w:rsid w:val="004808CF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08CF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4808CF"/>
    <w:rPr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08C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808CF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02F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B02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02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B02F6"/>
    <w:rPr>
      <w:sz w:val="22"/>
      <w:szCs w:val="22"/>
    </w:rPr>
  </w:style>
  <w:style w:type="character" w:styleId="Hyperlink">
    <w:name w:val="Hyperlink"/>
    <w:uiPriority w:val="99"/>
    <w:unhideWhenUsed/>
    <w:rsid w:val="00155B61"/>
    <w:rPr>
      <w:rFonts w:ascii="Arial" w:hAnsi="Arial" w:cs="Arial" w:hint="default"/>
      <w:strike w:val="0"/>
      <w:dstrike w:val="0"/>
      <w:color w:val="0F479D"/>
      <w:sz w:val="17"/>
      <w:szCs w:val="17"/>
      <w:u w:val="none"/>
      <w:effect w:val="none"/>
    </w:rPr>
  </w:style>
  <w:style w:type="character" w:styleId="FootnoteReference">
    <w:name w:val="footnote reference"/>
    <w:uiPriority w:val="99"/>
    <w:semiHidden/>
    <w:unhideWhenUsed/>
    <w:rsid w:val="008E4588"/>
    <w:rPr>
      <w:vertAlign w:val="superscript"/>
    </w:rPr>
  </w:style>
  <w:style w:type="paragraph" w:customStyle="1" w:styleId="ColorfulShading-Accent11">
    <w:name w:val="Colorful Shading - Accent 11"/>
    <w:hidden/>
    <w:uiPriority w:val="99"/>
    <w:semiHidden/>
    <w:rsid w:val="007D55A6"/>
    <w:rPr>
      <w:sz w:val="22"/>
      <w:szCs w:val="22"/>
    </w:rPr>
  </w:style>
  <w:style w:type="paragraph" w:customStyle="1" w:styleId="Default">
    <w:name w:val="Default"/>
    <w:rsid w:val="00255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6651E"/>
    <w:rPr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56C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56CA8"/>
  </w:style>
  <w:style w:type="character" w:styleId="EndnoteReference">
    <w:name w:val="endnote reference"/>
    <w:basedOn w:val="DefaultParagraphFont"/>
    <w:uiPriority w:val="99"/>
    <w:semiHidden/>
    <w:unhideWhenUsed/>
    <w:rsid w:val="00C56C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0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numbering" Target="numbering.xml"/><Relationship Id="rId21" Type="http://schemas.openxmlformats.org/officeDocument/2006/relationships/customXml" Target="../customXml/item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customXml" Target="../customXml/item9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C2B06D6FC0D2C4F854E742AADC9F94B" ma:contentTypeVersion="19" ma:contentTypeDescription="The base project type from which other project content types inherit their information." ma:contentTypeScope="" ma:versionID="e727620150139750d37f6bcecfd16c5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38687991</IDBDocs_x0020_Number>
    <Document_x0020_Author xmlns="cdc7663a-08f0-4737-9e8c-148ce897a09c">Villela, Luiz A.</Document_x0020_Author>
    <Operation_x0020_Type xmlns="cdc7663a-08f0-4737-9e8c-148ce897a09c" xsi:nil="true"/>
    <TaxCatchAll xmlns="cdc7663a-08f0-4737-9e8c-148ce897a09c"/>
    <Fiscal_x0020_Year_x0020_IDB xmlns="cdc7663a-08f0-4737-9e8c-148ce897a09c">2014</Fiscal_x0020_Year_x0020_IDB>
    <Project_x0020_Number xmlns="cdc7663a-08f0-4737-9e8c-148ce897a09c">CO-L1142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EZSHARE-1678957924-67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https://idbg.sharepoint.com/teams/EZ-CO-LON/CO-L1142/_layouts/15/DocIdRedir.aspx?ID=EZSHARE-1678957924-67</Url>
      <Description>EZSHARE-1678957924-67</Description>
    </_dlc_DocIdUrl>
  </documentManagement>
</p:propertie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D69C0356-0CCE-4456-85BB-A92C3795F113}"/>
</file>

<file path=customXml/itemProps2.xml><?xml version="1.0" encoding="utf-8"?>
<ds:datastoreItem xmlns:ds="http://schemas.openxmlformats.org/officeDocument/2006/customXml" ds:itemID="{DB5586D7-C583-4ED7-8FBF-F4E35B558737}"/>
</file>

<file path=customXml/itemProps3.xml><?xml version="1.0" encoding="utf-8"?>
<ds:datastoreItem xmlns:ds="http://schemas.openxmlformats.org/officeDocument/2006/customXml" ds:itemID="{9CAE456D-99B6-41C2-94CD-E0369FCC2D19}"/>
</file>

<file path=customXml/itemProps4.xml><?xml version="1.0" encoding="utf-8"?>
<ds:datastoreItem xmlns:ds="http://schemas.openxmlformats.org/officeDocument/2006/customXml" ds:itemID="{7C63F41A-87E2-4E58-B3DC-185CD99D9D92}"/>
</file>

<file path=customXml/itemProps5.xml><?xml version="1.0" encoding="utf-8"?>
<ds:datastoreItem xmlns:ds="http://schemas.openxmlformats.org/officeDocument/2006/customXml" ds:itemID="{2EC0F212-7B17-4A0F-818C-7C4DDEFE9144}"/>
</file>

<file path=customXml/itemProps6.xml><?xml version="1.0" encoding="utf-8"?>
<ds:datastoreItem xmlns:ds="http://schemas.openxmlformats.org/officeDocument/2006/customXml" ds:itemID="{F9ECC716-897E-4468-891A-E5BF9DB22899}"/>
</file>

<file path=customXml/itemProps7.xml><?xml version="1.0" encoding="utf-8"?>
<ds:datastoreItem xmlns:ds="http://schemas.openxmlformats.org/officeDocument/2006/customXml" ds:itemID="{BB8FBD24-274E-4885-827D-2FCA42E7B45E}"/>
</file>

<file path=customXml/itemProps8.xml><?xml version="1.0" encoding="utf-8"?>
<ds:datastoreItem xmlns:ds="http://schemas.openxmlformats.org/officeDocument/2006/customXml" ds:itemID="{ADA5D567-B724-4207-9FD6-01F4854CB21E}"/>
</file>

<file path=customXml/itemProps9.xml><?xml version="1.0" encoding="utf-8"?>
<ds:datastoreItem xmlns:ds="http://schemas.openxmlformats.org/officeDocument/2006/customXml" ds:itemID="{01577497-90CA-4FEB-A505-8D172E9605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839</Words>
  <Characters>4785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5613</CharactersWithSpaces>
  <SharedDoc>false</SharedDoc>
  <HLinks>
    <vt:vector size="18" baseType="variant">
      <vt:variant>
        <vt:i4>8323112</vt:i4>
      </vt:variant>
      <vt:variant>
        <vt:i4>6</vt:i4>
      </vt:variant>
      <vt:variant>
        <vt:i4>0</vt:i4>
      </vt:variant>
      <vt:variant>
        <vt:i4>5</vt:i4>
      </vt:variant>
      <vt:variant>
        <vt:lpwstr>http://www.minhacienda.gov.co/elearning</vt:lpwstr>
      </vt:variant>
      <vt:variant>
        <vt:lpwstr/>
      </vt:variant>
      <vt:variant>
        <vt:i4>7798892</vt:i4>
      </vt:variant>
      <vt:variant>
        <vt:i4>3</vt:i4>
      </vt:variant>
      <vt:variant>
        <vt:i4>0</vt:i4>
      </vt:variant>
      <vt:variant>
        <vt:i4>5</vt:i4>
      </vt:variant>
      <vt:variant>
        <vt:lpwstr>http://se/</vt:lpwstr>
      </vt:variant>
      <vt:variant>
        <vt:lpwstr/>
      </vt:variant>
      <vt:variant>
        <vt:i4>4325441</vt:i4>
      </vt:variant>
      <vt:variant>
        <vt:i4>0</vt:i4>
      </vt:variant>
      <vt:variant>
        <vt:i4>0</vt:i4>
      </vt:variant>
      <vt:variant>
        <vt:i4>5</vt:i4>
      </vt:variant>
      <vt:variant>
        <vt:lpwstr>http://www.banrep.gov.co/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</dc:title>
  <dc:creator>TeodoroZ</dc:creator>
  <cp:lastModifiedBy>Inter-American Development Bank</cp:lastModifiedBy>
  <cp:revision>2</cp:revision>
  <cp:lastPrinted>2012-02-27T19:56:00Z</cp:lastPrinted>
  <dcterms:created xsi:type="dcterms:W3CDTF">2014-08-01T15:59:00Z</dcterms:created>
  <dcterms:modified xsi:type="dcterms:W3CDTF">2014-08-01T15:59:00Z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0x010100ACF722E9F6B0B149B0CD8BE2560A667200BC2B06D6FC0D2C4F854E742AADC9F94B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Fiscal Issues and Public Finance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6478d5de-0b64-4287-b88e-9ab1f8ac3215</vt:lpwstr>
  </property>
</Properties>
</file>