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BD" w:rsidRPr="006507C8" w:rsidRDefault="005469BD" w:rsidP="005469BD">
      <w:pPr>
        <w:rPr>
          <w:noProof w:val="0"/>
        </w:rPr>
      </w:pPr>
    </w:p>
    <w:p w:rsidR="005469BD" w:rsidRPr="006507C8" w:rsidRDefault="005469BD" w:rsidP="005469BD">
      <w:pPr>
        <w:rPr>
          <w:noProof w:val="0"/>
        </w:rPr>
      </w:pPr>
    </w:p>
    <w:tbl>
      <w:tblPr>
        <w:tblW w:w="3264" w:type="pct"/>
        <w:jc w:val="center"/>
        <w:tblInd w:w="-2402" w:type="dxa"/>
        <w:tblLook w:val="04A0" w:firstRow="1" w:lastRow="0" w:firstColumn="1" w:lastColumn="0" w:noHBand="0" w:noVBand="1"/>
      </w:tblPr>
      <w:tblGrid>
        <w:gridCol w:w="5781"/>
      </w:tblGrid>
      <w:tr w:rsidR="005469BD" w:rsidRPr="006507C8" w:rsidTr="0031508B">
        <w:trPr>
          <w:trHeight w:val="3843"/>
          <w:jc w:val="center"/>
        </w:trPr>
        <w:tc>
          <w:tcPr>
            <w:tcW w:w="5000" w:type="pct"/>
          </w:tcPr>
          <w:p w:rsidR="005469BD" w:rsidRPr="006507C8" w:rsidRDefault="00DC5EDE" w:rsidP="009D4506">
            <w:pPr>
              <w:pStyle w:val="NoSpacing"/>
              <w:spacing w:line="276" w:lineRule="auto"/>
              <w:jc w:val="center"/>
              <w:rPr>
                <w:rFonts w:ascii="Cambria" w:hAnsi="Cambria"/>
                <w:caps/>
                <w:lang w:val="es-ES"/>
              </w:rPr>
            </w:pPr>
            <w:r>
              <w:rPr>
                <w:rFonts w:ascii="Times New Roman" w:hAnsi="Times New Roman"/>
                <w:b/>
                <w:sz w:val="28"/>
                <w:szCs w:val="28"/>
                <w:lang w:val="es-ES"/>
              </w:rPr>
              <w:t>DOCUMENTO DEL BANCO INTERAMERICANO DE DESARROLLO</w:t>
            </w:r>
          </w:p>
        </w:tc>
      </w:tr>
      <w:tr w:rsidR="005469BD" w:rsidRPr="006507C8" w:rsidTr="0031508B">
        <w:trPr>
          <w:trHeight w:val="2340"/>
          <w:jc w:val="center"/>
        </w:trPr>
        <w:tc>
          <w:tcPr>
            <w:tcW w:w="5000" w:type="pct"/>
            <w:tcBorders>
              <w:bottom w:val="single" w:sz="4" w:space="0" w:color="4F81BD"/>
            </w:tcBorders>
            <w:vAlign w:val="center"/>
          </w:tcPr>
          <w:p w:rsidR="005469BD" w:rsidRPr="008A6694" w:rsidRDefault="007865CB" w:rsidP="009D4506">
            <w:pPr>
              <w:pStyle w:val="NoSpacing"/>
              <w:spacing w:line="276" w:lineRule="auto"/>
              <w:jc w:val="center"/>
              <w:rPr>
                <w:rFonts w:ascii="Times New Roman" w:hAnsi="Times New Roman"/>
                <w:sz w:val="80"/>
                <w:szCs w:val="80"/>
                <w:lang w:val="es-ES"/>
              </w:rPr>
            </w:pPr>
            <w:r w:rsidRPr="008A6694">
              <w:rPr>
                <w:rFonts w:ascii="Times New Roman" w:hAnsi="Times New Roman"/>
                <w:sz w:val="32"/>
                <w:szCs w:val="32"/>
                <w:lang w:val="es-ES"/>
              </w:rPr>
              <w:t>COLOMBIA</w:t>
            </w:r>
          </w:p>
        </w:tc>
      </w:tr>
      <w:tr w:rsidR="005469BD" w:rsidRPr="006507C8" w:rsidTr="0031508B">
        <w:trPr>
          <w:trHeight w:val="720"/>
          <w:jc w:val="center"/>
        </w:trPr>
        <w:tc>
          <w:tcPr>
            <w:tcW w:w="5000" w:type="pct"/>
            <w:tcBorders>
              <w:top w:val="single" w:sz="4" w:space="0" w:color="4F81BD"/>
            </w:tcBorders>
            <w:vAlign w:val="center"/>
          </w:tcPr>
          <w:p w:rsidR="0015207F" w:rsidRPr="0015207F" w:rsidRDefault="0015207F" w:rsidP="0015207F">
            <w:pPr>
              <w:pStyle w:val="NoSpacing"/>
              <w:jc w:val="center"/>
              <w:rPr>
                <w:rFonts w:ascii="Times New Roman" w:hAnsi="Times New Roman"/>
                <w:b/>
                <w:smallCaps/>
                <w:sz w:val="24"/>
                <w:szCs w:val="24"/>
                <w:lang w:val="es-ES"/>
              </w:rPr>
            </w:pPr>
          </w:p>
          <w:p w:rsidR="005469BD" w:rsidRDefault="0015207F" w:rsidP="0015207F">
            <w:pPr>
              <w:pStyle w:val="NoSpacing"/>
              <w:spacing w:line="276" w:lineRule="auto"/>
              <w:jc w:val="center"/>
              <w:rPr>
                <w:rFonts w:ascii="Times New Roman" w:hAnsi="Times New Roman"/>
                <w:b/>
                <w:smallCaps/>
                <w:sz w:val="24"/>
                <w:szCs w:val="24"/>
                <w:lang w:val="es-ES"/>
              </w:rPr>
            </w:pPr>
            <w:r w:rsidRPr="0015207F">
              <w:rPr>
                <w:rFonts w:ascii="Times New Roman" w:hAnsi="Times New Roman"/>
                <w:b/>
                <w:smallCaps/>
                <w:sz w:val="24"/>
                <w:szCs w:val="24"/>
                <w:lang w:val="es-ES"/>
              </w:rPr>
              <w:t>PROGRAMA DE PROFUNDIZACIÓN DE LA REFORMA FISCAL EN COLOMBIA</w:t>
            </w:r>
            <w:r w:rsidR="00DC5EDE" w:rsidRPr="00DC5EDE">
              <w:rPr>
                <w:rFonts w:ascii="Times New Roman" w:hAnsi="Times New Roman"/>
                <w:b/>
                <w:smallCaps/>
                <w:sz w:val="24"/>
                <w:szCs w:val="24"/>
                <w:lang w:val="es-ES"/>
              </w:rPr>
              <w:t xml:space="preserve"> (CO-L11</w:t>
            </w:r>
            <w:r>
              <w:rPr>
                <w:rFonts w:ascii="Times New Roman" w:hAnsi="Times New Roman"/>
                <w:b/>
                <w:smallCaps/>
                <w:sz w:val="24"/>
                <w:szCs w:val="24"/>
                <w:lang w:val="es-ES"/>
              </w:rPr>
              <w:t>42</w:t>
            </w:r>
            <w:r w:rsidR="00DC5EDE" w:rsidRPr="00DC5EDE">
              <w:rPr>
                <w:rFonts w:ascii="Times New Roman" w:hAnsi="Times New Roman"/>
                <w:b/>
                <w:smallCaps/>
                <w:sz w:val="24"/>
                <w:szCs w:val="24"/>
                <w:lang w:val="es-ES"/>
              </w:rPr>
              <w:t>)</w:t>
            </w:r>
          </w:p>
          <w:p w:rsidR="0031508B" w:rsidRDefault="0031508B" w:rsidP="0015207F">
            <w:pPr>
              <w:pStyle w:val="NoSpacing"/>
              <w:spacing w:line="276" w:lineRule="auto"/>
              <w:jc w:val="center"/>
              <w:rPr>
                <w:rFonts w:ascii="Times New Roman" w:hAnsi="Times New Roman"/>
                <w:b/>
                <w:smallCaps/>
                <w:sz w:val="24"/>
                <w:szCs w:val="24"/>
                <w:lang w:val="es-ES"/>
              </w:rPr>
            </w:pPr>
          </w:p>
          <w:p w:rsidR="0031508B" w:rsidRDefault="0031508B" w:rsidP="0015207F">
            <w:pPr>
              <w:pStyle w:val="NoSpacing"/>
              <w:spacing w:line="276" w:lineRule="auto"/>
              <w:jc w:val="center"/>
              <w:rPr>
                <w:rFonts w:ascii="Times New Roman" w:hAnsi="Times New Roman"/>
                <w:b/>
                <w:smallCaps/>
                <w:sz w:val="24"/>
                <w:szCs w:val="24"/>
                <w:lang w:val="es-ES"/>
              </w:rPr>
            </w:pPr>
          </w:p>
          <w:p w:rsidR="0031508B" w:rsidRPr="006507C8" w:rsidRDefault="0031508B" w:rsidP="0015207F">
            <w:pPr>
              <w:pStyle w:val="NoSpacing"/>
              <w:spacing w:line="276" w:lineRule="auto"/>
              <w:jc w:val="center"/>
              <w:rPr>
                <w:rFonts w:ascii="Cambria" w:hAnsi="Cambria"/>
                <w:sz w:val="44"/>
                <w:szCs w:val="44"/>
                <w:lang w:val="es-ES"/>
              </w:rPr>
            </w:pPr>
            <w:r>
              <w:rPr>
                <w:rFonts w:ascii="Times New Roman" w:hAnsi="Times New Roman"/>
                <w:b/>
                <w:bCs/>
                <w:sz w:val="24"/>
                <w:szCs w:val="24"/>
                <w:lang w:val="es-ES"/>
              </w:rPr>
              <w:t>Plan de Monitoreo y Evaluación</w:t>
            </w:r>
          </w:p>
        </w:tc>
      </w:tr>
    </w:tbl>
    <w:p w:rsidR="005469BD" w:rsidRPr="006507C8" w:rsidRDefault="005469BD" w:rsidP="00B130D9">
      <w:pPr>
        <w:rPr>
          <w:noProof w:val="0"/>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5469BD" w:rsidRPr="006507C8" w:rsidTr="00B130D9">
        <w:tc>
          <w:tcPr>
            <w:tcW w:w="5000" w:type="pct"/>
          </w:tcPr>
          <w:p w:rsidR="005469BD" w:rsidRPr="006507C8" w:rsidRDefault="00DC5EDE" w:rsidP="0015207F">
            <w:pPr>
              <w:pStyle w:val="NoSpacing"/>
              <w:spacing w:line="276" w:lineRule="auto"/>
              <w:jc w:val="both"/>
              <w:rPr>
                <w:lang w:val="es-ES"/>
              </w:rPr>
            </w:pPr>
            <w:r>
              <w:rPr>
                <w:rFonts w:ascii="Times New Roman" w:hAnsi="Times New Roman"/>
                <w:sz w:val="24"/>
                <w:szCs w:val="24"/>
                <w:lang w:val="es-ES"/>
              </w:rPr>
              <w:t>El presente estudio fue preparado por Luiz Villela (IFD/FMM)</w:t>
            </w:r>
            <w:r w:rsidR="00716764">
              <w:rPr>
                <w:rFonts w:ascii="Times New Roman" w:hAnsi="Times New Roman"/>
                <w:sz w:val="24"/>
                <w:szCs w:val="24"/>
                <w:lang w:val="es-ES"/>
              </w:rPr>
              <w:t xml:space="preserve">, </w:t>
            </w:r>
            <w:r w:rsidR="00080995">
              <w:rPr>
                <w:rFonts w:ascii="Times New Roman" w:hAnsi="Times New Roman"/>
                <w:sz w:val="24"/>
                <w:szCs w:val="24"/>
                <w:lang w:val="es-ES"/>
              </w:rPr>
              <w:t>Edna Armendariz (IFD/FMM), Martin Ardanaz</w:t>
            </w:r>
            <w:r w:rsidR="00716764">
              <w:rPr>
                <w:rFonts w:ascii="Times New Roman" w:hAnsi="Times New Roman"/>
                <w:sz w:val="24"/>
                <w:szCs w:val="24"/>
                <w:lang w:val="es-ES"/>
              </w:rPr>
              <w:t xml:space="preserve"> (IFD/FMM)</w:t>
            </w:r>
            <w:r w:rsidR="00080995">
              <w:rPr>
                <w:rFonts w:ascii="Times New Roman" w:hAnsi="Times New Roman"/>
                <w:sz w:val="24"/>
                <w:szCs w:val="24"/>
                <w:lang w:val="es-ES"/>
              </w:rPr>
              <w:t>, Ramiro Lopez Ghio (</w:t>
            </w:r>
            <w:r w:rsidR="0015207F">
              <w:rPr>
                <w:rFonts w:ascii="Times New Roman" w:hAnsi="Times New Roman"/>
                <w:sz w:val="24"/>
                <w:szCs w:val="24"/>
                <w:lang w:val="es-ES"/>
              </w:rPr>
              <w:t>FMM/CCO)</w:t>
            </w:r>
            <w:r>
              <w:rPr>
                <w:rFonts w:ascii="Times New Roman" w:hAnsi="Times New Roman"/>
                <w:sz w:val="24"/>
                <w:szCs w:val="24"/>
                <w:lang w:val="es-ES"/>
              </w:rPr>
              <w:t xml:space="preserve"> y </w:t>
            </w:r>
            <w:r w:rsidR="00080995">
              <w:rPr>
                <w:rFonts w:ascii="Times New Roman" w:hAnsi="Times New Roman"/>
                <w:sz w:val="24"/>
                <w:szCs w:val="24"/>
                <w:lang w:val="es-ES"/>
              </w:rPr>
              <w:t>Sergio Salinas</w:t>
            </w:r>
            <w:r>
              <w:rPr>
                <w:rFonts w:ascii="Times New Roman" w:hAnsi="Times New Roman"/>
                <w:sz w:val="24"/>
                <w:szCs w:val="24"/>
                <w:lang w:val="es-ES"/>
              </w:rPr>
              <w:t xml:space="preserve"> (Consultor IFD/FMM).</w:t>
            </w:r>
          </w:p>
        </w:tc>
      </w:tr>
    </w:tbl>
    <w:p w:rsidR="005469BD" w:rsidRPr="006507C8" w:rsidRDefault="005469BD" w:rsidP="00B130D9">
      <w:pPr>
        <w:jc w:val="both"/>
        <w:rPr>
          <w:noProof w:val="0"/>
        </w:rPr>
      </w:pPr>
    </w:p>
    <w:p w:rsidR="00080995" w:rsidRPr="00080995" w:rsidRDefault="00DC5EDE" w:rsidP="0031508B">
      <w:pPr>
        <w:rPr>
          <w:rFonts w:ascii="Times New Roman" w:eastAsia="Times New Roman" w:hAnsi="Times New Roman"/>
          <w:b/>
          <w:smallCaps/>
          <w:noProof w:val="0"/>
          <w:sz w:val="24"/>
          <w:szCs w:val="24"/>
        </w:rPr>
      </w:pPr>
      <w:r>
        <w:rPr>
          <w:caps/>
          <w:smallCaps/>
          <w:noProof w:val="0"/>
          <w:szCs w:val="24"/>
        </w:rPr>
        <w:br w:type="page"/>
      </w:r>
    </w:p>
    <w:p w:rsidR="005469BD" w:rsidRPr="006507C8" w:rsidRDefault="00080995" w:rsidP="00B130D9">
      <w:pPr>
        <w:spacing w:after="0"/>
        <w:jc w:val="center"/>
        <w:rPr>
          <w:rFonts w:ascii="Times New Roman Bold" w:hAnsi="Times New Roman Bold"/>
          <w:b/>
          <w:smallCaps/>
          <w:noProof w:val="0"/>
          <w:sz w:val="24"/>
          <w:szCs w:val="24"/>
        </w:rPr>
      </w:pPr>
      <w:r w:rsidRPr="00080995">
        <w:rPr>
          <w:rFonts w:ascii="Times New Roman" w:eastAsia="Times New Roman" w:hAnsi="Times New Roman"/>
          <w:b/>
          <w:smallCaps/>
          <w:noProof w:val="0"/>
          <w:sz w:val="24"/>
          <w:szCs w:val="24"/>
        </w:rPr>
        <w:lastRenderedPageBreak/>
        <w:t>PROGRAMA DE PROFUNDIZACIÓN DE LA REFORMA FISCAL EN COLOMBIA</w:t>
      </w:r>
      <w:r w:rsidR="00DC5EDE" w:rsidRPr="00DC5EDE">
        <w:rPr>
          <w:rFonts w:ascii="Times New Roman" w:eastAsia="Times New Roman" w:hAnsi="Times New Roman"/>
          <w:b/>
          <w:smallCaps/>
          <w:noProof w:val="0"/>
          <w:sz w:val="24"/>
          <w:szCs w:val="24"/>
        </w:rPr>
        <w:t xml:space="preserve"> (CO-L11</w:t>
      </w:r>
      <w:r>
        <w:rPr>
          <w:rFonts w:ascii="Times New Roman" w:eastAsia="Times New Roman" w:hAnsi="Times New Roman"/>
          <w:b/>
          <w:smallCaps/>
          <w:noProof w:val="0"/>
          <w:sz w:val="24"/>
          <w:szCs w:val="24"/>
        </w:rPr>
        <w:t>42</w:t>
      </w:r>
      <w:r w:rsidR="00DC5EDE" w:rsidRPr="00DC5EDE">
        <w:rPr>
          <w:rFonts w:ascii="Times New Roman" w:eastAsia="Times New Roman" w:hAnsi="Times New Roman"/>
          <w:b/>
          <w:smallCaps/>
          <w:noProof w:val="0"/>
          <w:sz w:val="24"/>
          <w:szCs w:val="24"/>
        </w:rPr>
        <w:t>)</w:t>
      </w:r>
    </w:p>
    <w:p w:rsidR="00B14BEA" w:rsidRDefault="00DC5EDE" w:rsidP="00B130D9">
      <w:pPr>
        <w:pStyle w:val="ListParagraph"/>
        <w:spacing w:before="240" w:after="240"/>
        <w:ind w:left="0"/>
        <w:contextualSpacing w:val="0"/>
        <w:jc w:val="center"/>
        <w:rPr>
          <w:rFonts w:ascii="Times New Roman Bold" w:hAnsi="Times New Roman Bold"/>
          <w:b/>
          <w:smallCaps/>
          <w:noProof w:val="0"/>
          <w:sz w:val="24"/>
          <w:szCs w:val="24"/>
        </w:rPr>
      </w:pPr>
      <w:r w:rsidRPr="00DC5EDE">
        <w:rPr>
          <w:rFonts w:ascii="Times New Roman Bold" w:hAnsi="Times New Roman Bold"/>
          <w:b/>
          <w:smallCaps/>
          <w:noProof w:val="0"/>
          <w:sz w:val="24"/>
          <w:szCs w:val="24"/>
        </w:rPr>
        <w:t>Plan de Monitoreo y Evaluaci</w:t>
      </w:r>
      <w:r w:rsidRPr="00DC5EDE">
        <w:rPr>
          <w:rFonts w:ascii="Times New Roman Bold" w:hAnsi="Times New Roman Bold" w:hint="eastAsia"/>
          <w:b/>
          <w:smallCaps/>
          <w:noProof w:val="0"/>
          <w:sz w:val="24"/>
          <w:szCs w:val="24"/>
        </w:rPr>
        <w:t>ó</w:t>
      </w:r>
      <w:r w:rsidRPr="00DC5EDE">
        <w:rPr>
          <w:rFonts w:ascii="Times New Roman Bold" w:hAnsi="Times New Roman Bold"/>
          <w:b/>
          <w:smallCaps/>
          <w:noProof w:val="0"/>
          <w:sz w:val="24"/>
          <w:szCs w:val="24"/>
        </w:rPr>
        <w:t>n</w:t>
      </w:r>
    </w:p>
    <w:p w:rsidR="00DC5EDE" w:rsidRPr="00DC5EDE"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t xml:space="preserve">El método adecuado de evaluación para un préstamo de políticas de tipo programático (PBP) con objetivos y metas fiscales específicos es el de evaluación reflexiva. El equipo evaluará la consecución de los objetivos del programa tomando como referencia las metas e indicadores establecidos en las matrices de política y de resultados de las dos operaciones del programa. </w:t>
      </w:r>
    </w:p>
    <w:p w:rsidR="00DC5EDE" w:rsidRPr="00DC5EDE" w:rsidRDefault="00DC5EDE" w:rsidP="00B130D9">
      <w:pPr>
        <w:spacing w:after="0" w:line="240" w:lineRule="auto"/>
        <w:jc w:val="both"/>
        <w:rPr>
          <w:rFonts w:ascii="Times New Roman" w:hAnsi="Times New Roman"/>
          <w:noProof w:val="0"/>
          <w:sz w:val="24"/>
          <w:szCs w:val="24"/>
        </w:rPr>
      </w:pPr>
    </w:p>
    <w:p w:rsidR="00B14BEA" w:rsidRDefault="001F442A" w:rsidP="00B130D9">
      <w:pPr>
        <w:pStyle w:val="ListParagraph"/>
        <w:spacing w:after="0" w:line="240" w:lineRule="auto"/>
        <w:ind w:left="0"/>
        <w:contextualSpacing w:val="0"/>
        <w:jc w:val="both"/>
        <w:rPr>
          <w:rFonts w:ascii="Times New Roman" w:eastAsia="Times New Roman" w:hAnsi="Times New Roman"/>
          <w:noProof w:val="0"/>
          <w:sz w:val="24"/>
          <w:szCs w:val="24"/>
        </w:rPr>
      </w:pPr>
      <w:r>
        <w:rPr>
          <w:rFonts w:ascii="Times New Roman" w:hAnsi="Times New Roman"/>
          <w:noProof w:val="0"/>
          <w:sz w:val="24"/>
          <w:szCs w:val="24"/>
        </w:rPr>
        <w:t>Adicionalmente</w:t>
      </w:r>
      <w:r w:rsidR="00DC5EDE" w:rsidRPr="00DC5EDE">
        <w:rPr>
          <w:rFonts w:ascii="Times New Roman" w:hAnsi="Times New Roman"/>
          <w:noProof w:val="0"/>
          <w:sz w:val="24"/>
          <w:szCs w:val="24"/>
        </w:rPr>
        <w:t>, se hará un análisis costo beneficio</w:t>
      </w:r>
      <w:r w:rsidR="00146B3B">
        <w:rPr>
          <w:rFonts w:ascii="Times New Roman" w:hAnsi="Times New Roman"/>
          <w:noProof w:val="0"/>
          <w:sz w:val="24"/>
          <w:szCs w:val="24"/>
        </w:rPr>
        <w:t xml:space="preserve"> </w:t>
      </w:r>
      <w:r w:rsidR="00146B3B" w:rsidRPr="00B90F7C">
        <w:rPr>
          <w:rFonts w:ascii="Times New Roman" w:hAnsi="Times New Roman"/>
          <w:noProof w:val="0"/>
          <w:sz w:val="24"/>
          <w:szCs w:val="24"/>
        </w:rPr>
        <w:t>(CBA, por sus siglas en inglés)</w:t>
      </w:r>
      <w:r w:rsidR="00DC5EDE" w:rsidRPr="00DC5EDE">
        <w:rPr>
          <w:rFonts w:ascii="Times New Roman" w:hAnsi="Times New Roman"/>
          <w:noProof w:val="0"/>
          <w:sz w:val="24"/>
          <w:szCs w:val="24"/>
        </w:rPr>
        <w:t xml:space="preserve"> ex post para evaluar el rendimiento financiero de aquellos resultados que permiten su estimación,</w:t>
      </w:r>
      <w:r w:rsidR="005469BD" w:rsidRPr="006507C8">
        <w:rPr>
          <w:rFonts w:ascii="Times New Roman" w:eastAsia="Times New Roman" w:hAnsi="Times New Roman"/>
          <w:noProof w:val="0"/>
          <w:sz w:val="24"/>
          <w:szCs w:val="24"/>
        </w:rPr>
        <w:t xml:space="preserve"> siguiendo una metodología comparable con la utilizada en la preparación de la operación, para comparar la rentabilidad del programa </w:t>
      </w:r>
      <w:r>
        <w:rPr>
          <w:rFonts w:ascii="Times New Roman" w:eastAsia="Times New Roman" w:hAnsi="Times New Roman"/>
          <w:noProof w:val="0"/>
          <w:sz w:val="24"/>
          <w:szCs w:val="24"/>
        </w:rPr>
        <w:t>después de concluido con lo estimado durante su preparación</w:t>
      </w:r>
      <w:r w:rsidR="005469BD" w:rsidRPr="006507C8">
        <w:rPr>
          <w:rFonts w:ascii="Times New Roman" w:eastAsia="Times New Roman" w:hAnsi="Times New Roman"/>
          <w:noProof w:val="0"/>
          <w:sz w:val="24"/>
          <w:szCs w:val="24"/>
        </w:rPr>
        <w:t>.</w:t>
      </w:r>
    </w:p>
    <w:p w:rsidR="00DC5EDE" w:rsidRDefault="00DC5EDE" w:rsidP="00B130D9">
      <w:pPr>
        <w:pStyle w:val="ListParagraph"/>
        <w:spacing w:after="0" w:line="240" w:lineRule="auto"/>
        <w:ind w:left="0"/>
        <w:contextualSpacing w:val="0"/>
        <w:jc w:val="both"/>
        <w:rPr>
          <w:rFonts w:ascii="Times New Roman" w:eastAsia="Times New Roman" w:hAnsi="Times New Roman"/>
          <w:noProof w:val="0"/>
          <w:sz w:val="24"/>
          <w:szCs w:val="24"/>
        </w:rPr>
      </w:pPr>
    </w:p>
    <w:p w:rsidR="00B14BEA" w:rsidRDefault="001F442A" w:rsidP="00B130D9">
      <w:pPr>
        <w:pStyle w:val="ListParagraph"/>
        <w:spacing w:after="0" w:line="240" w:lineRule="auto"/>
        <w:ind w:left="0"/>
        <w:contextualSpacing w:val="0"/>
        <w:jc w:val="both"/>
        <w:rPr>
          <w:rFonts w:ascii="Times New Roman" w:hAnsi="Times New Roman"/>
          <w:noProof w:val="0"/>
          <w:sz w:val="24"/>
          <w:szCs w:val="24"/>
        </w:rPr>
      </w:pPr>
      <w:r>
        <w:rPr>
          <w:rFonts w:ascii="Times New Roman" w:hAnsi="Times New Roman"/>
          <w:noProof w:val="0"/>
          <w:sz w:val="24"/>
          <w:szCs w:val="24"/>
        </w:rPr>
        <w:t>Para e</w:t>
      </w:r>
      <w:r w:rsidR="00DC5EDE" w:rsidRPr="00DC5EDE">
        <w:rPr>
          <w:rFonts w:ascii="Times New Roman" w:hAnsi="Times New Roman"/>
          <w:noProof w:val="0"/>
          <w:sz w:val="24"/>
          <w:szCs w:val="24"/>
        </w:rPr>
        <w:t xml:space="preserve">l análisis realizado ex ante, fueron seleccionados solamente </w:t>
      </w:r>
      <w:r w:rsidR="001338F1">
        <w:rPr>
          <w:rFonts w:ascii="Times New Roman" w:hAnsi="Times New Roman"/>
          <w:noProof w:val="0"/>
          <w:sz w:val="24"/>
          <w:szCs w:val="24"/>
        </w:rPr>
        <w:t>dos</w:t>
      </w:r>
      <w:r w:rsidR="00DC5EDE" w:rsidRPr="00DC5EDE">
        <w:rPr>
          <w:rFonts w:ascii="Times New Roman" w:hAnsi="Times New Roman"/>
          <w:noProof w:val="0"/>
          <w:sz w:val="24"/>
          <w:szCs w:val="24"/>
        </w:rPr>
        <w:t xml:space="preserve"> resultados principales esperados del proyecto: (i</w:t>
      </w:r>
      <w:r w:rsidR="00DC5EDE" w:rsidRPr="001338F1">
        <w:rPr>
          <w:rFonts w:ascii="Times New Roman" w:hAnsi="Times New Roman"/>
          <w:noProof w:val="0"/>
          <w:sz w:val="24"/>
          <w:szCs w:val="24"/>
        </w:rPr>
        <w:t xml:space="preserve">) reducción </w:t>
      </w:r>
      <w:r w:rsidR="00B32DD5" w:rsidRPr="001338F1">
        <w:rPr>
          <w:rFonts w:ascii="Times New Roman" w:hAnsi="Times New Roman"/>
          <w:noProof w:val="0"/>
          <w:sz w:val="24"/>
          <w:szCs w:val="24"/>
        </w:rPr>
        <w:t xml:space="preserve">de </w:t>
      </w:r>
      <w:r w:rsidR="001338F1" w:rsidRPr="001338F1">
        <w:rPr>
          <w:rFonts w:ascii="Times New Roman" w:hAnsi="Times New Roman"/>
          <w:noProof w:val="0"/>
          <w:sz w:val="24"/>
          <w:szCs w:val="24"/>
        </w:rPr>
        <w:t>los</w:t>
      </w:r>
      <w:r w:rsidR="00B32DD5" w:rsidRPr="001338F1">
        <w:rPr>
          <w:rFonts w:ascii="Times New Roman" w:hAnsi="Times New Roman"/>
          <w:noProof w:val="0"/>
          <w:sz w:val="24"/>
          <w:szCs w:val="24"/>
        </w:rPr>
        <w:t xml:space="preserve"> costos de los procesos de </w:t>
      </w:r>
      <w:r w:rsidR="00671DF5">
        <w:rPr>
          <w:rFonts w:ascii="Times New Roman" w:hAnsi="Times New Roman"/>
          <w:noProof w:val="0"/>
          <w:sz w:val="24"/>
          <w:szCs w:val="24"/>
        </w:rPr>
        <w:t>autorización de aduanas y control técnico para</w:t>
      </w:r>
      <w:r w:rsidR="00B32DD5" w:rsidRPr="001338F1">
        <w:rPr>
          <w:rFonts w:ascii="Times New Roman" w:hAnsi="Times New Roman"/>
          <w:noProof w:val="0"/>
          <w:sz w:val="24"/>
          <w:szCs w:val="24"/>
        </w:rPr>
        <w:t xml:space="preserve"> importaciones</w:t>
      </w:r>
      <w:r w:rsidR="00DC5EDE" w:rsidRPr="001338F1">
        <w:rPr>
          <w:rFonts w:ascii="Times New Roman" w:hAnsi="Times New Roman"/>
          <w:noProof w:val="0"/>
          <w:sz w:val="24"/>
          <w:szCs w:val="24"/>
        </w:rPr>
        <w:t xml:space="preserve">; y (iii) aumento en la eficiencia </w:t>
      </w:r>
      <w:r w:rsidR="00B32DD5" w:rsidRPr="001338F1">
        <w:rPr>
          <w:rFonts w:ascii="Times New Roman" w:hAnsi="Times New Roman"/>
          <w:noProof w:val="0"/>
          <w:sz w:val="24"/>
          <w:szCs w:val="24"/>
        </w:rPr>
        <w:t xml:space="preserve">del gasto público generado por </w:t>
      </w:r>
      <w:r w:rsidR="00DC5EDE" w:rsidRPr="001338F1">
        <w:rPr>
          <w:rFonts w:ascii="Times New Roman" w:hAnsi="Times New Roman"/>
          <w:noProof w:val="0"/>
          <w:sz w:val="24"/>
          <w:szCs w:val="24"/>
        </w:rPr>
        <w:t>l</w:t>
      </w:r>
      <w:r w:rsidR="00B32DD5" w:rsidRPr="001338F1">
        <w:rPr>
          <w:rFonts w:ascii="Times New Roman" w:hAnsi="Times New Roman"/>
          <w:noProof w:val="0"/>
          <w:sz w:val="24"/>
          <w:szCs w:val="24"/>
        </w:rPr>
        <w:t>a implementación</w:t>
      </w:r>
      <w:r w:rsidR="00554C37" w:rsidRPr="001338F1">
        <w:rPr>
          <w:rFonts w:ascii="Times New Roman" w:hAnsi="Times New Roman"/>
          <w:noProof w:val="0"/>
          <w:sz w:val="24"/>
          <w:szCs w:val="24"/>
        </w:rPr>
        <w:t xml:space="preserve"> de los acuerdos marco</w:t>
      </w:r>
      <w:r w:rsidR="00B32DD5" w:rsidRPr="001338F1">
        <w:rPr>
          <w:rFonts w:ascii="Times New Roman" w:hAnsi="Times New Roman"/>
          <w:noProof w:val="0"/>
          <w:sz w:val="24"/>
          <w:szCs w:val="24"/>
        </w:rPr>
        <w:t xml:space="preserve"> en las compras públicas</w:t>
      </w:r>
      <w:r w:rsidR="00DC5EDE" w:rsidRPr="00DC5EDE">
        <w:rPr>
          <w:rFonts w:ascii="Times New Roman" w:hAnsi="Times New Roman"/>
          <w:noProof w:val="0"/>
          <w:sz w:val="24"/>
          <w:szCs w:val="24"/>
        </w:rPr>
        <w:t xml:space="preserve">. </w:t>
      </w:r>
    </w:p>
    <w:p w:rsidR="00DC5EDE" w:rsidRPr="00DC5EDE" w:rsidRDefault="00DC5EDE" w:rsidP="00B130D9">
      <w:pPr>
        <w:pStyle w:val="ListParagraph"/>
        <w:spacing w:after="0" w:line="240" w:lineRule="auto"/>
        <w:ind w:left="0"/>
        <w:contextualSpacing w:val="0"/>
        <w:jc w:val="both"/>
        <w:rPr>
          <w:rFonts w:ascii="Times New Roman" w:hAnsi="Times New Roman"/>
          <w:noProof w:val="0"/>
          <w:sz w:val="24"/>
          <w:szCs w:val="24"/>
        </w:rPr>
      </w:pPr>
    </w:p>
    <w:p w:rsidR="00B728EF" w:rsidRDefault="00DC5EDE" w:rsidP="00B130D9">
      <w:pPr>
        <w:spacing w:after="0" w:line="240" w:lineRule="auto"/>
        <w:jc w:val="both"/>
        <w:rPr>
          <w:rFonts w:ascii="Times New Roman" w:hAnsi="Times New Roman"/>
          <w:noProof w:val="0"/>
          <w:sz w:val="24"/>
          <w:szCs w:val="24"/>
        </w:rPr>
      </w:pPr>
      <w:r w:rsidRPr="001338F1">
        <w:rPr>
          <w:rFonts w:ascii="Times New Roman" w:hAnsi="Times New Roman"/>
          <w:noProof w:val="0"/>
          <w:sz w:val="24"/>
          <w:szCs w:val="24"/>
        </w:rPr>
        <w:t xml:space="preserve">De manera conservadora, se estimó que </w:t>
      </w:r>
      <w:r w:rsidR="001338F1">
        <w:rPr>
          <w:rFonts w:ascii="Times New Roman" w:hAnsi="Times New Roman"/>
          <w:noProof w:val="0"/>
          <w:sz w:val="24"/>
          <w:szCs w:val="24"/>
        </w:rPr>
        <w:t>dichas medidas</w:t>
      </w:r>
      <w:r w:rsidRPr="001338F1">
        <w:rPr>
          <w:rFonts w:ascii="Times New Roman" w:hAnsi="Times New Roman"/>
          <w:noProof w:val="0"/>
          <w:sz w:val="24"/>
          <w:szCs w:val="24"/>
        </w:rPr>
        <w:t xml:space="preserve"> producirán un b</w:t>
      </w:r>
      <w:r w:rsidR="001338F1" w:rsidRPr="001338F1">
        <w:rPr>
          <w:rFonts w:ascii="Times New Roman" w:hAnsi="Times New Roman"/>
          <w:noProof w:val="0"/>
          <w:sz w:val="24"/>
          <w:szCs w:val="24"/>
        </w:rPr>
        <w:t>eneficio superior a los US$</w:t>
      </w:r>
      <w:r w:rsidRPr="001338F1">
        <w:rPr>
          <w:rFonts w:ascii="Times New Roman" w:hAnsi="Times New Roman"/>
          <w:noProof w:val="0"/>
          <w:sz w:val="24"/>
          <w:szCs w:val="24"/>
        </w:rPr>
        <w:t>100 millones anuales, en comparación a la situación en la cual no se adoptasen las medidas incluidas en el programa.</w:t>
      </w:r>
      <w:r w:rsidR="00B728EF" w:rsidRPr="001338F1">
        <w:rPr>
          <w:rFonts w:ascii="Times New Roman" w:hAnsi="Times New Roman"/>
          <w:noProof w:val="0"/>
          <w:sz w:val="24"/>
          <w:szCs w:val="24"/>
        </w:rPr>
        <w:t xml:space="preserve"> </w:t>
      </w:r>
      <w:r w:rsidRPr="001338F1">
        <w:rPr>
          <w:rFonts w:ascii="Times New Roman" w:hAnsi="Times New Roman"/>
          <w:noProof w:val="0"/>
          <w:sz w:val="24"/>
          <w:szCs w:val="24"/>
        </w:rPr>
        <w:t xml:space="preserve">El análisis de costo beneficio financiero ex ante del proyecto arroja una TIR de </w:t>
      </w:r>
      <w:r w:rsidR="001338F1" w:rsidRPr="001338F1">
        <w:rPr>
          <w:rFonts w:ascii="Times New Roman" w:hAnsi="Times New Roman"/>
          <w:noProof w:val="0"/>
          <w:sz w:val="24"/>
          <w:szCs w:val="24"/>
        </w:rPr>
        <w:t>2</w:t>
      </w:r>
      <w:r w:rsidRPr="001338F1">
        <w:rPr>
          <w:rFonts w:ascii="Times New Roman" w:hAnsi="Times New Roman"/>
          <w:noProof w:val="0"/>
          <w:sz w:val="24"/>
          <w:szCs w:val="24"/>
        </w:rPr>
        <w:t>1% y un VPN de US$</w:t>
      </w:r>
      <w:r w:rsidR="001338F1" w:rsidRPr="001338F1">
        <w:rPr>
          <w:rFonts w:ascii="Times New Roman" w:hAnsi="Times New Roman"/>
          <w:noProof w:val="0"/>
          <w:sz w:val="24"/>
          <w:szCs w:val="24"/>
        </w:rPr>
        <w:t>335</w:t>
      </w:r>
      <w:r w:rsidRPr="001338F1">
        <w:rPr>
          <w:rFonts w:ascii="Times New Roman" w:hAnsi="Times New Roman"/>
          <w:noProof w:val="0"/>
          <w:sz w:val="24"/>
          <w:szCs w:val="24"/>
        </w:rPr>
        <w:t xml:space="preserve"> millones.</w:t>
      </w:r>
      <w:r w:rsidR="001338F1">
        <w:rPr>
          <w:rFonts w:ascii="Times New Roman" w:hAnsi="Times New Roman"/>
          <w:noProof w:val="0"/>
          <w:sz w:val="24"/>
          <w:szCs w:val="24"/>
        </w:rPr>
        <w:t xml:space="preserve"> </w:t>
      </w:r>
      <w:r w:rsidR="001338F1" w:rsidRPr="001338F1">
        <w:rPr>
          <w:rFonts w:ascii="Times New Roman" w:hAnsi="Times New Roman"/>
          <w:noProof w:val="0"/>
          <w:sz w:val="24"/>
          <w:szCs w:val="24"/>
        </w:rPr>
        <w:t xml:space="preserve">Cabe </w:t>
      </w:r>
      <w:r w:rsidR="001338F1">
        <w:rPr>
          <w:rFonts w:ascii="Times New Roman" w:hAnsi="Times New Roman"/>
          <w:noProof w:val="0"/>
          <w:sz w:val="24"/>
          <w:szCs w:val="24"/>
        </w:rPr>
        <w:t>mencionar</w:t>
      </w:r>
      <w:r w:rsidR="001338F1" w:rsidRPr="001338F1">
        <w:rPr>
          <w:rFonts w:ascii="Times New Roman" w:hAnsi="Times New Roman"/>
          <w:noProof w:val="0"/>
          <w:sz w:val="24"/>
          <w:szCs w:val="24"/>
        </w:rPr>
        <w:t xml:space="preserve"> que los beneficios financieros por la modernización de la estructura organizacional de la Dirección de Impuestos Aduaneros Nacionales (DIAN) con vista a la mejora en eficiencia no fueron considerados en el CB</w:t>
      </w:r>
      <w:r w:rsidR="001338F1">
        <w:rPr>
          <w:rFonts w:ascii="Times New Roman" w:hAnsi="Times New Roman"/>
          <w:noProof w:val="0"/>
          <w:sz w:val="24"/>
          <w:szCs w:val="24"/>
        </w:rPr>
        <w:t>A</w:t>
      </w:r>
      <w:r w:rsidR="001338F1" w:rsidRPr="001338F1">
        <w:rPr>
          <w:rFonts w:ascii="Times New Roman" w:hAnsi="Times New Roman"/>
          <w:noProof w:val="0"/>
          <w:sz w:val="24"/>
          <w:szCs w:val="24"/>
        </w:rPr>
        <w:t xml:space="preserve">, lo cual podría duplicar el robusto resultado </w:t>
      </w:r>
      <w:r w:rsidR="001338F1">
        <w:rPr>
          <w:rFonts w:ascii="Times New Roman" w:hAnsi="Times New Roman"/>
          <w:noProof w:val="0"/>
          <w:sz w:val="24"/>
          <w:szCs w:val="24"/>
        </w:rPr>
        <w:t>de la evaluación financiera.</w:t>
      </w:r>
    </w:p>
    <w:p w:rsidR="00B728EF"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t xml:space="preserve"> </w:t>
      </w:r>
    </w:p>
    <w:p w:rsidR="00DC5EDE" w:rsidRDefault="00DC5EDE" w:rsidP="00B130D9">
      <w:pPr>
        <w:spacing w:after="0" w:line="240" w:lineRule="auto"/>
        <w:jc w:val="both"/>
        <w:rPr>
          <w:rFonts w:ascii="Times New Roman" w:eastAsia="Times New Roman" w:hAnsi="Times New Roman"/>
          <w:noProof w:val="0"/>
          <w:sz w:val="24"/>
          <w:szCs w:val="24"/>
        </w:rPr>
      </w:pPr>
      <w:r w:rsidRPr="00DC5EDE">
        <w:rPr>
          <w:rFonts w:ascii="Times New Roman" w:hAnsi="Times New Roman"/>
          <w:noProof w:val="0"/>
          <w:sz w:val="24"/>
          <w:szCs w:val="24"/>
        </w:rPr>
        <w:t>El objetivo</w:t>
      </w:r>
      <w:r w:rsidR="006507C8">
        <w:rPr>
          <w:rFonts w:ascii="Times New Roman" w:hAnsi="Times New Roman"/>
          <w:noProof w:val="0"/>
          <w:sz w:val="24"/>
          <w:szCs w:val="24"/>
        </w:rPr>
        <w:t xml:space="preserve"> de la evaluación </w:t>
      </w:r>
      <w:r w:rsidR="001F442A">
        <w:rPr>
          <w:rFonts w:ascii="Times New Roman" w:hAnsi="Times New Roman"/>
          <w:noProof w:val="0"/>
          <w:sz w:val="24"/>
          <w:szCs w:val="24"/>
        </w:rPr>
        <w:t>ex post</w:t>
      </w:r>
      <w:r w:rsidR="006507C8">
        <w:rPr>
          <w:rFonts w:ascii="Times New Roman" w:hAnsi="Times New Roman"/>
          <w:noProof w:val="0"/>
          <w:sz w:val="24"/>
          <w:szCs w:val="24"/>
        </w:rPr>
        <w:t xml:space="preserve"> será verificar si las estimaciones que </w:t>
      </w:r>
      <w:r w:rsidRPr="00DC5EDE">
        <w:rPr>
          <w:rFonts w:ascii="Times New Roman" w:hAnsi="Times New Roman"/>
          <w:noProof w:val="0"/>
          <w:sz w:val="24"/>
          <w:szCs w:val="24"/>
        </w:rPr>
        <w:t>justifica</w:t>
      </w:r>
      <w:r w:rsidR="006507C8">
        <w:rPr>
          <w:rFonts w:ascii="Times New Roman" w:hAnsi="Times New Roman"/>
          <w:noProof w:val="0"/>
          <w:sz w:val="24"/>
          <w:szCs w:val="24"/>
        </w:rPr>
        <w:t>n</w:t>
      </w:r>
      <w:r w:rsidRPr="00DC5EDE">
        <w:rPr>
          <w:rFonts w:ascii="Times New Roman" w:hAnsi="Times New Roman"/>
          <w:noProof w:val="0"/>
          <w:sz w:val="24"/>
          <w:szCs w:val="24"/>
        </w:rPr>
        <w:t xml:space="preserve"> el financiamiento por parte del BID</w:t>
      </w:r>
      <w:r w:rsidR="006507C8">
        <w:rPr>
          <w:rFonts w:ascii="Times New Roman" w:hAnsi="Times New Roman"/>
          <w:noProof w:val="0"/>
          <w:sz w:val="24"/>
          <w:szCs w:val="24"/>
        </w:rPr>
        <w:t xml:space="preserve"> se</w:t>
      </w:r>
      <w:r w:rsidR="00F970DA">
        <w:rPr>
          <w:rFonts w:ascii="Times New Roman" w:hAnsi="Times New Roman"/>
          <w:noProof w:val="0"/>
          <w:sz w:val="24"/>
          <w:szCs w:val="24"/>
        </w:rPr>
        <w:t xml:space="preserve"> mantuvieran </w:t>
      </w:r>
      <w:r w:rsidR="006507C8">
        <w:rPr>
          <w:rFonts w:ascii="Times New Roman" w:hAnsi="Times New Roman"/>
          <w:noProof w:val="0"/>
          <w:sz w:val="24"/>
          <w:szCs w:val="24"/>
        </w:rPr>
        <w:t xml:space="preserve">robustas en </w:t>
      </w:r>
      <w:r w:rsidR="00F970DA">
        <w:rPr>
          <w:rFonts w:ascii="Times New Roman" w:hAnsi="Times New Roman"/>
          <w:noProof w:val="0"/>
          <w:sz w:val="24"/>
          <w:szCs w:val="24"/>
        </w:rPr>
        <w:t>e</w:t>
      </w:r>
      <w:r w:rsidR="00146B3B">
        <w:rPr>
          <w:rFonts w:ascii="Times New Roman" w:hAnsi="Times New Roman"/>
          <w:noProof w:val="0"/>
          <w:sz w:val="24"/>
          <w:szCs w:val="24"/>
        </w:rPr>
        <w:t xml:space="preserve">l </w:t>
      </w:r>
      <w:r w:rsidR="006507C8">
        <w:rPr>
          <w:rFonts w:ascii="Times New Roman" w:hAnsi="Times New Roman"/>
          <w:noProof w:val="0"/>
          <w:sz w:val="24"/>
          <w:szCs w:val="24"/>
        </w:rPr>
        <w:t>per</w:t>
      </w:r>
      <w:r w:rsidR="00146B3B">
        <w:rPr>
          <w:rFonts w:ascii="Times New Roman" w:hAnsi="Times New Roman"/>
          <w:noProof w:val="0"/>
          <w:sz w:val="24"/>
          <w:szCs w:val="24"/>
        </w:rPr>
        <w:t>í</w:t>
      </w:r>
      <w:r w:rsidR="006507C8">
        <w:rPr>
          <w:rFonts w:ascii="Times New Roman" w:hAnsi="Times New Roman"/>
          <w:noProof w:val="0"/>
          <w:sz w:val="24"/>
          <w:szCs w:val="24"/>
        </w:rPr>
        <w:t>odo subsecuente</w:t>
      </w:r>
      <w:r w:rsidRPr="00DC5EDE">
        <w:rPr>
          <w:rFonts w:ascii="Times New Roman" w:hAnsi="Times New Roman"/>
          <w:noProof w:val="0"/>
          <w:sz w:val="24"/>
          <w:szCs w:val="24"/>
        </w:rPr>
        <w:t xml:space="preserve">. </w:t>
      </w:r>
      <w:r w:rsidR="006507C8">
        <w:rPr>
          <w:rFonts w:ascii="Times New Roman" w:hAnsi="Times New Roman"/>
          <w:noProof w:val="0"/>
          <w:sz w:val="24"/>
          <w:szCs w:val="24"/>
        </w:rPr>
        <w:t>También</w:t>
      </w:r>
      <w:r w:rsidR="00146B3B">
        <w:rPr>
          <w:rFonts w:ascii="Times New Roman" w:hAnsi="Times New Roman"/>
          <w:noProof w:val="0"/>
          <w:sz w:val="24"/>
          <w:szCs w:val="24"/>
        </w:rPr>
        <w:t xml:space="preserve"> se</w:t>
      </w:r>
      <w:r w:rsidR="006507C8">
        <w:rPr>
          <w:rFonts w:ascii="Times New Roman" w:hAnsi="Times New Roman"/>
          <w:noProof w:val="0"/>
          <w:sz w:val="24"/>
          <w:szCs w:val="24"/>
        </w:rPr>
        <w:t xml:space="preserve"> buscará identificar si </w:t>
      </w:r>
      <w:r w:rsidR="00146B3B">
        <w:rPr>
          <w:rFonts w:ascii="Times New Roman" w:hAnsi="Times New Roman"/>
          <w:noProof w:val="0"/>
          <w:sz w:val="24"/>
          <w:szCs w:val="24"/>
        </w:rPr>
        <w:t>existen</w:t>
      </w:r>
      <w:r w:rsidR="006507C8">
        <w:rPr>
          <w:rFonts w:ascii="Times New Roman" w:hAnsi="Times New Roman"/>
          <w:noProof w:val="0"/>
          <w:sz w:val="24"/>
          <w:szCs w:val="24"/>
        </w:rPr>
        <w:t xml:space="preserve"> </w:t>
      </w:r>
      <w:r w:rsidRPr="00DC5EDE">
        <w:rPr>
          <w:rFonts w:ascii="Times New Roman" w:hAnsi="Times New Roman"/>
          <w:noProof w:val="0"/>
          <w:sz w:val="24"/>
          <w:szCs w:val="24"/>
        </w:rPr>
        <w:t xml:space="preserve">otros beneficios económicos </w:t>
      </w:r>
      <w:r w:rsidR="006507C8">
        <w:rPr>
          <w:rFonts w:ascii="Times New Roman" w:hAnsi="Times New Roman"/>
          <w:noProof w:val="0"/>
          <w:sz w:val="24"/>
          <w:szCs w:val="24"/>
        </w:rPr>
        <w:t xml:space="preserve">que </w:t>
      </w:r>
      <w:r w:rsidRPr="00DC5EDE">
        <w:rPr>
          <w:rFonts w:ascii="Times New Roman" w:hAnsi="Times New Roman"/>
          <w:noProof w:val="0"/>
          <w:sz w:val="24"/>
          <w:szCs w:val="24"/>
        </w:rPr>
        <w:t xml:space="preserve">no </w:t>
      </w:r>
      <w:r w:rsidR="00146B3B">
        <w:rPr>
          <w:rFonts w:ascii="Times New Roman" w:hAnsi="Times New Roman"/>
          <w:noProof w:val="0"/>
          <w:sz w:val="24"/>
          <w:szCs w:val="24"/>
        </w:rPr>
        <w:t xml:space="preserve">han sido </w:t>
      </w:r>
      <w:r w:rsidRPr="00DC5EDE">
        <w:rPr>
          <w:rFonts w:ascii="Times New Roman" w:hAnsi="Times New Roman"/>
          <w:noProof w:val="0"/>
          <w:sz w:val="24"/>
          <w:szCs w:val="24"/>
        </w:rPr>
        <w:t>cuantificados</w:t>
      </w:r>
      <w:r w:rsidR="006507C8">
        <w:rPr>
          <w:rFonts w:ascii="Times New Roman" w:hAnsi="Times New Roman"/>
          <w:noProof w:val="0"/>
          <w:sz w:val="24"/>
          <w:szCs w:val="24"/>
        </w:rPr>
        <w:t xml:space="preserve"> ex ante</w:t>
      </w:r>
      <w:r w:rsidRPr="00DC5EDE">
        <w:rPr>
          <w:rFonts w:ascii="Times New Roman" w:hAnsi="Times New Roman"/>
          <w:noProof w:val="0"/>
          <w:sz w:val="24"/>
          <w:szCs w:val="24"/>
        </w:rPr>
        <w:t xml:space="preserve">, lo cual podría mejorar aún más el robusto resultado </w:t>
      </w:r>
      <w:r w:rsidR="006507C8">
        <w:rPr>
          <w:rFonts w:ascii="Times New Roman" w:hAnsi="Times New Roman"/>
          <w:noProof w:val="0"/>
          <w:sz w:val="24"/>
          <w:szCs w:val="24"/>
        </w:rPr>
        <w:t xml:space="preserve">inicial </w:t>
      </w:r>
      <w:r w:rsidRPr="00DC5EDE">
        <w:rPr>
          <w:rFonts w:ascii="Times New Roman" w:hAnsi="Times New Roman"/>
          <w:noProof w:val="0"/>
          <w:sz w:val="24"/>
          <w:szCs w:val="24"/>
        </w:rPr>
        <w:t>de la evaluación financiera.</w:t>
      </w:r>
    </w:p>
    <w:p w:rsidR="00DC5EDE" w:rsidRDefault="00DC5EDE" w:rsidP="00B130D9">
      <w:pPr>
        <w:spacing w:after="0" w:line="240" w:lineRule="auto"/>
        <w:jc w:val="both"/>
        <w:rPr>
          <w:rFonts w:ascii="Times New Roman" w:eastAsia="Times New Roman" w:hAnsi="Times New Roman"/>
          <w:noProof w:val="0"/>
          <w:sz w:val="24"/>
          <w:szCs w:val="24"/>
        </w:rPr>
      </w:pPr>
    </w:p>
    <w:p w:rsidR="00DC5EDE" w:rsidRPr="00DC5EDE"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t>El monitoreo de las metas incluidas en la Matriz de Política será realizada por el equipo de Proyecto c</w:t>
      </w:r>
      <w:r w:rsidR="0031508B">
        <w:rPr>
          <w:rFonts w:ascii="Times New Roman" w:hAnsi="Times New Roman"/>
          <w:noProof w:val="0"/>
          <w:sz w:val="24"/>
          <w:szCs w:val="24"/>
        </w:rPr>
        <w:t>on el apoyo de un consultor y</w:t>
      </w:r>
      <w:r w:rsidRPr="00DC5EDE">
        <w:rPr>
          <w:rFonts w:ascii="Times New Roman" w:hAnsi="Times New Roman"/>
          <w:noProof w:val="0"/>
          <w:sz w:val="24"/>
          <w:szCs w:val="24"/>
        </w:rPr>
        <w:t xml:space="preserve"> con los insumos proveídos por el equipo de la Dirección </w:t>
      </w:r>
      <w:r w:rsidR="002E3F7D">
        <w:rPr>
          <w:rFonts w:ascii="Times New Roman" w:hAnsi="Times New Roman"/>
          <w:noProof w:val="0"/>
          <w:sz w:val="24"/>
          <w:szCs w:val="24"/>
        </w:rPr>
        <w:t xml:space="preserve">de Crédito Público del Ministerio de Hacienda (MHCP) y de la Dirección Nacional de Planeación </w:t>
      </w:r>
      <w:r w:rsidRPr="00DC5EDE">
        <w:rPr>
          <w:rFonts w:ascii="Times New Roman" w:hAnsi="Times New Roman"/>
          <w:noProof w:val="0"/>
          <w:sz w:val="24"/>
          <w:szCs w:val="24"/>
        </w:rPr>
        <w:t>(D</w:t>
      </w:r>
      <w:r w:rsidR="002E3F7D">
        <w:rPr>
          <w:rFonts w:ascii="Times New Roman" w:hAnsi="Times New Roman"/>
          <w:noProof w:val="0"/>
          <w:sz w:val="24"/>
          <w:szCs w:val="24"/>
        </w:rPr>
        <w:t>NP</w:t>
      </w:r>
      <w:r w:rsidRPr="00DC5EDE">
        <w:rPr>
          <w:rFonts w:ascii="Times New Roman" w:hAnsi="Times New Roman"/>
          <w:noProof w:val="0"/>
          <w:sz w:val="24"/>
          <w:szCs w:val="24"/>
        </w:rPr>
        <w:t xml:space="preserve">). Los Medios de Verificación serán la fuente de información que determinará el cumplimiento de las metas de política. La evaluación del equipo de proyecto tendrá inicio luego de la aprobación de la operación en el Directorio del Banco, con el objetivo de elaborar el Memorando de Desembolso. </w:t>
      </w:r>
    </w:p>
    <w:p w:rsidR="00DC5EDE" w:rsidRPr="00DC5EDE" w:rsidRDefault="00DC5EDE" w:rsidP="00B130D9">
      <w:pPr>
        <w:spacing w:after="0" w:line="240" w:lineRule="auto"/>
        <w:jc w:val="both"/>
        <w:rPr>
          <w:rFonts w:ascii="Times New Roman" w:hAnsi="Times New Roman"/>
          <w:noProof w:val="0"/>
          <w:sz w:val="24"/>
          <w:szCs w:val="24"/>
        </w:rPr>
      </w:pPr>
    </w:p>
    <w:p w:rsidR="00DC5EDE" w:rsidRPr="00DC5EDE"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lastRenderedPageBreak/>
        <w:t>La Evaluación del Programa será realizada por consultores independientes, cuyos servicios fueron presupuestados en la cooperación técnica (CT) CO-T1</w:t>
      </w:r>
      <w:r w:rsidR="002E3F7D">
        <w:rPr>
          <w:rFonts w:ascii="Times New Roman" w:hAnsi="Times New Roman"/>
          <w:noProof w:val="0"/>
          <w:sz w:val="24"/>
          <w:szCs w:val="24"/>
        </w:rPr>
        <w:t>361</w:t>
      </w:r>
      <w:r w:rsidRPr="00DC5EDE">
        <w:rPr>
          <w:rFonts w:ascii="Times New Roman" w:hAnsi="Times New Roman"/>
          <w:noProof w:val="0"/>
          <w:sz w:val="24"/>
          <w:szCs w:val="24"/>
        </w:rPr>
        <w:t>, que se está tramitando como apoyo operacional (OS) y que se estima será aprobada junto al POD de la operación. La primera consultoría</w:t>
      </w:r>
      <w:r w:rsidR="00F970DA">
        <w:rPr>
          <w:rFonts w:ascii="Times New Roman" w:hAnsi="Times New Roman"/>
          <w:noProof w:val="0"/>
          <w:sz w:val="24"/>
          <w:szCs w:val="24"/>
        </w:rPr>
        <w:t xml:space="preserve"> de evaluación</w:t>
      </w:r>
      <w:r w:rsidRPr="00DC5EDE">
        <w:rPr>
          <w:rFonts w:ascii="Times New Roman" w:hAnsi="Times New Roman"/>
          <w:noProof w:val="0"/>
          <w:sz w:val="24"/>
          <w:szCs w:val="24"/>
        </w:rPr>
        <w:t xml:space="preserve"> </w:t>
      </w:r>
      <w:r w:rsidR="00F970DA">
        <w:rPr>
          <w:rFonts w:ascii="Times New Roman" w:hAnsi="Times New Roman"/>
          <w:noProof w:val="0"/>
          <w:sz w:val="24"/>
          <w:szCs w:val="24"/>
        </w:rPr>
        <w:t xml:space="preserve">prevista en la CT </w:t>
      </w:r>
      <w:r w:rsidRPr="00DC5EDE">
        <w:rPr>
          <w:rFonts w:ascii="Times New Roman" w:hAnsi="Times New Roman"/>
          <w:noProof w:val="0"/>
          <w:sz w:val="24"/>
          <w:szCs w:val="24"/>
        </w:rPr>
        <w:t xml:space="preserve">evaluará </w:t>
      </w:r>
      <w:r w:rsidR="00061A8B" w:rsidRPr="007B2675">
        <w:rPr>
          <w:rFonts w:ascii="Times New Roman" w:hAnsi="Times New Roman"/>
          <w:noProof w:val="0"/>
          <w:sz w:val="24"/>
          <w:szCs w:val="24"/>
        </w:rPr>
        <w:t>las metas incorporadas en la Matriz de Resultados del</w:t>
      </w:r>
      <w:r w:rsidR="00061A8B">
        <w:rPr>
          <w:rFonts w:ascii="Times New Roman" w:hAnsi="Times New Roman"/>
          <w:noProof w:val="0"/>
          <w:sz w:val="24"/>
          <w:szCs w:val="24"/>
        </w:rPr>
        <w:t xml:space="preserve"> </w:t>
      </w:r>
      <w:r w:rsidR="00061A8B" w:rsidRPr="007B2675">
        <w:rPr>
          <w:rFonts w:ascii="Times New Roman" w:hAnsi="Times New Roman"/>
          <w:noProof w:val="0"/>
          <w:sz w:val="24"/>
          <w:szCs w:val="24"/>
        </w:rPr>
        <w:t>Programa</w:t>
      </w:r>
      <w:r w:rsidRPr="00DC5EDE">
        <w:rPr>
          <w:rFonts w:ascii="Times New Roman" w:hAnsi="Times New Roman"/>
          <w:noProof w:val="0"/>
          <w:sz w:val="24"/>
          <w:szCs w:val="24"/>
        </w:rPr>
        <w:t xml:space="preserve">, </w:t>
      </w:r>
      <w:r w:rsidR="00B11468">
        <w:rPr>
          <w:rFonts w:ascii="Times New Roman" w:hAnsi="Times New Roman"/>
          <w:noProof w:val="0"/>
          <w:sz w:val="24"/>
          <w:szCs w:val="24"/>
        </w:rPr>
        <w:t>además del análisis costo-beneficio ex post</w:t>
      </w:r>
      <w:r w:rsidR="00061A8B">
        <w:rPr>
          <w:rFonts w:ascii="Times New Roman" w:hAnsi="Times New Roman"/>
          <w:noProof w:val="0"/>
          <w:sz w:val="24"/>
          <w:szCs w:val="24"/>
        </w:rPr>
        <w:t>.</w:t>
      </w:r>
      <w:r w:rsidRPr="00DC5EDE">
        <w:rPr>
          <w:rFonts w:ascii="Times New Roman" w:hAnsi="Times New Roman"/>
          <w:noProof w:val="0"/>
          <w:sz w:val="24"/>
          <w:szCs w:val="24"/>
        </w:rPr>
        <w:t xml:space="preserve"> Las demás consultorías incluidas en la CT prepararán estudios de actualización del diagnóstico inicial utilizado para respaldar el Programa. </w:t>
      </w:r>
    </w:p>
    <w:p w:rsidR="00DC5EDE" w:rsidRPr="00DC5EDE" w:rsidRDefault="00DC5EDE" w:rsidP="00B130D9">
      <w:pPr>
        <w:spacing w:after="0" w:line="240" w:lineRule="auto"/>
        <w:jc w:val="both"/>
        <w:rPr>
          <w:rFonts w:ascii="Times New Roman" w:hAnsi="Times New Roman"/>
          <w:noProof w:val="0"/>
          <w:sz w:val="24"/>
          <w:szCs w:val="24"/>
        </w:rPr>
      </w:pPr>
    </w:p>
    <w:p w:rsidR="00DC5EDE" w:rsidRPr="00DC5EDE"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t xml:space="preserve">La consultoría de monitoreo de la resultados tendrá inicio una vez desembolsados los recursos de la operación. Las consultorías de evaluación del programa podrán comenzar </w:t>
      </w:r>
      <w:r w:rsidR="00D66494">
        <w:rPr>
          <w:rFonts w:ascii="Times New Roman" w:hAnsi="Times New Roman"/>
          <w:noProof w:val="0"/>
          <w:sz w:val="24"/>
          <w:szCs w:val="24"/>
        </w:rPr>
        <w:t>a partir del 2016 o del inicio de la segunda operación de</w:t>
      </w:r>
      <w:r w:rsidR="005F0DF0">
        <w:rPr>
          <w:rFonts w:ascii="Times New Roman" w:hAnsi="Times New Roman"/>
          <w:noProof w:val="0"/>
          <w:sz w:val="24"/>
          <w:szCs w:val="24"/>
        </w:rPr>
        <w:t xml:space="preserve"> </w:t>
      </w:r>
      <w:r w:rsidR="00D66494">
        <w:rPr>
          <w:rFonts w:ascii="Times New Roman" w:hAnsi="Times New Roman"/>
          <w:noProof w:val="0"/>
          <w:sz w:val="24"/>
          <w:szCs w:val="24"/>
        </w:rPr>
        <w:t>l</w:t>
      </w:r>
      <w:r w:rsidR="005F0DF0">
        <w:rPr>
          <w:rFonts w:ascii="Times New Roman" w:hAnsi="Times New Roman"/>
          <w:noProof w:val="0"/>
          <w:sz w:val="24"/>
          <w:szCs w:val="24"/>
        </w:rPr>
        <w:t>a serie</w:t>
      </w:r>
      <w:r w:rsidR="00D66494">
        <w:rPr>
          <w:rFonts w:ascii="Times New Roman" w:hAnsi="Times New Roman"/>
          <w:noProof w:val="0"/>
          <w:sz w:val="24"/>
          <w:szCs w:val="24"/>
        </w:rPr>
        <w:t xml:space="preserve"> </w:t>
      </w:r>
      <w:r w:rsidR="005F0DF0">
        <w:rPr>
          <w:rFonts w:ascii="Times New Roman" w:hAnsi="Times New Roman"/>
          <w:noProof w:val="0"/>
          <w:sz w:val="24"/>
          <w:szCs w:val="24"/>
        </w:rPr>
        <w:t>programática</w:t>
      </w:r>
      <w:r w:rsidRPr="00DC5EDE">
        <w:rPr>
          <w:rFonts w:ascii="Times New Roman" w:hAnsi="Times New Roman"/>
          <w:noProof w:val="0"/>
          <w:sz w:val="24"/>
          <w:szCs w:val="24"/>
        </w:rPr>
        <w:t>. Las fuentes de información requeridas para el seguimiento de las metas de resultados están establec</w:t>
      </w:r>
      <w:r w:rsidR="00841F27">
        <w:rPr>
          <w:rFonts w:ascii="Times New Roman" w:hAnsi="Times New Roman"/>
          <w:noProof w:val="0"/>
          <w:sz w:val="24"/>
          <w:szCs w:val="24"/>
        </w:rPr>
        <w:t>idas en la Matriz de Resultados</w:t>
      </w:r>
      <w:r w:rsidRPr="00DC5EDE">
        <w:rPr>
          <w:rFonts w:ascii="Times New Roman" w:hAnsi="Times New Roman"/>
          <w:noProof w:val="0"/>
          <w:sz w:val="24"/>
          <w:szCs w:val="24"/>
        </w:rPr>
        <w:t>. La Evaluación del Programa será insumo del informe de terminación de proyecto de la operación (PCR)</w:t>
      </w:r>
      <w:r w:rsidR="00841F27">
        <w:rPr>
          <w:rFonts w:ascii="Times New Roman" w:hAnsi="Times New Roman"/>
          <w:noProof w:val="0"/>
          <w:sz w:val="24"/>
          <w:szCs w:val="24"/>
        </w:rPr>
        <w:t>, que deberá ocurrir después del desembolso de la segunda operación</w:t>
      </w:r>
      <w:r w:rsidRPr="00DC5EDE">
        <w:rPr>
          <w:rFonts w:ascii="Times New Roman" w:hAnsi="Times New Roman"/>
          <w:noProof w:val="0"/>
          <w:sz w:val="24"/>
          <w:szCs w:val="24"/>
        </w:rPr>
        <w:t>.</w:t>
      </w:r>
    </w:p>
    <w:p w:rsidR="00DC5EDE" w:rsidRPr="00DC5EDE" w:rsidRDefault="00DC5EDE" w:rsidP="00B130D9">
      <w:pPr>
        <w:spacing w:after="0" w:line="240" w:lineRule="auto"/>
        <w:jc w:val="both"/>
        <w:rPr>
          <w:rFonts w:ascii="Times New Roman" w:hAnsi="Times New Roman"/>
          <w:noProof w:val="0"/>
          <w:sz w:val="24"/>
          <w:szCs w:val="24"/>
        </w:rPr>
      </w:pPr>
    </w:p>
    <w:p w:rsidR="00DC5EDE" w:rsidRPr="00DC5EDE"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t xml:space="preserve">Al final de este Plan se incluye  un borrador de los términos de referencia a emplearse en la contratación de </w:t>
      </w:r>
      <w:r w:rsidR="006507C8">
        <w:rPr>
          <w:rFonts w:ascii="Times New Roman" w:hAnsi="Times New Roman"/>
          <w:noProof w:val="0"/>
          <w:sz w:val="24"/>
          <w:szCs w:val="24"/>
        </w:rPr>
        <w:t>d</w:t>
      </w:r>
      <w:r w:rsidRPr="00DC5EDE">
        <w:rPr>
          <w:rFonts w:ascii="Times New Roman" w:hAnsi="Times New Roman"/>
          <w:noProof w:val="0"/>
          <w:sz w:val="24"/>
          <w:szCs w:val="24"/>
        </w:rPr>
        <w:t>os consultor</w:t>
      </w:r>
      <w:r w:rsidR="006507C8">
        <w:rPr>
          <w:rFonts w:ascii="Times New Roman" w:hAnsi="Times New Roman"/>
          <w:noProof w:val="0"/>
          <w:sz w:val="24"/>
          <w:szCs w:val="24"/>
        </w:rPr>
        <w:t>ías, una para apoyo al</w:t>
      </w:r>
      <w:r w:rsidRPr="00DC5EDE">
        <w:rPr>
          <w:rFonts w:ascii="Times New Roman" w:hAnsi="Times New Roman"/>
          <w:noProof w:val="0"/>
          <w:sz w:val="24"/>
          <w:szCs w:val="24"/>
        </w:rPr>
        <w:t xml:space="preserve"> monitoreo</w:t>
      </w:r>
      <w:r w:rsidR="006E69C4">
        <w:rPr>
          <w:rFonts w:ascii="Times New Roman" w:hAnsi="Times New Roman"/>
          <w:noProof w:val="0"/>
          <w:sz w:val="24"/>
          <w:szCs w:val="24"/>
        </w:rPr>
        <w:t xml:space="preserve"> de la </w:t>
      </w:r>
      <w:r w:rsidR="00391EE8">
        <w:rPr>
          <w:rFonts w:ascii="Times New Roman" w:hAnsi="Times New Roman"/>
          <w:noProof w:val="0"/>
          <w:sz w:val="24"/>
          <w:szCs w:val="24"/>
        </w:rPr>
        <w:t xml:space="preserve">presente </w:t>
      </w:r>
      <w:r w:rsidR="006E69C4">
        <w:rPr>
          <w:rFonts w:ascii="Times New Roman" w:hAnsi="Times New Roman"/>
          <w:noProof w:val="0"/>
          <w:sz w:val="24"/>
          <w:szCs w:val="24"/>
        </w:rPr>
        <w:t xml:space="preserve">operación, </w:t>
      </w:r>
      <w:r w:rsidR="00146B3B">
        <w:rPr>
          <w:rFonts w:ascii="Times New Roman" w:hAnsi="Times New Roman"/>
          <w:noProof w:val="0"/>
          <w:sz w:val="24"/>
          <w:szCs w:val="24"/>
        </w:rPr>
        <w:t xml:space="preserve">y </w:t>
      </w:r>
      <w:r w:rsidR="006507C8">
        <w:rPr>
          <w:rFonts w:ascii="Times New Roman" w:hAnsi="Times New Roman"/>
          <w:noProof w:val="0"/>
          <w:sz w:val="24"/>
          <w:szCs w:val="24"/>
        </w:rPr>
        <w:t xml:space="preserve">otra para </w:t>
      </w:r>
      <w:r w:rsidR="00146B3B">
        <w:rPr>
          <w:rFonts w:ascii="Times New Roman" w:hAnsi="Times New Roman"/>
          <w:noProof w:val="0"/>
          <w:sz w:val="24"/>
          <w:szCs w:val="24"/>
        </w:rPr>
        <w:t>realizar</w:t>
      </w:r>
      <w:r w:rsidR="006507C8">
        <w:rPr>
          <w:rFonts w:ascii="Times New Roman" w:hAnsi="Times New Roman"/>
          <w:noProof w:val="0"/>
          <w:sz w:val="24"/>
          <w:szCs w:val="24"/>
        </w:rPr>
        <w:t xml:space="preserve"> la </w:t>
      </w:r>
      <w:r w:rsidRPr="00DC5EDE">
        <w:rPr>
          <w:rFonts w:ascii="Times New Roman" w:hAnsi="Times New Roman"/>
          <w:noProof w:val="0"/>
          <w:sz w:val="24"/>
          <w:szCs w:val="24"/>
        </w:rPr>
        <w:t xml:space="preserve">evaluación </w:t>
      </w:r>
      <w:r w:rsidR="00391EE8">
        <w:rPr>
          <w:rFonts w:ascii="Times New Roman" w:hAnsi="Times New Roman"/>
          <w:noProof w:val="0"/>
          <w:sz w:val="24"/>
          <w:szCs w:val="24"/>
        </w:rPr>
        <w:t xml:space="preserve">final </w:t>
      </w:r>
      <w:r w:rsidRPr="00DC5EDE">
        <w:rPr>
          <w:rFonts w:ascii="Times New Roman" w:hAnsi="Times New Roman"/>
          <w:noProof w:val="0"/>
          <w:sz w:val="24"/>
          <w:szCs w:val="24"/>
        </w:rPr>
        <w:t>del Programa.</w:t>
      </w:r>
    </w:p>
    <w:p w:rsidR="00DC5EDE" w:rsidRPr="00DC5EDE" w:rsidRDefault="00DC5EDE" w:rsidP="00B130D9">
      <w:pPr>
        <w:spacing w:after="0" w:line="240" w:lineRule="auto"/>
        <w:jc w:val="both"/>
        <w:rPr>
          <w:rFonts w:ascii="Times New Roman" w:hAnsi="Times New Roman"/>
          <w:noProof w:val="0"/>
          <w:sz w:val="24"/>
          <w:szCs w:val="24"/>
        </w:rPr>
      </w:pPr>
    </w:p>
    <w:p w:rsidR="00DC5EDE" w:rsidRPr="00DC5EDE" w:rsidRDefault="00DC5EDE" w:rsidP="00B130D9">
      <w:pPr>
        <w:spacing w:after="0" w:line="240" w:lineRule="auto"/>
        <w:jc w:val="both"/>
        <w:rPr>
          <w:rFonts w:ascii="Times New Roman" w:hAnsi="Times New Roman"/>
          <w:noProof w:val="0"/>
          <w:sz w:val="24"/>
          <w:szCs w:val="24"/>
        </w:rPr>
      </w:pPr>
      <w:r w:rsidRPr="00DC5EDE">
        <w:rPr>
          <w:rFonts w:ascii="Times New Roman" w:hAnsi="Times New Roman"/>
          <w:noProof w:val="0"/>
          <w:sz w:val="24"/>
          <w:szCs w:val="24"/>
        </w:rPr>
        <w:t>El equipo de Proyect</w:t>
      </w:r>
      <w:r w:rsidR="00097D94">
        <w:rPr>
          <w:rFonts w:ascii="Times New Roman" w:hAnsi="Times New Roman"/>
          <w:noProof w:val="0"/>
          <w:sz w:val="24"/>
          <w:szCs w:val="24"/>
        </w:rPr>
        <w:t>o</w:t>
      </w:r>
      <w:r w:rsidRPr="00DC5EDE">
        <w:rPr>
          <w:rFonts w:ascii="Times New Roman" w:hAnsi="Times New Roman"/>
          <w:noProof w:val="0"/>
          <w:sz w:val="24"/>
          <w:szCs w:val="24"/>
        </w:rPr>
        <w:t xml:space="preserve"> viene trabajando en el diseño</w:t>
      </w:r>
      <w:r w:rsidR="00D174B1">
        <w:rPr>
          <w:rFonts w:ascii="Times New Roman" w:hAnsi="Times New Roman"/>
          <w:noProof w:val="0"/>
          <w:sz w:val="24"/>
          <w:szCs w:val="24"/>
        </w:rPr>
        <w:t xml:space="preserve"> e implantación de</w:t>
      </w:r>
      <w:r w:rsidRPr="00DC5EDE">
        <w:rPr>
          <w:rFonts w:ascii="Times New Roman" w:hAnsi="Times New Roman"/>
          <w:noProof w:val="0"/>
          <w:sz w:val="24"/>
          <w:szCs w:val="24"/>
        </w:rPr>
        <w:t xml:space="preserve"> programa</w:t>
      </w:r>
      <w:r w:rsidR="00D174B1">
        <w:rPr>
          <w:rFonts w:ascii="Times New Roman" w:hAnsi="Times New Roman"/>
          <w:noProof w:val="0"/>
          <w:sz w:val="24"/>
          <w:szCs w:val="24"/>
        </w:rPr>
        <w:t>s fiscales en</w:t>
      </w:r>
      <w:r w:rsidRPr="00DC5EDE">
        <w:rPr>
          <w:rFonts w:ascii="Times New Roman" w:hAnsi="Times New Roman"/>
          <w:noProof w:val="0"/>
          <w:sz w:val="24"/>
          <w:szCs w:val="24"/>
        </w:rPr>
        <w:t xml:space="preserve"> estrecha colaboración</w:t>
      </w:r>
      <w:r w:rsidR="00D174B1">
        <w:rPr>
          <w:rFonts w:ascii="Times New Roman" w:hAnsi="Times New Roman"/>
          <w:noProof w:val="0"/>
          <w:sz w:val="24"/>
          <w:szCs w:val="24"/>
        </w:rPr>
        <w:t xml:space="preserve"> con la dirección y los equipos</w:t>
      </w:r>
      <w:r w:rsidRPr="00DC5EDE">
        <w:rPr>
          <w:rFonts w:ascii="Times New Roman" w:hAnsi="Times New Roman"/>
          <w:noProof w:val="0"/>
          <w:sz w:val="24"/>
          <w:szCs w:val="24"/>
        </w:rPr>
        <w:t xml:space="preserve"> técnicos de</w:t>
      </w:r>
      <w:r w:rsidR="00D174B1">
        <w:rPr>
          <w:rFonts w:ascii="Times New Roman" w:hAnsi="Times New Roman"/>
          <w:noProof w:val="0"/>
          <w:sz w:val="24"/>
          <w:szCs w:val="24"/>
        </w:rPr>
        <w:t>l MHCP desde 2010</w:t>
      </w:r>
      <w:r w:rsidRPr="00DC5EDE">
        <w:rPr>
          <w:rFonts w:ascii="Times New Roman" w:hAnsi="Times New Roman"/>
          <w:noProof w:val="0"/>
          <w:sz w:val="24"/>
          <w:szCs w:val="24"/>
        </w:rPr>
        <w:t>. El equipo acompañará los trabajos de consultoría y la recolección de los datos e información que se requiera obtener de las autoridades del país. Dada la naturaleza del Programa, el equipo considera que la evaluación del mismo puede realizarse por completo utilizando los recursos de la OS, apoyándose en la Evaluación Macroeconómica Independiente.</w:t>
      </w:r>
    </w:p>
    <w:p w:rsidR="005469BD" w:rsidRPr="006507C8" w:rsidRDefault="005469BD" w:rsidP="00B130D9">
      <w:pPr>
        <w:rPr>
          <w:rFonts w:ascii="Times New Roman" w:eastAsia="Times New Roman" w:hAnsi="Times New Roman"/>
          <w:noProof w:val="0"/>
          <w:sz w:val="24"/>
          <w:szCs w:val="24"/>
        </w:rPr>
      </w:pPr>
    </w:p>
    <w:p w:rsidR="005469BD" w:rsidRPr="006507C8" w:rsidRDefault="005469BD" w:rsidP="00B130D9">
      <w:pPr>
        <w:rPr>
          <w:rFonts w:ascii="Times New Roman" w:eastAsia="Times New Roman" w:hAnsi="Times New Roman"/>
          <w:smallCaps/>
          <w:noProof w:val="0"/>
          <w:sz w:val="24"/>
          <w:szCs w:val="24"/>
        </w:rPr>
        <w:sectPr w:rsidR="005469BD" w:rsidRPr="006507C8" w:rsidSect="00550DB9">
          <w:headerReference w:type="default" r:id="rId9"/>
          <w:footerReference w:type="default" r:id="rId10"/>
          <w:pgSz w:w="12240" w:h="15840"/>
          <w:pgMar w:top="1440" w:right="1800" w:bottom="1440" w:left="1800" w:header="720" w:footer="720" w:gutter="0"/>
          <w:cols w:space="720"/>
          <w:docGrid w:linePitch="360"/>
        </w:sectPr>
      </w:pPr>
    </w:p>
    <w:p w:rsidR="005469BD" w:rsidRPr="006507C8" w:rsidRDefault="00DC5EDE" w:rsidP="00B130D9">
      <w:pPr>
        <w:jc w:val="center"/>
        <w:rPr>
          <w:rFonts w:ascii="Times New Roman" w:eastAsia="Times New Roman" w:hAnsi="Times New Roman"/>
          <w:b/>
          <w:smallCaps/>
          <w:noProof w:val="0"/>
          <w:sz w:val="24"/>
          <w:szCs w:val="24"/>
        </w:rPr>
      </w:pPr>
      <w:r w:rsidRPr="00DC5EDE">
        <w:rPr>
          <w:rFonts w:ascii="Times New Roman" w:eastAsia="Times New Roman" w:hAnsi="Times New Roman"/>
          <w:smallCaps/>
          <w:noProof w:val="0"/>
          <w:sz w:val="24"/>
          <w:szCs w:val="24"/>
        </w:rPr>
        <w:lastRenderedPageBreak/>
        <w:t>Monitoreo</w:t>
      </w:r>
    </w:p>
    <w:p w:rsidR="005469BD" w:rsidRPr="006507C8" w:rsidRDefault="00DC5EDE" w:rsidP="00B130D9">
      <w:pPr>
        <w:jc w:val="center"/>
        <w:rPr>
          <w:rFonts w:ascii="Times New Roman" w:eastAsia="Times New Roman" w:hAnsi="Times New Roman"/>
          <w:smallCaps/>
          <w:noProof w:val="0"/>
          <w:sz w:val="24"/>
          <w:szCs w:val="24"/>
        </w:rPr>
      </w:pPr>
      <w:r w:rsidRPr="00DC5EDE">
        <w:rPr>
          <w:rFonts w:ascii="Times New Roman" w:eastAsia="Times New Roman" w:hAnsi="Times New Roman"/>
          <w:smallCaps/>
          <w:noProof w:val="0"/>
          <w:sz w:val="24"/>
          <w:szCs w:val="24"/>
        </w:rPr>
        <w:t>Cuadro 1</w:t>
      </w:r>
      <w:r w:rsidRPr="00DC5EDE">
        <w:rPr>
          <w:rFonts w:ascii="Times New Roman" w:eastAsia="Times New Roman" w:hAnsi="Times New Roman"/>
          <w:smallCaps/>
          <w:noProof w:val="0"/>
          <w:sz w:val="24"/>
          <w:szCs w:val="24"/>
        </w:rPr>
        <w:br/>
        <w:t>Plan de trabajo de seguimiento</w:t>
      </w:r>
    </w:p>
    <w:tbl>
      <w:tblPr>
        <w:tblStyle w:val="TableGrid"/>
        <w:tblW w:w="12600" w:type="dxa"/>
        <w:tblLayout w:type="fixed"/>
        <w:tblLook w:val="00A0" w:firstRow="1" w:lastRow="0" w:firstColumn="1" w:lastColumn="0" w:noHBand="0" w:noVBand="0"/>
      </w:tblPr>
      <w:tblGrid>
        <w:gridCol w:w="4320"/>
        <w:gridCol w:w="360"/>
        <w:gridCol w:w="360"/>
        <w:gridCol w:w="360"/>
        <w:gridCol w:w="360"/>
        <w:gridCol w:w="1728"/>
        <w:gridCol w:w="2340"/>
        <w:gridCol w:w="1170"/>
        <w:gridCol w:w="1602"/>
      </w:tblGrid>
      <w:tr w:rsidR="005469BD" w:rsidRPr="006507C8" w:rsidTr="004D51D0">
        <w:trPr>
          <w:trHeight w:val="530"/>
        </w:trPr>
        <w:tc>
          <w:tcPr>
            <w:tcW w:w="4320" w:type="dxa"/>
            <w:vMerge w:val="restart"/>
          </w:tcPr>
          <w:p w:rsidR="005469BD" w:rsidRPr="006507C8" w:rsidRDefault="00DC5EDE" w:rsidP="005469BD">
            <w:pPr>
              <w:spacing w:after="200" w:line="276"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Actividades de seguimiento/Productos por actividad</w:t>
            </w:r>
          </w:p>
        </w:tc>
        <w:tc>
          <w:tcPr>
            <w:tcW w:w="1440" w:type="dxa"/>
            <w:gridSpan w:val="4"/>
          </w:tcPr>
          <w:p w:rsidR="005469BD" w:rsidRPr="006507C8" w:rsidRDefault="00DC5EDE" w:rsidP="005469BD">
            <w:pPr>
              <w:spacing w:after="200" w:line="276"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Mes</w:t>
            </w:r>
          </w:p>
        </w:tc>
        <w:tc>
          <w:tcPr>
            <w:tcW w:w="1728" w:type="dxa"/>
          </w:tcPr>
          <w:p w:rsidR="005469BD" w:rsidRPr="006507C8" w:rsidRDefault="00DC5EDE" w:rsidP="005469BD">
            <w:pPr>
              <w:spacing w:after="200" w:line="276"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Responsable</w:t>
            </w:r>
          </w:p>
        </w:tc>
        <w:tc>
          <w:tcPr>
            <w:tcW w:w="2340" w:type="dxa"/>
          </w:tcPr>
          <w:p w:rsidR="005469BD" w:rsidRPr="006507C8" w:rsidRDefault="00DC5EDE" w:rsidP="005469BD">
            <w:pPr>
              <w:spacing w:after="200" w:line="276"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Fuente de verificación</w:t>
            </w:r>
          </w:p>
        </w:tc>
        <w:tc>
          <w:tcPr>
            <w:tcW w:w="1170" w:type="dxa"/>
          </w:tcPr>
          <w:p w:rsidR="005469BD" w:rsidRPr="006507C8" w:rsidRDefault="00DC5EDE" w:rsidP="005469BD">
            <w:pPr>
              <w:spacing w:after="200" w:line="276"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Costo</w:t>
            </w:r>
          </w:p>
        </w:tc>
        <w:tc>
          <w:tcPr>
            <w:tcW w:w="1602" w:type="dxa"/>
          </w:tcPr>
          <w:p w:rsidR="005469BD" w:rsidRPr="006507C8" w:rsidRDefault="00DC5EDE" w:rsidP="005469BD">
            <w:pPr>
              <w:spacing w:after="200" w:line="276"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Financiamiento</w:t>
            </w:r>
          </w:p>
        </w:tc>
      </w:tr>
      <w:tr w:rsidR="005469BD" w:rsidRPr="006507C8" w:rsidTr="004D51D0">
        <w:trPr>
          <w:trHeight w:val="260"/>
        </w:trPr>
        <w:tc>
          <w:tcPr>
            <w:tcW w:w="4320" w:type="dxa"/>
            <w:vMerge/>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360" w:type="dxa"/>
          </w:tcPr>
          <w:p w:rsidR="005469BD" w:rsidRPr="006507C8" w:rsidRDefault="00DC5EDE"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1</w:t>
            </w:r>
          </w:p>
        </w:tc>
        <w:tc>
          <w:tcPr>
            <w:tcW w:w="360" w:type="dxa"/>
          </w:tcPr>
          <w:p w:rsidR="005469BD" w:rsidRPr="006507C8" w:rsidRDefault="00DC5EDE"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2</w:t>
            </w:r>
          </w:p>
        </w:tc>
        <w:tc>
          <w:tcPr>
            <w:tcW w:w="360" w:type="dxa"/>
          </w:tcPr>
          <w:p w:rsidR="005469BD" w:rsidRPr="006507C8" w:rsidRDefault="00DC5EDE"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3</w:t>
            </w:r>
          </w:p>
        </w:tc>
        <w:tc>
          <w:tcPr>
            <w:tcW w:w="360" w:type="dxa"/>
          </w:tcPr>
          <w:p w:rsidR="005469BD" w:rsidRPr="006507C8" w:rsidRDefault="00DC5EDE"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4</w:t>
            </w:r>
          </w:p>
        </w:tc>
        <w:tc>
          <w:tcPr>
            <w:tcW w:w="1728"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2340"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1170"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1602"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r>
      <w:tr w:rsidR="005469BD" w:rsidRPr="006507C8" w:rsidTr="00B130D9">
        <w:tc>
          <w:tcPr>
            <w:tcW w:w="4320" w:type="dxa"/>
          </w:tcPr>
          <w:p w:rsidR="005469BD" w:rsidRPr="006507C8" w:rsidRDefault="00DC5EDE" w:rsidP="005469BD">
            <w:pPr>
              <w:numPr>
                <w:ilvl w:val="0"/>
                <w:numId w:val="4"/>
              </w:numPr>
              <w:tabs>
                <w:tab w:val="left" w:pos="72"/>
                <w:tab w:val="left" w:pos="342"/>
              </w:tabs>
              <w:spacing w:after="200" w:line="276" w:lineRule="auto"/>
              <w:ind w:left="72"/>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 xml:space="preserve">El marco macroeconómico es congruente con los objetivos del Programa y con los lineamientos establecidos en la Carta de Políticas. </w:t>
            </w:r>
          </w:p>
        </w:tc>
        <w:tc>
          <w:tcPr>
            <w:tcW w:w="360" w:type="dxa"/>
          </w:tcPr>
          <w:p w:rsidR="005469BD" w:rsidRPr="006507C8" w:rsidRDefault="00DC5EDE"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360"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360"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360"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1728" w:type="dxa"/>
          </w:tcPr>
          <w:p w:rsidR="005469BD" w:rsidRPr="006507C8" w:rsidRDefault="00DC5EDE" w:rsidP="009510EC">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Equipo del proyecto, el economista de país, con apoyo de consultor</w:t>
            </w:r>
          </w:p>
        </w:tc>
        <w:tc>
          <w:tcPr>
            <w:tcW w:w="2340" w:type="dxa"/>
          </w:tcPr>
          <w:p w:rsidR="005469BD" w:rsidRPr="006507C8" w:rsidRDefault="00DC5EDE" w:rsidP="008C6E5A">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I</w:t>
            </w:r>
            <w:ins w:id="0" w:author="Inter-American Development Bank" w:date="2014-08-01T12:02:00Z">
              <w:r w:rsidR="008C6E5A">
                <w:rPr>
                  <w:rFonts w:ascii="Times New Roman" w:eastAsia="Times New Roman" w:hAnsi="Times New Roman"/>
                  <w:noProof w:val="0"/>
                  <w:sz w:val="20"/>
                  <w:szCs w:val="20"/>
                </w:rPr>
                <w:t>A</w:t>
              </w:r>
            </w:ins>
            <w:r w:rsidRPr="00DC5EDE">
              <w:rPr>
                <w:rFonts w:ascii="Times New Roman" w:eastAsia="Times New Roman" w:hAnsi="Times New Roman"/>
                <w:noProof w:val="0"/>
                <w:sz w:val="20"/>
                <w:szCs w:val="20"/>
              </w:rPr>
              <w:t>M</w:t>
            </w:r>
            <w:ins w:id="1" w:author="Inter-American Development Bank" w:date="2014-08-01T12:02:00Z">
              <w:r w:rsidR="008C6E5A">
                <w:rPr>
                  <w:rFonts w:ascii="Times New Roman" w:eastAsia="Times New Roman" w:hAnsi="Times New Roman"/>
                  <w:noProof w:val="0"/>
                  <w:sz w:val="20"/>
                  <w:szCs w:val="20"/>
                </w:rPr>
                <w:t>C</w:t>
              </w:r>
            </w:ins>
            <w:del w:id="2" w:author="Inter-American Development Bank" w:date="2014-08-01T12:02:00Z">
              <w:r w:rsidRPr="00DC5EDE" w:rsidDel="008C6E5A">
                <w:rPr>
                  <w:rFonts w:ascii="Times New Roman" w:eastAsia="Times New Roman" w:hAnsi="Times New Roman"/>
                  <w:noProof w:val="0"/>
                  <w:sz w:val="20"/>
                  <w:szCs w:val="20"/>
                </w:rPr>
                <w:delText>A</w:delText>
              </w:r>
            </w:del>
            <w:r w:rsidRPr="00DC5EDE">
              <w:rPr>
                <w:rFonts w:ascii="Times New Roman" w:eastAsia="Times New Roman" w:hAnsi="Times New Roman"/>
                <w:noProof w:val="0"/>
                <w:sz w:val="20"/>
                <w:szCs w:val="20"/>
              </w:rPr>
              <w:t xml:space="preserve"> (</w:t>
            </w:r>
            <w:r w:rsidRPr="00DC5EDE">
              <w:rPr>
                <w:rFonts w:ascii="Times New Roman" w:eastAsia="Times New Roman" w:hAnsi="Times New Roman"/>
                <w:i/>
                <w:noProof w:val="0"/>
                <w:sz w:val="20"/>
                <w:szCs w:val="20"/>
              </w:rPr>
              <w:t xml:space="preserve">Independent </w:t>
            </w:r>
            <w:ins w:id="3" w:author="Inter-American Development Bank" w:date="2014-08-01T12:02:00Z">
              <w:r w:rsidR="008C6E5A">
                <w:rPr>
                  <w:rFonts w:ascii="Times New Roman" w:eastAsia="Times New Roman" w:hAnsi="Times New Roman"/>
                  <w:i/>
                  <w:noProof w:val="0"/>
                  <w:sz w:val="20"/>
                  <w:szCs w:val="20"/>
                </w:rPr>
                <w:t xml:space="preserve">Assessment of </w:t>
              </w:r>
            </w:ins>
            <w:r w:rsidRPr="00DC5EDE">
              <w:rPr>
                <w:rFonts w:ascii="Times New Roman" w:eastAsia="Times New Roman" w:hAnsi="Times New Roman"/>
                <w:i/>
                <w:noProof w:val="0"/>
                <w:sz w:val="20"/>
                <w:szCs w:val="20"/>
              </w:rPr>
              <w:t xml:space="preserve">Macroeconomic </w:t>
            </w:r>
            <w:ins w:id="4" w:author="Inter-American Development Bank" w:date="2014-08-01T12:02:00Z">
              <w:r w:rsidR="008C6E5A">
                <w:rPr>
                  <w:rFonts w:ascii="Times New Roman" w:eastAsia="Times New Roman" w:hAnsi="Times New Roman"/>
                  <w:i/>
                  <w:noProof w:val="0"/>
                  <w:sz w:val="20"/>
                  <w:szCs w:val="20"/>
                </w:rPr>
                <w:t>Conditions</w:t>
              </w:r>
            </w:ins>
            <w:del w:id="5" w:author="Inter-American Development Bank" w:date="2014-08-01T12:02:00Z">
              <w:r w:rsidRPr="00DC5EDE" w:rsidDel="008C6E5A">
                <w:rPr>
                  <w:rFonts w:ascii="Times New Roman" w:eastAsia="Times New Roman" w:hAnsi="Times New Roman"/>
                  <w:i/>
                  <w:noProof w:val="0"/>
                  <w:sz w:val="20"/>
                  <w:szCs w:val="20"/>
                </w:rPr>
                <w:delText>Assessment</w:delText>
              </w:r>
            </w:del>
            <w:r w:rsidRPr="00DC5EDE">
              <w:rPr>
                <w:rFonts w:ascii="Times New Roman" w:eastAsia="Times New Roman" w:hAnsi="Times New Roman"/>
                <w:noProof w:val="0"/>
                <w:sz w:val="20"/>
                <w:szCs w:val="20"/>
              </w:rPr>
              <w:t xml:space="preserve">) elaborada por el Banco </w:t>
            </w:r>
          </w:p>
        </w:tc>
        <w:tc>
          <w:tcPr>
            <w:tcW w:w="1170"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c>
          <w:tcPr>
            <w:tcW w:w="1602" w:type="dxa"/>
          </w:tcPr>
          <w:p w:rsidR="005469BD" w:rsidRPr="006507C8" w:rsidRDefault="005469BD" w:rsidP="005469BD">
            <w:pPr>
              <w:spacing w:after="200" w:line="276" w:lineRule="auto"/>
              <w:jc w:val="center"/>
              <w:rPr>
                <w:rFonts w:ascii="Times New Roman" w:eastAsia="Times New Roman" w:hAnsi="Times New Roman"/>
                <w:noProof w:val="0"/>
                <w:sz w:val="20"/>
                <w:szCs w:val="20"/>
              </w:rPr>
            </w:pPr>
          </w:p>
        </w:tc>
      </w:tr>
      <w:tr w:rsidR="00A03A9D" w:rsidRPr="006507C8" w:rsidTr="004D51D0">
        <w:trPr>
          <w:trHeight w:val="2870"/>
        </w:trPr>
        <w:tc>
          <w:tcPr>
            <w:tcW w:w="4320" w:type="dxa"/>
          </w:tcPr>
          <w:p w:rsidR="00A03A9D" w:rsidRPr="006507C8" w:rsidRDefault="00A03A9D" w:rsidP="005469BD">
            <w:pPr>
              <w:numPr>
                <w:ilvl w:val="0"/>
                <w:numId w:val="4"/>
              </w:numPr>
              <w:tabs>
                <w:tab w:val="left" w:pos="72"/>
                <w:tab w:val="left" w:pos="342"/>
              </w:tabs>
              <w:spacing w:after="200" w:line="276" w:lineRule="auto"/>
              <w:ind w:left="72"/>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Fortalecer la Gestión y Recaudación de Ingresos Tributarios y Aduaneros</w:t>
            </w:r>
            <w:r w:rsidRPr="00DC5EDE">
              <w:rPr>
                <w:rFonts w:ascii="Times New Roman" w:eastAsia="Times New Roman" w:hAnsi="Times New Roman"/>
                <w:noProof w:val="0"/>
                <w:sz w:val="20"/>
                <w:szCs w:val="20"/>
              </w:rPr>
              <w:t>:</w:t>
            </w:r>
          </w:p>
          <w:p w:rsidR="00A03A9D" w:rsidRDefault="00A03A9D" w:rsidP="005469BD">
            <w:pPr>
              <w:numPr>
                <w:ilvl w:val="0"/>
                <w:numId w:val="6"/>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Aprobación de la normativa que precisa y reglamenta los aspectos de tributación internacional que se han visto afectados por la reciente reforma tributaria y compatibles con estándares de la OECD.</w:t>
            </w:r>
          </w:p>
          <w:p w:rsidR="00A03A9D" w:rsidRDefault="00A03A9D" w:rsidP="005469BD">
            <w:pPr>
              <w:numPr>
                <w:ilvl w:val="0"/>
                <w:numId w:val="6"/>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Aprobación de la normativa que establece las bases para la masificación del uso de la factura electrónica.</w:t>
            </w:r>
          </w:p>
          <w:p w:rsidR="00A03A9D" w:rsidRDefault="00A03A9D" w:rsidP="005469BD">
            <w:pPr>
              <w:numPr>
                <w:ilvl w:val="0"/>
                <w:numId w:val="6"/>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 xml:space="preserve">Adopción de nuevos procedimientos y trámites aduaneros que se adecuan a las actuales prácticas internacionales y a las metas acordadas en los tratados </w:t>
            </w:r>
            <w:r w:rsidRPr="00F12294">
              <w:rPr>
                <w:rFonts w:ascii="Times New Roman" w:eastAsia="Times New Roman" w:hAnsi="Times New Roman"/>
                <w:noProof w:val="0"/>
                <w:sz w:val="20"/>
                <w:szCs w:val="20"/>
              </w:rPr>
              <w:lastRenderedPageBreak/>
              <w:t>comerciales.</w:t>
            </w:r>
          </w:p>
          <w:p w:rsidR="00A03A9D" w:rsidRDefault="00A03A9D" w:rsidP="005469BD">
            <w:pPr>
              <w:numPr>
                <w:ilvl w:val="0"/>
                <w:numId w:val="6"/>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Inicio del proceso de identificación de soluciones que permitan implementar mejoras en la administración de la aduana con base a las mejores prácticas internacionales.</w:t>
            </w:r>
          </w:p>
          <w:p w:rsidR="00A03A9D" w:rsidRPr="00F12294" w:rsidRDefault="00A03A9D" w:rsidP="00F12294">
            <w:pPr>
              <w:numPr>
                <w:ilvl w:val="0"/>
                <w:numId w:val="6"/>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Modernización de la estructura organizacional de la DIAN con vista a la mejora en eficiencia.</w:t>
            </w: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lastRenderedPageBreak/>
              <w:t>X</w:t>
            </w: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1728" w:type="dxa"/>
          </w:tcPr>
          <w:p w:rsidR="00A03A9D" w:rsidRPr="006507C8" w:rsidRDefault="00A03A9D" w:rsidP="005469BD">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Equipo de proyecto con apoyo de consultor</w:t>
            </w:r>
          </w:p>
        </w:tc>
        <w:tc>
          <w:tcPr>
            <w:tcW w:w="2340" w:type="dxa"/>
          </w:tcPr>
          <w:p w:rsidR="00A03A9D" w:rsidRDefault="00A03A9D" w:rsidP="005469BD">
            <w:pPr>
              <w:spacing w:after="200" w:line="276" w:lineRule="auto"/>
              <w:rPr>
                <w:rFonts w:ascii="Times New Roman" w:eastAsia="Times New Roman" w:hAnsi="Times New Roman"/>
                <w:noProof w:val="0"/>
                <w:sz w:val="20"/>
                <w:szCs w:val="20"/>
              </w:rPr>
            </w:pPr>
          </w:p>
          <w:p w:rsidR="00A03A9D"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Normativas disponibles</w:t>
            </w:r>
            <w:r w:rsidRPr="00DC5EDE">
              <w:rPr>
                <w:rFonts w:ascii="Times New Roman" w:eastAsia="Times New Roman" w:hAnsi="Times New Roman"/>
                <w:noProof w:val="0"/>
                <w:sz w:val="20"/>
                <w:szCs w:val="20"/>
              </w:rPr>
              <w:t xml:space="preserve"> en</w:t>
            </w:r>
            <w:r>
              <w:rPr>
                <w:rFonts w:ascii="Times New Roman" w:eastAsia="Times New Roman" w:hAnsi="Times New Roman"/>
                <w:noProof w:val="0"/>
                <w:sz w:val="20"/>
                <w:szCs w:val="20"/>
              </w:rPr>
              <w:t>:</w:t>
            </w:r>
            <w:r w:rsidRPr="00DC5EDE">
              <w:rPr>
                <w:rFonts w:ascii="Times New Roman" w:eastAsia="Times New Roman" w:hAnsi="Times New Roman"/>
                <w:noProof w:val="0"/>
                <w:sz w:val="20"/>
                <w:szCs w:val="20"/>
              </w:rPr>
              <w:t xml:space="preserve"> </w:t>
            </w:r>
            <w:hyperlink r:id="rId11" w:history="1">
              <w:r w:rsidRPr="00DC5EDE">
                <w:rPr>
                  <w:rFonts w:ascii="Times New Roman" w:eastAsia="Times New Roman" w:hAnsi="Times New Roman"/>
                  <w:noProof w:val="0"/>
                  <w:color w:val="0000FF"/>
                  <w:sz w:val="20"/>
                  <w:szCs w:val="20"/>
                  <w:u w:val="single"/>
                </w:rPr>
                <w:t>www.minhacienda.gov.co</w:t>
              </w:r>
            </w:hyperlink>
          </w:p>
          <w:p w:rsidR="00A03A9D" w:rsidRDefault="00A03A9D" w:rsidP="004627A8">
            <w:pPr>
              <w:spacing w:after="200" w:line="276" w:lineRule="auto"/>
              <w:rPr>
                <w:rFonts w:ascii="Times New Roman" w:eastAsia="Times New Roman" w:hAnsi="Times New Roman"/>
                <w:noProof w:val="0"/>
                <w:sz w:val="20"/>
                <w:szCs w:val="20"/>
              </w:rPr>
            </w:pPr>
          </w:p>
          <w:p w:rsidR="00A03A9D" w:rsidRPr="006507C8" w:rsidRDefault="00A03A9D" w:rsidP="004627A8">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Normativa disponible</w:t>
            </w:r>
            <w:r w:rsidRPr="00DC5EDE">
              <w:rPr>
                <w:rFonts w:ascii="Times New Roman" w:eastAsia="Times New Roman" w:hAnsi="Times New Roman"/>
                <w:noProof w:val="0"/>
                <w:sz w:val="20"/>
                <w:szCs w:val="20"/>
              </w:rPr>
              <w:t xml:space="preserve"> en</w:t>
            </w:r>
            <w:r>
              <w:rPr>
                <w:rFonts w:ascii="Times New Roman" w:eastAsia="Times New Roman" w:hAnsi="Times New Roman"/>
                <w:noProof w:val="0"/>
                <w:sz w:val="20"/>
                <w:szCs w:val="20"/>
              </w:rPr>
              <w:t>:</w:t>
            </w:r>
            <w:r w:rsidRPr="00DC5EDE">
              <w:rPr>
                <w:rFonts w:ascii="Times New Roman" w:eastAsia="Times New Roman" w:hAnsi="Times New Roman"/>
                <w:noProof w:val="0"/>
                <w:sz w:val="20"/>
                <w:szCs w:val="20"/>
              </w:rPr>
              <w:t xml:space="preserve"> </w:t>
            </w:r>
            <w:hyperlink r:id="rId12"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 xml:space="preserve">dian.gov.co </w:t>
              </w:r>
            </w:hyperlink>
          </w:p>
          <w:p w:rsidR="00A03A9D"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Normativa disponible</w:t>
            </w:r>
            <w:r w:rsidRPr="00DC5EDE">
              <w:rPr>
                <w:rFonts w:ascii="Times New Roman" w:eastAsia="Times New Roman" w:hAnsi="Times New Roman"/>
                <w:noProof w:val="0"/>
                <w:sz w:val="20"/>
                <w:szCs w:val="20"/>
              </w:rPr>
              <w:t xml:space="preserve"> en</w:t>
            </w:r>
            <w:r>
              <w:rPr>
                <w:rFonts w:ascii="Times New Roman" w:eastAsia="Times New Roman" w:hAnsi="Times New Roman"/>
                <w:noProof w:val="0"/>
                <w:sz w:val="20"/>
                <w:szCs w:val="20"/>
              </w:rPr>
              <w:t>:</w:t>
            </w:r>
            <w:r w:rsidRPr="00DC5EDE">
              <w:rPr>
                <w:rFonts w:ascii="Times New Roman" w:eastAsia="Times New Roman" w:hAnsi="Times New Roman"/>
                <w:noProof w:val="0"/>
                <w:sz w:val="20"/>
                <w:szCs w:val="20"/>
              </w:rPr>
              <w:t xml:space="preserve"> </w:t>
            </w:r>
            <w:hyperlink r:id="rId13"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 xml:space="preserve">dian.gov.co </w:t>
              </w:r>
            </w:hyperlink>
            <w:r w:rsidRPr="006507C8">
              <w:rPr>
                <w:rFonts w:ascii="Times New Roman" w:eastAsia="Times New Roman" w:hAnsi="Times New Roman"/>
                <w:noProof w:val="0"/>
                <w:sz w:val="20"/>
                <w:szCs w:val="20"/>
              </w:rPr>
              <w:t xml:space="preserve"> </w:t>
            </w:r>
          </w:p>
          <w:p w:rsidR="00A03A9D" w:rsidRPr="006507C8"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 xml:space="preserve">Información disponible en:  </w:t>
            </w:r>
            <w:hyperlink r:id="rId14"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contratos</w:t>
              </w:r>
              <w:r w:rsidRPr="00DC5EDE">
                <w:rPr>
                  <w:rFonts w:ascii="Times New Roman" w:eastAsia="Times New Roman" w:hAnsi="Times New Roman"/>
                  <w:noProof w:val="0"/>
                  <w:color w:val="0000FF"/>
                  <w:sz w:val="20"/>
                  <w:szCs w:val="20"/>
                  <w:u w:val="single"/>
                </w:rPr>
                <w:t>.gov.co</w:t>
              </w:r>
            </w:hyperlink>
          </w:p>
          <w:p w:rsidR="00A03A9D" w:rsidRDefault="00A03A9D" w:rsidP="004627A8">
            <w:pPr>
              <w:spacing w:after="200" w:line="276" w:lineRule="auto"/>
              <w:rPr>
                <w:rFonts w:ascii="Times New Roman" w:eastAsia="Times New Roman" w:hAnsi="Times New Roman"/>
                <w:noProof w:val="0"/>
                <w:sz w:val="20"/>
                <w:szCs w:val="20"/>
              </w:rPr>
            </w:pPr>
          </w:p>
          <w:p w:rsidR="00A03A9D" w:rsidRPr="006507C8" w:rsidRDefault="00A03A9D" w:rsidP="004627A8">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 xml:space="preserve">Información disponible en:  </w:t>
            </w:r>
            <w:hyperlink r:id="rId15"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dian</w:t>
              </w:r>
              <w:r w:rsidRPr="00DC5EDE">
                <w:rPr>
                  <w:rFonts w:ascii="Times New Roman" w:eastAsia="Times New Roman" w:hAnsi="Times New Roman"/>
                  <w:noProof w:val="0"/>
                  <w:color w:val="0000FF"/>
                  <w:sz w:val="20"/>
                  <w:szCs w:val="20"/>
                  <w:u w:val="single"/>
                </w:rPr>
                <w:t>.gov.co</w:t>
              </w:r>
            </w:hyperlink>
          </w:p>
          <w:p w:rsidR="00A03A9D" w:rsidRPr="006507C8" w:rsidRDefault="00A03A9D" w:rsidP="005469BD">
            <w:pPr>
              <w:spacing w:after="200" w:line="276" w:lineRule="auto"/>
              <w:rPr>
                <w:rFonts w:ascii="Times New Roman" w:eastAsia="Times New Roman" w:hAnsi="Times New Roman"/>
                <w:noProof w:val="0"/>
                <w:sz w:val="20"/>
                <w:szCs w:val="20"/>
              </w:rPr>
            </w:pPr>
          </w:p>
        </w:tc>
        <w:tc>
          <w:tcPr>
            <w:tcW w:w="1170" w:type="dxa"/>
            <w:vMerge w:val="restart"/>
          </w:tcPr>
          <w:p w:rsidR="00EA585C" w:rsidRDefault="00EA585C" w:rsidP="00A03A9D">
            <w:pPr>
              <w:spacing w:after="200" w:line="276" w:lineRule="auto"/>
              <w:jc w:val="center"/>
              <w:rPr>
                <w:rFonts w:ascii="Times New Roman" w:eastAsia="Times New Roman" w:hAnsi="Times New Roman"/>
                <w:noProof w:val="0"/>
                <w:sz w:val="20"/>
                <w:szCs w:val="20"/>
              </w:rPr>
            </w:pPr>
          </w:p>
          <w:p w:rsidR="00A03A9D" w:rsidRDefault="00A03A9D" w:rsidP="00A03A9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La consultoría de apoyo al equipo de p</w:t>
            </w:r>
            <w:r>
              <w:rPr>
                <w:rFonts w:ascii="Times New Roman" w:eastAsia="Times New Roman" w:hAnsi="Times New Roman"/>
                <w:noProof w:val="0"/>
                <w:sz w:val="20"/>
                <w:szCs w:val="20"/>
              </w:rPr>
              <w:t>royecto tendrá un costo de USD 2</w:t>
            </w:r>
            <w:r w:rsidRPr="00DC5EDE">
              <w:rPr>
                <w:rFonts w:ascii="Times New Roman" w:eastAsia="Times New Roman" w:hAnsi="Times New Roman"/>
                <w:noProof w:val="0"/>
                <w:sz w:val="20"/>
                <w:szCs w:val="20"/>
              </w:rPr>
              <w:t>0,000</w:t>
            </w:r>
          </w:p>
          <w:p w:rsidR="00A03A9D" w:rsidRPr="006507C8" w:rsidRDefault="00A03A9D" w:rsidP="00A03A9D">
            <w:pPr>
              <w:spacing w:after="200" w:line="276" w:lineRule="auto"/>
              <w:jc w:val="center"/>
              <w:rPr>
                <w:rFonts w:ascii="Times New Roman" w:eastAsia="Times New Roman" w:hAnsi="Times New Roman"/>
                <w:noProof w:val="0"/>
                <w:sz w:val="20"/>
                <w:szCs w:val="20"/>
              </w:rPr>
            </w:pPr>
          </w:p>
        </w:tc>
        <w:tc>
          <w:tcPr>
            <w:tcW w:w="1602" w:type="dxa"/>
          </w:tcPr>
          <w:p w:rsidR="00EA585C" w:rsidRDefault="00EA585C" w:rsidP="004627A8">
            <w:pPr>
              <w:spacing w:after="200" w:line="276" w:lineRule="auto"/>
              <w:jc w:val="center"/>
              <w:rPr>
                <w:rFonts w:ascii="Times New Roman" w:eastAsia="Times New Roman" w:hAnsi="Times New Roman"/>
                <w:noProof w:val="0"/>
                <w:sz w:val="20"/>
                <w:szCs w:val="20"/>
              </w:rPr>
            </w:pPr>
          </w:p>
          <w:p w:rsidR="00A03A9D" w:rsidRDefault="00A03A9D" w:rsidP="004627A8">
            <w:pPr>
              <w:spacing w:after="200" w:line="276"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CO-T1361</w:t>
            </w:r>
          </w:p>
          <w:p w:rsidR="00A03A9D" w:rsidRPr="006507C8" w:rsidRDefault="00A03A9D" w:rsidP="004627A8">
            <w:pPr>
              <w:spacing w:after="200" w:line="276" w:lineRule="auto"/>
              <w:jc w:val="center"/>
              <w:rPr>
                <w:rFonts w:ascii="Times New Roman" w:eastAsia="Times New Roman" w:hAnsi="Times New Roman"/>
                <w:noProof w:val="0"/>
                <w:sz w:val="20"/>
                <w:szCs w:val="20"/>
              </w:rPr>
            </w:pPr>
          </w:p>
        </w:tc>
      </w:tr>
      <w:tr w:rsidR="00A03A9D" w:rsidRPr="006507C8" w:rsidTr="00B130D9">
        <w:tc>
          <w:tcPr>
            <w:tcW w:w="4320" w:type="dxa"/>
          </w:tcPr>
          <w:p w:rsidR="00A03A9D" w:rsidRPr="006507C8" w:rsidRDefault="00A03A9D" w:rsidP="005469BD">
            <w:pPr>
              <w:numPr>
                <w:ilvl w:val="0"/>
                <w:numId w:val="4"/>
              </w:numPr>
              <w:tabs>
                <w:tab w:val="left" w:pos="72"/>
                <w:tab w:val="left" w:pos="342"/>
              </w:tabs>
              <w:spacing w:after="200" w:line="276" w:lineRule="auto"/>
              <w:ind w:left="72"/>
              <w:rPr>
                <w:rFonts w:ascii="Times New Roman" w:eastAsia="Times New Roman" w:hAnsi="Times New Roman"/>
                <w:noProof w:val="0"/>
                <w:sz w:val="20"/>
                <w:szCs w:val="20"/>
              </w:rPr>
            </w:pPr>
            <w:r w:rsidRPr="00F12294">
              <w:rPr>
                <w:rFonts w:ascii="Times New Roman" w:eastAsia="Times New Roman" w:hAnsi="Times New Roman"/>
                <w:noProof w:val="0"/>
                <w:sz w:val="20"/>
                <w:szCs w:val="20"/>
              </w:rPr>
              <w:lastRenderedPageBreak/>
              <w:t>Mejorar la Eficiencia del Gasto Público</w:t>
            </w:r>
          </w:p>
          <w:p w:rsidR="00A03A9D" w:rsidRDefault="00A03A9D" w:rsidP="005469BD">
            <w:pPr>
              <w:numPr>
                <w:ilvl w:val="0"/>
                <w:numId w:val="7"/>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Creación de una nueva institucionalidad para la implementación del SGR en el DNP.</w:t>
            </w:r>
          </w:p>
          <w:p w:rsidR="00A03A9D" w:rsidRDefault="00A03A9D" w:rsidP="005469BD">
            <w:pPr>
              <w:numPr>
                <w:ilvl w:val="0"/>
                <w:numId w:val="7"/>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Norma que reglamenta la Red de Estructuradores (Sector Privado) para los proyectos de inversión financiados por el SGR.</w:t>
            </w:r>
          </w:p>
          <w:p w:rsidR="00A03A9D" w:rsidRDefault="00A03A9D" w:rsidP="005469BD">
            <w:pPr>
              <w:numPr>
                <w:ilvl w:val="0"/>
                <w:numId w:val="7"/>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Conformación de la Mesa Nacional para el Fortalecimiento Regional para los proyectos de inversión financiados por el SGR.</w:t>
            </w:r>
          </w:p>
          <w:p w:rsidR="00A03A9D" w:rsidRDefault="00A03A9D" w:rsidP="005469BD">
            <w:pPr>
              <w:numPr>
                <w:ilvl w:val="0"/>
                <w:numId w:val="7"/>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 xml:space="preserve">Preparación de Línea Base para medir el impacto del SGR, contemplados los Fondos de Desarrollo Regional (FDR),  Compensación Regional (CR) y Ciencia </w:t>
            </w:r>
            <w:r w:rsidRPr="00F12294">
              <w:rPr>
                <w:rFonts w:ascii="Times New Roman" w:eastAsia="Times New Roman" w:hAnsi="Times New Roman"/>
                <w:noProof w:val="0"/>
                <w:sz w:val="20"/>
                <w:szCs w:val="20"/>
              </w:rPr>
              <w:lastRenderedPageBreak/>
              <w:t>y Tecnología (CTI).</w:t>
            </w:r>
          </w:p>
          <w:p w:rsidR="00A03A9D" w:rsidRDefault="00A03A9D" w:rsidP="005469BD">
            <w:pPr>
              <w:numPr>
                <w:ilvl w:val="0"/>
                <w:numId w:val="7"/>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Evaluación institucional y de procesos del SGR</w:t>
            </w:r>
            <w:r>
              <w:rPr>
                <w:rFonts w:ascii="Times New Roman" w:eastAsia="Times New Roman" w:hAnsi="Times New Roman"/>
                <w:noProof w:val="0"/>
                <w:sz w:val="20"/>
                <w:szCs w:val="20"/>
              </w:rPr>
              <w:t>.</w:t>
            </w:r>
          </w:p>
          <w:p w:rsidR="00A03A9D" w:rsidRPr="00711B2C" w:rsidRDefault="00A03A9D" w:rsidP="005469BD">
            <w:pPr>
              <w:numPr>
                <w:ilvl w:val="0"/>
                <w:numId w:val="7"/>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 xml:space="preserve">Establecimiento de un marco regulatorio para mejoras en la eficiencia de las compras y licitaciones públicas.   </w:t>
            </w: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lastRenderedPageBreak/>
              <w:t>X</w:t>
            </w: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1728" w:type="dxa"/>
          </w:tcPr>
          <w:p w:rsidR="00A03A9D" w:rsidRPr="006507C8" w:rsidRDefault="00A03A9D" w:rsidP="005469BD">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Equipo de proyecto con apoyo de consultor</w:t>
            </w:r>
          </w:p>
        </w:tc>
        <w:tc>
          <w:tcPr>
            <w:tcW w:w="2340" w:type="dxa"/>
          </w:tcPr>
          <w:p w:rsidR="00A03A9D" w:rsidRPr="006507C8" w:rsidRDefault="00A03A9D" w:rsidP="005469BD">
            <w:pPr>
              <w:spacing w:after="200" w:line="276" w:lineRule="auto"/>
              <w:rPr>
                <w:rFonts w:ascii="Times New Roman" w:eastAsia="Times New Roman" w:hAnsi="Times New Roman"/>
                <w:noProof w:val="0"/>
                <w:sz w:val="20"/>
                <w:szCs w:val="20"/>
              </w:rPr>
            </w:pPr>
          </w:p>
          <w:p w:rsidR="00A03A9D" w:rsidRDefault="00A03A9D" w:rsidP="005469BD">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 xml:space="preserve">Información disponible en: </w:t>
            </w:r>
            <w:hyperlink r:id="rId16"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dnp</w:t>
              </w:r>
              <w:r w:rsidRPr="00DC5EDE">
                <w:rPr>
                  <w:rFonts w:ascii="Times New Roman" w:eastAsia="Times New Roman" w:hAnsi="Times New Roman"/>
                  <w:noProof w:val="0"/>
                  <w:color w:val="0000FF"/>
                  <w:sz w:val="20"/>
                  <w:szCs w:val="20"/>
                  <w:u w:val="single"/>
                </w:rPr>
                <w:t>.gov.co</w:t>
              </w:r>
            </w:hyperlink>
          </w:p>
          <w:p w:rsidR="00A03A9D" w:rsidRDefault="00A03A9D" w:rsidP="005469BD">
            <w:pPr>
              <w:spacing w:after="200" w:line="276" w:lineRule="auto"/>
              <w:rPr>
                <w:rFonts w:ascii="Times New Roman" w:eastAsia="Times New Roman" w:hAnsi="Times New Roman"/>
                <w:noProof w:val="0"/>
                <w:sz w:val="20"/>
                <w:szCs w:val="20"/>
              </w:rPr>
            </w:pPr>
          </w:p>
          <w:p w:rsidR="00A03A9D" w:rsidRDefault="00A03A9D" w:rsidP="005469BD">
            <w:pPr>
              <w:spacing w:after="200" w:line="276" w:lineRule="auto"/>
            </w:pPr>
            <w:r>
              <w:rPr>
                <w:rFonts w:ascii="Times New Roman" w:eastAsia="Times New Roman" w:hAnsi="Times New Roman"/>
                <w:noProof w:val="0"/>
                <w:sz w:val="20"/>
                <w:szCs w:val="20"/>
              </w:rPr>
              <w:t xml:space="preserve">Información disponible en: </w:t>
            </w:r>
            <w:hyperlink r:id="rId17"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sgr</w:t>
              </w:r>
              <w:r w:rsidRPr="00DC5EDE">
                <w:rPr>
                  <w:rFonts w:ascii="Times New Roman" w:eastAsia="Times New Roman" w:hAnsi="Times New Roman"/>
                  <w:noProof w:val="0"/>
                  <w:color w:val="0000FF"/>
                  <w:sz w:val="20"/>
                  <w:szCs w:val="20"/>
                  <w:u w:val="single"/>
                </w:rPr>
                <w:t>.gov.co</w:t>
              </w:r>
            </w:hyperlink>
          </w:p>
          <w:p w:rsidR="00A03A9D"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 xml:space="preserve">Información disponible en: </w:t>
            </w:r>
            <w:hyperlink r:id="rId18"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sgr</w:t>
              </w:r>
              <w:r w:rsidRPr="00DC5EDE">
                <w:rPr>
                  <w:rFonts w:ascii="Times New Roman" w:eastAsia="Times New Roman" w:hAnsi="Times New Roman"/>
                  <w:noProof w:val="0"/>
                  <w:color w:val="0000FF"/>
                  <w:sz w:val="20"/>
                  <w:szCs w:val="20"/>
                  <w:u w:val="single"/>
                </w:rPr>
                <w:t>.gov.co</w:t>
              </w:r>
            </w:hyperlink>
          </w:p>
          <w:p w:rsidR="00A03A9D" w:rsidRPr="006507C8" w:rsidRDefault="00A03A9D" w:rsidP="005469BD">
            <w:pPr>
              <w:spacing w:after="200" w:line="276" w:lineRule="auto"/>
              <w:rPr>
                <w:rFonts w:ascii="Times New Roman" w:eastAsia="Times New Roman" w:hAnsi="Times New Roman"/>
                <w:noProof w:val="0"/>
                <w:sz w:val="20"/>
                <w:szCs w:val="20"/>
              </w:rPr>
            </w:pPr>
          </w:p>
          <w:p w:rsidR="00A03A9D" w:rsidRDefault="00A03A9D" w:rsidP="00E37ABB">
            <w:pPr>
              <w:spacing w:after="200" w:line="276" w:lineRule="auto"/>
            </w:pPr>
            <w:r>
              <w:rPr>
                <w:rFonts w:ascii="Times New Roman" w:eastAsia="Times New Roman" w:hAnsi="Times New Roman"/>
                <w:noProof w:val="0"/>
                <w:sz w:val="20"/>
                <w:szCs w:val="20"/>
              </w:rPr>
              <w:t xml:space="preserve">Información disponible en: </w:t>
            </w:r>
            <w:hyperlink r:id="rId19"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contratos</w:t>
              </w:r>
              <w:r w:rsidRPr="00DC5EDE">
                <w:rPr>
                  <w:rFonts w:ascii="Times New Roman" w:eastAsia="Times New Roman" w:hAnsi="Times New Roman"/>
                  <w:noProof w:val="0"/>
                  <w:color w:val="0000FF"/>
                  <w:sz w:val="20"/>
                  <w:szCs w:val="20"/>
                  <w:u w:val="single"/>
                </w:rPr>
                <w:t>.gov.co</w:t>
              </w:r>
            </w:hyperlink>
          </w:p>
          <w:p w:rsidR="00A03A9D" w:rsidRDefault="00A03A9D" w:rsidP="00E37ABB">
            <w:pPr>
              <w:spacing w:after="200" w:line="276" w:lineRule="auto"/>
              <w:rPr>
                <w:rFonts w:ascii="Times New Roman" w:eastAsia="Times New Roman" w:hAnsi="Times New Roman"/>
                <w:noProof w:val="0"/>
                <w:sz w:val="20"/>
                <w:szCs w:val="20"/>
              </w:rPr>
            </w:pPr>
          </w:p>
          <w:p w:rsidR="00A03A9D" w:rsidRDefault="00A03A9D" w:rsidP="00E37ABB">
            <w:pPr>
              <w:spacing w:after="200" w:line="276" w:lineRule="auto"/>
              <w:rPr>
                <w:rFonts w:ascii="Times New Roman" w:eastAsia="Times New Roman" w:hAnsi="Times New Roman"/>
                <w:noProof w:val="0"/>
                <w:sz w:val="20"/>
                <w:szCs w:val="20"/>
              </w:rPr>
            </w:pPr>
          </w:p>
          <w:p w:rsidR="00A03A9D" w:rsidRDefault="00A03A9D" w:rsidP="00E37ABB">
            <w:pPr>
              <w:spacing w:after="200" w:line="276" w:lineRule="auto"/>
            </w:pPr>
            <w:r>
              <w:rPr>
                <w:rFonts w:ascii="Times New Roman" w:eastAsia="Times New Roman" w:hAnsi="Times New Roman"/>
                <w:noProof w:val="0"/>
                <w:sz w:val="20"/>
                <w:szCs w:val="20"/>
              </w:rPr>
              <w:t xml:space="preserve">Información disponible en: </w:t>
            </w:r>
            <w:hyperlink r:id="rId20" w:history="1">
              <w:r w:rsidRPr="00DC5EDE">
                <w:rPr>
                  <w:rFonts w:ascii="Times New Roman" w:eastAsia="Times New Roman" w:hAnsi="Times New Roman"/>
                  <w:noProof w:val="0"/>
                  <w:color w:val="0000FF"/>
                  <w:sz w:val="20"/>
                  <w:szCs w:val="20"/>
                  <w:u w:val="single"/>
                </w:rPr>
                <w:t>www.</w:t>
              </w:r>
              <w:r>
                <w:rPr>
                  <w:rFonts w:ascii="Times New Roman" w:eastAsia="Times New Roman" w:hAnsi="Times New Roman"/>
                  <w:noProof w:val="0"/>
                  <w:color w:val="0000FF"/>
                  <w:sz w:val="20"/>
                  <w:szCs w:val="20"/>
                  <w:u w:val="single"/>
                </w:rPr>
                <w:t>contratos</w:t>
              </w:r>
              <w:r w:rsidRPr="00DC5EDE">
                <w:rPr>
                  <w:rFonts w:ascii="Times New Roman" w:eastAsia="Times New Roman" w:hAnsi="Times New Roman"/>
                  <w:noProof w:val="0"/>
                  <w:color w:val="0000FF"/>
                  <w:sz w:val="20"/>
                  <w:szCs w:val="20"/>
                  <w:u w:val="single"/>
                </w:rPr>
                <w:t>.gov.co</w:t>
              </w:r>
            </w:hyperlink>
          </w:p>
          <w:p w:rsidR="00A03A9D" w:rsidRPr="006507C8" w:rsidRDefault="00A03A9D" w:rsidP="00E37ABB">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 xml:space="preserve">Información disponible en: </w:t>
            </w:r>
            <w:hyperlink r:id="rId21" w:history="1">
              <w:r>
                <w:rPr>
                  <w:rFonts w:ascii="Times New Roman" w:eastAsia="Times New Roman" w:hAnsi="Times New Roman"/>
                  <w:noProof w:val="0"/>
                  <w:color w:val="0000FF"/>
                  <w:sz w:val="20"/>
                  <w:szCs w:val="20"/>
                  <w:u w:val="single"/>
                </w:rPr>
                <w:t>www</w:t>
              </w:r>
              <w:r w:rsidRPr="00D062FA">
                <w:rPr>
                  <w:rFonts w:ascii="Times New Roman" w:eastAsia="Times New Roman" w:hAnsi="Times New Roman"/>
                  <w:noProof w:val="0"/>
                  <w:color w:val="0000FF"/>
                  <w:sz w:val="20"/>
                  <w:szCs w:val="20"/>
                  <w:u w:val="single"/>
                </w:rPr>
                <w:t>.colombiacompra.gov.co/</w:t>
              </w:r>
            </w:hyperlink>
          </w:p>
        </w:tc>
        <w:tc>
          <w:tcPr>
            <w:tcW w:w="1170" w:type="dxa"/>
            <w:vMerge/>
          </w:tcPr>
          <w:p w:rsidR="00A03A9D" w:rsidRPr="006507C8" w:rsidRDefault="00A03A9D" w:rsidP="005469BD">
            <w:pPr>
              <w:jc w:val="center"/>
              <w:rPr>
                <w:rFonts w:ascii="Times New Roman" w:eastAsia="Times New Roman" w:hAnsi="Times New Roman"/>
                <w:noProof w:val="0"/>
                <w:sz w:val="20"/>
                <w:szCs w:val="20"/>
              </w:rPr>
            </w:pPr>
          </w:p>
        </w:tc>
        <w:tc>
          <w:tcPr>
            <w:tcW w:w="1602" w:type="dxa"/>
          </w:tcPr>
          <w:p w:rsidR="00A03A9D" w:rsidRPr="006507C8" w:rsidRDefault="005360BE" w:rsidP="005469BD">
            <w:pPr>
              <w:spacing w:after="200" w:line="276"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CO-T1361</w:t>
            </w:r>
          </w:p>
        </w:tc>
      </w:tr>
      <w:tr w:rsidR="00A03A9D" w:rsidRPr="006507C8" w:rsidTr="00B130D9">
        <w:tc>
          <w:tcPr>
            <w:tcW w:w="4320" w:type="dxa"/>
          </w:tcPr>
          <w:p w:rsidR="00A03A9D" w:rsidRPr="006507C8" w:rsidRDefault="00A03A9D" w:rsidP="005469BD">
            <w:pPr>
              <w:numPr>
                <w:ilvl w:val="0"/>
                <w:numId w:val="4"/>
              </w:numPr>
              <w:tabs>
                <w:tab w:val="left" w:pos="72"/>
                <w:tab w:val="left" w:pos="342"/>
              </w:tabs>
              <w:spacing w:after="200" w:line="276" w:lineRule="auto"/>
              <w:ind w:left="72"/>
              <w:rPr>
                <w:rFonts w:ascii="Times New Roman" w:eastAsia="Times New Roman" w:hAnsi="Times New Roman"/>
                <w:noProof w:val="0"/>
                <w:sz w:val="20"/>
                <w:szCs w:val="20"/>
              </w:rPr>
            </w:pPr>
            <w:r w:rsidRPr="00F12294">
              <w:rPr>
                <w:rFonts w:ascii="Times New Roman" w:eastAsia="Times New Roman" w:hAnsi="Times New Roman"/>
                <w:noProof w:val="0"/>
                <w:sz w:val="20"/>
                <w:szCs w:val="20"/>
              </w:rPr>
              <w:lastRenderedPageBreak/>
              <w:t xml:space="preserve">Mejorar la Gestión de la Deuda Pública y los Pasivos Contingentes </w:t>
            </w:r>
          </w:p>
          <w:p w:rsidR="00A03A9D" w:rsidRDefault="00A03A9D" w:rsidP="005469BD">
            <w:pPr>
              <w:numPr>
                <w:ilvl w:val="0"/>
                <w:numId w:val="8"/>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 xml:space="preserve">Desarrollo de un modelo de seguimiento de la Nueva Estrategia de Gestión de Deuda. </w:t>
            </w:r>
          </w:p>
          <w:p w:rsidR="00A03A9D" w:rsidRDefault="00A03A9D" w:rsidP="005469BD">
            <w:pPr>
              <w:numPr>
                <w:ilvl w:val="0"/>
                <w:numId w:val="8"/>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Adopción de medidas para la mitigación de los riesgos asociados a los pasivos contingentes generados por las APPs mediante un esquema de aseguramiento.</w:t>
            </w:r>
          </w:p>
          <w:p w:rsidR="00A03A9D" w:rsidRDefault="00A03A9D" w:rsidP="005469BD">
            <w:pPr>
              <w:numPr>
                <w:ilvl w:val="0"/>
                <w:numId w:val="8"/>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Adopción de medidas para mejorar el entorno institucional, económico y normativo de las APPs en Colombia</w:t>
            </w:r>
            <w:r>
              <w:rPr>
                <w:rFonts w:ascii="Times New Roman" w:eastAsia="Times New Roman" w:hAnsi="Times New Roman"/>
                <w:noProof w:val="0"/>
                <w:sz w:val="20"/>
                <w:szCs w:val="20"/>
              </w:rPr>
              <w:t>.</w:t>
            </w:r>
          </w:p>
          <w:p w:rsidR="00A03A9D" w:rsidRPr="00F12294" w:rsidRDefault="00A03A9D" w:rsidP="00F12294">
            <w:pPr>
              <w:numPr>
                <w:ilvl w:val="0"/>
                <w:numId w:val="8"/>
              </w:numPr>
              <w:tabs>
                <w:tab w:val="left" w:pos="72"/>
                <w:tab w:val="left" w:pos="342"/>
              </w:tabs>
              <w:spacing w:after="200" w:line="276" w:lineRule="auto"/>
              <w:rPr>
                <w:rFonts w:ascii="Times New Roman" w:eastAsia="Times New Roman" w:hAnsi="Times New Roman"/>
                <w:noProof w:val="0"/>
                <w:sz w:val="20"/>
                <w:szCs w:val="20"/>
              </w:rPr>
            </w:pPr>
            <w:r w:rsidRPr="00F12294">
              <w:rPr>
                <w:rFonts w:ascii="Times New Roman" w:eastAsia="Times New Roman" w:hAnsi="Times New Roman"/>
                <w:noProof w:val="0"/>
                <w:sz w:val="20"/>
                <w:szCs w:val="20"/>
              </w:rPr>
              <w:t>Adopción de una estrategia para la mitigación de los riesgos asociados a desastres naturales.</w:t>
            </w: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360" w:type="dxa"/>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1728" w:type="dxa"/>
          </w:tcPr>
          <w:p w:rsidR="00A03A9D" w:rsidRPr="006507C8" w:rsidRDefault="00A03A9D" w:rsidP="005469BD">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Equipo de proyecto con apoyo de consultor</w:t>
            </w:r>
          </w:p>
        </w:tc>
        <w:tc>
          <w:tcPr>
            <w:tcW w:w="2340" w:type="dxa"/>
          </w:tcPr>
          <w:p w:rsidR="00A03A9D" w:rsidRPr="006507C8"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Ley 1393/2010</w:t>
            </w:r>
          </w:p>
          <w:p w:rsidR="00A03A9D" w:rsidRPr="006507C8" w:rsidRDefault="00A03A9D" w:rsidP="005469BD">
            <w:pPr>
              <w:spacing w:after="200" w:line="276" w:lineRule="auto"/>
              <w:rPr>
                <w:rFonts w:ascii="Times New Roman" w:eastAsia="Times New Roman" w:hAnsi="Times New Roman"/>
                <w:noProof w:val="0"/>
                <w:sz w:val="20"/>
                <w:szCs w:val="20"/>
              </w:rPr>
            </w:pPr>
            <w:r>
              <w:rPr>
                <w:rFonts w:ascii="Times New Roman" w:eastAsia="Times New Roman" w:hAnsi="Times New Roman"/>
                <w:noProof w:val="0"/>
                <w:sz w:val="20"/>
                <w:szCs w:val="20"/>
              </w:rPr>
              <w:t>D</w:t>
            </w:r>
            <w:r w:rsidRPr="00DC5EDE">
              <w:rPr>
                <w:rFonts w:ascii="Times New Roman" w:eastAsia="Times New Roman" w:hAnsi="Times New Roman"/>
                <w:noProof w:val="0"/>
                <w:sz w:val="20"/>
                <w:szCs w:val="20"/>
              </w:rPr>
              <w:t xml:space="preserve">ocumento de estrategia de implementación </w:t>
            </w:r>
          </w:p>
          <w:p w:rsidR="00A03A9D" w:rsidRPr="006507C8"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5469BD">
            <w:pPr>
              <w:spacing w:after="200" w:line="276" w:lineRule="auto"/>
              <w:rPr>
                <w:rFonts w:ascii="Times New Roman" w:eastAsia="Times New Roman" w:hAnsi="Times New Roman"/>
                <w:noProof w:val="0"/>
                <w:sz w:val="20"/>
                <w:szCs w:val="20"/>
              </w:rPr>
            </w:pPr>
          </w:p>
          <w:p w:rsidR="00A03A9D" w:rsidRPr="006507C8" w:rsidRDefault="00A03A9D" w:rsidP="008C6E5A">
            <w:pPr>
              <w:spacing w:after="200" w:line="276"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 xml:space="preserve">Documento de estrategia de </w:t>
            </w:r>
            <w:ins w:id="6" w:author="Inter-American Development Bank" w:date="2014-08-01T12:06:00Z">
              <w:r w:rsidR="008C6E5A">
                <w:rPr>
                  <w:rFonts w:ascii="Times New Roman" w:eastAsia="Times New Roman" w:hAnsi="Times New Roman"/>
                  <w:noProof w:val="0"/>
                  <w:sz w:val="20"/>
                  <w:szCs w:val="20"/>
                </w:rPr>
                <w:t>política</w:t>
              </w:r>
            </w:ins>
            <w:del w:id="7" w:author="Inter-American Development Bank" w:date="2014-08-01T12:06:00Z">
              <w:r w:rsidRPr="00DC5EDE" w:rsidDel="008C6E5A">
                <w:rPr>
                  <w:rFonts w:ascii="Times New Roman" w:eastAsia="Times New Roman" w:hAnsi="Times New Roman"/>
                  <w:noProof w:val="0"/>
                  <w:sz w:val="20"/>
                  <w:szCs w:val="20"/>
                </w:rPr>
                <w:delText>implementación</w:delText>
              </w:r>
            </w:del>
            <w:bookmarkStart w:id="8" w:name="_GoBack"/>
            <w:bookmarkEnd w:id="8"/>
            <w:r w:rsidRPr="00DC5EDE">
              <w:rPr>
                <w:rFonts w:ascii="Times New Roman" w:eastAsia="Times New Roman" w:hAnsi="Times New Roman"/>
                <w:noProof w:val="0"/>
                <w:sz w:val="20"/>
                <w:szCs w:val="20"/>
              </w:rPr>
              <w:t xml:space="preserve"> </w:t>
            </w:r>
          </w:p>
        </w:tc>
        <w:tc>
          <w:tcPr>
            <w:tcW w:w="1170" w:type="dxa"/>
            <w:vMerge/>
          </w:tcPr>
          <w:p w:rsidR="00A03A9D" w:rsidRPr="006507C8" w:rsidRDefault="00A03A9D" w:rsidP="005469BD">
            <w:pPr>
              <w:spacing w:after="200" w:line="276" w:lineRule="auto"/>
              <w:jc w:val="center"/>
              <w:rPr>
                <w:rFonts w:ascii="Times New Roman" w:eastAsia="Times New Roman" w:hAnsi="Times New Roman"/>
                <w:noProof w:val="0"/>
                <w:sz w:val="20"/>
                <w:szCs w:val="20"/>
              </w:rPr>
            </w:pPr>
          </w:p>
        </w:tc>
        <w:tc>
          <w:tcPr>
            <w:tcW w:w="1602" w:type="dxa"/>
          </w:tcPr>
          <w:p w:rsidR="00A03A9D" w:rsidRDefault="005360BE" w:rsidP="005469BD">
            <w:pPr>
              <w:spacing w:after="200" w:line="276"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CO-T1361</w:t>
            </w:r>
          </w:p>
          <w:p w:rsidR="005360BE" w:rsidRPr="006507C8" w:rsidRDefault="005360BE" w:rsidP="005469BD">
            <w:pPr>
              <w:spacing w:after="200" w:line="276" w:lineRule="auto"/>
              <w:jc w:val="center"/>
              <w:rPr>
                <w:rFonts w:ascii="Times New Roman" w:eastAsia="Times New Roman" w:hAnsi="Times New Roman"/>
                <w:noProof w:val="0"/>
                <w:sz w:val="20"/>
                <w:szCs w:val="20"/>
              </w:rPr>
            </w:pPr>
          </w:p>
        </w:tc>
      </w:tr>
      <w:tr w:rsidR="006B6661" w:rsidRPr="006507C8" w:rsidTr="00B130D9">
        <w:tc>
          <w:tcPr>
            <w:tcW w:w="10998" w:type="dxa"/>
            <w:gridSpan w:val="8"/>
            <w:vAlign w:val="center"/>
          </w:tcPr>
          <w:p w:rsidR="006B6661" w:rsidRPr="006507C8" w:rsidRDefault="006B6661" w:rsidP="006B6661">
            <w:pPr>
              <w:spacing w:after="200" w:line="276" w:lineRule="auto"/>
              <w:jc w:val="right"/>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Costo Total:</w:t>
            </w:r>
          </w:p>
        </w:tc>
        <w:tc>
          <w:tcPr>
            <w:tcW w:w="1602" w:type="dxa"/>
            <w:vAlign w:val="center"/>
          </w:tcPr>
          <w:p w:rsidR="006B6661" w:rsidRPr="006507C8" w:rsidRDefault="00F058A6" w:rsidP="006B6661">
            <w:pPr>
              <w:spacing w:after="200" w:line="276"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USD 2</w:t>
            </w:r>
            <w:r w:rsidR="006B6661" w:rsidRPr="00DC5EDE">
              <w:rPr>
                <w:rFonts w:ascii="Times New Roman" w:eastAsia="Times New Roman" w:hAnsi="Times New Roman"/>
                <w:noProof w:val="0"/>
                <w:sz w:val="20"/>
                <w:szCs w:val="20"/>
              </w:rPr>
              <w:t>0,000</w:t>
            </w:r>
          </w:p>
        </w:tc>
      </w:tr>
    </w:tbl>
    <w:p w:rsidR="005469BD" w:rsidRPr="006507C8" w:rsidRDefault="005469BD" w:rsidP="00B130D9">
      <w:pPr>
        <w:tabs>
          <w:tab w:val="center" w:pos="4680"/>
        </w:tabs>
        <w:spacing w:after="120" w:line="240" w:lineRule="auto"/>
        <w:jc w:val="center"/>
        <w:rPr>
          <w:rFonts w:ascii="Times New Roman" w:eastAsia="Times New Roman" w:hAnsi="Times New Roman"/>
          <w:b/>
          <w:noProof w:val="0"/>
          <w:sz w:val="24"/>
          <w:szCs w:val="24"/>
        </w:rPr>
      </w:pPr>
    </w:p>
    <w:p w:rsidR="005469BD" w:rsidRPr="006507C8" w:rsidRDefault="00DC5EDE" w:rsidP="00B130D9">
      <w:pPr>
        <w:rPr>
          <w:rFonts w:ascii="Times New Roman" w:eastAsia="Times New Roman" w:hAnsi="Times New Roman"/>
          <w:smallCaps/>
          <w:noProof w:val="0"/>
          <w:sz w:val="24"/>
          <w:szCs w:val="24"/>
        </w:rPr>
      </w:pPr>
      <w:r w:rsidRPr="00DC5EDE">
        <w:rPr>
          <w:rFonts w:ascii="Times New Roman" w:eastAsia="Times New Roman" w:hAnsi="Times New Roman"/>
          <w:b/>
          <w:bCs/>
          <w:noProof w:val="0"/>
          <w:sz w:val="24"/>
          <w:szCs w:val="24"/>
        </w:rPr>
        <w:br w:type="page"/>
      </w:r>
      <w:r w:rsidRPr="00DC5EDE">
        <w:rPr>
          <w:rFonts w:ascii="Times New Roman" w:eastAsia="Times New Roman" w:hAnsi="Times New Roman"/>
          <w:smallCaps/>
          <w:noProof w:val="0"/>
          <w:sz w:val="24"/>
          <w:szCs w:val="24"/>
        </w:rPr>
        <w:lastRenderedPageBreak/>
        <w:t>Evaluación</w:t>
      </w:r>
    </w:p>
    <w:p w:rsidR="005469BD" w:rsidRPr="006507C8" w:rsidRDefault="00DC5EDE" w:rsidP="00B130D9">
      <w:pPr>
        <w:jc w:val="center"/>
        <w:rPr>
          <w:rFonts w:ascii="Times New Roman" w:eastAsia="Times New Roman" w:hAnsi="Times New Roman"/>
          <w:smallCaps/>
          <w:noProof w:val="0"/>
          <w:sz w:val="24"/>
          <w:szCs w:val="24"/>
        </w:rPr>
      </w:pPr>
      <w:r w:rsidRPr="00DC5EDE">
        <w:rPr>
          <w:rFonts w:ascii="Times New Roman" w:eastAsia="Times New Roman" w:hAnsi="Times New Roman"/>
          <w:smallCaps/>
          <w:noProof w:val="0"/>
          <w:sz w:val="24"/>
          <w:szCs w:val="24"/>
        </w:rPr>
        <w:t>Cuadro 2</w:t>
      </w:r>
      <w:r w:rsidRPr="00DC5EDE">
        <w:rPr>
          <w:rFonts w:ascii="Times New Roman" w:eastAsia="Times New Roman" w:hAnsi="Times New Roman"/>
          <w:smallCaps/>
          <w:noProof w:val="0"/>
          <w:sz w:val="24"/>
          <w:szCs w:val="24"/>
        </w:rPr>
        <w:br/>
        <w:t>Plan de trabajo de la evaluación</w:t>
      </w:r>
    </w:p>
    <w:tbl>
      <w:tblPr>
        <w:tblW w:w="126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0"/>
        <w:gridCol w:w="2880"/>
        <w:gridCol w:w="360"/>
        <w:gridCol w:w="360"/>
        <w:gridCol w:w="360"/>
        <w:gridCol w:w="450"/>
        <w:gridCol w:w="1980"/>
        <w:gridCol w:w="1800"/>
        <w:gridCol w:w="1350"/>
        <w:gridCol w:w="1620"/>
      </w:tblGrid>
      <w:tr w:rsidR="005469BD" w:rsidRPr="006507C8" w:rsidTr="00BA4F9D">
        <w:trPr>
          <w:jc w:val="center"/>
        </w:trPr>
        <w:tc>
          <w:tcPr>
            <w:tcW w:w="4320" w:type="dxa"/>
            <w:gridSpan w:val="2"/>
            <w:vMerge w:val="restart"/>
            <w:shd w:val="clear" w:color="auto" w:fill="F3F3F3"/>
          </w:tcPr>
          <w:p w:rsidR="005469BD" w:rsidRPr="006507C8" w:rsidRDefault="00DC5EDE" w:rsidP="005469BD">
            <w:pPr>
              <w:spacing w:after="0" w:line="240"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4"/>
                <w:szCs w:val="24"/>
              </w:rPr>
              <w:t>Indicador</w:t>
            </w:r>
          </w:p>
        </w:tc>
        <w:tc>
          <w:tcPr>
            <w:tcW w:w="1530" w:type="dxa"/>
            <w:gridSpan w:val="4"/>
            <w:shd w:val="clear" w:color="auto" w:fill="F3F3F3"/>
          </w:tcPr>
          <w:p w:rsidR="00BA4F9D" w:rsidRDefault="00BA4F9D" w:rsidP="005469BD">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Frecuencia de Medición</w:t>
            </w:r>
          </w:p>
          <w:p w:rsidR="005469BD" w:rsidRPr="006507C8" w:rsidRDefault="00BA4F9D" w:rsidP="005469BD">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(año/semestre)</w:t>
            </w:r>
          </w:p>
        </w:tc>
        <w:tc>
          <w:tcPr>
            <w:tcW w:w="1980" w:type="dxa"/>
            <w:shd w:val="clear" w:color="auto" w:fill="F3F3F3"/>
          </w:tcPr>
          <w:p w:rsidR="005469BD" w:rsidRPr="006507C8" w:rsidRDefault="00DC5EDE" w:rsidP="005469BD">
            <w:pPr>
              <w:spacing w:after="0" w:line="240"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Responsable</w:t>
            </w:r>
          </w:p>
        </w:tc>
        <w:tc>
          <w:tcPr>
            <w:tcW w:w="1800" w:type="dxa"/>
            <w:shd w:val="clear" w:color="auto" w:fill="F3F3F3"/>
          </w:tcPr>
          <w:p w:rsidR="005469BD" w:rsidRPr="006507C8" w:rsidRDefault="00DC5EDE" w:rsidP="005469BD">
            <w:pPr>
              <w:spacing w:after="0" w:line="240"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Fuente de verificación</w:t>
            </w:r>
          </w:p>
        </w:tc>
        <w:tc>
          <w:tcPr>
            <w:tcW w:w="1350" w:type="dxa"/>
            <w:shd w:val="clear" w:color="auto" w:fill="F3F3F3"/>
          </w:tcPr>
          <w:p w:rsidR="005469BD" w:rsidRPr="006507C8" w:rsidRDefault="00DC5EDE" w:rsidP="005469BD">
            <w:pPr>
              <w:spacing w:after="0" w:line="240"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Costo</w:t>
            </w:r>
          </w:p>
          <w:p w:rsidR="005469BD" w:rsidRPr="006507C8" w:rsidRDefault="00DC5EDE" w:rsidP="005469BD">
            <w:pPr>
              <w:spacing w:after="0" w:line="240"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(moneda)</w:t>
            </w:r>
          </w:p>
        </w:tc>
        <w:tc>
          <w:tcPr>
            <w:tcW w:w="1620" w:type="dxa"/>
            <w:shd w:val="clear" w:color="auto" w:fill="F3F3F3"/>
          </w:tcPr>
          <w:p w:rsidR="005469BD" w:rsidRPr="006507C8" w:rsidRDefault="00DC5EDE" w:rsidP="005469BD">
            <w:pPr>
              <w:spacing w:after="0" w:line="240" w:lineRule="auto"/>
              <w:jc w:val="center"/>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Financiamiento</w:t>
            </w:r>
          </w:p>
        </w:tc>
      </w:tr>
      <w:tr w:rsidR="000903CB" w:rsidRPr="006507C8" w:rsidTr="00BA4F9D">
        <w:trPr>
          <w:jc w:val="center"/>
        </w:trPr>
        <w:tc>
          <w:tcPr>
            <w:tcW w:w="4320" w:type="dxa"/>
            <w:gridSpan w:val="2"/>
            <w:vMerge/>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720" w:type="dxa"/>
            <w:gridSpan w:val="2"/>
          </w:tcPr>
          <w:p w:rsidR="000903CB" w:rsidRPr="00DC5EDE" w:rsidRDefault="000903CB"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2015</w:t>
            </w:r>
          </w:p>
        </w:tc>
        <w:tc>
          <w:tcPr>
            <w:tcW w:w="810" w:type="dxa"/>
            <w:gridSpan w:val="2"/>
          </w:tcPr>
          <w:p w:rsidR="000903CB" w:rsidRPr="00DC5EDE" w:rsidRDefault="000903CB"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2016</w:t>
            </w:r>
          </w:p>
        </w:tc>
        <w:tc>
          <w:tcPr>
            <w:tcW w:w="1980" w:type="dxa"/>
            <w:vMerge w:val="restart"/>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800" w:type="dxa"/>
            <w:vMerge w:val="restart"/>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350" w:type="dxa"/>
            <w:vMerge w:val="restart"/>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620" w:type="dxa"/>
            <w:vMerge w:val="restart"/>
          </w:tcPr>
          <w:p w:rsidR="000903CB" w:rsidRPr="006507C8" w:rsidRDefault="000903CB" w:rsidP="005469BD">
            <w:pPr>
              <w:spacing w:after="0" w:line="240" w:lineRule="auto"/>
              <w:jc w:val="center"/>
              <w:rPr>
                <w:rFonts w:ascii="Times New Roman" w:eastAsia="Times New Roman" w:hAnsi="Times New Roman"/>
                <w:noProof w:val="0"/>
                <w:sz w:val="20"/>
                <w:szCs w:val="20"/>
              </w:rPr>
            </w:pPr>
          </w:p>
        </w:tc>
      </w:tr>
      <w:tr w:rsidR="000903CB" w:rsidRPr="006507C8" w:rsidTr="00BA4F9D">
        <w:trPr>
          <w:jc w:val="center"/>
        </w:trPr>
        <w:tc>
          <w:tcPr>
            <w:tcW w:w="4320" w:type="dxa"/>
            <w:gridSpan w:val="2"/>
            <w:vMerge/>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360" w:type="dxa"/>
          </w:tcPr>
          <w:p w:rsidR="000903CB" w:rsidRPr="006507C8" w:rsidRDefault="000903CB" w:rsidP="005469BD">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1</w:t>
            </w:r>
          </w:p>
        </w:tc>
        <w:tc>
          <w:tcPr>
            <w:tcW w:w="360" w:type="dxa"/>
          </w:tcPr>
          <w:p w:rsidR="000903CB" w:rsidRPr="006507C8" w:rsidRDefault="000903CB" w:rsidP="005469BD">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2</w:t>
            </w:r>
          </w:p>
        </w:tc>
        <w:tc>
          <w:tcPr>
            <w:tcW w:w="360" w:type="dxa"/>
          </w:tcPr>
          <w:p w:rsidR="000903CB" w:rsidRPr="006507C8" w:rsidRDefault="000903CB"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1</w:t>
            </w:r>
          </w:p>
        </w:tc>
        <w:tc>
          <w:tcPr>
            <w:tcW w:w="450" w:type="dxa"/>
          </w:tcPr>
          <w:p w:rsidR="000903CB" w:rsidRPr="006507C8" w:rsidRDefault="000903CB" w:rsidP="000903CB">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2</w:t>
            </w:r>
          </w:p>
        </w:tc>
        <w:tc>
          <w:tcPr>
            <w:tcW w:w="1980" w:type="dxa"/>
            <w:vMerge/>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800" w:type="dxa"/>
            <w:vMerge/>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350" w:type="dxa"/>
            <w:vMerge/>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620" w:type="dxa"/>
            <w:vMerge/>
          </w:tcPr>
          <w:p w:rsidR="000903CB" w:rsidRPr="006507C8" w:rsidRDefault="000903CB" w:rsidP="005469BD">
            <w:pPr>
              <w:spacing w:after="0" w:line="240" w:lineRule="auto"/>
              <w:jc w:val="center"/>
              <w:rPr>
                <w:rFonts w:ascii="Times New Roman" w:eastAsia="Times New Roman" w:hAnsi="Times New Roman"/>
                <w:noProof w:val="0"/>
                <w:sz w:val="20"/>
                <w:szCs w:val="20"/>
              </w:rPr>
            </w:pPr>
          </w:p>
        </w:tc>
      </w:tr>
      <w:tr w:rsidR="000903CB" w:rsidRPr="006507C8" w:rsidTr="00BA4F9D">
        <w:trPr>
          <w:trHeight w:val="827"/>
          <w:jc w:val="center"/>
        </w:trPr>
        <w:tc>
          <w:tcPr>
            <w:tcW w:w="4320" w:type="dxa"/>
            <w:gridSpan w:val="2"/>
          </w:tcPr>
          <w:p w:rsidR="000903CB" w:rsidRPr="006507C8" w:rsidRDefault="000903CB" w:rsidP="004E4FEF">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ED061F">
              <w:rPr>
                <w:rFonts w:ascii="Times New Roman" w:eastAsia="Times New Roman" w:hAnsi="Times New Roman"/>
                <w:noProof w:val="0"/>
                <w:sz w:val="20"/>
                <w:szCs w:val="20"/>
              </w:rPr>
              <w:t xml:space="preserve">Balance fiscal del </w:t>
            </w:r>
            <w:r>
              <w:rPr>
                <w:rFonts w:ascii="Times New Roman" w:eastAsia="Times New Roman" w:hAnsi="Times New Roman"/>
                <w:noProof w:val="0"/>
                <w:sz w:val="20"/>
                <w:szCs w:val="20"/>
              </w:rPr>
              <w:t>Gobierno Nacional Central (GNC)</w:t>
            </w:r>
          </w:p>
        </w:tc>
        <w:tc>
          <w:tcPr>
            <w:tcW w:w="36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vAlign w:val="center"/>
          </w:tcPr>
          <w:p w:rsidR="000903CB" w:rsidRPr="006507C8" w:rsidRDefault="000903CB" w:rsidP="005469BD">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Consultor en coordinación con el economista de país</w:t>
            </w:r>
          </w:p>
        </w:tc>
        <w:tc>
          <w:tcPr>
            <w:tcW w:w="1800" w:type="dxa"/>
            <w:vAlign w:val="center"/>
          </w:tcPr>
          <w:p w:rsidR="000903CB" w:rsidRPr="006507C8" w:rsidRDefault="000903CB" w:rsidP="005469BD">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Banco de la República</w:t>
            </w:r>
          </w:p>
        </w:tc>
        <w:tc>
          <w:tcPr>
            <w:tcW w:w="1350" w:type="dxa"/>
            <w:vMerge w:val="restart"/>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La consultoría de apoyo al equipo de proyecto tendrá un costo de USD 20,000</w:t>
            </w:r>
          </w:p>
        </w:tc>
        <w:tc>
          <w:tcPr>
            <w:tcW w:w="1620" w:type="dxa"/>
            <w:vMerge w:val="restart"/>
            <w:vAlign w:val="center"/>
          </w:tcPr>
          <w:p w:rsidR="000903CB" w:rsidRDefault="000903CB" w:rsidP="004E4FE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CO-T1361</w:t>
            </w:r>
          </w:p>
        </w:tc>
      </w:tr>
      <w:tr w:rsidR="000903CB" w:rsidRPr="006507C8" w:rsidTr="00BA4F9D">
        <w:trPr>
          <w:jc w:val="center"/>
        </w:trPr>
        <w:tc>
          <w:tcPr>
            <w:tcW w:w="4320" w:type="dxa"/>
            <w:gridSpan w:val="2"/>
          </w:tcPr>
          <w:p w:rsidR="000903CB" w:rsidRPr="006507C8" w:rsidRDefault="000903CB" w:rsidP="004E4FEF">
            <w:pPr>
              <w:numPr>
                <w:ilvl w:val="0"/>
                <w:numId w:val="5"/>
              </w:numPr>
              <w:tabs>
                <w:tab w:val="left" w:pos="72"/>
                <w:tab w:val="left" w:pos="342"/>
              </w:tabs>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Deuda pública neta del GNC</w:t>
            </w:r>
          </w:p>
        </w:tc>
        <w:tc>
          <w:tcPr>
            <w:tcW w:w="36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vAlign w:val="center"/>
          </w:tcPr>
          <w:p w:rsidR="000903CB" w:rsidRPr="006507C8" w:rsidRDefault="000903CB" w:rsidP="005469BD">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Consultor en coordinación con el economista de país</w:t>
            </w:r>
          </w:p>
        </w:tc>
        <w:tc>
          <w:tcPr>
            <w:tcW w:w="1800" w:type="dxa"/>
            <w:vAlign w:val="center"/>
          </w:tcPr>
          <w:p w:rsidR="000903CB" w:rsidRPr="006507C8" w:rsidRDefault="000903CB" w:rsidP="005469BD">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Banco de la República</w:t>
            </w:r>
          </w:p>
          <w:p w:rsidR="000903CB" w:rsidRPr="006507C8" w:rsidRDefault="000903CB" w:rsidP="005469BD">
            <w:pPr>
              <w:spacing w:after="0" w:line="240" w:lineRule="auto"/>
              <w:rPr>
                <w:rFonts w:ascii="Times New Roman" w:eastAsia="Times New Roman" w:hAnsi="Times New Roman"/>
                <w:noProof w:val="0"/>
                <w:sz w:val="20"/>
                <w:szCs w:val="20"/>
              </w:rPr>
            </w:pPr>
          </w:p>
        </w:tc>
        <w:tc>
          <w:tcPr>
            <w:tcW w:w="1350" w:type="dxa"/>
            <w:vMerge/>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620" w:type="dxa"/>
            <w:vMerge/>
            <w:vAlign w:val="center"/>
          </w:tcPr>
          <w:p w:rsidR="000903CB" w:rsidRDefault="000903CB">
            <w:pPr>
              <w:spacing w:after="0" w:line="240" w:lineRule="auto"/>
              <w:rPr>
                <w:rFonts w:ascii="Times New Roman" w:eastAsia="Times New Roman" w:hAnsi="Times New Roman"/>
                <w:noProof w:val="0"/>
                <w:sz w:val="20"/>
                <w:szCs w:val="20"/>
              </w:rPr>
            </w:pPr>
          </w:p>
        </w:tc>
      </w:tr>
      <w:tr w:rsidR="000903CB" w:rsidRPr="006507C8" w:rsidTr="00BA4F9D">
        <w:trPr>
          <w:jc w:val="center"/>
        </w:trPr>
        <w:tc>
          <w:tcPr>
            <w:tcW w:w="4320" w:type="dxa"/>
            <w:gridSpan w:val="2"/>
          </w:tcPr>
          <w:p w:rsidR="000903CB" w:rsidRPr="006507C8" w:rsidRDefault="000903CB" w:rsidP="004E4FEF">
            <w:pPr>
              <w:numPr>
                <w:ilvl w:val="0"/>
                <w:numId w:val="5"/>
              </w:numPr>
              <w:tabs>
                <w:tab w:val="left" w:pos="72"/>
                <w:tab w:val="left" w:pos="342"/>
              </w:tabs>
              <w:spacing w:after="0" w:line="240" w:lineRule="auto"/>
              <w:rPr>
                <w:rFonts w:ascii="Times New Roman" w:eastAsia="Times New Roman" w:hAnsi="Times New Roman"/>
                <w:noProof w:val="0"/>
                <w:sz w:val="24"/>
                <w:szCs w:val="24"/>
              </w:rPr>
            </w:pPr>
            <w:r w:rsidRPr="004E4FEF">
              <w:rPr>
                <w:rFonts w:ascii="Times New Roman" w:eastAsia="Times New Roman" w:hAnsi="Times New Roman"/>
                <w:noProof w:val="0"/>
                <w:sz w:val="20"/>
                <w:szCs w:val="20"/>
              </w:rPr>
              <w:t xml:space="preserve">El valor del recaudo total </w:t>
            </w:r>
          </w:p>
        </w:tc>
        <w:tc>
          <w:tcPr>
            <w:tcW w:w="360" w:type="dxa"/>
            <w:vAlign w:val="center"/>
          </w:tcPr>
          <w:p w:rsidR="000903CB" w:rsidRPr="006507C8" w:rsidRDefault="00613902"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0903CB" w:rsidRPr="006507C8" w:rsidRDefault="00613902"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0903CB" w:rsidRPr="006507C8" w:rsidRDefault="000903CB"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0903CB" w:rsidRPr="006507C8" w:rsidRDefault="000903CB"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vAlign w:val="center"/>
          </w:tcPr>
          <w:p w:rsidR="000903CB" w:rsidRPr="006507C8" w:rsidRDefault="000903CB" w:rsidP="002138CA">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Consultor en coordinaci</w:t>
            </w:r>
            <w:r w:rsidR="002138CA">
              <w:rPr>
                <w:rFonts w:ascii="Times New Roman" w:eastAsia="Times New Roman" w:hAnsi="Times New Roman"/>
                <w:noProof w:val="0"/>
                <w:sz w:val="20"/>
                <w:szCs w:val="20"/>
              </w:rPr>
              <w:t>ón con el equipo de proyecto y el MHCP</w:t>
            </w:r>
          </w:p>
        </w:tc>
        <w:tc>
          <w:tcPr>
            <w:tcW w:w="1800" w:type="dxa"/>
            <w:vAlign w:val="center"/>
          </w:tcPr>
          <w:p w:rsidR="000903CB" w:rsidRPr="006507C8" w:rsidRDefault="000903CB"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Sinergia</w:t>
            </w:r>
          </w:p>
        </w:tc>
        <w:tc>
          <w:tcPr>
            <w:tcW w:w="1350" w:type="dxa"/>
            <w:vMerge/>
            <w:vAlign w:val="center"/>
          </w:tcPr>
          <w:p w:rsidR="000903CB" w:rsidRPr="006507C8" w:rsidRDefault="000903CB" w:rsidP="005469BD">
            <w:pPr>
              <w:spacing w:after="0" w:line="240" w:lineRule="auto"/>
              <w:jc w:val="center"/>
              <w:rPr>
                <w:rFonts w:ascii="Times New Roman" w:eastAsia="Times New Roman" w:hAnsi="Times New Roman"/>
                <w:noProof w:val="0"/>
                <w:sz w:val="20"/>
                <w:szCs w:val="20"/>
              </w:rPr>
            </w:pPr>
          </w:p>
        </w:tc>
        <w:tc>
          <w:tcPr>
            <w:tcW w:w="1620" w:type="dxa"/>
            <w:vMerge/>
            <w:vAlign w:val="center"/>
          </w:tcPr>
          <w:p w:rsidR="000903CB" w:rsidRDefault="000903CB">
            <w:pPr>
              <w:spacing w:after="0" w:line="240" w:lineRule="auto"/>
              <w:rPr>
                <w:rFonts w:ascii="Times New Roman" w:eastAsia="Times New Roman" w:hAnsi="Times New Roman"/>
                <w:noProof w:val="0"/>
                <w:sz w:val="20"/>
                <w:szCs w:val="20"/>
              </w:rPr>
            </w:pPr>
          </w:p>
        </w:tc>
      </w:tr>
      <w:tr w:rsidR="002138CA" w:rsidRPr="006507C8" w:rsidTr="00BA4F9D">
        <w:trPr>
          <w:jc w:val="center"/>
        </w:trPr>
        <w:tc>
          <w:tcPr>
            <w:tcW w:w="4320" w:type="dxa"/>
            <w:gridSpan w:val="2"/>
          </w:tcPr>
          <w:p w:rsidR="002138CA" w:rsidRPr="006507C8" w:rsidRDefault="002138CA" w:rsidP="004E4FEF">
            <w:pPr>
              <w:numPr>
                <w:ilvl w:val="0"/>
                <w:numId w:val="5"/>
              </w:numPr>
              <w:tabs>
                <w:tab w:val="left" w:pos="72"/>
                <w:tab w:val="left" w:pos="342"/>
              </w:tabs>
              <w:spacing w:after="0" w:line="240" w:lineRule="auto"/>
              <w:rPr>
                <w:rFonts w:ascii="Times New Roman" w:eastAsia="Times New Roman" w:hAnsi="Times New Roman"/>
                <w:noProof w:val="0"/>
                <w:sz w:val="24"/>
                <w:szCs w:val="24"/>
              </w:rPr>
            </w:pPr>
            <w:r w:rsidRPr="004E4FEF">
              <w:rPr>
                <w:rFonts w:ascii="Times New Roman" w:eastAsia="Times New Roman" w:hAnsi="Times New Roman"/>
                <w:noProof w:val="0"/>
                <w:sz w:val="20"/>
                <w:szCs w:val="20"/>
              </w:rPr>
              <w:t xml:space="preserve">Valor recaudado de la Gestión Efectiva por fiscalización </w:t>
            </w:r>
          </w:p>
        </w:tc>
        <w:tc>
          <w:tcPr>
            <w:tcW w:w="360" w:type="dxa"/>
            <w:vAlign w:val="center"/>
          </w:tcPr>
          <w:p w:rsidR="002138CA" w:rsidRPr="006507C8" w:rsidRDefault="00613902"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2138CA" w:rsidRPr="006507C8" w:rsidRDefault="00613902"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2138CA" w:rsidRDefault="002138CA">
            <w:r w:rsidRPr="00937D90">
              <w:rPr>
                <w:rFonts w:ascii="Times New Roman" w:eastAsia="Times New Roman" w:hAnsi="Times New Roman"/>
                <w:noProof w:val="0"/>
                <w:sz w:val="20"/>
                <w:szCs w:val="20"/>
              </w:rPr>
              <w:t>Consultor en coordinación con el equipo de proyecto y el MHCP</w:t>
            </w:r>
          </w:p>
        </w:tc>
        <w:tc>
          <w:tcPr>
            <w:tcW w:w="1800" w:type="dxa"/>
            <w:vAlign w:val="center"/>
          </w:tcPr>
          <w:p w:rsidR="002138CA" w:rsidRPr="006507C8" w:rsidRDefault="002138CA"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Sinergia</w:t>
            </w:r>
          </w:p>
        </w:tc>
        <w:tc>
          <w:tcPr>
            <w:tcW w:w="1350" w:type="dxa"/>
            <w:vMerge/>
            <w:vAlign w:val="center"/>
          </w:tcPr>
          <w:p w:rsidR="002138CA" w:rsidRPr="006507C8" w:rsidRDefault="002138CA" w:rsidP="005469BD">
            <w:pPr>
              <w:spacing w:after="0" w:line="240" w:lineRule="auto"/>
              <w:jc w:val="center"/>
              <w:rPr>
                <w:rFonts w:ascii="Times New Roman" w:eastAsia="Times New Roman" w:hAnsi="Times New Roman"/>
                <w:noProof w:val="0"/>
                <w:sz w:val="20"/>
                <w:szCs w:val="20"/>
              </w:rPr>
            </w:pPr>
          </w:p>
        </w:tc>
        <w:tc>
          <w:tcPr>
            <w:tcW w:w="1620" w:type="dxa"/>
            <w:vMerge/>
            <w:vAlign w:val="center"/>
          </w:tcPr>
          <w:p w:rsidR="002138CA" w:rsidRDefault="002138CA">
            <w:pPr>
              <w:spacing w:after="0" w:line="240" w:lineRule="auto"/>
              <w:rPr>
                <w:rFonts w:ascii="Times New Roman" w:eastAsia="Times New Roman" w:hAnsi="Times New Roman"/>
                <w:noProof w:val="0"/>
                <w:sz w:val="20"/>
                <w:szCs w:val="20"/>
              </w:rPr>
            </w:pPr>
          </w:p>
        </w:tc>
      </w:tr>
      <w:tr w:rsidR="002138CA" w:rsidRPr="006507C8" w:rsidTr="00BA4F9D">
        <w:trPr>
          <w:jc w:val="center"/>
        </w:trPr>
        <w:tc>
          <w:tcPr>
            <w:tcW w:w="4320" w:type="dxa"/>
            <w:gridSpan w:val="2"/>
          </w:tcPr>
          <w:p w:rsidR="002138CA" w:rsidRPr="006507C8" w:rsidRDefault="002138CA" w:rsidP="004E4FEF">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4E4FEF">
              <w:rPr>
                <w:rFonts w:ascii="Times New Roman" w:eastAsia="Times New Roman" w:hAnsi="Times New Roman"/>
                <w:noProof w:val="0"/>
                <w:sz w:val="20"/>
                <w:szCs w:val="20"/>
              </w:rPr>
              <w:t>Tiempos de despacho en Importación</w:t>
            </w:r>
          </w:p>
        </w:tc>
        <w:tc>
          <w:tcPr>
            <w:tcW w:w="360" w:type="dxa"/>
            <w:vAlign w:val="center"/>
          </w:tcPr>
          <w:p w:rsidR="002138CA" w:rsidRPr="006507C8" w:rsidRDefault="00613902"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2138CA" w:rsidRPr="006507C8" w:rsidRDefault="00613902"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2138CA" w:rsidRDefault="002138CA">
            <w:r w:rsidRPr="00937D90">
              <w:rPr>
                <w:rFonts w:ascii="Times New Roman" w:eastAsia="Times New Roman" w:hAnsi="Times New Roman"/>
                <w:noProof w:val="0"/>
                <w:sz w:val="20"/>
                <w:szCs w:val="20"/>
              </w:rPr>
              <w:t>Consultor en coordinación con el equipo de proyecto y el MHCP</w:t>
            </w:r>
          </w:p>
        </w:tc>
        <w:tc>
          <w:tcPr>
            <w:tcW w:w="1800" w:type="dxa"/>
            <w:vAlign w:val="center"/>
          </w:tcPr>
          <w:p w:rsidR="002138CA" w:rsidRPr="006507C8" w:rsidRDefault="002138CA"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Sinergia</w:t>
            </w:r>
          </w:p>
        </w:tc>
        <w:tc>
          <w:tcPr>
            <w:tcW w:w="1350" w:type="dxa"/>
            <w:vMerge/>
            <w:vAlign w:val="center"/>
          </w:tcPr>
          <w:p w:rsidR="002138CA" w:rsidRPr="006507C8" w:rsidRDefault="002138CA" w:rsidP="005469BD">
            <w:pPr>
              <w:spacing w:after="0" w:line="240" w:lineRule="auto"/>
              <w:jc w:val="center"/>
              <w:rPr>
                <w:rFonts w:ascii="Times New Roman" w:eastAsia="Times New Roman" w:hAnsi="Times New Roman"/>
                <w:noProof w:val="0"/>
                <w:sz w:val="20"/>
                <w:szCs w:val="20"/>
              </w:rPr>
            </w:pPr>
          </w:p>
        </w:tc>
        <w:tc>
          <w:tcPr>
            <w:tcW w:w="1620" w:type="dxa"/>
            <w:vMerge/>
            <w:vAlign w:val="center"/>
          </w:tcPr>
          <w:p w:rsidR="002138CA" w:rsidRDefault="002138CA">
            <w:pPr>
              <w:spacing w:after="0" w:line="240" w:lineRule="auto"/>
              <w:rPr>
                <w:rFonts w:ascii="Times New Roman" w:eastAsia="Times New Roman" w:hAnsi="Times New Roman"/>
                <w:noProof w:val="0"/>
                <w:sz w:val="20"/>
                <w:szCs w:val="20"/>
              </w:rPr>
            </w:pPr>
          </w:p>
        </w:tc>
      </w:tr>
      <w:tr w:rsidR="002138CA" w:rsidRPr="006507C8" w:rsidTr="00BA4F9D">
        <w:trPr>
          <w:trHeight w:val="629"/>
          <w:jc w:val="center"/>
        </w:trPr>
        <w:tc>
          <w:tcPr>
            <w:tcW w:w="4320" w:type="dxa"/>
            <w:gridSpan w:val="2"/>
          </w:tcPr>
          <w:p w:rsidR="002138CA" w:rsidRPr="006507C8" w:rsidRDefault="002138CA"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4E4FEF">
              <w:rPr>
                <w:rFonts w:ascii="Times New Roman" w:eastAsia="Times New Roman" w:hAnsi="Times New Roman"/>
                <w:noProof w:val="0"/>
                <w:sz w:val="20"/>
                <w:szCs w:val="20"/>
              </w:rPr>
              <w:t>Costo por autorización de aduana y control técnico en Importación</w:t>
            </w:r>
          </w:p>
        </w:tc>
        <w:tc>
          <w:tcPr>
            <w:tcW w:w="360" w:type="dxa"/>
            <w:vAlign w:val="center"/>
          </w:tcPr>
          <w:p w:rsidR="002138CA" w:rsidRPr="006507C8" w:rsidRDefault="002138CA"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2138CA" w:rsidRPr="006507C8" w:rsidRDefault="00613902"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p>
        </w:tc>
        <w:tc>
          <w:tcPr>
            <w:tcW w:w="45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2138CA" w:rsidRDefault="002138CA">
            <w:r w:rsidRPr="00937D90">
              <w:rPr>
                <w:rFonts w:ascii="Times New Roman" w:eastAsia="Times New Roman" w:hAnsi="Times New Roman"/>
                <w:noProof w:val="0"/>
                <w:sz w:val="20"/>
                <w:szCs w:val="20"/>
              </w:rPr>
              <w:t xml:space="preserve">Consultor en coordinación con el equipo de proyecto y </w:t>
            </w:r>
            <w:r w:rsidRPr="00937D90">
              <w:rPr>
                <w:rFonts w:ascii="Times New Roman" w:eastAsia="Times New Roman" w:hAnsi="Times New Roman"/>
                <w:noProof w:val="0"/>
                <w:sz w:val="20"/>
                <w:szCs w:val="20"/>
              </w:rPr>
              <w:lastRenderedPageBreak/>
              <w:t>el MHCP</w:t>
            </w:r>
          </w:p>
        </w:tc>
        <w:tc>
          <w:tcPr>
            <w:tcW w:w="1800" w:type="dxa"/>
            <w:vAlign w:val="center"/>
          </w:tcPr>
          <w:p w:rsidR="002138CA" w:rsidRPr="006507C8" w:rsidRDefault="002138CA"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lastRenderedPageBreak/>
              <w:t>Doing Business</w:t>
            </w:r>
          </w:p>
        </w:tc>
        <w:tc>
          <w:tcPr>
            <w:tcW w:w="1350" w:type="dxa"/>
            <w:vMerge/>
            <w:vAlign w:val="center"/>
          </w:tcPr>
          <w:p w:rsidR="002138CA" w:rsidRPr="006507C8" w:rsidRDefault="002138CA" w:rsidP="005469BD">
            <w:pPr>
              <w:spacing w:after="0" w:line="240" w:lineRule="auto"/>
              <w:jc w:val="center"/>
              <w:rPr>
                <w:rFonts w:ascii="Times New Roman" w:eastAsia="Times New Roman" w:hAnsi="Times New Roman"/>
                <w:noProof w:val="0"/>
                <w:sz w:val="20"/>
                <w:szCs w:val="20"/>
              </w:rPr>
            </w:pPr>
          </w:p>
        </w:tc>
        <w:tc>
          <w:tcPr>
            <w:tcW w:w="1620" w:type="dxa"/>
            <w:vMerge/>
            <w:vAlign w:val="center"/>
          </w:tcPr>
          <w:p w:rsidR="002138CA" w:rsidRDefault="002138CA">
            <w:pPr>
              <w:spacing w:after="0" w:line="240" w:lineRule="auto"/>
              <w:rPr>
                <w:rFonts w:ascii="Times New Roman" w:eastAsia="Times New Roman" w:hAnsi="Times New Roman"/>
                <w:noProof w:val="0"/>
                <w:sz w:val="20"/>
                <w:szCs w:val="20"/>
              </w:rPr>
            </w:pPr>
          </w:p>
        </w:tc>
      </w:tr>
      <w:tr w:rsidR="002138CA" w:rsidRPr="006507C8" w:rsidTr="00BA4F9D">
        <w:trPr>
          <w:jc w:val="center"/>
        </w:trPr>
        <w:tc>
          <w:tcPr>
            <w:tcW w:w="4320" w:type="dxa"/>
            <w:gridSpan w:val="2"/>
          </w:tcPr>
          <w:p w:rsidR="002138CA" w:rsidRPr="0060453F" w:rsidRDefault="002138CA"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2138CA">
              <w:rPr>
                <w:rFonts w:ascii="Times New Roman" w:eastAsia="Times New Roman" w:hAnsi="Times New Roman"/>
                <w:noProof w:val="0"/>
                <w:sz w:val="20"/>
                <w:szCs w:val="20"/>
              </w:rPr>
              <w:lastRenderedPageBreak/>
              <w:t>Monto aprobado / Presupuesto en inversión  disponible</w:t>
            </w:r>
            <w:r>
              <w:rPr>
                <w:rFonts w:ascii="Times New Roman" w:eastAsia="Times New Roman" w:hAnsi="Times New Roman"/>
                <w:noProof w:val="0"/>
                <w:sz w:val="20"/>
                <w:szCs w:val="20"/>
              </w:rPr>
              <w:t xml:space="preserve"> de proyectos financiados por recursos del SGR</w:t>
            </w:r>
          </w:p>
        </w:tc>
        <w:tc>
          <w:tcPr>
            <w:tcW w:w="360" w:type="dxa"/>
          </w:tcPr>
          <w:p w:rsidR="002138CA" w:rsidRPr="006507C8" w:rsidRDefault="002138CA" w:rsidP="005469BD">
            <w:pPr>
              <w:spacing w:after="0" w:line="240" w:lineRule="auto"/>
              <w:rPr>
                <w:rFonts w:ascii="Times New Roman" w:eastAsia="Times New Roman" w:hAnsi="Times New Roman"/>
                <w:noProof w:val="0"/>
                <w:sz w:val="20"/>
                <w:szCs w:val="20"/>
              </w:rPr>
            </w:pPr>
          </w:p>
        </w:tc>
        <w:tc>
          <w:tcPr>
            <w:tcW w:w="36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2138CA" w:rsidRPr="006507C8" w:rsidRDefault="002138CA"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2138CA" w:rsidRDefault="002138CA" w:rsidP="00BF47BF">
            <w:r w:rsidRPr="00937D90">
              <w:rPr>
                <w:rFonts w:ascii="Times New Roman" w:eastAsia="Times New Roman" w:hAnsi="Times New Roman"/>
                <w:noProof w:val="0"/>
                <w:sz w:val="20"/>
                <w:szCs w:val="20"/>
              </w:rPr>
              <w:t>Consultor en coordinación con el equipo de proyecto y el MHCP</w:t>
            </w:r>
          </w:p>
        </w:tc>
        <w:tc>
          <w:tcPr>
            <w:tcW w:w="1800" w:type="dxa"/>
            <w:vAlign w:val="center"/>
          </w:tcPr>
          <w:p w:rsidR="002138CA" w:rsidRDefault="002138CA"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DNP</w:t>
            </w:r>
          </w:p>
        </w:tc>
        <w:tc>
          <w:tcPr>
            <w:tcW w:w="1350" w:type="dxa"/>
            <w:vMerge/>
          </w:tcPr>
          <w:p w:rsidR="002138CA" w:rsidRPr="006507C8" w:rsidRDefault="002138CA" w:rsidP="005469BD">
            <w:pPr>
              <w:spacing w:after="0" w:line="240" w:lineRule="auto"/>
              <w:rPr>
                <w:rFonts w:ascii="Times New Roman" w:eastAsia="Times New Roman" w:hAnsi="Times New Roman"/>
                <w:noProof w:val="0"/>
                <w:sz w:val="20"/>
                <w:szCs w:val="20"/>
              </w:rPr>
            </w:pPr>
          </w:p>
        </w:tc>
        <w:tc>
          <w:tcPr>
            <w:tcW w:w="1620" w:type="dxa"/>
            <w:vMerge/>
          </w:tcPr>
          <w:p w:rsidR="002138CA" w:rsidRPr="006507C8" w:rsidRDefault="002138CA"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0453F" w:rsidRDefault="00A83A61" w:rsidP="00A83A61">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A83A61">
              <w:rPr>
                <w:rFonts w:ascii="Times New Roman" w:eastAsia="Times New Roman" w:hAnsi="Times New Roman"/>
                <w:noProof w:val="0"/>
                <w:sz w:val="20"/>
                <w:szCs w:val="20"/>
              </w:rPr>
              <w:t>Proyectos en ejecución / total de proyectos aprobados por los OCAD</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DC5EDE"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450" w:type="dxa"/>
            <w:vAlign w:val="center"/>
          </w:tcPr>
          <w:p w:rsidR="00A83A61"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sidP="00C508AF">
            <w:r w:rsidRPr="00937D90">
              <w:rPr>
                <w:rFonts w:ascii="Times New Roman" w:eastAsia="Times New Roman" w:hAnsi="Times New Roman"/>
                <w:noProof w:val="0"/>
                <w:sz w:val="20"/>
                <w:szCs w:val="20"/>
              </w:rPr>
              <w:t>Consultor en coordinación con el equipo de proyecto y el MHCP</w:t>
            </w:r>
          </w:p>
        </w:tc>
        <w:tc>
          <w:tcPr>
            <w:tcW w:w="1800" w:type="dxa"/>
            <w:vAlign w:val="center"/>
          </w:tcPr>
          <w:p w:rsidR="00A83A61" w:rsidRDefault="00A83A61" w:rsidP="00C508AF">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DNP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60453F">
              <w:rPr>
                <w:rFonts w:ascii="Times New Roman" w:eastAsia="Times New Roman" w:hAnsi="Times New Roman"/>
                <w:noProof w:val="0"/>
                <w:sz w:val="20"/>
                <w:szCs w:val="20"/>
              </w:rPr>
              <w:t>Gasto en la compra del SOAT para vehículos públicos</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 w:rsidRPr="00937D90">
              <w:rPr>
                <w:rFonts w:ascii="Times New Roman" w:eastAsia="Times New Roman" w:hAnsi="Times New Roman"/>
                <w:noProof w:val="0"/>
                <w:sz w:val="20"/>
                <w:szCs w:val="20"/>
              </w:rPr>
              <w:t>Consultor en coordinación con el equipo de proyecto y el MHCP</w:t>
            </w:r>
          </w:p>
        </w:tc>
        <w:tc>
          <w:tcPr>
            <w:tcW w:w="1800" w:type="dxa"/>
            <w:vAlign w:val="center"/>
          </w:tcPr>
          <w:p w:rsidR="00A83A61" w:rsidRPr="00DC5EDE" w:rsidRDefault="00A83A61"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ANCP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60453F">
              <w:rPr>
                <w:rFonts w:ascii="Times New Roman" w:eastAsia="Times New Roman" w:hAnsi="Times New Roman"/>
                <w:noProof w:val="0"/>
                <w:sz w:val="20"/>
                <w:szCs w:val="20"/>
              </w:rPr>
              <w:t>Gasto en la compra de combustibles a nivel nacional excluyendo Bogotá (18 ciudades)</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 w:rsidRPr="00937D90">
              <w:rPr>
                <w:rFonts w:ascii="Times New Roman" w:eastAsia="Times New Roman" w:hAnsi="Times New Roman"/>
                <w:noProof w:val="0"/>
                <w:sz w:val="20"/>
                <w:szCs w:val="20"/>
              </w:rPr>
              <w:t>Consultor en coordinación con el equipo de proyecto y el MHCP</w:t>
            </w:r>
          </w:p>
        </w:tc>
        <w:tc>
          <w:tcPr>
            <w:tcW w:w="1800" w:type="dxa"/>
            <w:vAlign w:val="center"/>
          </w:tcPr>
          <w:p w:rsidR="00A83A61" w:rsidRPr="00DC5EDE" w:rsidRDefault="00A83A61"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ANCP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60453F">
              <w:rPr>
                <w:rFonts w:ascii="Times New Roman" w:eastAsia="Times New Roman" w:hAnsi="Times New Roman"/>
                <w:noProof w:val="0"/>
                <w:sz w:val="20"/>
                <w:szCs w:val="20"/>
              </w:rPr>
              <w:t>Gasto en la compra de vehículos públicos</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 w:rsidRPr="00E636B1">
              <w:rPr>
                <w:rFonts w:ascii="Times New Roman" w:eastAsia="Times New Roman" w:hAnsi="Times New Roman"/>
                <w:noProof w:val="0"/>
                <w:sz w:val="20"/>
                <w:szCs w:val="20"/>
              </w:rPr>
              <w:t>Consultor en coordinación con el equipo de proyecto y el MHCP</w:t>
            </w:r>
          </w:p>
        </w:tc>
        <w:tc>
          <w:tcPr>
            <w:tcW w:w="1800" w:type="dxa"/>
            <w:vAlign w:val="center"/>
          </w:tcPr>
          <w:p w:rsidR="00A83A61" w:rsidRPr="00DC5EDE" w:rsidRDefault="00A83A61"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ANCP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60453F">
              <w:rPr>
                <w:rFonts w:ascii="Times New Roman" w:eastAsia="Times New Roman" w:hAnsi="Times New Roman"/>
                <w:noProof w:val="0"/>
                <w:sz w:val="20"/>
                <w:szCs w:val="20"/>
              </w:rPr>
              <w:t>Gasto en la compra del servicio de Aseo y Cafetería</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 w:rsidRPr="00E636B1">
              <w:rPr>
                <w:rFonts w:ascii="Times New Roman" w:eastAsia="Times New Roman" w:hAnsi="Times New Roman"/>
                <w:noProof w:val="0"/>
                <w:sz w:val="20"/>
                <w:szCs w:val="20"/>
              </w:rPr>
              <w:t>Consultor en coordinación con el equipo de proyecto y el MHCP</w:t>
            </w:r>
          </w:p>
        </w:tc>
        <w:tc>
          <w:tcPr>
            <w:tcW w:w="1800" w:type="dxa"/>
            <w:vAlign w:val="center"/>
          </w:tcPr>
          <w:p w:rsidR="00A83A61" w:rsidRPr="00DC5EDE" w:rsidRDefault="00A83A61"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ANCP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60453F">
              <w:rPr>
                <w:rFonts w:ascii="Times New Roman" w:eastAsia="Times New Roman" w:hAnsi="Times New Roman"/>
                <w:noProof w:val="0"/>
                <w:sz w:val="20"/>
                <w:szCs w:val="20"/>
              </w:rPr>
              <w:t>Vida media de la Deuda Interna</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DC5EDE"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450" w:type="dxa"/>
            <w:vAlign w:val="center"/>
          </w:tcPr>
          <w:p w:rsidR="00A83A61"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 w:rsidRPr="000C3FE7">
              <w:rPr>
                <w:rFonts w:ascii="Times New Roman" w:eastAsia="Times New Roman" w:hAnsi="Times New Roman"/>
                <w:noProof w:val="0"/>
                <w:sz w:val="20"/>
                <w:szCs w:val="20"/>
              </w:rPr>
              <w:t xml:space="preserve">Consultor en </w:t>
            </w:r>
            <w:r w:rsidRPr="000C3FE7">
              <w:rPr>
                <w:rFonts w:ascii="Times New Roman" w:eastAsia="Times New Roman" w:hAnsi="Times New Roman"/>
                <w:noProof w:val="0"/>
                <w:sz w:val="20"/>
                <w:szCs w:val="20"/>
              </w:rPr>
              <w:lastRenderedPageBreak/>
              <w:t>coordinación con el equipo de proyecto y el MHCP</w:t>
            </w:r>
          </w:p>
        </w:tc>
        <w:tc>
          <w:tcPr>
            <w:tcW w:w="1800" w:type="dxa"/>
            <w:vAlign w:val="center"/>
          </w:tcPr>
          <w:p w:rsidR="00A83A61" w:rsidRPr="00DC5EDE" w:rsidRDefault="00A83A61"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lastRenderedPageBreak/>
              <w:t>MHCP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lastRenderedPageBreak/>
              <w:t>Vida media de la Deuda Ex</w:t>
            </w:r>
            <w:r w:rsidRPr="0060453F">
              <w:rPr>
                <w:rFonts w:ascii="Times New Roman" w:eastAsia="Times New Roman" w:hAnsi="Times New Roman"/>
                <w:noProof w:val="0"/>
                <w:sz w:val="20"/>
                <w:szCs w:val="20"/>
              </w:rPr>
              <w:t>terna</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DC5EDE"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450" w:type="dxa"/>
            <w:vAlign w:val="center"/>
          </w:tcPr>
          <w:p w:rsidR="00A83A61"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tcPr>
          <w:p w:rsidR="00A83A61" w:rsidRDefault="00A83A61">
            <w:r w:rsidRPr="000C3FE7">
              <w:rPr>
                <w:rFonts w:ascii="Times New Roman" w:eastAsia="Times New Roman" w:hAnsi="Times New Roman"/>
                <w:noProof w:val="0"/>
                <w:sz w:val="20"/>
                <w:szCs w:val="20"/>
              </w:rPr>
              <w:t>Consultor en coordinación con el equipo de proyecto y el MHCP</w:t>
            </w:r>
          </w:p>
        </w:tc>
        <w:tc>
          <w:tcPr>
            <w:tcW w:w="1800" w:type="dxa"/>
            <w:vAlign w:val="center"/>
          </w:tcPr>
          <w:p w:rsidR="00A83A61" w:rsidRPr="00DC5EDE" w:rsidRDefault="00A83A61" w:rsidP="005469BD">
            <w:pPr>
              <w:spacing w:after="0" w:line="240" w:lineRule="auto"/>
              <w:rPr>
                <w:rFonts w:ascii="Times New Roman" w:eastAsia="Times New Roman" w:hAnsi="Times New Roman"/>
                <w:noProof w:val="0"/>
                <w:sz w:val="20"/>
                <w:szCs w:val="20"/>
              </w:rPr>
            </w:pPr>
            <w:r>
              <w:rPr>
                <w:rFonts w:ascii="Times New Roman" w:eastAsia="Times New Roman" w:hAnsi="Times New Roman"/>
                <w:noProof w:val="0"/>
                <w:sz w:val="20"/>
                <w:szCs w:val="20"/>
              </w:rPr>
              <w:t>MHCP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4"/>
                <w:szCs w:val="24"/>
              </w:rPr>
            </w:pPr>
            <w:r w:rsidRPr="0060453F">
              <w:rPr>
                <w:rFonts w:ascii="Times New Roman" w:eastAsia="Times New Roman" w:hAnsi="Times New Roman"/>
                <w:noProof w:val="0"/>
                <w:sz w:val="20"/>
                <w:szCs w:val="20"/>
              </w:rPr>
              <w:t>Composición de la Deuda Pública por Moneda Extranjera</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450" w:type="dxa"/>
            <w:vAlign w:val="center"/>
          </w:tcPr>
          <w:p w:rsidR="00A83A61" w:rsidRPr="006507C8" w:rsidRDefault="00A83A61" w:rsidP="00BF47BF">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1980" w:type="dxa"/>
            <w:vAlign w:val="center"/>
          </w:tcPr>
          <w:p w:rsidR="00A83A61" w:rsidRPr="006507C8" w:rsidRDefault="00A83A61" w:rsidP="005469BD">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Consultor en coordinaci</w:t>
            </w:r>
            <w:r>
              <w:rPr>
                <w:rFonts w:ascii="Times New Roman" w:eastAsia="Times New Roman" w:hAnsi="Times New Roman"/>
                <w:noProof w:val="0"/>
                <w:sz w:val="20"/>
                <w:szCs w:val="20"/>
              </w:rPr>
              <w:t>ón con el equipo de proyecto y el MHCP</w:t>
            </w:r>
          </w:p>
        </w:tc>
        <w:tc>
          <w:tcPr>
            <w:tcW w:w="1800" w:type="dxa"/>
            <w:vAlign w:val="center"/>
          </w:tcPr>
          <w:p w:rsidR="00A83A61" w:rsidRPr="006507C8" w:rsidRDefault="00A83A61" w:rsidP="002138CA">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MHCP</w:t>
            </w: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A4F9D">
        <w:trPr>
          <w:jc w:val="center"/>
        </w:trPr>
        <w:tc>
          <w:tcPr>
            <w:tcW w:w="4320" w:type="dxa"/>
            <w:gridSpan w:val="2"/>
          </w:tcPr>
          <w:p w:rsidR="00A83A61" w:rsidRPr="006507C8" w:rsidRDefault="00A83A61" w:rsidP="005469BD">
            <w:pPr>
              <w:numPr>
                <w:ilvl w:val="0"/>
                <w:numId w:val="5"/>
              </w:numPr>
              <w:tabs>
                <w:tab w:val="left" w:pos="72"/>
                <w:tab w:val="left" w:pos="342"/>
              </w:tabs>
              <w:spacing w:after="0" w:line="240" w:lineRule="auto"/>
              <w:rPr>
                <w:rFonts w:ascii="Times New Roman" w:eastAsia="Times New Roman" w:hAnsi="Times New Roman"/>
                <w:noProof w:val="0"/>
                <w:sz w:val="20"/>
                <w:szCs w:val="20"/>
              </w:rPr>
            </w:pPr>
            <w:r w:rsidRPr="006507C8">
              <w:rPr>
                <w:rFonts w:ascii="Times New Roman" w:eastAsia="Times New Roman" w:hAnsi="Times New Roman"/>
                <w:noProof w:val="0"/>
                <w:sz w:val="20"/>
                <w:szCs w:val="20"/>
              </w:rPr>
              <w:t>Tasa interna de retorno (TIR) y valor presente neto (VPN) con valores iguales o superiores al ex</w:t>
            </w:r>
            <w:r>
              <w:rPr>
                <w:rFonts w:ascii="Times New Roman" w:eastAsia="Times New Roman" w:hAnsi="Times New Roman"/>
                <w:noProof w:val="0"/>
                <w:sz w:val="20"/>
                <w:szCs w:val="20"/>
              </w:rPr>
              <w:t>-</w:t>
            </w:r>
            <w:r w:rsidRPr="006507C8">
              <w:rPr>
                <w:rFonts w:ascii="Times New Roman" w:eastAsia="Times New Roman" w:hAnsi="Times New Roman"/>
                <w:noProof w:val="0"/>
                <w:sz w:val="20"/>
                <w:szCs w:val="20"/>
              </w:rPr>
              <w:t>ante</w:t>
            </w:r>
          </w:p>
        </w:tc>
        <w:tc>
          <w:tcPr>
            <w:tcW w:w="360" w:type="dxa"/>
          </w:tcPr>
          <w:p w:rsidR="00A83A61" w:rsidRPr="006507C8" w:rsidRDefault="00A83A61" w:rsidP="005469BD">
            <w:pPr>
              <w:spacing w:after="0" w:line="240" w:lineRule="auto"/>
              <w:rPr>
                <w:rFonts w:ascii="Times New Roman" w:eastAsia="Times New Roman" w:hAnsi="Times New Roman"/>
                <w:noProof w:val="0"/>
                <w:sz w:val="20"/>
                <w:szCs w:val="20"/>
              </w:rPr>
            </w:pPr>
          </w:p>
        </w:tc>
        <w:tc>
          <w:tcPr>
            <w:tcW w:w="360" w:type="dxa"/>
          </w:tcPr>
          <w:p w:rsidR="00A83A61" w:rsidRPr="006507C8" w:rsidRDefault="00A83A61"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A83A61" w:rsidRPr="006507C8" w:rsidRDefault="00A83A61" w:rsidP="005469BD">
            <w:pPr>
              <w:spacing w:after="0" w:line="240" w:lineRule="auto"/>
              <w:jc w:val="center"/>
              <w:rPr>
                <w:rFonts w:ascii="Times New Roman" w:eastAsia="Times New Roman" w:hAnsi="Times New Roman"/>
                <w:noProof w:val="0"/>
                <w:sz w:val="20"/>
                <w:szCs w:val="20"/>
              </w:rPr>
            </w:pPr>
          </w:p>
        </w:tc>
        <w:tc>
          <w:tcPr>
            <w:tcW w:w="450" w:type="dxa"/>
            <w:vAlign w:val="center"/>
          </w:tcPr>
          <w:p w:rsidR="00A83A61" w:rsidRPr="006507C8" w:rsidRDefault="00A83A61" w:rsidP="005469BD">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X</w:t>
            </w:r>
          </w:p>
        </w:tc>
        <w:tc>
          <w:tcPr>
            <w:tcW w:w="1980" w:type="dxa"/>
            <w:vAlign w:val="center"/>
          </w:tcPr>
          <w:p w:rsidR="00A83A61" w:rsidRPr="006507C8" w:rsidRDefault="00A83A61" w:rsidP="0060453F">
            <w:pPr>
              <w:spacing w:after="0" w:line="240" w:lineRule="auto"/>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 xml:space="preserve">Consultor en coordinación con el equipo de proyecto y </w:t>
            </w:r>
            <w:r>
              <w:rPr>
                <w:rFonts w:ascii="Times New Roman" w:eastAsia="Times New Roman" w:hAnsi="Times New Roman"/>
                <w:noProof w:val="0"/>
                <w:sz w:val="20"/>
                <w:szCs w:val="20"/>
              </w:rPr>
              <w:t>el MHCP</w:t>
            </w:r>
          </w:p>
        </w:tc>
        <w:tc>
          <w:tcPr>
            <w:tcW w:w="1800" w:type="dxa"/>
            <w:vAlign w:val="center"/>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35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c>
          <w:tcPr>
            <w:tcW w:w="1620" w:type="dxa"/>
            <w:vMerge/>
          </w:tcPr>
          <w:p w:rsidR="00A83A61" w:rsidRPr="006507C8" w:rsidRDefault="00A83A61" w:rsidP="005469BD">
            <w:pPr>
              <w:spacing w:after="0" w:line="240" w:lineRule="auto"/>
              <w:rPr>
                <w:rFonts w:ascii="Times New Roman" w:eastAsia="Times New Roman" w:hAnsi="Times New Roman"/>
                <w:noProof w:val="0"/>
                <w:sz w:val="20"/>
                <w:szCs w:val="20"/>
              </w:rPr>
            </w:pPr>
          </w:p>
        </w:tc>
      </w:tr>
      <w:tr w:rsidR="00A83A61" w:rsidRPr="006507C8" w:rsidTr="00B130D9">
        <w:trPr>
          <w:jc w:val="center"/>
        </w:trPr>
        <w:tc>
          <w:tcPr>
            <w:tcW w:w="1440" w:type="dxa"/>
          </w:tcPr>
          <w:p w:rsidR="00A83A61" w:rsidRPr="006507C8" w:rsidRDefault="00A83A61" w:rsidP="005469BD">
            <w:pPr>
              <w:spacing w:after="0" w:line="240" w:lineRule="auto"/>
              <w:jc w:val="right"/>
              <w:rPr>
                <w:rFonts w:ascii="Times New Roman" w:eastAsia="Times New Roman" w:hAnsi="Times New Roman"/>
                <w:b/>
                <w:noProof w:val="0"/>
                <w:sz w:val="20"/>
                <w:szCs w:val="20"/>
              </w:rPr>
            </w:pPr>
          </w:p>
        </w:tc>
        <w:tc>
          <w:tcPr>
            <w:tcW w:w="9540" w:type="dxa"/>
            <w:gridSpan w:val="8"/>
          </w:tcPr>
          <w:p w:rsidR="00A83A61" w:rsidRPr="006507C8" w:rsidRDefault="00A83A61" w:rsidP="005469BD">
            <w:pPr>
              <w:spacing w:after="0" w:line="240" w:lineRule="auto"/>
              <w:jc w:val="right"/>
              <w:rPr>
                <w:rFonts w:ascii="Times New Roman" w:eastAsia="Times New Roman" w:hAnsi="Times New Roman"/>
                <w:b/>
                <w:noProof w:val="0"/>
                <w:sz w:val="20"/>
                <w:szCs w:val="20"/>
              </w:rPr>
            </w:pPr>
            <w:r w:rsidRPr="00DC5EDE">
              <w:rPr>
                <w:rFonts w:ascii="Times New Roman" w:eastAsia="Times New Roman" w:hAnsi="Times New Roman"/>
                <w:b/>
                <w:noProof w:val="0"/>
                <w:sz w:val="20"/>
                <w:szCs w:val="20"/>
              </w:rPr>
              <w:t>Costo Total:</w:t>
            </w:r>
          </w:p>
        </w:tc>
        <w:tc>
          <w:tcPr>
            <w:tcW w:w="1620" w:type="dxa"/>
          </w:tcPr>
          <w:p w:rsidR="00A83A61" w:rsidRPr="006507C8" w:rsidRDefault="00A83A61" w:rsidP="005469BD">
            <w:pPr>
              <w:spacing w:after="0" w:line="240" w:lineRule="auto"/>
              <w:jc w:val="both"/>
              <w:rPr>
                <w:rFonts w:ascii="Times New Roman" w:eastAsia="Times New Roman" w:hAnsi="Times New Roman"/>
                <w:noProof w:val="0"/>
                <w:sz w:val="20"/>
                <w:szCs w:val="20"/>
              </w:rPr>
            </w:pPr>
            <w:r w:rsidRPr="00DC5EDE">
              <w:rPr>
                <w:rFonts w:ascii="Times New Roman" w:eastAsia="Times New Roman" w:hAnsi="Times New Roman"/>
                <w:noProof w:val="0"/>
                <w:sz w:val="20"/>
                <w:szCs w:val="20"/>
              </w:rPr>
              <w:t>USD 20,000</w:t>
            </w:r>
          </w:p>
        </w:tc>
      </w:tr>
    </w:tbl>
    <w:p w:rsidR="005469BD" w:rsidRPr="006507C8" w:rsidRDefault="005469BD" w:rsidP="00B130D9">
      <w:pPr>
        <w:rPr>
          <w:rFonts w:ascii="Times New Roman" w:eastAsia="Times New Roman" w:hAnsi="Times New Roman"/>
          <w:b/>
          <w:bCs/>
          <w:noProof w:val="0"/>
          <w:sz w:val="24"/>
          <w:szCs w:val="24"/>
        </w:rPr>
        <w:sectPr w:rsidR="005469BD" w:rsidRPr="006507C8" w:rsidSect="004D4430">
          <w:pgSz w:w="15840" w:h="12240" w:orient="landscape"/>
          <w:pgMar w:top="1800" w:right="1440" w:bottom="1800" w:left="1440" w:header="720" w:footer="720" w:gutter="0"/>
          <w:cols w:space="720"/>
          <w:docGrid w:linePitch="360"/>
        </w:sectPr>
      </w:pPr>
    </w:p>
    <w:p w:rsidR="005469BD" w:rsidRPr="006507C8" w:rsidRDefault="005469BD" w:rsidP="00B130D9">
      <w:pPr>
        <w:tabs>
          <w:tab w:val="center" w:pos="4680"/>
        </w:tabs>
        <w:spacing w:after="120" w:line="240" w:lineRule="auto"/>
        <w:rPr>
          <w:rFonts w:ascii="Times New Roman" w:eastAsia="Times New Roman" w:hAnsi="Times New Roman"/>
          <w:b/>
          <w:bCs/>
          <w:noProof w:val="0"/>
          <w:sz w:val="24"/>
          <w:szCs w:val="24"/>
        </w:rPr>
      </w:pPr>
    </w:p>
    <w:p w:rsidR="005469BD" w:rsidRPr="006507C8" w:rsidRDefault="00DC5EDE" w:rsidP="00B130D9">
      <w:pPr>
        <w:tabs>
          <w:tab w:val="center" w:pos="4680"/>
        </w:tabs>
        <w:spacing w:before="240" w:after="120" w:line="240" w:lineRule="auto"/>
        <w:contextualSpacing/>
        <w:jc w:val="center"/>
        <w:rPr>
          <w:rFonts w:ascii="Times New Roman" w:eastAsia="Times New Roman" w:hAnsi="Times New Roman"/>
          <w:b/>
          <w:bCs/>
          <w:noProof w:val="0"/>
          <w:sz w:val="28"/>
          <w:szCs w:val="28"/>
          <w:u w:val="single"/>
        </w:rPr>
      </w:pPr>
      <w:r w:rsidRPr="00DC5EDE">
        <w:rPr>
          <w:rFonts w:ascii="Times New Roman" w:eastAsia="Times New Roman" w:hAnsi="Times New Roman"/>
          <w:b/>
          <w:bCs/>
          <w:noProof w:val="0"/>
          <w:sz w:val="28"/>
          <w:szCs w:val="28"/>
          <w:u w:val="single"/>
        </w:rPr>
        <w:t>1_ CONSULTORÍA DE APOYO AL MONITOREO DE LA MATRIZ DE POLÍTICA DEL PROGRAMA</w:t>
      </w:r>
    </w:p>
    <w:p w:rsidR="005469BD" w:rsidRPr="006507C8" w:rsidRDefault="00DC5EDE" w:rsidP="00B130D9">
      <w:pPr>
        <w:keepNext/>
        <w:keepLines/>
        <w:tabs>
          <w:tab w:val="center" w:pos="4680"/>
        </w:tabs>
        <w:spacing w:before="120" w:after="120" w:line="240" w:lineRule="auto"/>
        <w:jc w:val="center"/>
        <w:outlineLvl w:val="1"/>
        <w:rPr>
          <w:rFonts w:ascii="Times New Roman" w:eastAsia="Times New Roman" w:hAnsi="Times New Roman"/>
          <w:b/>
          <w:bCs/>
          <w:smallCaps/>
          <w:noProof w:val="0"/>
          <w:sz w:val="24"/>
          <w:szCs w:val="26"/>
        </w:rPr>
      </w:pPr>
      <w:r w:rsidRPr="00DC5EDE">
        <w:rPr>
          <w:rFonts w:ascii="Times New Roman" w:eastAsia="Times New Roman" w:hAnsi="Times New Roman"/>
          <w:b/>
          <w:bCs/>
          <w:smallCaps/>
          <w:noProof w:val="0"/>
          <w:sz w:val="24"/>
          <w:szCs w:val="26"/>
        </w:rPr>
        <w:t>Términos de Referencia</w:t>
      </w:r>
    </w:p>
    <w:p w:rsidR="005469BD" w:rsidRPr="006507C8" w:rsidRDefault="005469BD" w:rsidP="00B130D9">
      <w:pPr>
        <w:tabs>
          <w:tab w:val="center" w:pos="4680"/>
        </w:tabs>
        <w:spacing w:before="240" w:after="120" w:line="240" w:lineRule="auto"/>
        <w:jc w:val="both"/>
        <w:rPr>
          <w:rFonts w:ascii="Times New Roman" w:eastAsia="Times New Roman" w:hAnsi="Times New Roman"/>
          <w:bCs/>
          <w:noProof w:val="0"/>
          <w:sz w:val="24"/>
          <w:szCs w:val="24"/>
        </w:rPr>
      </w:pPr>
    </w:p>
    <w:p w:rsidR="005469BD" w:rsidRPr="006507C8" w:rsidRDefault="00DC5EDE" w:rsidP="00B130D9">
      <w:pPr>
        <w:tabs>
          <w:tab w:val="center" w:pos="4680"/>
        </w:tabs>
        <w:spacing w:before="240" w:after="120" w:line="240" w:lineRule="auto"/>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I.  OBJETIVO DE LA CONSULTORIA</w:t>
      </w:r>
    </w:p>
    <w:p w:rsidR="005469BD" w:rsidRPr="006507C8" w:rsidRDefault="00DC5EDE" w:rsidP="00B130D9">
      <w:pPr>
        <w:spacing w:after="0" w:line="240" w:lineRule="auto"/>
        <w:ind w:left="360"/>
        <w:jc w:val="both"/>
        <w:rPr>
          <w:rFonts w:ascii="Times New Roman" w:eastAsia="Times New Roman" w:hAnsi="Times New Roman"/>
          <w:bCs/>
          <w:noProof w:val="0"/>
          <w:sz w:val="24"/>
          <w:szCs w:val="24"/>
        </w:rPr>
      </w:pPr>
      <w:r w:rsidRPr="00DC5EDE">
        <w:rPr>
          <w:rFonts w:ascii="Times New Roman" w:eastAsia="Times New Roman" w:hAnsi="Times New Roman"/>
          <w:bCs/>
          <w:noProof w:val="0"/>
          <w:sz w:val="24"/>
          <w:szCs w:val="24"/>
        </w:rPr>
        <w:t>La consultoría tendrá como objetivo apoyar al equipo del proyecto a llevar a cabo el monitoreo del cumplimiento de los compromisos de política del Gobierno de Colombia establecidos en la matriz de políticas (Anexo II del POD); así como su alcance e impacto de acuerdo a las metas e indicadores establecidos en las matrices de políticas y resultados utilizando como referencia la Evaluación Macroeconómica Independiente del Banco.</w:t>
      </w:r>
    </w:p>
    <w:p w:rsidR="005469BD" w:rsidRPr="006507C8" w:rsidRDefault="005469BD" w:rsidP="00B130D9">
      <w:pPr>
        <w:spacing w:after="0" w:line="240" w:lineRule="auto"/>
        <w:ind w:left="360"/>
        <w:jc w:val="both"/>
        <w:rPr>
          <w:rFonts w:ascii="Times New Roman" w:eastAsia="Times New Roman" w:hAnsi="Times New Roman"/>
          <w:bCs/>
          <w:noProof w:val="0"/>
          <w:sz w:val="24"/>
          <w:szCs w:val="24"/>
        </w:rPr>
      </w:pPr>
    </w:p>
    <w:p w:rsidR="005469BD" w:rsidRPr="006507C8" w:rsidRDefault="005469BD" w:rsidP="00B130D9">
      <w:pPr>
        <w:spacing w:after="0" w:line="240" w:lineRule="auto"/>
        <w:ind w:left="360"/>
        <w:jc w:val="both"/>
        <w:rPr>
          <w:rFonts w:ascii="Times New Roman" w:eastAsia="Times New Roman" w:hAnsi="Times New Roman"/>
          <w:noProof w:val="0"/>
          <w:sz w:val="24"/>
          <w:szCs w:val="24"/>
        </w:rPr>
      </w:pPr>
    </w:p>
    <w:p w:rsidR="005469BD" w:rsidRPr="006507C8" w:rsidRDefault="00DC5EDE" w:rsidP="00B130D9">
      <w:pPr>
        <w:spacing w:after="0" w:line="240" w:lineRule="auto"/>
        <w:jc w:val="center"/>
        <w:rPr>
          <w:rFonts w:ascii="Times New Roman" w:eastAsia="Times New Roman" w:hAnsi="Times New Roman"/>
          <w:noProof w:val="0"/>
          <w:sz w:val="24"/>
          <w:szCs w:val="24"/>
        </w:rPr>
      </w:pPr>
      <w:r w:rsidRPr="00DC5EDE">
        <w:rPr>
          <w:rFonts w:ascii="Times New Roman" w:eastAsia="Times New Roman" w:hAnsi="Times New Roman"/>
          <w:b/>
          <w:noProof w:val="0"/>
          <w:sz w:val="24"/>
          <w:szCs w:val="24"/>
        </w:rPr>
        <w:t>II.  CARACTERISTICAS  DE LA CONSULTORIA</w:t>
      </w:r>
    </w:p>
    <w:p w:rsidR="005469BD" w:rsidRPr="006507C8" w:rsidRDefault="005469BD" w:rsidP="00B130D9">
      <w:pPr>
        <w:tabs>
          <w:tab w:val="left" w:pos="840"/>
          <w:tab w:val="left" w:pos="1320"/>
          <w:tab w:val="left" w:pos="1800"/>
          <w:tab w:val="right" w:pos="2640"/>
          <w:tab w:val="left" w:pos="2880"/>
        </w:tabs>
        <w:spacing w:before="120" w:after="120" w:line="240" w:lineRule="auto"/>
        <w:ind w:left="475" w:hanging="115"/>
        <w:jc w:val="both"/>
        <w:rPr>
          <w:rFonts w:ascii="Times New Roman" w:eastAsia="Times New Roman" w:hAnsi="Times New Roman"/>
          <w:b/>
          <w:bCs/>
          <w:noProof w:val="0"/>
          <w:sz w:val="24"/>
          <w:szCs w:val="24"/>
        </w:rPr>
      </w:pPr>
    </w:p>
    <w:p w:rsidR="005469BD" w:rsidRPr="006507C8" w:rsidRDefault="00DC5EDE" w:rsidP="00B130D9">
      <w:pPr>
        <w:tabs>
          <w:tab w:val="left" w:pos="840"/>
          <w:tab w:val="left" w:pos="1320"/>
          <w:tab w:val="left" w:pos="1800"/>
          <w:tab w:val="right" w:pos="2640"/>
          <w:tab w:val="left" w:pos="2880"/>
        </w:tabs>
        <w:spacing w:before="120" w:after="120" w:line="240" w:lineRule="auto"/>
        <w:ind w:left="475" w:hanging="115"/>
        <w:jc w:val="both"/>
        <w:rPr>
          <w:rFonts w:ascii="Times New Roman" w:eastAsia="Times New Roman" w:hAnsi="Times New Roman"/>
          <w:noProof w:val="0"/>
          <w:sz w:val="24"/>
          <w:szCs w:val="24"/>
        </w:rPr>
      </w:pPr>
      <w:r w:rsidRPr="00DC5EDE">
        <w:rPr>
          <w:rFonts w:ascii="Times New Roman" w:eastAsia="Times New Roman" w:hAnsi="Times New Roman"/>
          <w:b/>
          <w:bCs/>
          <w:noProof w:val="0"/>
          <w:sz w:val="24"/>
          <w:szCs w:val="24"/>
        </w:rPr>
        <w:t>Tipo de consultoría</w:t>
      </w:r>
      <w:r w:rsidRPr="00DC5EDE">
        <w:rPr>
          <w:rFonts w:ascii="Times New Roman" w:eastAsia="Times New Roman" w:hAnsi="Times New Roman"/>
          <w:bCs/>
          <w:noProof w:val="0"/>
          <w:sz w:val="24"/>
          <w:szCs w:val="24"/>
        </w:rPr>
        <w:t>: consultor individual.</w:t>
      </w:r>
    </w:p>
    <w:p w:rsidR="005469BD" w:rsidRPr="006507C8" w:rsidRDefault="00DC5EDE" w:rsidP="00B130D9">
      <w:pPr>
        <w:tabs>
          <w:tab w:val="left" w:pos="840"/>
          <w:tab w:val="left" w:pos="1320"/>
          <w:tab w:val="left" w:pos="1800"/>
          <w:tab w:val="right" w:pos="2640"/>
          <w:tab w:val="left" w:pos="2880"/>
        </w:tabs>
        <w:spacing w:after="0" w:line="240" w:lineRule="auto"/>
        <w:ind w:left="360"/>
        <w:jc w:val="both"/>
        <w:rPr>
          <w:rFonts w:ascii="Times New Roman" w:eastAsia="Times New Roman" w:hAnsi="Times New Roman"/>
          <w:noProof w:val="0"/>
          <w:sz w:val="24"/>
          <w:szCs w:val="24"/>
        </w:rPr>
      </w:pPr>
      <w:r w:rsidRPr="00DC5EDE">
        <w:rPr>
          <w:rFonts w:ascii="Times New Roman" w:eastAsia="Times New Roman" w:hAnsi="Times New Roman"/>
          <w:b/>
          <w:noProof w:val="0"/>
          <w:sz w:val="24"/>
          <w:szCs w:val="24"/>
        </w:rPr>
        <w:t>Fecha de comienzo y duración</w:t>
      </w:r>
      <w:r w:rsidRPr="00DC5EDE">
        <w:rPr>
          <w:rFonts w:ascii="Times New Roman" w:eastAsia="Times New Roman" w:hAnsi="Times New Roman"/>
          <w:noProof w:val="0"/>
          <w:sz w:val="24"/>
          <w:szCs w:val="24"/>
        </w:rPr>
        <w:t>: El perio</w:t>
      </w:r>
      <w:r w:rsidR="00E95C5C">
        <w:rPr>
          <w:rFonts w:ascii="Times New Roman" w:eastAsia="Times New Roman" w:hAnsi="Times New Roman"/>
          <w:noProof w:val="0"/>
          <w:sz w:val="24"/>
          <w:szCs w:val="24"/>
        </w:rPr>
        <w:t>do de esta consultoría será de 3</w:t>
      </w:r>
      <w:r w:rsidRPr="00DC5EDE">
        <w:rPr>
          <w:rFonts w:ascii="Times New Roman" w:eastAsia="Times New Roman" w:hAnsi="Times New Roman"/>
          <w:noProof w:val="0"/>
          <w:sz w:val="24"/>
          <w:szCs w:val="24"/>
        </w:rPr>
        <w:t>0 días, a iniciarse luego de aprobada la operación en el Directorio del Banco.</w:t>
      </w:r>
    </w:p>
    <w:p w:rsidR="005469BD" w:rsidRPr="006507C8" w:rsidRDefault="005469BD" w:rsidP="00B130D9">
      <w:pPr>
        <w:tabs>
          <w:tab w:val="left" w:pos="840"/>
          <w:tab w:val="left" w:pos="1320"/>
          <w:tab w:val="left" w:pos="1800"/>
          <w:tab w:val="right" w:pos="2640"/>
          <w:tab w:val="left" w:pos="2880"/>
        </w:tabs>
        <w:spacing w:after="0" w:line="240" w:lineRule="auto"/>
        <w:ind w:left="360"/>
        <w:jc w:val="both"/>
        <w:rPr>
          <w:rFonts w:ascii="Times New Roman" w:eastAsia="Times New Roman" w:hAnsi="Times New Roman"/>
          <w:noProof w:val="0"/>
          <w:sz w:val="24"/>
          <w:szCs w:val="24"/>
        </w:rPr>
      </w:pPr>
    </w:p>
    <w:p w:rsidR="005469BD" w:rsidRPr="006507C8" w:rsidRDefault="00DC5EDE" w:rsidP="00B130D9">
      <w:pPr>
        <w:tabs>
          <w:tab w:val="left" w:pos="840"/>
          <w:tab w:val="left" w:pos="1320"/>
          <w:tab w:val="left" w:pos="1800"/>
          <w:tab w:val="right" w:pos="2640"/>
          <w:tab w:val="left" w:pos="2880"/>
        </w:tabs>
        <w:spacing w:after="0" w:line="240" w:lineRule="auto"/>
        <w:ind w:left="360"/>
        <w:jc w:val="both"/>
        <w:rPr>
          <w:rFonts w:ascii="Times New Roman" w:eastAsia="Times New Roman" w:hAnsi="Times New Roman"/>
          <w:noProof w:val="0"/>
          <w:sz w:val="24"/>
          <w:szCs w:val="24"/>
        </w:rPr>
      </w:pPr>
      <w:r w:rsidRPr="00E95C5C">
        <w:rPr>
          <w:rFonts w:ascii="Times New Roman" w:eastAsia="Times New Roman" w:hAnsi="Times New Roman"/>
          <w:b/>
          <w:noProof w:val="0"/>
          <w:sz w:val="24"/>
          <w:szCs w:val="24"/>
        </w:rPr>
        <w:t>Lugar de trabajo</w:t>
      </w:r>
      <w:r w:rsidRPr="00DC5EDE">
        <w:rPr>
          <w:rFonts w:ascii="Times New Roman" w:eastAsia="Times New Roman" w:hAnsi="Times New Roman"/>
          <w:noProof w:val="0"/>
          <w:sz w:val="24"/>
          <w:szCs w:val="24"/>
        </w:rPr>
        <w:t>: Colombia y el lugar de residencia del consultor.</w:t>
      </w:r>
    </w:p>
    <w:p w:rsidR="005469BD" w:rsidRPr="006507C8" w:rsidRDefault="005469BD" w:rsidP="00B130D9">
      <w:pPr>
        <w:spacing w:after="0" w:line="240" w:lineRule="auto"/>
        <w:ind w:left="360"/>
        <w:jc w:val="both"/>
        <w:rPr>
          <w:rFonts w:ascii="Times New Roman" w:eastAsia="Times New Roman" w:hAnsi="Times New Roman"/>
          <w:noProof w:val="0"/>
          <w:sz w:val="24"/>
          <w:szCs w:val="24"/>
        </w:rPr>
      </w:pPr>
    </w:p>
    <w:p w:rsidR="005469BD" w:rsidRPr="006507C8" w:rsidRDefault="00DC5EDE" w:rsidP="00B130D9">
      <w:pPr>
        <w:spacing w:after="0" w:line="240" w:lineRule="auto"/>
        <w:ind w:left="360"/>
        <w:jc w:val="both"/>
        <w:rPr>
          <w:rFonts w:ascii="Times New Roman" w:eastAsia="Times New Roman" w:hAnsi="Times New Roman"/>
          <w:noProof w:val="0"/>
          <w:sz w:val="24"/>
          <w:szCs w:val="24"/>
        </w:rPr>
      </w:pPr>
      <w:r w:rsidRPr="00E95C5C">
        <w:rPr>
          <w:rFonts w:ascii="Times New Roman" w:eastAsia="Times New Roman" w:hAnsi="Times New Roman"/>
          <w:b/>
          <w:noProof w:val="0"/>
          <w:sz w:val="24"/>
          <w:szCs w:val="24"/>
        </w:rPr>
        <w:t>Perfil del consultor</w:t>
      </w:r>
      <w:r w:rsidRPr="00DC5EDE">
        <w:rPr>
          <w:rFonts w:ascii="Times New Roman" w:eastAsia="Times New Roman" w:hAnsi="Times New Roman"/>
          <w:noProof w:val="0"/>
          <w:sz w:val="24"/>
          <w:szCs w:val="24"/>
        </w:rPr>
        <w:t xml:space="preserve">: </w:t>
      </w:r>
    </w:p>
    <w:p w:rsidR="005469BD" w:rsidRPr="006507C8" w:rsidRDefault="005469BD" w:rsidP="00B130D9">
      <w:pPr>
        <w:spacing w:after="0" w:line="240" w:lineRule="auto"/>
        <w:ind w:left="360"/>
        <w:jc w:val="both"/>
        <w:rPr>
          <w:rFonts w:ascii="Times New Roman" w:eastAsia="Times New Roman" w:hAnsi="Times New Roman"/>
          <w:noProof w:val="0"/>
          <w:sz w:val="24"/>
          <w:szCs w:val="24"/>
        </w:rPr>
      </w:pPr>
    </w:p>
    <w:p w:rsidR="005469BD" w:rsidRPr="006507C8" w:rsidRDefault="00DC5EDE" w:rsidP="00B130D9">
      <w:pPr>
        <w:numPr>
          <w:ilvl w:val="0"/>
          <w:numId w:val="1"/>
        </w:numPr>
        <w:spacing w:after="0" w:line="240" w:lineRule="auto"/>
        <w:ind w:left="1080"/>
        <w:jc w:val="both"/>
        <w:rPr>
          <w:rFonts w:ascii="Times New Roman" w:eastAsia="Times New Roman" w:hAnsi="Times New Roman"/>
          <w:noProof w:val="0"/>
          <w:sz w:val="24"/>
          <w:szCs w:val="20"/>
        </w:rPr>
      </w:pPr>
      <w:r w:rsidRPr="00DC5EDE">
        <w:rPr>
          <w:rFonts w:ascii="Times New Roman" w:eastAsia="Times New Roman" w:hAnsi="Times New Roman"/>
          <w:noProof w:val="0"/>
          <w:sz w:val="24"/>
          <w:szCs w:val="20"/>
        </w:rPr>
        <w:t xml:space="preserve">Título universitario de economía. Estudios de Maestría en Economía o en Políticas Públicas.  </w:t>
      </w:r>
    </w:p>
    <w:p w:rsidR="005469BD" w:rsidRPr="006507C8" w:rsidRDefault="005469BD" w:rsidP="00B130D9">
      <w:pPr>
        <w:spacing w:after="0" w:line="240" w:lineRule="auto"/>
        <w:ind w:left="1080"/>
        <w:jc w:val="both"/>
        <w:rPr>
          <w:rFonts w:ascii="Times New Roman" w:eastAsia="Times New Roman" w:hAnsi="Times New Roman"/>
          <w:noProof w:val="0"/>
          <w:sz w:val="24"/>
          <w:szCs w:val="20"/>
        </w:rPr>
      </w:pPr>
    </w:p>
    <w:p w:rsidR="005469BD" w:rsidRPr="006507C8" w:rsidRDefault="00DC5EDE" w:rsidP="00B130D9">
      <w:pPr>
        <w:numPr>
          <w:ilvl w:val="0"/>
          <w:numId w:val="1"/>
        </w:numPr>
        <w:spacing w:after="0" w:line="240" w:lineRule="auto"/>
        <w:ind w:left="1080"/>
        <w:jc w:val="both"/>
        <w:rPr>
          <w:rFonts w:ascii="Times New Roman" w:eastAsia="Times New Roman" w:hAnsi="Times New Roman"/>
          <w:noProof w:val="0"/>
          <w:sz w:val="24"/>
          <w:szCs w:val="20"/>
        </w:rPr>
      </w:pPr>
      <w:r w:rsidRPr="00DC5EDE">
        <w:rPr>
          <w:rFonts w:ascii="Times New Roman" w:eastAsia="Times New Roman" w:hAnsi="Times New Roman"/>
          <w:noProof w:val="0"/>
          <w:sz w:val="24"/>
          <w:szCs w:val="20"/>
        </w:rPr>
        <w:t>Al menos 3 años de experiencia trabajando en la preparación y supervisión de proyectos en el sector público o investigación en materia de política fiscal.</w:t>
      </w:r>
    </w:p>
    <w:p w:rsidR="005469BD" w:rsidRPr="006507C8" w:rsidRDefault="005469BD" w:rsidP="00B130D9">
      <w:pPr>
        <w:spacing w:after="0" w:line="240" w:lineRule="auto"/>
        <w:jc w:val="both"/>
        <w:rPr>
          <w:rFonts w:ascii="Times New Roman" w:eastAsia="Times New Roman" w:hAnsi="Times New Roman"/>
          <w:noProof w:val="0"/>
          <w:sz w:val="24"/>
          <w:szCs w:val="20"/>
        </w:rPr>
      </w:pPr>
    </w:p>
    <w:p w:rsidR="005469BD" w:rsidRPr="006507C8" w:rsidRDefault="00DC5EDE" w:rsidP="00B130D9">
      <w:pPr>
        <w:numPr>
          <w:ilvl w:val="0"/>
          <w:numId w:val="1"/>
        </w:numPr>
        <w:spacing w:after="0" w:line="240" w:lineRule="auto"/>
        <w:ind w:left="1080"/>
        <w:jc w:val="both"/>
        <w:rPr>
          <w:rFonts w:ascii="Times New Roman" w:eastAsia="Times New Roman" w:hAnsi="Times New Roman"/>
          <w:noProof w:val="0"/>
          <w:sz w:val="24"/>
          <w:szCs w:val="20"/>
        </w:rPr>
      </w:pPr>
      <w:r w:rsidRPr="00DC5EDE">
        <w:rPr>
          <w:rFonts w:ascii="Times New Roman" w:eastAsia="Times New Roman" w:hAnsi="Times New Roman"/>
          <w:noProof w:val="0"/>
          <w:sz w:val="24"/>
          <w:szCs w:val="20"/>
        </w:rPr>
        <w:t>Experiencia internacional en análisis macro-fiscal, análisis económico y  fiscal, de trabajo sobre gobiernos subnacionales en proyectos financiados con recursos de cooperación multilateral y/o bilateral.</w:t>
      </w:r>
    </w:p>
    <w:p w:rsidR="005469BD" w:rsidRPr="006507C8" w:rsidRDefault="005469BD" w:rsidP="00B130D9">
      <w:pPr>
        <w:spacing w:after="0" w:line="240" w:lineRule="auto"/>
        <w:ind w:left="720"/>
        <w:jc w:val="both"/>
        <w:rPr>
          <w:rFonts w:ascii="Times New Roman" w:eastAsia="Times New Roman" w:hAnsi="Times New Roman"/>
          <w:noProof w:val="0"/>
          <w:sz w:val="24"/>
          <w:szCs w:val="20"/>
        </w:rPr>
      </w:pPr>
    </w:p>
    <w:p w:rsidR="005469BD" w:rsidRPr="006507C8" w:rsidRDefault="00DC5EDE" w:rsidP="00B130D9">
      <w:pPr>
        <w:tabs>
          <w:tab w:val="center" w:pos="4680"/>
        </w:tabs>
        <w:spacing w:before="240" w:after="120" w:line="240" w:lineRule="auto"/>
        <w:jc w:val="center"/>
        <w:rPr>
          <w:rFonts w:ascii="Times New Roman" w:eastAsia="Times New Roman" w:hAnsi="Times New Roman"/>
          <w:noProof w:val="0"/>
          <w:sz w:val="24"/>
          <w:szCs w:val="24"/>
        </w:rPr>
      </w:pPr>
      <w:r w:rsidRPr="00DC5EDE">
        <w:rPr>
          <w:rFonts w:ascii="Times New Roman" w:eastAsia="Times New Roman" w:hAnsi="Times New Roman"/>
          <w:b/>
          <w:bCs/>
          <w:noProof w:val="0"/>
          <w:sz w:val="24"/>
          <w:szCs w:val="24"/>
        </w:rPr>
        <w:t>III</w:t>
      </w:r>
      <w:r w:rsidRPr="00DC5EDE">
        <w:rPr>
          <w:rFonts w:ascii="Times New Roman" w:eastAsia="Times New Roman" w:hAnsi="Times New Roman"/>
          <w:b/>
          <w:noProof w:val="0"/>
          <w:sz w:val="24"/>
          <w:szCs w:val="24"/>
        </w:rPr>
        <w:t>.  ACTIVIDADES</w:t>
      </w:r>
    </w:p>
    <w:p w:rsidR="005469BD" w:rsidRPr="006507C8" w:rsidRDefault="005469BD" w:rsidP="00B130D9">
      <w:pPr>
        <w:spacing w:after="0" w:line="240" w:lineRule="auto"/>
        <w:ind w:firstLine="630"/>
        <w:jc w:val="both"/>
        <w:rPr>
          <w:rFonts w:ascii="Times New Roman" w:eastAsia="Times New Roman" w:hAnsi="Times New Roman"/>
          <w:bCs/>
          <w:noProof w:val="0"/>
          <w:sz w:val="24"/>
          <w:szCs w:val="24"/>
        </w:rPr>
      </w:pPr>
    </w:p>
    <w:p w:rsidR="005469BD" w:rsidRPr="006507C8" w:rsidRDefault="00DC5EDE" w:rsidP="00B130D9">
      <w:pPr>
        <w:spacing w:after="0" w:line="240" w:lineRule="auto"/>
        <w:ind w:firstLine="630"/>
        <w:jc w:val="both"/>
        <w:rPr>
          <w:rFonts w:ascii="Times New Roman" w:eastAsia="Times New Roman" w:hAnsi="Times New Roman"/>
          <w:bCs/>
          <w:noProof w:val="0"/>
          <w:sz w:val="24"/>
          <w:szCs w:val="24"/>
        </w:rPr>
      </w:pPr>
      <w:r w:rsidRPr="00DC5EDE">
        <w:rPr>
          <w:rFonts w:ascii="Times New Roman" w:eastAsia="Times New Roman" w:hAnsi="Times New Roman"/>
          <w:bCs/>
          <w:noProof w:val="0"/>
          <w:sz w:val="24"/>
          <w:szCs w:val="24"/>
        </w:rPr>
        <w:t>Las actividades que serán realizadas durante la consultoría incluyen las siguientes:</w:t>
      </w:r>
    </w:p>
    <w:p w:rsidR="005469BD" w:rsidRPr="006507C8" w:rsidRDefault="005469BD" w:rsidP="00B130D9">
      <w:pPr>
        <w:spacing w:after="0" w:line="240" w:lineRule="auto"/>
        <w:ind w:left="360" w:hanging="720"/>
        <w:jc w:val="both"/>
        <w:rPr>
          <w:rFonts w:ascii="Times New Roman" w:eastAsia="Times New Roman" w:hAnsi="Times New Roman"/>
          <w:bCs/>
          <w:noProof w:val="0"/>
          <w:sz w:val="24"/>
          <w:szCs w:val="24"/>
        </w:rPr>
      </w:pPr>
    </w:p>
    <w:p w:rsidR="005469BD" w:rsidRPr="006507C8" w:rsidRDefault="00DC5EDE" w:rsidP="00B130D9">
      <w:pPr>
        <w:tabs>
          <w:tab w:val="left" w:pos="720"/>
        </w:tabs>
        <w:spacing w:after="0" w:line="240" w:lineRule="auto"/>
        <w:ind w:left="270" w:hanging="720"/>
        <w:jc w:val="both"/>
        <w:rPr>
          <w:rFonts w:ascii="Times New Roman" w:eastAsia="Times New Roman" w:hAnsi="Times New Roman"/>
          <w:noProof w:val="0"/>
          <w:sz w:val="24"/>
          <w:szCs w:val="20"/>
        </w:rPr>
      </w:pPr>
      <w:r w:rsidRPr="00DC5EDE">
        <w:rPr>
          <w:rFonts w:ascii="Times New Roman" w:eastAsia="Times New Roman" w:hAnsi="Times New Roman"/>
          <w:bCs/>
          <w:noProof w:val="0"/>
          <w:sz w:val="24"/>
          <w:szCs w:val="20"/>
        </w:rPr>
        <w:tab/>
        <w:t>Apoyar el equipo de proyecto a evaluar el cumplimiento de cada una de las acciones que conforman los componentes del programa (CO-L11</w:t>
      </w:r>
      <w:r w:rsidR="00E95C5C">
        <w:rPr>
          <w:rFonts w:ascii="Times New Roman" w:eastAsia="Times New Roman" w:hAnsi="Times New Roman"/>
          <w:bCs/>
          <w:noProof w:val="0"/>
          <w:sz w:val="24"/>
          <w:szCs w:val="20"/>
        </w:rPr>
        <w:t>42</w:t>
      </w:r>
      <w:r w:rsidRPr="00DC5EDE">
        <w:rPr>
          <w:rFonts w:ascii="Times New Roman" w:eastAsia="Times New Roman" w:hAnsi="Times New Roman"/>
          <w:bCs/>
          <w:noProof w:val="0"/>
          <w:sz w:val="24"/>
          <w:szCs w:val="20"/>
        </w:rPr>
        <w:t xml:space="preserve">) y organizar y documentar dichas evidencias de acuerdo al previsto en el contrato de préstamo. Asimismo, ayudará el equipo de proyecto a verificar los resultados,  tomando como referencia la línea de base  establecidas en </w:t>
      </w:r>
      <w:r w:rsidRPr="00DC5EDE">
        <w:rPr>
          <w:rFonts w:ascii="Times New Roman" w:eastAsia="Times New Roman" w:hAnsi="Times New Roman"/>
          <w:bCs/>
          <w:noProof w:val="0"/>
          <w:sz w:val="24"/>
          <w:szCs w:val="20"/>
        </w:rPr>
        <w:lastRenderedPageBreak/>
        <w:t>las matrices de políticas y de resultados, auxiliándose tanto en la información proporcionada por el gobierno como por la evaluación macroeconómica independiente realizada por el Banco. Acorde con dichos indicadores y evidencias, el consultor ayudará el equipo de proyecto a preparar el Memorando de Desembolso de la operación.</w:t>
      </w:r>
    </w:p>
    <w:p w:rsidR="005469BD" w:rsidRPr="006507C8" w:rsidRDefault="005469BD" w:rsidP="00B130D9">
      <w:pPr>
        <w:spacing w:after="0" w:line="240" w:lineRule="auto"/>
        <w:jc w:val="both"/>
        <w:rPr>
          <w:rFonts w:ascii="Times New Roman" w:eastAsia="Times New Roman" w:hAnsi="Times New Roman"/>
          <w:bCs/>
          <w:noProof w:val="0"/>
          <w:sz w:val="24"/>
          <w:szCs w:val="24"/>
        </w:rPr>
      </w:pPr>
    </w:p>
    <w:p w:rsidR="005469BD" w:rsidRPr="006507C8" w:rsidRDefault="00DC5EDE" w:rsidP="00B130D9">
      <w:pPr>
        <w:spacing w:after="0" w:line="240" w:lineRule="auto"/>
        <w:ind w:left="360"/>
        <w:jc w:val="both"/>
        <w:rPr>
          <w:rFonts w:ascii="Times New Roman" w:eastAsia="Times New Roman" w:hAnsi="Times New Roman"/>
          <w:bCs/>
          <w:noProof w:val="0"/>
          <w:sz w:val="24"/>
          <w:szCs w:val="24"/>
        </w:rPr>
      </w:pPr>
      <w:r w:rsidRPr="00DC5EDE">
        <w:rPr>
          <w:rFonts w:ascii="Times New Roman" w:eastAsia="Times New Roman" w:hAnsi="Times New Roman"/>
          <w:bCs/>
          <w:noProof w:val="0"/>
          <w:sz w:val="24"/>
          <w:szCs w:val="24"/>
        </w:rPr>
        <w:t>A requerimiento del Banco el consultor deberá estar dispuesto a viajar a Colombia para evaluar el cumplimiento de las metas acordadas en el marco de la operación y presentar propuestas para el cumplimiento de las mismas al Banco y al Gobierno de Colombia.</w:t>
      </w:r>
    </w:p>
    <w:p w:rsidR="005469BD" w:rsidRPr="006507C8" w:rsidRDefault="005469BD" w:rsidP="00B130D9">
      <w:pPr>
        <w:spacing w:after="0" w:line="240" w:lineRule="auto"/>
        <w:ind w:left="360"/>
        <w:jc w:val="both"/>
        <w:rPr>
          <w:rFonts w:ascii="Times New Roman" w:eastAsia="Times New Roman" w:hAnsi="Times New Roman"/>
          <w:bCs/>
          <w:noProof w:val="0"/>
          <w:sz w:val="24"/>
          <w:szCs w:val="24"/>
        </w:rPr>
      </w:pPr>
    </w:p>
    <w:p w:rsidR="005469BD" w:rsidRPr="006507C8" w:rsidRDefault="00DC5EDE" w:rsidP="00B130D9">
      <w:pPr>
        <w:tabs>
          <w:tab w:val="center" w:pos="4680"/>
        </w:tabs>
        <w:spacing w:before="240" w:after="120" w:line="240" w:lineRule="auto"/>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IV.  PRODUCTOS ESPERADOS</w:t>
      </w:r>
    </w:p>
    <w:p w:rsidR="005469BD" w:rsidRPr="006507C8" w:rsidRDefault="005469BD" w:rsidP="00B130D9">
      <w:pPr>
        <w:spacing w:after="0" w:line="240" w:lineRule="auto"/>
        <w:ind w:left="360"/>
        <w:jc w:val="both"/>
        <w:rPr>
          <w:rFonts w:ascii="Times New Roman" w:eastAsia="Times New Roman" w:hAnsi="Times New Roman"/>
          <w:bCs/>
          <w:noProof w:val="0"/>
          <w:sz w:val="24"/>
          <w:szCs w:val="20"/>
        </w:rPr>
      </w:pPr>
    </w:p>
    <w:p w:rsidR="005469BD" w:rsidRPr="006507C8" w:rsidRDefault="00DC5EDE" w:rsidP="00B130D9">
      <w:pPr>
        <w:spacing w:after="0" w:line="240" w:lineRule="auto"/>
        <w:ind w:left="360"/>
        <w:jc w:val="both"/>
        <w:rPr>
          <w:rFonts w:ascii="Times New Roman" w:eastAsia="Times New Roman" w:hAnsi="Times New Roman"/>
          <w:bCs/>
          <w:noProof w:val="0"/>
          <w:sz w:val="24"/>
          <w:szCs w:val="20"/>
        </w:rPr>
      </w:pPr>
      <w:r w:rsidRPr="00DC5EDE">
        <w:rPr>
          <w:rFonts w:ascii="Times New Roman" w:eastAsia="Times New Roman" w:hAnsi="Times New Roman"/>
          <w:bCs/>
          <w:noProof w:val="0"/>
          <w:sz w:val="24"/>
          <w:szCs w:val="20"/>
        </w:rPr>
        <w:t>La consultoría generará los siguientes productos:</w:t>
      </w:r>
    </w:p>
    <w:p w:rsidR="005469BD" w:rsidRPr="006507C8" w:rsidRDefault="005469BD" w:rsidP="00B130D9">
      <w:pPr>
        <w:spacing w:after="0" w:line="240" w:lineRule="auto"/>
        <w:ind w:left="360"/>
        <w:jc w:val="both"/>
        <w:rPr>
          <w:rFonts w:ascii="Times New Roman" w:eastAsia="Times New Roman" w:hAnsi="Times New Roman"/>
          <w:bCs/>
          <w:noProof w:val="0"/>
          <w:sz w:val="24"/>
          <w:szCs w:val="20"/>
        </w:rPr>
      </w:pPr>
    </w:p>
    <w:p w:rsidR="005469BD" w:rsidRPr="006507C8" w:rsidRDefault="00DC5EDE" w:rsidP="00B130D9">
      <w:pPr>
        <w:numPr>
          <w:ilvl w:val="0"/>
          <w:numId w:val="1"/>
        </w:numPr>
        <w:spacing w:after="0" w:line="240" w:lineRule="auto"/>
        <w:ind w:left="1080"/>
        <w:jc w:val="both"/>
        <w:rPr>
          <w:rFonts w:ascii="Times New Roman" w:eastAsia="Times New Roman" w:hAnsi="Times New Roman"/>
          <w:bCs/>
          <w:noProof w:val="0"/>
          <w:sz w:val="24"/>
          <w:szCs w:val="20"/>
        </w:rPr>
      </w:pPr>
      <w:r w:rsidRPr="00DC5EDE">
        <w:rPr>
          <w:rFonts w:ascii="Times New Roman" w:eastAsia="Times New Roman" w:hAnsi="Times New Roman"/>
          <w:noProof w:val="0"/>
          <w:sz w:val="24"/>
          <w:szCs w:val="20"/>
        </w:rPr>
        <w:t xml:space="preserve">Un informe preliminar a los 15 días de la firma del contrato para la aprobación del Banco. El informe deberá </w:t>
      </w:r>
      <w:r w:rsidRPr="00DC5EDE">
        <w:rPr>
          <w:rFonts w:ascii="Times New Roman" w:eastAsia="Times New Roman" w:hAnsi="Times New Roman"/>
          <w:bCs/>
          <w:noProof w:val="0"/>
          <w:sz w:val="24"/>
          <w:szCs w:val="20"/>
        </w:rPr>
        <w:t>detallar el estado de cumplimiento de las metas acordadas en la Matriz de P</w:t>
      </w:r>
      <w:r w:rsidR="00E95C5C">
        <w:rPr>
          <w:rFonts w:ascii="Times New Roman" w:eastAsia="Times New Roman" w:hAnsi="Times New Roman"/>
          <w:bCs/>
          <w:noProof w:val="0"/>
          <w:sz w:val="24"/>
          <w:szCs w:val="20"/>
        </w:rPr>
        <w:t>olítica de la operación CO-L1142</w:t>
      </w:r>
      <w:r w:rsidRPr="00DC5EDE">
        <w:rPr>
          <w:rFonts w:ascii="Times New Roman" w:eastAsia="Times New Roman" w:hAnsi="Times New Roman"/>
          <w:bCs/>
          <w:noProof w:val="0"/>
          <w:sz w:val="24"/>
          <w:szCs w:val="20"/>
        </w:rPr>
        <w:t xml:space="preserve"> y presentar las evidencias requeridas. También deberá presentará el estado de cumplimiento de los resultados esperados.</w:t>
      </w:r>
    </w:p>
    <w:p w:rsidR="005469BD" w:rsidRPr="006507C8" w:rsidRDefault="005469BD" w:rsidP="00B130D9">
      <w:pPr>
        <w:spacing w:after="0" w:line="240" w:lineRule="auto"/>
        <w:ind w:left="360"/>
        <w:jc w:val="both"/>
        <w:rPr>
          <w:rFonts w:ascii="Times New Roman" w:eastAsia="Times New Roman" w:hAnsi="Times New Roman"/>
          <w:noProof w:val="0"/>
          <w:sz w:val="24"/>
          <w:szCs w:val="20"/>
        </w:rPr>
      </w:pPr>
    </w:p>
    <w:p w:rsidR="005469BD" w:rsidRPr="006507C8" w:rsidRDefault="00DC5EDE" w:rsidP="00B130D9">
      <w:pPr>
        <w:numPr>
          <w:ilvl w:val="0"/>
          <w:numId w:val="1"/>
        </w:numPr>
        <w:spacing w:after="0" w:line="240" w:lineRule="auto"/>
        <w:ind w:left="1080"/>
        <w:jc w:val="both"/>
        <w:rPr>
          <w:rFonts w:ascii="Times New Roman" w:eastAsia="Times New Roman" w:hAnsi="Times New Roman"/>
          <w:noProof w:val="0"/>
          <w:sz w:val="24"/>
          <w:szCs w:val="20"/>
        </w:rPr>
      </w:pPr>
      <w:r w:rsidRPr="00DC5EDE">
        <w:rPr>
          <w:rFonts w:ascii="Times New Roman" w:eastAsia="Times New Roman" w:hAnsi="Times New Roman"/>
          <w:noProof w:val="0"/>
          <w:sz w:val="24"/>
          <w:szCs w:val="20"/>
        </w:rPr>
        <w:t xml:space="preserve">Memorando de Desembolso, preparado por el equipo de proyecto con el apoyo del consultor, presentando todas las evidencias de cumplimiento de las metas acordadas en el  contrato de préstamo. </w:t>
      </w:r>
    </w:p>
    <w:p w:rsidR="005469BD" w:rsidRPr="006507C8" w:rsidRDefault="005469BD" w:rsidP="00B130D9">
      <w:pPr>
        <w:spacing w:after="0" w:line="240" w:lineRule="auto"/>
        <w:ind w:left="1080"/>
        <w:jc w:val="both"/>
        <w:rPr>
          <w:rFonts w:ascii="Times New Roman" w:eastAsia="Times New Roman" w:hAnsi="Times New Roman"/>
          <w:noProof w:val="0"/>
          <w:sz w:val="24"/>
          <w:szCs w:val="20"/>
        </w:rPr>
      </w:pPr>
    </w:p>
    <w:p w:rsidR="005469BD" w:rsidRPr="006507C8" w:rsidRDefault="00DC5EDE" w:rsidP="00B130D9">
      <w:pPr>
        <w:spacing w:after="0" w:line="240" w:lineRule="auto"/>
        <w:ind w:left="360"/>
        <w:jc w:val="both"/>
        <w:rPr>
          <w:rFonts w:ascii="Times New Roman" w:eastAsia="Times New Roman" w:hAnsi="Times New Roman"/>
          <w:noProof w:val="0"/>
          <w:sz w:val="24"/>
          <w:szCs w:val="20"/>
        </w:rPr>
      </w:pPr>
      <w:r w:rsidRPr="00DC5EDE">
        <w:rPr>
          <w:rFonts w:ascii="Times New Roman" w:eastAsia="Times New Roman" w:hAnsi="Times New Roman"/>
          <w:noProof w:val="0"/>
          <w:sz w:val="24"/>
          <w:szCs w:val="20"/>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Luiz Villela (</w:t>
      </w:r>
      <w:hyperlink r:id="rId22" w:history="1">
        <w:r w:rsidRPr="00DC5EDE">
          <w:rPr>
            <w:rFonts w:ascii="Times New Roman" w:eastAsia="Times New Roman" w:hAnsi="Times New Roman"/>
            <w:noProof w:val="0"/>
            <w:color w:val="0000FF"/>
            <w:sz w:val="24"/>
            <w:szCs w:val="20"/>
            <w:u w:val="single"/>
          </w:rPr>
          <w:t>luizvi@iadb.org</w:t>
        </w:r>
      </w:hyperlink>
      <w:r w:rsidRPr="00DC5EDE">
        <w:rPr>
          <w:rFonts w:ascii="Times New Roman" w:eastAsia="Times New Roman" w:hAnsi="Times New Roman"/>
          <w:noProof w:val="0"/>
          <w:sz w:val="24"/>
          <w:szCs w:val="20"/>
        </w:rPr>
        <w:t>) y deberán ser entregados conforme a la estructura y los plazos previamente acordados.</w:t>
      </w:r>
    </w:p>
    <w:p w:rsidR="005469BD" w:rsidRPr="006507C8" w:rsidRDefault="005469BD" w:rsidP="00B130D9">
      <w:pPr>
        <w:spacing w:after="0" w:line="240" w:lineRule="auto"/>
        <w:ind w:left="360"/>
        <w:jc w:val="both"/>
        <w:rPr>
          <w:rFonts w:ascii="Times New Roman" w:eastAsia="Times New Roman" w:hAnsi="Times New Roman"/>
          <w:noProof w:val="0"/>
          <w:sz w:val="24"/>
          <w:szCs w:val="20"/>
        </w:rPr>
      </w:pPr>
    </w:p>
    <w:p w:rsidR="005469BD" w:rsidRPr="006507C8" w:rsidRDefault="00DC5EDE" w:rsidP="00B130D9">
      <w:pPr>
        <w:tabs>
          <w:tab w:val="center" w:pos="4680"/>
        </w:tabs>
        <w:spacing w:before="240" w:after="120" w:line="240" w:lineRule="auto"/>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V. DURACIÓN DE LA CONSULTORÍA</w:t>
      </w:r>
    </w:p>
    <w:p w:rsidR="005469BD" w:rsidRPr="006507C8" w:rsidRDefault="00DC5EDE" w:rsidP="00B130D9">
      <w:pPr>
        <w:spacing w:after="0" w:line="240" w:lineRule="auto"/>
        <w:ind w:left="360"/>
        <w:jc w:val="both"/>
        <w:rPr>
          <w:rFonts w:ascii="Times New Roman" w:eastAsia="Times New Roman" w:hAnsi="Times New Roman"/>
          <w:bCs/>
          <w:noProof w:val="0"/>
          <w:sz w:val="24"/>
          <w:szCs w:val="20"/>
        </w:rPr>
      </w:pPr>
      <w:r w:rsidRPr="00DC5EDE">
        <w:rPr>
          <w:rFonts w:ascii="Times New Roman" w:eastAsia="Times New Roman" w:hAnsi="Times New Roman"/>
          <w:b/>
          <w:noProof w:val="0"/>
          <w:sz w:val="24"/>
          <w:szCs w:val="20"/>
        </w:rPr>
        <w:t xml:space="preserve"> </w:t>
      </w:r>
      <w:r w:rsidRPr="00DC5EDE">
        <w:rPr>
          <w:rFonts w:ascii="Times New Roman" w:eastAsia="Times New Roman" w:hAnsi="Times New Roman"/>
          <w:noProof w:val="0"/>
          <w:sz w:val="24"/>
          <w:szCs w:val="20"/>
        </w:rPr>
        <w:t>La dura</w:t>
      </w:r>
      <w:r w:rsidR="00E95C5C">
        <w:rPr>
          <w:rFonts w:ascii="Times New Roman" w:eastAsia="Times New Roman" w:hAnsi="Times New Roman"/>
          <w:noProof w:val="0"/>
          <w:sz w:val="24"/>
          <w:szCs w:val="20"/>
        </w:rPr>
        <w:t>ción de la consultoría será de 3</w:t>
      </w:r>
      <w:r w:rsidRPr="00DC5EDE">
        <w:rPr>
          <w:rFonts w:ascii="Times New Roman" w:eastAsia="Times New Roman" w:hAnsi="Times New Roman"/>
          <w:noProof w:val="0"/>
          <w:sz w:val="24"/>
          <w:szCs w:val="20"/>
        </w:rPr>
        <w:t>0 días no consecutivos.</w:t>
      </w:r>
    </w:p>
    <w:p w:rsidR="005469BD" w:rsidRPr="006507C8" w:rsidRDefault="005469BD" w:rsidP="00B130D9">
      <w:pPr>
        <w:spacing w:after="0" w:line="240" w:lineRule="auto"/>
        <w:ind w:left="360"/>
        <w:jc w:val="both"/>
        <w:rPr>
          <w:rFonts w:ascii="Times New Roman" w:eastAsia="Times New Roman" w:hAnsi="Times New Roman"/>
          <w:bCs/>
          <w:noProof w:val="0"/>
          <w:sz w:val="24"/>
          <w:szCs w:val="20"/>
        </w:rPr>
      </w:pPr>
    </w:p>
    <w:p w:rsidR="005469BD" w:rsidRPr="006507C8" w:rsidRDefault="00DC5EDE" w:rsidP="00B130D9">
      <w:pPr>
        <w:tabs>
          <w:tab w:val="center" w:pos="4680"/>
        </w:tabs>
        <w:spacing w:before="240" w:after="120" w:line="240" w:lineRule="auto"/>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VI. CONDICIONES DE PAGO</w:t>
      </w:r>
    </w:p>
    <w:p w:rsidR="005469BD" w:rsidRPr="006507C8" w:rsidRDefault="00DC5EDE" w:rsidP="00B130D9">
      <w:pPr>
        <w:spacing w:after="0" w:line="240" w:lineRule="auto"/>
        <w:ind w:left="360"/>
        <w:jc w:val="both"/>
        <w:rPr>
          <w:rFonts w:ascii="Times New Roman" w:eastAsia="Times New Roman" w:hAnsi="Times New Roman"/>
          <w:bCs/>
          <w:noProof w:val="0"/>
          <w:sz w:val="24"/>
          <w:szCs w:val="20"/>
        </w:rPr>
      </w:pPr>
      <w:r w:rsidRPr="00DC5EDE">
        <w:rPr>
          <w:rFonts w:ascii="Times New Roman" w:eastAsia="Times New Roman" w:hAnsi="Times New Roman"/>
          <w:bCs/>
          <w:noProof w:val="0"/>
          <w:sz w:val="24"/>
          <w:szCs w:val="20"/>
        </w:rPr>
        <w:t>Los pagos al consultor individual se realizarán de la siguiente manera:</w:t>
      </w:r>
    </w:p>
    <w:p w:rsidR="005469BD" w:rsidRPr="006507C8" w:rsidRDefault="005469BD" w:rsidP="00B130D9">
      <w:pPr>
        <w:spacing w:after="0" w:line="240" w:lineRule="auto"/>
        <w:ind w:left="360"/>
        <w:jc w:val="both"/>
        <w:rPr>
          <w:rFonts w:ascii="Times New Roman" w:eastAsia="Times New Roman" w:hAnsi="Times New Roman"/>
          <w:bCs/>
          <w:noProof w:val="0"/>
          <w:sz w:val="24"/>
          <w:szCs w:val="20"/>
        </w:rPr>
      </w:pPr>
    </w:p>
    <w:p w:rsidR="005469BD" w:rsidRPr="006507C8" w:rsidRDefault="005469BD" w:rsidP="00B130D9">
      <w:pPr>
        <w:numPr>
          <w:ilvl w:val="0"/>
          <w:numId w:val="3"/>
        </w:numPr>
        <w:tabs>
          <w:tab w:val="clear" w:pos="1440"/>
          <w:tab w:val="num" w:pos="108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Un primer pago de 50% del monto del contrato 15 días después de la firma del mismo, contra entrega del primer informe a satisfacción del BID. </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tabs>
          <w:tab w:val="clear" w:pos="1440"/>
          <w:tab w:val="num" w:pos="108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50% a la entrega y aprobación del informe final a satisfacción del BID.</w:t>
      </w:r>
    </w:p>
    <w:p w:rsidR="005469BD" w:rsidRPr="006507C8" w:rsidRDefault="005469BD" w:rsidP="00B130D9">
      <w:pPr>
        <w:spacing w:after="0" w:line="240" w:lineRule="auto"/>
        <w:ind w:left="360"/>
        <w:jc w:val="both"/>
        <w:rPr>
          <w:rFonts w:ascii="Times New Roman" w:eastAsia="Times New Roman" w:hAnsi="Times New Roman"/>
          <w:bCs/>
          <w:noProof w:val="0"/>
          <w:sz w:val="24"/>
          <w:szCs w:val="20"/>
        </w:rPr>
      </w:pPr>
    </w:p>
    <w:p w:rsidR="005469BD" w:rsidRPr="006507C8" w:rsidRDefault="00DC5EDE" w:rsidP="00B130D9">
      <w:pPr>
        <w:tabs>
          <w:tab w:val="center" w:pos="4680"/>
        </w:tabs>
        <w:spacing w:before="240" w:after="120" w:line="240" w:lineRule="auto"/>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lastRenderedPageBreak/>
        <w:t>VII.  SUPERVISIÓN O COORDINACIÓN</w:t>
      </w:r>
    </w:p>
    <w:p w:rsidR="005469BD" w:rsidRPr="006507C8" w:rsidRDefault="005469BD" w:rsidP="00B130D9">
      <w:pPr>
        <w:spacing w:after="0" w:line="240" w:lineRule="auto"/>
        <w:ind w:left="360"/>
        <w:jc w:val="both"/>
        <w:rPr>
          <w:rFonts w:ascii="Times New Roman" w:eastAsia="Times New Roman" w:hAnsi="Times New Roman"/>
          <w:bCs/>
          <w:noProof w:val="0"/>
          <w:sz w:val="24"/>
          <w:szCs w:val="20"/>
        </w:rPr>
      </w:pPr>
    </w:p>
    <w:p w:rsidR="005469BD" w:rsidRPr="006507C8" w:rsidRDefault="00DC5EDE" w:rsidP="00B130D9">
      <w:pPr>
        <w:spacing w:after="0" w:line="240" w:lineRule="auto"/>
        <w:ind w:left="360"/>
        <w:jc w:val="both"/>
        <w:rPr>
          <w:rFonts w:ascii="Times New Roman" w:eastAsia="Times New Roman" w:hAnsi="Times New Roman"/>
          <w:bCs/>
          <w:noProof w:val="0"/>
          <w:sz w:val="24"/>
          <w:szCs w:val="20"/>
        </w:rPr>
      </w:pPr>
      <w:r w:rsidRPr="00DC5EDE">
        <w:rPr>
          <w:rFonts w:ascii="Times New Roman" w:eastAsia="Times New Roman" w:hAnsi="Times New Roman"/>
          <w:bCs/>
          <w:noProof w:val="0"/>
          <w:sz w:val="24"/>
          <w:szCs w:val="20"/>
        </w:rPr>
        <w:t>La coordinación de la consultoría estará a cargo de Luiz Villela de la División Fiscal y Municipal (IFD/FMM), Jefe de Equipo de la Operación.</w:t>
      </w: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Default="006507C8"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E95C5C" w:rsidRDefault="00E95C5C" w:rsidP="00B130D9">
      <w:pPr>
        <w:rPr>
          <w:rFonts w:ascii="Times New Roman" w:eastAsia="Times New Roman" w:hAnsi="Times New Roman"/>
          <w:b/>
          <w:bCs/>
          <w:noProof w:val="0"/>
          <w:sz w:val="28"/>
          <w:szCs w:val="28"/>
          <w:u w:val="single"/>
        </w:rPr>
      </w:pPr>
      <w:r>
        <w:rPr>
          <w:rFonts w:ascii="Times New Roman" w:eastAsia="Times New Roman" w:hAnsi="Times New Roman"/>
          <w:b/>
          <w:bCs/>
          <w:noProof w:val="0"/>
          <w:sz w:val="28"/>
          <w:szCs w:val="28"/>
          <w:u w:val="single"/>
        </w:rPr>
        <w:br w:type="page"/>
      </w:r>
    </w:p>
    <w:p w:rsidR="005469BD" w:rsidRPr="006507C8" w:rsidRDefault="00DC5EDE" w:rsidP="00B130D9">
      <w:pPr>
        <w:tabs>
          <w:tab w:val="center" w:pos="4680"/>
        </w:tabs>
        <w:spacing w:before="240" w:after="120" w:line="240" w:lineRule="auto"/>
        <w:contextualSpacing/>
        <w:jc w:val="center"/>
        <w:rPr>
          <w:rFonts w:ascii="Times New Roman" w:eastAsia="Times New Roman" w:hAnsi="Times New Roman"/>
          <w:b/>
          <w:bCs/>
          <w:noProof w:val="0"/>
          <w:sz w:val="28"/>
          <w:szCs w:val="28"/>
          <w:u w:val="single"/>
        </w:rPr>
      </w:pPr>
      <w:r w:rsidRPr="00DC5EDE">
        <w:rPr>
          <w:rFonts w:ascii="Times New Roman" w:eastAsia="Times New Roman" w:hAnsi="Times New Roman"/>
          <w:b/>
          <w:bCs/>
          <w:noProof w:val="0"/>
          <w:sz w:val="28"/>
          <w:szCs w:val="28"/>
          <w:u w:val="single"/>
        </w:rPr>
        <w:lastRenderedPageBreak/>
        <w:t>2 - CONSULTORÍA DE EVALUACIÓN DEL PROGRAMA</w:t>
      </w:r>
    </w:p>
    <w:p w:rsidR="005469BD" w:rsidRPr="006507C8" w:rsidRDefault="00DC5EDE" w:rsidP="00B130D9">
      <w:pPr>
        <w:keepNext/>
        <w:keepLines/>
        <w:tabs>
          <w:tab w:val="center" w:pos="4680"/>
        </w:tabs>
        <w:spacing w:before="120" w:after="120" w:line="240" w:lineRule="auto"/>
        <w:jc w:val="center"/>
        <w:outlineLvl w:val="1"/>
        <w:rPr>
          <w:rFonts w:ascii="Cambria" w:eastAsia="Times New Roman" w:hAnsi="Cambria"/>
          <w:b/>
          <w:bCs/>
          <w:smallCaps/>
          <w:noProof w:val="0"/>
          <w:sz w:val="24"/>
          <w:szCs w:val="26"/>
        </w:rPr>
      </w:pPr>
      <w:r w:rsidRPr="00DC5EDE">
        <w:rPr>
          <w:rFonts w:ascii="Cambria" w:eastAsia="Times New Roman" w:hAnsi="Cambria"/>
          <w:b/>
          <w:bCs/>
          <w:smallCaps/>
          <w:noProof w:val="0"/>
          <w:sz w:val="24"/>
          <w:szCs w:val="26"/>
        </w:rPr>
        <w:t>Términos de Referencia</w:t>
      </w:r>
    </w:p>
    <w:p w:rsidR="005469BD" w:rsidRPr="006507C8" w:rsidRDefault="005469BD" w:rsidP="00B130D9">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6507C8" w:rsidRDefault="005469BD" w:rsidP="00B130D9">
      <w:pPr>
        <w:spacing w:after="0" w:line="240" w:lineRule="auto"/>
        <w:rPr>
          <w:rFonts w:ascii="Times New Roman" w:eastAsia="Times New Roman" w:hAnsi="Times New Roman"/>
          <w:noProof w:val="0"/>
          <w:sz w:val="24"/>
          <w:szCs w:val="24"/>
        </w:rPr>
      </w:pPr>
    </w:p>
    <w:p w:rsidR="005469BD" w:rsidRPr="006507C8" w:rsidRDefault="00DC5EDE" w:rsidP="00B130D9">
      <w:pPr>
        <w:numPr>
          <w:ilvl w:val="0"/>
          <w:numId w:val="2"/>
        </w:numPr>
        <w:spacing w:after="120" w:line="240" w:lineRule="auto"/>
        <w:ind w:left="720"/>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OBJETIVO DE LA CONSULTORIA</w:t>
      </w:r>
    </w:p>
    <w:p w:rsidR="005469BD" w:rsidRPr="006507C8" w:rsidRDefault="005469BD" w:rsidP="00B130D9">
      <w:pPr>
        <w:spacing w:after="0" w:line="240" w:lineRule="auto"/>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Preparar un informe de evaluación del Programa, considerando </w:t>
      </w:r>
      <w:r w:rsidR="00E95C5C">
        <w:rPr>
          <w:rFonts w:ascii="Times New Roman" w:eastAsia="Times New Roman" w:hAnsi="Times New Roman"/>
          <w:noProof w:val="0"/>
          <w:sz w:val="24"/>
          <w:szCs w:val="24"/>
        </w:rPr>
        <w:t>la presente</w:t>
      </w:r>
      <w:r w:rsidRPr="006507C8">
        <w:rPr>
          <w:rFonts w:ascii="Times New Roman" w:eastAsia="Times New Roman" w:hAnsi="Times New Roman"/>
          <w:noProof w:val="0"/>
          <w:sz w:val="24"/>
          <w:szCs w:val="24"/>
        </w:rPr>
        <w:t xml:space="preserve"> operaciones (CO-L1</w:t>
      </w:r>
      <w:r w:rsidR="00E95C5C">
        <w:rPr>
          <w:rFonts w:ascii="Times New Roman" w:eastAsia="Times New Roman" w:hAnsi="Times New Roman"/>
          <w:noProof w:val="0"/>
          <w:sz w:val="24"/>
          <w:szCs w:val="24"/>
        </w:rPr>
        <w:t>142</w:t>
      </w:r>
      <w:r w:rsidRPr="006507C8">
        <w:rPr>
          <w:rFonts w:ascii="Times New Roman" w:eastAsia="Times New Roman" w:hAnsi="Times New Roman"/>
          <w:noProof w:val="0"/>
          <w:sz w:val="24"/>
          <w:szCs w:val="24"/>
        </w:rPr>
        <w:t>) para su revisión y entrega a la División Fiscal y Municipal. El mismo será un insumo para el Informe de Terminación de Proyecto (PCR) del Programa.</w:t>
      </w:r>
    </w:p>
    <w:p w:rsidR="005469BD" w:rsidRPr="006507C8" w:rsidRDefault="005469BD" w:rsidP="00B130D9">
      <w:pPr>
        <w:spacing w:after="0" w:line="240" w:lineRule="auto"/>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  </w:t>
      </w:r>
    </w:p>
    <w:p w:rsidR="005469BD" w:rsidRPr="006507C8" w:rsidRDefault="005469BD" w:rsidP="00B130D9">
      <w:pPr>
        <w:spacing w:after="0" w:line="240" w:lineRule="auto"/>
        <w:jc w:val="both"/>
        <w:rPr>
          <w:rFonts w:ascii="Times New Roman" w:eastAsia="Times New Roman" w:hAnsi="Times New Roman"/>
          <w:noProof w:val="0"/>
          <w:sz w:val="24"/>
          <w:szCs w:val="24"/>
        </w:rPr>
      </w:pPr>
    </w:p>
    <w:p w:rsidR="00E95C5C" w:rsidRDefault="00DC5EDE" w:rsidP="00B130D9">
      <w:pPr>
        <w:numPr>
          <w:ilvl w:val="0"/>
          <w:numId w:val="2"/>
        </w:numPr>
        <w:spacing w:after="0" w:line="240" w:lineRule="auto"/>
        <w:ind w:left="720"/>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CARACTERISTICAS  DE LA CONSULTORIA</w:t>
      </w:r>
    </w:p>
    <w:p w:rsidR="00E95C5C" w:rsidRDefault="00E95C5C" w:rsidP="00B130D9">
      <w:pPr>
        <w:spacing w:after="0" w:line="240" w:lineRule="auto"/>
        <w:ind w:left="720"/>
        <w:contextualSpacing/>
        <w:jc w:val="center"/>
        <w:rPr>
          <w:rFonts w:ascii="Times New Roman" w:eastAsia="Times New Roman" w:hAnsi="Times New Roman"/>
          <w:b/>
          <w:noProof w:val="0"/>
          <w:sz w:val="24"/>
          <w:szCs w:val="24"/>
        </w:rPr>
      </w:pPr>
    </w:p>
    <w:p w:rsidR="00E95C5C" w:rsidRDefault="00DC5EDE" w:rsidP="00B130D9">
      <w:pPr>
        <w:spacing w:after="0" w:line="240" w:lineRule="auto"/>
        <w:ind w:left="720"/>
        <w:contextualSpacing/>
        <w:rPr>
          <w:rFonts w:ascii="Times New Roman" w:eastAsia="Times New Roman" w:hAnsi="Times New Roman"/>
          <w:b/>
          <w:noProof w:val="0"/>
          <w:sz w:val="24"/>
          <w:szCs w:val="24"/>
        </w:rPr>
      </w:pPr>
      <w:r w:rsidRPr="00E95C5C">
        <w:rPr>
          <w:rFonts w:ascii="Times New Roman" w:eastAsia="Times New Roman" w:hAnsi="Times New Roman"/>
          <w:b/>
          <w:bCs/>
          <w:noProof w:val="0"/>
          <w:sz w:val="24"/>
          <w:szCs w:val="24"/>
        </w:rPr>
        <w:t>Tipo de consultoría</w:t>
      </w:r>
      <w:r w:rsidRPr="00E95C5C">
        <w:rPr>
          <w:rFonts w:ascii="Times New Roman" w:eastAsia="Times New Roman" w:hAnsi="Times New Roman"/>
          <w:bCs/>
          <w:noProof w:val="0"/>
          <w:sz w:val="24"/>
          <w:szCs w:val="24"/>
        </w:rPr>
        <w:t>: consultor individual.</w:t>
      </w:r>
    </w:p>
    <w:p w:rsidR="00E95C5C" w:rsidRDefault="00E95C5C" w:rsidP="00B130D9">
      <w:pPr>
        <w:spacing w:after="0" w:line="240" w:lineRule="auto"/>
        <w:ind w:left="720"/>
        <w:contextualSpacing/>
        <w:rPr>
          <w:rFonts w:ascii="Times New Roman" w:eastAsia="Times New Roman" w:hAnsi="Times New Roman"/>
          <w:b/>
          <w:noProof w:val="0"/>
          <w:sz w:val="24"/>
          <w:szCs w:val="24"/>
        </w:rPr>
      </w:pPr>
    </w:p>
    <w:p w:rsidR="00E95C5C" w:rsidRDefault="00DC5EDE" w:rsidP="00B130D9">
      <w:pPr>
        <w:spacing w:after="0" w:line="240" w:lineRule="auto"/>
        <w:ind w:left="720"/>
        <w:contextualSpacing/>
        <w:rPr>
          <w:rFonts w:ascii="Times New Roman" w:eastAsia="Times New Roman" w:hAnsi="Times New Roman"/>
          <w:b/>
          <w:noProof w:val="0"/>
          <w:sz w:val="24"/>
          <w:szCs w:val="24"/>
        </w:rPr>
      </w:pPr>
      <w:r w:rsidRPr="00E95C5C">
        <w:rPr>
          <w:rFonts w:ascii="Times New Roman" w:eastAsia="Times New Roman" w:hAnsi="Times New Roman"/>
          <w:b/>
          <w:noProof w:val="0"/>
          <w:sz w:val="24"/>
          <w:szCs w:val="24"/>
        </w:rPr>
        <w:t>Fecha de comienzo y duración</w:t>
      </w:r>
      <w:r w:rsidRPr="00DC5EDE">
        <w:rPr>
          <w:rFonts w:ascii="Times New Roman" w:eastAsia="Times New Roman" w:hAnsi="Times New Roman"/>
          <w:noProof w:val="0"/>
          <w:sz w:val="24"/>
          <w:szCs w:val="24"/>
        </w:rPr>
        <w:t>: El perío</w:t>
      </w:r>
      <w:r w:rsidR="00E95C5C">
        <w:rPr>
          <w:rFonts w:ascii="Times New Roman" w:eastAsia="Times New Roman" w:hAnsi="Times New Roman"/>
          <w:noProof w:val="0"/>
          <w:sz w:val="24"/>
          <w:szCs w:val="24"/>
        </w:rPr>
        <w:t>do de esta consultoría será de 3</w:t>
      </w:r>
      <w:r w:rsidRPr="00DC5EDE">
        <w:rPr>
          <w:rFonts w:ascii="Times New Roman" w:eastAsia="Times New Roman" w:hAnsi="Times New Roman"/>
          <w:noProof w:val="0"/>
          <w:sz w:val="24"/>
          <w:szCs w:val="24"/>
        </w:rPr>
        <w:t xml:space="preserve">0 días. </w:t>
      </w:r>
    </w:p>
    <w:p w:rsidR="00E95C5C" w:rsidRDefault="00E95C5C" w:rsidP="00B130D9">
      <w:pPr>
        <w:spacing w:after="0" w:line="240" w:lineRule="auto"/>
        <w:ind w:left="720"/>
        <w:contextualSpacing/>
        <w:rPr>
          <w:rFonts w:ascii="Times New Roman" w:eastAsia="Times New Roman" w:hAnsi="Times New Roman"/>
          <w:b/>
          <w:noProof w:val="0"/>
          <w:sz w:val="24"/>
          <w:szCs w:val="24"/>
        </w:rPr>
      </w:pPr>
    </w:p>
    <w:p w:rsidR="00E95C5C" w:rsidRDefault="00DC5EDE" w:rsidP="00B130D9">
      <w:pPr>
        <w:spacing w:after="0" w:line="240" w:lineRule="auto"/>
        <w:ind w:left="720"/>
        <w:contextualSpacing/>
        <w:rPr>
          <w:rFonts w:ascii="Times New Roman" w:eastAsia="Times New Roman" w:hAnsi="Times New Roman"/>
          <w:b/>
          <w:noProof w:val="0"/>
          <w:sz w:val="24"/>
          <w:szCs w:val="24"/>
        </w:rPr>
      </w:pPr>
      <w:r w:rsidRPr="00E95C5C">
        <w:rPr>
          <w:rFonts w:ascii="Times New Roman" w:eastAsia="Times New Roman" w:hAnsi="Times New Roman"/>
          <w:b/>
          <w:noProof w:val="0"/>
          <w:sz w:val="24"/>
          <w:szCs w:val="24"/>
        </w:rPr>
        <w:t>Lugar de trabajo</w:t>
      </w:r>
      <w:r w:rsidRPr="00DC5EDE">
        <w:rPr>
          <w:rFonts w:ascii="Times New Roman" w:eastAsia="Times New Roman" w:hAnsi="Times New Roman"/>
          <w:noProof w:val="0"/>
          <w:sz w:val="24"/>
          <w:szCs w:val="24"/>
        </w:rPr>
        <w:t>: Colombia y el lugar de residencia del consultor.</w:t>
      </w:r>
    </w:p>
    <w:p w:rsidR="00E95C5C" w:rsidRDefault="00E95C5C" w:rsidP="00B130D9">
      <w:pPr>
        <w:spacing w:after="0" w:line="240" w:lineRule="auto"/>
        <w:ind w:left="720"/>
        <w:contextualSpacing/>
        <w:rPr>
          <w:rFonts w:ascii="Times New Roman" w:eastAsia="Times New Roman" w:hAnsi="Times New Roman"/>
          <w:b/>
          <w:noProof w:val="0"/>
          <w:sz w:val="24"/>
          <w:szCs w:val="24"/>
        </w:rPr>
      </w:pPr>
    </w:p>
    <w:p w:rsidR="005469BD" w:rsidRPr="00E95C5C" w:rsidRDefault="00DC5EDE" w:rsidP="00B130D9">
      <w:pPr>
        <w:spacing w:after="0" w:line="240" w:lineRule="auto"/>
        <w:ind w:left="720"/>
        <w:contextualSpacing/>
        <w:rPr>
          <w:rFonts w:ascii="Times New Roman" w:eastAsia="Times New Roman" w:hAnsi="Times New Roman"/>
          <w:b/>
          <w:noProof w:val="0"/>
          <w:sz w:val="24"/>
          <w:szCs w:val="24"/>
        </w:rPr>
      </w:pPr>
      <w:r w:rsidRPr="00E95C5C">
        <w:rPr>
          <w:rFonts w:ascii="Times New Roman" w:eastAsia="Times New Roman" w:hAnsi="Times New Roman"/>
          <w:b/>
          <w:noProof w:val="0"/>
          <w:sz w:val="24"/>
          <w:szCs w:val="24"/>
        </w:rPr>
        <w:t>Perfil del consultor</w:t>
      </w:r>
      <w:r w:rsidRPr="00DC5EDE">
        <w:rPr>
          <w:rFonts w:ascii="Times New Roman" w:eastAsia="Times New Roman" w:hAnsi="Times New Roman"/>
          <w:noProof w:val="0"/>
          <w:sz w:val="24"/>
          <w:szCs w:val="24"/>
        </w:rPr>
        <w:t xml:space="preserve">: </w:t>
      </w:r>
    </w:p>
    <w:p w:rsidR="005469BD" w:rsidRPr="006507C8" w:rsidRDefault="005469BD" w:rsidP="00B130D9">
      <w:pPr>
        <w:numPr>
          <w:ilvl w:val="0"/>
          <w:numId w:val="3"/>
        </w:numPr>
        <w:tabs>
          <w:tab w:val="clear" w:pos="1440"/>
          <w:tab w:val="num" w:pos="36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Título universitario de economía. Estudios de Maestría en Economía o en Políticas Públicas. PhD deseable  </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tabs>
          <w:tab w:val="clear" w:pos="1440"/>
          <w:tab w:val="num" w:pos="72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Al menos 10 años de experiencia trabajando en la preparación, supervisión y/o evaluación de proyectos en el sector público</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tabs>
          <w:tab w:val="clear" w:pos="1440"/>
          <w:tab w:val="num" w:pos="360"/>
        </w:tabs>
        <w:spacing w:after="0" w:line="240" w:lineRule="auto"/>
        <w:ind w:left="1080"/>
        <w:contextualSpacing/>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Experiencia internacional en análisis macro-fiscal, análisis económico de proyectos de modernización institucional en el área fiscal.</w:t>
      </w:r>
    </w:p>
    <w:p w:rsidR="005469BD" w:rsidRPr="006507C8" w:rsidRDefault="005469BD" w:rsidP="00B130D9">
      <w:pPr>
        <w:spacing w:after="0" w:line="240" w:lineRule="auto"/>
        <w:ind w:left="1080"/>
        <w:contextualSpacing/>
        <w:jc w:val="both"/>
        <w:rPr>
          <w:rFonts w:ascii="Times New Roman" w:eastAsia="Times New Roman" w:hAnsi="Times New Roman"/>
          <w:noProof w:val="0"/>
          <w:sz w:val="24"/>
          <w:szCs w:val="24"/>
        </w:rPr>
      </w:pPr>
    </w:p>
    <w:p w:rsidR="005469BD" w:rsidRPr="006507C8" w:rsidRDefault="005469BD" w:rsidP="00B130D9">
      <w:pPr>
        <w:numPr>
          <w:ilvl w:val="0"/>
          <w:numId w:val="3"/>
        </w:numPr>
        <w:tabs>
          <w:tab w:val="clear" w:pos="1440"/>
          <w:tab w:val="num" w:pos="72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Experiencia relevante en materia de evaluación de proyectos financiados con recursos de cooperación multilateral y/o bilateral.</w:t>
      </w:r>
    </w:p>
    <w:p w:rsidR="005469BD" w:rsidRPr="006507C8" w:rsidRDefault="005469BD" w:rsidP="005469BD">
      <w:pPr>
        <w:spacing w:after="0" w:line="240" w:lineRule="auto"/>
        <w:jc w:val="both"/>
        <w:rPr>
          <w:rFonts w:ascii="Times New Roman" w:eastAsia="Times New Roman" w:hAnsi="Times New Roman"/>
          <w:noProof w:val="0"/>
          <w:sz w:val="24"/>
          <w:szCs w:val="24"/>
        </w:rPr>
      </w:pPr>
    </w:p>
    <w:p w:rsidR="005469BD" w:rsidRPr="006507C8"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ACTIVIDADES</w:t>
      </w:r>
    </w:p>
    <w:p w:rsidR="005469BD" w:rsidRPr="006507C8" w:rsidRDefault="005469BD" w:rsidP="005469BD">
      <w:pPr>
        <w:spacing w:after="0" w:line="240" w:lineRule="auto"/>
        <w:ind w:left="1080"/>
        <w:contextualSpacing/>
        <w:rPr>
          <w:rFonts w:ascii="Times New Roman" w:eastAsia="Times New Roman" w:hAnsi="Times New Roman"/>
          <w:b/>
          <w:noProof w:val="0"/>
          <w:sz w:val="24"/>
          <w:szCs w:val="24"/>
        </w:rPr>
      </w:pPr>
    </w:p>
    <w:p w:rsidR="005469BD" w:rsidRPr="00F61F22" w:rsidRDefault="005469BD" w:rsidP="00F61F22">
      <w:pPr>
        <w:numPr>
          <w:ilvl w:val="0"/>
          <w:numId w:val="3"/>
        </w:numPr>
        <w:tabs>
          <w:tab w:val="clear" w:pos="1440"/>
          <w:tab w:val="num" w:pos="720"/>
        </w:tabs>
        <w:spacing w:after="0" w:line="240" w:lineRule="auto"/>
        <w:ind w:left="1080"/>
        <w:jc w:val="both"/>
        <w:rPr>
          <w:rFonts w:ascii="Times New Roman" w:eastAsia="Times New Roman" w:hAnsi="Times New Roman"/>
          <w:noProof w:val="0"/>
          <w:sz w:val="24"/>
          <w:szCs w:val="24"/>
        </w:rPr>
      </w:pPr>
      <w:r w:rsidRPr="00F61F22">
        <w:rPr>
          <w:rFonts w:ascii="Times New Roman" w:eastAsia="Times New Roman" w:hAnsi="Times New Roman"/>
          <w:noProof w:val="0"/>
          <w:sz w:val="24"/>
          <w:szCs w:val="24"/>
        </w:rPr>
        <w:t>En coordinación directa con el jefe de equipo del proyecto, revisar la documentación corre</w:t>
      </w:r>
      <w:r w:rsidR="00E95C5C" w:rsidRPr="00F61F22">
        <w:rPr>
          <w:rFonts w:ascii="Times New Roman" w:eastAsia="Times New Roman" w:hAnsi="Times New Roman"/>
          <w:noProof w:val="0"/>
          <w:sz w:val="24"/>
          <w:szCs w:val="24"/>
        </w:rPr>
        <w:t xml:space="preserve">spondiente a la ejecución </w:t>
      </w:r>
      <w:r w:rsidRPr="00F61F22">
        <w:rPr>
          <w:rFonts w:ascii="Times New Roman" w:eastAsia="Times New Roman" w:hAnsi="Times New Roman"/>
          <w:noProof w:val="0"/>
          <w:sz w:val="24"/>
          <w:szCs w:val="24"/>
        </w:rPr>
        <w:t>del Programa</w:t>
      </w:r>
      <w:r w:rsidR="00E95C5C" w:rsidRPr="00F61F22">
        <w:rPr>
          <w:rFonts w:ascii="Times New Roman" w:eastAsia="Times New Roman" w:hAnsi="Times New Roman"/>
          <w:noProof w:val="0"/>
          <w:sz w:val="24"/>
          <w:szCs w:val="24"/>
        </w:rPr>
        <w:t xml:space="preserve"> (CO-L1142)</w:t>
      </w:r>
      <w:r w:rsidRPr="00F61F22">
        <w:rPr>
          <w:rFonts w:ascii="Times New Roman" w:eastAsia="Times New Roman" w:hAnsi="Times New Roman"/>
          <w:noProof w:val="0"/>
          <w:sz w:val="24"/>
          <w:szCs w:val="24"/>
        </w:rPr>
        <w:t>. En particular, se evaluará el alcance e impacto logrado de acuerdo a las metas e indicadores establecidos en las matrices de políticas y resultados</w:t>
      </w:r>
      <w:r w:rsidR="00F61F22" w:rsidRPr="00F61F22">
        <w:rPr>
          <w:rFonts w:ascii="Times New Roman" w:eastAsia="Times New Roman" w:hAnsi="Times New Roman"/>
          <w:noProof w:val="0"/>
          <w:sz w:val="24"/>
          <w:szCs w:val="24"/>
        </w:rPr>
        <w:t>,</w:t>
      </w:r>
      <w:r w:rsidRPr="00F61F22">
        <w:rPr>
          <w:rFonts w:ascii="Times New Roman" w:eastAsia="Times New Roman" w:hAnsi="Times New Roman"/>
          <w:noProof w:val="0"/>
          <w:sz w:val="24"/>
          <w:szCs w:val="24"/>
        </w:rPr>
        <w:t xml:space="preserve"> utilizando como referencia la Evaluación Macroeconómica Independiente del Banco.</w:t>
      </w:r>
    </w:p>
    <w:p w:rsidR="005469BD" w:rsidRPr="006507C8" w:rsidRDefault="005469BD" w:rsidP="00B130D9">
      <w:pPr>
        <w:spacing w:after="0" w:line="240" w:lineRule="auto"/>
        <w:ind w:left="720"/>
        <w:jc w:val="both"/>
        <w:rPr>
          <w:rFonts w:ascii="Times New Roman" w:eastAsia="Times New Roman" w:hAnsi="Times New Roman"/>
          <w:noProof w:val="0"/>
          <w:sz w:val="24"/>
          <w:szCs w:val="24"/>
        </w:rPr>
      </w:pPr>
    </w:p>
    <w:p w:rsidR="005469BD" w:rsidRPr="006507C8" w:rsidRDefault="00DC5EDE" w:rsidP="00B130D9">
      <w:pPr>
        <w:numPr>
          <w:ilvl w:val="0"/>
          <w:numId w:val="3"/>
        </w:numPr>
        <w:tabs>
          <w:tab w:val="clear" w:pos="1440"/>
          <w:tab w:val="num" w:pos="1080"/>
        </w:tabs>
        <w:spacing w:after="0" w:line="240" w:lineRule="auto"/>
        <w:ind w:left="1080"/>
        <w:jc w:val="both"/>
        <w:rPr>
          <w:rFonts w:ascii="Times New Roman" w:eastAsia="Times New Roman" w:hAnsi="Times New Roman"/>
          <w:noProof w:val="0"/>
          <w:sz w:val="24"/>
          <w:szCs w:val="24"/>
        </w:rPr>
      </w:pPr>
      <w:r w:rsidRPr="00DC5EDE">
        <w:rPr>
          <w:rFonts w:ascii="Times New Roman" w:eastAsia="Times New Roman" w:hAnsi="Times New Roman"/>
          <w:bCs/>
          <w:noProof w:val="0"/>
          <w:sz w:val="24"/>
          <w:szCs w:val="24"/>
        </w:rPr>
        <w:t xml:space="preserve">Evaluar el impacto de las acciones que conforman los componentes del programa tomando como referencia la línea de base  establecidas en las matrices de políticas y </w:t>
      </w:r>
      <w:r w:rsidR="00591134">
        <w:rPr>
          <w:rFonts w:ascii="Times New Roman" w:eastAsia="Times New Roman" w:hAnsi="Times New Roman"/>
          <w:bCs/>
          <w:noProof w:val="0"/>
          <w:sz w:val="24"/>
          <w:szCs w:val="24"/>
        </w:rPr>
        <w:t xml:space="preserve">de </w:t>
      </w:r>
      <w:r w:rsidRPr="00DC5EDE">
        <w:rPr>
          <w:rFonts w:ascii="Times New Roman" w:eastAsia="Times New Roman" w:hAnsi="Times New Roman"/>
          <w:bCs/>
          <w:noProof w:val="0"/>
          <w:sz w:val="24"/>
          <w:szCs w:val="24"/>
        </w:rPr>
        <w:t>resultados,</w:t>
      </w:r>
      <w:r w:rsidR="00F61F22">
        <w:rPr>
          <w:rFonts w:ascii="Times New Roman" w:eastAsia="Times New Roman" w:hAnsi="Times New Roman"/>
          <w:bCs/>
          <w:noProof w:val="0"/>
          <w:sz w:val="24"/>
          <w:szCs w:val="24"/>
        </w:rPr>
        <w:t xml:space="preserve"> </w:t>
      </w:r>
      <w:r w:rsidR="00F61F22" w:rsidRPr="00F61F22">
        <w:rPr>
          <w:rFonts w:ascii="Times New Roman" w:eastAsia="Times New Roman" w:hAnsi="Times New Roman"/>
          <w:bCs/>
          <w:noProof w:val="0"/>
          <w:sz w:val="24"/>
          <w:szCs w:val="24"/>
        </w:rPr>
        <w:t>siendo la frecuencia de medición de estos últimos revisada semestralmente</w:t>
      </w:r>
      <w:r w:rsidR="00F61F22">
        <w:rPr>
          <w:rFonts w:ascii="Times New Roman" w:eastAsia="Times New Roman" w:hAnsi="Times New Roman"/>
          <w:bCs/>
          <w:noProof w:val="0"/>
          <w:sz w:val="24"/>
          <w:szCs w:val="24"/>
        </w:rPr>
        <w:t>,</w:t>
      </w:r>
      <w:r w:rsidR="00F61F22" w:rsidRPr="00F61F22">
        <w:rPr>
          <w:rFonts w:ascii="Times New Roman" w:eastAsia="Times New Roman" w:hAnsi="Times New Roman"/>
          <w:bCs/>
          <w:noProof w:val="0"/>
          <w:sz w:val="24"/>
          <w:szCs w:val="24"/>
        </w:rPr>
        <w:t xml:space="preserve"> </w:t>
      </w:r>
      <w:r w:rsidRPr="00DC5EDE">
        <w:rPr>
          <w:rFonts w:ascii="Times New Roman" w:eastAsia="Times New Roman" w:hAnsi="Times New Roman"/>
          <w:bCs/>
          <w:noProof w:val="0"/>
          <w:sz w:val="24"/>
          <w:szCs w:val="24"/>
        </w:rPr>
        <w:t>auxiliándose tanto en la información proporcionada por el gobierno,</w:t>
      </w:r>
      <w:r w:rsidR="00F61F22">
        <w:rPr>
          <w:rFonts w:ascii="Times New Roman" w:eastAsia="Times New Roman" w:hAnsi="Times New Roman"/>
          <w:bCs/>
          <w:noProof w:val="0"/>
          <w:sz w:val="24"/>
          <w:szCs w:val="24"/>
        </w:rPr>
        <w:t xml:space="preserve"> en especial por el sistema SINERGIA, </w:t>
      </w:r>
      <w:r w:rsidRPr="00DC5EDE">
        <w:rPr>
          <w:rFonts w:ascii="Times New Roman" w:eastAsia="Times New Roman" w:hAnsi="Times New Roman"/>
          <w:bCs/>
          <w:noProof w:val="0"/>
          <w:sz w:val="24"/>
          <w:szCs w:val="24"/>
        </w:rPr>
        <w:t>y otros estudios sobre el desempeño fiscal en Colombia.</w:t>
      </w:r>
    </w:p>
    <w:p w:rsidR="00B14BEA" w:rsidRDefault="00B14BEA">
      <w:pPr>
        <w:spacing w:after="0" w:line="240" w:lineRule="auto"/>
        <w:ind w:left="720"/>
        <w:contextualSpacing/>
        <w:rPr>
          <w:rFonts w:ascii="Times New Roman" w:eastAsia="Times New Roman" w:hAnsi="Times New Roman"/>
          <w:noProof w:val="0"/>
          <w:sz w:val="24"/>
          <w:szCs w:val="24"/>
        </w:rPr>
      </w:pPr>
    </w:p>
    <w:p w:rsidR="005469BD" w:rsidRPr="006507C8" w:rsidRDefault="005469BD" w:rsidP="00B130D9">
      <w:pPr>
        <w:numPr>
          <w:ilvl w:val="0"/>
          <w:numId w:val="3"/>
        </w:numPr>
        <w:tabs>
          <w:tab w:val="clear" w:pos="1440"/>
          <w:tab w:val="num" w:pos="108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Realizar un análisis costo beneficio ex post del programa, siguiendo una metodología comparable con la utilizada en la preparación de la operación, para comparar la rentabilidad del programa de forma reflexiva.</w:t>
      </w:r>
    </w:p>
    <w:p w:rsidR="005469BD" w:rsidRPr="006507C8" w:rsidRDefault="005469BD" w:rsidP="00B130D9">
      <w:pPr>
        <w:spacing w:after="0" w:line="240" w:lineRule="auto"/>
        <w:jc w:val="both"/>
        <w:rPr>
          <w:rFonts w:ascii="Times New Roman" w:eastAsia="Times New Roman" w:hAnsi="Times New Roman"/>
          <w:noProof w:val="0"/>
          <w:sz w:val="24"/>
          <w:szCs w:val="24"/>
        </w:rPr>
      </w:pPr>
    </w:p>
    <w:p w:rsidR="005469BD" w:rsidRPr="006507C8" w:rsidRDefault="005469BD" w:rsidP="00B130D9">
      <w:pPr>
        <w:numPr>
          <w:ilvl w:val="0"/>
          <w:numId w:val="3"/>
        </w:numPr>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En coordinación directa con el jefe de equipo, mantener reuniones con los principales actores involucrados en el diseño y ejecución de la operación, tanto en el BID como en la Dirección de </w:t>
      </w:r>
      <w:r w:rsidR="00FE50EA">
        <w:rPr>
          <w:rFonts w:ascii="Times New Roman" w:eastAsia="Times New Roman" w:hAnsi="Times New Roman"/>
          <w:noProof w:val="0"/>
          <w:sz w:val="24"/>
          <w:szCs w:val="24"/>
        </w:rPr>
        <w:t>Crédito Público del MHCP</w:t>
      </w:r>
      <w:r w:rsidRPr="006507C8">
        <w:rPr>
          <w:rFonts w:ascii="Times New Roman" w:eastAsia="Times New Roman" w:hAnsi="Times New Roman"/>
          <w:noProof w:val="0"/>
          <w:sz w:val="24"/>
          <w:szCs w:val="24"/>
        </w:rPr>
        <w:t>.</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Revisar documentación de los organismos ejecutores y otros actores involucrados, para completar la información requerida para la preparación del PCR.  </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Preparar el texto del Informe, de acuerdo con el formato a ser entregado por el BID.  Se debería incluir texto y gráficos según corresponde.  </w:t>
      </w:r>
    </w:p>
    <w:p w:rsidR="005469BD" w:rsidRPr="006507C8" w:rsidRDefault="005469BD" w:rsidP="005469BD">
      <w:pPr>
        <w:spacing w:after="0" w:line="240" w:lineRule="auto"/>
        <w:jc w:val="both"/>
        <w:rPr>
          <w:rFonts w:ascii="Times New Roman" w:eastAsia="Times New Roman" w:hAnsi="Times New Roman"/>
          <w:noProof w:val="0"/>
          <w:sz w:val="24"/>
          <w:szCs w:val="24"/>
        </w:rPr>
      </w:pPr>
    </w:p>
    <w:p w:rsidR="005469BD" w:rsidRPr="006507C8" w:rsidRDefault="005469BD" w:rsidP="005469BD">
      <w:pPr>
        <w:spacing w:after="0" w:line="240" w:lineRule="auto"/>
        <w:jc w:val="both"/>
        <w:rPr>
          <w:rFonts w:ascii="Times New Roman" w:eastAsia="Times New Roman" w:hAnsi="Times New Roman"/>
          <w:noProof w:val="0"/>
          <w:sz w:val="24"/>
          <w:szCs w:val="24"/>
        </w:rPr>
      </w:pPr>
    </w:p>
    <w:p w:rsidR="005469BD" w:rsidRPr="006507C8"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PRODUCTOS ESPERADOS</w:t>
      </w:r>
    </w:p>
    <w:p w:rsidR="005469BD" w:rsidRPr="006507C8" w:rsidRDefault="005469BD" w:rsidP="005469BD">
      <w:pPr>
        <w:spacing w:after="0" w:line="240" w:lineRule="auto"/>
        <w:jc w:val="both"/>
        <w:rPr>
          <w:rFonts w:ascii="Times New Roman" w:eastAsia="Times New Roman" w:hAnsi="Times New Roman"/>
          <w:b/>
          <w:noProof w:val="0"/>
          <w:sz w:val="24"/>
          <w:szCs w:val="24"/>
        </w:rPr>
      </w:pPr>
    </w:p>
    <w:p w:rsidR="005469BD" w:rsidRPr="006507C8" w:rsidRDefault="005469BD" w:rsidP="00B130D9">
      <w:pPr>
        <w:numPr>
          <w:ilvl w:val="0"/>
          <w:numId w:val="3"/>
        </w:numPr>
        <w:tabs>
          <w:tab w:val="clear" w:pos="1440"/>
          <w:tab w:val="num" w:pos="1080"/>
        </w:tabs>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Informe intermedio de Evaluación, con texto y gráficos, a ser revisado por el especialista sectorial que supervisa el Proyecto. El Informe debe incluir todas las áreas estipuladas en el formato, con especial énfasis en lo que corresponde a los resultados del proyecto y las lecciones aprendidas.</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Documento de análisis costo-beneficio ex post y comparación con la evaluación inicial. </w:t>
      </w:r>
    </w:p>
    <w:p w:rsidR="005469BD" w:rsidRPr="006507C8" w:rsidRDefault="005469BD" w:rsidP="00B130D9">
      <w:pPr>
        <w:spacing w:after="0" w:line="240" w:lineRule="auto"/>
        <w:ind w:left="1080"/>
        <w:jc w:val="both"/>
        <w:rPr>
          <w:rFonts w:ascii="Times New Roman" w:eastAsia="Times New Roman" w:hAnsi="Times New Roman"/>
          <w:noProof w:val="0"/>
          <w:sz w:val="24"/>
          <w:szCs w:val="24"/>
        </w:rPr>
      </w:pPr>
    </w:p>
    <w:p w:rsidR="005469BD" w:rsidRPr="006507C8" w:rsidRDefault="005469BD" w:rsidP="00B130D9">
      <w:pPr>
        <w:numPr>
          <w:ilvl w:val="0"/>
          <w:numId w:val="3"/>
        </w:numPr>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Informe final de Evaluación que incorpore comentarios hechos por el jefe de equipo.</w:t>
      </w:r>
    </w:p>
    <w:p w:rsidR="005469BD" w:rsidRPr="006507C8" w:rsidRDefault="005469BD" w:rsidP="00B130D9">
      <w:pPr>
        <w:spacing w:after="0" w:line="240" w:lineRule="auto"/>
        <w:ind w:left="360"/>
        <w:contextualSpacing/>
        <w:rPr>
          <w:rFonts w:ascii="Times New Roman" w:eastAsia="Times New Roman" w:hAnsi="Times New Roman"/>
          <w:noProof w:val="0"/>
          <w:sz w:val="24"/>
          <w:szCs w:val="24"/>
        </w:rPr>
      </w:pPr>
    </w:p>
    <w:p w:rsidR="005469BD" w:rsidRPr="006507C8" w:rsidRDefault="005469BD" w:rsidP="00B130D9">
      <w:pPr>
        <w:numPr>
          <w:ilvl w:val="0"/>
          <w:numId w:val="3"/>
        </w:numPr>
        <w:spacing w:after="0" w:line="240" w:lineRule="auto"/>
        <w:ind w:left="1080"/>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 xml:space="preserve"> 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Luiz Villela (</w:t>
      </w:r>
      <w:hyperlink r:id="rId23" w:history="1">
        <w:r w:rsidR="00DC5EDE" w:rsidRPr="00DC5EDE">
          <w:rPr>
            <w:rFonts w:ascii="Times New Roman" w:eastAsia="Times New Roman" w:hAnsi="Times New Roman"/>
            <w:noProof w:val="0"/>
            <w:color w:val="0000FF"/>
            <w:sz w:val="24"/>
            <w:szCs w:val="24"/>
            <w:u w:val="single"/>
          </w:rPr>
          <w:t>luizvi@iadb.org</w:t>
        </w:r>
      </w:hyperlink>
      <w:r w:rsidR="00DC5EDE" w:rsidRPr="00DC5EDE">
        <w:rPr>
          <w:rFonts w:ascii="Times New Roman" w:eastAsia="Times New Roman" w:hAnsi="Times New Roman"/>
          <w:noProof w:val="0"/>
          <w:sz w:val="24"/>
          <w:szCs w:val="24"/>
        </w:rPr>
        <w:t>) y deberán ser entregados conforme a la estructura y los plazos previamente acordados.</w:t>
      </w:r>
    </w:p>
    <w:p w:rsidR="005469BD" w:rsidRPr="006507C8" w:rsidRDefault="005469BD" w:rsidP="005469BD">
      <w:pPr>
        <w:spacing w:after="0" w:line="240" w:lineRule="auto"/>
        <w:jc w:val="both"/>
        <w:rPr>
          <w:rFonts w:ascii="Times New Roman" w:eastAsia="Times New Roman" w:hAnsi="Times New Roman"/>
          <w:noProof w:val="0"/>
          <w:sz w:val="24"/>
          <w:szCs w:val="24"/>
        </w:rPr>
      </w:pPr>
    </w:p>
    <w:p w:rsidR="005469BD" w:rsidRPr="006507C8"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DURACIÓN DE LA CONSULTORÍA</w:t>
      </w:r>
    </w:p>
    <w:p w:rsidR="005469BD" w:rsidRPr="006507C8" w:rsidRDefault="005469BD" w:rsidP="005469BD">
      <w:pPr>
        <w:spacing w:after="0" w:line="240" w:lineRule="auto"/>
        <w:ind w:left="720"/>
        <w:jc w:val="both"/>
        <w:rPr>
          <w:rFonts w:ascii="Times New Roman" w:eastAsia="Times New Roman" w:hAnsi="Times New Roman"/>
          <w:b/>
          <w:noProof w:val="0"/>
          <w:sz w:val="24"/>
          <w:szCs w:val="20"/>
        </w:rPr>
      </w:pPr>
    </w:p>
    <w:p w:rsidR="005469BD" w:rsidRPr="006507C8" w:rsidRDefault="00DC5EDE" w:rsidP="005469BD">
      <w:pPr>
        <w:spacing w:after="0" w:line="240" w:lineRule="auto"/>
        <w:ind w:left="720"/>
        <w:jc w:val="both"/>
        <w:rPr>
          <w:rFonts w:ascii="Times New Roman" w:eastAsia="Times New Roman" w:hAnsi="Times New Roman"/>
          <w:bCs/>
          <w:noProof w:val="0"/>
          <w:sz w:val="24"/>
          <w:szCs w:val="20"/>
        </w:rPr>
      </w:pPr>
      <w:r w:rsidRPr="00DC5EDE">
        <w:rPr>
          <w:rFonts w:ascii="Times New Roman" w:eastAsia="Times New Roman" w:hAnsi="Times New Roman"/>
          <w:b/>
          <w:noProof w:val="0"/>
          <w:sz w:val="24"/>
          <w:szCs w:val="20"/>
        </w:rPr>
        <w:t xml:space="preserve"> </w:t>
      </w:r>
      <w:r w:rsidRPr="00DC5EDE">
        <w:rPr>
          <w:rFonts w:ascii="Times New Roman" w:eastAsia="Times New Roman" w:hAnsi="Times New Roman"/>
          <w:noProof w:val="0"/>
          <w:sz w:val="24"/>
          <w:szCs w:val="20"/>
        </w:rPr>
        <w:t>La dura</w:t>
      </w:r>
      <w:r w:rsidR="008A6694">
        <w:rPr>
          <w:rFonts w:ascii="Times New Roman" w:eastAsia="Times New Roman" w:hAnsi="Times New Roman"/>
          <w:noProof w:val="0"/>
          <w:sz w:val="24"/>
          <w:szCs w:val="20"/>
        </w:rPr>
        <w:t>ción de la consultoría será de 3</w:t>
      </w:r>
      <w:r w:rsidRPr="00DC5EDE">
        <w:rPr>
          <w:rFonts w:ascii="Times New Roman" w:eastAsia="Times New Roman" w:hAnsi="Times New Roman"/>
          <w:noProof w:val="0"/>
          <w:sz w:val="24"/>
          <w:szCs w:val="20"/>
        </w:rPr>
        <w:t>0 días no consecutivos.</w:t>
      </w:r>
    </w:p>
    <w:p w:rsidR="005469BD" w:rsidRPr="006507C8" w:rsidRDefault="005469BD" w:rsidP="005469BD">
      <w:pPr>
        <w:spacing w:after="0" w:line="240" w:lineRule="auto"/>
        <w:jc w:val="both"/>
        <w:rPr>
          <w:rFonts w:ascii="Times New Roman" w:eastAsia="Times New Roman" w:hAnsi="Times New Roman"/>
          <w:noProof w:val="0"/>
          <w:sz w:val="24"/>
          <w:szCs w:val="24"/>
        </w:rPr>
      </w:pPr>
    </w:p>
    <w:p w:rsidR="005469BD" w:rsidRPr="006507C8" w:rsidRDefault="005469BD" w:rsidP="005469BD">
      <w:pPr>
        <w:spacing w:after="0" w:line="240" w:lineRule="auto"/>
        <w:jc w:val="both"/>
        <w:rPr>
          <w:rFonts w:ascii="Times New Roman" w:eastAsia="Times New Roman" w:hAnsi="Times New Roman"/>
          <w:b/>
          <w:noProof w:val="0"/>
          <w:sz w:val="24"/>
          <w:szCs w:val="24"/>
        </w:rPr>
      </w:pPr>
    </w:p>
    <w:p w:rsidR="005469BD" w:rsidRPr="006507C8" w:rsidRDefault="005469BD" w:rsidP="005469BD">
      <w:pPr>
        <w:spacing w:after="0" w:line="240" w:lineRule="auto"/>
        <w:jc w:val="both"/>
        <w:rPr>
          <w:rFonts w:ascii="Times New Roman" w:eastAsia="Times New Roman" w:hAnsi="Times New Roman"/>
          <w:b/>
          <w:noProof w:val="0"/>
          <w:sz w:val="24"/>
          <w:szCs w:val="24"/>
        </w:rPr>
      </w:pPr>
    </w:p>
    <w:p w:rsidR="005469BD" w:rsidRPr="006507C8"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CONDICIONES DE PAGO</w:t>
      </w:r>
    </w:p>
    <w:p w:rsidR="005469BD" w:rsidRPr="006507C8" w:rsidRDefault="005469BD" w:rsidP="005469BD">
      <w:pPr>
        <w:spacing w:after="0" w:line="240" w:lineRule="auto"/>
        <w:ind w:left="1080"/>
        <w:contextualSpacing/>
        <w:rPr>
          <w:rFonts w:ascii="Times New Roman" w:eastAsia="Times New Roman" w:hAnsi="Times New Roman"/>
          <w:b/>
          <w:noProof w:val="0"/>
          <w:sz w:val="24"/>
          <w:szCs w:val="24"/>
        </w:rPr>
      </w:pPr>
    </w:p>
    <w:p w:rsidR="005469BD" w:rsidRPr="006507C8" w:rsidRDefault="00DC5EDE" w:rsidP="005469BD">
      <w:pPr>
        <w:spacing w:after="0" w:line="240" w:lineRule="auto"/>
        <w:ind w:left="720"/>
        <w:jc w:val="both"/>
        <w:rPr>
          <w:rFonts w:ascii="Times New Roman" w:eastAsia="Times New Roman" w:hAnsi="Times New Roman"/>
          <w:bCs/>
          <w:noProof w:val="0"/>
          <w:sz w:val="24"/>
          <w:szCs w:val="20"/>
        </w:rPr>
      </w:pPr>
      <w:r w:rsidRPr="00DC5EDE">
        <w:rPr>
          <w:rFonts w:ascii="Times New Roman" w:eastAsia="Times New Roman" w:hAnsi="Times New Roman"/>
          <w:bCs/>
          <w:noProof w:val="0"/>
          <w:sz w:val="24"/>
          <w:szCs w:val="20"/>
        </w:rPr>
        <w:t>Los pagos al consultor individual se realizarán de la siguiente manera:</w:t>
      </w:r>
    </w:p>
    <w:p w:rsidR="005469BD" w:rsidRPr="006507C8" w:rsidRDefault="005469BD" w:rsidP="005469BD">
      <w:pPr>
        <w:spacing w:after="0" w:line="240" w:lineRule="auto"/>
        <w:ind w:left="720"/>
        <w:jc w:val="both"/>
        <w:rPr>
          <w:rFonts w:ascii="Times New Roman" w:eastAsia="Times New Roman" w:hAnsi="Times New Roman"/>
          <w:bCs/>
          <w:noProof w:val="0"/>
          <w:sz w:val="24"/>
          <w:szCs w:val="20"/>
        </w:rPr>
      </w:pPr>
    </w:p>
    <w:p w:rsidR="005469BD" w:rsidRPr="006507C8" w:rsidRDefault="005469BD" w:rsidP="005469BD">
      <w:pPr>
        <w:numPr>
          <w:ilvl w:val="0"/>
          <w:numId w:val="3"/>
        </w:numPr>
        <w:spacing w:after="0" w:line="240" w:lineRule="auto"/>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lastRenderedPageBreak/>
        <w:t xml:space="preserve">Un primer pago de 30% del monto del contrato 15 días después de la firma del mismo, contra entrega del primer informe a satisfacción del BID. </w:t>
      </w:r>
    </w:p>
    <w:p w:rsidR="005469BD" w:rsidRPr="006507C8" w:rsidRDefault="005469BD" w:rsidP="005469BD">
      <w:pPr>
        <w:spacing w:after="0" w:line="240" w:lineRule="auto"/>
        <w:ind w:left="1440"/>
        <w:jc w:val="both"/>
        <w:rPr>
          <w:rFonts w:ascii="Times New Roman" w:eastAsia="Times New Roman" w:hAnsi="Times New Roman"/>
          <w:noProof w:val="0"/>
          <w:sz w:val="24"/>
          <w:szCs w:val="24"/>
        </w:rPr>
      </w:pPr>
    </w:p>
    <w:p w:rsidR="005469BD" w:rsidRPr="008A6694" w:rsidRDefault="008A6694" w:rsidP="008A6694">
      <w:pPr>
        <w:numPr>
          <w:ilvl w:val="0"/>
          <w:numId w:val="3"/>
        </w:numPr>
        <w:spacing w:after="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Un segundo pago 3</w:t>
      </w:r>
      <w:r w:rsidR="005469BD" w:rsidRPr="006507C8">
        <w:rPr>
          <w:rFonts w:ascii="Times New Roman" w:eastAsia="Times New Roman" w:hAnsi="Times New Roman"/>
          <w:noProof w:val="0"/>
          <w:sz w:val="24"/>
          <w:szCs w:val="24"/>
        </w:rPr>
        <w:t>0% a la entrega y aprobación del informe intermedio a satisfacción del BID.</w:t>
      </w:r>
    </w:p>
    <w:p w:rsidR="005469BD" w:rsidRPr="006507C8" w:rsidRDefault="005469BD" w:rsidP="005469BD">
      <w:pPr>
        <w:spacing w:after="0" w:line="240" w:lineRule="auto"/>
        <w:ind w:left="1440"/>
        <w:jc w:val="both"/>
        <w:rPr>
          <w:rFonts w:ascii="Times New Roman" w:eastAsia="Times New Roman" w:hAnsi="Times New Roman"/>
          <w:noProof w:val="0"/>
          <w:sz w:val="24"/>
          <w:szCs w:val="24"/>
        </w:rPr>
      </w:pPr>
    </w:p>
    <w:p w:rsidR="005469BD" w:rsidRPr="006507C8" w:rsidRDefault="005469BD" w:rsidP="005469BD">
      <w:pPr>
        <w:numPr>
          <w:ilvl w:val="0"/>
          <w:numId w:val="3"/>
        </w:numPr>
        <w:spacing w:after="0" w:line="240" w:lineRule="auto"/>
        <w:jc w:val="both"/>
        <w:rPr>
          <w:rFonts w:ascii="Times New Roman" w:eastAsia="Times New Roman" w:hAnsi="Times New Roman"/>
          <w:noProof w:val="0"/>
          <w:sz w:val="24"/>
          <w:szCs w:val="24"/>
        </w:rPr>
      </w:pPr>
      <w:r w:rsidRPr="006507C8">
        <w:rPr>
          <w:rFonts w:ascii="Times New Roman" w:eastAsia="Times New Roman" w:hAnsi="Times New Roman"/>
          <w:noProof w:val="0"/>
          <w:sz w:val="24"/>
          <w:szCs w:val="24"/>
        </w:rPr>
        <w:t>Un pago final de 40% a la entrega y aprobación del informe final a satisfacción del BID.</w:t>
      </w:r>
    </w:p>
    <w:p w:rsidR="005469BD" w:rsidRPr="006507C8" w:rsidRDefault="005469BD" w:rsidP="005469BD">
      <w:pPr>
        <w:spacing w:after="0" w:line="240" w:lineRule="auto"/>
        <w:ind w:left="720"/>
        <w:jc w:val="both"/>
        <w:rPr>
          <w:rFonts w:ascii="Times New Roman" w:eastAsia="Times New Roman" w:hAnsi="Times New Roman"/>
          <w:bCs/>
          <w:noProof w:val="0"/>
          <w:sz w:val="24"/>
          <w:szCs w:val="20"/>
        </w:rPr>
      </w:pPr>
    </w:p>
    <w:p w:rsidR="005469BD" w:rsidRPr="006507C8"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DC5EDE">
        <w:rPr>
          <w:rFonts w:ascii="Times New Roman" w:eastAsia="Times New Roman" w:hAnsi="Times New Roman"/>
          <w:b/>
          <w:noProof w:val="0"/>
          <w:sz w:val="24"/>
          <w:szCs w:val="24"/>
        </w:rPr>
        <w:t>SUPERVISIÓN O COORDINACIÓN</w:t>
      </w:r>
    </w:p>
    <w:p w:rsidR="005469BD" w:rsidRPr="006507C8" w:rsidRDefault="005469BD" w:rsidP="005469BD">
      <w:pPr>
        <w:spacing w:after="0" w:line="240" w:lineRule="auto"/>
        <w:ind w:left="720"/>
        <w:jc w:val="both"/>
        <w:rPr>
          <w:rFonts w:ascii="Times New Roman" w:eastAsia="Times New Roman" w:hAnsi="Times New Roman"/>
          <w:bCs/>
          <w:noProof w:val="0"/>
          <w:sz w:val="24"/>
          <w:szCs w:val="20"/>
        </w:rPr>
      </w:pPr>
    </w:p>
    <w:p w:rsidR="005469BD" w:rsidRPr="006507C8" w:rsidRDefault="00DC5EDE" w:rsidP="005469BD">
      <w:pPr>
        <w:spacing w:after="0" w:line="240" w:lineRule="auto"/>
        <w:ind w:left="720"/>
        <w:jc w:val="both"/>
        <w:rPr>
          <w:rFonts w:ascii="Times New Roman" w:eastAsia="Times New Roman" w:hAnsi="Times New Roman"/>
          <w:bCs/>
          <w:noProof w:val="0"/>
          <w:sz w:val="24"/>
          <w:szCs w:val="20"/>
        </w:rPr>
      </w:pPr>
      <w:r w:rsidRPr="00DC5EDE">
        <w:rPr>
          <w:rFonts w:ascii="Times New Roman" w:eastAsia="Times New Roman" w:hAnsi="Times New Roman"/>
          <w:bCs/>
          <w:noProof w:val="0"/>
          <w:sz w:val="24"/>
          <w:szCs w:val="20"/>
        </w:rPr>
        <w:t>La coordinación de la consultoría estará a cargo de Luiz Villela de la División Fiscal y Municipal (IFD/FMM), Jefe de Equipo de la Operación.</w:t>
      </w:r>
    </w:p>
    <w:p w:rsidR="005469BD" w:rsidRPr="006507C8" w:rsidRDefault="005469BD" w:rsidP="005469BD">
      <w:pPr>
        <w:tabs>
          <w:tab w:val="left" w:pos="0"/>
        </w:tabs>
        <w:spacing w:after="0" w:line="240" w:lineRule="auto"/>
        <w:jc w:val="both"/>
        <w:outlineLvl w:val="1"/>
        <w:rPr>
          <w:rFonts w:ascii="Times New Roman" w:eastAsia="Times New Roman" w:hAnsi="Times New Roman"/>
          <w:noProof w:val="0"/>
          <w:sz w:val="24"/>
          <w:szCs w:val="20"/>
        </w:rPr>
      </w:pPr>
    </w:p>
    <w:p w:rsidR="00C47F1A" w:rsidRPr="006507C8" w:rsidRDefault="00C47F1A">
      <w:pPr>
        <w:rPr>
          <w:noProof w:val="0"/>
        </w:rPr>
      </w:pPr>
    </w:p>
    <w:sectPr w:rsidR="00C47F1A" w:rsidRPr="006507C8" w:rsidSect="007B26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B02" w:rsidRDefault="00026B02">
      <w:pPr>
        <w:spacing w:after="0" w:line="240" w:lineRule="auto"/>
      </w:pPr>
      <w:r>
        <w:separator/>
      </w:r>
    </w:p>
  </w:endnote>
  <w:endnote w:type="continuationSeparator" w:id="0">
    <w:p w:rsidR="00026B02" w:rsidRDefault="00026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BD" w:rsidRDefault="008C6E5A">
    <w:pPr>
      <w:pStyle w:val="Footer"/>
    </w:pPr>
  </w:p>
  <w:p w:rsidR="005E57BD" w:rsidRDefault="008C6E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B02" w:rsidRDefault="00026B02">
      <w:pPr>
        <w:spacing w:after="0" w:line="240" w:lineRule="auto"/>
      </w:pPr>
      <w:r>
        <w:separator/>
      </w:r>
    </w:p>
  </w:footnote>
  <w:footnote w:type="continuationSeparator" w:id="0">
    <w:p w:rsidR="00026B02" w:rsidRDefault="00026B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BD" w:rsidRPr="00A40B8C" w:rsidRDefault="006507C8" w:rsidP="00CC5C8B">
    <w:pPr>
      <w:pStyle w:val="Header"/>
      <w:jc w:val="right"/>
      <w:rPr>
        <w:b/>
        <w:lang w:val="pt-BR"/>
      </w:rPr>
    </w:pPr>
    <w:r>
      <w:rPr>
        <w:b/>
        <w:lang w:val="pt-BR"/>
      </w:rPr>
      <w:t>C</w:t>
    </w:r>
    <w:r w:rsidRPr="00A40B8C">
      <w:rPr>
        <w:b/>
        <w:lang w:val="pt-BR"/>
      </w:rPr>
      <w:t>O-L1</w:t>
    </w:r>
    <w:r>
      <w:rPr>
        <w:b/>
        <w:lang w:val="pt-BR"/>
      </w:rPr>
      <w:t>1</w:t>
    </w:r>
    <w:r w:rsidR="00080995">
      <w:rPr>
        <w:b/>
        <w:lang w:val="pt-BR"/>
      </w:rPr>
      <w:t>42</w:t>
    </w:r>
  </w:p>
  <w:p w:rsidR="005E57BD" w:rsidRPr="00CC5C8B" w:rsidRDefault="006507C8" w:rsidP="00CC5C8B">
    <w:pPr>
      <w:pStyle w:val="Header"/>
      <w:jc w:val="right"/>
      <w:rPr>
        <w:lang w:val="pt-BR"/>
      </w:rPr>
    </w:pPr>
    <w:r>
      <w:rPr>
        <w:sz w:val="20"/>
        <w:szCs w:val="20"/>
        <w:lang w:val="pt-BR"/>
      </w:rPr>
      <w:t xml:space="preserve">Página </w:t>
    </w:r>
    <w:r w:rsidR="004254CD" w:rsidRPr="004D4430">
      <w:rPr>
        <w:sz w:val="20"/>
        <w:szCs w:val="20"/>
        <w:lang w:val="pt-BR"/>
      </w:rPr>
      <w:fldChar w:fldCharType="begin"/>
    </w:r>
    <w:r w:rsidRPr="004D4430">
      <w:rPr>
        <w:sz w:val="20"/>
        <w:szCs w:val="20"/>
        <w:lang w:val="pt-BR"/>
      </w:rPr>
      <w:instrText xml:space="preserve"> PAGE </w:instrText>
    </w:r>
    <w:r w:rsidR="004254CD" w:rsidRPr="004D4430">
      <w:rPr>
        <w:sz w:val="20"/>
        <w:szCs w:val="20"/>
        <w:lang w:val="pt-BR"/>
      </w:rPr>
      <w:fldChar w:fldCharType="separate"/>
    </w:r>
    <w:r w:rsidR="008C6E5A">
      <w:rPr>
        <w:sz w:val="20"/>
        <w:szCs w:val="20"/>
        <w:lang w:val="pt-BR"/>
      </w:rPr>
      <w:t>6</w:t>
    </w:r>
    <w:r w:rsidR="004254CD" w:rsidRPr="004D4430">
      <w:rPr>
        <w:sz w:val="20"/>
        <w:szCs w:val="20"/>
        <w:lang w:val="pt-BR"/>
      </w:rPr>
      <w:fldChar w:fldCharType="end"/>
    </w:r>
    <w:r>
      <w:rPr>
        <w:sz w:val="20"/>
        <w:szCs w:val="20"/>
        <w:lang w:val="pt-BR"/>
      </w:rPr>
      <w:t xml:space="preserve"> de </w:t>
    </w:r>
    <w:r w:rsidR="004254CD" w:rsidRPr="004D4430">
      <w:rPr>
        <w:sz w:val="20"/>
        <w:szCs w:val="20"/>
        <w:lang w:val="pt-BR"/>
      </w:rPr>
      <w:fldChar w:fldCharType="begin"/>
    </w:r>
    <w:r w:rsidRPr="004D4430">
      <w:rPr>
        <w:sz w:val="20"/>
        <w:szCs w:val="20"/>
        <w:lang w:val="pt-BR"/>
      </w:rPr>
      <w:instrText xml:space="preserve"> NUMPAGES  </w:instrText>
    </w:r>
    <w:r w:rsidR="004254CD" w:rsidRPr="004D4430">
      <w:rPr>
        <w:sz w:val="20"/>
        <w:szCs w:val="20"/>
        <w:lang w:val="pt-BR"/>
      </w:rPr>
      <w:fldChar w:fldCharType="separate"/>
    </w:r>
    <w:r w:rsidR="008C6E5A">
      <w:rPr>
        <w:sz w:val="20"/>
        <w:szCs w:val="20"/>
        <w:lang w:val="pt-BR"/>
      </w:rPr>
      <w:t>15</w:t>
    </w:r>
    <w:r w:rsidR="004254CD" w:rsidRPr="004D4430">
      <w:rPr>
        <w:sz w:val="20"/>
        <w:szCs w:val="20"/>
        <w:lang w:val="pt-BR"/>
      </w:rPr>
      <w:fldChar w:fldCharType="end"/>
    </w:r>
  </w:p>
  <w:p w:rsidR="005E57BD" w:rsidRDefault="008C6E5A">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03158"/>
    <w:multiLevelType w:val="hybridMultilevel"/>
    <w:tmpl w:val="707E144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CC82521C" w:tentative="1">
      <w:start w:val="1"/>
      <w:numFmt w:val="lowerRoman"/>
      <w:lvlText w:val="%3."/>
      <w:lvlJc w:val="right"/>
      <w:pPr>
        <w:ind w:left="2160" w:hanging="180"/>
      </w:pPr>
      <w:rPr>
        <w:rFonts w:cs="Times New Roman"/>
      </w:rPr>
    </w:lvl>
    <w:lvl w:ilvl="3" w:tplc="8D160254" w:tentative="1">
      <w:start w:val="1"/>
      <w:numFmt w:val="decimal"/>
      <w:lvlText w:val="%4."/>
      <w:lvlJc w:val="left"/>
      <w:pPr>
        <w:ind w:left="2880" w:hanging="360"/>
      </w:pPr>
      <w:rPr>
        <w:rFonts w:cs="Times New Roman"/>
      </w:rPr>
    </w:lvl>
    <w:lvl w:ilvl="4" w:tplc="B01A6604" w:tentative="1">
      <w:start w:val="1"/>
      <w:numFmt w:val="lowerLetter"/>
      <w:lvlText w:val="%5."/>
      <w:lvlJc w:val="left"/>
      <w:pPr>
        <w:ind w:left="3600" w:hanging="360"/>
      </w:pPr>
      <w:rPr>
        <w:rFonts w:cs="Times New Roman"/>
      </w:rPr>
    </w:lvl>
    <w:lvl w:ilvl="5" w:tplc="1A5C7C30" w:tentative="1">
      <w:start w:val="1"/>
      <w:numFmt w:val="lowerRoman"/>
      <w:lvlText w:val="%6."/>
      <w:lvlJc w:val="right"/>
      <w:pPr>
        <w:ind w:left="4320" w:hanging="180"/>
      </w:pPr>
      <w:rPr>
        <w:rFonts w:cs="Times New Roman"/>
      </w:rPr>
    </w:lvl>
    <w:lvl w:ilvl="6" w:tplc="B2EEE6DC" w:tentative="1">
      <w:start w:val="1"/>
      <w:numFmt w:val="decimal"/>
      <w:lvlText w:val="%7."/>
      <w:lvlJc w:val="left"/>
      <w:pPr>
        <w:ind w:left="5040" w:hanging="360"/>
      </w:pPr>
      <w:rPr>
        <w:rFonts w:cs="Times New Roman"/>
      </w:rPr>
    </w:lvl>
    <w:lvl w:ilvl="7" w:tplc="2A2674D8" w:tentative="1">
      <w:start w:val="1"/>
      <w:numFmt w:val="lowerLetter"/>
      <w:lvlText w:val="%8."/>
      <w:lvlJc w:val="left"/>
      <w:pPr>
        <w:ind w:left="5760" w:hanging="360"/>
      </w:pPr>
      <w:rPr>
        <w:rFonts w:cs="Times New Roman"/>
      </w:rPr>
    </w:lvl>
    <w:lvl w:ilvl="8" w:tplc="EC201A3E" w:tentative="1">
      <w:start w:val="1"/>
      <w:numFmt w:val="lowerRoman"/>
      <w:lvlText w:val="%9."/>
      <w:lvlJc w:val="right"/>
      <w:pPr>
        <w:ind w:left="6480" w:hanging="180"/>
      </w:pPr>
      <w:rPr>
        <w:rFonts w:cs="Times New Roman"/>
      </w:rPr>
    </w:lvl>
  </w:abstractNum>
  <w:abstractNum w:abstractNumId="1">
    <w:nsid w:val="47C75DB8"/>
    <w:multiLevelType w:val="hybridMultilevel"/>
    <w:tmpl w:val="F9222D3E"/>
    <w:lvl w:ilvl="0" w:tplc="375E64BE">
      <w:start w:val="1"/>
      <w:numFmt w:val="decimal"/>
      <w:lvlText w:val="%1-"/>
      <w:lvlJc w:val="left"/>
      <w:pPr>
        <w:ind w:left="720" w:hanging="360"/>
      </w:pPr>
      <w:rPr>
        <w:rFonts w:cs="Times New Roman" w:hint="default"/>
      </w:rPr>
    </w:lvl>
    <w:lvl w:ilvl="1" w:tplc="48347012" w:tentative="1">
      <w:start w:val="1"/>
      <w:numFmt w:val="lowerLetter"/>
      <w:lvlText w:val="%2."/>
      <w:lvlJc w:val="left"/>
      <w:pPr>
        <w:ind w:left="1440" w:hanging="360"/>
      </w:pPr>
      <w:rPr>
        <w:rFonts w:cs="Times New Roman"/>
      </w:rPr>
    </w:lvl>
    <w:lvl w:ilvl="2" w:tplc="DCC878B2" w:tentative="1">
      <w:start w:val="1"/>
      <w:numFmt w:val="lowerRoman"/>
      <w:lvlText w:val="%3."/>
      <w:lvlJc w:val="right"/>
      <w:pPr>
        <w:ind w:left="2160" w:hanging="180"/>
      </w:pPr>
      <w:rPr>
        <w:rFonts w:cs="Times New Roman"/>
      </w:rPr>
    </w:lvl>
    <w:lvl w:ilvl="3" w:tplc="DA28BAFC" w:tentative="1">
      <w:start w:val="1"/>
      <w:numFmt w:val="decimal"/>
      <w:lvlText w:val="%4."/>
      <w:lvlJc w:val="left"/>
      <w:pPr>
        <w:ind w:left="2880" w:hanging="360"/>
      </w:pPr>
      <w:rPr>
        <w:rFonts w:cs="Times New Roman"/>
      </w:rPr>
    </w:lvl>
    <w:lvl w:ilvl="4" w:tplc="C9F8EC98" w:tentative="1">
      <w:start w:val="1"/>
      <w:numFmt w:val="lowerLetter"/>
      <w:lvlText w:val="%5."/>
      <w:lvlJc w:val="left"/>
      <w:pPr>
        <w:ind w:left="3600" w:hanging="360"/>
      </w:pPr>
      <w:rPr>
        <w:rFonts w:cs="Times New Roman"/>
      </w:rPr>
    </w:lvl>
    <w:lvl w:ilvl="5" w:tplc="1D3AAAE6" w:tentative="1">
      <w:start w:val="1"/>
      <w:numFmt w:val="lowerRoman"/>
      <w:lvlText w:val="%6."/>
      <w:lvlJc w:val="right"/>
      <w:pPr>
        <w:ind w:left="4320" w:hanging="180"/>
      </w:pPr>
      <w:rPr>
        <w:rFonts w:cs="Times New Roman"/>
      </w:rPr>
    </w:lvl>
    <w:lvl w:ilvl="6" w:tplc="BD70E5A4" w:tentative="1">
      <w:start w:val="1"/>
      <w:numFmt w:val="decimal"/>
      <w:lvlText w:val="%7."/>
      <w:lvlJc w:val="left"/>
      <w:pPr>
        <w:ind w:left="5040" w:hanging="360"/>
      </w:pPr>
      <w:rPr>
        <w:rFonts w:cs="Times New Roman"/>
      </w:rPr>
    </w:lvl>
    <w:lvl w:ilvl="7" w:tplc="4E128DCE" w:tentative="1">
      <w:start w:val="1"/>
      <w:numFmt w:val="lowerLetter"/>
      <w:lvlText w:val="%8."/>
      <w:lvlJc w:val="left"/>
      <w:pPr>
        <w:ind w:left="5760" w:hanging="360"/>
      </w:pPr>
      <w:rPr>
        <w:rFonts w:cs="Times New Roman"/>
      </w:rPr>
    </w:lvl>
    <w:lvl w:ilvl="8" w:tplc="A8BA9556" w:tentative="1">
      <w:start w:val="1"/>
      <w:numFmt w:val="lowerRoman"/>
      <w:lvlText w:val="%9."/>
      <w:lvlJc w:val="right"/>
      <w:pPr>
        <w:ind w:left="6480" w:hanging="180"/>
      </w:pPr>
      <w:rPr>
        <w:rFonts w:cs="Times New Roman"/>
      </w:rPr>
    </w:lvl>
  </w:abstractNum>
  <w:abstractNum w:abstractNumId="2">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563619E0"/>
    <w:multiLevelType w:val="hybridMultilevel"/>
    <w:tmpl w:val="0B5E7FC0"/>
    <w:lvl w:ilvl="0" w:tplc="F8C41894">
      <w:start w:val="1"/>
      <w:numFmt w:val="decimal"/>
      <w:lvlText w:val="%1-"/>
      <w:lvlJc w:val="left"/>
      <w:pPr>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CC82521C" w:tentative="1">
      <w:start w:val="1"/>
      <w:numFmt w:val="lowerRoman"/>
      <w:lvlText w:val="%3."/>
      <w:lvlJc w:val="right"/>
      <w:pPr>
        <w:ind w:left="2160" w:hanging="180"/>
      </w:pPr>
      <w:rPr>
        <w:rFonts w:cs="Times New Roman"/>
      </w:rPr>
    </w:lvl>
    <w:lvl w:ilvl="3" w:tplc="8D160254" w:tentative="1">
      <w:start w:val="1"/>
      <w:numFmt w:val="decimal"/>
      <w:lvlText w:val="%4."/>
      <w:lvlJc w:val="left"/>
      <w:pPr>
        <w:ind w:left="2880" w:hanging="360"/>
      </w:pPr>
      <w:rPr>
        <w:rFonts w:cs="Times New Roman"/>
      </w:rPr>
    </w:lvl>
    <w:lvl w:ilvl="4" w:tplc="B01A6604" w:tentative="1">
      <w:start w:val="1"/>
      <w:numFmt w:val="lowerLetter"/>
      <w:lvlText w:val="%5."/>
      <w:lvlJc w:val="left"/>
      <w:pPr>
        <w:ind w:left="3600" w:hanging="360"/>
      </w:pPr>
      <w:rPr>
        <w:rFonts w:cs="Times New Roman"/>
      </w:rPr>
    </w:lvl>
    <w:lvl w:ilvl="5" w:tplc="1A5C7C30" w:tentative="1">
      <w:start w:val="1"/>
      <w:numFmt w:val="lowerRoman"/>
      <w:lvlText w:val="%6."/>
      <w:lvlJc w:val="right"/>
      <w:pPr>
        <w:ind w:left="4320" w:hanging="180"/>
      </w:pPr>
      <w:rPr>
        <w:rFonts w:cs="Times New Roman"/>
      </w:rPr>
    </w:lvl>
    <w:lvl w:ilvl="6" w:tplc="B2EEE6DC" w:tentative="1">
      <w:start w:val="1"/>
      <w:numFmt w:val="decimal"/>
      <w:lvlText w:val="%7."/>
      <w:lvlJc w:val="left"/>
      <w:pPr>
        <w:ind w:left="5040" w:hanging="360"/>
      </w:pPr>
      <w:rPr>
        <w:rFonts w:cs="Times New Roman"/>
      </w:rPr>
    </w:lvl>
    <w:lvl w:ilvl="7" w:tplc="2A2674D8" w:tentative="1">
      <w:start w:val="1"/>
      <w:numFmt w:val="lowerLetter"/>
      <w:lvlText w:val="%8."/>
      <w:lvlJc w:val="left"/>
      <w:pPr>
        <w:ind w:left="5760" w:hanging="360"/>
      </w:pPr>
      <w:rPr>
        <w:rFonts w:cs="Times New Roman"/>
      </w:rPr>
    </w:lvl>
    <w:lvl w:ilvl="8" w:tplc="EC201A3E" w:tentative="1">
      <w:start w:val="1"/>
      <w:numFmt w:val="lowerRoman"/>
      <w:lvlText w:val="%9."/>
      <w:lvlJc w:val="right"/>
      <w:pPr>
        <w:ind w:left="6480" w:hanging="180"/>
      </w:pPr>
      <w:rPr>
        <w:rFonts w:cs="Times New Roman"/>
      </w:rPr>
    </w:lvl>
  </w:abstractNum>
  <w:abstractNum w:abstractNumId="4">
    <w:nsid w:val="58AD3470"/>
    <w:multiLevelType w:val="hybridMultilevel"/>
    <w:tmpl w:val="E396B444"/>
    <w:lvl w:ilvl="0" w:tplc="04090001">
      <w:start w:val="1"/>
      <w:numFmt w:val="bullet"/>
      <w:lvlText w:val=""/>
      <w:lvlJc w:val="left"/>
      <w:pPr>
        <w:ind w:left="1440" w:hanging="360"/>
      </w:pPr>
      <w:rPr>
        <w:rFonts w:ascii="Symbol" w:hAnsi="Symbol" w:hint="default"/>
      </w:rPr>
    </w:lvl>
    <w:lvl w:ilvl="1" w:tplc="ECD4413E" w:tentative="1">
      <w:start w:val="1"/>
      <w:numFmt w:val="bullet"/>
      <w:lvlText w:val="o"/>
      <w:lvlJc w:val="left"/>
      <w:pPr>
        <w:ind w:left="2160" w:hanging="360"/>
      </w:pPr>
      <w:rPr>
        <w:rFonts w:ascii="Courier New" w:hAnsi="Courier New" w:hint="default"/>
      </w:rPr>
    </w:lvl>
    <w:lvl w:ilvl="2" w:tplc="319EEF1C" w:tentative="1">
      <w:start w:val="1"/>
      <w:numFmt w:val="bullet"/>
      <w:lvlText w:val=""/>
      <w:lvlJc w:val="left"/>
      <w:pPr>
        <w:ind w:left="2880" w:hanging="360"/>
      </w:pPr>
      <w:rPr>
        <w:rFonts w:ascii="Wingdings" w:hAnsi="Wingdings" w:hint="default"/>
      </w:rPr>
    </w:lvl>
    <w:lvl w:ilvl="3" w:tplc="9224EAC6" w:tentative="1">
      <w:start w:val="1"/>
      <w:numFmt w:val="bullet"/>
      <w:lvlText w:val=""/>
      <w:lvlJc w:val="left"/>
      <w:pPr>
        <w:ind w:left="3600" w:hanging="360"/>
      </w:pPr>
      <w:rPr>
        <w:rFonts w:ascii="Symbol" w:hAnsi="Symbol" w:hint="default"/>
      </w:rPr>
    </w:lvl>
    <w:lvl w:ilvl="4" w:tplc="4086A6D8" w:tentative="1">
      <w:start w:val="1"/>
      <w:numFmt w:val="bullet"/>
      <w:lvlText w:val="o"/>
      <w:lvlJc w:val="left"/>
      <w:pPr>
        <w:ind w:left="4320" w:hanging="360"/>
      </w:pPr>
      <w:rPr>
        <w:rFonts w:ascii="Courier New" w:hAnsi="Courier New" w:hint="default"/>
      </w:rPr>
    </w:lvl>
    <w:lvl w:ilvl="5" w:tplc="595ED448" w:tentative="1">
      <w:start w:val="1"/>
      <w:numFmt w:val="bullet"/>
      <w:lvlText w:val=""/>
      <w:lvlJc w:val="left"/>
      <w:pPr>
        <w:ind w:left="5040" w:hanging="360"/>
      </w:pPr>
      <w:rPr>
        <w:rFonts w:ascii="Wingdings" w:hAnsi="Wingdings" w:hint="default"/>
      </w:rPr>
    </w:lvl>
    <w:lvl w:ilvl="6" w:tplc="5908F7E0" w:tentative="1">
      <w:start w:val="1"/>
      <w:numFmt w:val="bullet"/>
      <w:lvlText w:val=""/>
      <w:lvlJc w:val="left"/>
      <w:pPr>
        <w:ind w:left="5760" w:hanging="360"/>
      </w:pPr>
      <w:rPr>
        <w:rFonts w:ascii="Symbol" w:hAnsi="Symbol" w:hint="default"/>
      </w:rPr>
    </w:lvl>
    <w:lvl w:ilvl="7" w:tplc="EEB42A46" w:tentative="1">
      <w:start w:val="1"/>
      <w:numFmt w:val="bullet"/>
      <w:lvlText w:val="o"/>
      <w:lvlJc w:val="left"/>
      <w:pPr>
        <w:ind w:left="6480" w:hanging="360"/>
      </w:pPr>
      <w:rPr>
        <w:rFonts w:ascii="Courier New" w:hAnsi="Courier New" w:hint="default"/>
      </w:rPr>
    </w:lvl>
    <w:lvl w:ilvl="8" w:tplc="45308FEC" w:tentative="1">
      <w:start w:val="1"/>
      <w:numFmt w:val="bullet"/>
      <w:lvlText w:val=""/>
      <w:lvlJc w:val="left"/>
      <w:pPr>
        <w:ind w:left="7200" w:hanging="360"/>
      </w:pPr>
      <w:rPr>
        <w:rFonts w:ascii="Wingdings" w:hAnsi="Wingdings" w:hint="default"/>
      </w:rPr>
    </w:lvl>
  </w:abstractNum>
  <w:abstractNum w:abstractNumId="5">
    <w:nsid w:val="60C9486B"/>
    <w:multiLevelType w:val="hybridMultilevel"/>
    <w:tmpl w:val="9884AE22"/>
    <w:lvl w:ilvl="0" w:tplc="D4FC7F3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1CA5C47"/>
    <w:multiLevelType w:val="hybridMultilevel"/>
    <w:tmpl w:val="A3EC40F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7">
    <w:nsid w:val="64031F00"/>
    <w:multiLevelType w:val="hybridMultilevel"/>
    <w:tmpl w:val="E8E08084"/>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BD"/>
    <w:rsid w:val="00026B02"/>
    <w:rsid w:val="000406C7"/>
    <w:rsid w:val="00061A8B"/>
    <w:rsid w:val="00080995"/>
    <w:rsid w:val="000903CB"/>
    <w:rsid w:val="00097D94"/>
    <w:rsid w:val="000E3DCB"/>
    <w:rsid w:val="000E5F2B"/>
    <w:rsid w:val="001338F1"/>
    <w:rsid w:val="00146B3B"/>
    <w:rsid w:val="0015207F"/>
    <w:rsid w:val="00170918"/>
    <w:rsid w:val="001D62FD"/>
    <w:rsid w:val="001F442A"/>
    <w:rsid w:val="0020466C"/>
    <w:rsid w:val="002138CA"/>
    <w:rsid w:val="0023679E"/>
    <w:rsid w:val="002D5903"/>
    <w:rsid w:val="002E3F7D"/>
    <w:rsid w:val="0031508B"/>
    <w:rsid w:val="00352BD2"/>
    <w:rsid w:val="00391EE8"/>
    <w:rsid w:val="003B2869"/>
    <w:rsid w:val="003F5F94"/>
    <w:rsid w:val="00404A26"/>
    <w:rsid w:val="004254CD"/>
    <w:rsid w:val="004627A8"/>
    <w:rsid w:val="004D51D0"/>
    <w:rsid w:val="004E0D84"/>
    <w:rsid w:val="004E4FEF"/>
    <w:rsid w:val="005360BE"/>
    <w:rsid w:val="005469BD"/>
    <w:rsid w:val="00554C37"/>
    <w:rsid w:val="00591134"/>
    <w:rsid w:val="005A37E2"/>
    <w:rsid w:val="005E7552"/>
    <w:rsid w:val="005F0DF0"/>
    <w:rsid w:val="0060453F"/>
    <w:rsid w:val="00613902"/>
    <w:rsid w:val="006507C8"/>
    <w:rsid w:val="00652F94"/>
    <w:rsid w:val="00671DF5"/>
    <w:rsid w:val="006B6661"/>
    <w:rsid w:val="006E69C4"/>
    <w:rsid w:val="00711B2C"/>
    <w:rsid w:val="00716764"/>
    <w:rsid w:val="007865CB"/>
    <w:rsid w:val="007B2675"/>
    <w:rsid w:val="007F5F7F"/>
    <w:rsid w:val="00841F27"/>
    <w:rsid w:val="008A6694"/>
    <w:rsid w:val="008C6E5A"/>
    <w:rsid w:val="0093340F"/>
    <w:rsid w:val="009510EC"/>
    <w:rsid w:val="00953936"/>
    <w:rsid w:val="009B65EA"/>
    <w:rsid w:val="00A03A9D"/>
    <w:rsid w:val="00A83A61"/>
    <w:rsid w:val="00AA6A46"/>
    <w:rsid w:val="00B11468"/>
    <w:rsid w:val="00B130D9"/>
    <w:rsid w:val="00B14BEA"/>
    <w:rsid w:val="00B32DD5"/>
    <w:rsid w:val="00B6438E"/>
    <w:rsid w:val="00B728EF"/>
    <w:rsid w:val="00B973BE"/>
    <w:rsid w:val="00BA4F9D"/>
    <w:rsid w:val="00BB0774"/>
    <w:rsid w:val="00C01CE3"/>
    <w:rsid w:val="00C47F1A"/>
    <w:rsid w:val="00CB56E9"/>
    <w:rsid w:val="00CB7005"/>
    <w:rsid w:val="00D062FA"/>
    <w:rsid w:val="00D174B1"/>
    <w:rsid w:val="00D30F3A"/>
    <w:rsid w:val="00D66494"/>
    <w:rsid w:val="00DC5EDE"/>
    <w:rsid w:val="00E37ABB"/>
    <w:rsid w:val="00E81E7A"/>
    <w:rsid w:val="00E95C5C"/>
    <w:rsid w:val="00EA585C"/>
    <w:rsid w:val="00ED061F"/>
    <w:rsid w:val="00F058A6"/>
    <w:rsid w:val="00F12294"/>
    <w:rsid w:val="00F61F22"/>
    <w:rsid w:val="00F72EAC"/>
    <w:rsid w:val="00F970DA"/>
    <w:rsid w:val="00FA084D"/>
    <w:rsid w:val="00FE5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BD"/>
    <w:rPr>
      <w:rFonts w:ascii="Calibri" w:eastAsia="Calibri" w:hAnsi="Calibri" w:cs="Times New Roman"/>
      <w:noProof/>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9BD"/>
    <w:pPr>
      <w:ind w:left="720"/>
      <w:contextualSpacing/>
    </w:pPr>
  </w:style>
  <w:style w:type="paragraph" w:styleId="NoSpacing">
    <w:name w:val="No Spacing"/>
    <w:link w:val="NoSpacingChar"/>
    <w:uiPriority w:val="1"/>
    <w:qFormat/>
    <w:rsid w:val="005469BD"/>
    <w:pPr>
      <w:spacing w:after="0" w:line="240" w:lineRule="auto"/>
    </w:pPr>
    <w:rPr>
      <w:rFonts w:ascii="Calibri" w:eastAsia="Times New Roman" w:hAnsi="Calibri" w:cs="Times New Roman"/>
      <w:lang w:val="pt-BR"/>
    </w:rPr>
  </w:style>
  <w:style w:type="character" w:customStyle="1" w:styleId="NoSpacingChar">
    <w:name w:val="No Spacing Char"/>
    <w:link w:val="NoSpacing"/>
    <w:uiPriority w:val="1"/>
    <w:rsid w:val="005469BD"/>
    <w:rPr>
      <w:rFonts w:ascii="Calibri" w:eastAsia="Times New Roman" w:hAnsi="Calibri" w:cs="Times New Roman"/>
      <w:lang w:val="pt-BR"/>
    </w:rPr>
  </w:style>
  <w:style w:type="paragraph" w:styleId="BalloonText">
    <w:name w:val="Balloon Text"/>
    <w:basedOn w:val="Normal"/>
    <w:link w:val="BalloonTextChar"/>
    <w:uiPriority w:val="99"/>
    <w:semiHidden/>
    <w:unhideWhenUsed/>
    <w:rsid w:val="0054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BD"/>
    <w:rPr>
      <w:rFonts w:ascii="Tahoma" w:eastAsia="Calibri" w:hAnsi="Tahoma" w:cs="Tahoma"/>
      <w:noProof/>
      <w:sz w:val="16"/>
      <w:szCs w:val="16"/>
      <w:lang w:val="es-ES"/>
    </w:rPr>
  </w:style>
  <w:style w:type="paragraph" w:styleId="Header">
    <w:name w:val="header"/>
    <w:basedOn w:val="Normal"/>
    <w:link w:val="HeaderChar"/>
    <w:uiPriority w:val="99"/>
    <w:semiHidden/>
    <w:unhideWhenUsed/>
    <w:rsid w:val="005469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69BD"/>
    <w:rPr>
      <w:rFonts w:ascii="Calibri" w:eastAsia="Calibri" w:hAnsi="Calibri" w:cs="Times New Roman"/>
      <w:noProof/>
      <w:lang w:val="es-ES"/>
    </w:rPr>
  </w:style>
  <w:style w:type="paragraph" w:styleId="Footer">
    <w:name w:val="footer"/>
    <w:basedOn w:val="Normal"/>
    <w:link w:val="FooterChar"/>
    <w:uiPriority w:val="99"/>
    <w:semiHidden/>
    <w:rsid w:val="005469BD"/>
    <w:pPr>
      <w:tabs>
        <w:tab w:val="center" w:pos="4680"/>
        <w:tab w:val="right" w:pos="9360"/>
      </w:tabs>
      <w:spacing w:after="0" w:line="240" w:lineRule="auto"/>
    </w:pPr>
    <w:rPr>
      <w:rFonts w:ascii="Times New Roman" w:eastAsia="Times New Roman" w:hAnsi="Times New Roman"/>
      <w:noProof w:val="0"/>
      <w:sz w:val="24"/>
      <w:szCs w:val="24"/>
      <w:lang w:val="es-ES_tradnl"/>
    </w:rPr>
  </w:style>
  <w:style w:type="character" w:customStyle="1" w:styleId="FooterChar">
    <w:name w:val="Footer Char"/>
    <w:basedOn w:val="DefaultParagraphFont"/>
    <w:link w:val="Footer"/>
    <w:uiPriority w:val="99"/>
    <w:semiHidden/>
    <w:rsid w:val="005469BD"/>
    <w:rPr>
      <w:rFonts w:ascii="Times New Roman" w:eastAsia="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5469BD"/>
    <w:rPr>
      <w:sz w:val="16"/>
      <w:szCs w:val="16"/>
    </w:rPr>
  </w:style>
  <w:style w:type="table" w:styleId="TableGrid">
    <w:name w:val="Table Grid"/>
    <w:basedOn w:val="TableNormal"/>
    <w:uiPriority w:val="59"/>
    <w:rsid w:val="005469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rFonts w:ascii="Calibri" w:eastAsia="Calibri" w:hAnsi="Calibri" w:cs="Times New Roman"/>
      <w:noProof/>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BD"/>
    <w:rPr>
      <w:rFonts w:ascii="Calibri" w:eastAsia="Calibri" w:hAnsi="Calibri" w:cs="Times New Roman"/>
      <w:noProof/>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9BD"/>
    <w:pPr>
      <w:ind w:left="720"/>
      <w:contextualSpacing/>
    </w:pPr>
  </w:style>
  <w:style w:type="paragraph" w:styleId="NoSpacing">
    <w:name w:val="No Spacing"/>
    <w:link w:val="NoSpacingChar"/>
    <w:uiPriority w:val="1"/>
    <w:qFormat/>
    <w:rsid w:val="005469BD"/>
    <w:pPr>
      <w:spacing w:after="0" w:line="240" w:lineRule="auto"/>
    </w:pPr>
    <w:rPr>
      <w:rFonts w:ascii="Calibri" w:eastAsia="Times New Roman" w:hAnsi="Calibri" w:cs="Times New Roman"/>
      <w:lang w:val="pt-BR"/>
    </w:rPr>
  </w:style>
  <w:style w:type="character" w:customStyle="1" w:styleId="NoSpacingChar">
    <w:name w:val="No Spacing Char"/>
    <w:link w:val="NoSpacing"/>
    <w:uiPriority w:val="1"/>
    <w:rsid w:val="005469BD"/>
    <w:rPr>
      <w:rFonts w:ascii="Calibri" w:eastAsia="Times New Roman" w:hAnsi="Calibri" w:cs="Times New Roman"/>
      <w:lang w:val="pt-BR"/>
    </w:rPr>
  </w:style>
  <w:style w:type="paragraph" w:styleId="BalloonText">
    <w:name w:val="Balloon Text"/>
    <w:basedOn w:val="Normal"/>
    <w:link w:val="BalloonTextChar"/>
    <w:uiPriority w:val="99"/>
    <w:semiHidden/>
    <w:unhideWhenUsed/>
    <w:rsid w:val="0054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BD"/>
    <w:rPr>
      <w:rFonts w:ascii="Tahoma" w:eastAsia="Calibri" w:hAnsi="Tahoma" w:cs="Tahoma"/>
      <w:noProof/>
      <w:sz w:val="16"/>
      <w:szCs w:val="16"/>
      <w:lang w:val="es-ES"/>
    </w:rPr>
  </w:style>
  <w:style w:type="paragraph" w:styleId="Header">
    <w:name w:val="header"/>
    <w:basedOn w:val="Normal"/>
    <w:link w:val="HeaderChar"/>
    <w:uiPriority w:val="99"/>
    <w:semiHidden/>
    <w:unhideWhenUsed/>
    <w:rsid w:val="005469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69BD"/>
    <w:rPr>
      <w:rFonts w:ascii="Calibri" w:eastAsia="Calibri" w:hAnsi="Calibri" w:cs="Times New Roman"/>
      <w:noProof/>
      <w:lang w:val="es-ES"/>
    </w:rPr>
  </w:style>
  <w:style w:type="paragraph" w:styleId="Footer">
    <w:name w:val="footer"/>
    <w:basedOn w:val="Normal"/>
    <w:link w:val="FooterChar"/>
    <w:uiPriority w:val="99"/>
    <w:semiHidden/>
    <w:rsid w:val="005469BD"/>
    <w:pPr>
      <w:tabs>
        <w:tab w:val="center" w:pos="4680"/>
        <w:tab w:val="right" w:pos="9360"/>
      </w:tabs>
      <w:spacing w:after="0" w:line="240" w:lineRule="auto"/>
    </w:pPr>
    <w:rPr>
      <w:rFonts w:ascii="Times New Roman" w:eastAsia="Times New Roman" w:hAnsi="Times New Roman"/>
      <w:noProof w:val="0"/>
      <w:sz w:val="24"/>
      <w:szCs w:val="24"/>
      <w:lang w:val="es-ES_tradnl"/>
    </w:rPr>
  </w:style>
  <w:style w:type="character" w:customStyle="1" w:styleId="FooterChar">
    <w:name w:val="Footer Char"/>
    <w:basedOn w:val="DefaultParagraphFont"/>
    <w:link w:val="Footer"/>
    <w:uiPriority w:val="99"/>
    <w:semiHidden/>
    <w:rsid w:val="005469BD"/>
    <w:rPr>
      <w:rFonts w:ascii="Times New Roman" w:eastAsia="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5469BD"/>
    <w:rPr>
      <w:sz w:val="16"/>
      <w:szCs w:val="16"/>
    </w:rPr>
  </w:style>
  <w:style w:type="table" w:styleId="TableGrid">
    <w:name w:val="Table Grid"/>
    <w:basedOn w:val="TableNormal"/>
    <w:uiPriority w:val="59"/>
    <w:rsid w:val="005469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rFonts w:ascii="Calibri" w:eastAsia="Calibri" w:hAnsi="Calibri" w:cs="Times New Roman"/>
      <w:noProof/>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hacienda.gov.co" TargetMode="External"/><Relationship Id="rId18" Type="http://schemas.openxmlformats.org/officeDocument/2006/relationships/hyperlink" Target="http://www.chip.gov.co"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www.chip.gov.co" TargetMode="External"/><Relationship Id="rId7" Type="http://schemas.openxmlformats.org/officeDocument/2006/relationships/footnotes" Target="footnotes.xml"/><Relationship Id="rId12" Type="http://schemas.openxmlformats.org/officeDocument/2006/relationships/hyperlink" Target="http://www.minhacienda.gov.co" TargetMode="External"/><Relationship Id="rId17" Type="http://schemas.openxmlformats.org/officeDocument/2006/relationships/hyperlink" Target="http://www.chip.gov.c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hip.gov.co" TargetMode="External"/><Relationship Id="rId20" Type="http://schemas.openxmlformats.org/officeDocument/2006/relationships/hyperlink" Target="http://www.chip.gov.co"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hacienda.gov.co"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inhacienda.gov.co" TargetMode="External"/><Relationship Id="rId23" Type="http://schemas.openxmlformats.org/officeDocument/2006/relationships/hyperlink" Target="mailto:luizvi@iadb.org" TargetMode="External"/><Relationship Id="rId28"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hyperlink" Target="http://www.chip.gov.co" TargetMode="External"/><Relationship Id="rId31"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inhacienda.gov.co" TargetMode="External"/><Relationship Id="rId22" Type="http://schemas.openxmlformats.org/officeDocument/2006/relationships/hyperlink" Target="mailto:luizvi@iadb.org" TargetMode="Externa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BC2B06D6FC0D2C4F854E742AADC9F94B" ma:contentTypeVersion="19" ma:contentTypeDescription="The base project type from which other project content types inherit their information." ma:contentTypeScope="" ma:versionID="e727620150139750d37f6bcecfd16c5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38688308</IDBDocs_x0020_Number>
    <Document_x0020_Author xmlns="cdc7663a-08f0-4737-9e8c-148ce897a09c">Villela, Luiz A.</Document_x0020_Author>
    <Operation_x0020_Type xmlns="cdc7663a-08f0-4737-9e8c-148ce897a09c" xsi:nil="true"/>
    <TaxCatchAll xmlns="cdc7663a-08f0-4737-9e8c-148ce897a09c">
      <Value>27</Value>
      <Value>11</Value>
      <Value>1</Value>
    </TaxCatchAll>
    <Fiscal_x0020_Year_x0020_IDB xmlns="cdc7663a-08f0-4737-9e8c-148ce897a09c">2014</Fiscal_x0020_Year_x0020_IDB>
    <Project_x0020_Number xmlns="cdc7663a-08f0-4737-9e8c-148ce897a09c">CO-L1142</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EZSHARE-1678957924-69</_dlc_DocId>
    <From_x003a_ xmlns="cdc7663a-08f0-4737-9e8c-148ce897a09c" xsi:nil="true"/>
    <To_x003a_ xmlns="cdc7663a-08f0-4737-9e8c-148ce897a09c" xsi:nil="true"/>
    <_dlc_DocIdUrl xmlns="cdc7663a-08f0-4737-9e8c-148ce897a09c">
      <Url>https://idbg.sharepoint.com/teams/EZ-CO-LON/CO-L1142/_layouts/15/DocIdRedir.aspx?ID=EZSHARE-1678957924-69</Url>
      <Description>EZSHARE-1678957924-69</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1F1FE0A-96D1-4168-BB94-DF78A21E14BA}"/>
</file>

<file path=customXml/itemProps2.xml><?xml version="1.0" encoding="utf-8"?>
<ds:datastoreItem xmlns:ds="http://schemas.openxmlformats.org/officeDocument/2006/customXml" ds:itemID="{08E9CB7C-1D8E-4E30-AF20-775A7F41AF8B}"/>
</file>

<file path=customXml/itemProps3.xml><?xml version="1.0" encoding="utf-8"?>
<ds:datastoreItem xmlns:ds="http://schemas.openxmlformats.org/officeDocument/2006/customXml" ds:itemID="{AC331B38-3E1A-44B6-9035-9DE0B5C2CBF7}"/>
</file>

<file path=customXml/itemProps4.xml><?xml version="1.0" encoding="utf-8"?>
<ds:datastoreItem xmlns:ds="http://schemas.openxmlformats.org/officeDocument/2006/customXml" ds:itemID="{DF4A64B2-1A0D-4CC3-8671-7C56C266A5C4}"/>
</file>

<file path=customXml/itemProps5.xml><?xml version="1.0" encoding="utf-8"?>
<ds:datastoreItem xmlns:ds="http://schemas.openxmlformats.org/officeDocument/2006/customXml" ds:itemID="{977009EC-6177-4AAD-8CA1-014D5A8B5990}"/>
</file>

<file path=customXml/itemProps6.xml><?xml version="1.0" encoding="utf-8"?>
<ds:datastoreItem xmlns:ds="http://schemas.openxmlformats.org/officeDocument/2006/customXml" ds:itemID="{1D8E9C4D-0CA6-43B9-B650-22A056367C3A}"/>
</file>

<file path=customXml/itemProps7.xml><?xml version="1.0" encoding="utf-8"?>
<ds:datastoreItem xmlns:ds="http://schemas.openxmlformats.org/officeDocument/2006/customXml" ds:itemID="{D9F257E1-9325-4AA1-8C6E-DEE6083C6B28}"/>
</file>

<file path=customXml/itemProps8.xml><?xml version="1.0" encoding="utf-8"?>
<ds:datastoreItem xmlns:ds="http://schemas.openxmlformats.org/officeDocument/2006/customXml" ds:itemID="{9B89E04C-D36C-4943-97BB-A6F76669C64D}"/>
</file>

<file path=docProps/app.xml><?xml version="1.0" encoding="utf-8"?>
<Properties xmlns="http://schemas.openxmlformats.org/officeDocument/2006/extended-properties" xmlns:vt="http://schemas.openxmlformats.org/officeDocument/2006/docPropsVTypes">
  <Template>Normal.dotm</Template>
  <TotalTime>0</TotalTime>
  <Pages>15</Pages>
  <Words>2971</Words>
  <Characters>16938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Luiz</dc:creator>
  <cp:lastModifiedBy>Inter-American Development Bank</cp:lastModifiedBy>
  <cp:revision>2</cp:revision>
  <cp:lastPrinted>2014-04-11T20:29:00Z</cp:lastPrinted>
  <dcterms:created xsi:type="dcterms:W3CDTF">2014-08-01T16:06:00Z</dcterms:created>
  <dcterms:modified xsi:type="dcterms:W3CDTF">2014-08-01T16:06:00Z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0x010100ACF722E9F6B0B149B0CD8BE2560A667200BC2B06D6FC0D2C4F854E742AADC9F94B</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Fiscal Issues and Public 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bea70768-3ed7-4f16-aaa8-5a41440959db</vt:lpwstr>
  </property>
</Properties>
</file>