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F94" w:rsidRPr="00D36D92" w:rsidRDefault="001A17BB" w:rsidP="00D36D92">
      <w:pPr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EEO37</w:t>
      </w:r>
      <w:r w:rsidR="00D36D92" w:rsidRPr="00D36D92">
        <w:rPr>
          <w:rFonts w:ascii="Times New Roman" w:hAnsi="Times New Roman" w:cs="Times New Roman"/>
          <w:b/>
          <w:sz w:val="24"/>
          <w:szCs w:val="24"/>
          <w:lang w:val="es-ES_tradnl"/>
        </w:rPr>
        <w:t>: Cuadro Resumen de Recientes operaciones en materia Fiscal en Colombia</w:t>
      </w:r>
    </w:p>
    <w:tbl>
      <w:tblPr>
        <w:tblW w:w="12795" w:type="dxa"/>
        <w:tblInd w:w="93" w:type="dxa"/>
        <w:tblLook w:val="04A0" w:firstRow="1" w:lastRow="0" w:firstColumn="1" w:lastColumn="0" w:noHBand="0" w:noVBand="1"/>
      </w:tblPr>
      <w:tblGrid>
        <w:gridCol w:w="1803"/>
        <w:gridCol w:w="3690"/>
        <w:gridCol w:w="3330"/>
        <w:gridCol w:w="2689"/>
        <w:gridCol w:w="1283"/>
      </w:tblGrid>
      <w:tr w:rsidR="001B4620" w:rsidRPr="00D36D92" w:rsidTr="00D36D92">
        <w:trPr>
          <w:trHeight w:val="60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6D9F1" w:themeFill="text2" w:themeFillTint="33"/>
            <w:noWrap/>
            <w:vAlign w:val="center"/>
            <w:hideMark/>
          </w:tcPr>
          <w:p w:rsidR="001B4620" w:rsidRPr="00D36D92" w:rsidRDefault="001B4620" w:rsidP="00A8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  <w:t>Nombre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B4620" w:rsidRPr="00D36D92" w:rsidRDefault="001B4620" w:rsidP="00A8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  <w:t>Objetivo General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B4620" w:rsidRPr="00D36D92" w:rsidRDefault="001B4620" w:rsidP="00A8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  <w:t>Componentes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D9F1" w:themeFill="text2" w:themeFillTint="33"/>
            <w:vAlign w:val="center"/>
          </w:tcPr>
          <w:p w:rsidR="001B4620" w:rsidRPr="00D36D92" w:rsidRDefault="001B4620" w:rsidP="00B65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  <w:t>Acciones Específicas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B4620" w:rsidRPr="00D36D92" w:rsidRDefault="001B4620" w:rsidP="00A8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  <w:t>Monto (US$ M)</w:t>
            </w:r>
          </w:p>
        </w:tc>
      </w:tr>
      <w:tr w:rsidR="001B4620" w:rsidRPr="00D36D92" w:rsidTr="00D36D92">
        <w:trPr>
          <w:trHeight w:val="3176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B4620" w:rsidRPr="00D36D92" w:rsidRDefault="001B4620" w:rsidP="00A8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Programa de Consolidación de la Responsabilidad Fiscal Territorial I (2341/OC-CO)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620" w:rsidRPr="00D36D92" w:rsidRDefault="001B4620" w:rsidP="00A8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Contribuir a la estabilidad fiscal de Colombia mediante un monitoreo, seguimiento y control más efectivo de las finanzas de las Entidades Territoriales y sus Entidades Descentralizadas, con el fin de lograr una mayor efectividad del gasto, una mejora de la calidad y oportunidad de la información fiscal territorial y un aumento de los ingresos tributarios territoriales.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620" w:rsidRPr="00D36D92" w:rsidRDefault="001B4620" w:rsidP="00A8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(i) Monitoreo, seguimiento y control de las Entidades Territoriales y las Entidades Descentralizadas </w:t>
            </w:r>
            <w:proofErr w:type="spellStart"/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Subnacionales</w:t>
            </w:r>
            <w:proofErr w:type="spellEnd"/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; (ii) Consolidación y armonización del sistema de información fiscal territorial; (iii) Fortalecimiento de la recaudación propia de las ET.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B4620" w:rsidRPr="00D36D92" w:rsidRDefault="001B4620" w:rsidP="00B65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620" w:rsidRPr="00D36D92" w:rsidRDefault="001B4620" w:rsidP="00A8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200</w:t>
            </w:r>
          </w:p>
          <w:p w:rsidR="001B4620" w:rsidRPr="00D36D92" w:rsidRDefault="001B4620" w:rsidP="00A8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(PBP)</w:t>
            </w:r>
          </w:p>
        </w:tc>
      </w:tr>
      <w:tr w:rsidR="001B4620" w:rsidRPr="00D36D92" w:rsidTr="001A17BB">
        <w:trPr>
          <w:trHeight w:val="2040"/>
        </w:trPr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B4620" w:rsidRPr="00D36D92" w:rsidRDefault="001B4620" w:rsidP="00A8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Programa de Consolidación de la Responsabilidad Fiscal Territorial II (2744/OC-CO)</w:t>
            </w:r>
          </w:p>
        </w:tc>
        <w:tc>
          <w:tcPr>
            <w:tcW w:w="3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620" w:rsidRPr="00D36D92" w:rsidRDefault="001B4620" w:rsidP="00A8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Contribuir a la estabilidad fiscal de Colombia mediante la consolidación de la responsabilidad fiscal territorial, la cual se logrará a través de un mejor uso de los recursos transferidos a los territorios, una mejora de la calidad y oportunidad de la información fiscal territorial y un aumento de los ingresos tributarios territoriales.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620" w:rsidRPr="00D36D92" w:rsidRDefault="001B4620" w:rsidP="00A8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(i) Monitoreo, seguimiento y control de las Entidades Territoriales (ET) y las Entidades de Descentralización </w:t>
            </w:r>
            <w:proofErr w:type="spellStart"/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Subnacionales</w:t>
            </w:r>
            <w:proofErr w:type="spellEnd"/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(EDS); (ii) Consolidación y armonización del sistema de información fiscal territorial; (iii) Fortalecimiento de la recaudación propia de las ET.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B4620" w:rsidRPr="00D36D92" w:rsidRDefault="001B4620" w:rsidP="00B65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620" w:rsidRPr="00D36D92" w:rsidRDefault="001B4620" w:rsidP="00A8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100</w:t>
            </w:r>
          </w:p>
          <w:p w:rsidR="001B4620" w:rsidRPr="00D36D92" w:rsidRDefault="001B4620" w:rsidP="00A8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(PBP)</w:t>
            </w:r>
          </w:p>
        </w:tc>
      </w:tr>
      <w:tr w:rsidR="001B4620" w:rsidRPr="00D36D92" w:rsidTr="001A17BB">
        <w:trPr>
          <w:trHeight w:val="1785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1B4620" w:rsidRPr="00D36D92" w:rsidRDefault="001B4620" w:rsidP="00B65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Programa de Gestión Riesgo de Desastres y Adaptación al Cambio Climático (2616/OC-CO)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4620" w:rsidRPr="00D36D92" w:rsidRDefault="001B4620" w:rsidP="00B65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Contribuir al fortalecimiento y modernización del marco normativo, institucional y de política pública para la Gestión del Riesgo de Desastres y la Adaptación al Cambio Climático, en línea con los objetivos y metas del Plan Nacional de Desarrollo.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4620" w:rsidRPr="00D36D92" w:rsidRDefault="001B4620" w:rsidP="001B4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(i) Gobernabilidad y desarrollo del marco rector; (ii) Desarrollo de instrumentos y de capacidades de gestión sectorial y territorial.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6D92" w:rsidRDefault="001B4620" w:rsidP="001B4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(i) Incorporación de la gestión del riesgo de desastres y adaptación al cambio climático en el “Plan Nacional de Desarrollo 2010-2014”; (ii) Creación del Fondo Adaptación, DNP, </w:t>
            </w:r>
          </w:p>
          <w:p w:rsidR="001B4620" w:rsidRPr="00D36D92" w:rsidRDefault="001B4620" w:rsidP="001B4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proofErr w:type="gramStart"/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mecanismo</w:t>
            </w:r>
            <w:proofErr w:type="gramEnd"/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institucional para la identificación, priorización e implementación de proyectos de recuperación, construcción y reconstrucción, que reduzcan el riesgo de desastres en el país.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4620" w:rsidRPr="00D36D92" w:rsidRDefault="001B4620" w:rsidP="00B65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120</w:t>
            </w:r>
          </w:p>
          <w:p w:rsidR="001B4620" w:rsidRPr="00D36D92" w:rsidRDefault="001B4620" w:rsidP="00B65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(PBL)</w:t>
            </w:r>
          </w:p>
        </w:tc>
      </w:tr>
      <w:tr w:rsidR="001B4620" w:rsidRPr="00D36D92" w:rsidTr="001A17BB">
        <w:trPr>
          <w:trHeight w:val="4427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B4620" w:rsidRPr="00D36D92" w:rsidRDefault="001B4620" w:rsidP="00A8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Programa de Fortalecimiento de la Defensa Jurídica del Estado (2755/OC-CO)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620" w:rsidRPr="00D36D92" w:rsidRDefault="001B4620" w:rsidP="00A8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Mejorar la efectividad de la gestión de la defensa jurídica del Estado para disminuir los pagos por fallos desfavorables.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620" w:rsidRPr="00D36D92" w:rsidRDefault="001B4620" w:rsidP="001B4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(i) Apoyo a la instalación de la nueva Agencia Nacional de Defensa Jurídica del Estado; (ii) Mejora de la gestión del ciclo de defensa jurídica; (iii) Fortalecimiento de la gestión de la información estratégica y del conocimiento</w:t>
            </w:r>
            <w:r w:rsid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4620" w:rsidRPr="00D36D92" w:rsidRDefault="001B4620" w:rsidP="001B4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(i) Implementación de un modelo institucional, y de procesos de trabajo, para reducir el nivel de fragmentación de la defensa jurídica; (ii) implementación de una metodología de evaluación y capacitación en el ciclo de defensa; y (iii) implementación de una metodología para el control y monitoreo de la actividad que realizan los operadores jurídicos.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620" w:rsidRPr="00D36D92" w:rsidRDefault="001B4620" w:rsidP="00A8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10</w:t>
            </w:r>
          </w:p>
          <w:p w:rsidR="001B4620" w:rsidRPr="00D36D92" w:rsidRDefault="001B4620" w:rsidP="00A8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(Inversión)</w:t>
            </w:r>
          </w:p>
        </w:tc>
      </w:tr>
      <w:tr w:rsidR="001B4620" w:rsidRPr="00D36D92" w:rsidTr="00D36D92">
        <w:trPr>
          <w:trHeight w:val="2627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B4620" w:rsidRPr="00D36D92" w:rsidRDefault="001B4620" w:rsidP="00A8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del w:id="0" w:author="Inter-American Development Bank" w:date="2014-04-24T18:54:00Z">
              <w:r w:rsidRPr="00D36D92" w:rsidDel="00802BF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s-ES"/>
                </w:rPr>
                <w:lastRenderedPageBreak/>
                <w:delText>Mapa</w:delText>
              </w:r>
            </w:del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Programa para el Fortalecimiento del Sistema de Inversión Pública (2977/OC-CO)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620" w:rsidRPr="00D36D92" w:rsidRDefault="001B4620" w:rsidP="00A8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Mejorar la eficiencia y transparencia en el uso de los recursos de la inversión pública a través del fortalecimiento del sistema de monitoreo y seguimiento de la inversión pública según las competencias legales que le corresponden al DNP.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620" w:rsidRPr="00D36D92" w:rsidRDefault="001B4620" w:rsidP="00063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(i) Diseño de una Plataforma Tecnológica Integrada</w:t>
            </w:r>
            <w:r w:rsidR="00063C97"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(PTI)</w:t>
            </w: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de Inversión Pública; </w:t>
            </w:r>
            <w:proofErr w:type="gramStart"/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y</w:t>
            </w:r>
            <w:proofErr w:type="gramEnd"/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="00063C97"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</w:t>
            </w: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ii)</w:t>
            </w:r>
            <w:r w:rsidR="00063C97"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i</w:t>
            </w: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mplementación de la Plataforma Tecnológica Integrada de Inversión Pública.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B4620" w:rsidRPr="00D36D92" w:rsidRDefault="00063C97" w:rsidP="00063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</w:t>
            </w:r>
            <w:r w:rsidR="001B4620"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i) Diseño de una </w:t>
            </w: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PTI</w:t>
            </w:r>
            <w:r w:rsidR="001B4620"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 de Información para la</w:t>
            </w: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s inversio</w:t>
            </w:r>
            <w:r w:rsidR="001B4620"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n</w:t>
            </w: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es financiadas por</w:t>
            </w:r>
            <w:r w:rsidR="001B4620"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el Presupuesto General de la Nación, SGP y SGR; (</w:t>
            </w:r>
            <w:proofErr w:type="spellStart"/>
            <w:r w:rsidR="001B4620"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ii</w:t>
            </w: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.a</w:t>
            </w:r>
            <w:proofErr w:type="spellEnd"/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) Implementación del m</w:t>
            </w:r>
            <w:r w:rsidR="001B4620"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ódulo tecnológico del SGR en el PTI</w:t>
            </w: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; (</w:t>
            </w:r>
            <w:proofErr w:type="spellStart"/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ii.b</w:t>
            </w:r>
            <w:proofErr w:type="spellEnd"/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) i</w:t>
            </w:r>
            <w:r w:rsidR="001B4620"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mplementación del módulo de visualización y </w:t>
            </w:r>
            <w:proofErr w:type="spellStart"/>
            <w:r w:rsidR="001B4620"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georeferenciación</w:t>
            </w:r>
            <w:proofErr w:type="spellEnd"/>
            <w:r w:rsidR="001B4620"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de recursos y proyectos de inversión pública.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620" w:rsidRPr="00D36D92" w:rsidRDefault="001B4620" w:rsidP="00A8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33</w:t>
            </w:r>
          </w:p>
          <w:p w:rsidR="001B4620" w:rsidRPr="00D36D92" w:rsidRDefault="001B4620" w:rsidP="00A8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(Inversión)</w:t>
            </w:r>
          </w:p>
        </w:tc>
      </w:tr>
      <w:tr w:rsidR="001B4620" w:rsidRPr="00D36D92" w:rsidTr="00D36D92">
        <w:trPr>
          <w:trHeight w:val="44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B4620" w:rsidRPr="00D36D92" w:rsidRDefault="001B4620" w:rsidP="00A8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Programa de Eficiencia al Servicio del Ciudadano (3154/OC-CO)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620" w:rsidRPr="00D36D92" w:rsidRDefault="001B4620" w:rsidP="00A8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Mejorar la calidad en la gestión y prestación de servicios públicos.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620" w:rsidRPr="00D36D92" w:rsidRDefault="001B4620" w:rsidP="00344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(i) Desarrollo de Centros Integrados de Servicios y Mejoramiento de los Mecanismos de Comunicación de la Alta Administración Pública con el Ciudadano; (ii) Mejoramiento de la Gestión Interna y Simplificación de Trámites; (iii) Fortalecimiento del Sistema de Compras y Contratación Pública.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4620" w:rsidRPr="00D36D92" w:rsidRDefault="001B4620" w:rsidP="00344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(i) Mejora en la oportunidad y acceso a los servicios públicos en centros de atención presencial; (ii) la racionalización de procesos transversales, simplificación de trámites relacionados con la prestación de servicios y capacitación a los servidores públicos en competencias de servicio al ciudadano; y (iii) </w:t>
            </w:r>
            <w:r w:rsidR="00063C97"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Elaboración de estudios de mercado de bienes y servicios, que respalden la preparación de acuerdos marco</w:t>
            </w:r>
            <w:r w:rsidR="00863403"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620" w:rsidRPr="00D36D92" w:rsidRDefault="001B4620" w:rsidP="00A8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20</w:t>
            </w:r>
          </w:p>
          <w:p w:rsidR="001B4620" w:rsidRPr="00D36D92" w:rsidRDefault="001B4620" w:rsidP="00A8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(Inversión)</w:t>
            </w:r>
          </w:p>
        </w:tc>
      </w:tr>
      <w:tr w:rsidR="001B4620" w:rsidRPr="00D36D92" w:rsidTr="00D36D92">
        <w:trPr>
          <w:trHeight w:val="3315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B4620" w:rsidRPr="00D36D92" w:rsidRDefault="001B4620" w:rsidP="00A8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Programa de Apoyo a Participación Público Privada en Infraestructura (3090/OC-CO)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620" w:rsidRPr="00D36D92" w:rsidRDefault="001B4620" w:rsidP="00A8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Fortalecer los mecanismos técnicos y regulatorios que promuevan la vinculación del sector privado en la financiación, provisión, operación y mantenimiento de la infraestructura y servicios asociados en diferentes sectores económicos y sociales.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620" w:rsidRPr="00D36D92" w:rsidRDefault="001B4620" w:rsidP="001B4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(i) Fomento a la participación privada;  ii) Fortalecimiento de capacidad del DNP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B4620" w:rsidRPr="00D36D92" w:rsidRDefault="001B4620" w:rsidP="00B65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(i) Impulsar mecanismos y proyectos de vinculación del sector privado en infraestructura productiva y social, mediante estudios de formulación de políticas y marcos institucionales, normativos o regulatorios, y de identificación, diagnóstico, conceptualización, pre inversión, estructuración y/o implementación de proyectos; (ii) fortalecer la capacidad técnica y regulatoria de los sectores y de las entidades a cargo del desarrollo de infraestructura nacional como sub nacional, para conceptualizar, preparar, evaluar e implementar iniciativas y proyectos de APP.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620" w:rsidRPr="00D36D92" w:rsidRDefault="001B4620" w:rsidP="00A8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25</w:t>
            </w:r>
          </w:p>
          <w:p w:rsidR="001B4620" w:rsidRPr="00D36D92" w:rsidRDefault="001B4620" w:rsidP="00A8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(Inversión)</w:t>
            </w:r>
          </w:p>
        </w:tc>
      </w:tr>
      <w:tr w:rsidR="001B4620" w:rsidRPr="00D36D92" w:rsidTr="00D36D92">
        <w:trPr>
          <w:trHeight w:val="204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B4620" w:rsidRPr="00D36D92" w:rsidRDefault="001B4620" w:rsidP="00A8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Programa de Impulso y Masificación de la Factura Electrónica en Colombia (3155/OC-CO)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620" w:rsidRPr="00D36D92" w:rsidRDefault="001B4620" w:rsidP="00A8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Contribuir al fortalecimiento de las capacidades de la administración tributaria y aduanera de Colombia, así como a la inserción del país en la economía internacional, a través del impulso y la masificación del sistema de facturación electrónica.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620" w:rsidRPr="00D36D92" w:rsidRDefault="001B4620" w:rsidP="00A8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(i) Diseño e implementación de una plataforma tecnológica de facturación electrónica; (ii) Masificación, diseminación y gestión del cambio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B4620" w:rsidRPr="00D36D92" w:rsidRDefault="001B4620" w:rsidP="00A92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(i) </w:t>
            </w:r>
            <w:r w:rsidR="00A92E44"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Diseño de softwares para f</w:t>
            </w: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ortalecer la capacidad de la DIAN para llevar a cabo sus labores de fiscalización y de manejo del riesgo de evasión, elusión y contrabando, y mejorar la eficiencia, transparencia y control en las operaciones tributarias y aduaneras; y (ii) </w:t>
            </w:r>
            <w:r w:rsidR="00A92E44"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Adecuación a la normativa relacionada con la factura electrónicas, así como la preparación, diseño e implementación de una estrategia de masificación de la factura electrónica, incluyendo una estrategia de gestión del cambio.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620" w:rsidRPr="00D36D92" w:rsidRDefault="001B4620" w:rsidP="00A8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12</w:t>
            </w:r>
          </w:p>
          <w:p w:rsidR="001B4620" w:rsidRPr="00D36D92" w:rsidRDefault="001B4620" w:rsidP="00A8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(Inversión)</w:t>
            </w:r>
          </w:p>
        </w:tc>
      </w:tr>
    </w:tbl>
    <w:p w:rsidR="00FB1D64" w:rsidRDefault="00FB1D64" w:rsidP="00FB1D64">
      <w:pPr>
        <w:spacing w:after="0" w:line="240" w:lineRule="auto"/>
        <w:rPr>
          <w:ins w:id="1" w:author="Inter-American Development Bank" w:date="2014-04-24T18:35:00Z"/>
          <w:rFonts w:ascii="Times New Roman" w:hAnsi="Times New Roman" w:cs="Times New Roman"/>
          <w:sz w:val="24"/>
          <w:szCs w:val="24"/>
          <w:lang w:val="es-ES"/>
        </w:rPr>
        <w:pPrChange w:id="2" w:author="Inter-American Development Bank" w:date="2014-04-24T18:36:00Z">
          <w:pPr/>
        </w:pPrChange>
      </w:pPr>
    </w:p>
    <w:p w:rsidR="00FB1D64" w:rsidRPr="00FB1D64" w:rsidRDefault="00FB1D64" w:rsidP="00FB1D64">
      <w:pPr>
        <w:spacing w:after="0" w:line="240" w:lineRule="auto"/>
        <w:rPr>
          <w:ins w:id="3" w:author="Inter-American Development Bank" w:date="2014-04-24T18:35:00Z"/>
          <w:rFonts w:ascii="Times New Roman" w:hAnsi="Times New Roman" w:cs="Times New Roman"/>
          <w:b/>
          <w:sz w:val="24"/>
          <w:szCs w:val="24"/>
          <w:lang w:val="es-ES"/>
          <w:rPrChange w:id="4" w:author="Inter-American Development Bank" w:date="2014-04-24T18:42:00Z">
            <w:rPr>
              <w:ins w:id="5" w:author="Inter-American Development Bank" w:date="2014-04-24T18:35:00Z"/>
              <w:rFonts w:ascii="Times New Roman" w:hAnsi="Times New Roman" w:cs="Times New Roman"/>
              <w:sz w:val="24"/>
              <w:szCs w:val="24"/>
              <w:lang w:val="es-ES"/>
            </w:rPr>
          </w:rPrChange>
        </w:rPr>
        <w:pPrChange w:id="6" w:author="Inter-American Development Bank" w:date="2014-04-24T18:36:00Z">
          <w:pPr/>
        </w:pPrChange>
      </w:pPr>
      <w:ins w:id="7" w:author="Inter-American Development Bank" w:date="2014-04-24T18:35:00Z">
        <w:r w:rsidRPr="00FB1D64">
          <w:rPr>
            <w:rFonts w:ascii="Times New Roman" w:hAnsi="Times New Roman" w:cs="Times New Roman"/>
            <w:b/>
            <w:sz w:val="24"/>
            <w:szCs w:val="24"/>
            <w:lang w:val="es-ES"/>
            <w:rPrChange w:id="8" w:author="Inter-American Development Bank" w:date="2014-04-24T18:42:00Z">
              <w:rPr>
                <w:rFonts w:ascii="Times New Roman" w:hAnsi="Times New Roman" w:cs="Times New Roman"/>
                <w:sz w:val="24"/>
                <w:szCs w:val="24"/>
                <w:lang w:val="es-ES"/>
              </w:rPr>
            </w:rPrChange>
          </w:rPr>
          <w:t>Lecciones aprendidas:</w:t>
        </w:r>
      </w:ins>
    </w:p>
    <w:p w:rsidR="00FB1D64" w:rsidRDefault="00FB1D64" w:rsidP="00FB1D64">
      <w:pPr>
        <w:spacing w:after="0" w:line="240" w:lineRule="auto"/>
        <w:rPr>
          <w:ins w:id="9" w:author="Inter-American Development Bank" w:date="2014-04-24T18:36:00Z"/>
          <w:rFonts w:ascii="Times New Roman" w:hAnsi="Times New Roman" w:cs="Times New Roman"/>
          <w:sz w:val="24"/>
          <w:szCs w:val="24"/>
          <w:lang w:val="es-ES"/>
        </w:rPr>
        <w:pPrChange w:id="10" w:author="Inter-American Development Bank" w:date="2014-04-24T18:36:00Z">
          <w:pPr/>
        </w:pPrChange>
      </w:pPr>
    </w:p>
    <w:p w:rsidR="00FB1D64" w:rsidRPr="00D36D92" w:rsidRDefault="00FB1D64" w:rsidP="00FB1D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  <w:pPrChange w:id="11" w:author="Inter-American Development Bank" w:date="2014-04-24T18:36:00Z">
          <w:pPr/>
        </w:pPrChange>
      </w:pPr>
      <w:ins w:id="12" w:author="Inter-American Development Bank" w:date="2014-04-24T18:36:00Z">
        <w:r>
          <w:rPr>
            <w:rFonts w:ascii="Times New Roman" w:hAnsi="Times New Roman" w:cs="Times New Roman"/>
            <w:sz w:val="24"/>
            <w:szCs w:val="24"/>
            <w:lang w:val="es-ES"/>
          </w:rPr>
          <w:t xml:space="preserve">Del conjunto de operaciones preparadas y/o ejecutadas en los últimos años en Colombia se desprende la importancia de la </w:t>
        </w:r>
      </w:ins>
      <w:ins w:id="13" w:author="Inter-American Development Bank" w:date="2014-04-24T18:37:00Z">
        <w:r>
          <w:rPr>
            <w:rFonts w:ascii="Times New Roman" w:hAnsi="Times New Roman" w:cs="Times New Roman"/>
            <w:sz w:val="24"/>
            <w:szCs w:val="24"/>
            <w:lang w:val="es-ES"/>
          </w:rPr>
          <w:t xml:space="preserve">complementariedad </w:t>
        </w:r>
      </w:ins>
      <w:ins w:id="14" w:author="Inter-American Development Bank" w:date="2014-04-24T18:48:00Z">
        <w:r w:rsidR="00802BFE">
          <w:rPr>
            <w:rFonts w:ascii="Times New Roman" w:hAnsi="Times New Roman" w:cs="Times New Roman"/>
            <w:sz w:val="24"/>
            <w:szCs w:val="24"/>
            <w:lang w:val="es-ES"/>
          </w:rPr>
          <w:t xml:space="preserve">y sinergia </w:t>
        </w:r>
      </w:ins>
      <w:ins w:id="15" w:author="Inter-American Development Bank" w:date="2014-04-24T18:37:00Z">
        <w:r>
          <w:rPr>
            <w:rFonts w:ascii="Times New Roman" w:hAnsi="Times New Roman" w:cs="Times New Roman"/>
            <w:sz w:val="24"/>
            <w:szCs w:val="24"/>
            <w:lang w:val="es-ES"/>
          </w:rPr>
          <w:t xml:space="preserve">entre los distintos </w:t>
        </w:r>
      </w:ins>
      <w:ins w:id="16" w:author="Inter-American Development Bank" w:date="2014-04-24T18:38:00Z">
        <w:r>
          <w:rPr>
            <w:rFonts w:ascii="Times New Roman" w:hAnsi="Times New Roman" w:cs="Times New Roman"/>
            <w:sz w:val="24"/>
            <w:szCs w:val="24"/>
            <w:lang w:val="es-ES"/>
          </w:rPr>
          <w:t xml:space="preserve">instrumentos </w:t>
        </w:r>
      </w:ins>
      <w:ins w:id="17" w:author="Inter-American Development Bank" w:date="2014-04-24T18:37:00Z">
        <w:r>
          <w:rPr>
            <w:rFonts w:ascii="Times New Roman" w:hAnsi="Times New Roman" w:cs="Times New Roman"/>
            <w:sz w:val="24"/>
            <w:szCs w:val="24"/>
            <w:lang w:val="es-ES"/>
          </w:rPr>
          <w:t>de préstamo</w:t>
        </w:r>
      </w:ins>
      <w:ins w:id="18" w:author="Inter-American Development Bank" w:date="2014-04-24T18:38:00Z">
        <w:r>
          <w:rPr>
            <w:rFonts w:ascii="Times New Roman" w:hAnsi="Times New Roman" w:cs="Times New Roman"/>
            <w:sz w:val="24"/>
            <w:szCs w:val="24"/>
            <w:lang w:val="es-ES"/>
          </w:rPr>
          <w:t>, donde l</w:t>
        </w:r>
      </w:ins>
      <w:ins w:id="19" w:author="Inter-American Development Bank" w:date="2014-04-24T18:40:00Z">
        <w:r>
          <w:rPr>
            <w:rFonts w:ascii="Times New Roman" w:hAnsi="Times New Roman" w:cs="Times New Roman"/>
            <w:sz w:val="24"/>
            <w:szCs w:val="24"/>
            <w:lang w:val="es-ES"/>
          </w:rPr>
          <w:t xml:space="preserve">a mezcla de </w:t>
        </w:r>
      </w:ins>
      <w:ins w:id="20" w:author="Inter-American Development Bank" w:date="2014-04-24T18:38:00Z">
        <w:r>
          <w:rPr>
            <w:rFonts w:ascii="Times New Roman" w:hAnsi="Times New Roman" w:cs="Times New Roman"/>
            <w:sz w:val="24"/>
            <w:szCs w:val="24"/>
            <w:lang w:val="es-ES"/>
          </w:rPr>
          <w:t xml:space="preserve"> préstamos de </w:t>
        </w:r>
      </w:ins>
      <w:ins w:id="21" w:author="Inter-American Development Bank" w:date="2014-04-24T18:39:00Z">
        <w:r>
          <w:rPr>
            <w:rFonts w:ascii="Times New Roman" w:hAnsi="Times New Roman" w:cs="Times New Roman"/>
            <w:sz w:val="24"/>
            <w:szCs w:val="24"/>
            <w:lang w:val="es-ES"/>
          </w:rPr>
          <w:t>inversión</w:t>
        </w:r>
      </w:ins>
      <w:ins w:id="22" w:author="Inter-American Development Bank" w:date="2014-04-24T18:40:00Z">
        <w:r>
          <w:rPr>
            <w:rFonts w:ascii="Times New Roman" w:hAnsi="Times New Roman" w:cs="Times New Roman"/>
            <w:sz w:val="24"/>
            <w:szCs w:val="24"/>
            <w:lang w:val="es-ES"/>
          </w:rPr>
          <w:t xml:space="preserve">, préstamos de </w:t>
        </w:r>
      </w:ins>
      <w:ins w:id="23" w:author="Inter-American Development Bank" w:date="2014-04-24T18:39:00Z">
        <w:r>
          <w:rPr>
            <w:rFonts w:ascii="Times New Roman" w:hAnsi="Times New Roman" w:cs="Times New Roman"/>
            <w:sz w:val="24"/>
            <w:szCs w:val="24"/>
            <w:lang w:val="es-ES"/>
          </w:rPr>
          <w:t xml:space="preserve"> </w:t>
        </w:r>
      </w:ins>
      <w:ins w:id="24" w:author="Inter-American Development Bank" w:date="2014-04-24T18:40:00Z">
        <w:r>
          <w:rPr>
            <w:rFonts w:ascii="Times New Roman" w:hAnsi="Times New Roman" w:cs="Times New Roman"/>
            <w:sz w:val="24"/>
            <w:szCs w:val="24"/>
            <w:lang w:val="es-ES"/>
          </w:rPr>
          <w:t>políticas y cooperaciones t</w:t>
        </w:r>
      </w:ins>
      <w:ins w:id="25" w:author="Inter-American Development Bank" w:date="2014-04-24T18:41:00Z">
        <w:r>
          <w:rPr>
            <w:rFonts w:ascii="Times New Roman" w:hAnsi="Times New Roman" w:cs="Times New Roman"/>
            <w:sz w:val="24"/>
            <w:szCs w:val="24"/>
            <w:lang w:val="es-ES"/>
          </w:rPr>
          <w:t xml:space="preserve">écnicas en apoyo al diálogo con el país </w:t>
        </w:r>
      </w:ins>
      <w:ins w:id="26" w:author="Inter-American Development Bank" w:date="2014-04-24T18:38:00Z">
        <w:r>
          <w:rPr>
            <w:rFonts w:ascii="Times New Roman" w:hAnsi="Times New Roman" w:cs="Times New Roman"/>
            <w:sz w:val="24"/>
            <w:szCs w:val="24"/>
            <w:lang w:val="es-ES"/>
          </w:rPr>
          <w:t>ayudan a</w:t>
        </w:r>
      </w:ins>
      <w:ins w:id="27" w:author="Inter-American Development Bank" w:date="2014-04-24T18:41:00Z">
        <w:r>
          <w:rPr>
            <w:rFonts w:ascii="Times New Roman" w:hAnsi="Times New Roman" w:cs="Times New Roman"/>
            <w:sz w:val="24"/>
            <w:szCs w:val="24"/>
            <w:lang w:val="es-ES"/>
          </w:rPr>
          <w:t xml:space="preserve"> construir </w:t>
        </w:r>
      </w:ins>
      <w:ins w:id="28" w:author="Inter-American Development Bank" w:date="2014-04-24T18:42:00Z">
        <w:r>
          <w:rPr>
            <w:rFonts w:ascii="Times New Roman" w:hAnsi="Times New Roman" w:cs="Times New Roman"/>
            <w:sz w:val="24"/>
            <w:szCs w:val="24"/>
            <w:lang w:val="es-ES"/>
          </w:rPr>
          <w:t xml:space="preserve">y fortalecer </w:t>
        </w:r>
      </w:ins>
      <w:ins w:id="29" w:author="Inter-American Development Bank" w:date="2014-04-24T18:43:00Z">
        <w:r>
          <w:rPr>
            <w:rFonts w:ascii="Times New Roman" w:hAnsi="Times New Roman" w:cs="Times New Roman"/>
            <w:sz w:val="24"/>
            <w:szCs w:val="24"/>
            <w:lang w:val="es-ES"/>
          </w:rPr>
          <w:t xml:space="preserve">la modernización </w:t>
        </w:r>
      </w:ins>
      <w:ins w:id="30" w:author="Inter-American Development Bank" w:date="2014-04-24T18:41:00Z">
        <w:r>
          <w:rPr>
            <w:rFonts w:ascii="Times New Roman" w:hAnsi="Times New Roman" w:cs="Times New Roman"/>
            <w:sz w:val="24"/>
            <w:szCs w:val="24"/>
            <w:lang w:val="es-ES"/>
          </w:rPr>
          <w:t>institucional</w:t>
        </w:r>
      </w:ins>
      <w:ins w:id="31" w:author="Inter-American Development Bank" w:date="2014-04-24T18:43:00Z">
        <w:r>
          <w:rPr>
            <w:rFonts w:ascii="Times New Roman" w:hAnsi="Times New Roman" w:cs="Times New Roman"/>
            <w:sz w:val="24"/>
            <w:szCs w:val="24"/>
            <w:lang w:val="es-ES"/>
          </w:rPr>
          <w:t>.</w:t>
        </w:r>
      </w:ins>
      <w:ins w:id="32" w:author="Inter-American Development Bank" w:date="2014-04-24T18:44:00Z">
        <w:r>
          <w:rPr>
            <w:rFonts w:ascii="Times New Roman" w:hAnsi="Times New Roman" w:cs="Times New Roman"/>
            <w:sz w:val="24"/>
            <w:szCs w:val="24"/>
            <w:lang w:val="es-ES"/>
          </w:rPr>
          <w:t xml:space="preserve"> Por ejemplo</w:t>
        </w:r>
      </w:ins>
      <w:ins w:id="33" w:author="Inter-American Development Bank" w:date="2014-04-24T18:46:00Z">
        <w:r w:rsidR="00802BFE">
          <w:rPr>
            <w:rFonts w:ascii="Times New Roman" w:hAnsi="Times New Roman" w:cs="Times New Roman"/>
            <w:sz w:val="24"/>
            <w:szCs w:val="24"/>
            <w:lang w:val="es-ES"/>
          </w:rPr>
          <w:t xml:space="preserve">, operaciones de inversión que apoyaran el uso de </w:t>
        </w:r>
        <w:proofErr w:type="spellStart"/>
        <w:r w:rsidR="00802BFE">
          <w:rPr>
            <w:rFonts w:ascii="Times New Roman" w:hAnsi="Times New Roman" w:cs="Times New Roman"/>
            <w:sz w:val="24"/>
            <w:szCs w:val="24"/>
            <w:lang w:val="es-ES"/>
          </w:rPr>
          <w:t>APPs</w:t>
        </w:r>
        <w:proofErr w:type="spellEnd"/>
        <w:r w:rsidR="00802BFE">
          <w:rPr>
            <w:rFonts w:ascii="Times New Roman" w:hAnsi="Times New Roman" w:cs="Times New Roman"/>
            <w:sz w:val="24"/>
            <w:szCs w:val="24"/>
            <w:lang w:val="es-ES"/>
          </w:rPr>
          <w:t xml:space="preserve"> en la construcción de la </w:t>
        </w:r>
      </w:ins>
      <w:ins w:id="34" w:author="Inter-American Development Bank" w:date="2014-04-24T18:47:00Z">
        <w:r w:rsidR="00802BFE">
          <w:rPr>
            <w:rFonts w:ascii="Times New Roman" w:hAnsi="Times New Roman" w:cs="Times New Roman"/>
            <w:sz w:val="24"/>
            <w:szCs w:val="24"/>
            <w:lang w:val="es-ES"/>
          </w:rPr>
          <w:t>infraestructura</w:t>
        </w:r>
      </w:ins>
      <w:ins w:id="35" w:author="Inter-American Development Bank" w:date="2014-04-24T18:46:00Z">
        <w:r w:rsidR="00802BFE">
          <w:rPr>
            <w:rFonts w:ascii="Times New Roman" w:hAnsi="Times New Roman" w:cs="Times New Roman"/>
            <w:sz w:val="24"/>
            <w:szCs w:val="24"/>
            <w:lang w:val="es-ES"/>
          </w:rPr>
          <w:t xml:space="preserve"> del </w:t>
        </w:r>
      </w:ins>
      <w:ins w:id="36" w:author="Inter-American Development Bank" w:date="2014-04-24T18:47:00Z">
        <w:r w:rsidR="00802BFE">
          <w:rPr>
            <w:rFonts w:ascii="Times New Roman" w:hAnsi="Times New Roman" w:cs="Times New Roman"/>
            <w:sz w:val="24"/>
            <w:szCs w:val="24"/>
            <w:lang w:val="es-ES"/>
          </w:rPr>
          <w:t xml:space="preserve">país son complementadas por acciones </w:t>
        </w:r>
      </w:ins>
      <w:ins w:id="37" w:author="Inter-American Development Bank" w:date="2014-04-24T18:50:00Z">
        <w:r w:rsidR="00802BFE">
          <w:rPr>
            <w:rFonts w:ascii="Times New Roman" w:hAnsi="Times New Roman" w:cs="Times New Roman"/>
            <w:sz w:val="24"/>
            <w:szCs w:val="24"/>
            <w:lang w:val="es-ES"/>
          </w:rPr>
          <w:t xml:space="preserve">de política </w:t>
        </w:r>
      </w:ins>
      <w:ins w:id="38" w:author="Inter-American Development Bank" w:date="2014-04-24T18:47:00Z">
        <w:r w:rsidR="00802BFE">
          <w:rPr>
            <w:rFonts w:ascii="Times New Roman" w:hAnsi="Times New Roman" w:cs="Times New Roman"/>
            <w:sz w:val="24"/>
            <w:szCs w:val="24"/>
            <w:lang w:val="es-ES"/>
          </w:rPr>
          <w:t>para mitigar los riesgos fiscales que podrían generar.</w:t>
        </w:r>
      </w:ins>
      <w:ins w:id="39" w:author="Inter-American Development Bank" w:date="2014-04-24T18:49:00Z">
        <w:r w:rsidR="00802BFE">
          <w:rPr>
            <w:rFonts w:ascii="Times New Roman" w:hAnsi="Times New Roman" w:cs="Times New Roman"/>
            <w:sz w:val="24"/>
            <w:szCs w:val="24"/>
            <w:lang w:val="es-ES"/>
          </w:rPr>
          <w:t xml:space="preserve"> </w:t>
        </w:r>
      </w:ins>
      <w:ins w:id="40" w:author="Inter-American Development Bank" w:date="2014-04-24T18:41:00Z">
        <w:r>
          <w:rPr>
            <w:rFonts w:ascii="Times New Roman" w:hAnsi="Times New Roman" w:cs="Times New Roman"/>
            <w:sz w:val="24"/>
            <w:szCs w:val="24"/>
            <w:lang w:val="es-ES"/>
          </w:rPr>
          <w:t xml:space="preserve"> </w:t>
        </w:r>
      </w:ins>
      <w:ins w:id="41" w:author="Inter-American Development Bank" w:date="2014-04-24T18:50:00Z">
        <w:r w:rsidR="00802BFE">
          <w:rPr>
            <w:rFonts w:ascii="Times New Roman" w:hAnsi="Times New Roman" w:cs="Times New Roman"/>
            <w:sz w:val="24"/>
            <w:szCs w:val="24"/>
            <w:lang w:val="es-ES"/>
          </w:rPr>
          <w:t xml:space="preserve">Similarmente, </w:t>
        </w:r>
      </w:ins>
      <w:ins w:id="42" w:author="Inter-American Development Bank" w:date="2014-04-24T18:51:00Z">
        <w:r w:rsidR="00802BFE">
          <w:rPr>
            <w:rFonts w:ascii="Times New Roman" w:hAnsi="Times New Roman" w:cs="Times New Roman"/>
            <w:sz w:val="24"/>
            <w:szCs w:val="24"/>
            <w:lang w:val="es-ES"/>
          </w:rPr>
          <w:t xml:space="preserve">el </w:t>
        </w:r>
      </w:ins>
      <w:ins w:id="43" w:author="Inter-American Development Bank" w:date="2014-04-24T18:54:00Z">
        <w:r w:rsidR="00A372F4">
          <w:rPr>
            <w:rFonts w:ascii="Times New Roman" w:hAnsi="Times New Roman" w:cs="Times New Roman"/>
            <w:sz w:val="24"/>
            <w:szCs w:val="24"/>
            <w:lang w:val="es-ES"/>
          </w:rPr>
          <w:t>P</w:t>
        </w:r>
        <w:r w:rsidR="00802BFE" w:rsidRPr="00802BFE">
          <w:rPr>
            <w:rFonts w:ascii="Times New Roman" w:hAnsi="Times New Roman" w:cs="Times New Roman"/>
            <w:sz w:val="24"/>
            <w:szCs w:val="24"/>
            <w:lang w:val="es-ES"/>
          </w:rPr>
          <w:t xml:space="preserve">rograma para el Fortalecimiento del Sistema de Inversión Pública </w:t>
        </w:r>
      </w:ins>
      <w:ins w:id="44" w:author="Inter-American Development Bank" w:date="2014-04-24T18:55:00Z">
        <w:r w:rsidR="00A372F4">
          <w:rPr>
            <w:rFonts w:ascii="Times New Roman" w:hAnsi="Times New Roman" w:cs="Times New Roman"/>
            <w:sz w:val="24"/>
            <w:szCs w:val="24"/>
            <w:lang w:val="es-ES"/>
          </w:rPr>
          <w:t xml:space="preserve">financia </w:t>
        </w:r>
      </w:ins>
      <w:ins w:id="45" w:author="Inter-American Development Bank" w:date="2014-04-24T18:53:00Z">
        <w:r w:rsidR="00802BFE" w:rsidRPr="00802BFE">
          <w:rPr>
            <w:rFonts w:ascii="Times New Roman" w:hAnsi="Times New Roman" w:cs="Times New Roman"/>
            <w:sz w:val="24"/>
            <w:szCs w:val="24"/>
            <w:lang w:val="es-ES"/>
          </w:rPr>
          <w:t xml:space="preserve">una Plataforma Integrada para la </w:t>
        </w:r>
      </w:ins>
      <w:ins w:id="46" w:author="Inter-American Development Bank" w:date="2014-04-24T18:55:00Z">
        <w:r w:rsidR="00A372F4" w:rsidRPr="00802BFE">
          <w:rPr>
            <w:rFonts w:ascii="Times New Roman" w:hAnsi="Times New Roman" w:cs="Times New Roman"/>
            <w:sz w:val="24"/>
            <w:szCs w:val="24"/>
            <w:lang w:val="es-ES"/>
          </w:rPr>
          <w:t>Gestión</w:t>
        </w:r>
      </w:ins>
      <w:ins w:id="47" w:author="Inter-American Development Bank" w:date="2014-04-24T18:53:00Z">
        <w:r w:rsidR="00802BFE" w:rsidRPr="00802BFE">
          <w:rPr>
            <w:rFonts w:ascii="Times New Roman" w:hAnsi="Times New Roman" w:cs="Times New Roman"/>
            <w:sz w:val="24"/>
            <w:szCs w:val="24"/>
            <w:lang w:val="es-ES"/>
          </w:rPr>
          <w:t xml:space="preserve"> de </w:t>
        </w:r>
      </w:ins>
      <w:ins w:id="48" w:author="Inter-American Development Bank" w:date="2014-04-24T18:55:00Z">
        <w:r w:rsidR="00A372F4" w:rsidRPr="00802BFE">
          <w:rPr>
            <w:rFonts w:ascii="Times New Roman" w:hAnsi="Times New Roman" w:cs="Times New Roman"/>
            <w:sz w:val="24"/>
            <w:szCs w:val="24"/>
            <w:lang w:val="es-ES"/>
          </w:rPr>
          <w:t>Regalías</w:t>
        </w:r>
      </w:ins>
      <w:ins w:id="49" w:author="Inter-American Development Bank" w:date="2014-04-24T18:53:00Z">
        <w:r w:rsidR="00802BFE" w:rsidRPr="00802BFE">
          <w:rPr>
            <w:rFonts w:ascii="Times New Roman" w:hAnsi="Times New Roman" w:cs="Times New Roman"/>
            <w:sz w:val="24"/>
            <w:szCs w:val="24"/>
            <w:lang w:val="es-ES"/>
          </w:rPr>
          <w:t xml:space="preserve"> en Colombia</w:t>
        </w:r>
      </w:ins>
      <w:ins w:id="50" w:author="Inter-American Development Bank" w:date="2014-04-24T18:55:00Z">
        <w:r w:rsidR="00A372F4">
          <w:rPr>
            <w:rFonts w:ascii="Times New Roman" w:hAnsi="Times New Roman" w:cs="Times New Roman"/>
            <w:sz w:val="24"/>
            <w:szCs w:val="24"/>
            <w:lang w:val="es-ES"/>
          </w:rPr>
          <w:t xml:space="preserve">, lo que </w:t>
        </w:r>
      </w:ins>
      <w:ins w:id="51" w:author="Inter-American Development Bank" w:date="2014-04-24T18:56:00Z">
        <w:r w:rsidR="00A372F4">
          <w:rPr>
            <w:rFonts w:ascii="Times New Roman" w:hAnsi="Times New Roman" w:cs="Times New Roman"/>
            <w:sz w:val="24"/>
            <w:szCs w:val="24"/>
            <w:lang w:val="es-ES"/>
          </w:rPr>
          <w:t>complementa las acciones políticas para mejorar la asignaci</w:t>
        </w:r>
      </w:ins>
      <w:ins w:id="52" w:author="Inter-American Development Bank" w:date="2014-04-24T18:57:00Z">
        <w:r w:rsidR="00A372F4">
          <w:rPr>
            <w:rFonts w:ascii="Times New Roman" w:hAnsi="Times New Roman" w:cs="Times New Roman"/>
            <w:sz w:val="24"/>
            <w:szCs w:val="24"/>
            <w:lang w:val="es-ES"/>
          </w:rPr>
          <w:t>ón del uso de recursos del Sistema General de Regalías.</w:t>
        </w:r>
      </w:ins>
      <w:bookmarkStart w:id="53" w:name="_GoBack"/>
      <w:bookmarkEnd w:id="53"/>
      <w:ins w:id="54" w:author="Inter-American Development Bank" w:date="2014-04-24T18:51:00Z">
        <w:r w:rsidR="00802BFE">
          <w:rPr>
            <w:rFonts w:ascii="Times New Roman" w:hAnsi="Times New Roman" w:cs="Times New Roman"/>
            <w:sz w:val="24"/>
            <w:szCs w:val="24"/>
            <w:lang w:val="es-ES"/>
          </w:rPr>
          <w:t xml:space="preserve"> </w:t>
        </w:r>
      </w:ins>
      <w:ins w:id="55" w:author="Inter-American Development Bank" w:date="2014-04-24T18:38:00Z">
        <w:r>
          <w:rPr>
            <w:rFonts w:ascii="Times New Roman" w:hAnsi="Times New Roman" w:cs="Times New Roman"/>
            <w:sz w:val="24"/>
            <w:szCs w:val="24"/>
            <w:lang w:val="es-ES"/>
          </w:rPr>
          <w:t xml:space="preserve">  </w:t>
        </w:r>
      </w:ins>
    </w:p>
    <w:sectPr w:rsidR="00FB1D64" w:rsidRPr="00D36D92" w:rsidSect="00A84AF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F8"/>
    <w:rsid w:val="00063C97"/>
    <w:rsid w:val="000A7A66"/>
    <w:rsid w:val="001A17BB"/>
    <w:rsid w:val="001B4620"/>
    <w:rsid w:val="00204157"/>
    <w:rsid w:val="003152DE"/>
    <w:rsid w:val="00344C9B"/>
    <w:rsid w:val="00474FAA"/>
    <w:rsid w:val="004C414C"/>
    <w:rsid w:val="00565980"/>
    <w:rsid w:val="005813D3"/>
    <w:rsid w:val="005C0B8D"/>
    <w:rsid w:val="005E60B2"/>
    <w:rsid w:val="00802BFE"/>
    <w:rsid w:val="00863403"/>
    <w:rsid w:val="00A372F4"/>
    <w:rsid w:val="00A84AF8"/>
    <w:rsid w:val="00A92E44"/>
    <w:rsid w:val="00BF3F94"/>
    <w:rsid w:val="00D36D92"/>
    <w:rsid w:val="00DB49E9"/>
    <w:rsid w:val="00EE12E6"/>
    <w:rsid w:val="00FB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9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13" Type="http://schemas.openxmlformats.org/officeDocument/2006/relationships/customXml" Target="../customXml/item7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Relationship Id="rId14" Type="http://schemas.openxmlformats.org/officeDocument/2006/relationships/customXml" Target="../customXml/item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IFD/FMM</Division_x0020_or_x0020_Unit>
    <Other_x0020_Author xmlns="cdc7663a-08f0-4737-9e8c-148ce897a09c" xsi:nil="true"/>
    <IDBDocs_x0020_Number xmlns="cdc7663a-08f0-4737-9e8c-148ce897a09c">38731300</IDBDocs_x0020_Number>
    <Document_x0020_Author xmlns="cdc7663a-08f0-4737-9e8c-148ce897a09c">Villela, Luiz A.</Document_x0020_Author>
    <Operation_x0020_Type xmlns="cdc7663a-08f0-4737-9e8c-148ce897a09c" xsi:nil="true"/>
    <TaxCatchAll xmlns="cdc7663a-08f0-4737-9e8c-148ce897a09c"/>
    <Fiscal_x0020_Year_x0020_IDB xmlns="cdc7663a-08f0-4737-9e8c-148ce897a09c">2014</Fiscal_x0020_Year_x0020_IDB>
    <Project_x0020_Number xmlns="cdc7663a-08f0-4737-9e8c-148ce897a09c">CO-L1142</Project_x0020_Number>
    <Package_x0020_Code xmlns="cdc7663a-08f0-4737-9e8c-148ce897a09c" xsi:nil="true"/>
    <Migration_x0020_Info xmlns="cdc7663a-08f0-4737-9e8c-148ce897a09c">MS WORDLPLoan Proposal0N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ANNEX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EZSHARE-1678957924-97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https://idbg.sharepoint.com/teams/EZ-CO-LON/CO-L1142/_layouts/15/DocIdRedir.aspx?ID=EZSHARE-1678957924-97</Url>
      <Description>EZSHARE-1678957924-97</Description>
    </_dlc_DocIdUrl>
  </documentManagement>
</p:properti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BC2B06D6FC0D2C4F854E742AADC9F94B" ma:contentTypeVersion="19" ma:contentTypeDescription="The base project type from which other project content types inherit their information." ma:contentTypeScope="" ma:versionID="e727620150139750d37f6bcecfd16c5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74519AED-D454-46B4-88F7-C2710A57ADB7}"/>
</file>

<file path=customXml/itemProps2.xml><?xml version="1.0" encoding="utf-8"?>
<ds:datastoreItem xmlns:ds="http://schemas.openxmlformats.org/officeDocument/2006/customXml" ds:itemID="{9F0BE497-8468-40D2-A8AF-C6149F851EDE}"/>
</file>

<file path=customXml/itemProps3.xml><?xml version="1.0" encoding="utf-8"?>
<ds:datastoreItem xmlns:ds="http://schemas.openxmlformats.org/officeDocument/2006/customXml" ds:itemID="{D8BCBEB8-5683-4EE3-90C5-8A194336FF4F}"/>
</file>

<file path=customXml/itemProps4.xml><?xml version="1.0" encoding="utf-8"?>
<ds:datastoreItem xmlns:ds="http://schemas.openxmlformats.org/officeDocument/2006/customXml" ds:itemID="{04F9FB57-F078-462F-B4C1-AA71680EF237}"/>
</file>

<file path=customXml/itemProps5.xml><?xml version="1.0" encoding="utf-8"?>
<ds:datastoreItem xmlns:ds="http://schemas.openxmlformats.org/officeDocument/2006/customXml" ds:itemID="{13C723BD-3B64-4E23-B9E7-15D682B5D650}"/>
</file>

<file path=customXml/itemProps6.xml><?xml version="1.0" encoding="utf-8"?>
<ds:datastoreItem xmlns:ds="http://schemas.openxmlformats.org/officeDocument/2006/customXml" ds:itemID="{EF66D8AA-0AC4-434F-ADE8-7D81E9E54C14}"/>
</file>

<file path=customXml/itemProps7.xml><?xml version="1.0" encoding="utf-8"?>
<ds:datastoreItem xmlns:ds="http://schemas.openxmlformats.org/officeDocument/2006/customXml" ds:itemID="{38FEB870-C5ED-41EF-A119-EDF0C7E59042}"/>
</file>

<file path=customXml/itemProps8.xml><?xml version="1.0" encoding="utf-8"?>
<ds:datastoreItem xmlns:ds="http://schemas.openxmlformats.org/officeDocument/2006/customXml" ds:itemID="{BF73C011-7032-4BA5-A1C1-3172BC1134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1158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Cuadro Resumen de Recientes operaciones en materia Fiscal en Colombia L1142)</dc:title>
  <dc:creator>Test</dc:creator>
  <cp:lastModifiedBy>Inter-American Development Bank</cp:lastModifiedBy>
  <cp:revision>2</cp:revision>
  <dcterms:created xsi:type="dcterms:W3CDTF">2014-04-24T22:58:00Z</dcterms:created>
  <dcterms:modified xsi:type="dcterms:W3CDTF">2014-04-24T22:58:00Z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0x010100ACF722E9F6B0B149B0CD8BE2560A667200BC2B06D6FC0D2C4F854E742AADC9F94B</vt:lpwstr>
  </property>
  <property fmtid="{D5CDD505-2E9C-101B-9397-08002B2CF9AE}" pid="5" name="TaxKeywordTaxHTField">
    <vt:lpwstr/>
  </property>
  <property fmtid="{D5CDD505-2E9C-101B-9397-08002B2CF9AE}" pid="6" name="Series Operations IDB">
    <vt:lpwstr>9;#Loan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9;#Loan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6" name="Disclosure Activity">
    <vt:lpwstr>Loan Proposal</vt:lpwstr>
  </property>
  <property fmtid="{D5CDD505-2E9C-101B-9397-08002B2CF9AE}" pid="18" name="ATI Disclose Document Workflow v5">
    <vt:lpwstr/>
  </property>
  <property fmtid="{D5CDD505-2E9C-101B-9397-08002B2CF9AE}" pid="21" name="Webtopic">
    <vt:lpwstr>Fiscal Issues and Public Finance</vt:lpwstr>
  </property>
  <property fmtid="{D5CDD505-2E9C-101B-9397-08002B2CF9AE}" pid="23" name="Disclosed">
    <vt:bool>false</vt:bool>
  </property>
  <property fmtid="{D5CDD505-2E9C-101B-9397-08002B2CF9AE}" pid="25" name="ATI Undisclose Document Workflow">
    <vt:lpwstr/>
  </property>
  <property fmtid="{D5CDD505-2E9C-101B-9397-08002B2CF9AE}" pid="26" name="_dlc_DocIdItemGuid">
    <vt:lpwstr>c79ea2ea-14ef-43c2-8f73-cd6cec4fdf74</vt:lpwstr>
  </property>
</Properties>
</file>