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harts/chart1.xml" ContentType="application/vnd.openxmlformats-officedocument.drawingml.chart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83F" w:rsidRPr="0061583F" w:rsidRDefault="0061583F" w:rsidP="0061583F">
      <w:pPr>
        <w:pStyle w:val="Paragraph"/>
        <w:numPr>
          <w:ilvl w:val="0"/>
          <w:numId w:val="0"/>
        </w:numPr>
        <w:jc w:val="center"/>
        <w:rPr>
          <w:b/>
          <w:szCs w:val="24"/>
          <w:lang w:val="es-ES_tradnl"/>
        </w:rPr>
      </w:pPr>
      <w:r w:rsidRPr="0061583F">
        <w:rPr>
          <w:b/>
          <w:szCs w:val="24"/>
          <w:lang w:val="es-ES_tradnl"/>
        </w:rPr>
        <w:t xml:space="preserve">Informe de </w:t>
      </w:r>
      <w:r w:rsidR="00733345" w:rsidRPr="0061583F">
        <w:rPr>
          <w:b/>
          <w:szCs w:val="24"/>
          <w:lang w:val="es-ES_tradnl"/>
        </w:rPr>
        <w:t>Gestión</w:t>
      </w:r>
      <w:r w:rsidRPr="0061583F">
        <w:rPr>
          <w:b/>
          <w:szCs w:val="24"/>
          <w:lang w:val="es-ES_tradnl"/>
        </w:rPr>
        <w:t xml:space="preserve"> Ambiental y Social</w:t>
      </w:r>
    </w:p>
    <w:p w:rsidR="0061583F" w:rsidRPr="00181B0F" w:rsidRDefault="00733345" w:rsidP="0061583F">
      <w:pPr>
        <w:tabs>
          <w:tab w:val="left" w:pos="1440"/>
          <w:tab w:val="left" w:pos="3060"/>
        </w:tabs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  <w:t>COVELO</w:t>
      </w:r>
      <w:r w:rsidR="0061583F" w:rsidRPr="0061583F"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  <w:t xml:space="preserve"> - </w:t>
      </w:r>
      <w:r w:rsidR="0061583F" w:rsidRPr="0061583F">
        <w:rPr>
          <w:rFonts w:ascii="Times New Roman" w:hAnsi="Times New Roman" w:cs="Times New Roman"/>
          <w:b/>
          <w:sz w:val="24"/>
          <w:szCs w:val="24"/>
          <w:lang w:val="es-ES_tradnl"/>
        </w:rPr>
        <w:t>Provisión de Soluciones de Energía Renovable para las poblaciones rurales en Centro América</w:t>
      </w:r>
    </w:p>
    <w:p w:rsidR="0061583F" w:rsidRPr="0061583F" w:rsidRDefault="0061583F" w:rsidP="0061583F">
      <w:pPr>
        <w:pStyle w:val="Paragraph"/>
        <w:numPr>
          <w:ilvl w:val="0"/>
          <w:numId w:val="0"/>
        </w:numPr>
        <w:jc w:val="center"/>
        <w:rPr>
          <w:b/>
          <w:szCs w:val="24"/>
          <w:lang w:val="es-ES_tradnl"/>
        </w:rPr>
      </w:pPr>
      <w:r w:rsidRPr="0061583F">
        <w:rPr>
          <w:b/>
          <w:szCs w:val="24"/>
          <w:lang w:val="es-ES_tradnl"/>
        </w:rPr>
        <w:t>RG-L1030</w:t>
      </w:r>
    </w:p>
    <w:p w:rsidR="0061583F" w:rsidRDefault="0061583F" w:rsidP="0029785D">
      <w:pPr>
        <w:pStyle w:val="Paragraph"/>
        <w:numPr>
          <w:ilvl w:val="0"/>
          <w:numId w:val="0"/>
        </w:numPr>
        <w:rPr>
          <w:rFonts w:asciiTheme="minorHAnsi" w:hAnsiTheme="minorHAnsi"/>
          <w:b/>
          <w:sz w:val="22"/>
          <w:szCs w:val="22"/>
          <w:lang w:val="es-ES_tradnl"/>
        </w:rPr>
      </w:pPr>
    </w:p>
    <w:p w:rsidR="0063718A" w:rsidRPr="00733345" w:rsidRDefault="00181B0F" w:rsidP="00CF1FAF">
      <w:pPr>
        <w:pStyle w:val="Paragraph"/>
        <w:numPr>
          <w:ilvl w:val="0"/>
          <w:numId w:val="2"/>
        </w:numPr>
        <w:spacing w:line="276" w:lineRule="auto"/>
        <w:ind w:hanging="900"/>
        <w:rPr>
          <w:b/>
          <w:szCs w:val="24"/>
          <w:lang w:val="es-ES_tradnl"/>
        </w:rPr>
      </w:pPr>
      <w:r>
        <w:rPr>
          <w:b/>
          <w:szCs w:val="24"/>
          <w:lang w:val="es-ES_tradnl"/>
        </w:rPr>
        <w:t>Descripción del Proyecto</w:t>
      </w:r>
    </w:p>
    <w:p w:rsidR="00617B13" w:rsidRPr="00733345" w:rsidRDefault="00617B13" w:rsidP="00CF1FAF">
      <w:pPr>
        <w:pStyle w:val="Paragraph"/>
        <w:numPr>
          <w:ilvl w:val="0"/>
          <w:numId w:val="0"/>
        </w:numPr>
        <w:spacing w:before="0" w:after="0"/>
        <w:ind w:left="1080"/>
        <w:rPr>
          <w:b/>
          <w:szCs w:val="24"/>
          <w:lang w:val="es-ES_tradnl"/>
        </w:rPr>
      </w:pPr>
    </w:p>
    <w:p w:rsidR="0061583F" w:rsidRDefault="00755A05" w:rsidP="00CF1FAF">
      <w:pPr>
        <w:pStyle w:val="Paragraph"/>
        <w:numPr>
          <w:ilvl w:val="0"/>
          <w:numId w:val="3"/>
        </w:numPr>
        <w:spacing w:before="0" w:after="0" w:line="276" w:lineRule="auto"/>
        <w:ind w:hanging="540"/>
        <w:rPr>
          <w:color w:val="000000"/>
          <w:szCs w:val="24"/>
          <w:lang w:val="es-ES_tradnl"/>
        </w:rPr>
      </w:pPr>
      <w:r w:rsidRPr="00733345">
        <w:rPr>
          <w:szCs w:val="24"/>
          <w:lang w:val="es-ES_tradnl"/>
        </w:rPr>
        <w:t xml:space="preserve">Este proyecto consiste en otorgar un </w:t>
      </w:r>
      <w:r w:rsidR="00187659" w:rsidRPr="00733345">
        <w:rPr>
          <w:szCs w:val="24"/>
          <w:lang w:val="es-ES_tradnl"/>
        </w:rPr>
        <w:t>préstamo por US$3 millones</w:t>
      </w:r>
      <w:r w:rsidRPr="00733345">
        <w:rPr>
          <w:szCs w:val="24"/>
          <w:lang w:val="es-ES_tradnl"/>
        </w:rPr>
        <w:t xml:space="preserve"> a la </w:t>
      </w:r>
      <w:r w:rsidR="0029785D" w:rsidRPr="00733345">
        <w:rPr>
          <w:szCs w:val="24"/>
          <w:lang w:val="es-ES_tradnl"/>
        </w:rPr>
        <w:t>Fundación</w:t>
      </w:r>
      <w:r w:rsidRPr="00733345">
        <w:rPr>
          <w:szCs w:val="24"/>
          <w:lang w:val="es-ES_tradnl"/>
        </w:rPr>
        <w:t xml:space="preserve"> Jose Maria Covelo (Covelo)</w:t>
      </w:r>
      <w:r w:rsidR="00E522AF" w:rsidRPr="00733345">
        <w:rPr>
          <w:szCs w:val="24"/>
          <w:lang w:val="es-ES_tradnl"/>
        </w:rPr>
        <w:t xml:space="preserve"> </w:t>
      </w:r>
      <w:r w:rsidR="007470BF" w:rsidRPr="00733345">
        <w:rPr>
          <w:color w:val="000000"/>
          <w:szCs w:val="24"/>
          <w:lang w:val="es-ES_tradnl"/>
        </w:rPr>
        <w:t>con el objetivo de</w:t>
      </w:r>
      <w:r w:rsidR="00E522AF" w:rsidRPr="00733345">
        <w:rPr>
          <w:color w:val="000000"/>
          <w:szCs w:val="24"/>
          <w:lang w:val="es-ES_tradnl"/>
        </w:rPr>
        <w:t xml:space="preserve"> establecer</w:t>
      </w:r>
      <w:r w:rsidR="007470BF" w:rsidRPr="00733345">
        <w:rPr>
          <w:color w:val="000000"/>
          <w:szCs w:val="24"/>
          <w:lang w:val="es-ES_tradnl"/>
        </w:rPr>
        <w:t xml:space="preserve"> metodologías para</w:t>
      </w:r>
      <w:r w:rsidR="00E522AF" w:rsidRPr="00733345">
        <w:rPr>
          <w:color w:val="000000"/>
          <w:szCs w:val="24"/>
          <w:lang w:val="es-ES_tradnl"/>
        </w:rPr>
        <w:t xml:space="preserve"> </w:t>
      </w:r>
      <w:r w:rsidR="0029785D" w:rsidRPr="00733345">
        <w:rPr>
          <w:color w:val="000000"/>
          <w:szCs w:val="24"/>
          <w:lang w:val="es-ES_tradnl"/>
        </w:rPr>
        <w:t xml:space="preserve">la creación de alianzas entre las Instituciones Micro Financieras (IMF) que otorgan créditos y las empresas proveedoras para ofrecer </w:t>
      </w:r>
      <w:r w:rsidR="00E522AF" w:rsidRPr="00733345">
        <w:rPr>
          <w:color w:val="000000"/>
          <w:szCs w:val="24"/>
          <w:lang w:val="es-ES_tradnl"/>
        </w:rPr>
        <w:t>“Paquetes Comerciales para Sistemas Solares Fotovoltaicos</w:t>
      </w:r>
      <w:r w:rsidR="0029785D" w:rsidRPr="00733345">
        <w:rPr>
          <w:color w:val="000000"/>
          <w:szCs w:val="24"/>
          <w:lang w:val="es-ES_tradnl"/>
        </w:rPr>
        <w:t xml:space="preserve"> (SSF)</w:t>
      </w:r>
      <w:r w:rsidR="00E522AF" w:rsidRPr="00733345">
        <w:rPr>
          <w:color w:val="000000"/>
          <w:szCs w:val="24"/>
          <w:lang w:val="es-ES_tradnl"/>
        </w:rPr>
        <w:t>”</w:t>
      </w:r>
      <w:r w:rsidR="00C70FF5" w:rsidRPr="00733345">
        <w:rPr>
          <w:color w:val="000000"/>
          <w:szCs w:val="24"/>
          <w:lang w:val="es-ES_tradnl"/>
        </w:rPr>
        <w:t xml:space="preserve"> que en su gran mayoría son paneles solares,</w:t>
      </w:r>
      <w:r w:rsidR="00E522AF" w:rsidRPr="00733345">
        <w:rPr>
          <w:color w:val="000000"/>
          <w:szCs w:val="24"/>
          <w:lang w:val="es-ES_tradnl"/>
        </w:rPr>
        <w:t xml:space="preserve"> que faciliten el acceso al financiamiento y asistencia técnica específica para la compra de estos sistemas en poblaciones rurales aisladas de la red eléctrica, en </w:t>
      </w:r>
      <w:r w:rsidR="00181B0F">
        <w:rPr>
          <w:color w:val="000000"/>
          <w:szCs w:val="24"/>
          <w:lang w:val="es-ES_tradnl"/>
        </w:rPr>
        <w:t xml:space="preserve">algunos países de </w:t>
      </w:r>
      <w:r w:rsidR="00E522AF" w:rsidRPr="00733345">
        <w:rPr>
          <w:color w:val="000000"/>
          <w:szCs w:val="24"/>
          <w:lang w:val="es-ES_tradnl"/>
        </w:rPr>
        <w:t>Centro América</w:t>
      </w:r>
      <w:r w:rsidR="00181B0F">
        <w:rPr>
          <w:color w:val="000000"/>
          <w:szCs w:val="24"/>
          <w:lang w:val="es-ES_tradnl"/>
        </w:rPr>
        <w:t xml:space="preserve"> (</w:t>
      </w:r>
      <w:r w:rsidR="00181B0F" w:rsidRPr="00733345">
        <w:rPr>
          <w:color w:val="000000"/>
          <w:szCs w:val="24"/>
          <w:lang w:val="es-ES_tradnl"/>
        </w:rPr>
        <w:t>Honduras, El Salvador y Belice</w:t>
      </w:r>
      <w:r w:rsidR="00181B0F">
        <w:rPr>
          <w:color w:val="000000"/>
          <w:szCs w:val="24"/>
          <w:lang w:val="es-ES_tradnl"/>
        </w:rPr>
        <w:t>)</w:t>
      </w:r>
      <w:r w:rsidR="00E522AF" w:rsidRPr="00733345">
        <w:rPr>
          <w:color w:val="000000"/>
          <w:szCs w:val="24"/>
          <w:lang w:val="es-ES_tradnl"/>
        </w:rPr>
        <w:t xml:space="preserve">. </w:t>
      </w:r>
    </w:p>
    <w:p w:rsidR="00181B0F" w:rsidRPr="00181B0F" w:rsidRDefault="00181B0F" w:rsidP="00CF1FAF">
      <w:pPr>
        <w:pStyle w:val="Paragraph"/>
        <w:numPr>
          <w:ilvl w:val="0"/>
          <w:numId w:val="0"/>
        </w:numPr>
        <w:spacing w:before="0" w:after="0" w:line="276" w:lineRule="auto"/>
        <w:ind w:left="990"/>
        <w:rPr>
          <w:color w:val="000000"/>
          <w:szCs w:val="24"/>
          <w:lang w:val="es-ES_tradnl"/>
        </w:rPr>
      </w:pPr>
    </w:p>
    <w:p w:rsidR="0026532B" w:rsidRPr="00733345" w:rsidRDefault="0026532B" w:rsidP="00CF1FAF">
      <w:pPr>
        <w:pStyle w:val="ListParagraph"/>
        <w:numPr>
          <w:ilvl w:val="0"/>
          <w:numId w:val="3"/>
        </w:numPr>
        <w:spacing w:after="0"/>
        <w:ind w:hanging="5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Covelo fue establecida en 1991, con fondos de la Asociación Nacional de Industriales (ANDI), </w:t>
      </w:r>
      <w:proofErr w:type="spellStart"/>
      <w:r w:rsidR="0031230D">
        <w:rPr>
          <w:rFonts w:ascii="Times New Roman" w:hAnsi="Times New Roman" w:cs="Times New Roman"/>
          <w:sz w:val="24"/>
          <w:szCs w:val="24"/>
          <w:lang w:val="es-ES_tradnl"/>
        </w:rPr>
        <w:t>United</w:t>
      </w:r>
      <w:proofErr w:type="spellEnd"/>
      <w:r w:rsidR="0031230D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="0031230D">
        <w:rPr>
          <w:rFonts w:ascii="Times New Roman" w:hAnsi="Times New Roman" w:cs="Times New Roman"/>
          <w:sz w:val="24"/>
          <w:szCs w:val="24"/>
          <w:lang w:val="es-ES_tradnl"/>
        </w:rPr>
        <w:t>States</w:t>
      </w:r>
      <w:proofErr w:type="spellEnd"/>
      <w:r w:rsidR="0031230D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="0031230D">
        <w:rPr>
          <w:rFonts w:ascii="Times New Roman" w:hAnsi="Times New Roman" w:cs="Times New Roman"/>
          <w:sz w:val="24"/>
          <w:szCs w:val="24"/>
          <w:lang w:val="es-ES_tradnl"/>
        </w:rPr>
        <w:t>Agency</w:t>
      </w:r>
      <w:proofErr w:type="spellEnd"/>
      <w:r w:rsidR="0031230D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="0031230D">
        <w:rPr>
          <w:rFonts w:ascii="Times New Roman" w:hAnsi="Times New Roman" w:cs="Times New Roman"/>
          <w:sz w:val="24"/>
          <w:szCs w:val="24"/>
          <w:lang w:val="es-ES_tradnl"/>
        </w:rPr>
        <w:t>for</w:t>
      </w:r>
      <w:proofErr w:type="spellEnd"/>
      <w:r w:rsidR="0031230D">
        <w:rPr>
          <w:rFonts w:ascii="Times New Roman" w:hAnsi="Times New Roman" w:cs="Times New Roman"/>
          <w:sz w:val="24"/>
          <w:szCs w:val="24"/>
          <w:lang w:val="es-ES_tradnl"/>
        </w:rPr>
        <w:t xml:space="preserve"> International </w:t>
      </w:r>
      <w:proofErr w:type="spellStart"/>
      <w:r w:rsidR="0031230D">
        <w:rPr>
          <w:rFonts w:ascii="Times New Roman" w:hAnsi="Times New Roman" w:cs="Times New Roman"/>
          <w:sz w:val="24"/>
          <w:szCs w:val="24"/>
          <w:lang w:val="es-ES_tradnl"/>
        </w:rPr>
        <w:t>Development</w:t>
      </w:r>
      <w:proofErr w:type="spellEnd"/>
      <w:r w:rsidR="0031230D">
        <w:rPr>
          <w:rFonts w:ascii="Times New Roman" w:hAnsi="Times New Roman" w:cs="Times New Roman"/>
          <w:sz w:val="24"/>
          <w:szCs w:val="24"/>
          <w:lang w:val="es-ES_tradnl"/>
        </w:rPr>
        <w:t xml:space="preserve"> (</w:t>
      </w:r>
      <w:r w:rsidRPr="00733345">
        <w:rPr>
          <w:rFonts w:ascii="Times New Roman" w:hAnsi="Times New Roman" w:cs="Times New Roman"/>
          <w:sz w:val="24"/>
          <w:szCs w:val="24"/>
          <w:lang w:val="es-ES_tradnl"/>
        </w:rPr>
        <w:t>USAID</w:t>
      </w:r>
      <w:r w:rsidR="0031230D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 y la Deu</w:t>
      </w:r>
      <w:r w:rsidR="00CF4BE3" w:rsidRPr="00733345">
        <w:rPr>
          <w:rFonts w:ascii="Times New Roman" w:hAnsi="Times New Roman" w:cs="Times New Roman"/>
          <w:sz w:val="24"/>
          <w:szCs w:val="24"/>
          <w:lang w:val="es-ES_tradnl"/>
        </w:rPr>
        <w:t>t</w:t>
      </w:r>
      <w:r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sche Gesellschaft fur Internationale Zusammenarbeit (GTZ), como una entidad privada, sin fines de lucro especializada en el Financiamiento, Asesoría y Capacitación a pequeños y microempresarios y a IMF a través de su estructura de segundo piso. </w:t>
      </w:r>
      <w:r w:rsidR="0031230D">
        <w:rPr>
          <w:rFonts w:ascii="Times New Roman" w:hAnsi="Times New Roman" w:cs="Times New Roman"/>
          <w:sz w:val="24"/>
          <w:szCs w:val="24"/>
          <w:lang w:val="es-ES_tradnl"/>
        </w:rPr>
        <w:t xml:space="preserve">La sede de Covelo se encuentra en Tegucigalpa, Honduras, actualmente cuenta con 22 agencias o sucursales y 386 empleados con cobertura en 10 departamentos. </w:t>
      </w:r>
    </w:p>
    <w:p w:rsidR="0061583F" w:rsidRPr="00733345" w:rsidRDefault="0061583F" w:rsidP="00CF1FAF">
      <w:pPr>
        <w:pStyle w:val="ListParagraph"/>
        <w:ind w:hanging="5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26532B" w:rsidRPr="00733345" w:rsidRDefault="0026532B" w:rsidP="00CF1FAF">
      <w:pPr>
        <w:pStyle w:val="ListParagraph"/>
        <w:numPr>
          <w:ilvl w:val="0"/>
          <w:numId w:val="3"/>
        </w:numPr>
        <w:ind w:hanging="540"/>
        <w:jc w:val="both"/>
        <w:rPr>
          <w:rStyle w:val="HTMLCite"/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sz w:val="24"/>
          <w:szCs w:val="24"/>
          <w:lang w:val="es-ES_tradnl"/>
        </w:rPr>
        <w:t>En 2008, Covelo con otros socios (Acción Internacional, IFC, BIO de Bélgica, FMO de Holanda y el BCIE) conformaron el Banco Popular Covelo (BANCOVELO) consolidando así todas las actividades financieras de la Fundación Jose Maria Covelo</w:t>
      </w:r>
      <w:r w:rsidR="00C70FF5" w:rsidRPr="00733345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290A39"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 Más información acerca de Covelo puede encontrarse en </w:t>
      </w:r>
      <w:r w:rsidR="00290A39" w:rsidRPr="00733345">
        <w:rPr>
          <w:rStyle w:val="HTMLCite"/>
          <w:rFonts w:ascii="Times New Roman" w:hAnsi="Times New Roman" w:cs="Times New Roman"/>
          <w:color w:val="0070C0"/>
          <w:sz w:val="24"/>
          <w:szCs w:val="24"/>
          <w:lang w:val="es-ES_tradnl"/>
        </w:rPr>
        <w:t>www.bancopopular.hn</w:t>
      </w:r>
    </w:p>
    <w:p w:rsidR="0061583F" w:rsidRPr="00733345" w:rsidRDefault="0061583F" w:rsidP="00CF1FAF">
      <w:pPr>
        <w:pStyle w:val="ListParagraph"/>
        <w:ind w:hanging="5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26532B" w:rsidRPr="00733345" w:rsidRDefault="0026532B" w:rsidP="00CF1FAF">
      <w:pPr>
        <w:pStyle w:val="ListParagraph"/>
        <w:numPr>
          <w:ilvl w:val="0"/>
          <w:numId w:val="3"/>
        </w:numPr>
        <w:ind w:hanging="5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Covelo es uno de los promotores de la Red de Instituciones Microfinancieras de Honduras (REDMICROH), ejecutando proyectos para el fortalecimiento de las Organizaciones Privadas de Desarrollo (OPD) no reguladas y su apoyo en los </w:t>
      </w:r>
      <w:del w:id="0" w:author="IADB" w:date="2011-09-09T08:41:00Z">
        <w:r w:rsidRPr="00733345" w:rsidDel="00F25F2B">
          <w:rPr>
            <w:rFonts w:ascii="Times New Roman" w:hAnsi="Times New Roman" w:cs="Times New Roman"/>
            <w:sz w:val="24"/>
            <w:szCs w:val="24"/>
            <w:lang w:val="es-ES_tradnl"/>
          </w:rPr>
          <w:delText xml:space="preserve"> </w:delText>
        </w:r>
      </w:del>
      <w:r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procesos de regulación y convertirse en Organizaciones Privadas de Desarrollo Financieros (OPDF) o Financieras, para la especialización de promotores y oficiales de crédito de las IMF, desarrollo de nuevos productos y nuevos servicios financieros rurales. Covelo también es participante fundador en la integración de la </w:t>
      </w:r>
      <w:r w:rsidR="00EF5AAE" w:rsidRPr="00733345">
        <w:rPr>
          <w:rFonts w:ascii="Times New Roman" w:hAnsi="Times New Roman" w:cs="Times New Roman"/>
          <w:sz w:val="24"/>
          <w:szCs w:val="24"/>
          <w:lang w:val="es-ES_tradnl"/>
        </w:rPr>
        <w:t>Red Centroamericana de Instituciones Microfinancieras (</w:t>
      </w:r>
      <w:r w:rsidRPr="00733345">
        <w:rPr>
          <w:rFonts w:ascii="Times New Roman" w:hAnsi="Times New Roman" w:cs="Times New Roman"/>
          <w:sz w:val="24"/>
          <w:szCs w:val="24"/>
          <w:lang w:val="es-ES_tradnl"/>
        </w:rPr>
        <w:t>REDCAMIF</w:t>
      </w:r>
      <w:r w:rsidR="00EF5AAE" w:rsidRPr="00733345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, buscando el </w:t>
      </w:r>
      <w:r w:rsidRPr="00733345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fortalecimiento de la Industria Microfinanciera y la consolidación regional de las IMFs. </w:t>
      </w:r>
    </w:p>
    <w:p w:rsidR="0061583F" w:rsidRPr="00733345" w:rsidRDefault="0061583F" w:rsidP="00CF1FAF">
      <w:pPr>
        <w:pStyle w:val="ListParagraph"/>
        <w:ind w:hanging="5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29785D" w:rsidRDefault="00E522AF" w:rsidP="00CF1FAF">
      <w:pPr>
        <w:pStyle w:val="Paragraph"/>
        <w:numPr>
          <w:ilvl w:val="0"/>
          <w:numId w:val="3"/>
        </w:numPr>
        <w:spacing w:line="276" w:lineRule="auto"/>
        <w:ind w:hanging="540"/>
        <w:rPr>
          <w:color w:val="000000"/>
          <w:szCs w:val="24"/>
          <w:lang w:val="es-ES_tradnl"/>
        </w:rPr>
      </w:pPr>
      <w:r w:rsidRPr="00733345">
        <w:rPr>
          <w:color w:val="000000"/>
          <w:szCs w:val="24"/>
          <w:lang w:val="es-ES_tradnl"/>
        </w:rPr>
        <w:t>Las IMF establecerán las líneas de financiamiento en alianza con las empresas proveedoras de SSF</w:t>
      </w:r>
      <w:r w:rsidR="0063718A" w:rsidRPr="00733345">
        <w:rPr>
          <w:color w:val="000000"/>
          <w:szCs w:val="24"/>
          <w:lang w:val="es-ES_tradnl"/>
        </w:rPr>
        <w:t xml:space="preserve"> (proveedores)</w:t>
      </w:r>
      <w:r w:rsidRPr="00733345">
        <w:rPr>
          <w:color w:val="000000"/>
          <w:szCs w:val="24"/>
          <w:lang w:val="es-ES_tradnl"/>
        </w:rPr>
        <w:t xml:space="preserve"> para que las familias de bajos ingresos de la región puedan comprar estos sistemas </w:t>
      </w:r>
      <w:r w:rsidR="001B0B0E">
        <w:rPr>
          <w:color w:val="000000"/>
          <w:szCs w:val="24"/>
          <w:lang w:val="es-ES_tradnl"/>
        </w:rPr>
        <w:t>en los países mencionados anteriormente</w:t>
      </w:r>
      <w:r w:rsidRPr="00733345">
        <w:rPr>
          <w:color w:val="000000"/>
          <w:szCs w:val="24"/>
          <w:lang w:val="es-ES_tradnl"/>
        </w:rPr>
        <w:t>.</w:t>
      </w:r>
      <w:r w:rsidR="00187659" w:rsidRPr="00733345">
        <w:rPr>
          <w:color w:val="000000"/>
          <w:szCs w:val="24"/>
          <w:lang w:val="es-ES_tradnl"/>
        </w:rPr>
        <w:t xml:space="preserve"> </w:t>
      </w:r>
    </w:p>
    <w:p w:rsidR="00CF1FAF" w:rsidRPr="00733345" w:rsidRDefault="00CF1FAF" w:rsidP="00CF1FAF">
      <w:pPr>
        <w:pStyle w:val="Paragraph"/>
        <w:numPr>
          <w:ilvl w:val="0"/>
          <w:numId w:val="0"/>
        </w:numPr>
        <w:spacing w:before="0" w:after="0"/>
        <w:ind w:left="990"/>
        <w:rPr>
          <w:color w:val="000000"/>
          <w:szCs w:val="24"/>
          <w:lang w:val="es-ES_tradnl"/>
        </w:rPr>
      </w:pPr>
    </w:p>
    <w:p w:rsidR="0061583F" w:rsidRPr="00733345" w:rsidRDefault="00187659" w:rsidP="00CF1FAF">
      <w:pPr>
        <w:pStyle w:val="Paragraph"/>
        <w:numPr>
          <w:ilvl w:val="0"/>
          <w:numId w:val="3"/>
        </w:numPr>
        <w:spacing w:before="0" w:after="0" w:line="276" w:lineRule="auto"/>
        <w:ind w:hanging="540"/>
        <w:rPr>
          <w:szCs w:val="24"/>
          <w:lang w:val="es-ES_tradnl"/>
        </w:rPr>
      </w:pPr>
      <w:r w:rsidRPr="00733345">
        <w:rPr>
          <w:color w:val="000000"/>
          <w:szCs w:val="24"/>
          <w:lang w:val="es-ES_tradnl"/>
        </w:rPr>
        <w:t xml:space="preserve">Aunado al préstamo se contara con una Cooperación Técnica la cual tiene como objetivo </w:t>
      </w:r>
      <w:r w:rsidRPr="00733345">
        <w:rPr>
          <w:szCs w:val="24"/>
          <w:lang w:val="es-ES_tradnl"/>
        </w:rPr>
        <w:t>(i) fortalecer a la Fundación Covelo para poder desarrollar instrumentos financieros adecuados para los productos de energía renovable y para ponerlos a disposición de las IMF de su red de distribución en Centroamérica; (ii) apoyar la creación de alianzas comerciales entre los proveedores de productos de energía renovable, con experiencia en metodología de promoción social en las comunidades, y las IMFs de la región; y (iii) para apoyar el desarrollo del mercado local en Belic</w:t>
      </w:r>
      <w:r w:rsidR="0029785D" w:rsidRPr="00733345">
        <w:rPr>
          <w:szCs w:val="24"/>
          <w:lang w:val="es-ES_tradnl"/>
        </w:rPr>
        <w:t>e</w:t>
      </w:r>
      <w:r w:rsidR="0029785D" w:rsidRPr="00733345">
        <w:rPr>
          <w:szCs w:val="24"/>
          <w:lang w:val="es-ES_tradnl" w:eastAsia="es-SV"/>
        </w:rPr>
        <w:t>.</w:t>
      </w:r>
    </w:p>
    <w:p w:rsidR="0061583F" w:rsidRPr="00733345" w:rsidRDefault="0061583F" w:rsidP="00CF1FAF">
      <w:pPr>
        <w:pStyle w:val="Paragraph"/>
        <w:numPr>
          <w:ilvl w:val="0"/>
          <w:numId w:val="0"/>
        </w:numPr>
        <w:spacing w:before="0" w:after="0" w:line="276" w:lineRule="auto"/>
        <w:ind w:left="720" w:hanging="540"/>
        <w:rPr>
          <w:szCs w:val="24"/>
          <w:lang w:val="es-ES_tradnl"/>
        </w:rPr>
      </w:pPr>
    </w:p>
    <w:p w:rsidR="00347211" w:rsidRPr="00733345" w:rsidRDefault="0063718A" w:rsidP="00CF1FAF">
      <w:pPr>
        <w:pStyle w:val="ListParagraph"/>
        <w:numPr>
          <w:ilvl w:val="0"/>
          <w:numId w:val="3"/>
        </w:numPr>
        <w:spacing w:after="0"/>
        <w:ind w:hanging="5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Los </w:t>
      </w:r>
      <w:r w:rsidRPr="00733345">
        <w:rPr>
          <w:rFonts w:ascii="Times New Roman" w:hAnsi="Times New Roman" w:cs="Times New Roman"/>
          <w:sz w:val="24"/>
          <w:szCs w:val="24"/>
          <w:lang w:val="es-ES"/>
        </w:rPr>
        <w:t>Proveedores se pre-seleccionarán con el apoyo de Covelo en base a criterios y experiencia de</w:t>
      </w:r>
      <w:r w:rsidRPr="00733345">
        <w:rPr>
          <w:rFonts w:ascii="Times New Roman" w:hAnsi="Times New Roman" w:cs="Times New Roman"/>
          <w:sz w:val="24"/>
          <w:szCs w:val="24"/>
          <w:lang w:val="es-ES_tradnl" w:eastAsia="es-SV"/>
        </w:rPr>
        <w:t xml:space="preserve"> la capaci</w:t>
      </w:r>
      <w:r w:rsidRPr="00733345">
        <w:rPr>
          <w:rFonts w:ascii="Times New Roman" w:hAnsi="Times New Roman" w:cs="Times New Roman"/>
          <w:sz w:val="24"/>
          <w:szCs w:val="24"/>
          <w:lang w:val="es-ES_tradnl"/>
        </w:rPr>
        <w:t>dad técnica y</w:t>
      </w:r>
      <w:r w:rsidRPr="00733345">
        <w:rPr>
          <w:rFonts w:ascii="Times New Roman" w:hAnsi="Times New Roman" w:cs="Times New Roman"/>
          <w:sz w:val="24"/>
          <w:szCs w:val="24"/>
          <w:lang w:val="es-ES"/>
        </w:rPr>
        <w:t xml:space="preserve"> financiera y se comprometerán a ofrecer garantías técnicas y servicios post-venta </w:t>
      </w:r>
      <w:r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por el tiempo que dure el micro-crédito del usuario. </w:t>
      </w:r>
      <w:r w:rsidR="002519B5" w:rsidRPr="00733345">
        <w:rPr>
          <w:rFonts w:ascii="Times New Roman" w:hAnsi="Times New Roman" w:cs="Times New Roman"/>
          <w:sz w:val="24"/>
          <w:szCs w:val="24"/>
          <w:lang w:val="es-ES_tradnl"/>
        </w:rPr>
        <w:t>Los principales</w:t>
      </w:r>
      <w:r w:rsidR="0061583F"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 proveedores </w:t>
      </w:r>
      <w:r w:rsidR="002519B5"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son </w:t>
      </w:r>
      <w:r w:rsidR="0034721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Tecnosol, siendo este el más grande, seguido de </w:t>
      </w:r>
      <w:r w:rsidR="0061583F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Solaris y Soluz</w:t>
      </w:r>
      <w:r w:rsidR="0034721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.</w:t>
      </w:r>
      <w:r w:rsidR="0061583F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674C8C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(más información acerca de estos proveedores puede ser encontrada en los siguientes </w:t>
      </w:r>
      <w:proofErr w:type="spellStart"/>
      <w:r w:rsidR="00674C8C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websites</w:t>
      </w:r>
      <w:proofErr w:type="spellEnd"/>
      <w:r w:rsidR="00674C8C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hyperlink r:id="rId8" w:history="1">
        <w:r w:rsidR="00674C8C" w:rsidRPr="00DB6578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http://www.tecnosolsa.com.ni/</w:t>
        </w:r>
      </w:hyperlink>
      <w:r w:rsidR="00674C8C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, </w:t>
      </w:r>
      <w:hyperlink r:id="rId9" w:history="1">
        <w:r w:rsidR="00674C8C" w:rsidRPr="00DB6578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http://www.enf.cn/pv/6654s.html</w:t>
        </w:r>
      </w:hyperlink>
      <w:r w:rsidR="00674C8C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, </w:t>
      </w:r>
      <w:r w:rsidR="00674C8C" w:rsidRPr="00674C8C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http://www.soluzhonduras.com/</w:t>
      </w:r>
      <w:r w:rsidR="00674C8C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)</w:t>
      </w:r>
    </w:p>
    <w:p w:rsidR="00347211" w:rsidRPr="00733345" w:rsidRDefault="00347211" w:rsidP="00CF1FAF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E522AF" w:rsidRPr="00733345" w:rsidRDefault="0063718A" w:rsidP="00CF1FAF">
      <w:pPr>
        <w:pStyle w:val="ListParagraph"/>
        <w:numPr>
          <w:ilvl w:val="0"/>
          <w:numId w:val="3"/>
        </w:numPr>
        <w:ind w:hanging="5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33345">
        <w:rPr>
          <w:rFonts w:ascii="Times New Roman" w:hAnsi="Times New Roman" w:cs="Times New Roman"/>
          <w:sz w:val="24"/>
          <w:szCs w:val="24"/>
          <w:lang w:val="es-ES_tradnl"/>
        </w:rPr>
        <w:t>Las IMF</w:t>
      </w:r>
      <w:r w:rsidRPr="00733345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s</w:t>
      </w:r>
      <w:r w:rsidRPr="00733345">
        <w:rPr>
          <w:rFonts w:ascii="Times New Roman" w:hAnsi="Times New Roman" w:cs="Times New Roman"/>
          <w:sz w:val="24"/>
          <w:szCs w:val="24"/>
          <w:lang w:val="es-ES_tradnl"/>
        </w:rPr>
        <w:t>erán las pertenecientes a la REDCAMIF</w:t>
      </w:r>
      <w:r w:rsidRPr="0073334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290A39" w:rsidRPr="00733345">
        <w:rPr>
          <w:rFonts w:ascii="Times New Roman" w:hAnsi="Times New Roman" w:cs="Times New Roman"/>
          <w:sz w:val="24"/>
          <w:szCs w:val="24"/>
          <w:lang w:val="es-ES" w:eastAsia="es-SV"/>
        </w:rPr>
        <w:t>y que constituirán</w:t>
      </w:r>
      <w:r w:rsidRPr="00733345">
        <w:rPr>
          <w:rFonts w:ascii="Times New Roman" w:hAnsi="Times New Roman" w:cs="Times New Roman"/>
          <w:sz w:val="24"/>
          <w:szCs w:val="24"/>
          <w:lang w:val="es-ES" w:eastAsia="es-SV"/>
        </w:rPr>
        <w:t xml:space="preserve"> una plataforma de expansión del modelo, comenzando por su consolidación en Honduras y su expansión a El Salvador</w:t>
      </w:r>
      <w:r w:rsidR="00674C8C">
        <w:rPr>
          <w:rFonts w:ascii="Times New Roman" w:hAnsi="Times New Roman" w:cs="Times New Roman"/>
          <w:sz w:val="24"/>
          <w:szCs w:val="24"/>
          <w:lang w:val="es-ES" w:eastAsia="es-SV"/>
        </w:rPr>
        <w:t xml:space="preserve"> y Belice</w:t>
      </w:r>
      <w:r w:rsidRPr="00733345">
        <w:rPr>
          <w:rFonts w:ascii="Times New Roman" w:hAnsi="Times New Roman" w:cs="Times New Roman"/>
          <w:sz w:val="24"/>
          <w:szCs w:val="24"/>
          <w:lang w:val="es-ES" w:eastAsia="es-SV"/>
        </w:rPr>
        <w:t xml:space="preserve">. </w:t>
      </w:r>
    </w:p>
    <w:p w:rsidR="0061583F" w:rsidRPr="00733345" w:rsidRDefault="0061583F" w:rsidP="00CF1FA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C82E6D" w:rsidRPr="00733345" w:rsidRDefault="00C82E6D" w:rsidP="00CF1FAF">
      <w:pPr>
        <w:pStyle w:val="ListParagraph"/>
        <w:numPr>
          <w:ilvl w:val="0"/>
          <w:numId w:val="2"/>
        </w:numPr>
        <w:ind w:hanging="90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b/>
          <w:sz w:val="24"/>
          <w:szCs w:val="24"/>
          <w:lang w:val="es-ES_tradnl"/>
        </w:rPr>
        <w:t>Status y Cumplimiento del Proyecto</w:t>
      </w:r>
    </w:p>
    <w:p w:rsidR="00617B13" w:rsidRPr="00733345" w:rsidRDefault="00617B13" w:rsidP="00CF1FAF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E522AF" w:rsidRPr="00733345" w:rsidRDefault="00C82E6D" w:rsidP="00CF1FAF">
      <w:pPr>
        <w:pStyle w:val="ListParagraph"/>
        <w:numPr>
          <w:ilvl w:val="0"/>
          <w:numId w:val="4"/>
        </w:numPr>
        <w:ind w:left="990" w:hanging="5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Actualmente Covelo ha manifestado que se encuentra en cumplimiento con todas las normas y leyes ambientales, sociales, de salud y seguridad y de trabajo, incluyendo permisos y autorizaciones, </w:t>
      </w:r>
      <w:r w:rsidR="00BF3C5E" w:rsidRPr="00733345">
        <w:rPr>
          <w:rFonts w:ascii="Times New Roman" w:hAnsi="Times New Roman" w:cs="Times New Roman"/>
          <w:sz w:val="24"/>
          <w:szCs w:val="24"/>
          <w:lang w:val="es-ES_tradnl"/>
        </w:rPr>
        <w:t>así</w:t>
      </w:r>
      <w:r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 como todos los tratados internacionales aplicables.</w:t>
      </w:r>
    </w:p>
    <w:p w:rsidR="0061583F" w:rsidRPr="00733345" w:rsidRDefault="0061583F" w:rsidP="00CF1FAF">
      <w:pPr>
        <w:pStyle w:val="ListParagraph"/>
        <w:ind w:left="990" w:hanging="5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2E6D" w:rsidRPr="00733345" w:rsidRDefault="009C61B8" w:rsidP="00CF1FAF">
      <w:pPr>
        <w:pStyle w:val="ListParagraph"/>
        <w:numPr>
          <w:ilvl w:val="0"/>
          <w:numId w:val="4"/>
        </w:numPr>
        <w:ind w:left="990" w:hanging="5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De acuerdo a la Directiva B.13 de la Política de Salvaguardias Ambientales  y debido a que </w:t>
      </w:r>
      <w:r w:rsidR="00BF3C5E"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es un Intermediario Financiero, esta operación no fue categorizada. </w:t>
      </w:r>
      <w:r w:rsidR="00F25F2B">
        <w:rPr>
          <w:rFonts w:ascii="Times New Roman" w:hAnsi="Times New Roman" w:cs="Times New Roman"/>
          <w:sz w:val="24"/>
          <w:szCs w:val="24"/>
          <w:lang w:val="es-ES_tradnl"/>
        </w:rPr>
        <w:t>E</w:t>
      </w:r>
      <w:r w:rsidR="00BF3C5E"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sta operación está clasificada como riesgo ambiental y social bajo (FI-1) </w:t>
      </w:r>
      <w:r w:rsidR="00B54A4B" w:rsidRPr="00733345">
        <w:rPr>
          <w:rFonts w:ascii="Times New Roman" w:hAnsi="Times New Roman" w:cs="Times New Roman"/>
          <w:sz w:val="24"/>
          <w:szCs w:val="24"/>
          <w:lang w:val="es-ES_tradnl"/>
        </w:rPr>
        <w:t>así</w:t>
      </w:r>
      <w:r w:rsidR="00BF3C5E"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 como manejo </w:t>
      </w:r>
      <w:r w:rsidR="009A3F42"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ambiental y social  </w:t>
      </w:r>
      <w:r w:rsidR="00BF3C5E" w:rsidRPr="00733345">
        <w:rPr>
          <w:rFonts w:ascii="Times New Roman" w:hAnsi="Times New Roman" w:cs="Times New Roman"/>
          <w:sz w:val="24"/>
          <w:szCs w:val="24"/>
          <w:lang w:val="es-ES_tradnl"/>
        </w:rPr>
        <w:t>bajo  (ver figura 1)</w:t>
      </w:r>
      <w:r w:rsidR="0073334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61583F" w:rsidRPr="00733345" w:rsidRDefault="0061583F" w:rsidP="00CF1FAF">
      <w:pPr>
        <w:pStyle w:val="ListParagraph"/>
        <w:ind w:left="990" w:hanging="5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61583F" w:rsidRPr="00120444" w:rsidRDefault="00BC1136" w:rsidP="00CF1FAF">
      <w:pPr>
        <w:pStyle w:val="ListParagraph"/>
        <w:numPr>
          <w:ilvl w:val="0"/>
          <w:numId w:val="4"/>
        </w:numPr>
        <w:ind w:left="990" w:hanging="540"/>
        <w:jc w:val="both"/>
        <w:rPr>
          <w:rFonts w:ascii="Times New Roman" w:hAnsi="Times New Roman" w:cs="Times New Roman"/>
          <w:color w:val="0070C0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Covelo y el BID han trabajado juntos anteriormente a través de la Cooperación Técnica </w:t>
      </w:r>
      <w:r w:rsidRPr="00733345">
        <w:rPr>
          <w:rFonts w:ascii="Times New Roman" w:hAnsi="Times New Roman" w:cs="Times New Roman"/>
          <w:color w:val="333333"/>
          <w:spacing w:val="7"/>
          <w:sz w:val="24"/>
          <w:szCs w:val="24"/>
          <w:lang w:val="es-ES_tradnl"/>
        </w:rPr>
        <w:t xml:space="preserve">TC9808265 “Institucional Strength Fundación Covelo” así como con el proyecto HO0154 “Covelo Fundation”. </w:t>
      </w:r>
      <w:r w:rsidR="0050246C" w:rsidRPr="00733345">
        <w:rPr>
          <w:rFonts w:ascii="Times New Roman" w:hAnsi="Times New Roman" w:cs="Times New Roman"/>
          <w:color w:val="333333"/>
          <w:spacing w:val="7"/>
          <w:sz w:val="24"/>
          <w:szCs w:val="24"/>
          <w:lang w:val="es-ES_tradnl"/>
        </w:rPr>
        <w:t>En el link siguiente link se puede encontrar más información</w:t>
      </w:r>
      <w:r w:rsidR="006D2FC9">
        <w:rPr>
          <w:rFonts w:ascii="Times New Roman" w:hAnsi="Times New Roman" w:cs="Times New Roman"/>
          <w:color w:val="333333"/>
          <w:spacing w:val="7"/>
          <w:sz w:val="24"/>
          <w:szCs w:val="24"/>
          <w:lang w:val="es-ES_tradnl"/>
        </w:rPr>
        <w:t xml:space="preserve"> acerca de los dos proyectos</w:t>
      </w:r>
      <w:r w:rsidR="0050246C" w:rsidRPr="00733345">
        <w:rPr>
          <w:rFonts w:ascii="Times New Roman" w:hAnsi="Times New Roman" w:cs="Times New Roman"/>
          <w:color w:val="333333"/>
          <w:spacing w:val="7"/>
          <w:sz w:val="24"/>
          <w:szCs w:val="24"/>
          <w:lang w:val="es-ES_tradnl"/>
        </w:rPr>
        <w:t xml:space="preserve"> </w:t>
      </w:r>
      <w:r w:rsidRPr="00181B0F">
        <w:rPr>
          <w:rFonts w:ascii="Times New Roman" w:hAnsi="Times New Roman" w:cs="Times New Roman"/>
          <w:color w:val="0070C0"/>
          <w:spacing w:val="7"/>
          <w:sz w:val="24"/>
          <w:szCs w:val="24"/>
          <w:lang w:val="es-ES_tradnl"/>
        </w:rPr>
        <w:t>http://ww</w:t>
      </w:r>
      <w:r w:rsidR="009A3F42" w:rsidRPr="00181B0F">
        <w:rPr>
          <w:rFonts w:ascii="Times New Roman" w:hAnsi="Times New Roman" w:cs="Times New Roman"/>
          <w:color w:val="0070C0"/>
          <w:spacing w:val="7"/>
          <w:sz w:val="24"/>
          <w:szCs w:val="24"/>
          <w:lang w:val="es-ES_tradnl"/>
        </w:rPr>
        <w:t>w.iadb.org/en/projects/advanced-</w:t>
      </w:r>
      <w:r w:rsidRPr="00181B0F">
        <w:rPr>
          <w:rFonts w:ascii="Times New Roman" w:hAnsi="Times New Roman" w:cs="Times New Roman"/>
          <w:color w:val="0070C0"/>
          <w:spacing w:val="7"/>
          <w:sz w:val="24"/>
          <w:szCs w:val="24"/>
          <w:lang w:val="es-ES_tradnl"/>
        </w:rPr>
        <w:t>search,1301.html?query=covelo</w:t>
      </w:r>
    </w:p>
    <w:p w:rsidR="0061583F" w:rsidRPr="00733345" w:rsidRDefault="0061583F" w:rsidP="00CF1FAF">
      <w:pPr>
        <w:pStyle w:val="ListParagrap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2E6D" w:rsidRPr="00733345" w:rsidRDefault="00C82E6D" w:rsidP="00CF1FAF">
      <w:pPr>
        <w:pStyle w:val="ListParagraph"/>
        <w:numPr>
          <w:ilvl w:val="0"/>
          <w:numId w:val="2"/>
        </w:numPr>
        <w:ind w:hanging="90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b/>
          <w:sz w:val="24"/>
          <w:szCs w:val="24"/>
          <w:lang w:val="es-ES_tradnl"/>
        </w:rPr>
        <w:t>Impactos y Riesgos Ambientales y Sociales</w:t>
      </w:r>
    </w:p>
    <w:p w:rsidR="00617B13" w:rsidRPr="00733345" w:rsidRDefault="00617B13" w:rsidP="00CF1FAF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572451" w:rsidRPr="00733345" w:rsidRDefault="00F25F2B" w:rsidP="00CF1FAF">
      <w:pPr>
        <w:pStyle w:val="ListParagraph"/>
        <w:numPr>
          <w:ilvl w:val="0"/>
          <w:numId w:val="5"/>
        </w:numPr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="00CC3F40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o</w:t>
      </w:r>
      <w:r w:rsidR="0057245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s siguientes tres componentes se tomaran en cuenta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p</w:t>
      </w: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ara determinar el impacto de la operación</w:t>
      </w:r>
      <w:r w:rsidR="0057245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; actividad a financiar, tamaño de los sub-proyectos y los impactos en comunidades vulnerables.</w:t>
      </w:r>
    </w:p>
    <w:p w:rsidR="0061583F" w:rsidRPr="00733345" w:rsidRDefault="0061583F" w:rsidP="00CF1FAF">
      <w:pPr>
        <w:pStyle w:val="ListParagraph"/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61583F" w:rsidRPr="00733345" w:rsidRDefault="00AB16AA" w:rsidP="00CF1FAF">
      <w:pPr>
        <w:pStyle w:val="ListParagraph"/>
        <w:numPr>
          <w:ilvl w:val="0"/>
          <w:numId w:val="5"/>
        </w:numPr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Debido a que se estarán financiando 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sub-prestamos pequeños para la instalación de </w:t>
      </w: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paneles solares </w:t>
      </w:r>
      <w:r w:rsidR="00BF3C5E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en poblaciones rurales aisladas de la red eléctrica, en </w:t>
      </w:r>
      <w:r w:rsidR="0050246C" w:rsidRPr="00733345">
        <w:rPr>
          <w:rFonts w:ascii="Times New Roman" w:hAnsi="Times New Roman" w:cs="Times New Roman"/>
          <w:sz w:val="24"/>
          <w:szCs w:val="24"/>
          <w:lang w:val="es-ES_tradnl"/>
        </w:rPr>
        <w:t xml:space="preserve">Belice, </w:t>
      </w:r>
      <w:r w:rsidR="0050246C" w:rsidRPr="00733345">
        <w:rPr>
          <w:rFonts w:ascii="Times New Roman" w:hAnsi="Times New Roman" w:cs="Times New Roman"/>
          <w:sz w:val="24"/>
          <w:szCs w:val="24"/>
          <w:lang w:val="es-ES_tradnl" w:eastAsia="es-SV"/>
        </w:rPr>
        <w:t>Honduras y El Salvador</w:t>
      </w:r>
      <w:r w:rsidR="00BF3C5E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,</w:t>
      </w:r>
      <w:r w:rsidR="00F231E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F25F2B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los impactos ambientales se consideran mínimos y temporales, y están limitados a la generación de residuos, polvo y ruido en la etapa de instalación 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de paneles. El principal riesgo ambiental de la operación es la disposición inadecuada de baterías al final de su vida útil </w:t>
      </w: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que puede ocasionar contaminación del suelo así como daños a la salud en caso de que los componentes de esta se derramen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. </w:t>
      </w:r>
      <w:proofErr w:type="spellStart"/>
      <w:r w:rsidR="0034721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Tecnosol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34721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cuenta con un programa de reciclaje de baterías</w:t>
      </w:r>
      <w:r w:rsidR="00C06198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el cual consiste en dar descuentos en la compra de la siguiente batería a cambio de la anterior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. El banco solicitara que </w:t>
      </w:r>
      <w:r w:rsidR="00F231E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los </w:t>
      </w:r>
      <w:r w:rsidR="00C06198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demás </w:t>
      </w:r>
      <w:r w:rsidR="00F231E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proveedores 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implemente programas para asegurar una </w:t>
      </w:r>
      <w:r w:rsidR="000C3788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adecuada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F231E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recolección 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y disposición final </w:t>
      </w:r>
      <w:r w:rsidR="00F231E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de baterías una v</w:t>
      </w:r>
      <w:r w:rsidR="000C3788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ez que termina su ciclo de vida.</w:t>
      </w:r>
    </w:p>
    <w:p w:rsidR="00347211" w:rsidRPr="00733345" w:rsidRDefault="00347211" w:rsidP="00CF1FAF">
      <w:pPr>
        <w:pStyle w:val="ListParagraph"/>
        <w:ind w:left="99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EA6B18" w:rsidRPr="00CC3F40" w:rsidRDefault="00F231E1" w:rsidP="00CC3F40">
      <w:pPr>
        <w:pStyle w:val="ListParagraph"/>
        <w:numPr>
          <w:ilvl w:val="0"/>
          <w:numId w:val="5"/>
        </w:numPr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Los posibles impactos sociales de este proyecto son relacionados a la discriminación</w:t>
      </w:r>
      <w:r w:rsidR="001778F0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existiendo la posibilidad de que se excluyan a ciertos grupos de estos beneficios </w:t>
      </w: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por</w:t>
      </w:r>
      <w:r w:rsidR="001778F0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motivos de</w:t>
      </w: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sexo, religión y raza ya que Covelo no cuenta hasta ahora con ningún procedimiento de inclusión social dentro de sus políticas.</w:t>
      </w:r>
    </w:p>
    <w:p w:rsidR="0061583F" w:rsidRPr="00733345" w:rsidRDefault="0061583F" w:rsidP="00CF1FAF">
      <w:pPr>
        <w:pStyle w:val="ListParagraph"/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EA6B18" w:rsidRPr="00733345" w:rsidRDefault="00AB16AA" w:rsidP="00CF1FAF">
      <w:pPr>
        <w:pStyle w:val="ListParagraph"/>
        <w:numPr>
          <w:ilvl w:val="0"/>
          <w:numId w:val="5"/>
        </w:numPr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En general, la operación tiene un impacto positivo al medio ambienta al utilizar energía solar. El </w:t>
      </w:r>
      <w:r w:rsidR="00EA6B18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proyecto también tendrá impactos sociales positivos 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importantes, </w:t>
      </w:r>
      <w:r w:rsidR="00EA6B18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ya que proveerá el acceso a servicios de energía renovable a un costo muy accesible a comunidades rurales que de cualquier otra forma no los podrían obtener ya que hay una brecha muy grande entre la capacidad de pago de los usuarios y los precios de los SSF</w:t>
      </w:r>
      <w:r w:rsidR="004C564D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519B5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así</w:t>
      </w:r>
      <w:r w:rsidR="004C564D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como </w:t>
      </w:r>
      <w:r w:rsidR="004C564D" w:rsidRPr="00733345">
        <w:rPr>
          <w:rFonts w:ascii="Times New Roman" w:eastAsia="TimesNewRomanPSMT" w:hAnsi="Times New Roman" w:cs="Times New Roman"/>
          <w:sz w:val="24"/>
          <w:szCs w:val="24"/>
          <w:lang w:val="es-ES_tradnl"/>
        </w:rPr>
        <w:t xml:space="preserve">beneficios medioambientales como mejor calidad del aire en las viviendas y reducción de emisiones de </w:t>
      </w:r>
      <w:r w:rsidR="004C564D" w:rsidRPr="00733345">
        <w:rPr>
          <w:rFonts w:ascii="Times New Roman" w:hAnsi="Times New Roman" w:cs="Times New Roman"/>
          <w:sz w:val="24"/>
          <w:szCs w:val="24"/>
          <w:lang w:val="es-ES_tradnl"/>
        </w:rPr>
        <w:t>CO</w:t>
      </w:r>
      <w:r w:rsidR="004C564D" w:rsidRPr="0073334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2</w:t>
      </w:r>
      <w:r w:rsidR="00A95AB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.</w:t>
      </w:r>
    </w:p>
    <w:p w:rsidR="0061583F" w:rsidRPr="00733345" w:rsidRDefault="0061583F" w:rsidP="00CF1FAF">
      <w:pPr>
        <w:pStyle w:val="ListParagraph"/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AA378F" w:rsidRPr="00733345" w:rsidRDefault="00AB16AA" w:rsidP="00CF1FAF">
      <w:pPr>
        <w:pStyle w:val="ListParagraph"/>
        <w:numPr>
          <w:ilvl w:val="0"/>
          <w:numId w:val="5"/>
        </w:numPr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="0057245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a operación 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es </w:t>
      </w:r>
      <w:r w:rsidR="0057245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catalogada como bajo impacto debido a que la actividad a financiar tendrá bajo impacto</w:t>
      </w:r>
      <w:r w:rsidR="001A2830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9A3F42" w:rsidRPr="00733345">
        <w:rPr>
          <w:rFonts w:ascii="Times New Roman" w:hAnsi="Times New Roman" w:cs="Times New Roman"/>
          <w:sz w:val="24"/>
          <w:szCs w:val="24"/>
          <w:lang w:val="es-ES_tradnl"/>
        </w:rPr>
        <w:t>ambiental y social</w:t>
      </w:r>
      <w:r w:rsidR="0057245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, </w:t>
      </w:r>
      <w:r w:rsidR="00265E96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el monto</w:t>
      </w:r>
      <w:r w:rsidR="0057245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65E96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a financiar en los</w:t>
      </w:r>
      <w:r w:rsidR="0057245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sub-prestamos es </w:t>
      </w:r>
      <w:r w:rsidR="0057245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lastRenderedPageBreak/>
        <w:t xml:space="preserve">muy </w:t>
      </w:r>
      <w:r w:rsidR="00265E96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pequeño</w:t>
      </w:r>
      <w:r w:rsidR="0057245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y no se espera que existan impactos negativos en comunidades sensibles y vulnerables.</w:t>
      </w:r>
    </w:p>
    <w:p w:rsidR="0061583F" w:rsidRPr="00733345" w:rsidRDefault="0061583F" w:rsidP="00CF1FAF">
      <w:pPr>
        <w:pStyle w:val="ListParagraph"/>
        <w:spacing w:before="240" w:after="0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AA378F" w:rsidRPr="00733345" w:rsidRDefault="00AA378F" w:rsidP="00CF1FAF">
      <w:pPr>
        <w:pStyle w:val="ListParagraph"/>
        <w:numPr>
          <w:ilvl w:val="0"/>
          <w:numId w:val="2"/>
        </w:numPr>
        <w:ind w:hanging="900"/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>Manejo Ambiental y Social</w:t>
      </w:r>
    </w:p>
    <w:p w:rsidR="00617B13" w:rsidRPr="00733345" w:rsidRDefault="00617B13" w:rsidP="00CF1FAF">
      <w:pPr>
        <w:pStyle w:val="ListParagraph"/>
        <w:ind w:left="1080"/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</w:pPr>
    </w:p>
    <w:p w:rsidR="008B1132" w:rsidRPr="00733345" w:rsidRDefault="008B1132" w:rsidP="00CF1FAF">
      <w:pPr>
        <w:pStyle w:val="ListParagraph"/>
        <w:numPr>
          <w:ilvl w:val="0"/>
          <w:numId w:val="6"/>
        </w:numPr>
        <w:tabs>
          <w:tab w:val="left" w:pos="990"/>
        </w:tabs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Actualmente, Covelo no cuenta con </w:t>
      </w:r>
      <w:r w:rsid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alguna </w:t>
      </w: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política  ambiental y social</w:t>
      </w:r>
      <w:r w:rsidR="00F231E1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y tampoco incluye requerimientos de este tipo en sus procedimientos. </w:t>
      </w:r>
      <w:r w:rsid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="00290A39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a gran mayoría de las IMFs que participan en el proyecto no cuentan con un procedimiento </w:t>
      </w:r>
      <w:r w:rsidR="009A3F42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ni sistema </w:t>
      </w:r>
      <w:r w:rsid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ambiental y social y a pesar de que algunas pocas cuentan con uno, debido al gran numero de IMFs participantes</w:t>
      </w:r>
      <w:r w:rsidR="00CF1FAF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aunado a que actualmente se no se sabe en su totalidad cuales serán participantes en el proyecto</w:t>
      </w:r>
      <w:r w:rsid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,</w:t>
      </w: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es </w:t>
      </w:r>
      <w:r w:rsidR="006737B0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difícil saber con exactitud cuales cuentan </w:t>
      </w:r>
      <w:r w:rsidR="00290A39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con este</w:t>
      </w:r>
      <w:r w:rsidR="006737B0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.</w:t>
      </w:r>
    </w:p>
    <w:p w:rsidR="0061583F" w:rsidRPr="00733345" w:rsidRDefault="0061583F" w:rsidP="00CF1FAF">
      <w:pPr>
        <w:pStyle w:val="ListParagrap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8B1132" w:rsidRPr="00733345" w:rsidRDefault="008B1132" w:rsidP="00CF1FAF">
      <w:pPr>
        <w:pStyle w:val="ListParagraph"/>
        <w:numPr>
          <w:ilvl w:val="0"/>
          <w:numId w:val="2"/>
        </w:numPr>
        <w:ind w:hanging="900"/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>Requerimientos Ambientales y Sociales</w:t>
      </w:r>
    </w:p>
    <w:p w:rsidR="00617B13" w:rsidRPr="00733345" w:rsidRDefault="00617B13" w:rsidP="00CF1FAF">
      <w:pPr>
        <w:pStyle w:val="ListParagraph"/>
        <w:ind w:left="1080"/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</w:pPr>
    </w:p>
    <w:p w:rsidR="002519B5" w:rsidRPr="00CC3F40" w:rsidRDefault="00D74D13" w:rsidP="00CC3F40">
      <w:pPr>
        <w:pStyle w:val="ListParagraph"/>
        <w:numPr>
          <w:ilvl w:val="0"/>
          <w:numId w:val="7"/>
        </w:numPr>
        <w:tabs>
          <w:tab w:val="left" w:pos="990"/>
        </w:tabs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Como parte de la Propuesta de </w:t>
      </w:r>
      <w:r w:rsidR="00C70FF5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Préstamo</w:t>
      </w: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, el BID requerirá </w:t>
      </w:r>
      <w:r w:rsidR="00C70FF5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que todas las IMF que participen por medio de Covelo</w:t>
      </w: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, cumplan con, (i) los requerimientos Ambientales, Sociales, de Salud y Seguridad y Laborales aplicables para los países donde se realicen los sub-prestamos, (ii) la Lista de </w:t>
      </w:r>
      <w:r w:rsidR="00C70FF5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Exclusión</w:t>
      </w:r>
      <w:r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del BID</w:t>
      </w:r>
      <w:r w:rsidR="00AB16AA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, (</w:t>
      </w:r>
      <w:proofErr w:type="spellStart"/>
      <w:r w:rsidR="00AB16AA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iii</w:t>
      </w:r>
      <w:proofErr w:type="spellEnd"/>
      <w:r w:rsidR="00AB16AA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) </w:t>
      </w:r>
      <w:r w:rsidR="007F140B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que </w:t>
      </w:r>
      <w:r w:rsidR="00AB16AA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los proveedores por medio de las IMF desarrollen </w:t>
      </w:r>
      <w:r w:rsidR="007F140B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procedimientos y acciones para la recolección y disposición final adecuado </w:t>
      </w:r>
      <w:r w:rsidR="00AB16AA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de las baterías </w:t>
      </w:r>
      <w:r w:rsidR="00AB16AA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y (</w:t>
      </w:r>
      <w:proofErr w:type="spellStart"/>
      <w:r w:rsidR="00AB16AA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iv</w:t>
      </w:r>
      <w:proofErr w:type="spellEnd"/>
      <w:r w:rsidR="00AB16AA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) </w:t>
      </w:r>
      <w:r w:rsidR="007F140B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políticas </w:t>
      </w:r>
      <w:r w:rsidR="00AB16AA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para </w:t>
      </w:r>
      <w:r w:rsidR="007F140B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evitar </w:t>
      </w:r>
      <w:r w:rsidR="00AB16AA" w:rsidRPr="00733345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discriminación, el cual deberá de ser aplicado por todas las IMF involucradas en el proyecto.</w:t>
      </w:r>
    </w:p>
    <w:p w:rsidR="005467DE" w:rsidRPr="005467DE" w:rsidRDefault="005467DE" w:rsidP="00CF1FAF">
      <w:pPr>
        <w:pStyle w:val="ListParagrap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5467DE" w:rsidRDefault="005467DE" w:rsidP="00CF1FAF">
      <w:pPr>
        <w:pStyle w:val="ListParagraph"/>
        <w:numPr>
          <w:ilvl w:val="0"/>
          <w:numId w:val="7"/>
        </w:numPr>
        <w:tabs>
          <w:tab w:val="left" w:pos="990"/>
        </w:tabs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El BID supervisara los aspectos ambientales y sociales en el Contrato de Préstamo, ya sea por un especialista del BID o por algún consultor externo y requerirá que Covelo presente su reporte de cumplimiento de aspectos ambientales y sociales en forma, contenido y frecuencia de acuerdo a los requerimientos del BID</w:t>
      </w:r>
      <w:r w:rsidR="00CF1FAF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</w:p>
    <w:p w:rsidR="0061583F" w:rsidRPr="00CF1FAF" w:rsidRDefault="0061583F" w:rsidP="00347211">
      <w:pPr>
        <w:pStyle w:val="ListParagraph"/>
        <w:tabs>
          <w:tab w:val="left" w:pos="990"/>
        </w:tabs>
        <w:ind w:left="990" w:hanging="540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691482" w:rsidRPr="00CF1FAF" w:rsidRDefault="00691482" w:rsidP="00E522AF">
      <w:pPr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691482" w:rsidRPr="00CF1FAF" w:rsidRDefault="00691482" w:rsidP="00E522AF">
      <w:pPr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691482" w:rsidRDefault="00691482" w:rsidP="00E522AF">
      <w:pPr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CC3F40" w:rsidRPr="00CF1FAF" w:rsidRDefault="00CC3F40" w:rsidP="00E522AF">
      <w:pPr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691482" w:rsidRPr="00CF1FAF" w:rsidRDefault="00691482" w:rsidP="00E522AF">
      <w:pPr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E522AF" w:rsidRPr="00CF1FAF" w:rsidRDefault="00E522A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396E16" w:rsidRPr="00CF1FAF" w:rsidRDefault="00396E16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396E16" w:rsidRPr="00300EE0" w:rsidRDefault="00300EE0">
      <w:pPr>
        <w:rPr>
          <w:rFonts w:ascii="Times New Roman" w:hAnsi="Times New Roman" w:cs="Times New Roman"/>
          <w:b/>
          <w:sz w:val="24"/>
          <w:szCs w:val="24"/>
        </w:rPr>
      </w:pPr>
      <w:r w:rsidRPr="00300EE0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952500</wp:posOffset>
            </wp:positionV>
            <wp:extent cx="5353050" cy="3981450"/>
            <wp:effectExtent l="19050" t="0" r="0" b="0"/>
            <wp:wrapNone/>
            <wp:docPr id="2" name="Groep 2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223404" y="173182"/>
                      <a:ext cx="9794421" cy="7347857"/>
                      <a:chOff x="223404" y="173182"/>
                      <a:chExt cx="9794421" cy="7347857"/>
                    </a:xfrm>
                  </a:grpSpPr>
                  <a:grpSp>
                    <a:nvGrpSpPr>
                      <a:cNvPr id="0" name=""/>
                      <a:cNvGrpSpPr/>
                    </a:nvGrpSpPr>
                    <a:grpSpPr>
                      <a:xfrm>
                        <a:off x="0" y="0"/>
                        <a:ext cx="7069472" cy="6363862"/>
                        <a:chOff x="0" y="0"/>
                        <a:chExt cx="7069472" cy="6363862"/>
                      </a:xfrm>
                    </a:grpSpPr>
                    <a:graphicFrame>
                      <a:nvGraphicFramePr>
                        <a:cNvPr id="3" name="Chart 2"/>
                        <a:cNvGraphicFramePr/>
                      </a:nvGraphicFramePr>
                      <a:graphic>
                        <a:graphicData uri="http://schemas.openxmlformats.org/drawingml/2006/chart">
                          <c:chart xmlns:c="http://schemas.openxmlformats.org/drawingml/2006/chart" xmlns:r="http://schemas.openxmlformats.org/officeDocument/2006/relationships" r:id="rId10"/>
                        </a:graphicData>
                      </a:graphic>
                      <a:xfrm>
                        <a:off x="0" y="0"/>
                        <a:ext cx="7069472" cy="6363862"/>
                      </a:xfrm>
                    </a:graphicFrame>
                    <a:sp>
                      <a:nvSpPr>
                        <a:cNvPr id="4" name="TextBox 3"/>
                        <a:cNvSpPr txBox="1"/>
                      </a:nvSpPr>
                      <a:spPr>
                        <a:xfrm>
                          <a:off x="560149" y="4503357"/>
                          <a:ext cx="655619" cy="362685"/>
                        </a:xfrm>
                        <a:prstGeom prst="rect">
                          <a:avLst/>
                        </a:prstGeom>
                        <a:grpFill/>
                      </a:spPr>
                      <a:txSp>
                        <a:txBody>
                          <a:bodyPr vertOverflow="clip" wrap="square" rtlCol="0" anchor="ctr">
                            <a:noAutofit/>
                          </a:bodyPr>
                          <a:lstStyle>
                            <a:lvl1pPr marL="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/>
                            <a:r>
                              <a:rPr lang="en-US" sz="1400" b="1">
                                <a:latin typeface="Verdana" pitchFamily="34" charset="0"/>
                              </a:rPr>
                              <a:t>Low</a:t>
                            </a: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1565421" y="5474634"/>
                          <a:ext cx="860812" cy="302172"/>
                        </a:xfrm>
                        <a:prstGeom prst="rect">
                          <a:avLst/>
                        </a:prstGeom>
                        <a:grpFill/>
                      </a:spPr>
                      <a:txSp>
                        <a:txBody>
                          <a:bodyPr vertOverflow="clip" wrap="square" rtlCol="0" anchor="ctr">
                            <a:noAutofit/>
                          </a:bodyPr>
                          <a:lstStyle>
                            <a:lvl1pPr marL="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400" b="1">
                                <a:latin typeface="Verdana" pitchFamily="34" charset="0"/>
                              </a:rPr>
                              <a:t>Low/FI-1</a:t>
                            </a: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6" name="TextBox 5"/>
                        <a:cNvSpPr txBox="1"/>
                      </a:nvSpPr>
                      <a:spPr>
                        <a:xfrm>
                          <a:off x="2975540" y="5474634"/>
                          <a:ext cx="1160369" cy="317758"/>
                        </a:xfrm>
                        <a:prstGeom prst="rect">
                          <a:avLst/>
                        </a:prstGeom>
                        <a:grpFill/>
                      </a:spPr>
                      <a:txSp>
                        <a:txBody>
                          <a:bodyPr vertOverflow="clip" wrap="square" rtlCol="0" anchor="ctr">
                            <a:noAutofit/>
                          </a:bodyPr>
                          <a:lstStyle>
                            <a:lvl1pPr marL="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400" b="1">
                                <a:latin typeface="Verdana" pitchFamily="34" charset="0"/>
                              </a:rPr>
                              <a:t>Medium/FI-2</a:t>
                            </a: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7" name="TextBox 6"/>
                        <a:cNvSpPr txBox="1"/>
                      </a:nvSpPr>
                      <a:spPr>
                        <a:xfrm>
                          <a:off x="4659202" y="5459636"/>
                          <a:ext cx="922388" cy="325701"/>
                        </a:xfrm>
                        <a:prstGeom prst="rect">
                          <a:avLst/>
                        </a:prstGeom>
                        <a:grpFill/>
                      </a:spPr>
                      <a:txSp>
                        <a:txBody>
                          <a:bodyPr vertOverflow="clip" wrap="square" rtlCol="0" anchor="ctr">
                            <a:noAutofit/>
                          </a:bodyPr>
                          <a:lstStyle>
                            <a:lvl1pPr marL="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400" b="1">
                                <a:latin typeface="Verdana" pitchFamily="34" charset="0"/>
                              </a:rPr>
                              <a:t>High/FI-3</a:t>
                            </a: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8" name="TextBox 7"/>
                        <a:cNvSpPr txBox="1"/>
                      </a:nvSpPr>
                      <a:spPr>
                        <a:xfrm>
                          <a:off x="515417" y="2859984"/>
                          <a:ext cx="730613" cy="452250"/>
                        </a:xfrm>
                        <a:prstGeom prst="rect">
                          <a:avLst/>
                        </a:prstGeom>
                        <a:grpFill/>
                      </a:spPr>
                      <a:txSp>
                        <a:txBody>
                          <a:bodyPr vertOverflow="clip" wrap="square" rtlCol="0" anchor="ctr">
                            <a:noAutofit/>
                          </a:bodyPr>
                          <a:lstStyle>
                            <a:lvl1pPr marL="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/>
                            <a:r>
                              <a:rPr lang="en-US" sz="1400" b="1">
                                <a:latin typeface="Verdana" pitchFamily="34" charset="0"/>
                              </a:rPr>
                              <a:t>Medium</a:t>
                            </a: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9" name="TextBox 8"/>
                        <a:cNvSpPr txBox="1"/>
                      </a:nvSpPr>
                      <a:spPr>
                        <a:xfrm>
                          <a:off x="384740" y="1339408"/>
                          <a:ext cx="831077" cy="362745"/>
                        </a:xfrm>
                        <a:prstGeom prst="rect">
                          <a:avLst/>
                        </a:prstGeom>
                        <a:grpFill/>
                      </a:spPr>
                      <a:txSp>
                        <a:txBody>
                          <a:bodyPr vertOverflow="clip" wrap="square" rtlCol="0" anchor="ctr">
                            <a:noAutofit/>
                          </a:bodyPr>
                          <a:lstStyle>
                            <a:lvl1pPr marL="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/>
                            <a:r>
                              <a:rPr lang="en-US" sz="1400" b="1">
                                <a:latin typeface="Verdana" pitchFamily="34" charset="0"/>
                              </a:rPr>
                              <a:t>High</a:t>
                            </a:r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 w:rsidRPr="00300EE0">
        <w:rPr>
          <w:rFonts w:ascii="Times New Roman" w:hAnsi="Times New Roman" w:cs="Times New Roman"/>
          <w:b/>
          <w:sz w:val="24"/>
          <w:szCs w:val="24"/>
        </w:rPr>
        <w:t>Figura 1</w:t>
      </w:r>
    </w:p>
    <w:sectPr w:rsidR="00396E16" w:rsidRPr="00300EE0" w:rsidSect="002C4F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CAF" w:rsidRDefault="00182CAF" w:rsidP="00E522AF">
      <w:pPr>
        <w:spacing w:after="0" w:line="240" w:lineRule="auto"/>
      </w:pPr>
      <w:r>
        <w:separator/>
      </w:r>
    </w:p>
  </w:endnote>
  <w:endnote w:type="continuationSeparator" w:id="0">
    <w:p w:rsidR="00182CAF" w:rsidRDefault="00182CAF" w:rsidP="00E52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CAF" w:rsidRDefault="00182CAF" w:rsidP="00E522AF">
      <w:pPr>
        <w:spacing w:after="0" w:line="240" w:lineRule="auto"/>
      </w:pPr>
      <w:r>
        <w:separator/>
      </w:r>
    </w:p>
  </w:footnote>
  <w:footnote w:type="continuationSeparator" w:id="0">
    <w:p w:rsidR="00182CAF" w:rsidRDefault="00182CAF" w:rsidP="00E52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7FC9"/>
    <w:multiLevelType w:val="multilevel"/>
    <w:tmpl w:val="314ECCA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160"/>
        </w:tabs>
        <w:ind w:left="151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016"/>
        </w:tabs>
        <w:ind w:left="2016" w:hanging="1296"/>
      </w:pPr>
      <w:rPr>
        <w:b w:val="0"/>
        <w:lang w:val="es-ES_tradnl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3456"/>
        </w:tabs>
        <w:ind w:left="3456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888"/>
        </w:tabs>
        <w:ind w:left="3888" w:hanging="288"/>
      </w:pPr>
    </w:lvl>
    <w:lvl w:ilvl="4">
      <w:start w:val="1"/>
      <w:numFmt w:val="decimal"/>
      <w:lvlText w:val="%1.%2.%3.%4.%5"/>
      <w:lvlJc w:val="left"/>
      <w:pPr>
        <w:ind w:left="3312" w:hanging="1008"/>
      </w:pPr>
    </w:lvl>
    <w:lvl w:ilvl="5">
      <w:start w:val="1"/>
      <w:numFmt w:val="decimal"/>
      <w:lvlText w:val="%1.%2.%3.%4.%5.%6"/>
      <w:lvlJc w:val="left"/>
      <w:pPr>
        <w:ind w:left="3456" w:hanging="1152"/>
      </w:pPr>
    </w:lvl>
    <w:lvl w:ilvl="6">
      <w:start w:val="1"/>
      <w:numFmt w:val="decimal"/>
      <w:lvlText w:val="%1.%2.%3.%4.%5.%6.%7"/>
      <w:lvlJc w:val="left"/>
      <w:pPr>
        <w:ind w:left="3600" w:hanging="1296"/>
      </w:pPr>
    </w:lvl>
    <w:lvl w:ilvl="7">
      <w:start w:val="1"/>
      <w:numFmt w:val="decimal"/>
      <w:lvlText w:val="%1.%2.%3.%4.%5.%6.%7.%8"/>
      <w:lvlJc w:val="left"/>
      <w:pPr>
        <w:ind w:left="3744" w:hanging="1440"/>
      </w:pPr>
    </w:lvl>
    <w:lvl w:ilvl="8">
      <w:start w:val="1"/>
      <w:numFmt w:val="decimal"/>
      <w:lvlText w:val="%1.%2.%3.%4.%5.%6.%7.%8.%9"/>
      <w:lvlJc w:val="left"/>
      <w:pPr>
        <w:ind w:left="3888" w:hanging="1584"/>
      </w:pPr>
    </w:lvl>
  </w:abstractNum>
  <w:abstractNum w:abstractNumId="1">
    <w:nsid w:val="2A9D1205"/>
    <w:multiLevelType w:val="hybridMultilevel"/>
    <w:tmpl w:val="44F6F436"/>
    <w:lvl w:ilvl="0" w:tplc="3CA4C7B6">
      <w:start w:val="1"/>
      <w:numFmt w:val="decimal"/>
      <w:lvlText w:val="3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54E20"/>
    <w:multiLevelType w:val="hybridMultilevel"/>
    <w:tmpl w:val="9878D872"/>
    <w:lvl w:ilvl="0" w:tplc="0EF2CFCA">
      <w:start w:val="1"/>
      <w:numFmt w:val="decimal"/>
      <w:lvlText w:val="1.%1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4F9E1C12"/>
    <w:multiLevelType w:val="hybridMultilevel"/>
    <w:tmpl w:val="478E7ACA"/>
    <w:lvl w:ilvl="0" w:tplc="F5182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E5904"/>
    <w:multiLevelType w:val="hybridMultilevel"/>
    <w:tmpl w:val="1D3C0F1C"/>
    <w:lvl w:ilvl="0" w:tplc="22880D36">
      <w:start w:val="1"/>
      <w:numFmt w:val="decimal"/>
      <w:lvlText w:val="2.%1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F4095"/>
    <w:multiLevelType w:val="hybridMultilevel"/>
    <w:tmpl w:val="2C5080D6"/>
    <w:lvl w:ilvl="0" w:tplc="162E6906">
      <w:start w:val="1"/>
      <w:numFmt w:val="decimal"/>
      <w:lvlText w:val="4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4535CA"/>
    <w:multiLevelType w:val="hybridMultilevel"/>
    <w:tmpl w:val="717C36DC"/>
    <w:lvl w:ilvl="0" w:tplc="DC9A95D6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A05"/>
    <w:rsid w:val="000C3788"/>
    <w:rsid w:val="00105A47"/>
    <w:rsid w:val="00120444"/>
    <w:rsid w:val="001778F0"/>
    <w:rsid w:val="00181B0F"/>
    <w:rsid w:val="00182CAF"/>
    <w:rsid w:val="00187659"/>
    <w:rsid w:val="001A2830"/>
    <w:rsid w:val="001A5BD5"/>
    <w:rsid w:val="001B0B0E"/>
    <w:rsid w:val="002519B5"/>
    <w:rsid w:val="0026532B"/>
    <w:rsid w:val="00265E96"/>
    <w:rsid w:val="00267BC8"/>
    <w:rsid w:val="00290A39"/>
    <w:rsid w:val="0029785D"/>
    <w:rsid w:val="002C4F6B"/>
    <w:rsid w:val="00300EE0"/>
    <w:rsid w:val="0031230D"/>
    <w:rsid w:val="00347211"/>
    <w:rsid w:val="00356D90"/>
    <w:rsid w:val="00371DF7"/>
    <w:rsid w:val="00396E16"/>
    <w:rsid w:val="004C564D"/>
    <w:rsid w:val="0050246C"/>
    <w:rsid w:val="005467DE"/>
    <w:rsid w:val="00572451"/>
    <w:rsid w:val="005C0D6A"/>
    <w:rsid w:val="0061583F"/>
    <w:rsid w:val="00617B13"/>
    <w:rsid w:val="0063718A"/>
    <w:rsid w:val="006737B0"/>
    <w:rsid w:val="00674C8C"/>
    <w:rsid w:val="00691482"/>
    <w:rsid w:val="006D2FC9"/>
    <w:rsid w:val="00725BB8"/>
    <w:rsid w:val="00733345"/>
    <w:rsid w:val="00737CE2"/>
    <w:rsid w:val="007470BF"/>
    <w:rsid w:val="00755A05"/>
    <w:rsid w:val="00770D49"/>
    <w:rsid w:val="007B3606"/>
    <w:rsid w:val="007F140B"/>
    <w:rsid w:val="008A0264"/>
    <w:rsid w:val="008B1132"/>
    <w:rsid w:val="008C4E3E"/>
    <w:rsid w:val="009A3F42"/>
    <w:rsid w:val="009C61B8"/>
    <w:rsid w:val="00A95AB5"/>
    <w:rsid w:val="00AA378F"/>
    <w:rsid w:val="00AB16AA"/>
    <w:rsid w:val="00B5286A"/>
    <w:rsid w:val="00B54A4B"/>
    <w:rsid w:val="00BB0491"/>
    <w:rsid w:val="00BB470D"/>
    <w:rsid w:val="00BC1136"/>
    <w:rsid w:val="00BF3C5E"/>
    <w:rsid w:val="00C06198"/>
    <w:rsid w:val="00C70FF5"/>
    <w:rsid w:val="00C7716C"/>
    <w:rsid w:val="00C82E6D"/>
    <w:rsid w:val="00CC3F40"/>
    <w:rsid w:val="00CC4812"/>
    <w:rsid w:val="00CD1D32"/>
    <w:rsid w:val="00CF1FAF"/>
    <w:rsid w:val="00CF4BE3"/>
    <w:rsid w:val="00D14AFE"/>
    <w:rsid w:val="00D74D13"/>
    <w:rsid w:val="00E522AF"/>
    <w:rsid w:val="00EA6B18"/>
    <w:rsid w:val="00EF5AAE"/>
    <w:rsid w:val="00F231E1"/>
    <w:rsid w:val="00F25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E522AF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customStyle="1" w:styleId="Paragraph">
    <w:name w:val="Paragraph"/>
    <w:basedOn w:val="BodyTextIndent"/>
    <w:link w:val="ParagraphChar"/>
    <w:rsid w:val="00E522AF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522A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522AF"/>
  </w:style>
  <w:style w:type="character" w:customStyle="1" w:styleId="ParagraphChar">
    <w:name w:val="Paragraph Char"/>
    <w:basedOn w:val="BodyTextIndentChar"/>
    <w:link w:val="Paragraph"/>
    <w:rsid w:val="00E522AF"/>
    <w:rPr>
      <w:rFonts w:ascii="Times New Roman" w:eastAsia="Times New Roman" w:hAnsi="Times New Roman" w:cs="Times New Roman"/>
      <w:sz w:val="24"/>
      <w:szCs w:val="20"/>
    </w:rPr>
  </w:style>
  <w:style w:type="paragraph" w:customStyle="1" w:styleId="subpar">
    <w:name w:val="subpar"/>
    <w:basedOn w:val="BodyTextIndent3"/>
    <w:rsid w:val="00E522AF"/>
    <w:pPr>
      <w:numPr>
        <w:ilvl w:val="2"/>
        <w:numId w:val="1"/>
      </w:numPr>
      <w:tabs>
        <w:tab w:val="clear" w:pos="3456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522A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522AF"/>
    <w:rPr>
      <w:sz w:val="16"/>
      <w:szCs w:val="16"/>
    </w:rPr>
  </w:style>
  <w:style w:type="paragraph" w:customStyle="1" w:styleId="SubSubPar">
    <w:name w:val="SubSubPar"/>
    <w:basedOn w:val="subpar"/>
    <w:rsid w:val="00E522AF"/>
    <w:pPr>
      <w:numPr>
        <w:ilvl w:val="3"/>
      </w:numPr>
      <w:tabs>
        <w:tab w:val="clear" w:pos="3888"/>
        <w:tab w:val="left" w:pos="0"/>
        <w:tab w:val="num" w:pos="1296"/>
      </w:tabs>
      <w:ind w:left="1296"/>
    </w:pPr>
  </w:style>
  <w:style w:type="paragraph" w:styleId="FootnoteText">
    <w:name w:val="footnote text"/>
    <w:aliases w:val="F,Style 25,ft,fn,footnote,Texto,nota,pie,Ref.,al,Texto1,nota1,pie1,Ref.1,al1,Texto2,nota2,pie2,Ref.2,al2,Texto3,nota3,pie3,Ref.3,al3,Texto4,nota4,pie4,Ref.4,al4,Texto5,nota5,pie5,Ref.5,al5,Texto6,nota6,pie6,Ref.6,al6,Texto7,nota7,pie7"/>
    <w:basedOn w:val="Normal"/>
    <w:link w:val="FootnoteTextChar"/>
    <w:rsid w:val="00E52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F Char,Style 25 Char,ft Char,fn Char,footnote Char,Texto Char,nota Char,pie Char,Ref. Char,al Char,Texto1 Char,nota1 Char,pie1 Char,Ref.1 Char,al1 Char,Texto2 Char,nota2 Char,pie2 Char,Ref.2 Char,al2 Char,Texto3 Char,nota3 Char"/>
    <w:basedOn w:val="DefaultParagraphFont"/>
    <w:link w:val="FootnoteText"/>
    <w:rsid w:val="00E522A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Style 24,titulo 2"/>
    <w:basedOn w:val="DefaultParagraphFont"/>
    <w:rsid w:val="00E522AF"/>
    <w:rPr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sid w:val="00290A39"/>
    <w:rPr>
      <w:i w:val="0"/>
      <w:iCs w:val="0"/>
      <w:color w:val="0E774A"/>
    </w:rPr>
  </w:style>
  <w:style w:type="paragraph" w:styleId="ListParagraph">
    <w:name w:val="List Paragraph"/>
    <w:basedOn w:val="Normal"/>
    <w:uiPriority w:val="34"/>
    <w:qFormat/>
    <w:rsid w:val="006158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583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F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nosolsa.com.ni/" TargetMode="Externa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http://www.enf.cn/pv/6654s.html" TargetMode="External"/><Relationship Id="rId14" Type="http://schemas.openxmlformats.org/officeDocument/2006/relationships/customXml" Target="../customXml/item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Documents%20and%20Settings\gabrielp\Local%20Settings\Temp\wzcc6b\Final%20docs\E&amp;S%20Risk%20screening%20tool.XLSX" TargetMode="External"/><Relationship Id="rId1" Type="http://schemas.openxmlformats.org/officeDocument/2006/relationships/image" Target="../media/image1.pn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E&amp;S Risk Rating Matrix</a:t>
            </a:r>
          </a:p>
        </c:rich>
      </c:tx>
      <c:layout>
        <c:manualLayout>
          <c:xMode val="edge"/>
          <c:yMode val="edge"/>
          <c:x val="0.39659100195935143"/>
          <c:y val="4.3209877383296867E-2"/>
        </c:manualLayout>
      </c:layout>
      <c:overlay val="1"/>
    </c:title>
    <c:plotArea>
      <c:layout>
        <c:manualLayout>
          <c:layoutTarget val="inner"/>
          <c:xMode val="edge"/>
          <c:yMode val="edge"/>
          <c:x val="0.17881709651375691"/>
          <c:y val="0.13299887441545821"/>
          <c:w val="0.65778640285398493"/>
          <c:h val="0.71835544553490005"/>
        </c:manualLayout>
      </c:layout>
      <c:bubbleChart>
        <c:ser>
          <c:idx val="1"/>
          <c:order val="0"/>
          <c:tx>
            <c:strRef>
              <c:f>'E&amp;S Risk Rating Scorecard'!$D$5</c:f>
              <c:strCache>
                <c:ptCount val="1"/>
                <c:pt idx="0">
                  <c:v>Covelo</c:v>
                </c:pt>
              </c:strCache>
            </c:strRef>
          </c:tx>
          <c:spPr>
            <a:solidFill>
              <a:schemeClr val="accent1"/>
            </a:solidFill>
            <a:ln w="25400">
              <a:solidFill>
                <a:schemeClr val="tx1"/>
              </a:solidFill>
            </a:ln>
          </c:spPr>
          <c:dLbls>
            <c:dLbl>
              <c:idx val="0"/>
              <c:layout>
                <c:manualLayout>
                  <c:x val="-1.807284515373303E-2"/>
                  <c:y val="-5.1851852859956311E-2"/>
                </c:manualLayout>
              </c:layout>
              <c:showSerName val="1"/>
            </c:dLbl>
            <c:txPr>
              <a:bodyPr/>
              <a:lstStyle/>
              <a:p>
                <a:pPr>
                  <a:defRPr sz="1600"/>
                </a:pPr>
                <a:endParaRPr lang="en-US"/>
              </a:p>
            </c:txPr>
            <c:showSerName val="1"/>
          </c:dLbls>
          <c:xVal>
            <c:numRef>
              <c:f>'E&amp;S Risk Rating Scorecard'!$Q$9</c:f>
              <c:numCache>
                <c:formatCode>General</c:formatCode>
                <c:ptCount val="1"/>
                <c:pt idx="0">
                  <c:v>1</c:v>
                </c:pt>
              </c:numCache>
            </c:numRef>
          </c:xVal>
          <c:yVal>
            <c:numRef>
              <c:f>'E&amp;S Risk Rating Scorecard'!$U$21</c:f>
              <c:numCache>
                <c:formatCode>0</c:formatCode>
                <c:ptCount val="1"/>
                <c:pt idx="0">
                  <c:v>1</c:v>
                </c:pt>
              </c:numCache>
            </c:numRef>
          </c:yVal>
          <c:bubbleSize>
            <c:numLit>
              <c:formatCode>General</c:formatCode>
              <c:ptCount val="1"/>
              <c:pt idx="0">
                <c:v>1</c:v>
              </c:pt>
            </c:numLit>
          </c:bubbleSize>
        </c:ser>
        <c:ser>
          <c:idx val="0"/>
          <c:order val="1"/>
          <c:spPr>
            <a:ln w="25400">
              <a:noFill/>
            </a:ln>
          </c:spPr>
          <c:dPt>
            <c:idx val="0"/>
            <c:spPr>
              <a:solidFill>
                <a:sysClr val="window" lastClr="FFFFFF">
                  <a:lumMod val="65000"/>
                </a:sysClr>
              </a:solidFill>
              <a:ln w="25400">
                <a:solidFill>
                  <a:prstClr val="black"/>
                </a:solidFill>
              </a:ln>
            </c:spPr>
          </c:dPt>
          <c:dLbls>
            <c:delete val="1"/>
          </c:dLbls>
          <c:xVal>
            <c:numLit>
              <c:formatCode>General</c:formatCode>
              <c:ptCount val="1"/>
              <c:pt idx="0">
                <c:v>-1</c:v>
              </c:pt>
            </c:numLit>
          </c:xVal>
          <c:yVal>
            <c:numLit>
              <c:formatCode>General</c:formatCode>
              <c:ptCount val="1"/>
              <c:pt idx="0">
                <c:v>-1</c:v>
              </c:pt>
            </c:numLit>
          </c:yVal>
          <c:bubbleSize>
            <c:numLit>
              <c:formatCode>General</c:formatCode>
              <c:ptCount val="1"/>
              <c:pt idx="0">
                <c:v>1</c:v>
              </c:pt>
            </c:numLit>
          </c:bubbleSize>
        </c:ser>
        <c:dLbls>
          <c:showVal val="1"/>
        </c:dLbls>
        <c:bubbleScale val="50"/>
        <c:axId val="243782784"/>
        <c:axId val="251120256"/>
      </c:bubbleChart>
      <c:valAx>
        <c:axId val="243782784"/>
        <c:scaling>
          <c:orientation val="minMax"/>
          <c:max val="3.5"/>
          <c:min val="0.5"/>
        </c:scaling>
        <c:axPos val="b"/>
        <c:title>
          <c:tx>
            <c:rich>
              <a:bodyPr/>
              <a:lstStyle/>
              <a:p>
                <a:pPr>
                  <a:defRPr sz="1600"/>
                </a:pPr>
                <a:r>
                  <a:rPr lang="en-US" sz="1600"/>
                  <a:t>E&amp;S risk</a:t>
                </a:r>
              </a:p>
            </c:rich>
          </c:tx>
          <c:layout>
            <c:manualLayout>
              <c:xMode val="edge"/>
              <c:yMode val="edge"/>
              <c:x val="0.45364576024913883"/>
              <c:y val="0.91870282542267567"/>
            </c:manualLayout>
          </c:layout>
        </c:title>
        <c:numFmt formatCode="General" sourceLinked="0"/>
        <c:tickLblPos val="none"/>
        <c:crossAx val="251120256"/>
        <c:crosses val="autoZero"/>
        <c:crossBetween val="midCat"/>
        <c:majorUnit val="1"/>
        <c:minorUnit val="1"/>
      </c:valAx>
      <c:valAx>
        <c:axId val="251120256"/>
        <c:scaling>
          <c:orientation val="minMax"/>
          <c:max val="3.5"/>
          <c:min val="0.5"/>
        </c:scaling>
        <c:delete val="1"/>
        <c:axPos val="l"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/>
                  <a:t>E&amp;S risk management quality</a:t>
                </a:r>
              </a:p>
            </c:rich>
          </c:tx>
          <c:layout>
            <c:manualLayout>
              <c:xMode val="edge"/>
              <c:yMode val="edge"/>
              <c:x val="3.463673987829189E-2"/>
              <c:y val="0.29197655860749638"/>
            </c:manualLayout>
          </c:layout>
        </c:title>
        <c:numFmt formatCode="General" sourceLinked="0"/>
        <c:tickLblPos val="none"/>
        <c:crossAx val="243782784"/>
        <c:crossesAt val="1"/>
        <c:crossBetween val="midCat"/>
        <c:majorUnit val="1"/>
        <c:minorUnit val="1"/>
      </c:valAx>
      <c:spPr>
        <a:blipFill>
          <a:blip xmlns:r="http://schemas.openxmlformats.org/officeDocument/2006/relationships" r:embed="rId1"/>
          <a:stretch>
            <a:fillRect/>
          </a:stretch>
        </a:blipFill>
        <a:ln w="28575">
          <a:solidFill>
            <a:schemeClr val="tx1"/>
          </a:solidFill>
        </a:ln>
      </c:spPr>
    </c:plotArea>
    <c:dispBlanksAs val="gap"/>
  </c:chart>
  <c:spPr>
    <a:solidFill>
      <a:sysClr val="window" lastClr="FFFFFF"/>
    </a:solidFill>
    <a:ln w="25400">
      <a:solidFill>
        <a:schemeClr val="tx1"/>
      </a:solidFill>
    </a:ln>
  </c:spPr>
  <c:txPr>
    <a:bodyPr/>
    <a:lstStyle/>
    <a:p>
      <a:pPr>
        <a:defRPr>
          <a:latin typeface="Verdana" pitchFamily="34" charset="0"/>
        </a:defRPr>
      </a:pPr>
      <a:endParaRPr lang="en-US"/>
    </a:p>
  </c:txPr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D43D4C11153A7489AD822CF6D5DD218" ma:contentTypeVersion="1826" ma:contentTypeDescription="The base project type from which other project content types inherit their information." ma:contentTypeScope="" ma:versionID="4e2c4e372ccc7a6bcc420c433835545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12a1bc24727bd718241111af989927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37938824</IDBDocs_x0020_Number>
    <TaxCatchAll xmlns="cdc7663a-08f0-4737-9e8c-148ce897a09c">
      <Value>11</Value>
      <Value>10</Value>
    </TaxCatchAll>
    <Phase xmlns="cdc7663a-08f0-4737-9e8c-148ce897a09c" xsi:nil="true"/>
    <SISCOR_x0020_Number xmlns="cdc7663a-08f0-4737-9e8c-148ce897a09c" xsi:nil="true"/>
    <Division_x0020_or_x0020_Unit xmlns="cdc7663a-08f0-4737-9e8c-148ce897a09c">OMJ/OMJ</Division_x0020_or_x0020_Unit>
    <Approval_x0020_Number xmlns="cdc7663a-08f0-4737-9e8c-148ce897a09c" xsi:nil="true"/>
    <Document_x0020_Author xmlns="cdc7663a-08f0-4737-9e8c-148ce897a09c">Alvarez-Basso, Carmen Cristina</Document_x0020_Author>
    <Fiscal_x0020_Year_x0020_IDB xmlns="cdc7663a-08f0-4737-9e8c-148ce897a09c">2012</Fiscal_x0020_Year_x0020_IDB>
    <Other_x0020_Author xmlns="cdc7663a-08f0-4737-9e8c-148ce897a09c" xsi:nil="true"/>
    <Project_x0020_Number xmlns="cdc7663a-08f0-4737-9e8c-148ce897a09c">RG-L1030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WORDESMREnvironmental &amp;amp; Social Management Reports0N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> 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/>
    </ic46d7e087fd4a108fb86518ca413cc6>
    <From_x003a_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o_x003a_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EZSHARE-1682960777-680</_dlc_DocId>
    <_dlc_DocIdUrl xmlns="cdc7663a-08f0-4737-9e8c-148ce897a09c">
      <Url>https://idbg.sharepoint.com/teams/EZ-RG-LON/RG-L1030/_layouts/15/DocIdRedir.aspx?ID=EZSHARE-1682960777-680</Url>
      <Description>EZSHARE-1682960777-680</Description>
    </_dlc_DocIdUrl>
  </documentManagement>
</p:propertie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D8E0CEED-8BC7-41D6-9C40-0A0A5EB94825}"/>
</file>

<file path=customXml/itemProps2.xml><?xml version="1.0" encoding="utf-8"?>
<ds:datastoreItem xmlns:ds="http://schemas.openxmlformats.org/officeDocument/2006/customXml" ds:itemID="{BCCF43F2-02AF-4B95-B6A0-FDCC44C8771F}"/>
</file>

<file path=customXml/itemProps3.xml><?xml version="1.0" encoding="utf-8"?>
<ds:datastoreItem xmlns:ds="http://schemas.openxmlformats.org/officeDocument/2006/customXml" ds:itemID="{BBFDBF92-2705-4731-801B-FDB0FA80C6B1}"/>
</file>

<file path=customXml/itemProps4.xml><?xml version="1.0" encoding="utf-8"?>
<ds:datastoreItem xmlns:ds="http://schemas.openxmlformats.org/officeDocument/2006/customXml" ds:itemID="{E33537EA-C2A6-40F9-A473-7F04E091C94C}"/>
</file>

<file path=customXml/itemProps5.xml><?xml version="1.0" encoding="utf-8"?>
<ds:datastoreItem xmlns:ds="http://schemas.openxmlformats.org/officeDocument/2006/customXml" ds:itemID="{4CBA995D-54AA-4A49-805E-27E6B97AEF91}"/>
</file>

<file path=customXml/itemProps6.xml><?xml version="1.0" encoding="utf-8"?>
<ds:datastoreItem xmlns:ds="http://schemas.openxmlformats.org/officeDocument/2006/customXml" ds:itemID="{A824B57C-1AB4-48C7-9A90-C7B471329708}"/>
</file>

<file path=customXml/itemProps7.xml><?xml version="1.0" encoding="utf-8"?>
<ds:datastoreItem xmlns:ds="http://schemas.openxmlformats.org/officeDocument/2006/customXml" ds:itemID="{F0C9D9E7-F781-4542-83C2-7A8C7E59E1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Fundacion Covelo (RG-L1030) - ESMR</dc:title>
  <dc:subject/>
  <dc:creator>IADB</dc:creator>
  <cp:keywords/>
  <dc:description/>
  <cp:lastModifiedBy>IADB</cp:lastModifiedBy>
  <cp:revision>3</cp:revision>
  <dcterms:created xsi:type="dcterms:W3CDTF">2011-09-09T15:10:00Z</dcterms:created>
  <dcterms:modified xsi:type="dcterms:W3CDTF">2011-09-09T20:11:00Z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0x010100ACF722E9F6B0B149B0CD8BE2560A6672006D43D4C11153A7489AD822CF6D5DD218</vt:lpwstr>
  </property>
  <property fmtid="{D5CDD505-2E9C-101B-9397-08002B2CF9AE}" pid="3" name="TaxKeyword">
    <vt:lpwstr/>
  </property>
  <property fmtid="{D5CDD505-2E9C-101B-9397-08002B2CF9AE}" pid="4" name="Function Operations IDB">
    <vt:lpwstr>10;#IDBDocs|cca77002-e150-4b2d-ab1f-1d7a7cdcae16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11;#Unclassified|a6dff32e-d477-44cd-a56b-85efe9e0a56c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Sub-Sector">
    <vt:lpwstr/>
  </property>
  <property fmtid="{D5CDD505-2E9C-101B-9397-08002B2CF9AE}" pid="15" name="_dlc_DocIdItemGuid">
    <vt:lpwstr>b7331c6c-bbcf-4b9f-834c-b5358c7aa606</vt:lpwstr>
  </property>
  <property fmtid="{D5CDD505-2E9C-101B-9397-08002B2CF9AE}" pid="16" name="Abstract">
    <vt:lpwstr/>
  </property>
  <property fmtid="{D5CDD505-2E9C-101B-9397-08002B2CF9AE}" pid="17" name="Disclosure Activity">
    <vt:lpwstr>Environmental and Social Management Reports</vt:lpwstr>
  </property>
  <property fmtid="{D5CDD505-2E9C-101B-9397-08002B2CF9AE}" pid="18" name="Region">
    <vt:lpwstr/>
  </property>
  <property fmtid="{D5CDD505-2E9C-101B-9397-08002B2CF9AE}" pid="19" name="Webtopic">
    <vt:lpwstr>Opportunities for the Majority</vt:lpwstr>
  </property>
  <property fmtid="{D5CDD505-2E9C-101B-9397-08002B2CF9AE}" pid="20" name="Publishing House">
    <vt:lpwstr/>
  </property>
  <property fmtid="{D5CDD505-2E9C-101B-9397-08002B2CF9AE}" pid="21" name="Disclosed">
    <vt:bool>true</vt:bool>
  </property>
  <property fmtid="{D5CDD505-2E9C-101B-9397-08002B2CF9AE}" pid="22" name="KP Topics">
    <vt:lpwstr/>
  </property>
  <property fmtid="{D5CDD505-2E9C-101B-9397-08002B2CF9AE}" pid="23" name="Editor1">
    <vt:lpwstr/>
  </property>
  <property fmtid="{D5CDD505-2E9C-101B-9397-08002B2CF9AE}" pid="24" name="Publication Type">
    <vt:lpwstr/>
  </property>
</Properties>
</file>