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D0403" w14:textId="77777777" w:rsidR="00050F6E" w:rsidRPr="008B7DB3" w:rsidRDefault="00050F6E" w:rsidP="00050F6E">
      <w:pPr>
        <w:pStyle w:val="SubSubPar"/>
        <w:numPr>
          <w:ilvl w:val="0"/>
          <w:numId w:val="0"/>
        </w:numPr>
        <w:spacing w:after="0"/>
        <w:jc w:val="center"/>
        <w:rPr>
          <w:rFonts w:ascii="Arial" w:hAnsi="Arial" w:cs="Arial"/>
          <w:smallCaps/>
          <w:sz w:val="22"/>
          <w:szCs w:val="22"/>
        </w:rPr>
      </w:pPr>
      <w:r w:rsidRPr="008B7DB3">
        <w:rPr>
          <w:rFonts w:ascii="Arial" w:hAnsi="Arial" w:cs="Arial"/>
          <w:smallCaps/>
          <w:sz w:val="22"/>
          <w:szCs w:val="22"/>
        </w:rPr>
        <w:t>Documento del Banco Interamericano de Desarrollo</w:t>
      </w:r>
    </w:p>
    <w:p w14:paraId="57BFAB46" w14:textId="77777777" w:rsidR="00050F6E" w:rsidRPr="008B7DB3" w:rsidRDefault="00050F6E" w:rsidP="00050F6E">
      <w:pPr>
        <w:tabs>
          <w:tab w:val="left" w:pos="1440"/>
          <w:tab w:val="left" w:pos="3060"/>
        </w:tabs>
        <w:jc w:val="center"/>
        <w:rPr>
          <w:rFonts w:ascii="Arial" w:hAnsi="Arial" w:cs="Arial"/>
          <w:smallCaps/>
          <w:sz w:val="22"/>
          <w:szCs w:val="22"/>
        </w:rPr>
      </w:pPr>
    </w:p>
    <w:p w14:paraId="6F1A8181" w14:textId="77777777" w:rsidR="00050F6E" w:rsidRPr="008B7DB3" w:rsidRDefault="00050F6E" w:rsidP="00050F6E">
      <w:pPr>
        <w:tabs>
          <w:tab w:val="left" w:pos="1440"/>
          <w:tab w:val="left" w:pos="3060"/>
        </w:tabs>
        <w:jc w:val="center"/>
        <w:rPr>
          <w:rFonts w:ascii="Arial" w:hAnsi="Arial" w:cs="Arial"/>
          <w:smallCaps/>
          <w:sz w:val="22"/>
          <w:szCs w:val="22"/>
        </w:rPr>
      </w:pPr>
    </w:p>
    <w:p w14:paraId="66E73356" w14:textId="77777777" w:rsidR="00050F6E" w:rsidRPr="008B7DB3" w:rsidRDefault="00050F6E" w:rsidP="00050F6E">
      <w:pPr>
        <w:tabs>
          <w:tab w:val="left" w:pos="1440"/>
          <w:tab w:val="left" w:pos="3060"/>
        </w:tabs>
        <w:jc w:val="center"/>
        <w:rPr>
          <w:rFonts w:ascii="Arial" w:hAnsi="Arial" w:cs="Arial"/>
          <w:smallCaps/>
          <w:sz w:val="22"/>
          <w:szCs w:val="22"/>
        </w:rPr>
      </w:pPr>
    </w:p>
    <w:p w14:paraId="4EA965A6" w14:textId="77777777" w:rsidR="00050F6E" w:rsidRPr="008B7DB3" w:rsidRDefault="00050F6E" w:rsidP="00050F6E">
      <w:pPr>
        <w:tabs>
          <w:tab w:val="left" w:pos="1440"/>
          <w:tab w:val="left" w:pos="3060"/>
        </w:tabs>
        <w:jc w:val="center"/>
        <w:rPr>
          <w:rFonts w:ascii="Arial" w:hAnsi="Arial" w:cs="Arial"/>
          <w:smallCaps/>
          <w:sz w:val="22"/>
          <w:szCs w:val="22"/>
        </w:rPr>
      </w:pPr>
    </w:p>
    <w:p w14:paraId="53AD715D" w14:textId="77777777" w:rsidR="00050F6E" w:rsidRPr="008B7DB3" w:rsidRDefault="00050F6E" w:rsidP="00050F6E">
      <w:pPr>
        <w:tabs>
          <w:tab w:val="left" w:pos="1440"/>
          <w:tab w:val="left" w:pos="3060"/>
        </w:tabs>
        <w:jc w:val="center"/>
        <w:rPr>
          <w:rFonts w:ascii="Arial" w:hAnsi="Arial" w:cs="Arial"/>
          <w:smallCaps/>
          <w:sz w:val="22"/>
          <w:szCs w:val="22"/>
        </w:rPr>
      </w:pPr>
    </w:p>
    <w:p w14:paraId="3FE2D161" w14:textId="77777777" w:rsidR="00050F6E" w:rsidRPr="008B7DB3" w:rsidRDefault="00050F6E" w:rsidP="00050F6E">
      <w:pPr>
        <w:tabs>
          <w:tab w:val="left" w:pos="1440"/>
          <w:tab w:val="left" w:pos="3060"/>
        </w:tabs>
        <w:jc w:val="center"/>
        <w:rPr>
          <w:rFonts w:ascii="Arial" w:hAnsi="Arial" w:cs="Arial"/>
          <w:smallCaps/>
          <w:sz w:val="22"/>
          <w:szCs w:val="22"/>
        </w:rPr>
      </w:pPr>
    </w:p>
    <w:p w14:paraId="7B8752D9" w14:textId="77777777" w:rsidR="00050F6E" w:rsidRPr="008B7DB3" w:rsidRDefault="00050F6E" w:rsidP="00050F6E">
      <w:pPr>
        <w:tabs>
          <w:tab w:val="left" w:pos="1440"/>
          <w:tab w:val="left" w:pos="3060"/>
        </w:tabs>
        <w:jc w:val="center"/>
        <w:rPr>
          <w:rFonts w:ascii="Arial" w:hAnsi="Arial" w:cs="Arial"/>
          <w:b/>
          <w:caps/>
          <w:sz w:val="22"/>
          <w:szCs w:val="22"/>
        </w:rPr>
      </w:pPr>
      <w:r w:rsidRPr="008B7DB3">
        <w:rPr>
          <w:rFonts w:ascii="Arial" w:hAnsi="Arial" w:cs="Arial"/>
          <w:b/>
          <w:caps/>
          <w:sz w:val="22"/>
          <w:szCs w:val="22"/>
        </w:rPr>
        <w:t>Argentina</w:t>
      </w:r>
    </w:p>
    <w:p w14:paraId="11823C28" w14:textId="77777777" w:rsidR="00050F6E" w:rsidRPr="008B7DB3" w:rsidRDefault="00050F6E" w:rsidP="00050F6E">
      <w:pPr>
        <w:tabs>
          <w:tab w:val="left" w:pos="1440"/>
          <w:tab w:val="left" w:pos="3060"/>
        </w:tabs>
        <w:jc w:val="center"/>
        <w:rPr>
          <w:rFonts w:ascii="Arial" w:hAnsi="Arial" w:cs="Arial"/>
          <w:caps/>
          <w:sz w:val="22"/>
          <w:szCs w:val="22"/>
        </w:rPr>
      </w:pPr>
    </w:p>
    <w:p w14:paraId="4C4A7E9B" w14:textId="77777777" w:rsidR="00050F6E" w:rsidRPr="008B7DB3" w:rsidRDefault="00050F6E" w:rsidP="00050F6E">
      <w:pPr>
        <w:tabs>
          <w:tab w:val="left" w:pos="1440"/>
          <w:tab w:val="left" w:pos="3060"/>
        </w:tabs>
        <w:jc w:val="center"/>
        <w:rPr>
          <w:rFonts w:ascii="Arial" w:hAnsi="Arial" w:cs="Arial"/>
          <w:caps/>
          <w:sz w:val="22"/>
          <w:szCs w:val="22"/>
        </w:rPr>
      </w:pPr>
    </w:p>
    <w:p w14:paraId="60E7E35D" w14:textId="77777777" w:rsidR="00050F6E" w:rsidRPr="008B7DB3" w:rsidRDefault="00050F6E" w:rsidP="00050F6E">
      <w:pPr>
        <w:tabs>
          <w:tab w:val="left" w:pos="1440"/>
          <w:tab w:val="left" w:pos="3060"/>
        </w:tabs>
        <w:jc w:val="center"/>
        <w:rPr>
          <w:rFonts w:ascii="Arial" w:hAnsi="Arial" w:cs="Arial"/>
          <w:caps/>
          <w:sz w:val="22"/>
          <w:szCs w:val="22"/>
        </w:rPr>
      </w:pPr>
    </w:p>
    <w:p w14:paraId="3B0A4592" w14:textId="77777777" w:rsidR="00050F6E" w:rsidRPr="008B7DB3" w:rsidRDefault="00050F6E" w:rsidP="00050F6E">
      <w:pPr>
        <w:tabs>
          <w:tab w:val="left" w:pos="1440"/>
          <w:tab w:val="left" w:pos="3060"/>
        </w:tabs>
        <w:jc w:val="center"/>
        <w:rPr>
          <w:rFonts w:ascii="Arial" w:hAnsi="Arial" w:cs="Arial"/>
          <w:caps/>
          <w:sz w:val="22"/>
          <w:szCs w:val="22"/>
        </w:rPr>
      </w:pPr>
    </w:p>
    <w:p w14:paraId="141BC344" w14:textId="77777777" w:rsidR="00050F6E" w:rsidRPr="008B7DB3" w:rsidRDefault="00050F6E" w:rsidP="00050F6E">
      <w:pPr>
        <w:tabs>
          <w:tab w:val="left" w:pos="1440"/>
          <w:tab w:val="left" w:pos="3060"/>
        </w:tabs>
        <w:jc w:val="center"/>
        <w:rPr>
          <w:rFonts w:ascii="Arial" w:hAnsi="Arial" w:cs="Arial"/>
          <w:caps/>
          <w:sz w:val="22"/>
          <w:szCs w:val="22"/>
        </w:rPr>
      </w:pPr>
    </w:p>
    <w:p w14:paraId="081EB749" w14:textId="77777777" w:rsidR="00050F6E" w:rsidRPr="008B7DB3" w:rsidRDefault="00050F6E" w:rsidP="00050F6E">
      <w:pPr>
        <w:tabs>
          <w:tab w:val="left" w:pos="1440"/>
          <w:tab w:val="left" w:pos="3060"/>
        </w:tabs>
        <w:jc w:val="center"/>
        <w:rPr>
          <w:rFonts w:ascii="Arial" w:hAnsi="Arial" w:cs="Arial"/>
          <w:caps/>
          <w:sz w:val="22"/>
          <w:szCs w:val="22"/>
        </w:rPr>
      </w:pPr>
    </w:p>
    <w:p w14:paraId="1D6A2C1C" w14:textId="77777777" w:rsidR="004A1843" w:rsidRPr="008B7DB3" w:rsidRDefault="00050F6E" w:rsidP="00050F6E">
      <w:pPr>
        <w:pStyle w:val="Newpage"/>
        <w:tabs>
          <w:tab w:val="clear" w:pos="3060"/>
          <w:tab w:val="right" w:pos="5168"/>
        </w:tabs>
        <w:spacing w:after="120"/>
        <w:rPr>
          <w:rFonts w:ascii="Arial" w:eastAsia="Times New Roman" w:hAnsi="Arial" w:cs="Arial"/>
          <w:bCs w:val="0"/>
          <w:caps/>
          <w:smallCaps w:val="0"/>
          <w:snapToGrid/>
          <w:sz w:val="22"/>
          <w:szCs w:val="22"/>
          <w:lang w:val="es-ES_tradnl" w:eastAsia="en-US"/>
        </w:rPr>
      </w:pPr>
      <w:r w:rsidRPr="008B7DB3">
        <w:rPr>
          <w:rFonts w:ascii="Arial" w:hAnsi="Arial" w:cs="Arial"/>
          <w:caps/>
          <w:smallCaps w:val="0"/>
          <w:sz w:val="22"/>
          <w:szCs w:val="22"/>
          <w:lang w:val="es-ES_tradnl"/>
        </w:rPr>
        <w:t>Programa de Apoyo al Financiamiento de Infraestructura Productiva en Argentina</w:t>
      </w:r>
      <w:r w:rsidRPr="008B7DB3">
        <w:rPr>
          <w:rFonts w:ascii="Arial" w:eastAsia="Times New Roman" w:hAnsi="Arial" w:cs="Arial"/>
          <w:bCs w:val="0"/>
          <w:caps/>
          <w:smallCaps w:val="0"/>
          <w:snapToGrid/>
          <w:sz w:val="22"/>
          <w:szCs w:val="22"/>
          <w:lang w:val="es-ES_tradnl" w:eastAsia="en-US"/>
        </w:rPr>
        <w:t xml:space="preserve"> </w:t>
      </w:r>
    </w:p>
    <w:p w14:paraId="0D2AF7AE" w14:textId="77777777" w:rsidR="00050F6E" w:rsidRPr="008B7DB3" w:rsidRDefault="00050F6E" w:rsidP="00050F6E">
      <w:pPr>
        <w:pStyle w:val="Newpage"/>
        <w:tabs>
          <w:tab w:val="clear" w:pos="3060"/>
          <w:tab w:val="right" w:pos="5168"/>
        </w:tabs>
        <w:spacing w:after="120"/>
        <w:rPr>
          <w:rFonts w:ascii="Arial" w:eastAsia="Times New Roman" w:hAnsi="Arial" w:cs="Arial"/>
          <w:bCs w:val="0"/>
          <w:caps/>
          <w:smallCaps w:val="0"/>
          <w:snapToGrid/>
          <w:sz w:val="22"/>
          <w:szCs w:val="22"/>
          <w:lang w:val="es-ES_tradnl" w:eastAsia="en-US"/>
        </w:rPr>
      </w:pPr>
    </w:p>
    <w:p w14:paraId="446C88F4" w14:textId="77777777" w:rsidR="0078265F" w:rsidRPr="008B7DB3" w:rsidRDefault="0078265F" w:rsidP="00050F6E">
      <w:pPr>
        <w:tabs>
          <w:tab w:val="right" w:pos="7916"/>
        </w:tabs>
        <w:spacing w:after="120"/>
        <w:rPr>
          <w:rFonts w:ascii="Arial" w:hAnsi="Arial" w:cs="Arial"/>
          <w:b/>
          <w:caps/>
          <w:sz w:val="22"/>
          <w:szCs w:val="22"/>
        </w:rPr>
      </w:pPr>
      <w:bookmarkStart w:id="0" w:name="_GoBack"/>
      <w:bookmarkEnd w:id="0"/>
    </w:p>
    <w:p w14:paraId="12CEE211" w14:textId="77777777" w:rsidR="0078265F" w:rsidRPr="00027516" w:rsidRDefault="0078265F">
      <w:pPr>
        <w:tabs>
          <w:tab w:val="right" w:pos="7916"/>
        </w:tabs>
        <w:spacing w:after="120"/>
        <w:jc w:val="center"/>
        <w:rPr>
          <w:rFonts w:ascii="Arial" w:hAnsi="Arial" w:cs="Arial"/>
          <w:b/>
          <w:caps/>
          <w:sz w:val="22"/>
          <w:szCs w:val="22"/>
        </w:rPr>
      </w:pPr>
      <w:r w:rsidRPr="00027516">
        <w:rPr>
          <w:rFonts w:ascii="Arial" w:hAnsi="Arial" w:cs="Arial"/>
          <w:b/>
          <w:caps/>
          <w:sz w:val="22"/>
          <w:szCs w:val="22"/>
        </w:rPr>
        <w:t>Préstamo No.</w:t>
      </w:r>
      <w:r w:rsidR="00027516">
        <w:rPr>
          <w:rFonts w:ascii="Arial" w:hAnsi="Arial" w:cs="Arial"/>
          <w:b/>
          <w:caps/>
          <w:sz w:val="22"/>
          <w:szCs w:val="22"/>
        </w:rPr>
        <w:t>[</w:t>
      </w:r>
      <w:r w:rsidRPr="00027516">
        <w:rPr>
          <w:rFonts w:ascii="Arial" w:hAnsi="Arial" w:cs="Arial"/>
          <w:b/>
          <w:caps/>
          <w:sz w:val="22"/>
          <w:szCs w:val="22"/>
        </w:rPr>
        <w:t xml:space="preserve">      /OC-</w:t>
      </w:r>
      <w:r w:rsidR="00AD359F" w:rsidRPr="00027516">
        <w:rPr>
          <w:rFonts w:ascii="Arial" w:hAnsi="Arial" w:cs="Arial"/>
          <w:b/>
          <w:caps/>
          <w:sz w:val="22"/>
          <w:szCs w:val="22"/>
        </w:rPr>
        <w:t>AR</w:t>
      </w:r>
      <w:r w:rsidR="00027516">
        <w:rPr>
          <w:rFonts w:ascii="Arial" w:hAnsi="Arial" w:cs="Arial"/>
          <w:b/>
          <w:caps/>
          <w:sz w:val="22"/>
          <w:szCs w:val="22"/>
        </w:rPr>
        <w:t>]</w:t>
      </w:r>
    </w:p>
    <w:p w14:paraId="25C36F75" w14:textId="77777777" w:rsidR="00192A80" w:rsidRPr="00027516" w:rsidRDefault="00192A80">
      <w:pPr>
        <w:tabs>
          <w:tab w:val="right" w:pos="7916"/>
        </w:tabs>
        <w:spacing w:after="120"/>
        <w:jc w:val="center"/>
        <w:rPr>
          <w:rFonts w:ascii="Arial" w:hAnsi="Arial" w:cs="Arial"/>
          <w:b/>
          <w:caps/>
          <w:sz w:val="22"/>
          <w:szCs w:val="22"/>
        </w:rPr>
      </w:pPr>
      <w:r w:rsidRPr="00027516">
        <w:rPr>
          <w:rFonts w:ascii="Arial" w:hAnsi="Arial" w:cs="Arial"/>
          <w:b/>
          <w:caps/>
          <w:sz w:val="22"/>
          <w:szCs w:val="22"/>
        </w:rPr>
        <w:t xml:space="preserve">y ACUERDO nO. </w:t>
      </w:r>
      <w:r w:rsidR="00027516">
        <w:rPr>
          <w:rFonts w:ascii="Arial" w:hAnsi="Arial" w:cs="Arial"/>
          <w:b/>
          <w:caps/>
          <w:sz w:val="22"/>
          <w:szCs w:val="22"/>
        </w:rPr>
        <w:t>[     ]</w:t>
      </w:r>
    </w:p>
    <w:p w14:paraId="5597A7B4" w14:textId="77777777" w:rsidR="00050F6E" w:rsidRPr="008B7DB3" w:rsidRDefault="00050F6E">
      <w:pPr>
        <w:tabs>
          <w:tab w:val="right" w:pos="7916"/>
        </w:tabs>
        <w:spacing w:after="120"/>
        <w:jc w:val="center"/>
        <w:rPr>
          <w:rFonts w:ascii="Arial" w:hAnsi="Arial" w:cs="Arial"/>
          <w:b/>
          <w:sz w:val="22"/>
          <w:szCs w:val="22"/>
        </w:rPr>
      </w:pPr>
    </w:p>
    <w:p w14:paraId="36099A2E" w14:textId="77777777" w:rsidR="00050F6E" w:rsidRPr="008B7DB3" w:rsidRDefault="00050F6E">
      <w:pPr>
        <w:tabs>
          <w:tab w:val="right" w:pos="7916"/>
        </w:tabs>
        <w:spacing w:after="120"/>
        <w:jc w:val="center"/>
        <w:rPr>
          <w:rFonts w:ascii="Arial" w:hAnsi="Arial" w:cs="Arial"/>
          <w:b/>
          <w:sz w:val="22"/>
          <w:szCs w:val="22"/>
        </w:rPr>
      </w:pPr>
    </w:p>
    <w:p w14:paraId="296C9EDE" w14:textId="77777777" w:rsidR="00050F6E" w:rsidRPr="008B7DB3" w:rsidRDefault="00050F6E">
      <w:pPr>
        <w:tabs>
          <w:tab w:val="right" w:pos="7916"/>
        </w:tabs>
        <w:spacing w:after="120"/>
        <w:jc w:val="center"/>
        <w:rPr>
          <w:rFonts w:ascii="Arial" w:hAnsi="Arial" w:cs="Arial"/>
          <w:b/>
          <w:sz w:val="22"/>
          <w:szCs w:val="22"/>
        </w:rPr>
      </w:pPr>
    </w:p>
    <w:p w14:paraId="4717816A" w14:textId="77777777" w:rsidR="00050F6E" w:rsidRPr="008B7DB3" w:rsidRDefault="00050F6E">
      <w:pPr>
        <w:tabs>
          <w:tab w:val="right" w:pos="7916"/>
        </w:tabs>
        <w:spacing w:after="120"/>
        <w:jc w:val="center"/>
        <w:rPr>
          <w:rFonts w:ascii="Arial" w:hAnsi="Arial" w:cs="Arial"/>
          <w:b/>
          <w:sz w:val="22"/>
          <w:szCs w:val="22"/>
        </w:rPr>
      </w:pPr>
    </w:p>
    <w:p w14:paraId="6BCCA662" w14:textId="77777777" w:rsidR="00050F6E" w:rsidRPr="008B7DB3" w:rsidRDefault="00050F6E" w:rsidP="00050F6E">
      <w:pPr>
        <w:pStyle w:val="Newpage"/>
        <w:tabs>
          <w:tab w:val="clear" w:pos="3060"/>
          <w:tab w:val="right" w:pos="5168"/>
        </w:tabs>
        <w:spacing w:after="120"/>
        <w:rPr>
          <w:rFonts w:ascii="Arial" w:eastAsia="Times New Roman" w:hAnsi="Arial" w:cs="Arial"/>
          <w:bCs w:val="0"/>
          <w:smallCaps w:val="0"/>
          <w:snapToGrid/>
          <w:sz w:val="22"/>
          <w:szCs w:val="22"/>
          <w:lang w:val="es-ES_tradnl" w:eastAsia="en-US"/>
        </w:rPr>
      </w:pPr>
      <w:r w:rsidRPr="008B7DB3">
        <w:rPr>
          <w:rFonts w:ascii="Arial" w:eastAsia="Times New Roman" w:hAnsi="Arial" w:cs="Arial"/>
          <w:bCs w:val="0"/>
          <w:smallCaps w:val="0"/>
          <w:snapToGrid/>
          <w:sz w:val="22"/>
          <w:szCs w:val="22"/>
          <w:lang w:val="es-ES_tradnl" w:eastAsia="en-US"/>
        </w:rPr>
        <w:t>REGLAMENTO OPERATIVO</w:t>
      </w:r>
    </w:p>
    <w:p w14:paraId="2517E681" w14:textId="77777777" w:rsidR="00050F6E" w:rsidRPr="008B7DB3" w:rsidRDefault="00050F6E">
      <w:pPr>
        <w:tabs>
          <w:tab w:val="right" w:pos="7916"/>
        </w:tabs>
        <w:spacing w:after="120"/>
        <w:jc w:val="center"/>
        <w:rPr>
          <w:rFonts w:ascii="Arial" w:hAnsi="Arial" w:cs="Arial"/>
          <w:b/>
          <w:sz w:val="22"/>
          <w:szCs w:val="22"/>
        </w:rPr>
      </w:pPr>
    </w:p>
    <w:p w14:paraId="20F2A1BB" w14:textId="77777777" w:rsidR="0078265F" w:rsidRPr="008B7DB3" w:rsidRDefault="0078265F">
      <w:pPr>
        <w:tabs>
          <w:tab w:val="right" w:pos="7916"/>
        </w:tabs>
        <w:spacing w:after="120"/>
        <w:jc w:val="center"/>
        <w:rPr>
          <w:rFonts w:ascii="Arial" w:hAnsi="Arial" w:cs="Arial"/>
          <w:b/>
          <w:sz w:val="22"/>
          <w:szCs w:val="22"/>
        </w:rPr>
      </w:pPr>
    </w:p>
    <w:p w14:paraId="1733459F" w14:textId="77777777" w:rsidR="0078265F" w:rsidRPr="008B7DB3" w:rsidRDefault="0078265F">
      <w:pPr>
        <w:tabs>
          <w:tab w:val="right" w:pos="7916"/>
        </w:tabs>
        <w:spacing w:after="120"/>
        <w:jc w:val="center"/>
        <w:rPr>
          <w:rFonts w:ascii="Arial" w:hAnsi="Arial" w:cs="Arial"/>
          <w:b/>
          <w:sz w:val="22"/>
          <w:szCs w:val="22"/>
        </w:rPr>
      </w:pPr>
    </w:p>
    <w:p w14:paraId="2502B191" w14:textId="77777777" w:rsidR="0078265F" w:rsidRPr="008B7DB3" w:rsidRDefault="0078265F">
      <w:pPr>
        <w:tabs>
          <w:tab w:val="right" w:pos="7916"/>
        </w:tabs>
        <w:spacing w:after="120"/>
        <w:jc w:val="center"/>
        <w:rPr>
          <w:rFonts w:ascii="Arial" w:hAnsi="Arial" w:cs="Arial"/>
          <w:b/>
          <w:sz w:val="22"/>
          <w:szCs w:val="22"/>
        </w:rPr>
      </w:pPr>
    </w:p>
    <w:p w14:paraId="7362C21E" w14:textId="77777777" w:rsidR="0078265F" w:rsidRDefault="0078265F">
      <w:pPr>
        <w:tabs>
          <w:tab w:val="right" w:pos="7916"/>
        </w:tabs>
        <w:spacing w:after="120"/>
        <w:jc w:val="center"/>
        <w:rPr>
          <w:rFonts w:ascii="Arial" w:hAnsi="Arial" w:cs="Arial"/>
          <w:b/>
          <w:sz w:val="22"/>
          <w:szCs w:val="22"/>
        </w:rPr>
      </w:pPr>
    </w:p>
    <w:p w14:paraId="2EBDECD0" w14:textId="77777777" w:rsidR="0078265F" w:rsidRPr="008B7DB3" w:rsidRDefault="0078265F">
      <w:pPr>
        <w:tabs>
          <w:tab w:val="right" w:pos="7916"/>
        </w:tabs>
        <w:spacing w:after="120"/>
        <w:jc w:val="center"/>
        <w:rPr>
          <w:rFonts w:ascii="Arial" w:hAnsi="Arial" w:cs="Arial"/>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18"/>
        <w:gridCol w:w="4312"/>
      </w:tblGrid>
      <w:tr w:rsidR="00C72571" w:rsidRPr="008B7DB3" w14:paraId="01325E18" w14:textId="77777777" w:rsidTr="00AD1095">
        <w:tc>
          <w:tcPr>
            <w:tcW w:w="8780" w:type="dxa"/>
            <w:gridSpan w:val="2"/>
            <w:shd w:val="clear" w:color="auto" w:fill="auto"/>
          </w:tcPr>
          <w:p w14:paraId="4732C167" w14:textId="77777777" w:rsidR="00C72571" w:rsidRPr="008B7DB3" w:rsidRDefault="00C72571" w:rsidP="00AD1095">
            <w:pPr>
              <w:tabs>
                <w:tab w:val="right" w:pos="7916"/>
              </w:tabs>
              <w:spacing w:after="120"/>
              <w:jc w:val="center"/>
              <w:rPr>
                <w:rFonts w:ascii="Arial" w:hAnsi="Arial" w:cs="Arial"/>
                <w:b/>
                <w:sz w:val="22"/>
                <w:szCs w:val="22"/>
              </w:rPr>
            </w:pPr>
            <w:r w:rsidRPr="008B7DB3">
              <w:rPr>
                <w:rFonts w:ascii="Arial" w:hAnsi="Arial" w:cs="Arial"/>
                <w:b/>
                <w:sz w:val="22"/>
                <w:szCs w:val="22"/>
              </w:rPr>
              <w:t xml:space="preserve">Firmas de Validación del Reglamento Operativo </w:t>
            </w:r>
            <w:r w:rsidR="00960FCD" w:rsidRPr="008B7DB3">
              <w:rPr>
                <w:rFonts w:ascii="Arial" w:hAnsi="Arial" w:cs="Arial"/>
                <w:smallCaps/>
                <w:sz w:val="22"/>
                <w:szCs w:val="22"/>
              </w:rPr>
              <w:t>Programa de Apoyo al Financiamiento de Infraestructura Productiva en Argentina</w:t>
            </w:r>
          </w:p>
        </w:tc>
      </w:tr>
      <w:tr w:rsidR="00C72571" w:rsidRPr="008B7DB3" w14:paraId="34F4B049" w14:textId="77777777" w:rsidTr="00AD1095">
        <w:tc>
          <w:tcPr>
            <w:tcW w:w="4390" w:type="dxa"/>
            <w:shd w:val="clear" w:color="auto" w:fill="auto"/>
          </w:tcPr>
          <w:p w14:paraId="045071C0" w14:textId="77777777" w:rsidR="00C72571" w:rsidRPr="008B7DB3" w:rsidRDefault="00C72571" w:rsidP="00AD1095">
            <w:pPr>
              <w:tabs>
                <w:tab w:val="right" w:pos="7916"/>
              </w:tabs>
              <w:spacing w:after="120"/>
              <w:jc w:val="center"/>
              <w:rPr>
                <w:rFonts w:ascii="Arial" w:hAnsi="Arial" w:cs="Arial"/>
                <w:b/>
                <w:sz w:val="22"/>
                <w:szCs w:val="22"/>
              </w:rPr>
            </w:pPr>
            <w:r w:rsidRPr="008B7DB3">
              <w:rPr>
                <w:rFonts w:ascii="Arial" w:hAnsi="Arial" w:cs="Arial"/>
                <w:b/>
                <w:sz w:val="22"/>
                <w:szCs w:val="22"/>
              </w:rPr>
              <w:t>Nombre y Puesto</w:t>
            </w:r>
          </w:p>
        </w:tc>
        <w:tc>
          <w:tcPr>
            <w:tcW w:w="4390" w:type="dxa"/>
            <w:shd w:val="clear" w:color="auto" w:fill="auto"/>
          </w:tcPr>
          <w:p w14:paraId="1D287A9E" w14:textId="77777777" w:rsidR="00C72571" w:rsidRPr="008B7DB3" w:rsidRDefault="00C72571" w:rsidP="00AD1095">
            <w:pPr>
              <w:tabs>
                <w:tab w:val="right" w:pos="7916"/>
              </w:tabs>
              <w:spacing w:after="120"/>
              <w:jc w:val="center"/>
              <w:rPr>
                <w:rFonts w:ascii="Arial" w:hAnsi="Arial" w:cs="Arial"/>
                <w:b/>
                <w:sz w:val="22"/>
                <w:szCs w:val="22"/>
              </w:rPr>
            </w:pPr>
            <w:r w:rsidRPr="008B7DB3">
              <w:rPr>
                <w:rFonts w:ascii="Arial" w:hAnsi="Arial" w:cs="Arial"/>
                <w:b/>
                <w:sz w:val="22"/>
                <w:szCs w:val="22"/>
              </w:rPr>
              <w:t>Firma</w:t>
            </w:r>
          </w:p>
        </w:tc>
      </w:tr>
    </w:tbl>
    <w:p w14:paraId="2A1BB381" w14:textId="77777777" w:rsidR="0078265F" w:rsidRPr="008B7DB3" w:rsidRDefault="0078265F">
      <w:pPr>
        <w:tabs>
          <w:tab w:val="right" w:pos="7916"/>
        </w:tabs>
        <w:spacing w:after="120"/>
        <w:jc w:val="center"/>
        <w:rPr>
          <w:rFonts w:ascii="Arial" w:hAnsi="Arial" w:cs="Arial"/>
          <w:b/>
          <w:sz w:val="22"/>
          <w:szCs w:val="22"/>
        </w:rPr>
      </w:pPr>
    </w:p>
    <w:p w14:paraId="03C228EE" w14:textId="77777777" w:rsidR="0078265F" w:rsidRPr="008B7DB3" w:rsidRDefault="0078265F">
      <w:pPr>
        <w:tabs>
          <w:tab w:val="right" w:pos="7916"/>
        </w:tabs>
        <w:spacing w:after="120"/>
        <w:jc w:val="center"/>
        <w:rPr>
          <w:rFonts w:ascii="Arial" w:hAnsi="Arial" w:cs="Arial"/>
          <w:b/>
          <w:sz w:val="22"/>
          <w:szCs w:val="22"/>
        </w:rPr>
      </w:pPr>
    </w:p>
    <w:p w14:paraId="4AA8F21D" w14:textId="77777777" w:rsidR="0078265F" w:rsidRPr="008B7DB3" w:rsidRDefault="0078265F">
      <w:pPr>
        <w:tabs>
          <w:tab w:val="right" w:pos="7916"/>
        </w:tabs>
        <w:spacing w:after="120"/>
        <w:jc w:val="center"/>
        <w:rPr>
          <w:rFonts w:ascii="Arial" w:hAnsi="Arial" w:cs="Arial"/>
          <w:b/>
          <w:sz w:val="22"/>
          <w:szCs w:val="22"/>
        </w:rPr>
      </w:pPr>
    </w:p>
    <w:p w14:paraId="4E5D14D8" w14:textId="77777777" w:rsidR="0078265F" w:rsidRPr="008B7DB3" w:rsidRDefault="0078265F">
      <w:pPr>
        <w:tabs>
          <w:tab w:val="right" w:pos="7916"/>
        </w:tabs>
        <w:spacing w:after="120"/>
        <w:jc w:val="center"/>
        <w:rPr>
          <w:rFonts w:ascii="Arial" w:hAnsi="Arial" w:cs="Arial"/>
          <w:b/>
          <w:sz w:val="22"/>
          <w:szCs w:val="22"/>
        </w:rPr>
      </w:pPr>
    </w:p>
    <w:p w14:paraId="63F57D94" w14:textId="77777777" w:rsidR="0078265F" w:rsidRPr="008B7DB3" w:rsidRDefault="0078265F">
      <w:pPr>
        <w:tabs>
          <w:tab w:val="right" w:pos="7916"/>
        </w:tabs>
        <w:spacing w:after="120"/>
        <w:jc w:val="center"/>
        <w:rPr>
          <w:rFonts w:ascii="Arial" w:hAnsi="Arial" w:cs="Arial"/>
          <w:b/>
          <w:sz w:val="22"/>
          <w:szCs w:val="22"/>
        </w:rPr>
      </w:pPr>
    </w:p>
    <w:p w14:paraId="5BDF922C" w14:textId="77777777" w:rsidR="004A1843" w:rsidRPr="008B7DB3" w:rsidRDefault="00050F6E" w:rsidP="004A1843">
      <w:pPr>
        <w:pStyle w:val="Newpage"/>
        <w:tabs>
          <w:tab w:val="clear" w:pos="3060"/>
          <w:tab w:val="right" w:pos="5168"/>
        </w:tabs>
        <w:spacing w:after="120"/>
        <w:rPr>
          <w:rFonts w:ascii="Arial" w:eastAsia="Times New Roman" w:hAnsi="Arial" w:cs="Arial"/>
          <w:bCs w:val="0"/>
          <w:caps/>
          <w:smallCaps w:val="0"/>
          <w:snapToGrid/>
          <w:sz w:val="22"/>
          <w:szCs w:val="22"/>
          <w:lang w:val="es-ES_tradnl" w:eastAsia="en-US"/>
        </w:rPr>
      </w:pPr>
      <w:r w:rsidRPr="008B7DB3">
        <w:rPr>
          <w:rFonts w:ascii="Arial" w:hAnsi="Arial" w:cs="Arial"/>
          <w:b w:val="0"/>
          <w:sz w:val="22"/>
          <w:szCs w:val="22"/>
          <w:lang w:val="es-ES_tradnl"/>
        </w:rPr>
        <w:br w:type="page"/>
      </w:r>
      <w:r w:rsidR="0078265F" w:rsidRPr="008B7DB3">
        <w:rPr>
          <w:rFonts w:ascii="Arial" w:hAnsi="Arial" w:cs="Arial"/>
          <w:b w:val="0"/>
          <w:smallCaps w:val="0"/>
          <w:sz w:val="22"/>
          <w:szCs w:val="22"/>
          <w:lang w:val="es-ES_tradnl"/>
        </w:rPr>
        <w:lastRenderedPageBreak/>
        <w:t xml:space="preserve"> </w:t>
      </w:r>
      <w:r w:rsidR="004A1843" w:rsidRPr="008B7DB3">
        <w:rPr>
          <w:rFonts w:ascii="Arial" w:hAnsi="Arial" w:cs="Arial"/>
          <w:caps/>
          <w:smallCaps w:val="0"/>
          <w:sz w:val="22"/>
          <w:szCs w:val="22"/>
          <w:lang w:val="es-ES_tradnl"/>
        </w:rPr>
        <w:t>Programa de Apoyo al Financiamiento de Infraestructura Productiva en Argentina</w:t>
      </w:r>
      <w:r w:rsidR="004A1843" w:rsidRPr="008B7DB3">
        <w:rPr>
          <w:rFonts w:ascii="Arial" w:eastAsia="Times New Roman" w:hAnsi="Arial" w:cs="Arial"/>
          <w:bCs w:val="0"/>
          <w:caps/>
          <w:smallCaps w:val="0"/>
          <w:snapToGrid/>
          <w:sz w:val="22"/>
          <w:szCs w:val="22"/>
          <w:lang w:val="es-ES_tradnl" w:eastAsia="en-US"/>
        </w:rPr>
        <w:t xml:space="preserve"> </w:t>
      </w:r>
    </w:p>
    <w:p w14:paraId="2AF7820B" w14:textId="77777777" w:rsidR="004A1843" w:rsidRPr="008B7DB3" w:rsidRDefault="004A1843" w:rsidP="004A1843">
      <w:pPr>
        <w:pStyle w:val="Newpage"/>
        <w:tabs>
          <w:tab w:val="clear" w:pos="3060"/>
          <w:tab w:val="right" w:pos="5168"/>
        </w:tabs>
        <w:spacing w:after="120"/>
        <w:rPr>
          <w:rFonts w:ascii="Arial" w:eastAsia="Times New Roman" w:hAnsi="Arial" w:cs="Arial"/>
          <w:bCs w:val="0"/>
          <w:caps/>
          <w:smallCaps w:val="0"/>
          <w:snapToGrid/>
          <w:sz w:val="22"/>
          <w:szCs w:val="22"/>
          <w:lang w:val="es-ES_tradnl" w:eastAsia="en-US"/>
        </w:rPr>
      </w:pPr>
      <w:r w:rsidRPr="008B7DB3">
        <w:rPr>
          <w:rFonts w:ascii="Arial" w:eastAsia="Times New Roman" w:hAnsi="Arial" w:cs="Arial"/>
          <w:bCs w:val="0"/>
          <w:caps/>
          <w:smallCaps w:val="0"/>
          <w:snapToGrid/>
          <w:sz w:val="22"/>
          <w:szCs w:val="22"/>
          <w:lang w:val="es-ES_tradnl" w:eastAsia="en-US"/>
        </w:rPr>
        <w:t>(AR-L1281)</w:t>
      </w:r>
    </w:p>
    <w:p w14:paraId="7444B496" w14:textId="77777777" w:rsidR="004A1843" w:rsidRPr="008B7DB3" w:rsidRDefault="004A1843" w:rsidP="004A1843">
      <w:pPr>
        <w:pStyle w:val="Newpage"/>
        <w:tabs>
          <w:tab w:val="clear" w:pos="3060"/>
          <w:tab w:val="right" w:pos="5168"/>
        </w:tabs>
        <w:spacing w:after="120"/>
        <w:rPr>
          <w:rFonts w:ascii="Arial" w:eastAsia="Times New Roman" w:hAnsi="Arial" w:cs="Arial"/>
          <w:bCs w:val="0"/>
          <w:caps/>
          <w:smallCaps w:val="0"/>
          <w:snapToGrid/>
          <w:sz w:val="22"/>
          <w:szCs w:val="22"/>
          <w:lang w:val="es-ES_tradnl" w:eastAsia="en-US"/>
        </w:rPr>
      </w:pPr>
      <w:r w:rsidRPr="008B7DB3">
        <w:rPr>
          <w:rFonts w:ascii="Arial" w:eastAsia="Times New Roman" w:hAnsi="Arial" w:cs="Arial"/>
          <w:bCs w:val="0"/>
          <w:caps/>
          <w:smallCaps w:val="0"/>
          <w:snapToGrid/>
          <w:sz w:val="22"/>
          <w:szCs w:val="22"/>
          <w:lang w:val="es-ES_tradnl" w:eastAsia="en-US"/>
        </w:rPr>
        <w:t>reglamento operativo</w:t>
      </w:r>
    </w:p>
    <w:p w14:paraId="0AD0E178" w14:textId="77777777" w:rsidR="00D347B8" w:rsidRPr="008B7DB3" w:rsidRDefault="00D347B8" w:rsidP="00693A34">
      <w:pPr>
        <w:tabs>
          <w:tab w:val="right" w:pos="7916"/>
        </w:tabs>
        <w:spacing w:after="120"/>
        <w:rPr>
          <w:rFonts w:ascii="Arial" w:hAnsi="Arial" w:cs="Arial"/>
          <w:b/>
          <w:smallCaps/>
          <w:sz w:val="22"/>
          <w:szCs w:val="22"/>
        </w:rPr>
      </w:pPr>
    </w:p>
    <w:p w14:paraId="0A667F8E" w14:textId="77777777" w:rsidR="00D347B8" w:rsidRPr="008B7DB3" w:rsidRDefault="00D347B8" w:rsidP="00125A4F">
      <w:pPr>
        <w:numPr>
          <w:ilvl w:val="0"/>
          <w:numId w:val="5"/>
        </w:numPr>
        <w:spacing w:line="360" w:lineRule="auto"/>
        <w:rPr>
          <w:rFonts w:ascii="Arial" w:hAnsi="Arial" w:cs="Arial"/>
          <w:smallCaps/>
          <w:sz w:val="22"/>
          <w:szCs w:val="22"/>
        </w:rPr>
      </w:pPr>
      <w:r w:rsidRPr="008B7DB3">
        <w:rPr>
          <w:rFonts w:ascii="Arial" w:hAnsi="Arial" w:cs="Arial"/>
          <w:smallCaps/>
          <w:sz w:val="22"/>
          <w:szCs w:val="22"/>
        </w:rPr>
        <w:t>OBJETIVO DEL REGLAMENTO OPERATIVO</w:t>
      </w:r>
    </w:p>
    <w:p w14:paraId="19381E97" w14:textId="77777777" w:rsidR="0078265F" w:rsidRPr="008B7DB3" w:rsidRDefault="003B78E7" w:rsidP="00125A4F">
      <w:pPr>
        <w:numPr>
          <w:ilvl w:val="0"/>
          <w:numId w:val="5"/>
        </w:numPr>
        <w:spacing w:line="360" w:lineRule="auto"/>
        <w:rPr>
          <w:rFonts w:ascii="Arial" w:hAnsi="Arial" w:cs="Arial"/>
          <w:smallCaps/>
          <w:sz w:val="22"/>
          <w:szCs w:val="22"/>
        </w:rPr>
      </w:pPr>
      <w:r w:rsidRPr="008B7DB3">
        <w:rPr>
          <w:rFonts w:ascii="Arial" w:hAnsi="Arial" w:cs="Arial"/>
          <w:smallCaps/>
          <w:sz w:val="22"/>
          <w:szCs w:val="22"/>
        </w:rPr>
        <w:t>DEFINICIONES</w:t>
      </w:r>
    </w:p>
    <w:p w14:paraId="18FA3C95" w14:textId="77777777" w:rsidR="003B78E7" w:rsidRPr="008B7DB3" w:rsidRDefault="003B78E7" w:rsidP="00125A4F">
      <w:pPr>
        <w:numPr>
          <w:ilvl w:val="0"/>
          <w:numId w:val="5"/>
        </w:numPr>
        <w:spacing w:line="360" w:lineRule="auto"/>
        <w:rPr>
          <w:rFonts w:ascii="Arial" w:hAnsi="Arial" w:cs="Arial"/>
          <w:sz w:val="22"/>
          <w:szCs w:val="22"/>
        </w:rPr>
      </w:pPr>
      <w:r w:rsidRPr="008B7DB3">
        <w:rPr>
          <w:rFonts w:ascii="Arial" w:hAnsi="Arial" w:cs="Arial"/>
          <w:sz w:val="22"/>
          <w:szCs w:val="22"/>
        </w:rPr>
        <w:t>OBJETIVO, COMPONENTES Y COSTO DEL PR</w:t>
      </w:r>
      <w:r w:rsidR="00D347B8" w:rsidRPr="008B7DB3">
        <w:rPr>
          <w:rFonts w:ascii="Arial" w:hAnsi="Arial" w:cs="Arial"/>
          <w:sz w:val="22"/>
          <w:szCs w:val="22"/>
        </w:rPr>
        <w:t>OG</w:t>
      </w:r>
      <w:r w:rsidRPr="008B7DB3">
        <w:rPr>
          <w:rFonts w:ascii="Arial" w:hAnsi="Arial" w:cs="Arial"/>
          <w:sz w:val="22"/>
          <w:szCs w:val="22"/>
        </w:rPr>
        <w:t>RAMA</w:t>
      </w:r>
    </w:p>
    <w:p w14:paraId="52F2DCAC" w14:textId="77777777" w:rsidR="003B78E7" w:rsidRPr="008B7DB3" w:rsidRDefault="003B78E7" w:rsidP="00125A4F">
      <w:pPr>
        <w:numPr>
          <w:ilvl w:val="0"/>
          <w:numId w:val="5"/>
        </w:numPr>
        <w:spacing w:line="360" w:lineRule="auto"/>
        <w:rPr>
          <w:rFonts w:ascii="Arial" w:hAnsi="Arial" w:cs="Arial"/>
          <w:sz w:val="22"/>
          <w:szCs w:val="22"/>
        </w:rPr>
      </w:pPr>
      <w:r w:rsidRPr="008B7DB3">
        <w:rPr>
          <w:rFonts w:ascii="Arial" w:hAnsi="Arial" w:cs="Arial"/>
          <w:sz w:val="22"/>
          <w:szCs w:val="22"/>
        </w:rPr>
        <w:t>USO DE LOS RECURSOS</w:t>
      </w:r>
    </w:p>
    <w:p w14:paraId="4A088355" w14:textId="77777777" w:rsidR="003B78E7" w:rsidRPr="008B7DB3" w:rsidRDefault="003B78E7" w:rsidP="00125A4F">
      <w:pPr>
        <w:numPr>
          <w:ilvl w:val="0"/>
          <w:numId w:val="5"/>
        </w:numPr>
        <w:spacing w:line="360" w:lineRule="auto"/>
        <w:rPr>
          <w:rFonts w:ascii="Arial" w:hAnsi="Arial" w:cs="Arial"/>
          <w:sz w:val="22"/>
          <w:szCs w:val="22"/>
        </w:rPr>
      </w:pPr>
      <w:bookmarkStart w:id="1" w:name="_Ref506234903"/>
      <w:r w:rsidRPr="008B7DB3">
        <w:rPr>
          <w:rFonts w:ascii="Arial" w:hAnsi="Arial" w:cs="Arial"/>
          <w:sz w:val="22"/>
          <w:szCs w:val="22"/>
        </w:rPr>
        <w:t>CRITERIOS DE ELEGIBILIDAD DE LOS SUB-PROYECTOS</w:t>
      </w:r>
      <w:bookmarkEnd w:id="1"/>
    </w:p>
    <w:p w14:paraId="43A32D58" w14:textId="77777777" w:rsidR="003B78E7" w:rsidRDefault="003B78E7" w:rsidP="00125A4F">
      <w:pPr>
        <w:numPr>
          <w:ilvl w:val="0"/>
          <w:numId w:val="5"/>
        </w:numPr>
        <w:spacing w:line="360" w:lineRule="auto"/>
        <w:rPr>
          <w:rFonts w:ascii="Arial" w:hAnsi="Arial" w:cs="Arial"/>
          <w:sz w:val="22"/>
          <w:szCs w:val="22"/>
        </w:rPr>
      </w:pPr>
      <w:bookmarkStart w:id="2" w:name="_Ref506234918"/>
      <w:r w:rsidRPr="008B7DB3">
        <w:rPr>
          <w:rFonts w:ascii="Arial" w:hAnsi="Arial" w:cs="Arial"/>
          <w:sz w:val="22"/>
          <w:szCs w:val="22"/>
        </w:rPr>
        <w:t xml:space="preserve">CRITERIOS DE </w:t>
      </w:r>
      <w:r w:rsidR="00D347B8" w:rsidRPr="008B7DB3">
        <w:rPr>
          <w:rFonts w:ascii="Arial" w:hAnsi="Arial" w:cs="Arial"/>
          <w:sz w:val="22"/>
          <w:szCs w:val="22"/>
        </w:rPr>
        <w:t>ELE</w:t>
      </w:r>
      <w:r w:rsidRPr="008B7DB3">
        <w:rPr>
          <w:rFonts w:ascii="Arial" w:hAnsi="Arial" w:cs="Arial"/>
          <w:sz w:val="22"/>
          <w:szCs w:val="22"/>
        </w:rPr>
        <w:t>GIBILIDAD DE LOS BENEFICIARIOS</w:t>
      </w:r>
      <w:bookmarkEnd w:id="2"/>
    </w:p>
    <w:p w14:paraId="660F5E29" w14:textId="77777777" w:rsidR="003C66CB" w:rsidRPr="003C66CB" w:rsidRDefault="003C66CB" w:rsidP="003C66CB">
      <w:pPr>
        <w:pStyle w:val="ListParagraph"/>
        <w:numPr>
          <w:ilvl w:val="0"/>
          <w:numId w:val="5"/>
        </w:numPr>
        <w:rPr>
          <w:rFonts w:ascii="Arial" w:eastAsia="Times New Roman" w:hAnsi="Arial" w:cs="Arial"/>
          <w:lang w:val="es-ES_tradnl" w:eastAsia="es-MX"/>
        </w:rPr>
      </w:pPr>
      <w:r w:rsidRPr="003C66CB">
        <w:rPr>
          <w:rFonts w:ascii="Arial" w:eastAsia="Times New Roman" w:hAnsi="Arial" w:cs="Arial"/>
          <w:lang w:val="es-ES_tradnl" w:eastAsia="es-MX"/>
        </w:rPr>
        <w:t>CRITERIOS DE ELEGIBILIDAD PARA LOS SUCESOS ACTIVADORES</w:t>
      </w:r>
    </w:p>
    <w:p w14:paraId="769C38E3" w14:textId="77777777" w:rsidR="003B78E7" w:rsidRPr="008B7DB3" w:rsidRDefault="003B78E7" w:rsidP="00125A4F">
      <w:pPr>
        <w:numPr>
          <w:ilvl w:val="0"/>
          <w:numId w:val="5"/>
        </w:numPr>
        <w:spacing w:line="360" w:lineRule="auto"/>
        <w:rPr>
          <w:rFonts w:ascii="Arial" w:hAnsi="Arial" w:cs="Arial"/>
          <w:sz w:val="22"/>
          <w:szCs w:val="22"/>
        </w:rPr>
      </w:pPr>
      <w:r w:rsidRPr="008B7DB3">
        <w:rPr>
          <w:rFonts w:ascii="Arial" w:hAnsi="Arial" w:cs="Arial"/>
          <w:sz w:val="22"/>
          <w:szCs w:val="22"/>
        </w:rPr>
        <w:t>ESTRUCTURA OPERATIVA</w:t>
      </w:r>
    </w:p>
    <w:p w14:paraId="623F4F2E" w14:textId="77777777" w:rsidR="003B78E7" w:rsidRPr="008B7DB3" w:rsidRDefault="003B78E7" w:rsidP="00125A4F">
      <w:pPr>
        <w:numPr>
          <w:ilvl w:val="0"/>
          <w:numId w:val="5"/>
        </w:numPr>
        <w:spacing w:line="360" w:lineRule="auto"/>
        <w:rPr>
          <w:rFonts w:ascii="Arial" w:hAnsi="Arial" w:cs="Arial"/>
          <w:sz w:val="22"/>
          <w:szCs w:val="22"/>
        </w:rPr>
      </w:pPr>
      <w:bookmarkStart w:id="3" w:name="_Ref504572480"/>
      <w:r w:rsidRPr="008B7DB3">
        <w:rPr>
          <w:rFonts w:ascii="Arial" w:hAnsi="Arial" w:cs="Arial"/>
          <w:sz w:val="22"/>
          <w:szCs w:val="22"/>
        </w:rPr>
        <w:t>PROCESO</w:t>
      </w:r>
      <w:r w:rsidR="00605940" w:rsidRPr="008B7DB3">
        <w:rPr>
          <w:rFonts w:ascii="Arial" w:hAnsi="Arial" w:cs="Arial"/>
          <w:sz w:val="22"/>
          <w:szCs w:val="22"/>
        </w:rPr>
        <w:t>S</w:t>
      </w:r>
      <w:r w:rsidRPr="008B7DB3">
        <w:rPr>
          <w:rFonts w:ascii="Arial" w:hAnsi="Arial" w:cs="Arial"/>
          <w:sz w:val="22"/>
          <w:szCs w:val="22"/>
        </w:rPr>
        <w:t xml:space="preserve"> DE </w:t>
      </w:r>
      <w:r w:rsidR="00605940" w:rsidRPr="008B7DB3">
        <w:rPr>
          <w:rFonts w:ascii="Arial" w:hAnsi="Arial" w:cs="Arial"/>
          <w:sz w:val="22"/>
          <w:szCs w:val="22"/>
        </w:rPr>
        <w:t xml:space="preserve">SOLICITUD Y DE </w:t>
      </w:r>
      <w:r w:rsidRPr="008B7DB3">
        <w:rPr>
          <w:rFonts w:ascii="Arial" w:hAnsi="Arial" w:cs="Arial"/>
          <w:sz w:val="22"/>
          <w:szCs w:val="22"/>
        </w:rPr>
        <w:t>APROBACION DE LA GARANTIA</w:t>
      </w:r>
      <w:bookmarkEnd w:id="3"/>
    </w:p>
    <w:p w14:paraId="31CD7526" w14:textId="77777777" w:rsidR="003B78E7" w:rsidRPr="008B7DB3" w:rsidRDefault="00F921F6" w:rsidP="00125A4F">
      <w:pPr>
        <w:numPr>
          <w:ilvl w:val="0"/>
          <w:numId w:val="5"/>
        </w:numPr>
        <w:spacing w:line="360" w:lineRule="auto"/>
        <w:rPr>
          <w:rFonts w:ascii="Arial" w:hAnsi="Arial" w:cs="Arial"/>
          <w:sz w:val="22"/>
          <w:szCs w:val="22"/>
        </w:rPr>
      </w:pPr>
      <w:r w:rsidRPr="008B7DB3">
        <w:rPr>
          <w:rFonts w:ascii="Arial" w:hAnsi="Arial" w:cs="Arial"/>
          <w:sz w:val="22"/>
          <w:szCs w:val="22"/>
        </w:rPr>
        <w:t>MECANISMO DE RECLAMO (ACTIVACION) DE LA GARANTIA</w:t>
      </w:r>
    </w:p>
    <w:p w14:paraId="3213F9B0" w14:textId="77777777" w:rsidR="00586311" w:rsidRPr="008B7DB3" w:rsidRDefault="00586311" w:rsidP="00125A4F">
      <w:pPr>
        <w:numPr>
          <w:ilvl w:val="0"/>
          <w:numId w:val="5"/>
        </w:numPr>
        <w:spacing w:line="360" w:lineRule="auto"/>
        <w:rPr>
          <w:rFonts w:ascii="Arial" w:hAnsi="Arial" w:cs="Arial"/>
          <w:sz w:val="22"/>
          <w:szCs w:val="22"/>
        </w:rPr>
      </w:pPr>
      <w:bookmarkStart w:id="4" w:name="_Ref506234949"/>
      <w:r w:rsidRPr="008B7DB3">
        <w:rPr>
          <w:rFonts w:ascii="Arial" w:hAnsi="Arial" w:cs="Arial"/>
          <w:sz w:val="22"/>
          <w:szCs w:val="22"/>
        </w:rPr>
        <w:t>ASPECTOS SOCIOAMBIENTALES</w:t>
      </w:r>
      <w:bookmarkEnd w:id="4"/>
    </w:p>
    <w:p w14:paraId="435EA855" w14:textId="77777777" w:rsidR="00586311" w:rsidRPr="008B7DB3" w:rsidRDefault="00586311" w:rsidP="00125A4F">
      <w:pPr>
        <w:numPr>
          <w:ilvl w:val="0"/>
          <w:numId w:val="5"/>
        </w:numPr>
        <w:spacing w:line="360" w:lineRule="auto"/>
        <w:rPr>
          <w:rFonts w:ascii="Arial" w:hAnsi="Arial" w:cs="Arial"/>
          <w:sz w:val="22"/>
          <w:szCs w:val="22"/>
        </w:rPr>
      </w:pPr>
      <w:bookmarkStart w:id="5" w:name="_Ref506302891"/>
      <w:r w:rsidRPr="008B7DB3">
        <w:rPr>
          <w:rFonts w:ascii="Arial" w:hAnsi="Arial" w:cs="Arial"/>
          <w:sz w:val="22"/>
          <w:szCs w:val="22"/>
        </w:rPr>
        <w:t>PROCEDIMIENTOS DE CONTRATACION Y ADQUISICIONES</w:t>
      </w:r>
      <w:bookmarkEnd w:id="5"/>
    </w:p>
    <w:p w14:paraId="216CA517" w14:textId="77777777" w:rsidR="00586311" w:rsidRPr="008B7DB3" w:rsidRDefault="00586311" w:rsidP="00125A4F">
      <w:pPr>
        <w:numPr>
          <w:ilvl w:val="0"/>
          <w:numId w:val="5"/>
        </w:numPr>
        <w:spacing w:line="360" w:lineRule="auto"/>
        <w:rPr>
          <w:rFonts w:ascii="Arial" w:hAnsi="Arial" w:cs="Arial"/>
          <w:sz w:val="22"/>
          <w:szCs w:val="22"/>
        </w:rPr>
      </w:pPr>
      <w:r w:rsidRPr="008B7DB3">
        <w:rPr>
          <w:rFonts w:ascii="Arial" w:hAnsi="Arial" w:cs="Arial"/>
          <w:sz w:val="22"/>
          <w:szCs w:val="22"/>
        </w:rPr>
        <w:t>DESEMBOLSOS, TIEMPO DE EJECUCION Y FINANCIA</w:t>
      </w:r>
      <w:r w:rsidR="00D347B8" w:rsidRPr="008B7DB3">
        <w:rPr>
          <w:rFonts w:ascii="Arial" w:hAnsi="Arial" w:cs="Arial"/>
          <w:sz w:val="22"/>
          <w:szCs w:val="22"/>
        </w:rPr>
        <w:t>MIENTO</w:t>
      </w:r>
      <w:r w:rsidRPr="008B7DB3">
        <w:rPr>
          <w:rFonts w:ascii="Arial" w:hAnsi="Arial" w:cs="Arial"/>
          <w:sz w:val="22"/>
          <w:szCs w:val="22"/>
        </w:rPr>
        <w:t xml:space="preserve"> RETROACTIVO</w:t>
      </w:r>
    </w:p>
    <w:p w14:paraId="60061F85" w14:textId="77777777" w:rsidR="00586311" w:rsidRPr="008B7DB3" w:rsidRDefault="00586311" w:rsidP="00125A4F">
      <w:pPr>
        <w:numPr>
          <w:ilvl w:val="0"/>
          <w:numId w:val="5"/>
        </w:numPr>
        <w:spacing w:line="360" w:lineRule="auto"/>
        <w:rPr>
          <w:rFonts w:ascii="Arial" w:hAnsi="Arial" w:cs="Arial"/>
          <w:sz w:val="22"/>
          <w:szCs w:val="22"/>
        </w:rPr>
      </w:pPr>
      <w:bookmarkStart w:id="6" w:name="_Ref506302922"/>
      <w:r w:rsidRPr="008B7DB3">
        <w:rPr>
          <w:rFonts w:ascii="Arial" w:hAnsi="Arial" w:cs="Arial"/>
          <w:sz w:val="22"/>
          <w:szCs w:val="22"/>
        </w:rPr>
        <w:t>REPORTES FINANCIEROS Y AUDITORIAS</w:t>
      </w:r>
      <w:bookmarkEnd w:id="6"/>
    </w:p>
    <w:p w14:paraId="65F42C0C" w14:textId="77777777" w:rsidR="00586311" w:rsidRPr="008B7DB3" w:rsidRDefault="00586311" w:rsidP="00125A4F">
      <w:pPr>
        <w:numPr>
          <w:ilvl w:val="0"/>
          <w:numId w:val="5"/>
        </w:numPr>
        <w:spacing w:line="360" w:lineRule="auto"/>
        <w:rPr>
          <w:rFonts w:ascii="Arial" w:hAnsi="Arial" w:cs="Arial"/>
          <w:sz w:val="22"/>
          <w:szCs w:val="22"/>
        </w:rPr>
      </w:pPr>
      <w:r w:rsidRPr="008B7DB3">
        <w:rPr>
          <w:rFonts w:ascii="Arial" w:hAnsi="Arial" w:cs="Arial"/>
          <w:sz w:val="22"/>
          <w:szCs w:val="22"/>
        </w:rPr>
        <w:t>MODIFICACIONES AL REGLAMENTO</w:t>
      </w:r>
    </w:p>
    <w:p w14:paraId="634AB66D" w14:textId="77777777" w:rsidR="0078265F" w:rsidRPr="008B7DB3" w:rsidRDefault="0078265F" w:rsidP="00D347B8">
      <w:pPr>
        <w:rPr>
          <w:rFonts w:ascii="Arial" w:hAnsi="Arial" w:cs="Arial"/>
          <w:sz w:val="22"/>
          <w:szCs w:val="22"/>
        </w:rPr>
      </w:pPr>
    </w:p>
    <w:p w14:paraId="44456D48" w14:textId="77777777" w:rsidR="00D347B8" w:rsidRPr="008B7DB3" w:rsidRDefault="00D347B8" w:rsidP="00D347B8">
      <w:pPr>
        <w:rPr>
          <w:rFonts w:ascii="Arial" w:hAnsi="Arial" w:cs="Arial"/>
          <w:sz w:val="22"/>
          <w:szCs w:val="22"/>
        </w:rPr>
      </w:pPr>
    </w:p>
    <w:p w14:paraId="367E3C66" w14:textId="77777777" w:rsidR="00D347B8" w:rsidRPr="008B7DB3" w:rsidRDefault="00D347B8" w:rsidP="00D347B8">
      <w:pPr>
        <w:rPr>
          <w:rFonts w:ascii="Arial" w:hAnsi="Arial" w:cs="Arial"/>
          <w:sz w:val="22"/>
          <w:szCs w:val="22"/>
        </w:rPr>
      </w:pPr>
    </w:p>
    <w:p w14:paraId="23DFD558" w14:textId="77777777" w:rsidR="00D347B8" w:rsidRPr="008B7DB3" w:rsidRDefault="00D347B8" w:rsidP="00D347B8">
      <w:pPr>
        <w:rPr>
          <w:rFonts w:ascii="Arial" w:hAnsi="Arial" w:cs="Arial"/>
          <w:sz w:val="22"/>
          <w:szCs w:val="22"/>
        </w:rPr>
      </w:pPr>
    </w:p>
    <w:p w14:paraId="5D0864F6" w14:textId="77777777" w:rsidR="00D347B8" w:rsidRPr="008B7DB3" w:rsidRDefault="00D347B8" w:rsidP="00D347B8">
      <w:pPr>
        <w:rPr>
          <w:rFonts w:ascii="Arial" w:hAnsi="Arial" w:cs="Arial"/>
          <w:sz w:val="22"/>
          <w:szCs w:val="22"/>
        </w:rPr>
      </w:pPr>
    </w:p>
    <w:p w14:paraId="261622F6" w14:textId="77777777" w:rsidR="00D347B8" w:rsidRPr="008B7DB3" w:rsidRDefault="00D347B8" w:rsidP="00D347B8">
      <w:pPr>
        <w:rPr>
          <w:rFonts w:ascii="Arial" w:hAnsi="Arial" w:cs="Arial"/>
          <w:sz w:val="22"/>
          <w:szCs w:val="22"/>
        </w:rPr>
      </w:pPr>
    </w:p>
    <w:p w14:paraId="3A47F8EE" w14:textId="77777777" w:rsidR="00D347B8" w:rsidRPr="008B7DB3" w:rsidRDefault="00D347B8" w:rsidP="00D347B8">
      <w:pPr>
        <w:rPr>
          <w:rFonts w:ascii="Arial" w:hAnsi="Arial" w:cs="Arial"/>
          <w:sz w:val="22"/>
          <w:szCs w:val="22"/>
        </w:rPr>
      </w:pPr>
    </w:p>
    <w:p w14:paraId="762599D3" w14:textId="77777777" w:rsidR="00D347B8" w:rsidRPr="008B7DB3" w:rsidRDefault="00D347B8" w:rsidP="00D347B8">
      <w:pPr>
        <w:rPr>
          <w:rFonts w:ascii="Arial" w:hAnsi="Arial" w:cs="Arial"/>
          <w:sz w:val="22"/>
          <w:szCs w:val="22"/>
        </w:rPr>
      </w:pPr>
    </w:p>
    <w:p w14:paraId="1B8B2BEA" w14:textId="77777777" w:rsidR="00D347B8" w:rsidRPr="008B7DB3" w:rsidRDefault="00D347B8" w:rsidP="00D347B8">
      <w:pPr>
        <w:rPr>
          <w:rFonts w:ascii="Arial" w:hAnsi="Arial" w:cs="Arial"/>
          <w:sz w:val="22"/>
          <w:szCs w:val="22"/>
        </w:rPr>
      </w:pPr>
    </w:p>
    <w:p w14:paraId="45207804" w14:textId="77777777" w:rsidR="00D347B8" w:rsidRPr="008B7DB3" w:rsidRDefault="00D347B8" w:rsidP="00D347B8">
      <w:pPr>
        <w:rPr>
          <w:rFonts w:ascii="Arial" w:hAnsi="Arial" w:cs="Arial"/>
          <w:sz w:val="22"/>
          <w:szCs w:val="22"/>
        </w:rPr>
      </w:pPr>
    </w:p>
    <w:p w14:paraId="09A8FA49" w14:textId="77777777" w:rsidR="00D347B8" w:rsidRPr="008B7DB3" w:rsidRDefault="00D347B8" w:rsidP="00D347B8">
      <w:pPr>
        <w:rPr>
          <w:rFonts w:ascii="Arial" w:hAnsi="Arial" w:cs="Arial"/>
          <w:sz w:val="22"/>
          <w:szCs w:val="22"/>
        </w:rPr>
      </w:pPr>
    </w:p>
    <w:p w14:paraId="32968B47" w14:textId="77777777" w:rsidR="00D347B8" w:rsidRPr="008B7DB3" w:rsidRDefault="00D347B8" w:rsidP="00D347B8">
      <w:pPr>
        <w:rPr>
          <w:rFonts w:ascii="Arial" w:hAnsi="Arial" w:cs="Arial"/>
          <w:sz w:val="22"/>
          <w:szCs w:val="22"/>
        </w:rPr>
      </w:pPr>
    </w:p>
    <w:p w14:paraId="5469E494" w14:textId="77777777" w:rsidR="00D347B8" w:rsidRPr="008B7DB3" w:rsidRDefault="00D347B8" w:rsidP="00D347B8">
      <w:pPr>
        <w:rPr>
          <w:rFonts w:ascii="Arial" w:hAnsi="Arial" w:cs="Arial"/>
          <w:sz w:val="22"/>
          <w:szCs w:val="22"/>
        </w:rPr>
      </w:pPr>
    </w:p>
    <w:p w14:paraId="7D72EE09" w14:textId="77777777" w:rsidR="00D347B8" w:rsidRPr="008B7DB3" w:rsidRDefault="00D347B8" w:rsidP="00D347B8">
      <w:pPr>
        <w:rPr>
          <w:rFonts w:ascii="Arial" w:hAnsi="Arial" w:cs="Arial"/>
          <w:sz w:val="22"/>
          <w:szCs w:val="22"/>
        </w:rPr>
      </w:pPr>
    </w:p>
    <w:p w14:paraId="3D22BB2B" w14:textId="77777777" w:rsidR="00D347B8" w:rsidRPr="008B7DB3" w:rsidRDefault="00D347B8" w:rsidP="00D347B8">
      <w:pPr>
        <w:rPr>
          <w:rFonts w:ascii="Arial" w:hAnsi="Arial" w:cs="Arial"/>
          <w:sz w:val="22"/>
          <w:szCs w:val="22"/>
        </w:rPr>
      </w:pPr>
    </w:p>
    <w:p w14:paraId="787329AC" w14:textId="77777777" w:rsidR="00D347B8" w:rsidRPr="008B7DB3" w:rsidRDefault="00D347B8" w:rsidP="00D347B8">
      <w:pPr>
        <w:rPr>
          <w:rFonts w:ascii="Arial" w:hAnsi="Arial" w:cs="Arial"/>
          <w:sz w:val="22"/>
          <w:szCs w:val="22"/>
        </w:rPr>
      </w:pPr>
    </w:p>
    <w:p w14:paraId="7512AF81" w14:textId="77777777" w:rsidR="00D347B8" w:rsidRPr="008B7DB3" w:rsidRDefault="00D347B8" w:rsidP="00D347B8">
      <w:pPr>
        <w:rPr>
          <w:rFonts w:ascii="Arial" w:hAnsi="Arial" w:cs="Arial"/>
          <w:sz w:val="22"/>
          <w:szCs w:val="22"/>
        </w:rPr>
      </w:pPr>
    </w:p>
    <w:p w14:paraId="68E3EA29" w14:textId="77777777" w:rsidR="00D347B8" w:rsidRPr="008B7DB3" w:rsidRDefault="00D347B8" w:rsidP="00D347B8">
      <w:pPr>
        <w:rPr>
          <w:rFonts w:ascii="Arial" w:hAnsi="Arial" w:cs="Arial"/>
          <w:sz w:val="22"/>
          <w:szCs w:val="22"/>
        </w:rPr>
      </w:pPr>
    </w:p>
    <w:p w14:paraId="0A9B224E" w14:textId="77777777" w:rsidR="00D347B8" w:rsidRPr="008B7DB3" w:rsidRDefault="00D347B8" w:rsidP="00D347B8">
      <w:pPr>
        <w:rPr>
          <w:rFonts w:ascii="Arial" w:hAnsi="Arial" w:cs="Arial"/>
          <w:sz w:val="22"/>
          <w:szCs w:val="22"/>
        </w:rPr>
      </w:pPr>
    </w:p>
    <w:p w14:paraId="7C7FC407" w14:textId="77777777" w:rsidR="00D347B8" w:rsidRPr="008B7DB3" w:rsidRDefault="00D347B8" w:rsidP="00D347B8">
      <w:pPr>
        <w:rPr>
          <w:rFonts w:ascii="Arial" w:hAnsi="Arial" w:cs="Arial"/>
          <w:sz w:val="22"/>
          <w:szCs w:val="22"/>
        </w:rPr>
      </w:pPr>
    </w:p>
    <w:p w14:paraId="4C903B80" w14:textId="77777777" w:rsidR="00AD69B0" w:rsidRPr="008B7DB3" w:rsidRDefault="00AD1095" w:rsidP="00D72E07">
      <w:pPr>
        <w:pStyle w:val="Chapter"/>
        <w:jc w:val="left"/>
        <w:rPr>
          <w:rFonts w:ascii="Arial" w:hAnsi="Arial" w:cs="Arial"/>
          <w:sz w:val="22"/>
          <w:szCs w:val="22"/>
        </w:rPr>
      </w:pPr>
      <w:r w:rsidRPr="008B7DB3">
        <w:rPr>
          <w:rFonts w:ascii="Arial" w:hAnsi="Arial" w:cs="Arial"/>
          <w:sz w:val="22"/>
          <w:szCs w:val="22"/>
        </w:rPr>
        <w:t>OBJETIVO</w:t>
      </w:r>
    </w:p>
    <w:p w14:paraId="54477A2F" w14:textId="77777777" w:rsidR="00AD69B0" w:rsidRPr="008B7DB3" w:rsidRDefault="00AD1095" w:rsidP="00AD69B0">
      <w:pPr>
        <w:pStyle w:val="Paragraph"/>
        <w:tabs>
          <w:tab w:val="num" w:pos="720"/>
        </w:tabs>
        <w:ind w:left="720" w:hanging="720"/>
        <w:rPr>
          <w:rFonts w:ascii="Arial" w:hAnsi="Arial" w:cs="Arial"/>
          <w:bCs/>
          <w:sz w:val="22"/>
          <w:szCs w:val="22"/>
        </w:rPr>
      </w:pPr>
      <w:r w:rsidRPr="008B7DB3">
        <w:rPr>
          <w:rFonts w:ascii="Arial" w:hAnsi="Arial" w:cs="Arial"/>
          <w:sz w:val="22"/>
          <w:szCs w:val="22"/>
        </w:rPr>
        <w:t xml:space="preserve">Este Reglamento establece los términos y condiciones que normarán la ejecución del </w:t>
      </w:r>
      <w:r w:rsidR="00050F6E" w:rsidRPr="008B7DB3">
        <w:rPr>
          <w:rFonts w:ascii="Arial" w:hAnsi="Arial" w:cs="Arial"/>
          <w:sz w:val="22"/>
          <w:szCs w:val="22"/>
        </w:rPr>
        <w:t>Programa de Apoyo al Financiamiento de Infraestructura Productiva en Argentina (el Pro</w:t>
      </w:r>
      <w:r w:rsidR="00E07AB4" w:rsidRPr="008B7DB3">
        <w:rPr>
          <w:rFonts w:ascii="Arial" w:hAnsi="Arial" w:cs="Arial"/>
          <w:sz w:val="22"/>
          <w:szCs w:val="22"/>
        </w:rPr>
        <w:t>grama</w:t>
      </w:r>
      <w:r w:rsidR="00050F6E" w:rsidRPr="008B7DB3">
        <w:rPr>
          <w:rFonts w:ascii="Arial" w:hAnsi="Arial" w:cs="Arial"/>
          <w:sz w:val="22"/>
          <w:szCs w:val="22"/>
        </w:rPr>
        <w:t>)</w:t>
      </w:r>
      <w:r w:rsidRPr="008B7DB3">
        <w:rPr>
          <w:rFonts w:ascii="Arial" w:hAnsi="Arial" w:cs="Arial"/>
          <w:sz w:val="22"/>
          <w:szCs w:val="22"/>
        </w:rPr>
        <w:t xml:space="preserve">, cuyo financiamiento se efectuará de conformidad con el Contrato de Préstamo </w:t>
      </w:r>
      <w:r w:rsidR="00AD359F" w:rsidRPr="008B7DB3">
        <w:rPr>
          <w:rFonts w:ascii="Arial" w:hAnsi="Arial" w:cs="Arial"/>
          <w:sz w:val="22"/>
          <w:szCs w:val="22"/>
        </w:rPr>
        <w:t>[</w:t>
      </w:r>
      <w:r w:rsidRPr="00027516">
        <w:rPr>
          <w:rFonts w:ascii="Arial" w:hAnsi="Arial" w:cs="Arial"/>
          <w:sz w:val="22"/>
          <w:szCs w:val="22"/>
        </w:rPr>
        <w:t>No. /OC</w:t>
      </w:r>
      <w:r w:rsidRPr="00027516">
        <w:rPr>
          <w:rFonts w:ascii="Arial" w:hAnsi="Arial" w:cs="Arial"/>
          <w:sz w:val="22"/>
          <w:szCs w:val="22"/>
        </w:rPr>
        <w:noBreakHyphen/>
      </w:r>
      <w:r w:rsidR="00AD359F" w:rsidRPr="00027516">
        <w:rPr>
          <w:rFonts w:ascii="Arial" w:hAnsi="Arial" w:cs="Arial"/>
          <w:sz w:val="22"/>
          <w:szCs w:val="22"/>
        </w:rPr>
        <w:t>AR</w:t>
      </w:r>
      <w:r w:rsidR="00960FCD" w:rsidRPr="00027516">
        <w:rPr>
          <w:rFonts w:ascii="Arial" w:hAnsi="Arial" w:cs="Arial"/>
          <w:sz w:val="22"/>
          <w:szCs w:val="22"/>
        </w:rPr>
        <w:t xml:space="preserve"> y el Acuerdo</w:t>
      </w:r>
      <w:r w:rsidR="005C508C" w:rsidRPr="00027516">
        <w:rPr>
          <w:rFonts w:ascii="Arial" w:hAnsi="Arial" w:cs="Arial"/>
          <w:sz w:val="22"/>
          <w:szCs w:val="22"/>
        </w:rPr>
        <w:t xml:space="preserve"> No.</w:t>
      </w:r>
      <w:r w:rsidR="00AD359F" w:rsidRPr="00027516">
        <w:rPr>
          <w:rFonts w:ascii="Arial" w:hAnsi="Arial" w:cs="Arial"/>
          <w:sz w:val="22"/>
          <w:szCs w:val="22"/>
        </w:rPr>
        <w:t>]</w:t>
      </w:r>
      <w:r w:rsidRPr="008B7DB3">
        <w:rPr>
          <w:rFonts w:ascii="Arial" w:hAnsi="Arial" w:cs="Arial"/>
          <w:sz w:val="22"/>
          <w:szCs w:val="22"/>
        </w:rPr>
        <w:t xml:space="preserve">, celebrado entre </w:t>
      </w:r>
      <w:r w:rsidR="00050F6E" w:rsidRPr="008B7DB3">
        <w:rPr>
          <w:rFonts w:ascii="Arial" w:hAnsi="Arial" w:cs="Arial"/>
          <w:sz w:val="22"/>
          <w:szCs w:val="22"/>
        </w:rPr>
        <w:t>la República de Argentina</w:t>
      </w:r>
      <w:r w:rsidRPr="008B7DB3">
        <w:rPr>
          <w:rFonts w:ascii="Arial" w:hAnsi="Arial" w:cs="Arial"/>
          <w:sz w:val="22"/>
          <w:szCs w:val="22"/>
        </w:rPr>
        <w:t>, como prestatario</w:t>
      </w:r>
      <w:r w:rsidR="00050F6E" w:rsidRPr="008B7DB3">
        <w:rPr>
          <w:rFonts w:ascii="Arial" w:hAnsi="Arial" w:cs="Arial"/>
          <w:sz w:val="22"/>
          <w:szCs w:val="22"/>
        </w:rPr>
        <w:t xml:space="preserve">, el Ministerio de Finanzas como </w:t>
      </w:r>
      <w:r w:rsidRPr="008B7DB3">
        <w:rPr>
          <w:rFonts w:ascii="Arial" w:hAnsi="Arial" w:cs="Arial"/>
          <w:sz w:val="22"/>
          <w:szCs w:val="22"/>
        </w:rPr>
        <w:t>ejecutor, y el Banco Interamericano de Desarrollo.</w:t>
      </w:r>
    </w:p>
    <w:p w14:paraId="5527515D" w14:textId="77777777" w:rsidR="00AD69B0" w:rsidRPr="008B7DB3" w:rsidRDefault="00CA1958" w:rsidP="00AD69B0">
      <w:pPr>
        <w:pStyle w:val="Paragraph"/>
        <w:tabs>
          <w:tab w:val="num" w:pos="720"/>
        </w:tabs>
        <w:ind w:left="720" w:hanging="720"/>
        <w:rPr>
          <w:rFonts w:ascii="Arial" w:hAnsi="Arial" w:cs="Arial"/>
          <w:bCs/>
          <w:sz w:val="22"/>
          <w:szCs w:val="22"/>
        </w:rPr>
      </w:pPr>
      <w:r w:rsidRPr="008B7DB3">
        <w:rPr>
          <w:rFonts w:ascii="Arial" w:hAnsi="Arial" w:cs="Arial"/>
          <w:sz w:val="22"/>
          <w:szCs w:val="22"/>
        </w:rPr>
        <w:t xml:space="preserve">Este Reglamento tendrá vigencia para todas las actividades realizadas bajo el amparo del </w:t>
      </w:r>
      <w:r w:rsidR="00050F6E" w:rsidRPr="008B7DB3">
        <w:rPr>
          <w:rFonts w:ascii="Arial" w:hAnsi="Arial" w:cs="Arial"/>
          <w:sz w:val="22"/>
          <w:szCs w:val="22"/>
        </w:rPr>
        <w:t>Pro</w:t>
      </w:r>
      <w:r w:rsidR="00E07AB4" w:rsidRPr="008B7DB3">
        <w:rPr>
          <w:rFonts w:ascii="Arial" w:hAnsi="Arial" w:cs="Arial"/>
          <w:sz w:val="22"/>
          <w:szCs w:val="22"/>
        </w:rPr>
        <w:t>grama</w:t>
      </w:r>
      <w:r w:rsidRPr="008B7DB3">
        <w:rPr>
          <w:rFonts w:ascii="Arial" w:hAnsi="Arial" w:cs="Arial"/>
          <w:sz w:val="22"/>
          <w:szCs w:val="22"/>
        </w:rPr>
        <w:t xml:space="preserve">. Las partes podrán acordar modificaciones al mismo, siempre que no contradigan el Contrato de Préstamo </w:t>
      </w:r>
      <w:r w:rsidR="005C508C" w:rsidRPr="008B7DB3">
        <w:rPr>
          <w:rFonts w:ascii="Arial" w:hAnsi="Arial" w:cs="Arial"/>
          <w:sz w:val="22"/>
          <w:szCs w:val="22"/>
        </w:rPr>
        <w:t xml:space="preserve">ni el Acuerdo </w:t>
      </w:r>
      <w:r w:rsidRPr="008B7DB3">
        <w:rPr>
          <w:rFonts w:ascii="Arial" w:hAnsi="Arial" w:cs="Arial"/>
          <w:sz w:val="22"/>
          <w:szCs w:val="22"/>
        </w:rPr>
        <w:t>vigente</w:t>
      </w:r>
      <w:r w:rsidR="005C508C" w:rsidRPr="008B7DB3">
        <w:rPr>
          <w:rFonts w:ascii="Arial" w:hAnsi="Arial" w:cs="Arial"/>
          <w:sz w:val="22"/>
          <w:szCs w:val="22"/>
        </w:rPr>
        <w:t>s</w:t>
      </w:r>
      <w:r w:rsidRPr="008B7DB3">
        <w:rPr>
          <w:rFonts w:ascii="Arial" w:hAnsi="Arial" w:cs="Arial"/>
          <w:sz w:val="22"/>
          <w:szCs w:val="22"/>
        </w:rPr>
        <w:t xml:space="preserve"> o las leyes y políticas exigibles a cada una de las instituciones. </w:t>
      </w:r>
    </w:p>
    <w:p w14:paraId="60693307" w14:textId="77777777" w:rsidR="00CA1958" w:rsidRPr="008B7DB3" w:rsidRDefault="00CA1958" w:rsidP="00AD69B0">
      <w:pPr>
        <w:pStyle w:val="Paragraph"/>
        <w:tabs>
          <w:tab w:val="num" w:pos="720"/>
        </w:tabs>
        <w:ind w:left="720" w:hanging="720"/>
        <w:rPr>
          <w:rFonts w:ascii="Arial" w:hAnsi="Arial" w:cs="Arial"/>
          <w:bCs/>
          <w:sz w:val="22"/>
          <w:szCs w:val="22"/>
        </w:rPr>
      </w:pPr>
      <w:r w:rsidRPr="008B7DB3">
        <w:rPr>
          <w:rFonts w:ascii="Arial" w:hAnsi="Arial" w:cs="Arial"/>
          <w:sz w:val="22"/>
          <w:szCs w:val="22"/>
        </w:rPr>
        <w:t xml:space="preserve">Esta versión es la vigente a partir de la fecha de cumplimiento de las condiciones </w:t>
      </w:r>
      <w:r w:rsidR="00A045A1" w:rsidRPr="008B7DB3">
        <w:rPr>
          <w:rFonts w:ascii="Arial" w:hAnsi="Arial" w:cs="Arial"/>
          <w:sz w:val="22"/>
          <w:szCs w:val="22"/>
        </w:rPr>
        <w:t xml:space="preserve">especiales </w:t>
      </w:r>
      <w:r w:rsidRPr="008B7DB3">
        <w:rPr>
          <w:rFonts w:ascii="Arial" w:hAnsi="Arial" w:cs="Arial"/>
          <w:sz w:val="22"/>
          <w:szCs w:val="22"/>
        </w:rPr>
        <w:t xml:space="preserve">previas al primer desembolso. </w:t>
      </w:r>
    </w:p>
    <w:p w14:paraId="3ED77001" w14:textId="77777777" w:rsidR="00CA1958" w:rsidRPr="008B7DB3" w:rsidRDefault="00CA1958">
      <w:pPr>
        <w:spacing w:after="120"/>
        <w:jc w:val="both"/>
        <w:rPr>
          <w:rFonts w:ascii="Arial" w:hAnsi="Arial" w:cs="Arial"/>
          <w:sz w:val="22"/>
          <w:szCs w:val="22"/>
        </w:rPr>
      </w:pPr>
    </w:p>
    <w:p w14:paraId="69F0B5BF" w14:textId="77777777" w:rsidR="00AD1095" w:rsidRPr="008B7DB3" w:rsidRDefault="00AD1095" w:rsidP="00D72E07">
      <w:pPr>
        <w:pStyle w:val="Chapter"/>
        <w:jc w:val="left"/>
        <w:rPr>
          <w:rFonts w:ascii="Arial" w:hAnsi="Arial" w:cs="Arial"/>
          <w:sz w:val="22"/>
          <w:szCs w:val="22"/>
        </w:rPr>
      </w:pPr>
      <w:r w:rsidRPr="008B7DB3">
        <w:rPr>
          <w:rFonts w:ascii="Arial" w:hAnsi="Arial" w:cs="Arial"/>
          <w:sz w:val="22"/>
          <w:szCs w:val="22"/>
        </w:rPr>
        <w:t>DEFINICIONES</w:t>
      </w:r>
    </w:p>
    <w:p w14:paraId="527942FE" w14:textId="77777777" w:rsidR="00AD1095" w:rsidRPr="008B7DB3" w:rsidRDefault="00AD1095" w:rsidP="001E1CBA">
      <w:pPr>
        <w:spacing w:before="120" w:after="240"/>
        <w:jc w:val="both"/>
        <w:rPr>
          <w:rFonts w:ascii="Arial" w:hAnsi="Arial" w:cs="Arial"/>
          <w:sz w:val="22"/>
          <w:szCs w:val="22"/>
        </w:rPr>
      </w:pPr>
      <w:r w:rsidRPr="008B7DB3">
        <w:rPr>
          <w:rFonts w:ascii="Arial" w:hAnsi="Arial" w:cs="Arial"/>
          <w:sz w:val="22"/>
          <w:szCs w:val="22"/>
        </w:rPr>
        <w:t>Para fines del presente Reglamento, se establecen las siguientes definiciones:</w:t>
      </w:r>
    </w:p>
    <w:p w14:paraId="110BE59D" w14:textId="77777777" w:rsidR="00B2101D" w:rsidRPr="008B7DB3" w:rsidRDefault="00B2101D" w:rsidP="00B2101D">
      <w:pPr>
        <w:tabs>
          <w:tab w:val="left" w:pos="3240"/>
          <w:tab w:val="left" w:pos="3600"/>
        </w:tabs>
        <w:spacing w:before="120" w:after="120"/>
        <w:ind w:left="3600" w:hanging="3600"/>
        <w:rPr>
          <w:rFonts w:ascii="Arial" w:hAnsi="Arial" w:cs="Arial"/>
          <w:sz w:val="22"/>
          <w:szCs w:val="22"/>
        </w:rPr>
      </w:pPr>
      <w:r w:rsidRPr="008B7DB3">
        <w:rPr>
          <w:rFonts w:ascii="Arial" w:hAnsi="Arial" w:cs="Arial"/>
          <w:sz w:val="22"/>
          <w:szCs w:val="22"/>
        </w:rPr>
        <w:t>Reglamento Operativo (ROP):</w:t>
      </w:r>
      <w:r w:rsidRPr="008B7DB3">
        <w:rPr>
          <w:rFonts w:ascii="Arial" w:hAnsi="Arial" w:cs="Arial"/>
          <w:sz w:val="22"/>
          <w:szCs w:val="22"/>
        </w:rPr>
        <w:tab/>
      </w:r>
      <w:r w:rsidRPr="008B7DB3">
        <w:rPr>
          <w:rFonts w:ascii="Arial" w:hAnsi="Arial" w:cs="Arial"/>
          <w:sz w:val="22"/>
          <w:szCs w:val="22"/>
        </w:rPr>
        <w:tab/>
        <w:t>El presente instrumento normativo.</w:t>
      </w:r>
    </w:p>
    <w:p w14:paraId="10747BA0" w14:textId="77777777" w:rsidR="006E616C" w:rsidRPr="008B7DB3" w:rsidRDefault="006E616C" w:rsidP="00B2101D">
      <w:pPr>
        <w:tabs>
          <w:tab w:val="left" w:pos="3240"/>
          <w:tab w:val="left" w:pos="3600"/>
        </w:tabs>
        <w:spacing w:before="120" w:after="120"/>
        <w:ind w:left="3600" w:hanging="3600"/>
        <w:rPr>
          <w:rFonts w:ascii="Arial" w:hAnsi="Arial" w:cs="Arial"/>
          <w:sz w:val="22"/>
          <w:szCs w:val="22"/>
        </w:rPr>
      </w:pPr>
      <w:r w:rsidRPr="008B7DB3">
        <w:rPr>
          <w:rFonts w:ascii="Arial" w:hAnsi="Arial" w:cs="Arial"/>
          <w:sz w:val="22"/>
          <w:szCs w:val="22"/>
        </w:rPr>
        <w:t>MF:</w:t>
      </w:r>
      <w:r w:rsidRPr="008B7DB3">
        <w:rPr>
          <w:rFonts w:ascii="Arial" w:hAnsi="Arial" w:cs="Arial"/>
          <w:sz w:val="22"/>
          <w:szCs w:val="22"/>
        </w:rPr>
        <w:tab/>
      </w:r>
      <w:r w:rsidRPr="008B7DB3">
        <w:rPr>
          <w:rFonts w:ascii="Arial" w:hAnsi="Arial" w:cs="Arial"/>
          <w:sz w:val="22"/>
          <w:szCs w:val="22"/>
        </w:rPr>
        <w:tab/>
        <w:t>Ministerio de Finanzas.</w:t>
      </w:r>
    </w:p>
    <w:p w14:paraId="5FB75674" w14:textId="77777777" w:rsidR="00AC3BC7" w:rsidRPr="008B7DB3" w:rsidRDefault="00B2101D" w:rsidP="00B2101D">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Cs w:val="22"/>
        </w:rPr>
      </w:pPr>
      <w:r w:rsidRPr="008B7DB3">
        <w:rPr>
          <w:rFonts w:ascii="Arial" w:hAnsi="Arial" w:cs="Arial"/>
          <w:szCs w:val="22"/>
        </w:rPr>
        <w:t>SARAS:</w:t>
      </w:r>
      <w:r w:rsidRPr="008B7DB3">
        <w:rPr>
          <w:rFonts w:ascii="Arial" w:hAnsi="Arial" w:cs="Arial"/>
          <w:szCs w:val="22"/>
        </w:rPr>
        <w:tab/>
      </w:r>
      <w:r w:rsidRPr="008B7DB3">
        <w:rPr>
          <w:rFonts w:ascii="Arial" w:hAnsi="Arial" w:cs="Arial"/>
          <w:szCs w:val="22"/>
        </w:rPr>
        <w:tab/>
        <w:t>Sistema de Gestión de Riesgos Ambientales y Sociales (SARAS) para el Programa y para cada proyecto que se beneficie de una garantía otorgada por el Banco (Proyecto). Se refiere a un conjunto de sistemas y compromisos en materia ambiental, social, de salud y seguridad (</w:t>
      </w:r>
      <w:r w:rsidR="00756B95" w:rsidRPr="008B7DB3">
        <w:rPr>
          <w:rFonts w:ascii="Arial" w:hAnsi="Arial" w:cs="Arial"/>
          <w:szCs w:val="22"/>
        </w:rPr>
        <w:t>ASSS</w:t>
      </w:r>
      <w:r w:rsidRPr="008B7DB3">
        <w:rPr>
          <w:rFonts w:ascii="Arial" w:hAnsi="Arial" w:cs="Arial"/>
          <w:szCs w:val="22"/>
        </w:rPr>
        <w:t xml:space="preserve">) que incluye los siguientes elementos: (i) compromisos de políticas y/o regulaciones legales, (ii) procedimientos para la clasificación, evaluación, gestión y monitoreo de los aspectos ambientales y sociales de los proyectos, (iii) estándares de cumplimiento en materia </w:t>
      </w:r>
      <w:r w:rsidR="00756B95" w:rsidRPr="008B7DB3">
        <w:rPr>
          <w:rFonts w:ascii="Arial" w:hAnsi="Arial" w:cs="Arial"/>
          <w:szCs w:val="22"/>
        </w:rPr>
        <w:t>ASSS</w:t>
      </w:r>
      <w:r w:rsidRPr="008B7DB3">
        <w:rPr>
          <w:rFonts w:ascii="Arial" w:hAnsi="Arial" w:cs="Arial"/>
          <w:szCs w:val="22"/>
        </w:rPr>
        <w:t xml:space="preserve">, (iv) roles, responsabilidades y recursos para la gestión de los requerimientos en materia </w:t>
      </w:r>
      <w:r w:rsidR="00756B95" w:rsidRPr="008B7DB3">
        <w:rPr>
          <w:rFonts w:ascii="Arial" w:hAnsi="Arial" w:cs="Arial"/>
          <w:szCs w:val="22"/>
        </w:rPr>
        <w:t>ASSS</w:t>
      </w:r>
      <w:r w:rsidRPr="008B7DB3">
        <w:rPr>
          <w:rFonts w:ascii="Arial" w:hAnsi="Arial" w:cs="Arial"/>
          <w:szCs w:val="22"/>
        </w:rPr>
        <w:t xml:space="preserve">, (v) capacitación y desarrollo de capacidades, (vi) informes y documentación, y (vii) un procedimiento de mejora continua. </w:t>
      </w:r>
    </w:p>
    <w:p w14:paraId="177C9C3A" w14:textId="77777777" w:rsidR="00C71B7B" w:rsidRPr="008B7DB3" w:rsidRDefault="00AC3BC7" w:rsidP="00377F09">
      <w:pPr>
        <w:pStyle w:val="BodyTextIndent"/>
        <w:pBdr>
          <w:top w:val="single" w:sz="4" w:space="1" w:color="auto"/>
          <w:bottom w:val="single" w:sz="4" w:space="1" w:color="auto"/>
        </w:pBdr>
        <w:tabs>
          <w:tab w:val="clear" w:pos="2160"/>
          <w:tab w:val="clear" w:pos="2880"/>
          <w:tab w:val="clear" w:pos="3690"/>
          <w:tab w:val="left" w:pos="0"/>
          <w:tab w:val="left" w:pos="270"/>
          <w:tab w:val="left" w:pos="3240"/>
        </w:tabs>
        <w:spacing w:before="120" w:after="120" w:line="240" w:lineRule="auto"/>
        <w:ind w:left="0" w:firstLine="0"/>
        <w:jc w:val="both"/>
        <w:rPr>
          <w:rFonts w:ascii="Arial" w:hAnsi="Arial" w:cs="Arial"/>
        </w:rPr>
      </w:pPr>
      <w:r w:rsidRPr="008B7DB3">
        <w:rPr>
          <w:rFonts w:ascii="Arial" w:hAnsi="Arial" w:cs="Arial"/>
          <w:szCs w:val="22"/>
        </w:rPr>
        <w:br w:type="page"/>
      </w:r>
      <w:r w:rsidR="00C71B7B" w:rsidRPr="008B7DB3">
        <w:rPr>
          <w:rFonts w:ascii="Arial" w:hAnsi="Arial" w:cs="Arial"/>
          <w:szCs w:val="22"/>
        </w:rPr>
        <w:t>Garantías Parciales de Crédito y Garantías de Riesgo Político para proyectos de</w:t>
      </w:r>
      <w:r w:rsidRPr="008B7DB3">
        <w:rPr>
          <w:rFonts w:ascii="Arial" w:hAnsi="Arial" w:cs="Arial"/>
          <w:szCs w:val="22"/>
        </w:rPr>
        <w:t xml:space="preserve"> </w:t>
      </w:r>
      <w:r w:rsidR="00C71B7B" w:rsidRPr="008B7DB3">
        <w:rPr>
          <w:rFonts w:ascii="Arial" w:hAnsi="Arial" w:cs="Arial"/>
          <w:szCs w:val="22"/>
        </w:rPr>
        <w:t>inversión</w:t>
      </w:r>
    </w:p>
    <w:p w14:paraId="228208C1" w14:textId="77777777" w:rsidR="00377F09" w:rsidRPr="008B7DB3" w:rsidRDefault="00377F09" w:rsidP="00C71B7B">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Cs w:val="22"/>
        </w:rPr>
      </w:pPr>
      <w:r w:rsidRPr="008B7DB3">
        <w:rPr>
          <w:rFonts w:ascii="Arial" w:hAnsi="Arial" w:cs="Arial"/>
          <w:szCs w:val="22"/>
        </w:rPr>
        <w:t>FFMR</w:t>
      </w:r>
      <w:r w:rsidR="00461B9E" w:rsidRPr="008B7DB3">
        <w:rPr>
          <w:rFonts w:ascii="Arial" w:hAnsi="Arial" w:cs="Arial"/>
          <w:szCs w:val="22"/>
        </w:rPr>
        <w:t>:</w:t>
      </w:r>
      <w:r w:rsidR="00461B9E" w:rsidRPr="008B7DB3">
        <w:rPr>
          <w:rFonts w:ascii="Arial" w:hAnsi="Arial" w:cs="Arial"/>
          <w:szCs w:val="22"/>
        </w:rPr>
        <w:tab/>
      </w:r>
      <w:r w:rsidR="00461B9E" w:rsidRPr="008B7DB3">
        <w:rPr>
          <w:rFonts w:ascii="Arial" w:hAnsi="Arial" w:cs="Arial"/>
          <w:szCs w:val="22"/>
        </w:rPr>
        <w:tab/>
      </w:r>
      <w:r w:rsidR="006E616C" w:rsidRPr="008B7DB3">
        <w:rPr>
          <w:rFonts w:ascii="Arial" w:hAnsi="Arial" w:cs="Arial"/>
          <w:szCs w:val="22"/>
        </w:rPr>
        <w:t xml:space="preserve">Facilidad Flexible de </w:t>
      </w:r>
      <w:r w:rsidR="008B7DB3" w:rsidRPr="008B7DB3">
        <w:rPr>
          <w:rFonts w:ascii="Arial" w:hAnsi="Arial" w:cs="Arial"/>
          <w:szCs w:val="22"/>
        </w:rPr>
        <w:t>Mitigación</w:t>
      </w:r>
      <w:r w:rsidR="006E616C" w:rsidRPr="008B7DB3">
        <w:rPr>
          <w:rFonts w:ascii="Arial" w:hAnsi="Arial" w:cs="Arial"/>
          <w:szCs w:val="22"/>
        </w:rPr>
        <w:t xml:space="preserve"> de Riesgos establecida en el Acuerdo</w:t>
      </w:r>
    </w:p>
    <w:p w14:paraId="7196A9FA" w14:textId="77777777" w:rsidR="006E616C" w:rsidRPr="008B7DB3" w:rsidRDefault="006E616C" w:rsidP="00C71B7B">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Cs w:val="22"/>
        </w:rPr>
      </w:pPr>
      <w:r w:rsidRPr="008B7DB3">
        <w:rPr>
          <w:rFonts w:ascii="Arial" w:hAnsi="Arial" w:cs="Arial"/>
          <w:szCs w:val="22"/>
        </w:rPr>
        <w:t>Acuerdo:</w:t>
      </w:r>
      <w:r w:rsidRPr="008B7DB3">
        <w:rPr>
          <w:rFonts w:ascii="Arial" w:hAnsi="Arial" w:cs="Arial"/>
          <w:szCs w:val="22"/>
        </w:rPr>
        <w:tab/>
      </w:r>
      <w:r w:rsidRPr="008B7DB3">
        <w:rPr>
          <w:rFonts w:ascii="Arial" w:hAnsi="Arial" w:cs="Arial"/>
          <w:szCs w:val="22"/>
        </w:rPr>
        <w:tab/>
        <w:t xml:space="preserve">El Acuerdo para el establecimiento de una Facilidad Flexible de </w:t>
      </w:r>
      <w:r w:rsidR="008B7DB3" w:rsidRPr="008B7DB3">
        <w:rPr>
          <w:rFonts w:ascii="Arial" w:hAnsi="Arial" w:cs="Arial"/>
          <w:szCs w:val="22"/>
        </w:rPr>
        <w:t>Mitigación</w:t>
      </w:r>
      <w:r w:rsidRPr="008B7DB3">
        <w:rPr>
          <w:rFonts w:ascii="Arial" w:hAnsi="Arial" w:cs="Arial"/>
          <w:szCs w:val="22"/>
        </w:rPr>
        <w:t xml:space="preserve"> de Riesgos suscrito entre el BID y la </w:t>
      </w:r>
      <w:r w:rsidR="008B7DB3" w:rsidRPr="008B7DB3">
        <w:rPr>
          <w:rFonts w:ascii="Arial" w:hAnsi="Arial" w:cs="Arial"/>
          <w:szCs w:val="22"/>
        </w:rPr>
        <w:t>República</w:t>
      </w:r>
      <w:r w:rsidRPr="008B7DB3">
        <w:rPr>
          <w:rFonts w:ascii="Arial" w:hAnsi="Arial" w:cs="Arial"/>
          <w:szCs w:val="22"/>
        </w:rPr>
        <w:t xml:space="preserve"> Argentina el </w:t>
      </w:r>
      <w:r w:rsidR="00027516">
        <w:rPr>
          <w:rFonts w:ascii="Arial" w:hAnsi="Arial" w:cs="Arial"/>
          <w:szCs w:val="22"/>
        </w:rPr>
        <w:t>[fecha de firma]</w:t>
      </w:r>
    </w:p>
    <w:p w14:paraId="3C03E22B" w14:textId="77777777" w:rsidR="00C71B7B" w:rsidRPr="008B7DB3" w:rsidRDefault="00C71B7B" w:rsidP="00C71B7B">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Cs w:val="22"/>
        </w:rPr>
      </w:pPr>
      <w:r w:rsidRPr="008B7DB3">
        <w:rPr>
          <w:rFonts w:ascii="Arial" w:hAnsi="Arial" w:cs="Arial"/>
          <w:szCs w:val="22"/>
        </w:rPr>
        <w:t>Garante:</w:t>
      </w:r>
      <w:r w:rsidRPr="008B7DB3">
        <w:rPr>
          <w:rFonts w:ascii="Arial" w:hAnsi="Arial" w:cs="Arial"/>
          <w:szCs w:val="22"/>
        </w:rPr>
        <w:tab/>
      </w:r>
      <w:r w:rsidRPr="008B7DB3">
        <w:rPr>
          <w:rFonts w:ascii="Arial" w:hAnsi="Arial" w:cs="Arial"/>
          <w:szCs w:val="22"/>
        </w:rPr>
        <w:tab/>
        <w:t>Banco Interamericano de Desarrollo</w:t>
      </w:r>
    </w:p>
    <w:p w14:paraId="7C085952" w14:textId="77777777" w:rsidR="00C71B7B" w:rsidRPr="008B7DB3" w:rsidRDefault="00C71B7B" w:rsidP="00C71B7B">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Cs w:val="22"/>
        </w:rPr>
      </w:pPr>
      <w:r w:rsidRPr="008B7DB3">
        <w:rPr>
          <w:rFonts w:ascii="Arial" w:hAnsi="Arial" w:cs="Arial"/>
          <w:szCs w:val="22"/>
        </w:rPr>
        <w:t>Contragarante:</w:t>
      </w:r>
      <w:r w:rsidRPr="008B7DB3">
        <w:rPr>
          <w:rFonts w:ascii="Arial" w:hAnsi="Arial" w:cs="Arial"/>
          <w:szCs w:val="22"/>
        </w:rPr>
        <w:tab/>
      </w:r>
      <w:r w:rsidRPr="008B7DB3">
        <w:rPr>
          <w:rFonts w:ascii="Arial" w:hAnsi="Arial" w:cs="Arial"/>
          <w:szCs w:val="22"/>
        </w:rPr>
        <w:tab/>
        <w:t>República Argentina</w:t>
      </w:r>
    </w:p>
    <w:p w14:paraId="6757867D" w14:textId="77777777" w:rsidR="00C71B7B" w:rsidRPr="008B7DB3" w:rsidRDefault="00C71B7B" w:rsidP="00C71B7B">
      <w:pPr>
        <w:spacing w:before="120" w:after="120"/>
        <w:ind w:left="3600" w:hanging="3600"/>
        <w:jc w:val="both"/>
        <w:rPr>
          <w:rFonts w:ascii="Arial" w:hAnsi="Arial" w:cs="Arial"/>
          <w:sz w:val="22"/>
          <w:szCs w:val="22"/>
        </w:rPr>
      </w:pPr>
      <w:r w:rsidRPr="008B7DB3">
        <w:rPr>
          <w:rFonts w:ascii="Arial" w:hAnsi="Arial" w:cs="Arial"/>
          <w:sz w:val="22"/>
          <w:szCs w:val="22"/>
        </w:rPr>
        <w:t>Acreedores garantizados:</w:t>
      </w:r>
      <w:r w:rsidRPr="008B7DB3">
        <w:rPr>
          <w:rFonts w:ascii="Arial" w:hAnsi="Arial" w:cs="Arial"/>
          <w:sz w:val="22"/>
          <w:szCs w:val="22"/>
        </w:rPr>
        <w:tab/>
        <w:t>Inversionistas o financiadores de proyectos de infraestructura productiva en Argentina</w:t>
      </w:r>
    </w:p>
    <w:p w14:paraId="23CF523D" w14:textId="77777777" w:rsidR="00C71B7B" w:rsidRPr="008B7DB3" w:rsidRDefault="00C71B7B" w:rsidP="00C71B7B">
      <w:pPr>
        <w:spacing w:before="120" w:after="120"/>
        <w:ind w:left="3600" w:hanging="3600"/>
        <w:jc w:val="both"/>
        <w:rPr>
          <w:rFonts w:ascii="Arial" w:hAnsi="Arial" w:cs="Arial"/>
          <w:sz w:val="22"/>
          <w:szCs w:val="22"/>
        </w:rPr>
      </w:pPr>
      <w:r w:rsidRPr="008B7DB3">
        <w:rPr>
          <w:rFonts w:ascii="Arial" w:hAnsi="Arial" w:cs="Arial"/>
          <w:sz w:val="22"/>
          <w:szCs w:val="22"/>
        </w:rPr>
        <w:t>Deudores garantizados:</w:t>
      </w:r>
      <w:r w:rsidRPr="008B7DB3">
        <w:rPr>
          <w:rFonts w:ascii="Arial" w:hAnsi="Arial" w:cs="Arial"/>
          <w:sz w:val="22"/>
          <w:szCs w:val="22"/>
        </w:rPr>
        <w:tab/>
        <w:t>Desarrolladores de proyectos de infraestructura productiva en Argentina</w:t>
      </w:r>
    </w:p>
    <w:p w14:paraId="6392A60E" w14:textId="77777777" w:rsidR="00C71B7B" w:rsidRPr="008B7DB3" w:rsidRDefault="00C71B7B" w:rsidP="00C71B7B">
      <w:pPr>
        <w:spacing w:before="120" w:after="120"/>
        <w:ind w:left="3600" w:hanging="3600"/>
        <w:jc w:val="both"/>
        <w:rPr>
          <w:rFonts w:ascii="Arial" w:hAnsi="Arial" w:cs="Arial"/>
          <w:sz w:val="22"/>
          <w:szCs w:val="22"/>
        </w:rPr>
      </w:pPr>
      <w:r w:rsidRPr="008B7DB3">
        <w:rPr>
          <w:rFonts w:ascii="Arial" w:hAnsi="Arial" w:cs="Arial"/>
          <w:sz w:val="22"/>
          <w:szCs w:val="22"/>
        </w:rPr>
        <w:t>Entidad coordinadora:</w:t>
      </w:r>
      <w:r w:rsidRPr="008B7DB3">
        <w:rPr>
          <w:rFonts w:ascii="Arial" w:hAnsi="Arial" w:cs="Arial"/>
          <w:sz w:val="22"/>
          <w:szCs w:val="22"/>
        </w:rPr>
        <w:tab/>
      </w:r>
      <w:r w:rsidR="00C63BD7" w:rsidRPr="008B7DB3">
        <w:rPr>
          <w:rFonts w:ascii="Arial" w:hAnsi="Arial" w:cs="Arial"/>
          <w:sz w:val="22"/>
          <w:szCs w:val="22"/>
        </w:rPr>
        <w:t>República</w:t>
      </w:r>
      <w:r w:rsidRPr="008B7DB3">
        <w:rPr>
          <w:rFonts w:ascii="Arial" w:hAnsi="Arial" w:cs="Arial"/>
          <w:sz w:val="22"/>
          <w:szCs w:val="22"/>
        </w:rPr>
        <w:t xml:space="preserve"> de Argentina por medio del Ministerio de Finanzas y su Unidad de Coordinación de Programas y Proyectos con Enfoque Sectorial Amplio (UCP)</w:t>
      </w:r>
    </w:p>
    <w:p w14:paraId="0BF95443" w14:textId="77777777" w:rsidR="00B2101D" w:rsidRPr="008B7DB3" w:rsidRDefault="00B2101D" w:rsidP="00377F09">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Cs w:val="22"/>
        </w:rPr>
      </w:pPr>
      <w:r w:rsidRPr="008B7DB3">
        <w:rPr>
          <w:rFonts w:ascii="Arial" w:hAnsi="Arial" w:cs="Arial"/>
          <w:szCs w:val="22"/>
        </w:rPr>
        <w:t>Garantías Elegibles:</w:t>
      </w:r>
      <w:r w:rsidRPr="008B7DB3">
        <w:rPr>
          <w:rFonts w:ascii="Arial" w:hAnsi="Arial" w:cs="Arial"/>
          <w:szCs w:val="22"/>
        </w:rPr>
        <w:tab/>
      </w:r>
      <w:r w:rsidRPr="008B7DB3">
        <w:rPr>
          <w:rFonts w:ascii="Arial" w:hAnsi="Arial" w:cs="Arial"/>
          <w:szCs w:val="22"/>
        </w:rPr>
        <w:tab/>
        <w:t>Las garantías otorgadas por el BID en el marco de la FFMR</w:t>
      </w:r>
    </w:p>
    <w:p w14:paraId="77223466" w14:textId="77777777" w:rsidR="00A52593" w:rsidRPr="008B7DB3" w:rsidRDefault="00A52593" w:rsidP="00377F09">
      <w:pPr>
        <w:pStyle w:val="BodyTextIndent"/>
        <w:tabs>
          <w:tab w:val="clear" w:pos="2160"/>
          <w:tab w:val="clear" w:pos="2880"/>
          <w:tab w:val="clear" w:pos="3690"/>
          <w:tab w:val="left" w:pos="3240"/>
          <w:tab w:val="left" w:pos="3600"/>
        </w:tabs>
        <w:spacing w:before="120" w:after="120" w:line="240" w:lineRule="auto"/>
        <w:ind w:left="3600" w:hanging="3600"/>
        <w:jc w:val="both"/>
        <w:rPr>
          <w:rFonts w:ascii="Arial" w:hAnsi="Arial" w:cs="Arial"/>
          <w:szCs w:val="22"/>
        </w:rPr>
      </w:pPr>
      <w:r w:rsidRPr="008B7DB3">
        <w:rPr>
          <w:rFonts w:ascii="Arial" w:hAnsi="Arial" w:cs="Arial"/>
          <w:szCs w:val="22"/>
        </w:rPr>
        <w:t>VPP:</w:t>
      </w:r>
      <w:r w:rsidRPr="008B7DB3">
        <w:rPr>
          <w:rFonts w:ascii="Arial" w:hAnsi="Arial" w:cs="Arial"/>
          <w:szCs w:val="22"/>
        </w:rPr>
        <w:tab/>
      </w:r>
      <w:r w:rsidRPr="008B7DB3">
        <w:rPr>
          <w:rFonts w:ascii="Arial" w:hAnsi="Arial" w:cs="Arial"/>
          <w:szCs w:val="22"/>
        </w:rPr>
        <w:tab/>
        <w:t>Vida Promedio Ponderada</w:t>
      </w:r>
    </w:p>
    <w:p w14:paraId="764137BE" w14:textId="77777777" w:rsidR="00C71B7B" w:rsidRPr="008B7DB3" w:rsidRDefault="00C71B7B" w:rsidP="00377F09">
      <w:pPr>
        <w:pBdr>
          <w:top w:val="single" w:sz="4" w:space="1" w:color="auto"/>
          <w:bottom w:val="single" w:sz="4" w:space="1" w:color="auto"/>
        </w:pBdr>
        <w:spacing w:before="240" w:after="120"/>
        <w:jc w:val="both"/>
        <w:rPr>
          <w:rFonts w:ascii="Arial" w:hAnsi="Arial" w:cs="Arial"/>
          <w:sz w:val="22"/>
          <w:szCs w:val="22"/>
        </w:rPr>
      </w:pPr>
      <w:r w:rsidRPr="008B7DB3">
        <w:rPr>
          <w:rFonts w:ascii="Arial" w:hAnsi="Arial" w:cs="Arial"/>
          <w:sz w:val="22"/>
          <w:szCs w:val="22"/>
        </w:rPr>
        <w:t>Préstamo de inversión</w:t>
      </w:r>
    </w:p>
    <w:p w14:paraId="3F047C9E" w14:textId="77777777" w:rsidR="00306D3A" w:rsidRPr="008B7DB3" w:rsidRDefault="00306D3A" w:rsidP="00377F09">
      <w:pPr>
        <w:tabs>
          <w:tab w:val="left" w:pos="3240"/>
          <w:tab w:val="left" w:pos="3600"/>
        </w:tabs>
        <w:spacing w:before="120" w:after="120"/>
        <w:jc w:val="both"/>
        <w:rPr>
          <w:rFonts w:ascii="Arial" w:hAnsi="Arial" w:cs="Arial"/>
          <w:sz w:val="22"/>
          <w:szCs w:val="22"/>
        </w:rPr>
      </w:pPr>
      <w:r w:rsidRPr="008B7DB3">
        <w:rPr>
          <w:rFonts w:ascii="Arial" w:hAnsi="Arial" w:cs="Arial"/>
          <w:sz w:val="22"/>
          <w:szCs w:val="22"/>
        </w:rPr>
        <w:t>Prestatario</w:t>
      </w:r>
      <w:r w:rsidR="00C0282F" w:rsidRPr="008B7DB3">
        <w:rPr>
          <w:rFonts w:ascii="Arial" w:hAnsi="Arial" w:cs="Arial"/>
          <w:sz w:val="22"/>
          <w:szCs w:val="22"/>
        </w:rPr>
        <w:t>:</w:t>
      </w:r>
      <w:r w:rsidRPr="008B7DB3">
        <w:rPr>
          <w:rFonts w:ascii="Arial" w:hAnsi="Arial" w:cs="Arial"/>
          <w:sz w:val="22"/>
          <w:szCs w:val="22"/>
        </w:rPr>
        <w:tab/>
      </w:r>
      <w:r w:rsidRPr="008B7DB3">
        <w:rPr>
          <w:rFonts w:ascii="Arial" w:hAnsi="Arial" w:cs="Arial"/>
          <w:sz w:val="22"/>
          <w:szCs w:val="22"/>
        </w:rPr>
        <w:tab/>
        <w:t>República Argentina</w:t>
      </w:r>
      <w:r w:rsidR="00530B96" w:rsidRPr="008B7DB3">
        <w:rPr>
          <w:rFonts w:ascii="Arial" w:hAnsi="Arial" w:cs="Arial"/>
          <w:sz w:val="22"/>
          <w:szCs w:val="22"/>
        </w:rPr>
        <w:t>.</w:t>
      </w:r>
    </w:p>
    <w:p w14:paraId="2A2D9856" w14:textId="77777777" w:rsidR="00306D3A" w:rsidRPr="008B7DB3" w:rsidRDefault="000E0762" w:rsidP="00377F09">
      <w:pPr>
        <w:tabs>
          <w:tab w:val="left" w:pos="3240"/>
          <w:tab w:val="left" w:pos="3600"/>
        </w:tabs>
        <w:spacing w:before="120" w:after="120"/>
        <w:ind w:left="3600" w:hanging="3600"/>
        <w:jc w:val="both"/>
        <w:rPr>
          <w:rFonts w:ascii="Arial" w:hAnsi="Arial" w:cs="Arial"/>
          <w:sz w:val="22"/>
          <w:szCs w:val="22"/>
        </w:rPr>
      </w:pPr>
      <w:r w:rsidRPr="008B7DB3">
        <w:rPr>
          <w:rFonts w:ascii="Arial" w:hAnsi="Arial" w:cs="Arial"/>
          <w:sz w:val="22"/>
          <w:szCs w:val="22"/>
        </w:rPr>
        <w:t>Organismo ejecutor</w:t>
      </w:r>
      <w:r w:rsidR="00C71B7B" w:rsidRPr="008B7DB3">
        <w:rPr>
          <w:rFonts w:ascii="Arial" w:hAnsi="Arial" w:cs="Arial"/>
          <w:sz w:val="22"/>
          <w:szCs w:val="22"/>
        </w:rPr>
        <w:t>:</w:t>
      </w:r>
      <w:r w:rsidR="00306D3A" w:rsidRPr="008B7DB3">
        <w:rPr>
          <w:rFonts w:ascii="Arial" w:hAnsi="Arial" w:cs="Arial"/>
          <w:sz w:val="22"/>
          <w:szCs w:val="22"/>
        </w:rPr>
        <w:tab/>
      </w:r>
      <w:r w:rsidR="00306D3A" w:rsidRPr="008B7DB3">
        <w:rPr>
          <w:rFonts w:ascii="Arial" w:hAnsi="Arial" w:cs="Arial"/>
          <w:sz w:val="22"/>
          <w:szCs w:val="22"/>
        </w:rPr>
        <w:tab/>
        <w:t>Ministerio de Finanzas a través de la Unidad de Coordinación de Programas y Proyectos con Enfoque Sectorial Amplio (UCP)</w:t>
      </w:r>
      <w:r w:rsidR="00530B96" w:rsidRPr="008B7DB3">
        <w:rPr>
          <w:rFonts w:ascii="Arial" w:hAnsi="Arial" w:cs="Arial"/>
          <w:sz w:val="22"/>
          <w:szCs w:val="22"/>
        </w:rPr>
        <w:t>.</w:t>
      </w:r>
      <w:r w:rsidR="00306D3A" w:rsidRPr="008B7DB3">
        <w:rPr>
          <w:rFonts w:ascii="Arial" w:hAnsi="Arial" w:cs="Arial"/>
          <w:sz w:val="22"/>
          <w:szCs w:val="22"/>
        </w:rPr>
        <w:t xml:space="preserve"> </w:t>
      </w:r>
    </w:p>
    <w:p w14:paraId="3239D40A" w14:textId="77777777" w:rsidR="00566723" w:rsidRPr="008B7DB3" w:rsidRDefault="008B7DB3" w:rsidP="00566723">
      <w:pPr>
        <w:pBdr>
          <w:top w:val="single" w:sz="4" w:space="1" w:color="auto"/>
          <w:bottom w:val="single" w:sz="4" w:space="1" w:color="auto"/>
        </w:pBdr>
        <w:spacing w:before="240" w:after="120"/>
        <w:jc w:val="both"/>
        <w:rPr>
          <w:rFonts w:ascii="Arial" w:hAnsi="Arial" w:cs="Arial"/>
          <w:sz w:val="22"/>
          <w:szCs w:val="22"/>
        </w:rPr>
      </w:pPr>
      <w:r w:rsidRPr="008B7DB3">
        <w:rPr>
          <w:rFonts w:ascii="Arial" w:hAnsi="Arial" w:cs="Arial"/>
          <w:sz w:val="22"/>
          <w:szCs w:val="22"/>
        </w:rPr>
        <w:t>Términos</w:t>
      </w:r>
      <w:r w:rsidR="00566723" w:rsidRPr="008B7DB3">
        <w:rPr>
          <w:rFonts w:ascii="Arial" w:hAnsi="Arial" w:cs="Arial"/>
          <w:sz w:val="22"/>
          <w:szCs w:val="22"/>
        </w:rPr>
        <w:t xml:space="preserve"> </w:t>
      </w:r>
      <w:r w:rsidRPr="008B7DB3">
        <w:rPr>
          <w:rFonts w:ascii="Arial" w:hAnsi="Arial" w:cs="Arial"/>
          <w:sz w:val="22"/>
          <w:szCs w:val="22"/>
        </w:rPr>
        <w:t>socioambientales</w:t>
      </w:r>
      <w:r w:rsidR="00566723" w:rsidRPr="008B7DB3">
        <w:rPr>
          <w:rFonts w:ascii="Arial" w:hAnsi="Arial" w:cs="Arial"/>
          <w:sz w:val="22"/>
          <w:szCs w:val="22"/>
        </w:rPr>
        <w:tab/>
      </w:r>
    </w:p>
    <w:p w14:paraId="6F885155" w14:textId="77777777" w:rsidR="00566723" w:rsidRPr="008B7DB3" w:rsidRDefault="007A6D75" w:rsidP="00377F09">
      <w:pPr>
        <w:tabs>
          <w:tab w:val="left" w:pos="3240"/>
          <w:tab w:val="left" w:pos="3600"/>
        </w:tabs>
        <w:spacing w:before="120" w:after="120"/>
        <w:ind w:left="3600" w:hanging="3600"/>
        <w:jc w:val="both"/>
        <w:rPr>
          <w:rFonts w:ascii="Arial" w:hAnsi="Arial" w:cs="Arial"/>
          <w:sz w:val="22"/>
          <w:szCs w:val="22"/>
        </w:rPr>
      </w:pPr>
      <w:r w:rsidRPr="008B7DB3">
        <w:rPr>
          <w:rFonts w:ascii="Arial" w:hAnsi="Arial" w:cs="Arial"/>
          <w:sz w:val="22"/>
          <w:szCs w:val="22"/>
        </w:rPr>
        <w:t>ASSS:</w:t>
      </w:r>
      <w:r w:rsidRPr="008B7DB3">
        <w:rPr>
          <w:rFonts w:ascii="Arial" w:hAnsi="Arial" w:cs="Arial"/>
          <w:sz w:val="22"/>
          <w:szCs w:val="22"/>
        </w:rPr>
        <w:tab/>
      </w:r>
      <w:r w:rsidRPr="008B7DB3">
        <w:rPr>
          <w:rFonts w:ascii="Arial" w:hAnsi="Arial" w:cs="Arial"/>
          <w:sz w:val="22"/>
          <w:szCs w:val="22"/>
        </w:rPr>
        <w:tab/>
        <w:t>Ambiental, Social de Salud y Seguridad</w:t>
      </w:r>
    </w:p>
    <w:p w14:paraId="5BA51194" w14:textId="77777777" w:rsidR="007A6D75" w:rsidRPr="008B7DB3" w:rsidRDefault="007A6D75" w:rsidP="00377F09">
      <w:pPr>
        <w:tabs>
          <w:tab w:val="left" w:pos="3240"/>
          <w:tab w:val="left" w:pos="3600"/>
        </w:tabs>
        <w:spacing w:before="120" w:after="120"/>
        <w:ind w:left="3600" w:hanging="3600"/>
        <w:jc w:val="both"/>
        <w:rPr>
          <w:rFonts w:ascii="Arial" w:hAnsi="Arial" w:cs="Arial"/>
          <w:sz w:val="22"/>
          <w:szCs w:val="22"/>
        </w:rPr>
      </w:pPr>
      <w:r w:rsidRPr="008B7DB3">
        <w:rPr>
          <w:rFonts w:ascii="Arial" w:hAnsi="Arial" w:cs="Arial"/>
          <w:sz w:val="22"/>
          <w:szCs w:val="22"/>
        </w:rPr>
        <w:t>AAS:</w:t>
      </w:r>
      <w:r w:rsidRPr="008B7DB3">
        <w:rPr>
          <w:rFonts w:ascii="Arial" w:hAnsi="Arial" w:cs="Arial"/>
          <w:sz w:val="22"/>
          <w:szCs w:val="22"/>
        </w:rPr>
        <w:tab/>
      </w:r>
      <w:r w:rsidRPr="008B7DB3">
        <w:rPr>
          <w:rFonts w:ascii="Arial" w:hAnsi="Arial" w:cs="Arial"/>
          <w:sz w:val="22"/>
          <w:szCs w:val="22"/>
        </w:rPr>
        <w:tab/>
      </w:r>
      <w:r w:rsidR="008B7DB3" w:rsidRPr="008B7DB3">
        <w:rPr>
          <w:rFonts w:ascii="Arial" w:hAnsi="Arial" w:cs="Arial"/>
          <w:sz w:val="22"/>
          <w:szCs w:val="22"/>
        </w:rPr>
        <w:t>Análisis</w:t>
      </w:r>
      <w:r w:rsidRPr="008B7DB3">
        <w:rPr>
          <w:rFonts w:ascii="Arial" w:hAnsi="Arial" w:cs="Arial"/>
          <w:sz w:val="22"/>
          <w:szCs w:val="22"/>
        </w:rPr>
        <w:t xml:space="preserve"> ambiental y social</w:t>
      </w:r>
    </w:p>
    <w:p w14:paraId="66A04397" w14:textId="77777777" w:rsidR="007A6D75" w:rsidRPr="008B7DB3" w:rsidRDefault="007A6D75" w:rsidP="00377F09">
      <w:pPr>
        <w:tabs>
          <w:tab w:val="left" w:pos="3240"/>
          <w:tab w:val="left" w:pos="3600"/>
        </w:tabs>
        <w:spacing w:before="120" w:after="120"/>
        <w:ind w:left="3600" w:hanging="3600"/>
        <w:jc w:val="both"/>
        <w:rPr>
          <w:rFonts w:ascii="Arial" w:hAnsi="Arial" w:cs="Arial"/>
          <w:sz w:val="22"/>
          <w:szCs w:val="22"/>
        </w:rPr>
      </w:pPr>
      <w:r w:rsidRPr="008B7DB3">
        <w:rPr>
          <w:rFonts w:ascii="Arial" w:hAnsi="Arial" w:cs="Arial"/>
          <w:sz w:val="22"/>
          <w:szCs w:val="22"/>
        </w:rPr>
        <w:t>PGAS:</w:t>
      </w:r>
      <w:r w:rsidRPr="008B7DB3">
        <w:rPr>
          <w:rFonts w:ascii="Arial" w:hAnsi="Arial" w:cs="Arial"/>
          <w:sz w:val="22"/>
          <w:szCs w:val="22"/>
        </w:rPr>
        <w:tab/>
      </w:r>
      <w:r w:rsidRPr="008B7DB3">
        <w:rPr>
          <w:rFonts w:ascii="Arial" w:hAnsi="Arial" w:cs="Arial"/>
          <w:sz w:val="22"/>
          <w:szCs w:val="22"/>
        </w:rPr>
        <w:tab/>
        <w:t xml:space="preserve">Plan de </w:t>
      </w:r>
      <w:r w:rsidR="008B7DB3" w:rsidRPr="008B7DB3">
        <w:rPr>
          <w:rFonts w:ascii="Arial" w:hAnsi="Arial" w:cs="Arial"/>
          <w:sz w:val="22"/>
          <w:szCs w:val="22"/>
        </w:rPr>
        <w:t>gestión</w:t>
      </w:r>
      <w:r w:rsidRPr="008B7DB3">
        <w:rPr>
          <w:rFonts w:ascii="Arial" w:hAnsi="Arial" w:cs="Arial"/>
          <w:sz w:val="22"/>
          <w:szCs w:val="22"/>
        </w:rPr>
        <w:t xml:space="preserve"> ambiental y social</w:t>
      </w:r>
    </w:p>
    <w:p w14:paraId="2D4DD61E" w14:textId="77777777" w:rsidR="007A6D75" w:rsidRPr="008B7DB3" w:rsidRDefault="007A6D75" w:rsidP="00377F09">
      <w:pPr>
        <w:tabs>
          <w:tab w:val="left" w:pos="3240"/>
          <w:tab w:val="left" w:pos="3600"/>
        </w:tabs>
        <w:spacing w:before="120" w:after="120"/>
        <w:ind w:left="3600" w:hanging="3600"/>
        <w:jc w:val="both"/>
        <w:rPr>
          <w:rFonts w:ascii="Arial" w:hAnsi="Arial" w:cs="Arial"/>
          <w:sz w:val="22"/>
          <w:szCs w:val="22"/>
        </w:rPr>
      </w:pPr>
      <w:r w:rsidRPr="008B7DB3">
        <w:rPr>
          <w:rFonts w:ascii="Arial" w:hAnsi="Arial" w:cs="Arial"/>
          <w:sz w:val="22"/>
          <w:szCs w:val="22"/>
        </w:rPr>
        <w:t>IS:</w:t>
      </w:r>
      <w:r w:rsidRPr="008B7DB3">
        <w:rPr>
          <w:rFonts w:ascii="Arial" w:hAnsi="Arial" w:cs="Arial"/>
          <w:sz w:val="22"/>
          <w:szCs w:val="22"/>
        </w:rPr>
        <w:tab/>
      </w:r>
      <w:r w:rsidRPr="008B7DB3">
        <w:rPr>
          <w:rFonts w:ascii="Arial" w:hAnsi="Arial" w:cs="Arial"/>
          <w:sz w:val="22"/>
          <w:szCs w:val="22"/>
        </w:rPr>
        <w:tab/>
        <w:t xml:space="preserve">Informe </w:t>
      </w:r>
      <w:r w:rsidR="008B7DB3" w:rsidRPr="008B7DB3">
        <w:rPr>
          <w:rFonts w:ascii="Arial" w:hAnsi="Arial" w:cs="Arial"/>
          <w:sz w:val="22"/>
          <w:szCs w:val="22"/>
        </w:rPr>
        <w:t>socioambiental</w:t>
      </w:r>
    </w:p>
    <w:p w14:paraId="1E1C03B5" w14:textId="77777777" w:rsidR="00AE0F7F" w:rsidRPr="008B7DB3" w:rsidRDefault="00AE0F7F" w:rsidP="001E1CBA">
      <w:pPr>
        <w:tabs>
          <w:tab w:val="left" w:pos="3240"/>
          <w:tab w:val="left" w:pos="3600"/>
        </w:tabs>
        <w:jc w:val="both"/>
        <w:rPr>
          <w:rFonts w:ascii="Arial" w:hAnsi="Arial" w:cs="Arial"/>
          <w:sz w:val="22"/>
          <w:szCs w:val="22"/>
        </w:rPr>
      </w:pPr>
    </w:p>
    <w:p w14:paraId="33C7032F" w14:textId="77777777" w:rsidR="002108D1" w:rsidRPr="008B7DB3" w:rsidRDefault="002108D1" w:rsidP="00D72E07">
      <w:pPr>
        <w:pStyle w:val="Chapter"/>
        <w:jc w:val="left"/>
        <w:rPr>
          <w:rFonts w:ascii="Arial" w:hAnsi="Arial" w:cs="Arial"/>
          <w:sz w:val="22"/>
          <w:szCs w:val="22"/>
        </w:rPr>
      </w:pPr>
      <w:r w:rsidRPr="008B7DB3">
        <w:rPr>
          <w:rFonts w:ascii="Arial" w:hAnsi="Arial" w:cs="Arial"/>
          <w:sz w:val="22"/>
          <w:szCs w:val="22"/>
        </w:rPr>
        <w:t>OBJETIVO, COMPONENTES Y COSTO DEL PROGRAMA</w:t>
      </w:r>
    </w:p>
    <w:p w14:paraId="74D1E009" w14:textId="77777777" w:rsidR="00AD69B0" w:rsidRPr="008B7DB3" w:rsidRDefault="00377F09" w:rsidP="00AD69B0">
      <w:pPr>
        <w:pStyle w:val="Paragraph"/>
        <w:tabs>
          <w:tab w:val="num" w:pos="0"/>
        </w:tabs>
        <w:ind w:left="0" w:firstLine="0"/>
        <w:rPr>
          <w:rFonts w:ascii="Arial" w:hAnsi="Arial" w:cs="Arial"/>
          <w:sz w:val="22"/>
          <w:szCs w:val="22"/>
        </w:rPr>
      </w:pPr>
      <w:r w:rsidRPr="008B7DB3">
        <w:rPr>
          <w:rFonts w:ascii="Arial" w:hAnsi="Arial" w:cs="Arial"/>
          <w:sz w:val="22"/>
          <w:szCs w:val="22"/>
        </w:rPr>
        <w:t>El objetivo del programa es promover la participación privada en inversión productiva para contribuir al crecimiento económico en Argentina. El programa contribuirá a mitigar los riesgos que inhiben el financiamiento privado para el desarrollo productivo a través de: (i) atraer un volumen significativo de inversión privada (inversionistas institucionales, inversores internacionales y otras instituciones nacionales o multilaterales); y (ii) promover un financiamiento eficiente de un portafolio de proyectos de infraestructura productiva privada, que acople las necesidades de rendimiento, riesgo y plazo de los inversionistas con las necesidades de largo plazo de los proyectos.</w:t>
      </w:r>
      <w:bookmarkStart w:id="7" w:name="_Ref417913017"/>
    </w:p>
    <w:p w14:paraId="328CC1CA" w14:textId="77777777" w:rsidR="00AD69B0" w:rsidRPr="008B7DB3" w:rsidRDefault="006416E2" w:rsidP="00AD69B0">
      <w:pPr>
        <w:pStyle w:val="Paragraph"/>
        <w:tabs>
          <w:tab w:val="num" w:pos="0"/>
        </w:tabs>
        <w:ind w:left="0" w:firstLine="0"/>
        <w:rPr>
          <w:rFonts w:ascii="Arial" w:hAnsi="Arial" w:cs="Arial"/>
          <w:sz w:val="22"/>
          <w:szCs w:val="22"/>
        </w:rPr>
      </w:pPr>
      <w:r w:rsidRPr="008B7DB3">
        <w:rPr>
          <w:rFonts w:ascii="Arial" w:hAnsi="Arial" w:cs="Arial"/>
          <w:sz w:val="22"/>
          <w:szCs w:val="22"/>
        </w:rPr>
        <w:t>El Programa</w:t>
      </w:r>
      <w:r w:rsidR="00C8499E" w:rsidRPr="008B7DB3">
        <w:rPr>
          <w:rFonts w:ascii="Arial" w:hAnsi="Arial" w:cs="Arial"/>
          <w:sz w:val="22"/>
          <w:szCs w:val="22"/>
        </w:rPr>
        <w:t xml:space="preserve"> </w:t>
      </w:r>
      <w:r w:rsidR="002959A7" w:rsidRPr="008B7DB3">
        <w:rPr>
          <w:rFonts w:ascii="Arial" w:hAnsi="Arial" w:cs="Arial"/>
          <w:sz w:val="22"/>
          <w:szCs w:val="22"/>
        </w:rPr>
        <w:t xml:space="preserve">se estructura, por una parte, como </w:t>
      </w:r>
      <w:r w:rsidR="00C8499E" w:rsidRPr="008B7DB3">
        <w:rPr>
          <w:rFonts w:ascii="Arial" w:hAnsi="Arial" w:cs="Arial"/>
          <w:sz w:val="22"/>
          <w:szCs w:val="22"/>
        </w:rPr>
        <w:t xml:space="preserve">una </w:t>
      </w:r>
      <w:r w:rsidR="002959A7" w:rsidRPr="008B7DB3">
        <w:rPr>
          <w:rFonts w:ascii="Arial" w:hAnsi="Arial" w:cs="Arial"/>
          <w:sz w:val="22"/>
          <w:szCs w:val="22"/>
        </w:rPr>
        <w:t xml:space="preserve">Facilidad Flexible de Mitigación de Riesgos bajo la cual pueden emitirse </w:t>
      </w:r>
      <w:r w:rsidRPr="008B7DB3">
        <w:rPr>
          <w:rFonts w:ascii="Arial" w:hAnsi="Arial" w:cs="Arial"/>
          <w:sz w:val="22"/>
          <w:szCs w:val="22"/>
        </w:rPr>
        <w:t xml:space="preserve">garantías </w:t>
      </w:r>
      <w:r w:rsidR="002959A7" w:rsidRPr="008B7DB3">
        <w:rPr>
          <w:rFonts w:ascii="Arial" w:hAnsi="Arial" w:cs="Arial"/>
          <w:sz w:val="22"/>
          <w:szCs w:val="22"/>
        </w:rPr>
        <w:t xml:space="preserve">parciales de crédito y garantías </w:t>
      </w:r>
      <w:r w:rsidRPr="008B7DB3">
        <w:rPr>
          <w:rFonts w:ascii="Arial" w:hAnsi="Arial" w:cs="Arial"/>
          <w:sz w:val="22"/>
          <w:szCs w:val="22"/>
        </w:rPr>
        <w:t xml:space="preserve">de riesgo político </w:t>
      </w:r>
      <w:r w:rsidR="002959A7" w:rsidRPr="008B7DB3">
        <w:rPr>
          <w:rFonts w:ascii="Arial" w:hAnsi="Arial" w:cs="Arial"/>
          <w:sz w:val="22"/>
          <w:szCs w:val="22"/>
        </w:rPr>
        <w:t>para apoyar el financiamiento de un portafolio de proyectos de participaciones público-privadas en infraestructura productiva, con el fin de movilizar inversión privada en los términos y condiciones requeridos para los proyectos</w:t>
      </w:r>
      <w:r w:rsidR="00603864" w:rsidRPr="008B7DB3">
        <w:rPr>
          <w:rFonts w:ascii="Arial" w:hAnsi="Arial" w:cs="Arial"/>
          <w:sz w:val="22"/>
          <w:szCs w:val="22"/>
        </w:rPr>
        <w:t>. Por otro lado, el programa incluye</w:t>
      </w:r>
      <w:r w:rsidR="002959A7" w:rsidRPr="008B7DB3">
        <w:rPr>
          <w:rFonts w:ascii="Arial" w:hAnsi="Arial" w:cs="Arial"/>
          <w:sz w:val="22"/>
          <w:szCs w:val="22"/>
        </w:rPr>
        <w:t xml:space="preserve"> un préstamo de inversión para la gestión y coordinación del programa. </w:t>
      </w:r>
    </w:p>
    <w:p w14:paraId="5CF33A6C" w14:textId="77777777" w:rsidR="00D72E07" w:rsidRPr="008B7DB3" w:rsidRDefault="006416E2" w:rsidP="00D72E07">
      <w:pPr>
        <w:pStyle w:val="Paragraph"/>
        <w:tabs>
          <w:tab w:val="num" w:pos="0"/>
        </w:tabs>
        <w:ind w:left="0" w:firstLine="0"/>
        <w:rPr>
          <w:rFonts w:ascii="Arial" w:hAnsi="Arial" w:cs="Arial"/>
          <w:sz w:val="22"/>
          <w:szCs w:val="22"/>
        </w:rPr>
      </w:pPr>
      <w:r w:rsidRPr="008B7DB3">
        <w:rPr>
          <w:rFonts w:ascii="Arial" w:hAnsi="Arial" w:cs="Arial"/>
          <w:sz w:val="22"/>
          <w:szCs w:val="22"/>
        </w:rPr>
        <w:t xml:space="preserve">Facilidad Flexible de Mitigación de Riesgos (FFMR). El programa constará de un único componente por hasta US$490 millones, que tendrá el objetivo de mitigar los riesgos asociados a los proyectos de participación público-privada. A requerimiento de la República Argentina, el BID podrá otorgar garantías parciales de crédito </w:t>
      </w:r>
      <w:r w:rsidR="00603864" w:rsidRPr="008B7DB3">
        <w:rPr>
          <w:rFonts w:ascii="Arial" w:hAnsi="Arial" w:cs="Arial"/>
          <w:sz w:val="22"/>
          <w:szCs w:val="22"/>
        </w:rPr>
        <w:t xml:space="preserve">y garantías de riesgo político </w:t>
      </w:r>
      <w:r w:rsidRPr="008B7DB3">
        <w:rPr>
          <w:rFonts w:ascii="Arial" w:hAnsi="Arial" w:cs="Arial"/>
          <w:sz w:val="22"/>
          <w:szCs w:val="22"/>
        </w:rPr>
        <w:t>a favor de los inversionistas en los proyectos de infraestructura productiva</w:t>
      </w:r>
      <w:r w:rsidR="00603864" w:rsidRPr="008B7DB3">
        <w:rPr>
          <w:rFonts w:ascii="Arial" w:hAnsi="Arial" w:cs="Arial"/>
          <w:sz w:val="22"/>
          <w:szCs w:val="22"/>
        </w:rPr>
        <w:t xml:space="preserve"> y con contragarantía de la </w:t>
      </w:r>
      <w:r w:rsidR="00C63BD7" w:rsidRPr="008B7DB3">
        <w:rPr>
          <w:rFonts w:ascii="Arial" w:hAnsi="Arial" w:cs="Arial"/>
          <w:sz w:val="22"/>
          <w:szCs w:val="22"/>
        </w:rPr>
        <w:t>República</w:t>
      </w:r>
      <w:r w:rsidR="00603864" w:rsidRPr="008B7DB3">
        <w:rPr>
          <w:rFonts w:ascii="Arial" w:hAnsi="Arial" w:cs="Arial"/>
          <w:sz w:val="22"/>
          <w:szCs w:val="22"/>
        </w:rPr>
        <w:t xml:space="preserve"> Argentina</w:t>
      </w:r>
      <w:r w:rsidRPr="008B7DB3">
        <w:rPr>
          <w:rFonts w:ascii="Arial" w:hAnsi="Arial" w:cs="Arial"/>
          <w:sz w:val="22"/>
          <w:szCs w:val="22"/>
        </w:rPr>
        <w:t>. En todo caso, los proyectos individuales deberán cumplir con los criterios de elegibilidad previstos en el presente documento. Los sucesos activadores se alinearán con los riesgos asociados a la gestión pública, es decir cualquier riesgo que afecte los flujos de caja de los proyectos, proveniente de una acción del gobierno (</w:t>
      </w:r>
      <w:r w:rsidR="00742D45" w:rsidRPr="008B7DB3">
        <w:rPr>
          <w:rFonts w:ascii="Arial" w:hAnsi="Arial" w:cs="Arial"/>
          <w:sz w:val="22"/>
          <w:szCs w:val="22"/>
        </w:rPr>
        <w:t xml:space="preserve">por ejemplo, </w:t>
      </w:r>
      <w:r w:rsidR="00742D45">
        <w:rPr>
          <w:rFonts w:ascii="Arial" w:hAnsi="Arial" w:cs="Arial"/>
          <w:sz w:val="22"/>
          <w:szCs w:val="22"/>
        </w:rPr>
        <w:t xml:space="preserve">falta de </w:t>
      </w:r>
      <w:r w:rsidR="00742D45" w:rsidRPr="008B7DB3">
        <w:rPr>
          <w:rFonts w:ascii="Arial" w:hAnsi="Arial" w:cs="Arial"/>
          <w:sz w:val="22"/>
          <w:szCs w:val="22"/>
        </w:rPr>
        <w:t xml:space="preserve">pago </w:t>
      </w:r>
      <w:r w:rsidR="00742D45">
        <w:rPr>
          <w:rFonts w:ascii="Arial" w:hAnsi="Arial" w:cs="Arial"/>
          <w:sz w:val="22"/>
          <w:szCs w:val="22"/>
        </w:rPr>
        <w:t>de la contraprestación pública</w:t>
      </w:r>
      <w:r w:rsidR="00701A44">
        <w:rPr>
          <w:rFonts w:ascii="Arial" w:hAnsi="Arial" w:cs="Arial"/>
          <w:sz w:val="22"/>
          <w:szCs w:val="22"/>
        </w:rPr>
        <w:t xml:space="preserve"> u </w:t>
      </w:r>
      <w:bookmarkStart w:id="8" w:name="_Hlk506902165"/>
      <w:r w:rsidR="00701A44">
        <w:rPr>
          <w:rFonts w:ascii="Arial" w:hAnsi="Arial" w:cs="Arial"/>
          <w:sz w:val="22"/>
          <w:szCs w:val="22"/>
        </w:rPr>
        <w:t>obras via</w:t>
      </w:r>
      <w:r w:rsidR="00A72A61">
        <w:rPr>
          <w:rFonts w:ascii="Arial" w:hAnsi="Arial" w:cs="Arial"/>
          <w:sz w:val="22"/>
          <w:szCs w:val="22"/>
        </w:rPr>
        <w:t>l</w:t>
      </w:r>
      <w:r w:rsidR="00701A44">
        <w:rPr>
          <w:rFonts w:ascii="Arial" w:hAnsi="Arial" w:cs="Arial"/>
          <w:sz w:val="22"/>
          <w:szCs w:val="22"/>
        </w:rPr>
        <w:t>es no previstas en el respectivo contrato PPP que la autoridad contratante realice dentro y/o fuera de la zona de camino, que afecte el flujo de tránsito de alguna de las estaciones de cobro en un porcentaje mayor a lo acordado y que no sea reconocido como variación en el contrato</w:t>
      </w:r>
      <w:bookmarkEnd w:id="8"/>
      <w:r w:rsidRPr="008B7DB3">
        <w:rPr>
          <w:rFonts w:ascii="Arial" w:hAnsi="Arial" w:cs="Arial"/>
          <w:sz w:val="22"/>
          <w:szCs w:val="22"/>
        </w:rPr>
        <w:t>) y cambios en el marco legal y regulatorio que afecten adversamente los flujos de caja de los proyectos y que resulten en un impago de los inversionistas en el fondo o en los proyectos. Las condiciones para la vigencia de las garantías se establecerán caso por caso tomando en cuenta los criterios previstos en este ROP.</w:t>
      </w:r>
      <w:bookmarkEnd w:id="7"/>
    </w:p>
    <w:p w14:paraId="7A152B7B" w14:textId="77777777" w:rsidR="006416E2" w:rsidRPr="008B7DB3" w:rsidRDefault="006416E2" w:rsidP="00D34663">
      <w:pPr>
        <w:pStyle w:val="Paragraph"/>
        <w:tabs>
          <w:tab w:val="num" w:pos="0"/>
        </w:tabs>
        <w:ind w:left="0" w:firstLine="0"/>
        <w:rPr>
          <w:rFonts w:ascii="Arial" w:hAnsi="Arial" w:cs="Arial"/>
          <w:sz w:val="22"/>
          <w:szCs w:val="22"/>
        </w:rPr>
      </w:pPr>
      <w:r w:rsidRPr="008B7DB3">
        <w:rPr>
          <w:rFonts w:ascii="Arial" w:hAnsi="Arial" w:cs="Arial"/>
          <w:sz w:val="22"/>
          <w:szCs w:val="22"/>
        </w:rPr>
        <w:t>Recursos para ejecución del programa</w:t>
      </w:r>
      <w:r w:rsidR="00AB57B1" w:rsidRPr="008B7DB3">
        <w:rPr>
          <w:rFonts w:ascii="Arial" w:hAnsi="Arial" w:cs="Arial"/>
          <w:sz w:val="22"/>
          <w:szCs w:val="22"/>
        </w:rPr>
        <w:t xml:space="preserve"> –</w:t>
      </w:r>
      <w:r w:rsidR="00F51179" w:rsidRPr="008B7DB3">
        <w:rPr>
          <w:rFonts w:ascii="Arial" w:hAnsi="Arial" w:cs="Arial"/>
          <w:sz w:val="22"/>
          <w:szCs w:val="22"/>
        </w:rPr>
        <w:t xml:space="preserve"> </w:t>
      </w:r>
      <w:r w:rsidR="00D34663" w:rsidRPr="008B7DB3">
        <w:rPr>
          <w:rFonts w:ascii="Arial" w:hAnsi="Arial" w:cs="Arial"/>
          <w:sz w:val="22"/>
          <w:szCs w:val="22"/>
        </w:rPr>
        <w:t>Para asegurar una adecuada ejecución del programa y apoyar al Ministerio de Finanzas como Entidad Coordinadora en la implementación de la FFMR, se incluye un préstamo de inversión cuyo objetivo es financiar servicios de consultoría para la preparación técnica y financiera, monitoreo, evaluación y supervisión de los proyectos que se podrían beneficiar de una garantía bajo la FFMR, asegurando el cumplimiento de los requerimientos establecidos en el acuerdo que suscriban la República Argentina y el Banco para establecer dicha facilidad.  Específicamente, se aportarán recursos para que el MF pueda: (i) ejercer el control interno y financiero que requiera la FFMR, incluyendo contabilidad y reportes; (ii) apoyar en la preparación técnica de los proyectos; (iii) apoyar en la preparación y estructuración financiera de los proyectos; y (iv) llevar a cabo el monitoreo y supervisión de los proyectos garantizados y la evaluación del programa</w:t>
      </w:r>
      <w:r w:rsidRPr="008B7DB3">
        <w:rPr>
          <w:rFonts w:ascii="Arial" w:hAnsi="Arial" w:cs="Arial"/>
          <w:sz w:val="22"/>
          <w:szCs w:val="22"/>
        </w:rPr>
        <w:t>.</w:t>
      </w:r>
    </w:p>
    <w:p w14:paraId="1931FD41" w14:textId="77777777" w:rsidR="006416E2" w:rsidRPr="008B7DB3" w:rsidRDefault="006416E2" w:rsidP="006416E2">
      <w:pPr>
        <w:rPr>
          <w:rFonts w:ascii="Arial" w:hAnsi="Arial" w:cs="Arial"/>
          <w:sz w:val="22"/>
          <w:szCs w:val="22"/>
          <w:lang w:eastAsia="en-US"/>
        </w:rPr>
      </w:pPr>
    </w:p>
    <w:p w14:paraId="2DCD6BEC" w14:textId="77777777" w:rsidR="006416E2" w:rsidRPr="008B7DB3" w:rsidRDefault="006416E2" w:rsidP="006416E2">
      <w:pPr>
        <w:rPr>
          <w:rFonts w:ascii="Arial" w:hAnsi="Arial" w:cs="Arial"/>
          <w:sz w:val="22"/>
          <w:szCs w:val="22"/>
          <w:lang w:eastAsia="en-US"/>
        </w:rPr>
      </w:pPr>
    </w:p>
    <w:p w14:paraId="3CB21740" w14:textId="77777777" w:rsidR="00AD1095" w:rsidRPr="008B7DB3" w:rsidRDefault="00AD1095" w:rsidP="00AD69B0">
      <w:pPr>
        <w:pStyle w:val="Chapter"/>
        <w:tabs>
          <w:tab w:val="num" w:pos="648"/>
        </w:tabs>
        <w:rPr>
          <w:rFonts w:ascii="Arial" w:hAnsi="Arial" w:cs="Arial"/>
          <w:sz w:val="22"/>
          <w:szCs w:val="22"/>
        </w:rPr>
      </w:pPr>
      <w:bookmarkStart w:id="9" w:name="_Ref504636334"/>
      <w:r w:rsidRPr="008B7DB3">
        <w:rPr>
          <w:rFonts w:ascii="Arial" w:hAnsi="Arial" w:cs="Arial"/>
          <w:sz w:val="22"/>
          <w:szCs w:val="22"/>
        </w:rPr>
        <w:t>USO DE RECURSOS</w:t>
      </w:r>
      <w:bookmarkEnd w:id="9"/>
      <w:r w:rsidR="00D347B8" w:rsidRPr="008B7DB3">
        <w:rPr>
          <w:rFonts w:ascii="Arial" w:hAnsi="Arial" w:cs="Arial"/>
          <w:sz w:val="22"/>
          <w:szCs w:val="22"/>
        </w:rPr>
        <w:t xml:space="preserve"> </w:t>
      </w:r>
    </w:p>
    <w:p w14:paraId="1732B5EA" w14:textId="77777777" w:rsidR="009D1387" w:rsidRPr="008B7DB3" w:rsidRDefault="00AD1095" w:rsidP="00AD69B0">
      <w:pPr>
        <w:pStyle w:val="Paragraph"/>
        <w:tabs>
          <w:tab w:val="num" w:pos="0"/>
        </w:tabs>
        <w:ind w:left="0" w:firstLine="0"/>
        <w:rPr>
          <w:rFonts w:ascii="Arial" w:hAnsi="Arial" w:cs="Arial"/>
          <w:sz w:val="22"/>
          <w:szCs w:val="22"/>
        </w:rPr>
      </w:pPr>
      <w:r w:rsidRPr="008B7DB3">
        <w:rPr>
          <w:rFonts w:ascii="Arial" w:hAnsi="Arial" w:cs="Arial"/>
          <w:b/>
          <w:sz w:val="22"/>
          <w:szCs w:val="22"/>
        </w:rPr>
        <w:t>Los Recursos de</w:t>
      </w:r>
      <w:r w:rsidR="00D347B8" w:rsidRPr="008B7DB3">
        <w:rPr>
          <w:rFonts w:ascii="Arial" w:hAnsi="Arial" w:cs="Arial"/>
          <w:b/>
          <w:sz w:val="22"/>
          <w:szCs w:val="22"/>
        </w:rPr>
        <w:t xml:space="preserve"> </w:t>
      </w:r>
      <w:r w:rsidRPr="008B7DB3">
        <w:rPr>
          <w:rFonts w:ascii="Arial" w:hAnsi="Arial" w:cs="Arial"/>
          <w:b/>
          <w:sz w:val="22"/>
          <w:szCs w:val="22"/>
        </w:rPr>
        <w:t>l</w:t>
      </w:r>
      <w:r w:rsidR="00D347B8" w:rsidRPr="008B7DB3">
        <w:rPr>
          <w:rFonts w:ascii="Arial" w:hAnsi="Arial" w:cs="Arial"/>
          <w:b/>
          <w:sz w:val="22"/>
          <w:szCs w:val="22"/>
        </w:rPr>
        <w:t xml:space="preserve">a FFMR </w:t>
      </w:r>
      <w:r w:rsidR="009D1387" w:rsidRPr="008B7DB3">
        <w:rPr>
          <w:rFonts w:ascii="Arial" w:hAnsi="Arial" w:cs="Arial"/>
          <w:b/>
          <w:sz w:val="22"/>
          <w:szCs w:val="22"/>
        </w:rPr>
        <w:t>– hasta US$ 490 millones –</w:t>
      </w:r>
      <w:r w:rsidR="009D1387" w:rsidRPr="008B7DB3">
        <w:rPr>
          <w:rFonts w:ascii="Arial" w:hAnsi="Arial" w:cs="Arial"/>
          <w:sz w:val="22"/>
          <w:szCs w:val="22"/>
        </w:rPr>
        <w:t xml:space="preserve"> </w:t>
      </w:r>
      <w:r w:rsidRPr="008B7DB3">
        <w:rPr>
          <w:rFonts w:ascii="Arial" w:hAnsi="Arial" w:cs="Arial"/>
          <w:sz w:val="22"/>
          <w:szCs w:val="22"/>
        </w:rPr>
        <w:t>se utilizarán para otorgar</w:t>
      </w:r>
      <w:r w:rsidR="009D1387" w:rsidRPr="008B7DB3">
        <w:rPr>
          <w:rFonts w:ascii="Arial" w:hAnsi="Arial" w:cs="Arial"/>
          <w:sz w:val="22"/>
          <w:szCs w:val="22"/>
        </w:rPr>
        <w:t xml:space="preserve"> garantías parciales de crédito</w:t>
      </w:r>
      <w:r w:rsidR="00D34663" w:rsidRPr="008B7DB3">
        <w:rPr>
          <w:rFonts w:ascii="Arial" w:hAnsi="Arial" w:cs="Arial"/>
          <w:sz w:val="22"/>
          <w:szCs w:val="22"/>
        </w:rPr>
        <w:t xml:space="preserve"> o garantías de riesgo político</w:t>
      </w:r>
      <w:r w:rsidR="009D1387" w:rsidRPr="008B7DB3">
        <w:rPr>
          <w:rFonts w:ascii="Arial" w:hAnsi="Arial" w:cs="Arial"/>
          <w:sz w:val="22"/>
          <w:szCs w:val="22"/>
        </w:rPr>
        <w:t xml:space="preserve">: </w:t>
      </w:r>
    </w:p>
    <w:p w14:paraId="0F798650" w14:textId="77777777" w:rsidR="009D1387" w:rsidRPr="008B7DB3" w:rsidRDefault="009D1387" w:rsidP="00125A4F">
      <w:pPr>
        <w:pStyle w:val="Paragraph"/>
        <w:numPr>
          <w:ilvl w:val="0"/>
          <w:numId w:val="12"/>
        </w:numPr>
        <w:rPr>
          <w:rFonts w:ascii="Arial" w:hAnsi="Arial" w:cs="Arial"/>
          <w:sz w:val="22"/>
          <w:szCs w:val="22"/>
        </w:rPr>
      </w:pPr>
      <w:r w:rsidRPr="008B7DB3">
        <w:rPr>
          <w:rFonts w:ascii="Arial" w:hAnsi="Arial" w:cs="Arial"/>
          <w:sz w:val="22"/>
          <w:szCs w:val="22"/>
        </w:rPr>
        <w:t xml:space="preserve">contratadas por cuenta de la República Argentina y/o por cuenta de inversionistas en proyectos de infraestructura productiva en Argentina; </w:t>
      </w:r>
    </w:p>
    <w:p w14:paraId="4422564C" w14:textId="77777777" w:rsidR="009D1387" w:rsidRPr="008B7DB3" w:rsidRDefault="009D1387" w:rsidP="00125A4F">
      <w:pPr>
        <w:pStyle w:val="Paragraph"/>
        <w:numPr>
          <w:ilvl w:val="0"/>
          <w:numId w:val="12"/>
        </w:numPr>
        <w:rPr>
          <w:rFonts w:ascii="Arial" w:hAnsi="Arial" w:cs="Arial"/>
          <w:sz w:val="22"/>
          <w:szCs w:val="22"/>
        </w:rPr>
      </w:pPr>
      <w:r w:rsidRPr="008B7DB3">
        <w:rPr>
          <w:rFonts w:ascii="Arial" w:hAnsi="Arial" w:cs="Arial"/>
          <w:sz w:val="22"/>
          <w:szCs w:val="22"/>
        </w:rPr>
        <w:t xml:space="preserve">a favor de </w:t>
      </w:r>
      <w:bookmarkStart w:id="10" w:name="_Hlk504393656"/>
      <w:r w:rsidRPr="008B7DB3">
        <w:rPr>
          <w:rFonts w:ascii="Arial" w:hAnsi="Arial" w:cs="Arial"/>
          <w:sz w:val="22"/>
          <w:szCs w:val="22"/>
        </w:rPr>
        <w:t>inversionistas</w:t>
      </w:r>
      <w:r w:rsidR="00713BAA" w:rsidRPr="008B7DB3">
        <w:rPr>
          <w:rFonts w:ascii="Arial" w:hAnsi="Arial" w:cs="Arial"/>
          <w:sz w:val="22"/>
          <w:szCs w:val="22"/>
        </w:rPr>
        <w:t xml:space="preserve"> o financiadores</w:t>
      </w:r>
      <w:r w:rsidRPr="008B7DB3">
        <w:rPr>
          <w:rFonts w:ascii="Arial" w:hAnsi="Arial" w:cs="Arial"/>
          <w:sz w:val="22"/>
          <w:szCs w:val="22"/>
        </w:rPr>
        <w:t xml:space="preserve"> en proyectos </w:t>
      </w:r>
      <w:r w:rsidR="00713BAA" w:rsidRPr="008B7DB3">
        <w:rPr>
          <w:rFonts w:ascii="Arial" w:hAnsi="Arial" w:cs="Arial"/>
          <w:sz w:val="22"/>
          <w:szCs w:val="22"/>
        </w:rPr>
        <w:t xml:space="preserve">PPP </w:t>
      </w:r>
      <w:r w:rsidRPr="008B7DB3">
        <w:rPr>
          <w:rFonts w:ascii="Arial" w:hAnsi="Arial" w:cs="Arial"/>
          <w:sz w:val="22"/>
          <w:szCs w:val="22"/>
        </w:rPr>
        <w:t>de infraestructura productiva en Argentina</w:t>
      </w:r>
      <w:bookmarkEnd w:id="10"/>
      <w:r w:rsidRPr="008B7DB3">
        <w:rPr>
          <w:rFonts w:ascii="Arial" w:hAnsi="Arial" w:cs="Arial"/>
          <w:sz w:val="22"/>
          <w:szCs w:val="22"/>
        </w:rPr>
        <w:t xml:space="preserve">; </w:t>
      </w:r>
    </w:p>
    <w:p w14:paraId="74557407" w14:textId="77777777" w:rsidR="009D1387" w:rsidRPr="008B7DB3" w:rsidRDefault="009D1387" w:rsidP="00125A4F">
      <w:pPr>
        <w:pStyle w:val="Paragraph"/>
        <w:numPr>
          <w:ilvl w:val="0"/>
          <w:numId w:val="12"/>
        </w:numPr>
        <w:rPr>
          <w:rFonts w:ascii="Arial" w:hAnsi="Arial" w:cs="Arial"/>
          <w:sz w:val="22"/>
          <w:szCs w:val="22"/>
        </w:rPr>
      </w:pPr>
      <w:r w:rsidRPr="008B7DB3">
        <w:rPr>
          <w:rFonts w:ascii="Arial" w:hAnsi="Arial" w:cs="Arial"/>
          <w:sz w:val="22"/>
          <w:szCs w:val="22"/>
        </w:rPr>
        <w:t xml:space="preserve">contando con la contragarantía soberana de la República Argentina; </w:t>
      </w:r>
    </w:p>
    <w:p w14:paraId="0D512942" w14:textId="77777777" w:rsidR="00713BAA" w:rsidRPr="008B7DB3" w:rsidRDefault="00713BAA" w:rsidP="00125A4F">
      <w:pPr>
        <w:pStyle w:val="Paragraph"/>
        <w:numPr>
          <w:ilvl w:val="0"/>
          <w:numId w:val="12"/>
        </w:numPr>
        <w:rPr>
          <w:rFonts w:ascii="Arial" w:hAnsi="Arial" w:cs="Arial"/>
          <w:sz w:val="22"/>
          <w:szCs w:val="22"/>
        </w:rPr>
      </w:pPr>
      <w:r w:rsidRPr="008B7DB3">
        <w:rPr>
          <w:rFonts w:ascii="Arial" w:hAnsi="Arial" w:cs="Arial"/>
          <w:sz w:val="22"/>
          <w:szCs w:val="22"/>
        </w:rPr>
        <w:t>de primera perdida</w:t>
      </w:r>
    </w:p>
    <w:p w14:paraId="7DA86E10" w14:textId="77777777" w:rsidR="009D1387" w:rsidRPr="008B7DB3" w:rsidRDefault="009D1387" w:rsidP="00125A4F">
      <w:pPr>
        <w:pStyle w:val="Paragraph"/>
        <w:numPr>
          <w:ilvl w:val="0"/>
          <w:numId w:val="12"/>
        </w:numPr>
        <w:rPr>
          <w:rFonts w:ascii="Arial" w:hAnsi="Arial" w:cs="Arial"/>
          <w:sz w:val="22"/>
          <w:szCs w:val="22"/>
        </w:rPr>
      </w:pPr>
      <w:r w:rsidRPr="008B7DB3">
        <w:rPr>
          <w:rFonts w:ascii="Arial" w:hAnsi="Arial" w:cs="Arial"/>
          <w:sz w:val="22"/>
          <w:szCs w:val="22"/>
        </w:rPr>
        <w:t xml:space="preserve">garantizando el pago de un financiamiento bajo forma de préstamo y/o instrumentos negociables otorgado para proyectos </w:t>
      </w:r>
      <w:r w:rsidR="00713BAA" w:rsidRPr="008B7DB3">
        <w:rPr>
          <w:rFonts w:ascii="Arial" w:hAnsi="Arial" w:cs="Arial"/>
          <w:sz w:val="22"/>
          <w:szCs w:val="22"/>
        </w:rPr>
        <w:t xml:space="preserve">PPP </w:t>
      </w:r>
      <w:r w:rsidRPr="008B7DB3">
        <w:rPr>
          <w:rFonts w:ascii="Arial" w:hAnsi="Arial" w:cs="Arial"/>
          <w:sz w:val="22"/>
          <w:szCs w:val="22"/>
        </w:rPr>
        <w:t>de infraestructura productiva en Argentina en dólares;</w:t>
      </w:r>
    </w:p>
    <w:p w14:paraId="419358A5" w14:textId="77777777" w:rsidR="009D1387" w:rsidRPr="008B7DB3" w:rsidRDefault="009D1387" w:rsidP="00125A4F">
      <w:pPr>
        <w:pStyle w:val="Paragraph"/>
        <w:numPr>
          <w:ilvl w:val="0"/>
          <w:numId w:val="12"/>
        </w:numPr>
        <w:rPr>
          <w:rFonts w:ascii="Arial" w:hAnsi="Arial" w:cs="Arial"/>
          <w:sz w:val="22"/>
          <w:szCs w:val="22"/>
        </w:rPr>
      </w:pPr>
      <w:r w:rsidRPr="008B7DB3">
        <w:rPr>
          <w:rFonts w:ascii="Arial" w:hAnsi="Arial" w:cs="Arial"/>
          <w:sz w:val="22"/>
          <w:szCs w:val="22"/>
        </w:rPr>
        <w:t xml:space="preserve">hasta por un monto de US$490 millones, tomando en cuenta que se pudiera garantizar un bono agrupando varios proyectos de infraestructura productiva; </w:t>
      </w:r>
    </w:p>
    <w:p w14:paraId="4CBC7D18" w14:textId="77777777" w:rsidR="009D1387" w:rsidRPr="008B7DB3" w:rsidRDefault="009D1387" w:rsidP="00125A4F">
      <w:pPr>
        <w:pStyle w:val="Paragraph"/>
        <w:numPr>
          <w:ilvl w:val="0"/>
          <w:numId w:val="12"/>
        </w:numPr>
        <w:rPr>
          <w:rFonts w:ascii="Arial" w:hAnsi="Arial" w:cs="Arial"/>
          <w:sz w:val="22"/>
          <w:szCs w:val="22"/>
        </w:rPr>
      </w:pPr>
      <w:r w:rsidRPr="008B7DB3">
        <w:rPr>
          <w:rFonts w:ascii="Arial" w:hAnsi="Arial" w:cs="Arial"/>
          <w:sz w:val="22"/>
          <w:szCs w:val="22"/>
        </w:rPr>
        <w:t>hasta por un 70% del costo total de cada proyecto;</w:t>
      </w:r>
    </w:p>
    <w:p w14:paraId="7617E2AC" w14:textId="77777777" w:rsidR="009D1387" w:rsidRPr="008B7DB3" w:rsidRDefault="009D1387" w:rsidP="00125A4F">
      <w:pPr>
        <w:pStyle w:val="Paragraph"/>
        <w:numPr>
          <w:ilvl w:val="0"/>
          <w:numId w:val="12"/>
        </w:numPr>
        <w:rPr>
          <w:rFonts w:ascii="Arial" w:hAnsi="Arial" w:cs="Arial"/>
          <w:sz w:val="22"/>
          <w:szCs w:val="22"/>
        </w:rPr>
      </w:pPr>
      <w:r w:rsidRPr="008B7DB3">
        <w:rPr>
          <w:rFonts w:ascii="Arial" w:hAnsi="Arial" w:cs="Arial"/>
          <w:sz w:val="22"/>
          <w:szCs w:val="22"/>
        </w:rPr>
        <w:t xml:space="preserve">hasta por un plazo máximo de 25 años con una vida promedio ponderada de hasta 15,25 años; </w:t>
      </w:r>
    </w:p>
    <w:p w14:paraId="0D5FE257" w14:textId="77777777" w:rsidR="000315BE" w:rsidRPr="008B7DB3" w:rsidRDefault="004024E2" w:rsidP="00125A4F">
      <w:pPr>
        <w:pStyle w:val="Paragraph"/>
        <w:numPr>
          <w:ilvl w:val="0"/>
          <w:numId w:val="12"/>
        </w:numPr>
        <w:rPr>
          <w:rFonts w:ascii="Arial" w:hAnsi="Arial" w:cs="Arial"/>
          <w:sz w:val="22"/>
          <w:szCs w:val="22"/>
        </w:rPr>
      </w:pPr>
      <w:r w:rsidRPr="008B7DB3">
        <w:rPr>
          <w:rFonts w:ascii="Arial" w:hAnsi="Arial" w:cs="Arial"/>
          <w:sz w:val="22"/>
          <w:szCs w:val="22"/>
        </w:rPr>
        <w:t>cubriendo</w:t>
      </w:r>
      <w:r w:rsidR="009D1387" w:rsidRPr="008B7DB3">
        <w:rPr>
          <w:rFonts w:ascii="Arial" w:hAnsi="Arial" w:cs="Arial"/>
          <w:sz w:val="22"/>
          <w:szCs w:val="22"/>
        </w:rPr>
        <w:t xml:space="preserve"> un monto relacionado con los compromisos de flujos de caja del gobierno en los </w:t>
      </w:r>
      <w:r w:rsidR="00835785" w:rsidRPr="008B7DB3">
        <w:rPr>
          <w:rFonts w:ascii="Arial" w:hAnsi="Arial" w:cs="Arial"/>
          <w:sz w:val="22"/>
          <w:szCs w:val="22"/>
        </w:rPr>
        <w:t>sub-</w:t>
      </w:r>
      <w:r w:rsidR="009D1387" w:rsidRPr="008B7DB3">
        <w:rPr>
          <w:rFonts w:ascii="Arial" w:hAnsi="Arial" w:cs="Arial"/>
          <w:sz w:val="22"/>
          <w:szCs w:val="22"/>
        </w:rPr>
        <w:t>proyectos en el momento de la emisión de cada garantía</w:t>
      </w:r>
      <w:r w:rsidR="00F51179" w:rsidRPr="008B7DB3">
        <w:rPr>
          <w:rFonts w:ascii="Arial" w:hAnsi="Arial" w:cs="Arial"/>
          <w:sz w:val="22"/>
          <w:szCs w:val="22"/>
        </w:rPr>
        <w:t xml:space="preserve">, </w:t>
      </w:r>
      <w:r w:rsidR="008B7DB3" w:rsidRPr="008B7DB3">
        <w:rPr>
          <w:rFonts w:ascii="Arial" w:hAnsi="Arial" w:cs="Arial"/>
          <w:sz w:val="22"/>
          <w:szCs w:val="22"/>
        </w:rPr>
        <w:t>véase</w:t>
      </w:r>
      <w:r w:rsidR="00F51179" w:rsidRPr="008B7DB3">
        <w:rPr>
          <w:rFonts w:ascii="Arial" w:hAnsi="Arial" w:cs="Arial"/>
          <w:sz w:val="22"/>
          <w:szCs w:val="22"/>
        </w:rPr>
        <w:t xml:space="preserve"> </w:t>
      </w:r>
      <w:r w:rsidR="008B7DB3" w:rsidRPr="008B7DB3">
        <w:rPr>
          <w:rFonts w:ascii="Arial" w:hAnsi="Arial" w:cs="Arial"/>
          <w:sz w:val="22"/>
          <w:szCs w:val="22"/>
        </w:rPr>
        <w:t>sección</w:t>
      </w:r>
      <w:r w:rsidR="00F51179" w:rsidRPr="008B7DB3">
        <w:rPr>
          <w:rFonts w:ascii="Arial" w:hAnsi="Arial" w:cs="Arial"/>
          <w:sz w:val="22"/>
          <w:szCs w:val="22"/>
        </w:rPr>
        <w:t xml:space="preserve"> VII</w:t>
      </w:r>
    </w:p>
    <w:p w14:paraId="327ACED7" w14:textId="77777777" w:rsidR="000315BE" w:rsidRPr="008B7DB3" w:rsidRDefault="000315BE" w:rsidP="00125A4F">
      <w:pPr>
        <w:pStyle w:val="Paragraph"/>
        <w:numPr>
          <w:ilvl w:val="0"/>
          <w:numId w:val="11"/>
        </w:numPr>
        <w:rPr>
          <w:rFonts w:ascii="Arial" w:hAnsi="Arial" w:cs="Arial"/>
          <w:sz w:val="22"/>
          <w:szCs w:val="22"/>
        </w:rPr>
      </w:pPr>
      <w:r w:rsidRPr="008B7DB3">
        <w:rPr>
          <w:rFonts w:ascii="Arial" w:hAnsi="Arial" w:cs="Arial"/>
          <w:sz w:val="22"/>
          <w:szCs w:val="22"/>
        </w:rPr>
        <w:t xml:space="preserve">que cumplen con los requerimientos ambientales y sociales detallados en la sección </w:t>
      </w:r>
      <w:r w:rsidR="001E1CBA" w:rsidRPr="008B7DB3">
        <w:rPr>
          <w:rFonts w:ascii="Arial" w:hAnsi="Arial" w:cs="Arial"/>
          <w:sz w:val="22"/>
          <w:szCs w:val="22"/>
          <w:highlight w:val="yellow"/>
        </w:rPr>
        <w:fldChar w:fldCharType="begin"/>
      </w:r>
      <w:r w:rsidR="001E1CBA" w:rsidRPr="008B7DB3">
        <w:rPr>
          <w:rFonts w:ascii="Arial" w:hAnsi="Arial" w:cs="Arial"/>
          <w:sz w:val="22"/>
          <w:szCs w:val="22"/>
        </w:rPr>
        <w:instrText xml:space="preserve"> REF _Ref506234949 \r \h </w:instrText>
      </w:r>
      <w:r w:rsidR="002F046F" w:rsidRPr="008B7DB3">
        <w:rPr>
          <w:rFonts w:ascii="Arial" w:hAnsi="Arial" w:cs="Arial"/>
          <w:sz w:val="22"/>
          <w:szCs w:val="22"/>
          <w:highlight w:val="yellow"/>
        </w:rPr>
        <w:instrText xml:space="preserve"> \* MERGEFORMAT </w:instrText>
      </w:r>
      <w:r w:rsidR="001E1CBA" w:rsidRPr="008B7DB3">
        <w:rPr>
          <w:rFonts w:ascii="Arial" w:hAnsi="Arial" w:cs="Arial"/>
          <w:sz w:val="22"/>
          <w:szCs w:val="22"/>
          <w:highlight w:val="yellow"/>
        </w:rPr>
      </w:r>
      <w:r w:rsidR="001E1CBA" w:rsidRPr="008B7DB3">
        <w:rPr>
          <w:rFonts w:ascii="Arial" w:hAnsi="Arial" w:cs="Arial"/>
          <w:sz w:val="22"/>
          <w:szCs w:val="22"/>
          <w:highlight w:val="yellow"/>
        </w:rPr>
        <w:fldChar w:fldCharType="separate"/>
      </w:r>
      <w:r w:rsidR="001E1CBA" w:rsidRPr="008B7DB3">
        <w:rPr>
          <w:rFonts w:ascii="Arial" w:hAnsi="Arial" w:cs="Arial"/>
          <w:sz w:val="22"/>
          <w:szCs w:val="22"/>
        </w:rPr>
        <w:t>XII</w:t>
      </w:r>
      <w:r w:rsidR="001E1CBA" w:rsidRPr="008B7DB3">
        <w:rPr>
          <w:rFonts w:ascii="Arial" w:hAnsi="Arial" w:cs="Arial"/>
          <w:sz w:val="22"/>
          <w:szCs w:val="22"/>
          <w:highlight w:val="yellow"/>
        </w:rPr>
        <w:fldChar w:fldCharType="end"/>
      </w:r>
      <w:r w:rsidRPr="008B7DB3">
        <w:rPr>
          <w:rFonts w:ascii="Arial" w:hAnsi="Arial" w:cs="Arial"/>
          <w:sz w:val="22"/>
          <w:szCs w:val="22"/>
        </w:rPr>
        <w:t xml:space="preserve"> del presente reglamento operativo. </w:t>
      </w:r>
    </w:p>
    <w:p w14:paraId="2C5DE087" w14:textId="77777777" w:rsidR="000315BE" w:rsidRPr="008B7DB3" w:rsidRDefault="000315BE" w:rsidP="00125A4F">
      <w:pPr>
        <w:pStyle w:val="Paragraph"/>
        <w:numPr>
          <w:ilvl w:val="0"/>
          <w:numId w:val="11"/>
        </w:numPr>
        <w:rPr>
          <w:rFonts w:ascii="Arial" w:hAnsi="Arial" w:cs="Arial"/>
          <w:sz w:val="22"/>
          <w:szCs w:val="22"/>
        </w:rPr>
      </w:pPr>
      <w:r w:rsidRPr="008B7DB3">
        <w:rPr>
          <w:rFonts w:ascii="Arial" w:hAnsi="Arial" w:cs="Arial"/>
          <w:sz w:val="22"/>
          <w:szCs w:val="22"/>
        </w:rPr>
        <w:t>que cumplen con los criterios de elegibilidad</w:t>
      </w:r>
      <w:r w:rsidR="009D1387" w:rsidRPr="008B7DB3">
        <w:rPr>
          <w:rFonts w:ascii="Arial" w:hAnsi="Arial" w:cs="Arial"/>
          <w:sz w:val="22"/>
          <w:szCs w:val="22"/>
        </w:rPr>
        <w:t xml:space="preserve"> </w:t>
      </w:r>
      <w:r w:rsidRPr="008B7DB3">
        <w:rPr>
          <w:rFonts w:ascii="Arial" w:hAnsi="Arial" w:cs="Arial"/>
          <w:sz w:val="22"/>
          <w:szCs w:val="22"/>
        </w:rPr>
        <w:t xml:space="preserve">detallados en la sección </w:t>
      </w:r>
      <w:r w:rsidR="001E1CBA" w:rsidRPr="008B7DB3">
        <w:rPr>
          <w:rFonts w:ascii="Arial" w:hAnsi="Arial" w:cs="Arial"/>
          <w:sz w:val="22"/>
          <w:szCs w:val="22"/>
        </w:rPr>
        <w:fldChar w:fldCharType="begin"/>
      </w:r>
      <w:r w:rsidR="001E1CBA" w:rsidRPr="008B7DB3">
        <w:rPr>
          <w:rFonts w:ascii="Arial" w:hAnsi="Arial" w:cs="Arial"/>
          <w:sz w:val="22"/>
          <w:szCs w:val="22"/>
        </w:rPr>
        <w:instrText xml:space="preserve"> REF _Ref506234903 \r \h  \* MERGEFORMAT </w:instrText>
      </w:r>
      <w:r w:rsidR="001E1CBA" w:rsidRPr="008B7DB3">
        <w:rPr>
          <w:rFonts w:ascii="Arial" w:hAnsi="Arial" w:cs="Arial"/>
          <w:sz w:val="22"/>
          <w:szCs w:val="22"/>
        </w:rPr>
      </w:r>
      <w:r w:rsidR="001E1CBA" w:rsidRPr="008B7DB3">
        <w:rPr>
          <w:rFonts w:ascii="Arial" w:hAnsi="Arial" w:cs="Arial"/>
          <w:sz w:val="22"/>
          <w:szCs w:val="22"/>
        </w:rPr>
        <w:fldChar w:fldCharType="separate"/>
      </w:r>
      <w:r w:rsidR="001E1CBA" w:rsidRPr="008B7DB3">
        <w:rPr>
          <w:rFonts w:ascii="Arial" w:hAnsi="Arial" w:cs="Arial"/>
          <w:sz w:val="22"/>
          <w:szCs w:val="22"/>
        </w:rPr>
        <w:t>V</w:t>
      </w:r>
      <w:r w:rsidR="001E1CBA" w:rsidRPr="008B7DB3">
        <w:rPr>
          <w:rFonts w:ascii="Arial" w:hAnsi="Arial" w:cs="Arial"/>
          <w:sz w:val="22"/>
          <w:szCs w:val="22"/>
        </w:rPr>
        <w:fldChar w:fldCharType="end"/>
      </w:r>
      <w:r w:rsidR="001E1CBA" w:rsidRPr="008B7DB3">
        <w:rPr>
          <w:rFonts w:ascii="Arial" w:hAnsi="Arial" w:cs="Arial"/>
          <w:sz w:val="22"/>
          <w:szCs w:val="22"/>
        </w:rPr>
        <w:t xml:space="preserve"> y </w:t>
      </w:r>
      <w:r w:rsidR="001E1CBA" w:rsidRPr="008B7DB3">
        <w:rPr>
          <w:rFonts w:ascii="Arial" w:hAnsi="Arial" w:cs="Arial"/>
          <w:sz w:val="22"/>
          <w:szCs w:val="22"/>
        </w:rPr>
        <w:fldChar w:fldCharType="begin"/>
      </w:r>
      <w:r w:rsidR="001E1CBA" w:rsidRPr="008B7DB3">
        <w:rPr>
          <w:rFonts w:ascii="Arial" w:hAnsi="Arial" w:cs="Arial"/>
          <w:sz w:val="22"/>
          <w:szCs w:val="22"/>
        </w:rPr>
        <w:instrText xml:space="preserve"> REF _Ref506234918 \r \h  \* MERGEFORMAT </w:instrText>
      </w:r>
      <w:r w:rsidR="001E1CBA" w:rsidRPr="008B7DB3">
        <w:rPr>
          <w:rFonts w:ascii="Arial" w:hAnsi="Arial" w:cs="Arial"/>
          <w:sz w:val="22"/>
          <w:szCs w:val="22"/>
        </w:rPr>
      </w:r>
      <w:r w:rsidR="001E1CBA" w:rsidRPr="008B7DB3">
        <w:rPr>
          <w:rFonts w:ascii="Arial" w:hAnsi="Arial" w:cs="Arial"/>
          <w:sz w:val="22"/>
          <w:szCs w:val="22"/>
        </w:rPr>
        <w:fldChar w:fldCharType="separate"/>
      </w:r>
      <w:r w:rsidR="001E1CBA" w:rsidRPr="008B7DB3">
        <w:rPr>
          <w:rFonts w:ascii="Arial" w:hAnsi="Arial" w:cs="Arial"/>
          <w:sz w:val="22"/>
          <w:szCs w:val="22"/>
        </w:rPr>
        <w:t>VI</w:t>
      </w:r>
      <w:r w:rsidR="001E1CBA" w:rsidRPr="008B7DB3">
        <w:rPr>
          <w:rFonts w:ascii="Arial" w:hAnsi="Arial" w:cs="Arial"/>
          <w:sz w:val="22"/>
          <w:szCs w:val="22"/>
        </w:rPr>
        <w:fldChar w:fldCharType="end"/>
      </w:r>
      <w:r w:rsidR="001E1CBA" w:rsidRPr="008B7DB3">
        <w:rPr>
          <w:rFonts w:ascii="Arial" w:hAnsi="Arial" w:cs="Arial"/>
          <w:sz w:val="22"/>
          <w:szCs w:val="22"/>
        </w:rPr>
        <w:t xml:space="preserve"> </w:t>
      </w:r>
      <w:r w:rsidRPr="008B7DB3">
        <w:rPr>
          <w:rFonts w:ascii="Arial" w:hAnsi="Arial" w:cs="Arial"/>
          <w:sz w:val="22"/>
          <w:szCs w:val="22"/>
        </w:rPr>
        <w:t xml:space="preserve">del presente reglamento operativo. </w:t>
      </w:r>
    </w:p>
    <w:p w14:paraId="287B6D64" w14:textId="77777777" w:rsidR="00835785" w:rsidRPr="008B7DB3" w:rsidRDefault="00835785" w:rsidP="00AD69B0">
      <w:pPr>
        <w:jc w:val="both"/>
        <w:rPr>
          <w:rFonts w:ascii="Arial" w:hAnsi="Arial" w:cs="Arial"/>
          <w:sz w:val="22"/>
          <w:szCs w:val="22"/>
        </w:rPr>
      </w:pPr>
    </w:p>
    <w:p w14:paraId="222060B5" w14:textId="77777777" w:rsidR="00A67D4B" w:rsidRPr="008B7DB3" w:rsidRDefault="00835785" w:rsidP="00A67D4B">
      <w:pPr>
        <w:pStyle w:val="Paragraph"/>
        <w:ind w:left="0" w:firstLine="0"/>
        <w:rPr>
          <w:rFonts w:ascii="Arial" w:hAnsi="Arial" w:cs="Arial"/>
          <w:sz w:val="22"/>
          <w:szCs w:val="22"/>
        </w:rPr>
      </w:pPr>
      <w:r w:rsidRPr="008B7DB3">
        <w:rPr>
          <w:rFonts w:ascii="Arial" w:hAnsi="Arial" w:cs="Arial"/>
          <w:sz w:val="22"/>
          <w:szCs w:val="22"/>
        </w:rPr>
        <w:t xml:space="preserve">Las </w:t>
      </w:r>
      <w:r w:rsidR="00AD69B0" w:rsidRPr="008B7DB3">
        <w:rPr>
          <w:rFonts w:ascii="Arial" w:hAnsi="Arial" w:cs="Arial"/>
          <w:sz w:val="22"/>
          <w:szCs w:val="22"/>
        </w:rPr>
        <w:t>garantías</w:t>
      </w:r>
      <w:r w:rsidRPr="008B7DB3">
        <w:rPr>
          <w:rFonts w:ascii="Arial" w:hAnsi="Arial" w:cs="Arial"/>
          <w:sz w:val="22"/>
          <w:szCs w:val="22"/>
        </w:rPr>
        <w:t xml:space="preserve"> otorgadas con recursos del </w:t>
      </w:r>
      <w:r w:rsidR="00C63BD7" w:rsidRPr="008B7DB3">
        <w:rPr>
          <w:rFonts w:ascii="Arial" w:hAnsi="Arial" w:cs="Arial"/>
          <w:sz w:val="22"/>
          <w:szCs w:val="22"/>
        </w:rPr>
        <w:t>programa</w:t>
      </w:r>
      <w:r w:rsidRPr="008B7DB3">
        <w:rPr>
          <w:rFonts w:ascii="Arial" w:hAnsi="Arial" w:cs="Arial"/>
          <w:sz w:val="22"/>
          <w:szCs w:val="22"/>
        </w:rPr>
        <w:t xml:space="preserve"> </w:t>
      </w:r>
      <w:r w:rsidR="00C63BD7" w:rsidRPr="008B7DB3">
        <w:rPr>
          <w:rFonts w:ascii="Arial" w:hAnsi="Arial" w:cs="Arial"/>
          <w:sz w:val="22"/>
          <w:szCs w:val="22"/>
        </w:rPr>
        <w:t>deberán</w:t>
      </w:r>
      <w:r w:rsidRPr="008B7DB3">
        <w:rPr>
          <w:rFonts w:ascii="Arial" w:hAnsi="Arial" w:cs="Arial"/>
          <w:sz w:val="22"/>
          <w:szCs w:val="22"/>
        </w:rPr>
        <w:t xml:space="preserve"> ser aprobadas por el BID, </w:t>
      </w:r>
      <w:r w:rsidR="008B7DB3" w:rsidRPr="008B7DB3">
        <w:rPr>
          <w:rFonts w:ascii="Arial" w:hAnsi="Arial" w:cs="Arial"/>
          <w:sz w:val="22"/>
          <w:szCs w:val="22"/>
        </w:rPr>
        <w:t>véase</w:t>
      </w:r>
      <w:r w:rsidRPr="008B7DB3">
        <w:rPr>
          <w:rFonts w:ascii="Arial" w:hAnsi="Arial" w:cs="Arial"/>
          <w:sz w:val="22"/>
          <w:szCs w:val="22"/>
        </w:rPr>
        <w:t xml:space="preserve"> </w:t>
      </w:r>
      <w:r w:rsidR="008B7DB3" w:rsidRPr="008B7DB3">
        <w:rPr>
          <w:rFonts w:ascii="Arial" w:hAnsi="Arial" w:cs="Arial"/>
          <w:sz w:val="22"/>
          <w:szCs w:val="22"/>
        </w:rPr>
        <w:t>sección</w:t>
      </w:r>
      <w:r w:rsidRPr="008B7DB3">
        <w:rPr>
          <w:rFonts w:ascii="Arial" w:hAnsi="Arial" w:cs="Arial"/>
          <w:sz w:val="22"/>
          <w:szCs w:val="22"/>
        </w:rPr>
        <w:t xml:space="preserve"> </w:t>
      </w:r>
      <w:r w:rsidR="00F921F6" w:rsidRPr="008B7DB3">
        <w:rPr>
          <w:rFonts w:ascii="Arial" w:hAnsi="Arial" w:cs="Arial"/>
          <w:sz w:val="22"/>
          <w:szCs w:val="22"/>
        </w:rPr>
        <w:fldChar w:fldCharType="begin"/>
      </w:r>
      <w:r w:rsidR="00F921F6" w:rsidRPr="008B7DB3">
        <w:rPr>
          <w:rFonts w:ascii="Arial" w:hAnsi="Arial" w:cs="Arial"/>
          <w:sz w:val="22"/>
          <w:szCs w:val="22"/>
        </w:rPr>
        <w:instrText xml:space="preserve"> REF _Ref504572480 \r \h </w:instrText>
      </w:r>
      <w:r w:rsidR="00D22946" w:rsidRPr="008B7DB3">
        <w:rPr>
          <w:rFonts w:ascii="Arial" w:hAnsi="Arial" w:cs="Arial"/>
          <w:sz w:val="22"/>
          <w:szCs w:val="22"/>
        </w:rPr>
        <w:instrText xml:space="preserve"> \* MERGEFORMAT </w:instrText>
      </w:r>
      <w:r w:rsidR="00F921F6" w:rsidRPr="008B7DB3">
        <w:rPr>
          <w:rFonts w:ascii="Arial" w:hAnsi="Arial" w:cs="Arial"/>
          <w:sz w:val="22"/>
          <w:szCs w:val="22"/>
        </w:rPr>
      </w:r>
      <w:r w:rsidR="00F921F6" w:rsidRPr="008B7DB3">
        <w:rPr>
          <w:rFonts w:ascii="Arial" w:hAnsi="Arial" w:cs="Arial"/>
          <w:sz w:val="22"/>
          <w:szCs w:val="22"/>
        </w:rPr>
        <w:fldChar w:fldCharType="separate"/>
      </w:r>
      <w:r w:rsidR="007C1AFC" w:rsidRPr="008B7DB3">
        <w:rPr>
          <w:rFonts w:ascii="Arial" w:hAnsi="Arial" w:cs="Arial"/>
          <w:sz w:val="22"/>
          <w:szCs w:val="22"/>
        </w:rPr>
        <w:t>IX</w:t>
      </w:r>
      <w:r w:rsidR="00F921F6" w:rsidRPr="008B7DB3">
        <w:rPr>
          <w:rFonts w:ascii="Arial" w:hAnsi="Arial" w:cs="Arial"/>
          <w:sz w:val="22"/>
          <w:szCs w:val="22"/>
        </w:rPr>
        <w:fldChar w:fldCharType="end"/>
      </w:r>
      <w:r w:rsidRPr="008B7DB3">
        <w:rPr>
          <w:rFonts w:ascii="Arial" w:hAnsi="Arial" w:cs="Arial"/>
          <w:sz w:val="22"/>
          <w:szCs w:val="22"/>
        </w:rPr>
        <w:t>.</w:t>
      </w:r>
    </w:p>
    <w:p w14:paraId="4F2ACF41" w14:textId="77777777" w:rsidR="00D347B8" w:rsidRPr="008B7DB3" w:rsidRDefault="009D1387" w:rsidP="0087072A">
      <w:pPr>
        <w:pStyle w:val="Paragraph"/>
        <w:ind w:left="0" w:firstLine="0"/>
        <w:rPr>
          <w:rFonts w:ascii="Arial" w:hAnsi="Arial" w:cs="Arial"/>
          <w:sz w:val="22"/>
          <w:szCs w:val="22"/>
        </w:rPr>
      </w:pPr>
      <w:r w:rsidRPr="008B7DB3">
        <w:rPr>
          <w:rFonts w:ascii="Arial" w:hAnsi="Arial" w:cs="Arial"/>
          <w:sz w:val="22"/>
          <w:szCs w:val="22"/>
        </w:rPr>
        <w:t>Las garantías emitidas por el BID deberán ser irrevocables</w:t>
      </w:r>
      <w:r w:rsidR="004024E2" w:rsidRPr="008B7DB3">
        <w:rPr>
          <w:rFonts w:ascii="Arial" w:hAnsi="Arial" w:cs="Arial"/>
          <w:sz w:val="22"/>
          <w:szCs w:val="22"/>
        </w:rPr>
        <w:t xml:space="preserve">, con sucesos activadores claramente definidos, y con un procedimiento de reclamo y de pago claramente definido. </w:t>
      </w:r>
      <w:r w:rsidRPr="008B7DB3">
        <w:rPr>
          <w:rFonts w:ascii="Arial" w:hAnsi="Arial" w:cs="Arial"/>
          <w:sz w:val="22"/>
          <w:szCs w:val="22"/>
        </w:rPr>
        <w:t xml:space="preserve"> </w:t>
      </w:r>
    </w:p>
    <w:p w14:paraId="385DBFBD" w14:textId="77777777" w:rsidR="00F51179" w:rsidRPr="008B7DB3" w:rsidRDefault="00F921F6" w:rsidP="00F51179">
      <w:pPr>
        <w:pStyle w:val="Paragraph"/>
        <w:ind w:left="0" w:firstLine="0"/>
        <w:rPr>
          <w:rFonts w:ascii="Arial" w:hAnsi="Arial" w:cs="Arial"/>
          <w:sz w:val="22"/>
          <w:szCs w:val="22"/>
        </w:rPr>
      </w:pPr>
      <w:r w:rsidRPr="008B7DB3">
        <w:rPr>
          <w:rFonts w:ascii="Arial" w:hAnsi="Arial" w:cs="Arial"/>
          <w:sz w:val="22"/>
          <w:szCs w:val="22"/>
        </w:rPr>
        <w:t>Las garantías están denominadas en dólares estadounidenses (US$)</w:t>
      </w:r>
    </w:p>
    <w:p w14:paraId="7F91884D" w14:textId="77777777" w:rsidR="00306D3A" w:rsidRPr="008B7DB3" w:rsidRDefault="004024E2" w:rsidP="00F51179">
      <w:pPr>
        <w:pStyle w:val="Paragraph"/>
        <w:ind w:left="0" w:firstLine="0"/>
        <w:rPr>
          <w:rFonts w:ascii="Arial" w:hAnsi="Arial" w:cs="Arial"/>
          <w:sz w:val="22"/>
          <w:szCs w:val="22"/>
        </w:rPr>
      </w:pPr>
      <w:r w:rsidRPr="008B7DB3">
        <w:rPr>
          <w:rFonts w:ascii="Arial" w:hAnsi="Arial" w:cs="Arial"/>
          <w:b/>
          <w:sz w:val="22"/>
          <w:szCs w:val="22"/>
        </w:rPr>
        <w:t>Los recursos para la ejecución del programa – hasta US$10millones</w:t>
      </w:r>
      <w:r w:rsidRPr="008B7DB3">
        <w:rPr>
          <w:rFonts w:ascii="Arial" w:hAnsi="Arial" w:cs="Arial"/>
          <w:sz w:val="22"/>
          <w:szCs w:val="22"/>
        </w:rPr>
        <w:t xml:space="preserve"> – deberán cumplir con los requerimientos de adquisiciones del BID</w:t>
      </w:r>
      <w:r w:rsidR="00306D3A" w:rsidRPr="008B7DB3">
        <w:rPr>
          <w:rFonts w:ascii="Arial" w:hAnsi="Arial" w:cs="Arial"/>
          <w:sz w:val="22"/>
          <w:szCs w:val="22"/>
        </w:rPr>
        <w:t xml:space="preserve"> (véase Sección </w:t>
      </w:r>
      <w:r w:rsidR="00306D3A" w:rsidRPr="008B7DB3">
        <w:rPr>
          <w:rFonts w:ascii="Arial" w:hAnsi="Arial" w:cs="Arial"/>
          <w:sz w:val="22"/>
          <w:szCs w:val="22"/>
        </w:rPr>
        <w:fldChar w:fldCharType="begin"/>
      </w:r>
      <w:r w:rsidR="00306D3A" w:rsidRPr="008B7DB3">
        <w:rPr>
          <w:rFonts w:ascii="Arial" w:hAnsi="Arial" w:cs="Arial"/>
          <w:sz w:val="22"/>
          <w:szCs w:val="22"/>
        </w:rPr>
        <w:instrText xml:space="preserve"> REF _Ref504635838 \r \h </w:instrText>
      </w:r>
      <w:r w:rsidR="00D22946" w:rsidRPr="008B7DB3">
        <w:rPr>
          <w:rFonts w:ascii="Arial" w:hAnsi="Arial" w:cs="Arial"/>
          <w:sz w:val="22"/>
          <w:szCs w:val="22"/>
        </w:rPr>
        <w:instrText xml:space="preserve"> \* MERGEFORMAT </w:instrText>
      </w:r>
      <w:r w:rsidR="00306D3A" w:rsidRPr="008B7DB3">
        <w:rPr>
          <w:rFonts w:ascii="Arial" w:hAnsi="Arial" w:cs="Arial"/>
          <w:sz w:val="22"/>
          <w:szCs w:val="22"/>
        </w:rPr>
      </w:r>
      <w:r w:rsidR="00306D3A" w:rsidRPr="008B7DB3">
        <w:rPr>
          <w:rFonts w:ascii="Arial" w:hAnsi="Arial" w:cs="Arial"/>
          <w:sz w:val="22"/>
          <w:szCs w:val="22"/>
        </w:rPr>
        <w:fldChar w:fldCharType="separate"/>
      </w:r>
      <w:r w:rsidR="007C1AFC" w:rsidRPr="008B7DB3">
        <w:rPr>
          <w:rFonts w:ascii="Arial" w:hAnsi="Arial" w:cs="Arial"/>
          <w:sz w:val="22"/>
          <w:szCs w:val="22"/>
        </w:rPr>
        <w:t>XIV</w:t>
      </w:r>
      <w:r w:rsidR="00306D3A" w:rsidRPr="008B7DB3">
        <w:rPr>
          <w:rFonts w:ascii="Arial" w:hAnsi="Arial" w:cs="Arial"/>
          <w:sz w:val="22"/>
          <w:szCs w:val="22"/>
        </w:rPr>
        <w:fldChar w:fldCharType="end"/>
      </w:r>
      <w:r w:rsidR="00306D3A" w:rsidRPr="008B7DB3">
        <w:rPr>
          <w:rFonts w:ascii="Arial" w:hAnsi="Arial" w:cs="Arial"/>
          <w:sz w:val="22"/>
          <w:szCs w:val="22"/>
        </w:rPr>
        <w:t>)</w:t>
      </w:r>
      <w:r w:rsidRPr="008B7DB3">
        <w:rPr>
          <w:rFonts w:ascii="Arial" w:hAnsi="Arial" w:cs="Arial"/>
          <w:sz w:val="22"/>
          <w:szCs w:val="22"/>
        </w:rPr>
        <w:t>, pudiendo apoyarse los siguientes gastos elegibles:</w:t>
      </w:r>
    </w:p>
    <w:p w14:paraId="0D26FF97" w14:textId="77777777" w:rsidR="00306D3A" w:rsidRPr="008B7DB3" w:rsidRDefault="004024E2" w:rsidP="00125A4F">
      <w:pPr>
        <w:pStyle w:val="Paragraph"/>
        <w:numPr>
          <w:ilvl w:val="0"/>
          <w:numId w:val="13"/>
        </w:numPr>
        <w:rPr>
          <w:rFonts w:ascii="Arial" w:hAnsi="Arial" w:cs="Arial"/>
        </w:rPr>
      </w:pPr>
      <w:r w:rsidRPr="008B7DB3">
        <w:rPr>
          <w:rFonts w:ascii="Arial" w:hAnsi="Arial" w:cs="Arial"/>
          <w:sz w:val="22"/>
          <w:szCs w:val="22"/>
        </w:rPr>
        <w:t xml:space="preserve">fortalecimiento de la </w:t>
      </w:r>
      <w:r w:rsidR="009D0F9F" w:rsidRPr="008B7DB3">
        <w:rPr>
          <w:rFonts w:ascii="Arial" w:hAnsi="Arial" w:cs="Arial"/>
          <w:sz w:val="22"/>
          <w:szCs w:val="22"/>
        </w:rPr>
        <w:t xml:space="preserve">capacidad institucional de la </w:t>
      </w:r>
      <w:r w:rsidRPr="008B7DB3">
        <w:rPr>
          <w:rFonts w:ascii="Arial" w:hAnsi="Arial" w:cs="Arial"/>
          <w:sz w:val="22"/>
          <w:szCs w:val="22"/>
        </w:rPr>
        <w:t xml:space="preserve">UCP en materia de gestión financiera y fiduciaria para cumplir con los requerimientos del </w:t>
      </w:r>
      <w:r w:rsidR="00AD359F" w:rsidRPr="008B7DB3">
        <w:rPr>
          <w:rFonts w:ascii="Arial" w:hAnsi="Arial" w:cs="Arial"/>
          <w:sz w:val="22"/>
          <w:szCs w:val="22"/>
        </w:rPr>
        <w:t>Programa</w:t>
      </w:r>
      <w:r w:rsidRPr="008B7DB3">
        <w:rPr>
          <w:rFonts w:ascii="Arial" w:hAnsi="Arial" w:cs="Arial"/>
          <w:sz w:val="22"/>
          <w:szCs w:val="22"/>
        </w:rPr>
        <w:t>;</w:t>
      </w:r>
    </w:p>
    <w:p w14:paraId="2C280306" w14:textId="77777777" w:rsidR="00306D3A" w:rsidRPr="008B7DB3" w:rsidRDefault="004024E2" w:rsidP="00125A4F">
      <w:pPr>
        <w:pStyle w:val="Paragraph"/>
        <w:numPr>
          <w:ilvl w:val="0"/>
          <w:numId w:val="13"/>
        </w:numPr>
        <w:rPr>
          <w:rFonts w:ascii="Arial" w:hAnsi="Arial" w:cs="Arial"/>
        </w:rPr>
      </w:pPr>
      <w:r w:rsidRPr="008B7DB3">
        <w:rPr>
          <w:rFonts w:ascii="Arial" w:hAnsi="Arial" w:cs="Arial"/>
          <w:sz w:val="22"/>
          <w:szCs w:val="22"/>
        </w:rPr>
        <w:t>pago de consultorías para fortalecer la gestión de preparación técnica de proyectos de participación público-privada en el Ministerio de Finanzas;</w:t>
      </w:r>
    </w:p>
    <w:p w14:paraId="1608B561" w14:textId="77777777" w:rsidR="00306D3A" w:rsidRPr="008B7DB3" w:rsidRDefault="004024E2" w:rsidP="00125A4F">
      <w:pPr>
        <w:pStyle w:val="Paragraph"/>
        <w:numPr>
          <w:ilvl w:val="0"/>
          <w:numId w:val="13"/>
        </w:numPr>
        <w:rPr>
          <w:rFonts w:ascii="Arial" w:hAnsi="Arial" w:cs="Arial"/>
        </w:rPr>
      </w:pPr>
      <w:r w:rsidRPr="008B7DB3">
        <w:rPr>
          <w:rFonts w:ascii="Arial" w:hAnsi="Arial" w:cs="Arial"/>
          <w:sz w:val="22"/>
          <w:szCs w:val="22"/>
        </w:rPr>
        <w:t xml:space="preserve">pago de consultorías para fortalecer la gestión de estructuración financiera de proyectos de participación público-privada en el Ministerio de Finanzas; </w:t>
      </w:r>
    </w:p>
    <w:p w14:paraId="6723068E" w14:textId="77777777" w:rsidR="00306D3A" w:rsidRPr="008B7DB3" w:rsidRDefault="004024E2" w:rsidP="00125A4F">
      <w:pPr>
        <w:pStyle w:val="Paragraph"/>
        <w:numPr>
          <w:ilvl w:val="0"/>
          <w:numId w:val="13"/>
        </w:numPr>
        <w:rPr>
          <w:rFonts w:ascii="Arial" w:hAnsi="Arial" w:cs="Arial"/>
        </w:rPr>
      </w:pPr>
      <w:r w:rsidRPr="008B7DB3">
        <w:rPr>
          <w:rFonts w:ascii="Arial" w:hAnsi="Arial" w:cs="Arial"/>
          <w:sz w:val="22"/>
          <w:szCs w:val="22"/>
        </w:rPr>
        <w:t xml:space="preserve">pago de consultorías para fortalecer la gestión de riesgos ambientales y sociales del programa; y </w:t>
      </w:r>
    </w:p>
    <w:p w14:paraId="45BF57E4" w14:textId="77777777" w:rsidR="004024E2" w:rsidRPr="008B7DB3" w:rsidRDefault="004024E2" w:rsidP="00125A4F">
      <w:pPr>
        <w:pStyle w:val="Paragraph"/>
        <w:numPr>
          <w:ilvl w:val="0"/>
          <w:numId w:val="13"/>
        </w:numPr>
        <w:rPr>
          <w:rFonts w:ascii="Arial" w:hAnsi="Arial" w:cs="Arial"/>
        </w:rPr>
      </w:pPr>
      <w:r w:rsidRPr="008B7DB3">
        <w:rPr>
          <w:rFonts w:ascii="Arial" w:hAnsi="Arial" w:cs="Arial"/>
          <w:sz w:val="22"/>
          <w:szCs w:val="22"/>
        </w:rPr>
        <w:t>pago de consultorías para el seguimiento de indicadores de impacto y evaluación del programa</w:t>
      </w:r>
      <w:r w:rsidR="00CB1A1D" w:rsidRPr="008B7DB3">
        <w:rPr>
          <w:rFonts w:ascii="Arial" w:hAnsi="Arial" w:cs="Arial"/>
          <w:sz w:val="22"/>
          <w:szCs w:val="22"/>
        </w:rPr>
        <w:t>.</w:t>
      </w:r>
    </w:p>
    <w:p w14:paraId="589BABA8" w14:textId="77777777" w:rsidR="00B92EC5" w:rsidRPr="008B7DB3" w:rsidRDefault="00B92EC5" w:rsidP="00AD69B0">
      <w:pPr>
        <w:jc w:val="both"/>
        <w:rPr>
          <w:rFonts w:ascii="Arial" w:hAnsi="Arial" w:cs="Arial"/>
          <w:sz w:val="22"/>
          <w:szCs w:val="22"/>
          <w:lang w:eastAsia="en-US"/>
        </w:rPr>
      </w:pPr>
    </w:p>
    <w:p w14:paraId="67152019" w14:textId="77777777" w:rsidR="00835785" w:rsidRPr="008B7DB3" w:rsidRDefault="00835785" w:rsidP="00D72E07">
      <w:pPr>
        <w:pStyle w:val="Chapter"/>
        <w:tabs>
          <w:tab w:val="num" w:pos="648"/>
        </w:tabs>
        <w:jc w:val="left"/>
        <w:rPr>
          <w:rFonts w:ascii="Arial" w:hAnsi="Arial" w:cs="Arial"/>
          <w:caps/>
          <w:smallCaps w:val="0"/>
          <w:sz w:val="22"/>
          <w:szCs w:val="22"/>
        </w:rPr>
      </w:pPr>
      <w:bookmarkStart w:id="11" w:name="_Ref504636347"/>
      <w:r w:rsidRPr="008B7DB3">
        <w:rPr>
          <w:rFonts w:ascii="Arial" w:hAnsi="Arial" w:cs="Arial"/>
          <w:caps/>
          <w:smallCaps w:val="0"/>
          <w:sz w:val="22"/>
          <w:szCs w:val="22"/>
        </w:rPr>
        <w:t>Criterios de elegibilidad de los sub-proyectos</w:t>
      </w:r>
      <w:bookmarkEnd w:id="11"/>
      <w:r w:rsidR="000E157F" w:rsidRPr="008B7DB3">
        <w:rPr>
          <w:rFonts w:ascii="Arial" w:hAnsi="Arial" w:cs="Arial"/>
          <w:caps/>
          <w:smallCaps w:val="0"/>
          <w:sz w:val="22"/>
          <w:szCs w:val="22"/>
        </w:rPr>
        <w:t xml:space="preserve"> </w:t>
      </w:r>
    </w:p>
    <w:p w14:paraId="307D57A5" w14:textId="77777777" w:rsidR="006D1A6E" w:rsidRPr="008B7DB3" w:rsidRDefault="006D1A6E" w:rsidP="000E157F">
      <w:pPr>
        <w:pStyle w:val="Paragraph"/>
        <w:tabs>
          <w:tab w:val="num" w:pos="0"/>
        </w:tabs>
        <w:ind w:left="0" w:firstLine="0"/>
        <w:rPr>
          <w:rFonts w:ascii="Arial" w:hAnsi="Arial" w:cs="Arial"/>
          <w:sz w:val="22"/>
          <w:szCs w:val="22"/>
        </w:rPr>
      </w:pPr>
      <w:bookmarkStart w:id="12" w:name="_Ref504565367"/>
      <w:r w:rsidRPr="008B7DB3">
        <w:rPr>
          <w:rFonts w:ascii="Arial" w:hAnsi="Arial" w:cs="Arial"/>
          <w:sz w:val="22"/>
          <w:szCs w:val="22"/>
        </w:rPr>
        <w:t xml:space="preserve">El programa apoyará </w:t>
      </w:r>
      <w:r w:rsidR="00EF24CE" w:rsidRPr="008B7DB3">
        <w:rPr>
          <w:rFonts w:ascii="Arial" w:hAnsi="Arial" w:cs="Arial"/>
          <w:sz w:val="22"/>
          <w:szCs w:val="22"/>
        </w:rPr>
        <w:t>aquellos proyectos recogidos dentro de las categorías de</w:t>
      </w:r>
      <w:r w:rsidRPr="008B7DB3">
        <w:rPr>
          <w:rFonts w:ascii="Arial" w:hAnsi="Arial" w:cs="Arial"/>
          <w:sz w:val="22"/>
          <w:szCs w:val="22"/>
        </w:rPr>
        <w:t>:</w:t>
      </w:r>
      <w:bookmarkEnd w:id="12"/>
      <w:r w:rsidRPr="008B7DB3">
        <w:rPr>
          <w:rFonts w:ascii="Arial" w:hAnsi="Arial" w:cs="Arial"/>
          <w:sz w:val="22"/>
          <w:szCs w:val="22"/>
        </w:rPr>
        <w:t xml:space="preserve"> </w:t>
      </w:r>
    </w:p>
    <w:p w14:paraId="53981262" w14:textId="77777777" w:rsidR="00742D45" w:rsidRPr="008B7DB3" w:rsidRDefault="00742D45" w:rsidP="00742D45">
      <w:pPr>
        <w:numPr>
          <w:ilvl w:val="0"/>
          <w:numId w:val="14"/>
        </w:numPr>
        <w:spacing w:before="120" w:after="120"/>
        <w:outlineLvl w:val="1"/>
        <w:rPr>
          <w:rFonts w:ascii="Arial" w:hAnsi="Arial" w:cs="Arial"/>
          <w:sz w:val="22"/>
          <w:szCs w:val="22"/>
          <w:lang w:eastAsia="en-US"/>
        </w:rPr>
      </w:pPr>
      <w:r w:rsidRPr="008B7DB3">
        <w:rPr>
          <w:rFonts w:ascii="Arial" w:hAnsi="Arial" w:cs="Arial"/>
          <w:sz w:val="22"/>
          <w:szCs w:val="22"/>
          <w:lang w:eastAsia="en-US"/>
        </w:rPr>
        <w:t>corredores viales</w:t>
      </w:r>
      <w:r>
        <w:rPr>
          <w:rFonts w:ascii="Arial" w:hAnsi="Arial" w:cs="Arial"/>
          <w:sz w:val="22"/>
          <w:szCs w:val="22"/>
          <w:lang w:eastAsia="en-US"/>
        </w:rPr>
        <w:t xml:space="preserve"> (incluye la realización de tareas de mantenimiento, operación y explotación de los corredores durante el plazo de cada contrato)</w:t>
      </w:r>
      <w:r w:rsidRPr="008B7DB3">
        <w:rPr>
          <w:rFonts w:ascii="Arial" w:hAnsi="Arial" w:cs="Arial"/>
          <w:sz w:val="22"/>
          <w:szCs w:val="22"/>
          <w:lang w:eastAsia="en-US"/>
        </w:rPr>
        <w:t>:</w:t>
      </w:r>
    </w:p>
    <w:p w14:paraId="0C061159" w14:textId="77777777" w:rsidR="00742D45" w:rsidRPr="008B7DB3" w:rsidRDefault="00742D45" w:rsidP="00742D45">
      <w:pPr>
        <w:numPr>
          <w:ilvl w:val="1"/>
          <w:numId w:val="14"/>
        </w:numPr>
        <w:spacing w:before="120" w:after="120"/>
        <w:outlineLvl w:val="1"/>
        <w:rPr>
          <w:rFonts w:ascii="Arial" w:hAnsi="Arial" w:cs="Arial"/>
          <w:sz w:val="22"/>
          <w:szCs w:val="22"/>
          <w:lang w:eastAsia="en-US"/>
        </w:rPr>
      </w:pPr>
      <w:r w:rsidRPr="008B7DB3">
        <w:rPr>
          <w:rFonts w:ascii="Arial" w:hAnsi="Arial" w:cs="Arial"/>
          <w:sz w:val="22"/>
          <w:szCs w:val="22"/>
        </w:rPr>
        <w:t xml:space="preserve">construcción de autopistas </w:t>
      </w:r>
      <w:r>
        <w:rPr>
          <w:rFonts w:ascii="Arial" w:hAnsi="Arial" w:cs="Arial"/>
          <w:sz w:val="22"/>
          <w:szCs w:val="22"/>
        </w:rPr>
        <w:t xml:space="preserve">en tramos con altos volúmenes de tránsito, </w:t>
      </w:r>
      <w:r w:rsidRPr="008B7DB3">
        <w:rPr>
          <w:rFonts w:ascii="Arial" w:hAnsi="Arial" w:cs="Arial"/>
          <w:sz w:val="22"/>
          <w:szCs w:val="22"/>
        </w:rPr>
        <w:t xml:space="preserve">y </w:t>
      </w:r>
      <w:r>
        <w:rPr>
          <w:rFonts w:ascii="Arial" w:hAnsi="Arial" w:cs="Arial"/>
          <w:sz w:val="22"/>
          <w:szCs w:val="22"/>
        </w:rPr>
        <w:t xml:space="preserve">de </w:t>
      </w:r>
      <w:r w:rsidRPr="008B7DB3">
        <w:rPr>
          <w:rFonts w:ascii="Arial" w:hAnsi="Arial" w:cs="Arial"/>
          <w:sz w:val="22"/>
          <w:szCs w:val="22"/>
        </w:rPr>
        <w:t xml:space="preserve">carriles </w:t>
      </w:r>
      <w:r>
        <w:rPr>
          <w:rFonts w:ascii="Arial" w:hAnsi="Arial" w:cs="Arial"/>
          <w:sz w:val="22"/>
          <w:szCs w:val="22"/>
        </w:rPr>
        <w:t xml:space="preserve">adicionales </w:t>
      </w:r>
      <w:r w:rsidRPr="008B7DB3">
        <w:rPr>
          <w:rFonts w:ascii="Arial" w:hAnsi="Arial" w:cs="Arial"/>
          <w:sz w:val="22"/>
          <w:szCs w:val="22"/>
        </w:rPr>
        <w:t>de sobrepaso</w:t>
      </w:r>
      <w:r>
        <w:rPr>
          <w:rFonts w:ascii="Arial" w:hAnsi="Arial" w:cs="Arial"/>
          <w:sz w:val="22"/>
          <w:szCs w:val="22"/>
        </w:rPr>
        <w:t xml:space="preserve"> en tramos donde existen limitaciones para el sobrepaso de vehículos y que tienen tránsito medio pero con altos porcentajes de vehículos pesados</w:t>
      </w:r>
      <w:r w:rsidRPr="008B7DB3">
        <w:rPr>
          <w:rFonts w:ascii="Arial" w:hAnsi="Arial" w:cs="Arial"/>
          <w:sz w:val="22"/>
          <w:szCs w:val="22"/>
        </w:rPr>
        <w:t>;</w:t>
      </w:r>
    </w:p>
    <w:p w14:paraId="5FD42B58" w14:textId="77777777" w:rsidR="00742D45" w:rsidRPr="008B7DB3" w:rsidRDefault="00742D45" w:rsidP="00742D45">
      <w:pPr>
        <w:numPr>
          <w:ilvl w:val="1"/>
          <w:numId w:val="14"/>
        </w:numPr>
        <w:spacing w:before="120" w:after="120"/>
        <w:outlineLvl w:val="1"/>
        <w:rPr>
          <w:rFonts w:ascii="Arial" w:hAnsi="Arial" w:cs="Arial"/>
          <w:sz w:val="22"/>
          <w:szCs w:val="22"/>
          <w:lang w:eastAsia="en-US"/>
        </w:rPr>
      </w:pPr>
      <w:r w:rsidRPr="008B7DB3">
        <w:rPr>
          <w:rFonts w:ascii="Arial" w:hAnsi="Arial" w:cs="Arial"/>
          <w:sz w:val="22"/>
          <w:szCs w:val="22"/>
        </w:rPr>
        <w:t>pavimentación de banquinas;</w:t>
      </w:r>
    </w:p>
    <w:p w14:paraId="698FA8A8" w14:textId="77777777" w:rsidR="00742D45" w:rsidRPr="008B7DB3" w:rsidRDefault="00742D45" w:rsidP="00742D45">
      <w:pPr>
        <w:numPr>
          <w:ilvl w:val="1"/>
          <w:numId w:val="14"/>
        </w:numPr>
        <w:spacing w:before="120" w:after="120"/>
        <w:outlineLvl w:val="1"/>
        <w:rPr>
          <w:rFonts w:ascii="Arial" w:hAnsi="Arial" w:cs="Arial"/>
          <w:sz w:val="22"/>
          <w:szCs w:val="22"/>
          <w:lang w:eastAsia="en-US"/>
        </w:rPr>
      </w:pPr>
      <w:r>
        <w:rPr>
          <w:rFonts w:ascii="Arial" w:hAnsi="Arial" w:cs="Arial"/>
          <w:sz w:val="22"/>
          <w:szCs w:val="22"/>
        </w:rPr>
        <w:t xml:space="preserve">construcción de </w:t>
      </w:r>
      <w:r w:rsidRPr="008B7DB3">
        <w:rPr>
          <w:rFonts w:ascii="Arial" w:hAnsi="Arial" w:cs="Arial"/>
          <w:sz w:val="22"/>
          <w:szCs w:val="22"/>
        </w:rPr>
        <w:t xml:space="preserve">variantes </w:t>
      </w:r>
      <w:r>
        <w:rPr>
          <w:rFonts w:ascii="Arial" w:hAnsi="Arial" w:cs="Arial"/>
          <w:sz w:val="22"/>
          <w:szCs w:val="22"/>
        </w:rPr>
        <w:t>de traza</w:t>
      </w:r>
      <w:r w:rsidRPr="008B7DB3">
        <w:rPr>
          <w:rFonts w:ascii="Arial" w:hAnsi="Arial" w:cs="Arial"/>
          <w:sz w:val="22"/>
          <w:szCs w:val="22"/>
        </w:rPr>
        <w:t xml:space="preserve"> en zonas urbanas</w:t>
      </w:r>
      <w:r>
        <w:rPr>
          <w:rFonts w:ascii="Arial" w:hAnsi="Arial" w:cs="Arial"/>
          <w:sz w:val="22"/>
          <w:szCs w:val="22"/>
        </w:rPr>
        <w:t xml:space="preserve"> que presentan problemas de seguridad y tránsito</w:t>
      </w:r>
      <w:r w:rsidRPr="008B7DB3">
        <w:rPr>
          <w:rFonts w:ascii="Arial" w:hAnsi="Arial" w:cs="Arial"/>
          <w:sz w:val="22"/>
          <w:szCs w:val="22"/>
        </w:rPr>
        <w:t>; y</w:t>
      </w:r>
    </w:p>
    <w:p w14:paraId="47461F21" w14:textId="77777777" w:rsidR="00742D45" w:rsidRPr="005145ED" w:rsidRDefault="00742D45" w:rsidP="00742D45">
      <w:pPr>
        <w:numPr>
          <w:ilvl w:val="1"/>
          <w:numId w:val="14"/>
        </w:numPr>
        <w:spacing w:before="120" w:after="120"/>
        <w:outlineLvl w:val="1"/>
        <w:rPr>
          <w:rFonts w:ascii="Arial" w:hAnsi="Arial" w:cs="Arial"/>
          <w:sz w:val="22"/>
          <w:szCs w:val="22"/>
          <w:lang w:eastAsia="en-US"/>
        </w:rPr>
      </w:pPr>
      <w:r>
        <w:rPr>
          <w:rFonts w:ascii="Arial" w:hAnsi="Arial" w:cs="Arial"/>
          <w:sz w:val="22"/>
          <w:szCs w:val="22"/>
        </w:rPr>
        <w:t xml:space="preserve">construcción de </w:t>
      </w:r>
      <w:r w:rsidRPr="008B7DB3">
        <w:rPr>
          <w:rFonts w:ascii="Arial" w:hAnsi="Arial" w:cs="Arial"/>
          <w:sz w:val="22"/>
          <w:szCs w:val="22"/>
        </w:rPr>
        <w:t>obras complementarias</w:t>
      </w:r>
      <w:r>
        <w:rPr>
          <w:rFonts w:ascii="Arial" w:hAnsi="Arial" w:cs="Arial"/>
          <w:sz w:val="22"/>
          <w:szCs w:val="22"/>
        </w:rPr>
        <w:t xml:space="preserve"> para mejorar la circulación vehicular y la seguridad vial</w:t>
      </w:r>
      <w:r w:rsidRPr="008B7DB3">
        <w:rPr>
          <w:rFonts w:ascii="Arial" w:hAnsi="Arial" w:cs="Arial"/>
          <w:sz w:val="22"/>
          <w:szCs w:val="22"/>
        </w:rPr>
        <w:t>.</w:t>
      </w:r>
    </w:p>
    <w:p w14:paraId="6825169E" w14:textId="77777777" w:rsidR="00AD359F" w:rsidRPr="008B7DB3" w:rsidRDefault="006D1A6E" w:rsidP="00EF24CE">
      <w:pPr>
        <w:numPr>
          <w:ilvl w:val="0"/>
          <w:numId w:val="14"/>
        </w:numPr>
        <w:spacing w:before="120" w:after="120"/>
        <w:outlineLvl w:val="1"/>
        <w:rPr>
          <w:rFonts w:ascii="Arial" w:hAnsi="Arial" w:cs="Arial"/>
          <w:sz w:val="22"/>
          <w:szCs w:val="22"/>
          <w:lang w:eastAsia="en-US"/>
        </w:rPr>
      </w:pPr>
      <w:r w:rsidRPr="008B7DB3">
        <w:rPr>
          <w:rFonts w:ascii="Arial" w:hAnsi="Arial" w:cs="Arial"/>
          <w:sz w:val="22"/>
          <w:szCs w:val="22"/>
          <w:lang w:eastAsia="en-US"/>
        </w:rPr>
        <w:t xml:space="preserve">transmisión </w:t>
      </w:r>
      <w:r w:rsidR="008B7DB3" w:rsidRPr="008B7DB3">
        <w:rPr>
          <w:rFonts w:ascii="Arial" w:hAnsi="Arial" w:cs="Arial"/>
          <w:sz w:val="22"/>
          <w:szCs w:val="22"/>
          <w:lang w:eastAsia="en-US"/>
        </w:rPr>
        <w:t>eléctrica:</w:t>
      </w:r>
    </w:p>
    <w:p w14:paraId="71E19F3C" w14:textId="77777777" w:rsidR="008C4F29" w:rsidRPr="008B7DB3" w:rsidRDefault="00701A44" w:rsidP="008C4F29">
      <w:pPr>
        <w:numPr>
          <w:ilvl w:val="1"/>
          <w:numId w:val="14"/>
        </w:numPr>
        <w:spacing w:before="120" w:after="120"/>
        <w:outlineLvl w:val="1"/>
        <w:rPr>
          <w:rFonts w:ascii="Arial" w:hAnsi="Arial" w:cs="Arial"/>
          <w:sz w:val="22"/>
          <w:szCs w:val="22"/>
          <w:lang w:eastAsia="en-US"/>
        </w:rPr>
      </w:pPr>
      <w:r>
        <w:rPr>
          <w:rFonts w:ascii="Arial" w:hAnsi="Arial" w:cs="Arial"/>
          <w:sz w:val="22"/>
          <w:szCs w:val="22"/>
        </w:rPr>
        <w:t xml:space="preserve">líneas </w:t>
      </w:r>
      <w:r w:rsidR="00B12E48">
        <w:rPr>
          <w:rFonts w:ascii="Arial" w:hAnsi="Arial" w:cs="Arial"/>
          <w:sz w:val="22"/>
          <w:szCs w:val="22"/>
        </w:rPr>
        <w:t>de transmisión.</w:t>
      </w:r>
    </w:p>
    <w:p w14:paraId="77A6B9F4" w14:textId="77777777" w:rsidR="00CE4BC4" w:rsidRDefault="00CE4BC4" w:rsidP="00CE4BC4">
      <w:pPr>
        <w:numPr>
          <w:ilvl w:val="1"/>
          <w:numId w:val="14"/>
        </w:numPr>
        <w:spacing w:before="120" w:after="120"/>
        <w:outlineLvl w:val="1"/>
        <w:rPr>
          <w:ins w:id="13" w:author="Braly-Cartillier, Isabelle Frederique Fra" w:date="2018-02-20T13:58:00Z"/>
          <w:rFonts w:ascii="Arial" w:hAnsi="Arial" w:cs="Arial"/>
          <w:sz w:val="22"/>
          <w:szCs w:val="22"/>
          <w:lang w:eastAsia="en-US"/>
        </w:rPr>
      </w:pPr>
      <w:r>
        <w:rPr>
          <w:rFonts w:ascii="Arial" w:hAnsi="Arial" w:cs="Arial"/>
          <w:sz w:val="22"/>
          <w:szCs w:val="22"/>
        </w:rPr>
        <w:t xml:space="preserve">subestaciones </w:t>
      </w:r>
      <w:r w:rsidR="008C4F29">
        <w:rPr>
          <w:rFonts w:ascii="Arial" w:hAnsi="Arial" w:cs="Arial"/>
          <w:sz w:val="22"/>
          <w:szCs w:val="22"/>
        </w:rPr>
        <w:t>eléctricas</w:t>
      </w:r>
      <w:r w:rsidR="00B12E48">
        <w:rPr>
          <w:rFonts w:ascii="Arial" w:hAnsi="Arial" w:cs="Arial"/>
          <w:sz w:val="22"/>
          <w:szCs w:val="22"/>
        </w:rPr>
        <w:t>.</w:t>
      </w:r>
    </w:p>
    <w:p w14:paraId="5238BAE7" w14:textId="77777777" w:rsidR="00AD359F" w:rsidRPr="008B7DB3" w:rsidRDefault="00394F15" w:rsidP="00EF24CE">
      <w:pPr>
        <w:numPr>
          <w:ilvl w:val="0"/>
          <w:numId w:val="14"/>
        </w:numPr>
        <w:spacing w:before="120" w:after="120"/>
        <w:outlineLvl w:val="1"/>
        <w:rPr>
          <w:rFonts w:ascii="Arial" w:hAnsi="Arial" w:cs="Arial"/>
          <w:sz w:val="22"/>
          <w:szCs w:val="22"/>
          <w:lang w:eastAsia="en-US"/>
        </w:rPr>
      </w:pPr>
      <w:r w:rsidRPr="008B7DB3">
        <w:rPr>
          <w:rFonts w:ascii="Arial" w:hAnsi="Arial" w:cs="Arial"/>
          <w:sz w:val="22"/>
          <w:szCs w:val="22"/>
        </w:rPr>
        <w:t>energía renovable no convencional bajo el programa RenovAR</w:t>
      </w:r>
      <w:r w:rsidR="00AD359F" w:rsidRPr="008B7DB3">
        <w:rPr>
          <w:rFonts w:ascii="Arial" w:hAnsi="Arial" w:cs="Arial"/>
          <w:sz w:val="22"/>
          <w:szCs w:val="22"/>
        </w:rPr>
        <w:t>:</w:t>
      </w:r>
    </w:p>
    <w:p w14:paraId="65671418" w14:textId="77777777" w:rsidR="00AD359F" w:rsidRPr="008B7DB3" w:rsidRDefault="00394F15" w:rsidP="00AD359F">
      <w:pPr>
        <w:numPr>
          <w:ilvl w:val="1"/>
          <w:numId w:val="14"/>
        </w:numPr>
        <w:spacing w:before="120" w:after="120"/>
        <w:outlineLvl w:val="1"/>
        <w:rPr>
          <w:rFonts w:ascii="Arial" w:hAnsi="Arial" w:cs="Arial"/>
          <w:sz w:val="22"/>
          <w:szCs w:val="22"/>
          <w:lang w:eastAsia="en-US"/>
        </w:rPr>
      </w:pPr>
      <w:r w:rsidRPr="008B7DB3">
        <w:rPr>
          <w:rFonts w:ascii="Arial" w:hAnsi="Arial" w:cs="Arial"/>
          <w:sz w:val="22"/>
          <w:szCs w:val="22"/>
        </w:rPr>
        <w:t>proyectos de generación eólica</w:t>
      </w:r>
      <w:r w:rsidR="00AD359F" w:rsidRPr="008B7DB3">
        <w:rPr>
          <w:rFonts w:ascii="Arial" w:hAnsi="Arial" w:cs="Arial"/>
          <w:sz w:val="22"/>
          <w:szCs w:val="22"/>
        </w:rPr>
        <w:t>;</w:t>
      </w:r>
    </w:p>
    <w:p w14:paraId="3E7AD74D" w14:textId="77777777" w:rsidR="00AD359F" w:rsidRPr="008B7DB3" w:rsidRDefault="00AD359F" w:rsidP="00AD359F">
      <w:pPr>
        <w:numPr>
          <w:ilvl w:val="1"/>
          <w:numId w:val="14"/>
        </w:numPr>
        <w:spacing w:before="120" w:after="120"/>
        <w:outlineLvl w:val="1"/>
        <w:rPr>
          <w:rFonts w:ascii="Arial" w:hAnsi="Arial" w:cs="Arial"/>
          <w:sz w:val="22"/>
          <w:szCs w:val="22"/>
          <w:lang w:eastAsia="en-US"/>
        </w:rPr>
      </w:pPr>
      <w:r w:rsidRPr="008B7DB3">
        <w:rPr>
          <w:rFonts w:ascii="Arial" w:hAnsi="Arial" w:cs="Arial"/>
          <w:sz w:val="22"/>
          <w:szCs w:val="22"/>
        </w:rPr>
        <w:t xml:space="preserve">proyectos de generación </w:t>
      </w:r>
      <w:r w:rsidR="00394F15" w:rsidRPr="008B7DB3">
        <w:rPr>
          <w:rFonts w:ascii="Arial" w:hAnsi="Arial" w:cs="Arial"/>
          <w:sz w:val="22"/>
          <w:szCs w:val="22"/>
        </w:rPr>
        <w:t>solar fotovoltaica, y</w:t>
      </w:r>
    </w:p>
    <w:p w14:paraId="09A2851C" w14:textId="77777777" w:rsidR="006D1A6E" w:rsidRPr="008B7DB3" w:rsidRDefault="00AD359F" w:rsidP="00AD359F">
      <w:pPr>
        <w:numPr>
          <w:ilvl w:val="1"/>
          <w:numId w:val="14"/>
        </w:numPr>
        <w:spacing w:before="120" w:after="120"/>
        <w:outlineLvl w:val="1"/>
        <w:rPr>
          <w:rFonts w:ascii="Arial" w:hAnsi="Arial" w:cs="Arial"/>
          <w:sz w:val="22"/>
          <w:szCs w:val="22"/>
          <w:lang w:eastAsia="en-US"/>
        </w:rPr>
      </w:pPr>
      <w:r w:rsidRPr="008B7DB3">
        <w:rPr>
          <w:rFonts w:ascii="Arial" w:hAnsi="Arial" w:cs="Arial"/>
          <w:sz w:val="22"/>
          <w:szCs w:val="22"/>
        </w:rPr>
        <w:t xml:space="preserve">proyectos de generación </w:t>
      </w:r>
      <w:r w:rsidR="00394F15" w:rsidRPr="008B7DB3">
        <w:rPr>
          <w:rFonts w:ascii="Arial" w:hAnsi="Arial" w:cs="Arial"/>
          <w:sz w:val="22"/>
          <w:szCs w:val="22"/>
        </w:rPr>
        <w:t>biomasa y biogás</w:t>
      </w:r>
      <w:r w:rsidRPr="008B7DB3">
        <w:rPr>
          <w:rFonts w:ascii="Arial" w:hAnsi="Arial" w:cs="Arial"/>
          <w:sz w:val="22"/>
          <w:szCs w:val="22"/>
        </w:rPr>
        <w:t>.</w:t>
      </w:r>
    </w:p>
    <w:p w14:paraId="3AD9385F" w14:textId="77777777" w:rsidR="00EF24CE" w:rsidRPr="008B7DB3" w:rsidRDefault="008B7DB3" w:rsidP="00EF24CE">
      <w:pPr>
        <w:pStyle w:val="Paragraph"/>
        <w:tabs>
          <w:tab w:val="num" w:pos="0"/>
        </w:tabs>
        <w:ind w:left="0" w:firstLine="0"/>
        <w:rPr>
          <w:rFonts w:ascii="Arial" w:hAnsi="Arial" w:cs="Arial"/>
          <w:sz w:val="22"/>
          <w:szCs w:val="22"/>
        </w:rPr>
      </w:pPr>
      <w:r w:rsidRPr="008B7DB3">
        <w:rPr>
          <w:rFonts w:ascii="Arial" w:hAnsi="Arial" w:cs="Arial"/>
          <w:sz w:val="22"/>
          <w:szCs w:val="22"/>
        </w:rPr>
        <w:t>Además</w:t>
      </w:r>
      <w:r w:rsidR="00EF24CE" w:rsidRPr="008B7DB3">
        <w:rPr>
          <w:rFonts w:ascii="Arial" w:hAnsi="Arial" w:cs="Arial"/>
          <w:sz w:val="22"/>
          <w:szCs w:val="22"/>
        </w:rPr>
        <w:t xml:space="preserve"> de estos criterios sectoriales, los sub-proyectos elegibles al otorgamiento de una </w:t>
      </w:r>
      <w:r w:rsidRPr="008B7DB3">
        <w:rPr>
          <w:rFonts w:ascii="Arial" w:hAnsi="Arial" w:cs="Arial"/>
          <w:sz w:val="22"/>
          <w:szCs w:val="22"/>
        </w:rPr>
        <w:t>garantía</w:t>
      </w:r>
      <w:r w:rsidR="00EF24CE" w:rsidRPr="008B7DB3">
        <w:rPr>
          <w:rFonts w:ascii="Arial" w:hAnsi="Arial" w:cs="Arial"/>
          <w:sz w:val="22"/>
          <w:szCs w:val="22"/>
        </w:rPr>
        <w:t xml:space="preserve"> bajo la FFMR </w:t>
      </w:r>
      <w:r w:rsidRPr="008B7DB3">
        <w:rPr>
          <w:rFonts w:ascii="Arial" w:hAnsi="Arial" w:cs="Arial"/>
          <w:sz w:val="22"/>
          <w:szCs w:val="22"/>
        </w:rPr>
        <w:t>serán</w:t>
      </w:r>
      <w:r w:rsidR="00EF24CE" w:rsidRPr="008B7DB3">
        <w:rPr>
          <w:rFonts w:ascii="Arial" w:hAnsi="Arial" w:cs="Arial"/>
          <w:sz w:val="22"/>
          <w:szCs w:val="22"/>
        </w:rPr>
        <w:t xml:space="preserve"> los </w:t>
      </w:r>
      <w:r w:rsidR="00742D45" w:rsidRPr="008B7DB3">
        <w:rPr>
          <w:rFonts w:ascii="Arial" w:hAnsi="Arial" w:cs="Arial"/>
          <w:sz w:val="22"/>
          <w:szCs w:val="22"/>
        </w:rPr>
        <w:t>siguientes</w:t>
      </w:r>
      <w:r w:rsidR="00394F15" w:rsidRPr="008B7DB3">
        <w:rPr>
          <w:rFonts w:ascii="Arial" w:hAnsi="Arial" w:cs="Arial"/>
          <w:sz w:val="22"/>
          <w:szCs w:val="22"/>
        </w:rPr>
        <w:t>:</w:t>
      </w:r>
      <w:r w:rsidR="00EF24CE" w:rsidRPr="008B7DB3">
        <w:rPr>
          <w:rFonts w:ascii="Arial" w:hAnsi="Arial" w:cs="Arial"/>
          <w:sz w:val="22"/>
          <w:szCs w:val="22"/>
        </w:rPr>
        <w:t xml:space="preserve"> </w:t>
      </w:r>
    </w:p>
    <w:p w14:paraId="3A546D01" w14:textId="77777777" w:rsidR="00EF24CE" w:rsidRDefault="006D1A6E" w:rsidP="00EF24CE">
      <w:pPr>
        <w:pStyle w:val="Paragraph"/>
        <w:numPr>
          <w:ilvl w:val="0"/>
          <w:numId w:val="14"/>
        </w:numPr>
        <w:rPr>
          <w:rFonts w:ascii="Arial" w:hAnsi="Arial" w:cs="Arial"/>
          <w:sz w:val="22"/>
          <w:szCs w:val="22"/>
        </w:rPr>
      </w:pPr>
      <w:r w:rsidRPr="008B7DB3">
        <w:rPr>
          <w:rFonts w:ascii="Arial" w:hAnsi="Arial" w:cs="Arial"/>
          <w:sz w:val="22"/>
          <w:szCs w:val="22"/>
        </w:rPr>
        <w:t xml:space="preserve">aquellos socioeconómicamente viables, con una tasa de retorno económica y social de proyectos de inversión en infraestructura igual o superior </w:t>
      </w:r>
      <w:r w:rsidR="00AD359F" w:rsidRPr="008B7DB3">
        <w:rPr>
          <w:rFonts w:ascii="Arial" w:hAnsi="Arial" w:cs="Arial"/>
          <w:sz w:val="22"/>
          <w:szCs w:val="22"/>
        </w:rPr>
        <w:t>de acuerdo con los estándares del BID</w:t>
      </w:r>
      <w:r w:rsidR="00CB1A1D" w:rsidRPr="008B7DB3">
        <w:rPr>
          <w:rFonts w:ascii="Arial" w:hAnsi="Arial" w:cs="Arial"/>
          <w:sz w:val="22"/>
          <w:szCs w:val="22"/>
        </w:rPr>
        <w:t xml:space="preserve"> (12%</w:t>
      </w:r>
      <w:r w:rsidR="0043121D" w:rsidRPr="008B7DB3">
        <w:rPr>
          <w:rStyle w:val="FootnoteReference"/>
          <w:rFonts w:ascii="Arial" w:hAnsi="Arial" w:cs="Arial"/>
          <w:sz w:val="22"/>
          <w:szCs w:val="22"/>
        </w:rPr>
        <w:footnoteReference w:id="1"/>
      </w:r>
      <w:r w:rsidR="00CB1A1D" w:rsidRPr="008B7DB3">
        <w:rPr>
          <w:rFonts w:ascii="Arial" w:hAnsi="Arial" w:cs="Arial"/>
          <w:sz w:val="22"/>
          <w:szCs w:val="22"/>
        </w:rPr>
        <w:t>)</w:t>
      </w:r>
      <w:r w:rsidRPr="008B7DB3">
        <w:rPr>
          <w:rFonts w:ascii="Arial" w:hAnsi="Arial" w:cs="Arial"/>
          <w:sz w:val="22"/>
          <w:szCs w:val="22"/>
        </w:rPr>
        <w:t>;</w:t>
      </w:r>
    </w:p>
    <w:p w14:paraId="60DA0FB5" w14:textId="77777777" w:rsidR="002112DD" w:rsidRDefault="00144979" w:rsidP="00EF24CE">
      <w:pPr>
        <w:pStyle w:val="Paragraph"/>
        <w:numPr>
          <w:ilvl w:val="0"/>
          <w:numId w:val="14"/>
        </w:numPr>
        <w:rPr>
          <w:rFonts w:ascii="Arial" w:hAnsi="Arial" w:cs="Arial"/>
          <w:sz w:val="22"/>
          <w:szCs w:val="22"/>
        </w:rPr>
      </w:pPr>
      <w:r>
        <w:rPr>
          <w:rFonts w:ascii="Arial" w:hAnsi="Arial" w:cs="Arial"/>
          <w:sz w:val="22"/>
          <w:szCs w:val="22"/>
        </w:rPr>
        <w:t>aquellos que, j</w:t>
      </w:r>
      <w:r w:rsidR="002112DD">
        <w:rPr>
          <w:rFonts w:ascii="Arial" w:hAnsi="Arial" w:cs="Arial"/>
          <w:sz w:val="22"/>
          <w:szCs w:val="22"/>
        </w:rPr>
        <w:t xml:space="preserve">unto al análisis socioeconómico del proyecto, </w:t>
      </w:r>
      <w:r>
        <w:rPr>
          <w:rFonts w:ascii="Arial" w:hAnsi="Arial" w:cs="Arial"/>
          <w:sz w:val="22"/>
          <w:szCs w:val="22"/>
        </w:rPr>
        <w:t>identifiquen</w:t>
      </w:r>
      <w:r w:rsidR="002112DD">
        <w:rPr>
          <w:rFonts w:ascii="Arial" w:hAnsi="Arial" w:cs="Arial"/>
          <w:sz w:val="22"/>
          <w:szCs w:val="22"/>
        </w:rPr>
        <w:t xml:space="preserve"> los principales riesgos asociados al mismo a lo largo de todo el proceso del desarrollo</w:t>
      </w:r>
      <w:r w:rsidR="00CF13D6">
        <w:rPr>
          <w:rFonts w:ascii="Arial" w:hAnsi="Arial" w:cs="Arial"/>
          <w:sz w:val="22"/>
          <w:szCs w:val="22"/>
        </w:rPr>
        <w:t xml:space="preserve">, ejecución y operación </w:t>
      </w:r>
      <w:r w:rsidR="002112DD">
        <w:rPr>
          <w:rFonts w:ascii="Arial" w:hAnsi="Arial" w:cs="Arial"/>
          <w:sz w:val="22"/>
          <w:szCs w:val="22"/>
        </w:rPr>
        <w:t>de la infraestru</w:t>
      </w:r>
      <w:r w:rsidR="00907C81">
        <w:rPr>
          <w:rFonts w:ascii="Arial" w:hAnsi="Arial" w:cs="Arial"/>
          <w:sz w:val="22"/>
          <w:szCs w:val="22"/>
        </w:rPr>
        <w:t>ctura.</w:t>
      </w:r>
      <w:r w:rsidR="00CF13D6">
        <w:rPr>
          <w:rFonts w:ascii="Arial" w:hAnsi="Arial" w:cs="Arial"/>
          <w:sz w:val="22"/>
          <w:szCs w:val="22"/>
        </w:rPr>
        <w:t xml:space="preserve"> Dichos riesgos se presentarán en ejercicios de sensibilidad sobre </w:t>
      </w:r>
      <w:r w:rsidR="00334D16">
        <w:rPr>
          <w:rFonts w:ascii="Arial" w:hAnsi="Arial" w:cs="Arial"/>
          <w:sz w:val="22"/>
          <w:szCs w:val="22"/>
        </w:rPr>
        <w:t>la tasa de retorno económica y social de proyectos de inversión en infraestructura.</w:t>
      </w:r>
    </w:p>
    <w:p w14:paraId="28997789" w14:textId="77777777" w:rsidR="00CF13D6" w:rsidRDefault="008D641C" w:rsidP="00EF24CE">
      <w:pPr>
        <w:pStyle w:val="Paragraph"/>
        <w:numPr>
          <w:ilvl w:val="0"/>
          <w:numId w:val="14"/>
        </w:numPr>
        <w:rPr>
          <w:rFonts w:ascii="Arial" w:hAnsi="Arial" w:cs="Arial"/>
          <w:sz w:val="22"/>
          <w:szCs w:val="22"/>
        </w:rPr>
      </w:pPr>
      <w:r>
        <w:rPr>
          <w:rFonts w:ascii="Arial" w:hAnsi="Arial" w:cs="Arial"/>
          <w:sz w:val="22"/>
          <w:szCs w:val="22"/>
        </w:rPr>
        <w:t>aquellos</w:t>
      </w:r>
      <w:r w:rsidR="00144979">
        <w:rPr>
          <w:rFonts w:ascii="Arial" w:hAnsi="Arial" w:cs="Arial"/>
          <w:sz w:val="22"/>
          <w:szCs w:val="22"/>
        </w:rPr>
        <w:t xml:space="preserve"> que, j</w:t>
      </w:r>
      <w:r w:rsidR="00CF13D6">
        <w:rPr>
          <w:rFonts w:ascii="Arial" w:hAnsi="Arial" w:cs="Arial"/>
          <w:sz w:val="22"/>
          <w:szCs w:val="22"/>
        </w:rPr>
        <w:t xml:space="preserve">unto al análisis de riesgos anterior (ejercicios de sensibilidad sobre el análisis socioeconómico) </w:t>
      </w:r>
      <w:r w:rsidR="00144979">
        <w:rPr>
          <w:rFonts w:ascii="Arial" w:hAnsi="Arial" w:cs="Arial"/>
          <w:sz w:val="22"/>
          <w:szCs w:val="22"/>
        </w:rPr>
        <w:t>detallen</w:t>
      </w:r>
      <w:r w:rsidR="00CF13D6">
        <w:rPr>
          <w:rFonts w:ascii="Arial" w:hAnsi="Arial" w:cs="Arial"/>
          <w:sz w:val="22"/>
          <w:szCs w:val="22"/>
        </w:rPr>
        <w:t xml:space="preserve"> las condiciones de monitoreo y supervisión previstas para mitigar los riesgos identificados. </w:t>
      </w:r>
    </w:p>
    <w:p w14:paraId="228B8203" w14:textId="77777777" w:rsidR="00C82005" w:rsidRPr="008B7DB3" w:rsidRDefault="00C82005" w:rsidP="00EF24CE">
      <w:pPr>
        <w:pStyle w:val="Paragraph"/>
        <w:numPr>
          <w:ilvl w:val="0"/>
          <w:numId w:val="14"/>
        </w:numPr>
        <w:rPr>
          <w:rFonts w:ascii="Arial" w:hAnsi="Arial" w:cs="Arial"/>
          <w:sz w:val="22"/>
          <w:szCs w:val="22"/>
        </w:rPr>
      </w:pPr>
      <w:r>
        <w:rPr>
          <w:rFonts w:ascii="Arial" w:hAnsi="Arial" w:cs="Arial"/>
          <w:sz w:val="22"/>
          <w:szCs w:val="22"/>
        </w:rPr>
        <w:t xml:space="preserve">aquellos que muestren la estructura de PPP como idónea, a partir </w:t>
      </w:r>
      <w:r w:rsidR="00A703FA">
        <w:rPr>
          <w:rFonts w:ascii="Arial" w:hAnsi="Arial" w:cs="Arial"/>
          <w:sz w:val="22"/>
          <w:szCs w:val="22"/>
        </w:rPr>
        <w:t xml:space="preserve">de la superación </w:t>
      </w:r>
      <w:r>
        <w:rPr>
          <w:rFonts w:ascii="Arial" w:hAnsi="Arial" w:cs="Arial"/>
          <w:sz w:val="22"/>
          <w:szCs w:val="22"/>
        </w:rPr>
        <w:t>de un análisis de Valor por Dinero (</w:t>
      </w:r>
      <w:r w:rsidRPr="00CE4BC4">
        <w:rPr>
          <w:rFonts w:ascii="Arial" w:hAnsi="Arial" w:cs="Arial"/>
          <w:i/>
          <w:sz w:val="22"/>
          <w:szCs w:val="22"/>
        </w:rPr>
        <w:t>Value for Money</w:t>
      </w:r>
      <w:r>
        <w:rPr>
          <w:rFonts w:ascii="Arial" w:hAnsi="Arial" w:cs="Arial"/>
          <w:sz w:val="22"/>
          <w:szCs w:val="22"/>
        </w:rPr>
        <w:t>)</w:t>
      </w:r>
      <w:r w:rsidR="00A703FA">
        <w:rPr>
          <w:rFonts w:ascii="Arial" w:hAnsi="Arial" w:cs="Arial"/>
          <w:sz w:val="22"/>
          <w:szCs w:val="22"/>
        </w:rPr>
        <w:t xml:space="preserve"> (criterio de selección ex-ante)</w:t>
      </w:r>
      <w:r>
        <w:rPr>
          <w:rFonts w:ascii="Arial" w:hAnsi="Arial" w:cs="Arial"/>
          <w:sz w:val="22"/>
          <w:szCs w:val="22"/>
        </w:rPr>
        <w:t xml:space="preserve">. </w:t>
      </w:r>
    </w:p>
    <w:p w14:paraId="5D076C41" w14:textId="77777777" w:rsidR="00EF24CE" w:rsidRPr="008B7DB3" w:rsidRDefault="006D1A6E" w:rsidP="00EF24CE">
      <w:pPr>
        <w:pStyle w:val="Paragraph"/>
        <w:numPr>
          <w:ilvl w:val="0"/>
          <w:numId w:val="14"/>
        </w:numPr>
        <w:rPr>
          <w:rFonts w:ascii="Arial" w:hAnsi="Arial" w:cs="Arial"/>
        </w:rPr>
      </w:pPr>
      <w:r w:rsidRPr="008B7DB3">
        <w:rPr>
          <w:rFonts w:ascii="Arial" w:hAnsi="Arial" w:cs="Arial"/>
          <w:sz w:val="22"/>
          <w:szCs w:val="22"/>
        </w:rPr>
        <w:t>aquellos asignados en un proceso de licitación de participación público privado realizado por el Ministerio de Finanzas mediante un procedimiento transparente y competitivo;</w:t>
      </w:r>
    </w:p>
    <w:p w14:paraId="00D0D82D" w14:textId="77777777" w:rsidR="00EF24CE" w:rsidRPr="008B7DB3" w:rsidRDefault="006D1A6E" w:rsidP="00EF24CE">
      <w:pPr>
        <w:pStyle w:val="Paragraph"/>
        <w:numPr>
          <w:ilvl w:val="0"/>
          <w:numId w:val="14"/>
        </w:numPr>
        <w:rPr>
          <w:rFonts w:ascii="Arial" w:hAnsi="Arial" w:cs="Arial"/>
        </w:rPr>
      </w:pPr>
      <w:r w:rsidRPr="008B7DB3">
        <w:rPr>
          <w:rFonts w:ascii="Arial" w:hAnsi="Arial" w:cs="Arial"/>
          <w:sz w:val="22"/>
          <w:szCs w:val="22"/>
        </w:rPr>
        <w:t xml:space="preserve">aquellos que cuenten con un promotor, constructor y operador con una trayectoria relevante en el sector y con una situación financiera que le permita ser sujeto de crédito; </w:t>
      </w:r>
    </w:p>
    <w:p w14:paraId="6701F2AA" w14:textId="77777777" w:rsidR="00EF24CE" w:rsidRPr="008B7DB3" w:rsidRDefault="002C4D53" w:rsidP="00EF24CE">
      <w:pPr>
        <w:pStyle w:val="Paragraph"/>
        <w:numPr>
          <w:ilvl w:val="0"/>
          <w:numId w:val="14"/>
        </w:numPr>
        <w:rPr>
          <w:rFonts w:ascii="Arial" w:hAnsi="Arial" w:cs="Arial"/>
        </w:rPr>
      </w:pPr>
      <w:r w:rsidRPr="008B7DB3">
        <w:rPr>
          <w:rFonts w:ascii="Arial" w:hAnsi="Arial" w:cs="Arial"/>
          <w:sz w:val="22"/>
          <w:szCs w:val="22"/>
        </w:rPr>
        <w:t xml:space="preserve">aquellos que cumplen con la lista de </w:t>
      </w:r>
      <w:r w:rsidR="008B7DB3" w:rsidRPr="008B7DB3">
        <w:rPr>
          <w:rFonts w:ascii="Arial" w:hAnsi="Arial" w:cs="Arial"/>
          <w:sz w:val="22"/>
          <w:szCs w:val="22"/>
        </w:rPr>
        <w:t>exclusión</w:t>
      </w:r>
      <w:r w:rsidRPr="008B7DB3">
        <w:rPr>
          <w:rFonts w:ascii="Arial" w:hAnsi="Arial" w:cs="Arial"/>
          <w:sz w:val="22"/>
          <w:szCs w:val="22"/>
        </w:rPr>
        <w:t xml:space="preserve"> en Anexo 1 de este ROP</w:t>
      </w:r>
    </w:p>
    <w:p w14:paraId="50C74610" w14:textId="77777777" w:rsidR="00EF24CE" w:rsidRPr="008B7DB3" w:rsidRDefault="006D1A6E" w:rsidP="00EF24CE">
      <w:pPr>
        <w:pStyle w:val="Paragraph"/>
        <w:numPr>
          <w:ilvl w:val="0"/>
          <w:numId w:val="14"/>
        </w:numPr>
        <w:rPr>
          <w:rFonts w:ascii="Arial" w:hAnsi="Arial" w:cs="Arial"/>
        </w:rPr>
      </w:pPr>
      <w:r w:rsidRPr="008B7DB3">
        <w:rPr>
          <w:rFonts w:ascii="Arial" w:hAnsi="Arial" w:cs="Arial"/>
          <w:sz w:val="22"/>
          <w:szCs w:val="22"/>
        </w:rPr>
        <w:t xml:space="preserve">aquellos donde no tengan lugar prácticas prohibidas </w:t>
      </w:r>
      <w:r w:rsidR="008B7DB3" w:rsidRPr="008B7DB3">
        <w:rPr>
          <w:rFonts w:ascii="Arial" w:hAnsi="Arial" w:cs="Arial"/>
          <w:sz w:val="22"/>
          <w:szCs w:val="22"/>
        </w:rPr>
        <w:t>de acuerdo con</w:t>
      </w:r>
      <w:r w:rsidRPr="008B7DB3">
        <w:rPr>
          <w:rFonts w:ascii="Arial" w:hAnsi="Arial" w:cs="Arial"/>
          <w:sz w:val="22"/>
          <w:szCs w:val="22"/>
        </w:rPr>
        <w:t xml:space="preserve"> </w:t>
      </w:r>
      <w:r w:rsidR="008B7DB3" w:rsidRPr="008B7DB3">
        <w:rPr>
          <w:rFonts w:ascii="Arial" w:hAnsi="Arial" w:cs="Arial"/>
          <w:sz w:val="22"/>
          <w:szCs w:val="22"/>
        </w:rPr>
        <w:t>las definiciones</w:t>
      </w:r>
      <w:r w:rsidRPr="008B7DB3">
        <w:rPr>
          <w:rFonts w:ascii="Arial" w:hAnsi="Arial" w:cs="Arial"/>
          <w:sz w:val="22"/>
          <w:szCs w:val="22"/>
        </w:rPr>
        <w:t xml:space="preserve"> del BID; y </w:t>
      </w:r>
    </w:p>
    <w:p w14:paraId="07D7C51C" w14:textId="77777777" w:rsidR="00EF24CE" w:rsidRPr="008B7DB3" w:rsidRDefault="006D1A6E" w:rsidP="00EF24CE">
      <w:pPr>
        <w:pStyle w:val="Paragraph"/>
        <w:numPr>
          <w:ilvl w:val="0"/>
          <w:numId w:val="14"/>
        </w:numPr>
        <w:rPr>
          <w:rFonts w:ascii="Arial" w:hAnsi="Arial" w:cs="Arial"/>
        </w:rPr>
      </w:pPr>
      <w:r w:rsidRPr="008B7DB3">
        <w:rPr>
          <w:rFonts w:ascii="Arial" w:hAnsi="Arial" w:cs="Arial"/>
          <w:sz w:val="22"/>
          <w:szCs w:val="22"/>
        </w:rPr>
        <w:t xml:space="preserve">aquellos de categoría </w:t>
      </w:r>
      <w:r w:rsidR="008B7DB3" w:rsidRPr="008B7DB3">
        <w:rPr>
          <w:rFonts w:ascii="Arial" w:hAnsi="Arial" w:cs="Arial"/>
          <w:sz w:val="22"/>
          <w:szCs w:val="22"/>
        </w:rPr>
        <w:t>socioambiental</w:t>
      </w:r>
      <w:r w:rsidRPr="008B7DB3">
        <w:rPr>
          <w:rFonts w:ascii="Arial" w:hAnsi="Arial" w:cs="Arial"/>
          <w:sz w:val="22"/>
          <w:szCs w:val="22"/>
        </w:rPr>
        <w:t xml:space="preserve"> B o C</w:t>
      </w:r>
      <w:r w:rsidR="009243DD">
        <w:rPr>
          <w:rFonts w:ascii="Arial" w:hAnsi="Arial" w:cs="Arial"/>
          <w:sz w:val="22"/>
          <w:szCs w:val="22"/>
        </w:rPr>
        <w:t xml:space="preserve"> tal como categorizados por el Banco</w:t>
      </w:r>
      <w:r w:rsidRPr="008B7DB3">
        <w:rPr>
          <w:rFonts w:ascii="Arial" w:hAnsi="Arial" w:cs="Arial"/>
          <w:sz w:val="22"/>
          <w:szCs w:val="22"/>
        </w:rPr>
        <w:t>.</w:t>
      </w:r>
      <w:r w:rsidR="009D0F9F" w:rsidRPr="008B7DB3">
        <w:rPr>
          <w:rFonts w:ascii="Arial" w:hAnsi="Arial" w:cs="Arial"/>
          <w:sz w:val="22"/>
          <w:szCs w:val="22"/>
        </w:rPr>
        <w:t xml:space="preserve"> Los sub-proyectos de </w:t>
      </w:r>
      <w:r w:rsidR="008B7DB3" w:rsidRPr="008B7DB3">
        <w:rPr>
          <w:rFonts w:ascii="Arial" w:hAnsi="Arial" w:cs="Arial"/>
          <w:sz w:val="22"/>
          <w:szCs w:val="22"/>
        </w:rPr>
        <w:t>categoría</w:t>
      </w:r>
      <w:r w:rsidR="009D0F9F" w:rsidRPr="008B7DB3">
        <w:rPr>
          <w:rFonts w:ascii="Arial" w:hAnsi="Arial" w:cs="Arial"/>
          <w:sz w:val="22"/>
          <w:szCs w:val="22"/>
        </w:rPr>
        <w:t xml:space="preserve"> A no </w:t>
      </w:r>
      <w:r w:rsidR="008B7DB3" w:rsidRPr="008B7DB3">
        <w:rPr>
          <w:rFonts w:ascii="Arial" w:hAnsi="Arial" w:cs="Arial"/>
          <w:sz w:val="22"/>
          <w:szCs w:val="22"/>
        </w:rPr>
        <w:t>serán</w:t>
      </w:r>
      <w:r w:rsidR="009D0F9F" w:rsidRPr="008B7DB3">
        <w:rPr>
          <w:rFonts w:ascii="Arial" w:hAnsi="Arial" w:cs="Arial"/>
          <w:sz w:val="22"/>
          <w:szCs w:val="22"/>
        </w:rPr>
        <w:t xml:space="preserve"> elegibles para el otorgamiento de </w:t>
      </w:r>
      <w:r w:rsidR="008B7DB3" w:rsidRPr="008B7DB3">
        <w:rPr>
          <w:rFonts w:ascii="Arial" w:hAnsi="Arial" w:cs="Arial"/>
          <w:sz w:val="22"/>
          <w:szCs w:val="22"/>
        </w:rPr>
        <w:t>garantía</w:t>
      </w:r>
      <w:r w:rsidR="009D0F9F" w:rsidRPr="008B7DB3">
        <w:rPr>
          <w:rFonts w:ascii="Arial" w:hAnsi="Arial" w:cs="Arial"/>
          <w:sz w:val="22"/>
          <w:szCs w:val="22"/>
        </w:rPr>
        <w:t xml:space="preserve"> bajo la FFMR.</w:t>
      </w:r>
    </w:p>
    <w:p w14:paraId="7BB168DC" w14:textId="77777777" w:rsidR="00EF24CE" w:rsidRPr="008B7DB3" w:rsidRDefault="00394F15" w:rsidP="00EF24CE">
      <w:pPr>
        <w:pStyle w:val="Paragraph"/>
        <w:numPr>
          <w:ilvl w:val="0"/>
          <w:numId w:val="14"/>
        </w:numPr>
        <w:rPr>
          <w:rFonts w:ascii="Arial" w:hAnsi="Arial" w:cs="Arial"/>
        </w:rPr>
      </w:pPr>
      <w:r w:rsidRPr="008B7DB3">
        <w:rPr>
          <w:rFonts w:ascii="Arial" w:hAnsi="Arial" w:cs="Arial"/>
          <w:sz w:val="22"/>
          <w:szCs w:val="22"/>
        </w:rPr>
        <w:t>a</w:t>
      </w:r>
      <w:r w:rsidR="00EF24CE" w:rsidRPr="008B7DB3">
        <w:rPr>
          <w:rFonts w:ascii="Arial" w:hAnsi="Arial" w:cs="Arial"/>
          <w:sz w:val="22"/>
          <w:szCs w:val="22"/>
        </w:rPr>
        <w:t>quellos</w:t>
      </w:r>
      <w:r w:rsidR="009D0F9F" w:rsidRPr="008B7DB3">
        <w:rPr>
          <w:rFonts w:ascii="Arial" w:hAnsi="Arial" w:cs="Arial"/>
          <w:sz w:val="22"/>
          <w:szCs w:val="22"/>
        </w:rPr>
        <w:t xml:space="preserve"> </w:t>
      </w:r>
      <w:r w:rsidR="00E302A5" w:rsidRPr="00E302A5">
        <w:rPr>
          <w:rFonts w:ascii="Arial" w:hAnsi="Arial" w:cs="Arial"/>
          <w:sz w:val="22"/>
          <w:szCs w:val="22"/>
        </w:rPr>
        <w:t>cuyo diseño no esté definido al momento de presentar una Solicitud (incluyendo proyectos licitados y/o adjudicados en modalidad de diseño y operación)</w:t>
      </w:r>
    </w:p>
    <w:p w14:paraId="6010A7C5" w14:textId="77777777" w:rsidR="000E157F" w:rsidRPr="008B7DB3" w:rsidRDefault="00713BAA" w:rsidP="00EF24CE">
      <w:pPr>
        <w:spacing w:before="120" w:after="120"/>
        <w:jc w:val="both"/>
        <w:outlineLvl w:val="1"/>
        <w:rPr>
          <w:rFonts w:ascii="Arial" w:hAnsi="Arial" w:cs="Arial"/>
          <w:sz w:val="22"/>
          <w:szCs w:val="22"/>
          <w:lang w:eastAsia="en-US"/>
        </w:rPr>
      </w:pPr>
      <w:r w:rsidRPr="008B7DB3">
        <w:rPr>
          <w:rFonts w:ascii="Arial" w:hAnsi="Arial" w:cs="Arial"/>
          <w:sz w:val="22"/>
          <w:szCs w:val="22"/>
          <w:lang w:eastAsia="en-US"/>
        </w:rPr>
        <w:t>Será posible emitir garantías para apoyar proyectos promovidos por instituciones del gobierno nacional, gobiernos subnacionales o locales, siempre y cuando cuenten con la</w:t>
      </w:r>
      <w:r w:rsidRPr="008B7DB3">
        <w:rPr>
          <w:rFonts w:ascii="Arial" w:hAnsi="Arial" w:cs="Arial"/>
          <w:sz w:val="22"/>
          <w:szCs w:val="22"/>
        </w:rPr>
        <w:t xml:space="preserve"> contragarantía soberana de la República Argentina.</w:t>
      </w:r>
    </w:p>
    <w:p w14:paraId="7A012779" w14:textId="77777777" w:rsidR="000E157F" w:rsidRPr="008B7DB3" w:rsidRDefault="000E157F" w:rsidP="00D72E07">
      <w:pPr>
        <w:pStyle w:val="Chapter"/>
        <w:jc w:val="left"/>
        <w:rPr>
          <w:rFonts w:ascii="Arial" w:hAnsi="Arial" w:cs="Arial"/>
          <w:sz w:val="22"/>
          <w:szCs w:val="22"/>
        </w:rPr>
      </w:pPr>
      <w:r w:rsidRPr="008B7DB3">
        <w:rPr>
          <w:rFonts w:ascii="Arial" w:hAnsi="Arial" w:cs="Arial"/>
          <w:sz w:val="22"/>
          <w:szCs w:val="22"/>
        </w:rPr>
        <w:t>CRITERIOS DE ELEGIBILIDAD DE LOS BENEFICIARIOS</w:t>
      </w:r>
    </w:p>
    <w:p w14:paraId="19545747" w14:textId="77777777" w:rsidR="001463CE" w:rsidRPr="008B7DB3" w:rsidRDefault="00677085" w:rsidP="00377F09">
      <w:pPr>
        <w:pStyle w:val="Paragraph"/>
        <w:ind w:left="0" w:firstLine="0"/>
        <w:rPr>
          <w:rFonts w:ascii="Arial" w:hAnsi="Arial" w:cs="Arial"/>
          <w:sz w:val="22"/>
          <w:szCs w:val="22"/>
        </w:rPr>
      </w:pPr>
      <w:r w:rsidRPr="008B7DB3">
        <w:rPr>
          <w:rFonts w:ascii="Arial" w:hAnsi="Arial" w:cs="Arial"/>
          <w:sz w:val="22"/>
          <w:szCs w:val="22"/>
        </w:rPr>
        <w:t xml:space="preserve">Los beneficiarios directos de la facilidad flexible de mitigación de riesgos serán los inversionistas en los proyectos de infraestructura productiva en Argentina elegibles bajo este programa. Los inversionistas cumplirán con los siguientes criterios de elegibilidad: (i) ser una compañía legalmente constituida en una jurisdicción aceptable para el BID o un inversionista en un instrumento negociable garantizado por el programa; y (ii) cumplir con un filtro de integridad aceptable para el BID, incluyendo requerimientos de </w:t>
      </w:r>
      <w:r w:rsidR="00CB1A1D" w:rsidRPr="008B7DB3">
        <w:rPr>
          <w:rFonts w:ascii="Arial" w:hAnsi="Arial" w:cs="Arial"/>
          <w:sz w:val="22"/>
          <w:szCs w:val="22"/>
        </w:rPr>
        <w:t>conocimiento de</w:t>
      </w:r>
      <w:r w:rsidRPr="008B7DB3">
        <w:rPr>
          <w:rFonts w:ascii="Arial" w:hAnsi="Arial" w:cs="Arial"/>
          <w:sz w:val="22"/>
          <w:szCs w:val="22"/>
        </w:rPr>
        <w:t xml:space="preserve"> su cliente, prevención de </w:t>
      </w:r>
      <w:r w:rsidR="00CB1A1D" w:rsidRPr="008B7DB3">
        <w:rPr>
          <w:rFonts w:ascii="Arial" w:hAnsi="Arial" w:cs="Arial"/>
          <w:sz w:val="22"/>
          <w:szCs w:val="22"/>
        </w:rPr>
        <w:t xml:space="preserve">blanqueo </w:t>
      </w:r>
      <w:r w:rsidRPr="008B7DB3">
        <w:rPr>
          <w:rFonts w:ascii="Arial" w:hAnsi="Arial" w:cs="Arial"/>
          <w:sz w:val="22"/>
          <w:szCs w:val="22"/>
        </w:rPr>
        <w:t xml:space="preserve">de dinero y de financiamiento de terrorismo, y no figurar en las listas negativas usadas internacionalmente y en Argentina. </w:t>
      </w:r>
    </w:p>
    <w:p w14:paraId="53A4FE42" w14:textId="77777777" w:rsidR="006058C2" w:rsidRPr="008C4F29" w:rsidRDefault="006058C2" w:rsidP="008C4F29">
      <w:pPr>
        <w:pStyle w:val="Paragraph"/>
        <w:ind w:left="0" w:firstLine="0"/>
        <w:rPr>
          <w:rFonts w:ascii="Arial" w:hAnsi="Arial" w:cs="Arial"/>
          <w:sz w:val="22"/>
          <w:szCs w:val="22"/>
        </w:rPr>
      </w:pPr>
      <w:r w:rsidRPr="008B7DB3">
        <w:rPr>
          <w:rFonts w:ascii="Arial" w:hAnsi="Arial" w:cs="Arial"/>
          <w:sz w:val="22"/>
          <w:szCs w:val="22"/>
        </w:rPr>
        <w:t xml:space="preserve">Los beneficiarios finales serán los usuarios de los proyectos de infraestructura desarrollados en Argentina como parte del programa, tratándose de los usuarios de los corredores viales, tanto empresarios -por las bondades de una logística más eficiente-, como particulares -que tendrán un menor tiempo de traslado-, en ambos casos mejorando su productividad. Adicionalmente, se beneficiarían los usuarios de energía eléctrica - contribuyendo además al objetivo de diversificación de la matriz </w:t>
      </w:r>
      <w:r w:rsidR="008C4F29">
        <w:rPr>
          <w:rFonts w:ascii="Arial" w:hAnsi="Arial" w:cs="Arial"/>
          <w:sz w:val="22"/>
          <w:szCs w:val="22"/>
        </w:rPr>
        <w:t>–</w:t>
      </w:r>
      <w:r w:rsidRPr="008B7DB3">
        <w:rPr>
          <w:rFonts w:ascii="Arial" w:hAnsi="Arial" w:cs="Arial"/>
          <w:sz w:val="22"/>
          <w:szCs w:val="22"/>
        </w:rPr>
        <w:t xml:space="preserve"> </w:t>
      </w:r>
      <w:r w:rsidR="008C4F29" w:rsidRPr="008B7DB3">
        <w:rPr>
          <w:rFonts w:ascii="Arial" w:hAnsi="Arial" w:cs="Arial"/>
          <w:sz w:val="22"/>
          <w:szCs w:val="22"/>
        </w:rPr>
        <w:t xml:space="preserve">por una mayor </w:t>
      </w:r>
      <w:r w:rsidR="008C4F29">
        <w:rPr>
          <w:rFonts w:ascii="Arial" w:hAnsi="Arial" w:cs="Arial"/>
          <w:sz w:val="22"/>
          <w:szCs w:val="22"/>
        </w:rPr>
        <w:t>capacidad de transporte de energía eléctrica, mejora en la calidad y confiabilidad del suministro de energía</w:t>
      </w:r>
      <w:r w:rsidR="008C4F29" w:rsidRPr="008B7DB3">
        <w:rPr>
          <w:rFonts w:ascii="Arial" w:hAnsi="Arial" w:cs="Arial"/>
          <w:sz w:val="22"/>
          <w:szCs w:val="22"/>
        </w:rPr>
        <w:t xml:space="preserve">, </w:t>
      </w:r>
      <w:r w:rsidR="008C4F29">
        <w:rPr>
          <w:rFonts w:ascii="Arial" w:hAnsi="Arial" w:cs="Arial"/>
          <w:sz w:val="22"/>
          <w:szCs w:val="22"/>
        </w:rPr>
        <w:t>y contribuir a la reducción del costo de prestación del servicio</w:t>
      </w:r>
      <w:r w:rsidR="008C4F29" w:rsidRPr="008B7DB3">
        <w:rPr>
          <w:rFonts w:ascii="Arial" w:hAnsi="Arial" w:cs="Arial"/>
          <w:sz w:val="22"/>
          <w:szCs w:val="22"/>
        </w:rPr>
        <w:t>.</w:t>
      </w:r>
      <w:r w:rsidR="008C4F29">
        <w:rPr>
          <w:rFonts w:ascii="Arial" w:hAnsi="Arial" w:cs="Arial"/>
          <w:sz w:val="22"/>
          <w:szCs w:val="22"/>
        </w:rPr>
        <w:t xml:space="preserve"> </w:t>
      </w:r>
      <w:r w:rsidRPr="008C4F29">
        <w:rPr>
          <w:rFonts w:ascii="Arial" w:hAnsi="Arial" w:cs="Arial"/>
          <w:sz w:val="22"/>
          <w:szCs w:val="22"/>
        </w:rPr>
        <w:t xml:space="preserve">Estos beneficiarios finales deberán de ser identificados en el estudio de demanda que se requiere para la solicitud de garantía, véase sección </w:t>
      </w:r>
      <w:r w:rsidRPr="008C4F29">
        <w:rPr>
          <w:rFonts w:ascii="Arial" w:hAnsi="Arial" w:cs="Arial"/>
          <w:sz w:val="22"/>
          <w:szCs w:val="22"/>
        </w:rPr>
        <w:fldChar w:fldCharType="begin"/>
      </w:r>
      <w:r w:rsidRPr="008C4F29">
        <w:rPr>
          <w:rFonts w:ascii="Arial" w:hAnsi="Arial" w:cs="Arial"/>
          <w:sz w:val="22"/>
          <w:szCs w:val="22"/>
        </w:rPr>
        <w:instrText xml:space="preserve"> REF _Ref504572480 \r \h </w:instrText>
      </w:r>
      <w:r w:rsidRPr="008C4F29">
        <w:rPr>
          <w:rFonts w:ascii="Arial" w:hAnsi="Arial" w:cs="Arial"/>
          <w:sz w:val="22"/>
          <w:szCs w:val="22"/>
        </w:rPr>
      </w:r>
      <w:r w:rsidRPr="008C4F29">
        <w:rPr>
          <w:rFonts w:ascii="Arial" w:hAnsi="Arial" w:cs="Arial"/>
          <w:sz w:val="22"/>
          <w:szCs w:val="22"/>
        </w:rPr>
        <w:fldChar w:fldCharType="separate"/>
      </w:r>
      <w:r w:rsidRPr="008C4F29">
        <w:rPr>
          <w:rFonts w:ascii="Arial" w:hAnsi="Arial" w:cs="Arial"/>
          <w:sz w:val="22"/>
          <w:szCs w:val="22"/>
        </w:rPr>
        <w:t>IX</w:t>
      </w:r>
      <w:r w:rsidRPr="008C4F29">
        <w:rPr>
          <w:rFonts w:ascii="Arial" w:hAnsi="Arial" w:cs="Arial"/>
          <w:sz w:val="22"/>
          <w:szCs w:val="22"/>
        </w:rPr>
        <w:fldChar w:fldCharType="end"/>
      </w:r>
      <w:r w:rsidRPr="008C4F29">
        <w:rPr>
          <w:rFonts w:ascii="Arial" w:hAnsi="Arial" w:cs="Arial"/>
          <w:sz w:val="22"/>
          <w:szCs w:val="22"/>
        </w:rPr>
        <w:t xml:space="preserve">. </w:t>
      </w:r>
    </w:p>
    <w:p w14:paraId="7BBAFE0B" w14:textId="77777777" w:rsidR="000E157F" w:rsidRPr="008B7DB3" w:rsidRDefault="000E157F" w:rsidP="006D1A6E">
      <w:pPr>
        <w:rPr>
          <w:rFonts w:ascii="Arial" w:hAnsi="Arial" w:cs="Arial"/>
          <w:sz w:val="22"/>
          <w:szCs w:val="22"/>
          <w:lang w:eastAsia="en-US"/>
        </w:rPr>
      </w:pPr>
    </w:p>
    <w:p w14:paraId="4FB0E48E" w14:textId="77777777" w:rsidR="00CB105E" w:rsidRPr="008B7DB3" w:rsidRDefault="00F51179" w:rsidP="00F51179">
      <w:pPr>
        <w:pStyle w:val="Chapter"/>
        <w:jc w:val="left"/>
        <w:rPr>
          <w:rFonts w:ascii="Arial" w:hAnsi="Arial" w:cs="Arial"/>
          <w:sz w:val="22"/>
          <w:szCs w:val="22"/>
        </w:rPr>
      </w:pPr>
      <w:bookmarkStart w:id="14" w:name="_Hlk506900301"/>
      <w:r w:rsidRPr="008B7DB3">
        <w:rPr>
          <w:rFonts w:ascii="Arial" w:hAnsi="Arial" w:cs="Arial"/>
          <w:sz w:val="22"/>
          <w:szCs w:val="22"/>
        </w:rPr>
        <w:t>CRITERIOS DE ELEGIBILIDAD PARA LOS SUCESOS ACTIVADORES</w:t>
      </w:r>
    </w:p>
    <w:bookmarkEnd w:id="14"/>
    <w:p w14:paraId="503CFF77" w14:textId="77777777" w:rsidR="00CB105E" w:rsidRPr="008B7DB3" w:rsidRDefault="00CB105E" w:rsidP="00CB105E">
      <w:pPr>
        <w:pStyle w:val="Paragraph"/>
        <w:tabs>
          <w:tab w:val="num" w:pos="0"/>
        </w:tabs>
        <w:ind w:left="0" w:firstLine="0"/>
        <w:rPr>
          <w:rFonts w:ascii="Arial" w:hAnsi="Arial" w:cs="Arial"/>
          <w:sz w:val="22"/>
          <w:szCs w:val="22"/>
        </w:rPr>
      </w:pPr>
      <w:r w:rsidRPr="008B7DB3">
        <w:rPr>
          <w:rFonts w:ascii="Arial" w:hAnsi="Arial" w:cs="Arial"/>
          <w:sz w:val="22"/>
          <w:szCs w:val="22"/>
        </w:rPr>
        <w:t xml:space="preserve">Los sucesos activadores de las garantías se definirán para cada solicitud. En cada contrato de </w:t>
      </w:r>
      <w:r w:rsidR="008B7DB3" w:rsidRPr="008B7DB3">
        <w:rPr>
          <w:rFonts w:ascii="Arial" w:hAnsi="Arial" w:cs="Arial"/>
          <w:sz w:val="22"/>
          <w:szCs w:val="22"/>
        </w:rPr>
        <w:t>garantía</w:t>
      </w:r>
      <w:r w:rsidRPr="008B7DB3">
        <w:rPr>
          <w:rFonts w:ascii="Arial" w:hAnsi="Arial" w:cs="Arial"/>
          <w:sz w:val="22"/>
          <w:szCs w:val="22"/>
        </w:rPr>
        <w:t xml:space="preserve"> se </w:t>
      </w:r>
      <w:r w:rsidR="008B7DB3" w:rsidRPr="008B7DB3">
        <w:rPr>
          <w:rFonts w:ascii="Arial" w:hAnsi="Arial" w:cs="Arial"/>
          <w:sz w:val="22"/>
          <w:szCs w:val="22"/>
        </w:rPr>
        <w:t>definirán</w:t>
      </w:r>
      <w:r w:rsidRPr="008B7DB3">
        <w:rPr>
          <w:rFonts w:ascii="Arial" w:hAnsi="Arial" w:cs="Arial"/>
          <w:sz w:val="22"/>
          <w:szCs w:val="22"/>
        </w:rPr>
        <w:t xml:space="preserve"> muy claramente los sucesos activadores aplicables para dicha </w:t>
      </w:r>
      <w:r w:rsidR="008B7DB3" w:rsidRPr="008B7DB3">
        <w:rPr>
          <w:rFonts w:ascii="Arial" w:hAnsi="Arial" w:cs="Arial"/>
          <w:sz w:val="22"/>
          <w:szCs w:val="22"/>
        </w:rPr>
        <w:t>garantía,</w:t>
      </w:r>
      <w:r w:rsidRPr="008B7DB3">
        <w:rPr>
          <w:rFonts w:ascii="Arial" w:hAnsi="Arial" w:cs="Arial"/>
          <w:sz w:val="22"/>
          <w:szCs w:val="22"/>
        </w:rPr>
        <w:t xml:space="preserve"> </w:t>
      </w:r>
      <w:r w:rsidR="008B7DB3" w:rsidRPr="008B7DB3">
        <w:rPr>
          <w:rFonts w:ascii="Arial" w:hAnsi="Arial" w:cs="Arial"/>
          <w:sz w:val="22"/>
          <w:szCs w:val="22"/>
        </w:rPr>
        <w:t>así</w:t>
      </w:r>
      <w:r w:rsidRPr="008B7DB3">
        <w:rPr>
          <w:rFonts w:ascii="Arial" w:hAnsi="Arial" w:cs="Arial"/>
          <w:sz w:val="22"/>
          <w:szCs w:val="22"/>
        </w:rPr>
        <w:t xml:space="preserve"> como el </w:t>
      </w:r>
      <w:r w:rsidR="00C20701" w:rsidRPr="008B7DB3">
        <w:rPr>
          <w:rFonts w:ascii="Arial" w:hAnsi="Arial" w:cs="Arial"/>
          <w:sz w:val="22"/>
          <w:szCs w:val="22"/>
        </w:rPr>
        <w:t>mecanismo de reclamo</w:t>
      </w:r>
      <w:r w:rsidRPr="008B7DB3">
        <w:rPr>
          <w:rFonts w:ascii="Arial" w:hAnsi="Arial" w:cs="Arial"/>
          <w:sz w:val="22"/>
          <w:szCs w:val="22"/>
        </w:rPr>
        <w:t xml:space="preserve"> y la </w:t>
      </w:r>
      <w:r w:rsidR="008B7DB3" w:rsidRPr="008B7DB3">
        <w:rPr>
          <w:rFonts w:ascii="Arial" w:hAnsi="Arial" w:cs="Arial"/>
          <w:sz w:val="22"/>
          <w:szCs w:val="22"/>
        </w:rPr>
        <w:t>documentación</w:t>
      </w:r>
      <w:r w:rsidRPr="008B7DB3">
        <w:rPr>
          <w:rFonts w:ascii="Arial" w:hAnsi="Arial" w:cs="Arial"/>
          <w:sz w:val="22"/>
          <w:szCs w:val="22"/>
        </w:rPr>
        <w:t xml:space="preserve"> a proveer por el beneficiario a la UCP. </w:t>
      </w:r>
    </w:p>
    <w:p w14:paraId="4F2156F0" w14:textId="77777777" w:rsidR="005A54BD" w:rsidRPr="008B7DB3" w:rsidRDefault="005A54BD" w:rsidP="00CB105E">
      <w:pPr>
        <w:pStyle w:val="Paragraph"/>
        <w:tabs>
          <w:tab w:val="num" w:pos="0"/>
        </w:tabs>
        <w:ind w:left="0" w:firstLine="0"/>
        <w:rPr>
          <w:rFonts w:ascii="Arial" w:hAnsi="Arial" w:cs="Arial"/>
          <w:sz w:val="22"/>
          <w:szCs w:val="22"/>
        </w:rPr>
      </w:pPr>
      <w:r w:rsidRPr="008B7DB3">
        <w:rPr>
          <w:rFonts w:ascii="Arial" w:hAnsi="Arial" w:cs="Arial"/>
          <w:sz w:val="22"/>
          <w:szCs w:val="22"/>
        </w:rPr>
        <w:t>Para las garantías de riesgo político se relacionarán con riesgos asociados a la gestión pública, es decir riesgos que afecten los flujos de caja de los proyectos provenientes de una actuación o incumplimiento públicos, así como para apoyar cualquier instrumento negociable que tenga un subyacente público. Para las garantías parciales de crédito cubrirán cualquier tipo de riesgo, incluyendo financieros, construcción, operación, entre otros.</w:t>
      </w:r>
    </w:p>
    <w:p w14:paraId="4D1125CE" w14:textId="77777777" w:rsidR="00CB105E" w:rsidRPr="008B7DB3" w:rsidRDefault="00CB105E" w:rsidP="00CB105E">
      <w:pPr>
        <w:pStyle w:val="Paragraph"/>
        <w:tabs>
          <w:tab w:val="num" w:pos="0"/>
        </w:tabs>
        <w:ind w:left="0" w:firstLine="0"/>
        <w:rPr>
          <w:rFonts w:ascii="Arial" w:hAnsi="Arial" w:cs="Arial"/>
          <w:sz w:val="22"/>
          <w:szCs w:val="22"/>
        </w:rPr>
      </w:pPr>
      <w:r w:rsidRPr="008B7DB3">
        <w:rPr>
          <w:rFonts w:ascii="Arial" w:hAnsi="Arial" w:cs="Arial"/>
          <w:sz w:val="22"/>
          <w:szCs w:val="22"/>
        </w:rPr>
        <w:t xml:space="preserve">En todo caso, los sucesos </w:t>
      </w:r>
      <w:r w:rsidR="008B7DB3" w:rsidRPr="008B7DB3">
        <w:rPr>
          <w:rFonts w:ascii="Arial" w:hAnsi="Arial" w:cs="Arial"/>
          <w:sz w:val="22"/>
          <w:szCs w:val="22"/>
        </w:rPr>
        <w:t>activadores:</w:t>
      </w:r>
    </w:p>
    <w:p w14:paraId="25E429E7" w14:textId="77777777" w:rsidR="00CB105E" w:rsidRPr="008B7DB3" w:rsidRDefault="005A54BD" w:rsidP="00CB105E">
      <w:pPr>
        <w:pStyle w:val="Paragraph"/>
        <w:numPr>
          <w:ilvl w:val="0"/>
          <w:numId w:val="21"/>
        </w:numPr>
        <w:rPr>
          <w:rFonts w:ascii="Arial" w:hAnsi="Arial" w:cs="Arial"/>
          <w:sz w:val="22"/>
          <w:szCs w:val="22"/>
        </w:rPr>
      </w:pPr>
      <w:r w:rsidRPr="008B7DB3">
        <w:rPr>
          <w:rFonts w:ascii="Arial" w:hAnsi="Arial" w:cs="Arial"/>
          <w:sz w:val="22"/>
          <w:szCs w:val="22"/>
        </w:rPr>
        <w:t xml:space="preserve">siempre </w:t>
      </w:r>
      <w:r w:rsidR="00CB105E" w:rsidRPr="008B7DB3">
        <w:rPr>
          <w:rFonts w:ascii="Arial" w:hAnsi="Arial" w:cs="Arial"/>
          <w:sz w:val="22"/>
          <w:szCs w:val="22"/>
        </w:rPr>
        <w:t xml:space="preserve">se relacionarán con el impago de una obligación vinculada a la deuda o instrumento negociable garantizado </w:t>
      </w:r>
    </w:p>
    <w:p w14:paraId="3D284322" w14:textId="77777777" w:rsidR="005A54BD" w:rsidRPr="008B7DB3" w:rsidRDefault="00F51179" w:rsidP="00CB105E">
      <w:pPr>
        <w:pStyle w:val="Paragraph"/>
        <w:numPr>
          <w:ilvl w:val="0"/>
          <w:numId w:val="21"/>
        </w:numPr>
        <w:rPr>
          <w:rFonts w:ascii="Arial" w:hAnsi="Arial" w:cs="Arial"/>
          <w:sz w:val="22"/>
          <w:szCs w:val="22"/>
        </w:rPr>
      </w:pPr>
      <w:r w:rsidRPr="008B7DB3">
        <w:rPr>
          <w:rFonts w:ascii="Arial" w:hAnsi="Arial" w:cs="Arial"/>
          <w:sz w:val="22"/>
          <w:szCs w:val="22"/>
        </w:rPr>
        <w:t xml:space="preserve">cubrirán el principal e intereses de los financiamientos a los proyectos de infraestructura de participación público-privado que sean elegibles, </w:t>
      </w:r>
    </w:p>
    <w:p w14:paraId="4CA43C61" w14:textId="77777777" w:rsidR="005A54BD" w:rsidRPr="008B7DB3" w:rsidRDefault="008B7DB3" w:rsidP="00CB105E">
      <w:pPr>
        <w:pStyle w:val="Paragraph"/>
        <w:numPr>
          <w:ilvl w:val="0"/>
          <w:numId w:val="21"/>
        </w:numPr>
        <w:rPr>
          <w:rFonts w:ascii="Arial" w:hAnsi="Arial" w:cs="Arial"/>
          <w:sz w:val="22"/>
          <w:szCs w:val="22"/>
        </w:rPr>
      </w:pPr>
      <w:r w:rsidRPr="008B7DB3">
        <w:rPr>
          <w:rFonts w:ascii="Arial" w:hAnsi="Arial" w:cs="Arial"/>
          <w:sz w:val="22"/>
          <w:szCs w:val="22"/>
        </w:rPr>
        <w:t>serán</w:t>
      </w:r>
      <w:r w:rsidR="005A54BD" w:rsidRPr="008B7DB3">
        <w:rPr>
          <w:rFonts w:ascii="Arial" w:hAnsi="Arial" w:cs="Arial"/>
          <w:sz w:val="22"/>
          <w:szCs w:val="22"/>
        </w:rPr>
        <w:t xml:space="preserve"> </w:t>
      </w:r>
      <w:r w:rsidR="00F51179" w:rsidRPr="008B7DB3">
        <w:rPr>
          <w:rFonts w:ascii="Arial" w:hAnsi="Arial" w:cs="Arial"/>
          <w:sz w:val="22"/>
          <w:szCs w:val="22"/>
        </w:rPr>
        <w:t xml:space="preserve">sustentados en su monto por los sucesos activadores que se relacionen con los flujos de caja asociados a la gestión pública, es decir: </w:t>
      </w:r>
    </w:p>
    <w:p w14:paraId="53AD2496" w14:textId="77777777" w:rsidR="00DE4FA6" w:rsidRPr="00F50762" w:rsidRDefault="00DE4FA6" w:rsidP="00DE4FA6">
      <w:pPr>
        <w:pStyle w:val="Paragraph"/>
        <w:numPr>
          <w:ilvl w:val="0"/>
          <w:numId w:val="22"/>
        </w:numPr>
        <w:autoSpaceDE w:val="0"/>
        <w:autoSpaceDN w:val="0"/>
        <w:adjustRightInd w:val="0"/>
        <w:rPr>
          <w:rFonts w:ascii="Arial" w:hAnsi="Arial" w:cs="Arial"/>
          <w:sz w:val="22"/>
          <w:szCs w:val="22"/>
        </w:rPr>
      </w:pPr>
      <w:r w:rsidRPr="00F50762">
        <w:rPr>
          <w:rFonts w:ascii="Arial" w:hAnsi="Arial" w:cs="Arial"/>
          <w:sz w:val="18"/>
          <w:szCs w:val="18"/>
        </w:rPr>
        <w:t>pagos por inversión</w:t>
      </w:r>
      <w:r>
        <w:rPr>
          <w:rFonts w:ascii="Arial" w:hAnsi="Arial" w:cs="Arial"/>
          <w:sz w:val="18"/>
          <w:szCs w:val="18"/>
        </w:rPr>
        <w:t xml:space="preserve"> (TPI)</w:t>
      </w:r>
      <w:r w:rsidRPr="0017645D">
        <w:rPr>
          <w:rFonts w:ascii="Arial" w:hAnsi="Arial" w:cs="Arial"/>
          <w:sz w:val="18"/>
          <w:szCs w:val="18"/>
        </w:rPr>
        <w:t xml:space="preserve"> y/o disponibilidad</w:t>
      </w:r>
      <w:r w:rsidRPr="00F50762">
        <w:rPr>
          <w:rFonts w:ascii="Arial" w:hAnsi="Arial" w:cs="Arial"/>
          <w:sz w:val="18"/>
          <w:szCs w:val="18"/>
        </w:rPr>
        <w:t xml:space="preserve"> </w:t>
      </w:r>
      <w:r>
        <w:rPr>
          <w:rFonts w:ascii="Arial" w:hAnsi="Arial" w:cs="Arial"/>
          <w:sz w:val="18"/>
          <w:szCs w:val="18"/>
        </w:rPr>
        <w:t xml:space="preserve">(TPD) </w:t>
      </w:r>
      <w:r w:rsidRPr="00F50762">
        <w:rPr>
          <w:rFonts w:ascii="Arial" w:hAnsi="Arial" w:cs="Arial"/>
          <w:sz w:val="18"/>
          <w:szCs w:val="18"/>
        </w:rPr>
        <w:t>en el caso de proyectos de transporte;</w:t>
      </w:r>
    </w:p>
    <w:p w14:paraId="3461760B" w14:textId="77777777" w:rsidR="0063214A" w:rsidRPr="008B7DB3" w:rsidRDefault="0063214A" w:rsidP="0063214A">
      <w:pPr>
        <w:pStyle w:val="Paragraph"/>
        <w:numPr>
          <w:ilvl w:val="0"/>
          <w:numId w:val="22"/>
        </w:numPr>
        <w:rPr>
          <w:rFonts w:ascii="Arial" w:hAnsi="Arial" w:cs="Arial"/>
          <w:sz w:val="22"/>
          <w:szCs w:val="22"/>
        </w:rPr>
      </w:pPr>
      <w:r w:rsidRPr="008B7DB3">
        <w:rPr>
          <w:rFonts w:ascii="Arial" w:hAnsi="Arial" w:cs="Arial"/>
          <w:sz w:val="18"/>
          <w:szCs w:val="18"/>
        </w:rPr>
        <w:t>pagos por generación eléctrica bajo</w:t>
      </w:r>
      <w:r>
        <w:rPr>
          <w:rFonts w:ascii="Arial" w:hAnsi="Arial" w:cs="Arial"/>
          <w:sz w:val="18"/>
          <w:szCs w:val="18"/>
        </w:rPr>
        <w:t xml:space="preserve"> contratos de compra de energía</w:t>
      </w:r>
      <w:r w:rsidRPr="008B7DB3">
        <w:rPr>
          <w:rFonts w:ascii="Arial" w:hAnsi="Arial" w:cs="Arial"/>
          <w:sz w:val="18"/>
          <w:szCs w:val="18"/>
        </w:rPr>
        <w:t xml:space="preserve"> </w:t>
      </w:r>
      <w:r>
        <w:rPr>
          <w:rFonts w:ascii="Arial" w:hAnsi="Arial" w:cs="Arial"/>
          <w:sz w:val="18"/>
          <w:szCs w:val="18"/>
        </w:rPr>
        <w:t xml:space="preserve">PPAs </w:t>
      </w:r>
      <w:r w:rsidRPr="008B7DB3">
        <w:rPr>
          <w:rFonts w:ascii="Arial" w:hAnsi="Arial" w:cs="Arial"/>
          <w:sz w:val="18"/>
          <w:szCs w:val="18"/>
        </w:rPr>
        <w:t>(</w:t>
      </w:r>
      <w:r w:rsidRPr="008B7DB3">
        <w:rPr>
          <w:rFonts w:ascii="Arial" w:hAnsi="Arial" w:cs="Arial"/>
          <w:i/>
          <w:sz w:val="18"/>
          <w:szCs w:val="18"/>
        </w:rPr>
        <w:t>power purchase agreement</w:t>
      </w:r>
      <w:r w:rsidRPr="008B7DB3">
        <w:rPr>
          <w:rFonts w:ascii="Arial" w:hAnsi="Arial" w:cs="Arial"/>
          <w:sz w:val="18"/>
          <w:szCs w:val="18"/>
        </w:rPr>
        <w:t xml:space="preserve">); </w:t>
      </w:r>
    </w:p>
    <w:p w14:paraId="19FA5EE3" w14:textId="77777777" w:rsidR="005A54BD" w:rsidRPr="008B7DB3" w:rsidRDefault="005A54BD" w:rsidP="005A54BD">
      <w:pPr>
        <w:pStyle w:val="Paragraph"/>
        <w:numPr>
          <w:ilvl w:val="0"/>
          <w:numId w:val="22"/>
        </w:numPr>
        <w:rPr>
          <w:rFonts w:ascii="Arial" w:hAnsi="Arial" w:cs="Arial"/>
          <w:sz w:val="22"/>
          <w:szCs w:val="22"/>
        </w:rPr>
      </w:pPr>
      <w:r w:rsidRPr="008B7DB3">
        <w:rPr>
          <w:rFonts w:ascii="Arial" w:hAnsi="Arial" w:cs="Arial"/>
          <w:sz w:val="18"/>
          <w:szCs w:val="18"/>
        </w:rPr>
        <w:t xml:space="preserve">pagos por disponibilidad de capacidad y de transmisión en los proyectos de transmisión eléctrica; </w:t>
      </w:r>
    </w:p>
    <w:p w14:paraId="3516EA9B" w14:textId="77777777" w:rsidR="005A54BD" w:rsidRPr="00A72A61" w:rsidRDefault="005A54BD" w:rsidP="005A54BD">
      <w:pPr>
        <w:pStyle w:val="Paragraph"/>
        <w:numPr>
          <w:ilvl w:val="0"/>
          <w:numId w:val="22"/>
        </w:numPr>
        <w:rPr>
          <w:rFonts w:ascii="Arial" w:hAnsi="Arial" w:cs="Arial"/>
          <w:sz w:val="22"/>
          <w:szCs w:val="22"/>
        </w:rPr>
      </w:pPr>
      <w:r w:rsidRPr="008B7DB3">
        <w:rPr>
          <w:rFonts w:ascii="Arial" w:hAnsi="Arial" w:cs="Arial"/>
          <w:sz w:val="18"/>
          <w:szCs w:val="18"/>
        </w:rPr>
        <w:t>obligaciones públicas en instrumentos negociables, incluyendo todos los riesgos asociados en el caso de aquellos emitidos por la República Argentina o cualquier ente de la Administración Pública Nacional;</w:t>
      </w:r>
    </w:p>
    <w:p w14:paraId="4B33025E" w14:textId="77777777" w:rsidR="00A72A61" w:rsidRPr="00A72A61" w:rsidRDefault="00A72A61" w:rsidP="00A72A61">
      <w:pPr>
        <w:pStyle w:val="Paragraph"/>
        <w:numPr>
          <w:ilvl w:val="0"/>
          <w:numId w:val="22"/>
        </w:numPr>
        <w:rPr>
          <w:rFonts w:ascii="Arial" w:hAnsi="Arial" w:cs="Arial"/>
          <w:sz w:val="18"/>
          <w:szCs w:val="18"/>
        </w:rPr>
      </w:pPr>
      <w:r w:rsidRPr="00A72A61">
        <w:rPr>
          <w:rFonts w:ascii="Arial" w:hAnsi="Arial" w:cs="Arial"/>
          <w:sz w:val="18"/>
          <w:szCs w:val="18"/>
        </w:rPr>
        <w:t>obras via</w:t>
      </w:r>
      <w:r>
        <w:rPr>
          <w:rFonts w:ascii="Arial" w:hAnsi="Arial" w:cs="Arial"/>
          <w:sz w:val="18"/>
          <w:szCs w:val="18"/>
        </w:rPr>
        <w:t>l</w:t>
      </w:r>
      <w:r w:rsidRPr="00A72A61">
        <w:rPr>
          <w:rFonts w:ascii="Arial" w:hAnsi="Arial" w:cs="Arial"/>
          <w:sz w:val="18"/>
          <w:szCs w:val="18"/>
        </w:rPr>
        <w:t>es no previstas en el respectivo contrato PPP que la autoridad contratante realice dentro y/o fuera de la zona de camino, que afecte el flujo de tránsito de alguna de las estaciones de cobro en un porcentaje mayor a lo acordado y que no sea reconocido como variación en el contrato</w:t>
      </w:r>
      <w:r>
        <w:rPr>
          <w:rFonts w:ascii="Arial" w:hAnsi="Arial" w:cs="Arial"/>
          <w:sz w:val="18"/>
          <w:szCs w:val="18"/>
        </w:rPr>
        <w:t>; y</w:t>
      </w:r>
    </w:p>
    <w:p w14:paraId="7EEEA39D" w14:textId="77777777" w:rsidR="009E101D" w:rsidRPr="009E101D" w:rsidRDefault="005A54BD" w:rsidP="009E101D">
      <w:pPr>
        <w:pStyle w:val="Paragraph"/>
        <w:numPr>
          <w:ilvl w:val="0"/>
          <w:numId w:val="22"/>
        </w:numPr>
        <w:rPr>
          <w:rFonts w:ascii="Arial" w:hAnsi="Arial" w:cs="Arial"/>
          <w:sz w:val="22"/>
          <w:szCs w:val="22"/>
        </w:rPr>
      </w:pPr>
      <w:r w:rsidRPr="008B7DB3">
        <w:rPr>
          <w:rFonts w:ascii="Arial" w:hAnsi="Arial" w:cs="Arial"/>
          <w:sz w:val="18"/>
          <w:szCs w:val="18"/>
        </w:rPr>
        <w:t>cambios en el marco legal y regulatorio que afecten adversamente los flujos de caja de los proyectos (incluyendo convertibilidad y transferibilidad monetarias).</w:t>
      </w:r>
    </w:p>
    <w:p w14:paraId="2407CB94" w14:textId="77777777" w:rsidR="003B78E7" w:rsidRPr="008B7DB3" w:rsidRDefault="003B78E7" w:rsidP="00385ACD">
      <w:pPr>
        <w:jc w:val="both"/>
        <w:rPr>
          <w:rFonts w:ascii="Arial" w:hAnsi="Arial" w:cs="Arial"/>
          <w:sz w:val="22"/>
          <w:szCs w:val="22"/>
          <w:lang w:eastAsia="en-US"/>
        </w:rPr>
      </w:pPr>
    </w:p>
    <w:p w14:paraId="5A19A4E3" w14:textId="77777777" w:rsidR="003B78E7" w:rsidRPr="008B7DB3" w:rsidRDefault="003B78E7" w:rsidP="00D72E07">
      <w:pPr>
        <w:pStyle w:val="Chapter"/>
        <w:jc w:val="left"/>
        <w:rPr>
          <w:rFonts w:ascii="Arial" w:hAnsi="Arial" w:cs="Arial"/>
          <w:caps/>
          <w:smallCaps w:val="0"/>
          <w:sz w:val="22"/>
          <w:szCs w:val="22"/>
        </w:rPr>
      </w:pPr>
      <w:r w:rsidRPr="008B7DB3">
        <w:rPr>
          <w:rFonts w:ascii="Arial" w:hAnsi="Arial" w:cs="Arial"/>
          <w:caps/>
          <w:smallCaps w:val="0"/>
          <w:sz w:val="22"/>
          <w:szCs w:val="22"/>
        </w:rPr>
        <w:t>Estructura Operativa</w:t>
      </w:r>
    </w:p>
    <w:p w14:paraId="24D7742E" w14:textId="77777777" w:rsidR="003B78E7" w:rsidRPr="008B7DB3" w:rsidRDefault="003B78E7" w:rsidP="003B78E7">
      <w:pPr>
        <w:rPr>
          <w:rFonts w:ascii="Arial" w:hAnsi="Arial" w:cs="Arial"/>
          <w:sz w:val="22"/>
          <w:szCs w:val="22"/>
          <w:lang w:eastAsia="en-US"/>
        </w:rPr>
      </w:pPr>
    </w:p>
    <w:p w14:paraId="7890C8C6" w14:textId="77777777" w:rsidR="00382875" w:rsidRPr="008B7DB3" w:rsidRDefault="00382875" w:rsidP="00067796">
      <w:pPr>
        <w:pStyle w:val="Paragraph"/>
        <w:numPr>
          <w:ilvl w:val="0"/>
          <w:numId w:val="0"/>
        </w:numPr>
        <w:rPr>
          <w:rFonts w:ascii="Arial" w:hAnsi="Arial" w:cs="Arial"/>
          <w:sz w:val="22"/>
          <w:szCs w:val="22"/>
        </w:rPr>
      </w:pPr>
      <w:r w:rsidRPr="008B7DB3">
        <w:rPr>
          <w:rFonts w:ascii="Arial" w:hAnsi="Arial" w:cs="Arial"/>
          <w:sz w:val="22"/>
          <w:szCs w:val="22"/>
        </w:rPr>
        <w:t xml:space="preserve">Roles y </w:t>
      </w:r>
      <w:r w:rsidR="008B7DB3" w:rsidRPr="008B7DB3">
        <w:rPr>
          <w:rFonts w:ascii="Arial" w:hAnsi="Arial" w:cs="Arial"/>
          <w:sz w:val="22"/>
          <w:szCs w:val="22"/>
        </w:rPr>
        <w:t>responsabilidades</w:t>
      </w:r>
    </w:p>
    <w:p w14:paraId="65733961" w14:textId="77777777" w:rsidR="000C3ADD" w:rsidRPr="008B7DB3" w:rsidRDefault="00067796" w:rsidP="00067796">
      <w:pPr>
        <w:pStyle w:val="Paragraph"/>
        <w:tabs>
          <w:tab w:val="num" w:pos="0"/>
        </w:tabs>
        <w:ind w:left="0" w:firstLine="0"/>
        <w:rPr>
          <w:rFonts w:ascii="Arial" w:hAnsi="Arial" w:cs="Arial"/>
          <w:sz w:val="22"/>
          <w:szCs w:val="22"/>
        </w:rPr>
      </w:pPr>
      <w:r w:rsidRPr="008B7DB3">
        <w:rPr>
          <w:rFonts w:ascii="Arial" w:hAnsi="Arial" w:cs="Arial"/>
          <w:sz w:val="22"/>
          <w:szCs w:val="22"/>
        </w:rPr>
        <w:t xml:space="preserve">Para la Facilidad Flexible de Mitigación de Riesgos: </w:t>
      </w:r>
    </w:p>
    <w:p w14:paraId="106D3C59" w14:textId="77777777" w:rsidR="000C3ADD" w:rsidRPr="008B7DB3" w:rsidRDefault="00067796" w:rsidP="00125A4F">
      <w:pPr>
        <w:pStyle w:val="Paragraph"/>
        <w:numPr>
          <w:ilvl w:val="0"/>
          <w:numId w:val="6"/>
        </w:numPr>
        <w:rPr>
          <w:rFonts w:ascii="Arial" w:hAnsi="Arial" w:cs="Arial"/>
          <w:sz w:val="22"/>
          <w:szCs w:val="22"/>
        </w:rPr>
      </w:pPr>
      <w:r w:rsidRPr="008B7DB3">
        <w:rPr>
          <w:rFonts w:ascii="Arial" w:hAnsi="Arial" w:cs="Arial"/>
          <w:sz w:val="22"/>
          <w:szCs w:val="22"/>
        </w:rPr>
        <w:t>el contratante de la garantía será la República Argentina y/o financiadores de proyectos, inversionistas en instrumentos negociales asociados a los proyecto</w:t>
      </w:r>
      <w:r w:rsidR="005A54BD" w:rsidRPr="008B7DB3">
        <w:rPr>
          <w:rFonts w:ascii="Arial" w:hAnsi="Arial" w:cs="Arial"/>
          <w:sz w:val="22"/>
          <w:szCs w:val="22"/>
        </w:rPr>
        <w:t>s</w:t>
      </w:r>
      <w:r w:rsidRPr="008B7DB3">
        <w:rPr>
          <w:rFonts w:ascii="Arial" w:hAnsi="Arial" w:cs="Arial"/>
          <w:sz w:val="22"/>
          <w:szCs w:val="22"/>
        </w:rPr>
        <w:t xml:space="preserve"> o inversionistas en el vehículo de financiamiento, </w:t>
      </w:r>
    </w:p>
    <w:p w14:paraId="49B0CA58" w14:textId="77777777" w:rsidR="000C3ADD" w:rsidRPr="008B7DB3" w:rsidRDefault="00067796" w:rsidP="00125A4F">
      <w:pPr>
        <w:pStyle w:val="Paragraph"/>
        <w:numPr>
          <w:ilvl w:val="0"/>
          <w:numId w:val="6"/>
        </w:numPr>
        <w:rPr>
          <w:rFonts w:ascii="Arial" w:hAnsi="Arial" w:cs="Arial"/>
          <w:sz w:val="22"/>
          <w:szCs w:val="22"/>
        </w:rPr>
      </w:pPr>
      <w:r w:rsidRPr="008B7DB3">
        <w:rPr>
          <w:rFonts w:ascii="Arial" w:hAnsi="Arial" w:cs="Arial"/>
          <w:sz w:val="22"/>
          <w:szCs w:val="22"/>
        </w:rPr>
        <w:t xml:space="preserve">el garante será el BID, </w:t>
      </w:r>
    </w:p>
    <w:p w14:paraId="1E4F6BA9" w14:textId="77777777" w:rsidR="000C3ADD" w:rsidRPr="008B7DB3" w:rsidRDefault="00067796" w:rsidP="00125A4F">
      <w:pPr>
        <w:pStyle w:val="Paragraph"/>
        <w:numPr>
          <w:ilvl w:val="0"/>
          <w:numId w:val="6"/>
        </w:numPr>
        <w:rPr>
          <w:rFonts w:ascii="Arial" w:hAnsi="Arial" w:cs="Arial"/>
          <w:sz w:val="22"/>
          <w:szCs w:val="22"/>
        </w:rPr>
      </w:pPr>
      <w:r w:rsidRPr="008B7DB3">
        <w:rPr>
          <w:rFonts w:ascii="Arial" w:hAnsi="Arial" w:cs="Arial"/>
          <w:sz w:val="22"/>
          <w:szCs w:val="22"/>
        </w:rPr>
        <w:t>los acreedores garantizados serán los financiadores de proyectos individuales, inversionistas en instrumentos negociables asociados a los proyectos o inversionistas en el vehículo de financiamiento</w:t>
      </w:r>
      <w:r w:rsidR="006058C2" w:rsidRPr="008B7DB3">
        <w:rPr>
          <w:rFonts w:ascii="Arial" w:hAnsi="Arial" w:cs="Arial"/>
          <w:sz w:val="22"/>
          <w:szCs w:val="22"/>
        </w:rPr>
        <w:t xml:space="preserve">. Los Bancos Multilaterales de Desarrollo y los bancos estatales de Argentina no son </w:t>
      </w:r>
      <w:r w:rsidR="008B7DB3" w:rsidRPr="008B7DB3">
        <w:rPr>
          <w:rFonts w:ascii="Arial" w:hAnsi="Arial" w:cs="Arial"/>
          <w:sz w:val="22"/>
          <w:szCs w:val="22"/>
        </w:rPr>
        <w:t>elegibles</w:t>
      </w:r>
      <w:r w:rsidR="006058C2" w:rsidRPr="008B7DB3">
        <w:rPr>
          <w:rFonts w:ascii="Arial" w:hAnsi="Arial" w:cs="Arial"/>
          <w:sz w:val="22"/>
          <w:szCs w:val="22"/>
        </w:rPr>
        <w:t xml:space="preserve"> para ser acreedores garantizados. </w:t>
      </w:r>
      <w:r w:rsidRPr="008B7DB3">
        <w:rPr>
          <w:rFonts w:ascii="Arial" w:hAnsi="Arial" w:cs="Arial"/>
          <w:sz w:val="22"/>
          <w:szCs w:val="22"/>
        </w:rPr>
        <w:t xml:space="preserve"> </w:t>
      </w:r>
    </w:p>
    <w:p w14:paraId="67E1F621" w14:textId="77777777" w:rsidR="00067796" w:rsidRPr="008B7DB3" w:rsidRDefault="00067796" w:rsidP="00125A4F">
      <w:pPr>
        <w:pStyle w:val="Paragraph"/>
        <w:numPr>
          <w:ilvl w:val="0"/>
          <w:numId w:val="6"/>
        </w:numPr>
        <w:rPr>
          <w:rFonts w:ascii="Arial" w:hAnsi="Arial" w:cs="Arial"/>
          <w:sz w:val="22"/>
          <w:szCs w:val="22"/>
        </w:rPr>
      </w:pPr>
      <w:r w:rsidRPr="008B7DB3">
        <w:rPr>
          <w:rFonts w:ascii="Arial" w:hAnsi="Arial" w:cs="Arial"/>
          <w:sz w:val="22"/>
          <w:szCs w:val="22"/>
        </w:rPr>
        <w:t xml:space="preserve">el contragarante será la República Argentina. </w:t>
      </w:r>
    </w:p>
    <w:p w14:paraId="62AC319E" w14:textId="77777777" w:rsidR="006058C2" w:rsidRPr="008B7DB3" w:rsidRDefault="006058C2" w:rsidP="00125A4F">
      <w:pPr>
        <w:pStyle w:val="Paragraph"/>
        <w:numPr>
          <w:ilvl w:val="0"/>
          <w:numId w:val="6"/>
        </w:numPr>
        <w:rPr>
          <w:rFonts w:ascii="Arial" w:hAnsi="Arial" w:cs="Arial"/>
          <w:sz w:val="22"/>
          <w:szCs w:val="22"/>
        </w:rPr>
      </w:pPr>
      <w:r w:rsidRPr="008B7DB3">
        <w:rPr>
          <w:rFonts w:ascii="Arial" w:hAnsi="Arial" w:cs="Arial"/>
          <w:sz w:val="22"/>
          <w:szCs w:val="22"/>
        </w:rPr>
        <w:t>La entidad coordinadora será el Ministerio de Finanzas a través de la Unidad de Coordinación de Programas y Proyectos con Enfoque Sectorial Amplio (UCP)</w:t>
      </w:r>
    </w:p>
    <w:p w14:paraId="02F86E3E" w14:textId="77777777" w:rsidR="00067796" w:rsidRPr="008B7DB3" w:rsidRDefault="00067796" w:rsidP="00067796">
      <w:pPr>
        <w:pStyle w:val="Paragraph"/>
        <w:tabs>
          <w:tab w:val="num" w:pos="0"/>
        </w:tabs>
        <w:ind w:left="0" w:firstLine="0"/>
        <w:rPr>
          <w:rFonts w:ascii="Arial" w:hAnsi="Arial" w:cs="Arial"/>
          <w:sz w:val="22"/>
          <w:szCs w:val="22"/>
        </w:rPr>
      </w:pPr>
      <w:r w:rsidRPr="008B7DB3">
        <w:rPr>
          <w:rFonts w:ascii="Arial" w:hAnsi="Arial" w:cs="Arial"/>
          <w:sz w:val="22"/>
          <w:szCs w:val="22"/>
        </w:rPr>
        <w:t>Para el préstamo de inversión, el prestatario y el garante será la República Argentina</w:t>
      </w:r>
      <w:r w:rsidR="006058C2" w:rsidRPr="008B7DB3">
        <w:rPr>
          <w:rFonts w:ascii="Arial" w:hAnsi="Arial" w:cs="Arial"/>
          <w:sz w:val="22"/>
          <w:szCs w:val="22"/>
        </w:rPr>
        <w:t xml:space="preserve"> y el organismo ejecutor será la misma UCP. </w:t>
      </w:r>
    </w:p>
    <w:p w14:paraId="0FA9ECF6" w14:textId="77777777" w:rsidR="001C482B" w:rsidRPr="008B7DB3" w:rsidRDefault="001C482B" w:rsidP="00067796">
      <w:pPr>
        <w:pStyle w:val="Paragraph"/>
        <w:tabs>
          <w:tab w:val="num" w:pos="0"/>
        </w:tabs>
        <w:ind w:left="0" w:firstLine="0"/>
        <w:rPr>
          <w:rFonts w:ascii="Arial" w:hAnsi="Arial" w:cs="Arial"/>
          <w:sz w:val="22"/>
          <w:szCs w:val="22"/>
        </w:rPr>
      </w:pPr>
      <w:r w:rsidRPr="008B7DB3">
        <w:rPr>
          <w:rFonts w:ascii="Arial" w:hAnsi="Arial" w:cs="Arial"/>
          <w:sz w:val="22"/>
          <w:szCs w:val="22"/>
        </w:rPr>
        <w:t>Para el préstamo de inversión, el organismo ejecutor será responsable de contratar los trabajos de consultoría requeridos para asegurar una debida gestión operativa, administrativa y financiera del programa.</w:t>
      </w:r>
    </w:p>
    <w:p w14:paraId="04F441D6" w14:textId="77777777" w:rsidR="001C482B" w:rsidRPr="008B7DB3" w:rsidRDefault="001C482B" w:rsidP="00382875">
      <w:pPr>
        <w:pStyle w:val="Paragraph"/>
        <w:tabs>
          <w:tab w:val="num" w:pos="0"/>
        </w:tabs>
        <w:ind w:left="0" w:firstLine="0"/>
        <w:rPr>
          <w:rFonts w:ascii="Arial" w:hAnsi="Arial" w:cs="Arial"/>
          <w:sz w:val="22"/>
          <w:szCs w:val="22"/>
        </w:rPr>
      </w:pPr>
      <w:r w:rsidRPr="008B7DB3">
        <w:rPr>
          <w:rFonts w:ascii="Arial" w:hAnsi="Arial" w:cs="Arial"/>
          <w:sz w:val="22"/>
          <w:szCs w:val="22"/>
        </w:rPr>
        <w:t xml:space="preserve">Para </w:t>
      </w:r>
      <w:r w:rsidR="00B66395" w:rsidRPr="008B7DB3">
        <w:rPr>
          <w:rFonts w:ascii="Arial" w:hAnsi="Arial" w:cs="Arial"/>
          <w:sz w:val="22"/>
          <w:szCs w:val="22"/>
        </w:rPr>
        <w:t>la FFMR</w:t>
      </w:r>
      <w:r w:rsidRPr="008B7DB3">
        <w:rPr>
          <w:rFonts w:ascii="Arial" w:hAnsi="Arial" w:cs="Arial"/>
          <w:sz w:val="22"/>
          <w:szCs w:val="22"/>
        </w:rPr>
        <w:t>, la UCP será responsable de tramitar y procesar con el BID las solicitudes de emisiones de garantía, así como de velar por el cumplimiento de los términos y condiciones del programa, incluyendo e</w:t>
      </w:r>
      <w:r w:rsidR="0058527F" w:rsidRPr="008B7DB3">
        <w:rPr>
          <w:rFonts w:ascii="Arial" w:hAnsi="Arial" w:cs="Arial"/>
          <w:sz w:val="22"/>
          <w:szCs w:val="22"/>
        </w:rPr>
        <w:t>ste</w:t>
      </w:r>
      <w:r w:rsidRPr="008B7DB3">
        <w:rPr>
          <w:rFonts w:ascii="Arial" w:hAnsi="Arial" w:cs="Arial"/>
          <w:sz w:val="22"/>
          <w:szCs w:val="22"/>
        </w:rPr>
        <w:t xml:space="preserve"> ROP, y de coordinar el seguimiento de los requerimientos de monitoreo y evaluación. </w:t>
      </w:r>
    </w:p>
    <w:p w14:paraId="298E5628" w14:textId="77777777" w:rsidR="00B16B41" w:rsidRPr="008B7DB3" w:rsidRDefault="00B16B41" w:rsidP="001E1CBA">
      <w:pPr>
        <w:pStyle w:val="Paragraph"/>
        <w:tabs>
          <w:tab w:val="num" w:pos="0"/>
        </w:tabs>
        <w:ind w:left="0" w:firstLine="0"/>
        <w:rPr>
          <w:rFonts w:ascii="Arial" w:hAnsi="Arial" w:cs="Arial"/>
          <w:sz w:val="22"/>
          <w:szCs w:val="22"/>
        </w:rPr>
      </w:pPr>
      <w:r w:rsidRPr="008B7DB3">
        <w:rPr>
          <w:rFonts w:ascii="Arial" w:hAnsi="Arial" w:cs="Arial"/>
          <w:sz w:val="22"/>
          <w:szCs w:val="22"/>
        </w:rPr>
        <w:t xml:space="preserve">Con recursos del </w:t>
      </w:r>
      <w:r w:rsidR="008B7DB3" w:rsidRPr="008B7DB3">
        <w:rPr>
          <w:rFonts w:ascii="Arial" w:hAnsi="Arial" w:cs="Arial"/>
          <w:sz w:val="22"/>
          <w:szCs w:val="22"/>
        </w:rPr>
        <w:t>préstamo</w:t>
      </w:r>
      <w:r w:rsidRPr="008B7DB3">
        <w:rPr>
          <w:rFonts w:ascii="Arial" w:hAnsi="Arial" w:cs="Arial"/>
          <w:sz w:val="22"/>
          <w:szCs w:val="22"/>
        </w:rPr>
        <w:t xml:space="preserve"> de </w:t>
      </w:r>
      <w:r w:rsidR="008B7DB3" w:rsidRPr="008B7DB3">
        <w:rPr>
          <w:rFonts w:ascii="Arial" w:hAnsi="Arial" w:cs="Arial"/>
          <w:sz w:val="22"/>
          <w:szCs w:val="22"/>
        </w:rPr>
        <w:t>inversión</w:t>
      </w:r>
      <w:r w:rsidRPr="008B7DB3">
        <w:rPr>
          <w:rFonts w:ascii="Arial" w:hAnsi="Arial" w:cs="Arial"/>
          <w:sz w:val="22"/>
          <w:szCs w:val="22"/>
        </w:rPr>
        <w:t>, l</w:t>
      </w:r>
      <w:r w:rsidR="002C071A" w:rsidRPr="008B7DB3">
        <w:rPr>
          <w:rFonts w:ascii="Arial" w:hAnsi="Arial" w:cs="Arial"/>
          <w:sz w:val="22"/>
          <w:szCs w:val="22"/>
        </w:rPr>
        <w:t>a UCP contratara un consultor de adquisiciones</w:t>
      </w:r>
      <w:r w:rsidRPr="008B7DB3">
        <w:rPr>
          <w:rFonts w:ascii="Arial" w:hAnsi="Arial" w:cs="Arial"/>
          <w:sz w:val="22"/>
          <w:szCs w:val="22"/>
        </w:rPr>
        <w:t xml:space="preserve"> (</w:t>
      </w:r>
      <w:r w:rsidR="008B7DB3" w:rsidRPr="008B7DB3">
        <w:rPr>
          <w:rFonts w:ascii="Arial" w:hAnsi="Arial" w:cs="Arial"/>
          <w:sz w:val="22"/>
          <w:szCs w:val="22"/>
        </w:rPr>
        <w:t>véase</w:t>
      </w:r>
      <w:r w:rsidRPr="008B7DB3">
        <w:rPr>
          <w:rFonts w:ascii="Arial" w:hAnsi="Arial" w:cs="Arial"/>
          <w:sz w:val="22"/>
          <w:szCs w:val="22"/>
        </w:rPr>
        <w:t xml:space="preserve"> </w:t>
      </w:r>
      <w:r w:rsidR="008B7DB3" w:rsidRPr="008B7DB3">
        <w:rPr>
          <w:rFonts w:ascii="Arial" w:hAnsi="Arial" w:cs="Arial"/>
          <w:sz w:val="22"/>
          <w:szCs w:val="22"/>
        </w:rPr>
        <w:t>sección</w:t>
      </w:r>
      <w:r w:rsidRPr="008B7DB3">
        <w:rPr>
          <w:rFonts w:ascii="Arial" w:hAnsi="Arial" w:cs="Arial"/>
          <w:sz w:val="22"/>
          <w:szCs w:val="22"/>
        </w:rPr>
        <w:t xml:space="preserve"> </w:t>
      </w:r>
      <w:r w:rsidRPr="008B7DB3">
        <w:rPr>
          <w:rFonts w:ascii="Arial" w:hAnsi="Arial" w:cs="Arial"/>
          <w:sz w:val="22"/>
          <w:szCs w:val="22"/>
        </w:rPr>
        <w:fldChar w:fldCharType="begin"/>
      </w:r>
      <w:r w:rsidRPr="008B7DB3">
        <w:rPr>
          <w:rFonts w:ascii="Arial" w:hAnsi="Arial" w:cs="Arial"/>
          <w:sz w:val="22"/>
          <w:szCs w:val="22"/>
        </w:rPr>
        <w:instrText xml:space="preserve"> REF _Ref506302891 \r \h </w:instrText>
      </w:r>
      <w:r w:rsidR="002F046F" w:rsidRPr="008B7DB3">
        <w:rPr>
          <w:rFonts w:ascii="Arial" w:hAnsi="Arial" w:cs="Arial"/>
          <w:sz w:val="22"/>
          <w:szCs w:val="22"/>
        </w:rPr>
        <w:instrText xml:space="preserve"> \* MERGEFORMAT </w:instrText>
      </w:r>
      <w:r w:rsidRPr="008B7DB3">
        <w:rPr>
          <w:rFonts w:ascii="Arial" w:hAnsi="Arial" w:cs="Arial"/>
          <w:sz w:val="22"/>
          <w:szCs w:val="22"/>
        </w:rPr>
      </w:r>
      <w:r w:rsidRPr="008B7DB3">
        <w:rPr>
          <w:rFonts w:ascii="Arial" w:hAnsi="Arial" w:cs="Arial"/>
          <w:sz w:val="22"/>
          <w:szCs w:val="22"/>
        </w:rPr>
        <w:fldChar w:fldCharType="separate"/>
      </w:r>
      <w:r w:rsidRPr="008B7DB3">
        <w:rPr>
          <w:rFonts w:ascii="Arial" w:hAnsi="Arial" w:cs="Arial"/>
          <w:sz w:val="22"/>
          <w:szCs w:val="22"/>
        </w:rPr>
        <w:t>XIV</w:t>
      </w:r>
      <w:r w:rsidRPr="008B7DB3">
        <w:rPr>
          <w:rFonts w:ascii="Arial" w:hAnsi="Arial" w:cs="Arial"/>
          <w:sz w:val="22"/>
          <w:szCs w:val="22"/>
        </w:rPr>
        <w:fldChar w:fldCharType="end"/>
      </w:r>
      <w:r w:rsidRPr="008B7DB3">
        <w:rPr>
          <w:rFonts w:ascii="Arial" w:hAnsi="Arial" w:cs="Arial"/>
          <w:sz w:val="22"/>
          <w:szCs w:val="22"/>
        </w:rPr>
        <w:t>) y</w:t>
      </w:r>
      <w:r w:rsidR="002C071A" w:rsidRPr="008B7DB3">
        <w:rPr>
          <w:rFonts w:ascii="Arial" w:hAnsi="Arial" w:cs="Arial"/>
          <w:sz w:val="22"/>
          <w:szCs w:val="22"/>
        </w:rPr>
        <w:t xml:space="preserve"> un consultor para el seguimiento del programa</w:t>
      </w:r>
      <w:r w:rsidRPr="008B7DB3">
        <w:rPr>
          <w:rFonts w:ascii="Arial" w:hAnsi="Arial" w:cs="Arial"/>
          <w:sz w:val="22"/>
          <w:szCs w:val="22"/>
        </w:rPr>
        <w:t xml:space="preserve"> (</w:t>
      </w:r>
      <w:r w:rsidR="008B7DB3" w:rsidRPr="008B7DB3">
        <w:rPr>
          <w:rFonts w:ascii="Arial" w:hAnsi="Arial" w:cs="Arial"/>
          <w:sz w:val="22"/>
          <w:szCs w:val="22"/>
        </w:rPr>
        <w:t>véase</w:t>
      </w:r>
      <w:r w:rsidRPr="008B7DB3">
        <w:rPr>
          <w:rFonts w:ascii="Arial" w:hAnsi="Arial" w:cs="Arial"/>
          <w:sz w:val="22"/>
          <w:szCs w:val="22"/>
        </w:rPr>
        <w:t xml:space="preserve"> </w:t>
      </w:r>
      <w:r w:rsidR="008B7DB3" w:rsidRPr="008B7DB3">
        <w:rPr>
          <w:rFonts w:ascii="Arial" w:hAnsi="Arial" w:cs="Arial"/>
          <w:sz w:val="22"/>
          <w:szCs w:val="22"/>
        </w:rPr>
        <w:t>sección</w:t>
      </w:r>
      <w:r w:rsidRPr="008B7DB3">
        <w:rPr>
          <w:rFonts w:ascii="Arial" w:hAnsi="Arial" w:cs="Arial"/>
          <w:sz w:val="22"/>
          <w:szCs w:val="22"/>
        </w:rPr>
        <w:t xml:space="preserve"> </w:t>
      </w:r>
      <w:r w:rsidRPr="008B7DB3">
        <w:rPr>
          <w:rFonts w:ascii="Arial" w:hAnsi="Arial" w:cs="Arial"/>
          <w:sz w:val="22"/>
          <w:szCs w:val="22"/>
        </w:rPr>
        <w:fldChar w:fldCharType="begin"/>
      </w:r>
      <w:r w:rsidRPr="008B7DB3">
        <w:rPr>
          <w:rFonts w:ascii="Arial" w:hAnsi="Arial" w:cs="Arial"/>
          <w:sz w:val="22"/>
          <w:szCs w:val="22"/>
        </w:rPr>
        <w:instrText xml:space="preserve"> REF _Ref506302922 \r \h </w:instrText>
      </w:r>
      <w:r w:rsidR="002F046F" w:rsidRPr="008B7DB3">
        <w:rPr>
          <w:rFonts w:ascii="Arial" w:hAnsi="Arial" w:cs="Arial"/>
          <w:sz w:val="22"/>
          <w:szCs w:val="22"/>
        </w:rPr>
        <w:instrText xml:space="preserve"> \* MERGEFORMAT </w:instrText>
      </w:r>
      <w:r w:rsidRPr="008B7DB3">
        <w:rPr>
          <w:rFonts w:ascii="Arial" w:hAnsi="Arial" w:cs="Arial"/>
          <w:sz w:val="22"/>
          <w:szCs w:val="22"/>
        </w:rPr>
      </w:r>
      <w:r w:rsidRPr="008B7DB3">
        <w:rPr>
          <w:rFonts w:ascii="Arial" w:hAnsi="Arial" w:cs="Arial"/>
          <w:sz w:val="22"/>
          <w:szCs w:val="22"/>
        </w:rPr>
        <w:fldChar w:fldCharType="separate"/>
      </w:r>
      <w:r w:rsidRPr="008B7DB3">
        <w:rPr>
          <w:rFonts w:ascii="Arial" w:hAnsi="Arial" w:cs="Arial"/>
          <w:sz w:val="22"/>
          <w:szCs w:val="22"/>
        </w:rPr>
        <w:t>XVI</w:t>
      </w:r>
      <w:r w:rsidRPr="008B7DB3">
        <w:rPr>
          <w:rFonts w:ascii="Arial" w:hAnsi="Arial" w:cs="Arial"/>
          <w:sz w:val="22"/>
          <w:szCs w:val="22"/>
        </w:rPr>
        <w:fldChar w:fldCharType="end"/>
      </w:r>
      <w:r w:rsidRPr="008B7DB3">
        <w:rPr>
          <w:rFonts w:ascii="Arial" w:hAnsi="Arial" w:cs="Arial"/>
          <w:sz w:val="22"/>
          <w:szCs w:val="22"/>
        </w:rPr>
        <w:t>)</w:t>
      </w:r>
    </w:p>
    <w:p w14:paraId="548C04D6" w14:textId="77777777" w:rsidR="002C071A" w:rsidRPr="008B7DB3" w:rsidRDefault="00B16B41" w:rsidP="001E1CBA">
      <w:pPr>
        <w:pStyle w:val="Paragraph"/>
        <w:tabs>
          <w:tab w:val="num" w:pos="0"/>
        </w:tabs>
        <w:ind w:left="0" w:firstLine="0"/>
        <w:rPr>
          <w:rFonts w:ascii="Arial" w:hAnsi="Arial" w:cs="Arial"/>
          <w:sz w:val="22"/>
          <w:szCs w:val="22"/>
        </w:rPr>
      </w:pPr>
      <w:r w:rsidRPr="008B7DB3">
        <w:rPr>
          <w:rFonts w:ascii="Arial" w:hAnsi="Arial" w:cs="Arial"/>
          <w:sz w:val="22"/>
          <w:szCs w:val="22"/>
        </w:rPr>
        <w:t>Para el tema del manejo de riesgos socio ambientales, la UCP asignara un especialista ambiental a tiempo completo, un especialista social a tiempo completo y contratara una Firma Consultora para apoyar en la preparación y supervisión de proyectos individuales (según términos de referencia previamente acordados con el Banco).</w:t>
      </w:r>
    </w:p>
    <w:p w14:paraId="1AA26A73" w14:textId="77777777" w:rsidR="005A54BD" w:rsidRPr="008B7DB3" w:rsidRDefault="005A54BD" w:rsidP="005A54BD">
      <w:pPr>
        <w:pStyle w:val="Paragraph"/>
        <w:numPr>
          <w:ilvl w:val="0"/>
          <w:numId w:val="0"/>
        </w:numPr>
        <w:rPr>
          <w:rFonts w:ascii="Arial" w:hAnsi="Arial" w:cs="Arial"/>
          <w:sz w:val="22"/>
          <w:szCs w:val="22"/>
        </w:rPr>
      </w:pPr>
    </w:p>
    <w:p w14:paraId="63DA760C" w14:textId="77777777" w:rsidR="00605940" w:rsidRPr="008B7DB3" w:rsidRDefault="00605940" w:rsidP="00605940">
      <w:pPr>
        <w:pStyle w:val="Chapter"/>
        <w:rPr>
          <w:rFonts w:ascii="Arial" w:hAnsi="Arial" w:cs="Arial"/>
          <w:caps/>
          <w:smallCaps w:val="0"/>
          <w:sz w:val="22"/>
          <w:szCs w:val="22"/>
        </w:rPr>
      </w:pPr>
      <w:bookmarkStart w:id="15" w:name="_Ref504568349"/>
      <w:r w:rsidRPr="008B7DB3">
        <w:rPr>
          <w:rFonts w:ascii="Arial" w:hAnsi="Arial" w:cs="Arial"/>
          <w:caps/>
          <w:smallCaps w:val="0"/>
          <w:sz w:val="22"/>
          <w:szCs w:val="22"/>
        </w:rPr>
        <w:t xml:space="preserve">Procesos de solicitud y aprobacion de </w:t>
      </w:r>
      <w:r w:rsidR="00136015">
        <w:rPr>
          <w:rFonts w:ascii="Arial" w:hAnsi="Arial" w:cs="Arial"/>
          <w:caps/>
          <w:smallCaps w:val="0"/>
          <w:sz w:val="22"/>
          <w:szCs w:val="22"/>
        </w:rPr>
        <w:t xml:space="preserve">cada </w:t>
      </w:r>
      <w:r w:rsidRPr="008B7DB3">
        <w:rPr>
          <w:rFonts w:ascii="Arial" w:hAnsi="Arial" w:cs="Arial"/>
          <w:caps/>
          <w:smallCaps w:val="0"/>
          <w:sz w:val="22"/>
          <w:szCs w:val="22"/>
        </w:rPr>
        <w:t>garantia</w:t>
      </w:r>
      <w:bookmarkEnd w:id="15"/>
      <w:r w:rsidR="00136015">
        <w:rPr>
          <w:rFonts w:ascii="Arial" w:hAnsi="Arial" w:cs="Arial"/>
          <w:caps/>
          <w:smallCaps w:val="0"/>
          <w:sz w:val="22"/>
          <w:szCs w:val="22"/>
        </w:rPr>
        <w:t xml:space="preserve"> individual</w:t>
      </w:r>
    </w:p>
    <w:p w14:paraId="4EEF9402" w14:textId="77777777" w:rsidR="000A01CE" w:rsidRPr="008B7DB3" w:rsidRDefault="00521842" w:rsidP="00B16B41">
      <w:pPr>
        <w:pStyle w:val="Paragraph"/>
        <w:tabs>
          <w:tab w:val="num" w:pos="0"/>
        </w:tabs>
        <w:ind w:left="0" w:firstLine="0"/>
        <w:rPr>
          <w:rFonts w:ascii="Arial" w:hAnsi="Arial" w:cs="Arial"/>
          <w:sz w:val="22"/>
          <w:szCs w:val="22"/>
        </w:rPr>
      </w:pPr>
      <w:r w:rsidRPr="008B7DB3">
        <w:rPr>
          <w:rFonts w:ascii="Arial" w:hAnsi="Arial" w:cs="Arial"/>
          <w:b/>
          <w:sz w:val="22"/>
          <w:szCs w:val="22"/>
        </w:rPr>
        <w:t xml:space="preserve">Etapa de </w:t>
      </w:r>
      <w:r w:rsidR="008B7DB3" w:rsidRPr="008B7DB3">
        <w:rPr>
          <w:rFonts w:ascii="Arial" w:hAnsi="Arial" w:cs="Arial"/>
          <w:b/>
          <w:sz w:val="22"/>
          <w:szCs w:val="22"/>
        </w:rPr>
        <w:t>preparación</w:t>
      </w:r>
      <w:r w:rsidRPr="008B7DB3">
        <w:rPr>
          <w:rFonts w:ascii="Arial" w:hAnsi="Arial" w:cs="Arial"/>
          <w:sz w:val="22"/>
          <w:szCs w:val="22"/>
        </w:rPr>
        <w:t xml:space="preserve"> : </w:t>
      </w:r>
      <w:r w:rsidR="000A01CE" w:rsidRPr="008B7DB3">
        <w:rPr>
          <w:rFonts w:ascii="Arial" w:hAnsi="Arial" w:cs="Arial"/>
          <w:sz w:val="22"/>
          <w:szCs w:val="22"/>
        </w:rPr>
        <w:t xml:space="preserve">En el marco de los arreglos gubernamentales establecidos con la Ley de Participación Pública-Privada, la UCP coordinará con la Subsecretaria de Participación Público-Privada – la cual es el ente que centraliza todo lo relacionado a participaciones público-privadas en Argentina -, el Ministerio de Transporte en lo referente a la preparación técnica de proyectos de corredores viales, el Ministerio de Energía y Minería en lo referente a la preparación técnica de proyectos de transmisión eléctrica y de energía </w:t>
      </w:r>
      <w:r w:rsidR="00617764" w:rsidRPr="008B7DB3">
        <w:rPr>
          <w:rFonts w:ascii="Arial" w:hAnsi="Arial" w:cs="Arial"/>
          <w:sz w:val="22"/>
          <w:szCs w:val="22"/>
        </w:rPr>
        <w:t>renovable</w:t>
      </w:r>
      <w:r w:rsidR="000A01CE" w:rsidRPr="008B7DB3">
        <w:rPr>
          <w:rFonts w:ascii="Arial" w:hAnsi="Arial" w:cs="Arial"/>
          <w:sz w:val="22"/>
          <w:szCs w:val="22"/>
        </w:rPr>
        <w:t>, y cualquier otro que sea necesario para identificar proyectos de participación público-privada en infraestructura productiva.</w:t>
      </w:r>
    </w:p>
    <w:p w14:paraId="580DEEE9" w14:textId="77777777" w:rsidR="00521842" w:rsidRPr="008B7DB3" w:rsidRDefault="000A01CE" w:rsidP="00B16B41">
      <w:pPr>
        <w:pStyle w:val="Paragraph"/>
        <w:tabs>
          <w:tab w:val="num" w:pos="0"/>
        </w:tabs>
        <w:ind w:left="0" w:firstLine="0"/>
        <w:rPr>
          <w:rFonts w:ascii="Arial" w:hAnsi="Arial" w:cs="Arial"/>
          <w:sz w:val="22"/>
          <w:szCs w:val="22"/>
        </w:rPr>
      </w:pPr>
      <w:r w:rsidRPr="008B7DB3">
        <w:rPr>
          <w:rFonts w:ascii="Arial" w:hAnsi="Arial" w:cs="Arial"/>
          <w:sz w:val="22"/>
          <w:szCs w:val="22"/>
        </w:rPr>
        <w:t>L</w:t>
      </w:r>
      <w:r w:rsidR="00B16B41" w:rsidRPr="008B7DB3">
        <w:rPr>
          <w:rFonts w:ascii="Arial" w:hAnsi="Arial" w:cs="Arial"/>
          <w:sz w:val="22"/>
          <w:szCs w:val="22"/>
        </w:rPr>
        <w:t>a UCP trabajará de manera coordinada con la Subsecretaría de Participación Público-Privada del Ministerio de Finanzas en lo referente a la preparación de los proyectos para licitación, de manera que cuenten con los detalles técnicos y financieros que aseguren las buenas prácticas de mercado y que cumplan ex ante con los requisitos del programa. Este trabajo se realizará mediante las consultorías que se contraten con recursos del préstamo</w:t>
      </w:r>
      <w:r w:rsidRPr="008B7DB3">
        <w:rPr>
          <w:rFonts w:ascii="Arial" w:hAnsi="Arial" w:cs="Arial"/>
          <w:sz w:val="22"/>
          <w:szCs w:val="22"/>
        </w:rPr>
        <w:t xml:space="preserve"> de </w:t>
      </w:r>
      <w:r w:rsidR="008B7DB3" w:rsidRPr="008B7DB3">
        <w:rPr>
          <w:rFonts w:ascii="Arial" w:hAnsi="Arial" w:cs="Arial"/>
          <w:sz w:val="22"/>
          <w:szCs w:val="22"/>
        </w:rPr>
        <w:t>inversión</w:t>
      </w:r>
      <w:r w:rsidR="00B16B41" w:rsidRPr="008B7DB3">
        <w:rPr>
          <w:rFonts w:ascii="Arial" w:hAnsi="Arial" w:cs="Arial"/>
          <w:sz w:val="22"/>
          <w:szCs w:val="22"/>
        </w:rPr>
        <w:t xml:space="preserve">. </w:t>
      </w:r>
    </w:p>
    <w:p w14:paraId="299346D9" w14:textId="77777777" w:rsidR="000A01CE" w:rsidRPr="008B7DB3" w:rsidRDefault="005240A9" w:rsidP="00B16B41">
      <w:pPr>
        <w:pStyle w:val="Paragraph"/>
        <w:tabs>
          <w:tab w:val="num" w:pos="0"/>
        </w:tabs>
        <w:ind w:left="0" w:firstLine="0"/>
        <w:rPr>
          <w:rFonts w:ascii="Arial" w:hAnsi="Arial" w:cs="Arial"/>
          <w:sz w:val="22"/>
          <w:szCs w:val="22"/>
        </w:rPr>
      </w:pPr>
      <w:r w:rsidRPr="008B7DB3">
        <w:rPr>
          <w:rFonts w:ascii="Arial" w:hAnsi="Arial" w:cs="Arial"/>
          <w:sz w:val="22"/>
          <w:szCs w:val="22"/>
        </w:rPr>
        <w:t xml:space="preserve">El </w:t>
      </w:r>
      <w:r w:rsidR="000A01CE" w:rsidRPr="008B7DB3">
        <w:rPr>
          <w:rFonts w:ascii="Arial" w:hAnsi="Arial" w:cs="Arial"/>
          <w:sz w:val="22"/>
          <w:szCs w:val="22"/>
        </w:rPr>
        <w:t xml:space="preserve">BID </w:t>
      </w:r>
      <w:r w:rsidRPr="008B7DB3">
        <w:rPr>
          <w:rFonts w:ascii="Arial" w:hAnsi="Arial" w:cs="Arial"/>
          <w:sz w:val="22"/>
          <w:szCs w:val="22"/>
        </w:rPr>
        <w:t xml:space="preserve">estará </w:t>
      </w:r>
      <w:r w:rsidR="000A01CE" w:rsidRPr="008B7DB3">
        <w:rPr>
          <w:rFonts w:ascii="Arial" w:hAnsi="Arial" w:cs="Arial"/>
          <w:sz w:val="22"/>
          <w:szCs w:val="22"/>
        </w:rPr>
        <w:t xml:space="preserve">involucrado en la etapa de </w:t>
      </w:r>
      <w:r w:rsidR="008B7DB3" w:rsidRPr="008B7DB3">
        <w:rPr>
          <w:rFonts w:ascii="Arial" w:hAnsi="Arial" w:cs="Arial"/>
          <w:sz w:val="22"/>
          <w:szCs w:val="22"/>
        </w:rPr>
        <w:t>preparación</w:t>
      </w:r>
      <w:r w:rsidR="000A01CE" w:rsidRPr="008B7DB3">
        <w:rPr>
          <w:rFonts w:ascii="Arial" w:hAnsi="Arial" w:cs="Arial"/>
          <w:sz w:val="22"/>
          <w:szCs w:val="22"/>
        </w:rPr>
        <w:t xml:space="preserve"> </w:t>
      </w:r>
      <w:r w:rsidRPr="008B7DB3">
        <w:rPr>
          <w:rFonts w:ascii="Arial" w:hAnsi="Arial" w:cs="Arial"/>
          <w:sz w:val="22"/>
          <w:szCs w:val="22"/>
        </w:rPr>
        <w:t xml:space="preserve">durante </w:t>
      </w:r>
      <w:r w:rsidR="000A01CE" w:rsidRPr="008B7DB3">
        <w:rPr>
          <w:rFonts w:ascii="Arial" w:hAnsi="Arial" w:cs="Arial"/>
          <w:sz w:val="22"/>
          <w:szCs w:val="22"/>
        </w:rPr>
        <w:t xml:space="preserve">la </w:t>
      </w:r>
      <w:r w:rsidR="008B7DB3" w:rsidRPr="008B7DB3">
        <w:rPr>
          <w:rFonts w:ascii="Arial" w:hAnsi="Arial" w:cs="Arial"/>
          <w:sz w:val="22"/>
          <w:szCs w:val="22"/>
        </w:rPr>
        <w:t>revisión</w:t>
      </w:r>
      <w:r w:rsidR="000A01CE" w:rsidRPr="008B7DB3">
        <w:rPr>
          <w:rFonts w:ascii="Arial" w:hAnsi="Arial" w:cs="Arial"/>
          <w:sz w:val="22"/>
          <w:szCs w:val="22"/>
        </w:rPr>
        <w:t xml:space="preserve"> de los </w:t>
      </w:r>
      <w:r w:rsidR="008B7DB3" w:rsidRPr="008B7DB3">
        <w:rPr>
          <w:rFonts w:ascii="Arial" w:hAnsi="Arial" w:cs="Arial"/>
          <w:sz w:val="22"/>
          <w:szCs w:val="22"/>
        </w:rPr>
        <w:t>términos</w:t>
      </w:r>
      <w:r w:rsidR="000A01CE" w:rsidRPr="008B7DB3">
        <w:rPr>
          <w:rFonts w:ascii="Arial" w:hAnsi="Arial" w:cs="Arial"/>
          <w:sz w:val="22"/>
          <w:szCs w:val="22"/>
        </w:rPr>
        <w:t xml:space="preserve"> de referencia de los consultores</w:t>
      </w:r>
      <w:r w:rsidRPr="008B7DB3">
        <w:rPr>
          <w:rFonts w:ascii="Arial" w:hAnsi="Arial" w:cs="Arial"/>
          <w:sz w:val="22"/>
          <w:szCs w:val="22"/>
        </w:rPr>
        <w:t xml:space="preserve"> y la definición de potenciales proyectos a fin de adelantar las </w:t>
      </w:r>
      <w:r w:rsidR="008B7DB3" w:rsidRPr="008B7DB3">
        <w:rPr>
          <w:rFonts w:ascii="Arial" w:hAnsi="Arial" w:cs="Arial"/>
          <w:sz w:val="22"/>
          <w:szCs w:val="22"/>
        </w:rPr>
        <w:t>posibilidades</w:t>
      </w:r>
      <w:r w:rsidRPr="008B7DB3">
        <w:rPr>
          <w:rFonts w:ascii="Arial" w:hAnsi="Arial" w:cs="Arial"/>
          <w:sz w:val="22"/>
          <w:szCs w:val="22"/>
        </w:rPr>
        <w:t xml:space="preserve"> de identificar con antelación proyectos que técnicamente pudieran ser garantizados. Es importante aclarar que este involucramiento no necesariamente asegura que efectivamente al final el proyecto se garantice, dadas las consideraciones de los promotores y financiadores en la verificación del cumplimiento de las políticas del BID</w:t>
      </w:r>
      <w:r w:rsidR="000A01CE" w:rsidRPr="008B7DB3">
        <w:rPr>
          <w:rFonts w:ascii="Arial" w:hAnsi="Arial" w:cs="Arial"/>
          <w:sz w:val="22"/>
          <w:szCs w:val="22"/>
        </w:rPr>
        <w:t xml:space="preserve">. </w:t>
      </w:r>
    </w:p>
    <w:p w14:paraId="1211C362" w14:textId="77777777" w:rsidR="001C482B" w:rsidRPr="008B7DB3" w:rsidRDefault="002665DF" w:rsidP="00382875">
      <w:pPr>
        <w:pStyle w:val="Paragraph"/>
        <w:tabs>
          <w:tab w:val="num" w:pos="0"/>
        </w:tabs>
        <w:ind w:left="0" w:firstLine="0"/>
        <w:rPr>
          <w:rFonts w:ascii="Arial" w:hAnsi="Arial" w:cs="Arial"/>
          <w:sz w:val="22"/>
          <w:szCs w:val="22"/>
        </w:rPr>
      </w:pPr>
      <w:r w:rsidRPr="008B7DB3">
        <w:rPr>
          <w:rFonts w:ascii="Arial" w:hAnsi="Arial" w:cs="Arial"/>
          <w:b/>
          <w:sz w:val="22"/>
          <w:szCs w:val="22"/>
        </w:rPr>
        <w:t>Etapa de solicitud:</w:t>
      </w:r>
      <w:r w:rsidRPr="008B7DB3">
        <w:rPr>
          <w:rFonts w:ascii="Arial" w:hAnsi="Arial" w:cs="Arial"/>
          <w:sz w:val="22"/>
          <w:szCs w:val="22"/>
        </w:rPr>
        <w:t xml:space="preserve"> </w:t>
      </w:r>
      <w:r w:rsidR="000A01CE" w:rsidRPr="008B7DB3">
        <w:rPr>
          <w:rFonts w:ascii="Arial" w:hAnsi="Arial" w:cs="Arial"/>
          <w:sz w:val="22"/>
          <w:szCs w:val="22"/>
        </w:rPr>
        <w:t xml:space="preserve">en el caso de que </w:t>
      </w:r>
      <w:r w:rsidR="002F046F" w:rsidRPr="008B7DB3">
        <w:rPr>
          <w:rFonts w:ascii="Arial" w:hAnsi="Arial" w:cs="Arial"/>
          <w:sz w:val="22"/>
          <w:szCs w:val="22"/>
        </w:rPr>
        <w:t xml:space="preserve">– a </w:t>
      </w:r>
      <w:r w:rsidR="008B7DB3" w:rsidRPr="008B7DB3">
        <w:rPr>
          <w:rFonts w:ascii="Arial" w:hAnsi="Arial" w:cs="Arial"/>
          <w:sz w:val="22"/>
          <w:szCs w:val="22"/>
        </w:rPr>
        <w:t>conclusión</w:t>
      </w:r>
      <w:r w:rsidR="002F046F" w:rsidRPr="008B7DB3">
        <w:rPr>
          <w:rFonts w:ascii="Arial" w:hAnsi="Arial" w:cs="Arial"/>
          <w:sz w:val="22"/>
          <w:szCs w:val="22"/>
        </w:rPr>
        <w:t xml:space="preserve"> de la </w:t>
      </w:r>
      <w:r w:rsidR="008B7DB3" w:rsidRPr="008B7DB3">
        <w:rPr>
          <w:rFonts w:ascii="Arial" w:hAnsi="Arial" w:cs="Arial"/>
          <w:sz w:val="22"/>
          <w:szCs w:val="22"/>
        </w:rPr>
        <w:t>etapa</w:t>
      </w:r>
      <w:r w:rsidR="002F046F" w:rsidRPr="008B7DB3">
        <w:rPr>
          <w:rFonts w:ascii="Arial" w:hAnsi="Arial" w:cs="Arial"/>
          <w:sz w:val="22"/>
          <w:szCs w:val="22"/>
        </w:rPr>
        <w:t xml:space="preserve"> de </w:t>
      </w:r>
      <w:r w:rsidR="008B7DB3" w:rsidRPr="008B7DB3">
        <w:rPr>
          <w:rFonts w:ascii="Arial" w:hAnsi="Arial" w:cs="Arial"/>
          <w:sz w:val="22"/>
          <w:szCs w:val="22"/>
        </w:rPr>
        <w:t>pre</w:t>
      </w:r>
      <w:r w:rsidR="008B7DB3">
        <w:rPr>
          <w:rFonts w:ascii="Arial" w:hAnsi="Arial" w:cs="Arial"/>
          <w:sz w:val="22"/>
          <w:szCs w:val="22"/>
        </w:rPr>
        <w:t>par</w:t>
      </w:r>
      <w:r w:rsidR="008B7DB3" w:rsidRPr="008B7DB3">
        <w:rPr>
          <w:rFonts w:ascii="Arial" w:hAnsi="Arial" w:cs="Arial"/>
          <w:sz w:val="22"/>
          <w:szCs w:val="22"/>
        </w:rPr>
        <w:t>ación</w:t>
      </w:r>
      <w:r w:rsidR="002F046F" w:rsidRPr="008B7DB3">
        <w:rPr>
          <w:rFonts w:ascii="Arial" w:hAnsi="Arial" w:cs="Arial"/>
          <w:sz w:val="22"/>
          <w:szCs w:val="22"/>
        </w:rPr>
        <w:t xml:space="preserve"> – se define que un proyecto</w:t>
      </w:r>
      <w:r w:rsidR="000A01CE" w:rsidRPr="008B7DB3">
        <w:rPr>
          <w:rFonts w:ascii="Arial" w:hAnsi="Arial" w:cs="Arial"/>
          <w:sz w:val="22"/>
          <w:szCs w:val="22"/>
        </w:rPr>
        <w:t xml:space="preserve"> cumpl</w:t>
      </w:r>
      <w:r w:rsidR="002F046F" w:rsidRPr="008B7DB3">
        <w:rPr>
          <w:rFonts w:ascii="Arial" w:hAnsi="Arial" w:cs="Arial"/>
          <w:sz w:val="22"/>
          <w:szCs w:val="22"/>
        </w:rPr>
        <w:t>e</w:t>
      </w:r>
      <w:r w:rsidR="000A01CE" w:rsidRPr="008B7DB3">
        <w:rPr>
          <w:rFonts w:ascii="Arial" w:hAnsi="Arial" w:cs="Arial"/>
          <w:sz w:val="22"/>
          <w:szCs w:val="22"/>
        </w:rPr>
        <w:t xml:space="preserve"> con los criterios establecidos en el </w:t>
      </w:r>
      <w:r w:rsidR="002F046F" w:rsidRPr="008B7DB3">
        <w:rPr>
          <w:rFonts w:ascii="Arial" w:hAnsi="Arial" w:cs="Arial"/>
          <w:sz w:val="22"/>
          <w:szCs w:val="22"/>
        </w:rPr>
        <w:t>Acuerdo</w:t>
      </w:r>
      <w:r w:rsidR="000A01CE" w:rsidRPr="008B7DB3">
        <w:rPr>
          <w:rFonts w:ascii="Arial" w:hAnsi="Arial" w:cs="Arial"/>
          <w:sz w:val="22"/>
          <w:szCs w:val="22"/>
        </w:rPr>
        <w:t xml:space="preserve"> y en este ROP, la misma UCP emitirá una solicitud de garantía al BID. </w:t>
      </w:r>
      <w:r w:rsidR="001C482B" w:rsidRPr="008B7DB3">
        <w:rPr>
          <w:rFonts w:ascii="Arial" w:hAnsi="Arial" w:cs="Arial"/>
          <w:sz w:val="22"/>
          <w:szCs w:val="22"/>
        </w:rPr>
        <w:t xml:space="preserve">La solicitud de </w:t>
      </w:r>
      <w:r w:rsidR="008B7DB3" w:rsidRPr="008B7DB3">
        <w:rPr>
          <w:rFonts w:ascii="Arial" w:hAnsi="Arial" w:cs="Arial"/>
          <w:sz w:val="22"/>
          <w:szCs w:val="22"/>
        </w:rPr>
        <w:t>garantía</w:t>
      </w:r>
      <w:r w:rsidR="001C482B" w:rsidRPr="008B7DB3">
        <w:rPr>
          <w:rFonts w:ascii="Arial" w:hAnsi="Arial" w:cs="Arial"/>
          <w:sz w:val="22"/>
          <w:szCs w:val="22"/>
        </w:rPr>
        <w:t xml:space="preserve"> </w:t>
      </w:r>
      <w:r w:rsidR="008B7DB3" w:rsidRPr="008B7DB3">
        <w:rPr>
          <w:rFonts w:ascii="Arial" w:hAnsi="Arial" w:cs="Arial"/>
          <w:sz w:val="22"/>
          <w:szCs w:val="22"/>
        </w:rPr>
        <w:t>incluirá</w:t>
      </w:r>
      <w:r w:rsidR="001C482B" w:rsidRPr="008B7DB3">
        <w:rPr>
          <w:rFonts w:ascii="Arial" w:hAnsi="Arial" w:cs="Arial"/>
          <w:sz w:val="22"/>
          <w:szCs w:val="22"/>
        </w:rPr>
        <w:t xml:space="preserve"> los elementos siguientes: </w:t>
      </w:r>
    </w:p>
    <w:p w14:paraId="4E814431" w14:textId="77777777" w:rsidR="001C482B" w:rsidRPr="008B7DB3" w:rsidRDefault="001C482B" w:rsidP="00125A4F">
      <w:pPr>
        <w:pStyle w:val="Paragraph"/>
        <w:numPr>
          <w:ilvl w:val="0"/>
          <w:numId w:val="7"/>
        </w:numPr>
        <w:ind w:left="720"/>
        <w:rPr>
          <w:rFonts w:ascii="Arial" w:hAnsi="Arial" w:cs="Arial"/>
          <w:sz w:val="22"/>
          <w:szCs w:val="22"/>
        </w:rPr>
      </w:pPr>
      <w:r w:rsidRPr="008B7DB3">
        <w:rPr>
          <w:rFonts w:ascii="Arial" w:hAnsi="Arial" w:cs="Arial"/>
          <w:sz w:val="22"/>
          <w:szCs w:val="22"/>
        </w:rPr>
        <w:t xml:space="preserve">descripción del proyecto, incluyendo nombre del proyecto, nombre del promotor, ubicación geográfica, descripción de las obras a realizar, costo total, monto a financiar a través de la garantía, monto a garantizar y plan </w:t>
      </w:r>
      <w:r w:rsidR="00617764" w:rsidRPr="008B7DB3">
        <w:rPr>
          <w:rFonts w:ascii="Arial" w:hAnsi="Arial" w:cs="Arial"/>
          <w:sz w:val="22"/>
          <w:szCs w:val="22"/>
        </w:rPr>
        <w:t>financiero</w:t>
      </w:r>
      <w:r w:rsidR="00A72A61">
        <w:rPr>
          <w:rFonts w:ascii="Arial" w:hAnsi="Arial" w:cs="Arial"/>
          <w:sz w:val="22"/>
          <w:szCs w:val="22"/>
        </w:rPr>
        <w:t>;</w:t>
      </w:r>
      <w:r w:rsidRPr="008B7DB3">
        <w:rPr>
          <w:rFonts w:ascii="Arial" w:hAnsi="Arial" w:cs="Arial"/>
          <w:sz w:val="22"/>
          <w:szCs w:val="22"/>
        </w:rPr>
        <w:t xml:space="preserve"> </w:t>
      </w:r>
      <w:r w:rsidR="00136015">
        <w:rPr>
          <w:rFonts w:ascii="Arial" w:hAnsi="Arial" w:cs="Arial"/>
          <w:sz w:val="22"/>
          <w:szCs w:val="22"/>
        </w:rPr>
        <w:t xml:space="preserve">estudios de factibilidad y/o diseños; </w:t>
      </w:r>
    </w:p>
    <w:p w14:paraId="5021F17A" w14:textId="77777777" w:rsidR="001C482B" w:rsidRPr="008B7DB3" w:rsidRDefault="001C482B" w:rsidP="00125A4F">
      <w:pPr>
        <w:pStyle w:val="Paragraph"/>
        <w:numPr>
          <w:ilvl w:val="0"/>
          <w:numId w:val="7"/>
        </w:numPr>
        <w:ind w:left="720"/>
        <w:rPr>
          <w:rFonts w:ascii="Arial" w:hAnsi="Arial" w:cs="Arial"/>
          <w:sz w:val="22"/>
          <w:szCs w:val="22"/>
        </w:rPr>
      </w:pPr>
      <w:r w:rsidRPr="008B7DB3">
        <w:rPr>
          <w:rFonts w:ascii="Arial" w:hAnsi="Arial" w:cs="Arial"/>
          <w:sz w:val="22"/>
          <w:szCs w:val="22"/>
        </w:rPr>
        <w:t xml:space="preserve">revisión del cumplimiento de criterios de elegibilidad del proyecto, de las partes garantizadas y de los beneficiarios; </w:t>
      </w:r>
    </w:p>
    <w:p w14:paraId="4139C1D1" w14:textId="77777777" w:rsidR="001C482B" w:rsidRPr="008B7DB3" w:rsidRDefault="001C482B" w:rsidP="00125A4F">
      <w:pPr>
        <w:pStyle w:val="Paragraph"/>
        <w:numPr>
          <w:ilvl w:val="0"/>
          <w:numId w:val="7"/>
        </w:numPr>
        <w:ind w:left="720"/>
        <w:rPr>
          <w:rFonts w:ascii="Arial" w:hAnsi="Arial" w:cs="Arial"/>
          <w:sz w:val="22"/>
          <w:szCs w:val="22"/>
        </w:rPr>
      </w:pPr>
      <w:r w:rsidRPr="008B7DB3">
        <w:rPr>
          <w:rFonts w:ascii="Arial" w:hAnsi="Arial" w:cs="Arial"/>
          <w:sz w:val="22"/>
          <w:szCs w:val="22"/>
        </w:rPr>
        <w:t xml:space="preserve">revisión del cumplimiento del proyecto en materia de integridad con su debido sustento; </w:t>
      </w:r>
    </w:p>
    <w:p w14:paraId="5FCD495D" w14:textId="77777777" w:rsidR="001C482B" w:rsidRPr="008B7DB3" w:rsidRDefault="001C482B" w:rsidP="00125A4F">
      <w:pPr>
        <w:pStyle w:val="Paragraph"/>
        <w:numPr>
          <w:ilvl w:val="0"/>
          <w:numId w:val="7"/>
        </w:numPr>
        <w:ind w:left="720"/>
        <w:rPr>
          <w:rFonts w:ascii="Arial" w:hAnsi="Arial" w:cs="Arial"/>
          <w:sz w:val="22"/>
          <w:szCs w:val="22"/>
        </w:rPr>
      </w:pPr>
      <w:r w:rsidRPr="008B7DB3">
        <w:rPr>
          <w:rFonts w:ascii="Arial" w:hAnsi="Arial" w:cs="Arial"/>
          <w:sz w:val="22"/>
          <w:szCs w:val="22"/>
        </w:rPr>
        <w:t xml:space="preserve">revisión del cumplimiento del proyecto en materia de salvaguardias ambientales y sociales con su debido sustento, incluyendo licencias y permisos ambientales correspondientes y estudios de impacto ambiental; </w:t>
      </w:r>
    </w:p>
    <w:p w14:paraId="618457D7" w14:textId="77777777" w:rsidR="001C482B" w:rsidRPr="008B7DB3" w:rsidRDefault="001C482B" w:rsidP="00125A4F">
      <w:pPr>
        <w:pStyle w:val="Paragraph"/>
        <w:numPr>
          <w:ilvl w:val="0"/>
          <w:numId w:val="7"/>
        </w:numPr>
        <w:ind w:left="720"/>
        <w:rPr>
          <w:rFonts w:ascii="Arial" w:hAnsi="Arial" w:cs="Arial"/>
          <w:sz w:val="22"/>
          <w:szCs w:val="22"/>
        </w:rPr>
      </w:pPr>
      <w:r w:rsidRPr="008B7DB3">
        <w:rPr>
          <w:rFonts w:ascii="Arial" w:hAnsi="Arial" w:cs="Arial"/>
          <w:sz w:val="22"/>
          <w:szCs w:val="22"/>
        </w:rPr>
        <w:t xml:space="preserve">revisión del cumplimiento del proyecto en materia de adquisiciones con su debido sustento; </w:t>
      </w:r>
    </w:p>
    <w:p w14:paraId="2D2AB1E4" w14:textId="77777777" w:rsidR="001C482B" w:rsidRPr="008B7DB3" w:rsidRDefault="001C482B" w:rsidP="00125A4F">
      <w:pPr>
        <w:pStyle w:val="Paragraph"/>
        <w:numPr>
          <w:ilvl w:val="0"/>
          <w:numId w:val="7"/>
        </w:numPr>
        <w:ind w:left="720"/>
        <w:rPr>
          <w:rFonts w:ascii="Arial" w:hAnsi="Arial" w:cs="Arial"/>
          <w:sz w:val="22"/>
          <w:szCs w:val="22"/>
        </w:rPr>
      </w:pPr>
      <w:r w:rsidRPr="008B7DB3">
        <w:rPr>
          <w:rFonts w:ascii="Arial" w:hAnsi="Arial" w:cs="Arial"/>
          <w:sz w:val="22"/>
          <w:szCs w:val="22"/>
        </w:rPr>
        <w:t xml:space="preserve">confirmación de los términos y condiciones financieras, incluyendo plazo, cobertura, moneda, pago de comisiones; </w:t>
      </w:r>
    </w:p>
    <w:p w14:paraId="59F7490D" w14:textId="77777777" w:rsidR="001C482B" w:rsidRPr="008B7DB3" w:rsidRDefault="001C482B" w:rsidP="00125A4F">
      <w:pPr>
        <w:pStyle w:val="Paragraph"/>
        <w:numPr>
          <w:ilvl w:val="0"/>
          <w:numId w:val="7"/>
        </w:numPr>
        <w:ind w:left="720"/>
        <w:rPr>
          <w:rFonts w:ascii="Arial" w:hAnsi="Arial" w:cs="Arial"/>
          <w:sz w:val="22"/>
          <w:szCs w:val="22"/>
        </w:rPr>
      </w:pPr>
      <w:r w:rsidRPr="008B7DB3">
        <w:rPr>
          <w:rFonts w:ascii="Arial" w:hAnsi="Arial" w:cs="Arial"/>
          <w:sz w:val="22"/>
          <w:szCs w:val="22"/>
        </w:rPr>
        <w:t xml:space="preserve">confirmación de suceso activador; </w:t>
      </w:r>
    </w:p>
    <w:p w14:paraId="7EBA4DA9" w14:textId="77777777" w:rsidR="000A2A48" w:rsidRPr="008B7DB3" w:rsidRDefault="000A2A48" w:rsidP="000A2A48">
      <w:pPr>
        <w:pStyle w:val="Paragraph"/>
        <w:numPr>
          <w:ilvl w:val="0"/>
          <w:numId w:val="7"/>
        </w:numPr>
        <w:ind w:left="720"/>
        <w:rPr>
          <w:rFonts w:ascii="Arial" w:hAnsi="Arial" w:cs="Arial"/>
          <w:sz w:val="22"/>
          <w:szCs w:val="22"/>
        </w:rPr>
      </w:pPr>
      <w:r w:rsidRPr="008B7DB3">
        <w:rPr>
          <w:rFonts w:ascii="Arial" w:hAnsi="Arial" w:cs="Arial"/>
          <w:sz w:val="22"/>
          <w:szCs w:val="22"/>
        </w:rPr>
        <w:t>análisis de demanda por el proyecto</w:t>
      </w:r>
      <w:r>
        <w:rPr>
          <w:rFonts w:ascii="Arial" w:hAnsi="Arial" w:cs="Arial"/>
          <w:sz w:val="22"/>
          <w:szCs w:val="22"/>
        </w:rPr>
        <w:t xml:space="preserve"> y de la factibilidad técnica de la solución propuesta</w:t>
      </w:r>
      <w:r w:rsidRPr="008B7DB3">
        <w:rPr>
          <w:rFonts w:ascii="Arial" w:hAnsi="Arial" w:cs="Arial"/>
          <w:sz w:val="22"/>
          <w:szCs w:val="22"/>
        </w:rPr>
        <w:t>, incluyendo una definición clara de los beneficiarios finales para el proyecto;</w:t>
      </w:r>
    </w:p>
    <w:p w14:paraId="4C4259B5" w14:textId="77777777" w:rsidR="005240A9" w:rsidRPr="008B7DB3" w:rsidRDefault="008B7DB3" w:rsidP="00125A4F">
      <w:pPr>
        <w:pStyle w:val="Paragraph"/>
        <w:numPr>
          <w:ilvl w:val="0"/>
          <w:numId w:val="7"/>
        </w:numPr>
        <w:ind w:left="720"/>
        <w:rPr>
          <w:rFonts w:ascii="Arial" w:hAnsi="Arial" w:cs="Arial"/>
          <w:sz w:val="22"/>
          <w:szCs w:val="22"/>
        </w:rPr>
      </w:pPr>
      <w:r w:rsidRPr="008B7DB3">
        <w:rPr>
          <w:rFonts w:ascii="Arial" w:hAnsi="Arial" w:cs="Arial"/>
          <w:sz w:val="22"/>
          <w:szCs w:val="22"/>
        </w:rPr>
        <w:t>análisis</w:t>
      </w:r>
      <w:r w:rsidR="005240A9" w:rsidRPr="008B7DB3">
        <w:rPr>
          <w:rFonts w:ascii="Arial" w:hAnsi="Arial" w:cs="Arial"/>
          <w:sz w:val="22"/>
          <w:szCs w:val="22"/>
        </w:rPr>
        <w:t xml:space="preserve"> de valor por dinero del proyecto;</w:t>
      </w:r>
    </w:p>
    <w:p w14:paraId="287864C6" w14:textId="77777777" w:rsidR="008444CA" w:rsidRDefault="001C482B" w:rsidP="00125A4F">
      <w:pPr>
        <w:pStyle w:val="Paragraph"/>
        <w:numPr>
          <w:ilvl w:val="0"/>
          <w:numId w:val="7"/>
        </w:numPr>
        <w:ind w:left="720"/>
        <w:rPr>
          <w:rFonts w:ascii="Arial" w:hAnsi="Arial" w:cs="Arial"/>
          <w:sz w:val="22"/>
          <w:szCs w:val="22"/>
        </w:rPr>
      </w:pPr>
      <w:r w:rsidRPr="008B7DB3">
        <w:rPr>
          <w:rFonts w:ascii="Arial" w:hAnsi="Arial" w:cs="Arial"/>
          <w:sz w:val="22"/>
          <w:szCs w:val="22"/>
        </w:rPr>
        <w:t>análisis socioeconómico del proyecto;</w:t>
      </w:r>
    </w:p>
    <w:p w14:paraId="2DBEC89D" w14:textId="77777777" w:rsidR="001C482B" w:rsidRPr="008B7DB3" w:rsidRDefault="008444CA" w:rsidP="00125A4F">
      <w:pPr>
        <w:pStyle w:val="Paragraph"/>
        <w:numPr>
          <w:ilvl w:val="0"/>
          <w:numId w:val="7"/>
        </w:numPr>
        <w:ind w:left="720"/>
        <w:rPr>
          <w:rFonts w:ascii="Arial" w:hAnsi="Arial" w:cs="Arial"/>
          <w:sz w:val="22"/>
          <w:szCs w:val="22"/>
        </w:rPr>
      </w:pPr>
      <w:r>
        <w:rPr>
          <w:rFonts w:ascii="Arial" w:hAnsi="Arial" w:cs="Arial"/>
          <w:sz w:val="22"/>
          <w:szCs w:val="22"/>
        </w:rPr>
        <w:t xml:space="preserve">análisis de riesgos asociados al proyecto </w:t>
      </w:r>
      <w:r w:rsidR="00F043AF">
        <w:rPr>
          <w:rFonts w:ascii="Arial" w:hAnsi="Arial" w:cs="Arial"/>
          <w:sz w:val="22"/>
          <w:szCs w:val="22"/>
        </w:rPr>
        <w:t xml:space="preserve">– ejercicios de sensibilidad sobre </w:t>
      </w:r>
      <w:r w:rsidR="00743410">
        <w:rPr>
          <w:rFonts w:ascii="Arial" w:hAnsi="Arial" w:cs="Arial"/>
          <w:sz w:val="22"/>
          <w:szCs w:val="22"/>
        </w:rPr>
        <w:t xml:space="preserve">la tasa de retorno económica y social de proyectos de inversión en infraestructura </w:t>
      </w:r>
      <w:r w:rsidR="00F043AF">
        <w:rPr>
          <w:rFonts w:ascii="Arial" w:hAnsi="Arial" w:cs="Arial"/>
          <w:sz w:val="22"/>
          <w:szCs w:val="22"/>
        </w:rPr>
        <w:t xml:space="preserve">– </w:t>
      </w:r>
      <w:r>
        <w:rPr>
          <w:rFonts w:ascii="Arial" w:hAnsi="Arial" w:cs="Arial"/>
          <w:sz w:val="22"/>
          <w:szCs w:val="22"/>
        </w:rPr>
        <w:t>y plan de mitigación</w:t>
      </w:r>
      <w:r w:rsidR="00743410">
        <w:rPr>
          <w:rFonts w:ascii="Arial" w:hAnsi="Arial" w:cs="Arial"/>
          <w:sz w:val="22"/>
          <w:szCs w:val="22"/>
        </w:rPr>
        <w:t xml:space="preserve"> de riesgos</w:t>
      </w:r>
      <w:r>
        <w:rPr>
          <w:rFonts w:ascii="Arial" w:hAnsi="Arial" w:cs="Arial"/>
          <w:sz w:val="22"/>
          <w:szCs w:val="22"/>
        </w:rPr>
        <w:t>;</w:t>
      </w:r>
      <w:r w:rsidR="001C482B" w:rsidRPr="008B7DB3">
        <w:rPr>
          <w:rFonts w:ascii="Arial" w:hAnsi="Arial" w:cs="Arial"/>
          <w:sz w:val="22"/>
          <w:szCs w:val="22"/>
        </w:rPr>
        <w:t xml:space="preserve"> y </w:t>
      </w:r>
    </w:p>
    <w:p w14:paraId="0B22E9DB" w14:textId="77777777" w:rsidR="001C482B" w:rsidRPr="008B7DB3" w:rsidRDefault="001C482B" w:rsidP="00125A4F">
      <w:pPr>
        <w:pStyle w:val="Paragraph"/>
        <w:numPr>
          <w:ilvl w:val="0"/>
          <w:numId w:val="7"/>
        </w:numPr>
        <w:ind w:left="720"/>
        <w:rPr>
          <w:rFonts w:ascii="Arial" w:hAnsi="Arial" w:cs="Arial"/>
          <w:sz w:val="22"/>
          <w:szCs w:val="22"/>
        </w:rPr>
      </w:pPr>
      <w:r w:rsidRPr="008B7DB3">
        <w:rPr>
          <w:rFonts w:ascii="Arial" w:hAnsi="Arial" w:cs="Arial"/>
          <w:sz w:val="22"/>
          <w:szCs w:val="22"/>
        </w:rPr>
        <w:t>revisión del plan de monitoreo y supervisión del proyecto.</w:t>
      </w:r>
    </w:p>
    <w:p w14:paraId="55724096" w14:textId="77777777" w:rsidR="001C482B" w:rsidRPr="008B7DB3" w:rsidRDefault="001C482B" w:rsidP="001C482B">
      <w:pPr>
        <w:pStyle w:val="Paragraph"/>
        <w:numPr>
          <w:ilvl w:val="0"/>
          <w:numId w:val="0"/>
        </w:numPr>
        <w:ind w:left="720"/>
        <w:rPr>
          <w:rFonts w:ascii="Arial" w:hAnsi="Arial" w:cs="Arial"/>
          <w:sz w:val="22"/>
          <w:szCs w:val="22"/>
        </w:rPr>
      </w:pPr>
      <w:r w:rsidRPr="008B7DB3">
        <w:rPr>
          <w:rFonts w:ascii="Arial" w:hAnsi="Arial" w:cs="Arial"/>
          <w:sz w:val="22"/>
          <w:szCs w:val="22"/>
        </w:rPr>
        <w:t xml:space="preserve"> </w:t>
      </w:r>
    </w:p>
    <w:p w14:paraId="1B24A604" w14:textId="77777777" w:rsidR="00382875" w:rsidRPr="008B7DB3" w:rsidRDefault="001C482B" w:rsidP="001C482B">
      <w:pPr>
        <w:pStyle w:val="Paragraph"/>
        <w:ind w:left="0" w:firstLine="0"/>
        <w:rPr>
          <w:rFonts w:ascii="Arial" w:hAnsi="Arial" w:cs="Arial"/>
          <w:sz w:val="22"/>
          <w:szCs w:val="22"/>
        </w:rPr>
      </w:pPr>
      <w:r w:rsidRPr="008B7DB3">
        <w:rPr>
          <w:rFonts w:ascii="Arial" w:hAnsi="Arial" w:cs="Arial"/>
          <w:sz w:val="22"/>
          <w:szCs w:val="22"/>
        </w:rPr>
        <w:t>La solicitud deberá venir acompañada del consentimiento y autorización del deudor garantizado (o de cualquier otra parte involucrada en el desarrollo o ejecución del proyecto), en términos aceptables para el Banco, para que el Banco: (a) lleve a cabo la debida diligencia sobre el otorgamiento de la garantía; y (b) reciba toda la colaboración necesaria para completar dicha labor. En dicho consentimiento y autorización el deudor garantizado o cualquier otra parte involucrada en el desarrollo o ejecución del proyecto, según sea el caso, deberán comprometerse a suscribir cuando el Banco lo solicite los acuerdos que sean necesarios con abogados, consultores o expertos que el Banco requiera para completar la debida diligencia y preparar la documentación legal correspondiente</w:t>
      </w:r>
      <w:r w:rsidR="008B7DB3">
        <w:rPr>
          <w:rFonts w:ascii="Arial" w:hAnsi="Arial" w:cs="Arial"/>
          <w:sz w:val="22"/>
          <w:szCs w:val="22"/>
        </w:rPr>
        <w:t xml:space="preserve"> </w:t>
      </w:r>
      <w:r w:rsidR="00641ADE" w:rsidRPr="008B7DB3">
        <w:rPr>
          <w:rFonts w:ascii="Arial" w:hAnsi="Arial" w:cs="Arial"/>
          <w:sz w:val="22"/>
          <w:szCs w:val="22"/>
        </w:rPr>
        <w:t xml:space="preserve">de cada garantía individual </w:t>
      </w:r>
    </w:p>
    <w:p w14:paraId="6801B407" w14:textId="77777777" w:rsidR="001C482B" w:rsidRPr="008B7DB3" w:rsidRDefault="00BD0568" w:rsidP="00382875">
      <w:pPr>
        <w:pStyle w:val="Paragraph"/>
        <w:tabs>
          <w:tab w:val="num" w:pos="0"/>
        </w:tabs>
        <w:ind w:left="0" w:firstLine="0"/>
        <w:rPr>
          <w:rFonts w:ascii="Arial" w:hAnsi="Arial" w:cs="Arial"/>
          <w:sz w:val="22"/>
          <w:szCs w:val="22"/>
        </w:rPr>
      </w:pPr>
      <w:r w:rsidRPr="008B7DB3">
        <w:rPr>
          <w:rFonts w:ascii="Arial" w:hAnsi="Arial" w:cs="Arial"/>
          <w:sz w:val="22"/>
          <w:szCs w:val="22"/>
        </w:rPr>
        <w:t xml:space="preserve">El proceso de debida diligencia y </w:t>
      </w:r>
      <w:r w:rsidR="008B7DB3" w:rsidRPr="008B7DB3">
        <w:rPr>
          <w:rFonts w:ascii="Arial" w:hAnsi="Arial" w:cs="Arial"/>
          <w:sz w:val="22"/>
          <w:szCs w:val="22"/>
        </w:rPr>
        <w:t>aprobación</w:t>
      </w:r>
      <w:r w:rsidRPr="008B7DB3">
        <w:rPr>
          <w:rFonts w:ascii="Arial" w:hAnsi="Arial" w:cs="Arial"/>
          <w:sz w:val="22"/>
          <w:szCs w:val="22"/>
        </w:rPr>
        <w:t xml:space="preserve"> de la </w:t>
      </w:r>
      <w:r w:rsidR="008B7DB3" w:rsidRPr="008B7DB3">
        <w:rPr>
          <w:rFonts w:ascii="Arial" w:hAnsi="Arial" w:cs="Arial"/>
          <w:sz w:val="22"/>
          <w:szCs w:val="22"/>
        </w:rPr>
        <w:t>garantía</w:t>
      </w:r>
      <w:r w:rsidRPr="008B7DB3">
        <w:rPr>
          <w:rFonts w:ascii="Arial" w:hAnsi="Arial" w:cs="Arial"/>
          <w:sz w:val="22"/>
          <w:szCs w:val="22"/>
        </w:rPr>
        <w:t xml:space="preserve"> por el Banco seguirá el siguiente </w:t>
      </w:r>
      <w:r w:rsidR="000A2A48" w:rsidRPr="008B7DB3">
        <w:rPr>
          <w:rFonts w:ascii="Arial" w:hAnsi="Arial" w:cs="Arial"/>
          <w:sz w:val="22"/>
          <w:szCs w:val="22"/>
        </w:rPr>
        <w:t>proceso</w:t>
      </w:r>
      <w:r w:rsidRPr="008B7DB3">
        <w:rPr>
          <w:rFonts w:ascii="Arial" w:hAnsi="Arial" w:cs="Arial"/>
          <w:sz w:val="22"/>
          <w:szCs w:val="22"/>
        </w:rPr>
        <w:t>:</w:t>
      </w:r>
    </w:p>
    <w:tbl>
      <w:tblPr>
        <w:tblW w:w="8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6120"/>
      </w:tblGrid>
      <w:tr w:rsidR="00382875" w:rsidRPr="008B7DB3" w14:paraId="4A46262D" w14:textId="77777777" w:rsidTr="0087072A">
        <w:tc>
          <w:tcPr>
            <w:tcW w:w="2515" w:type="dxa"/>
            <w:shd w:val="clear" w:color="auto" w:fill="F2F2F2"/>
          </w:tcPr>
          <w:p w14:paraId="246462D0" w14:textId="77777777" w:rsidR="00382875" w:rsidRPr="008B7DB3" w:rsidRDefault="00382875" w:rsidP="0087072A">
            <w:pPr>
              <w:pStyle w:val="Paragraph"/>
              <w:numPr>
                <w:ilvl w:val="0"/>
                <w:numId w:val="0"/>
              </w:numPr>
              <w:spacing w:before="0" w:after="20"/>
              <w:ind w:left="-18"/>
              <w:jc w:val="center"/>
              <w:rPr>
                <w:rFonts w:ascii="Arial" w:hAnsi="Arial" w:cs="Arial"/>
                <w:b/>
                <w:sz w:val="18"/>
                <w:szCs w:val="18"/>
              </w:rPr>
            </w:pPr>
            <w:r w:rsidRPr="008B7DB3">
              <w:rPr>
                <w:rFonts w:ascii="Arial" w:hAnsi="Arial" w:cs="Arial"/>
                <w:b/>
                <w:sz w:val="18"/>
                <w:szCs w:val="18"/>
              </w:rPr>
              <w:t>Instancia Responsable</w:t>
            </w:r>
          </w:p>
        </w:tc>
        <w:tc>
          <w:tcPr>
            <w:tcW w:w="6120" w:type="dxa"/>
            <w:shd w:val="clear" w:color="auto" w:fill="F2F2F2"/>
          </w:tcPr>
          <w:p w14:paraId="3A2F791D" w14:textId="77777777" w:rsidR="00382875" w:rsidRPr="008B7DB3" w:rsidRDefault="00382875" w:rsidP="0087072A">
            <w:pPr>
              <w:pStyle w:val="Paragraph"/>
              <w:numPr>
                <w:ilvl w:val="0"/>
                <w:numId w:val="0"/>
              </w:numPr>
              <w:spacing w:before="0" w:after="20"/>
              <w:ind w:left="66"/>
              <w:jc w:val="center"/>
              <w:rPr>
                <w:rFonts w:ascii="Arial" w:hAnsi="Arial" w:cs="Arial"/>
                <w:b/>
                <w:sz w:val="18"/>
                <w:szCs w:val="18"/>
              </w:rPr>
            </w:pPr>
            <w:r w:rsidRPr="008B7DB3">
              <w:rPr>
                <w:rFonts w:ascii="Arial" w:hAnsi="Arial" w:cs="Arial"/>
                <w:b/>
                <w:sz w:val="18"/>
                <w:szCs w:val="18"/>
              </w:rPr>
              <w:t>Asunto</w:t>
            </w:r>
          </w:p>
        </w:tc>
      </w:tr>
      <w:tr w:rsidR="00382875" w:rsidRPr="008B7DB3" w14:paraId="57A9FD3B" w14:textId="77777777" w:rsidTr="0087072A">
        <w:tc>
          <w:tcPr>
            <w:tcW w:w="2515" w:type="dxa"/>
            <w:shd w:val="clear" w:color="auto" w:fill="auto"/>
          </w:tcPr>
          <w:p w14:paraId="0033619F" w14:textId="77777777" w:rsidR="00382875" w:rsidRPr="008B7DB3" w:rsidRDefault="00BD0568" w:rsidP="0087072A">
            <w:pPr>
              <w:pStyle w:val="Paragraph"/>
              <w:numPr>
                <w:ilvl w:val="0"/>
                <w:numId w:val="0"/>
              </w:numPr>
              <w:spacing w:before="0" w:after="20"/>
              <w:ind w:left="-18"/>
              <w:rPr>
                <w:rFonts w:ascii="Arial" w:hAnsi="Arial" w:cs="Arial"/>
                <w:sz w:val="18"/>
                <w:szCs w:val="18"/>
              </w:rPr>
            </w:pPr>
            <w:r w:rsidRPr="008B7DB3">
              <w:rPr>
                <w:rFonts w:ascii="Arial" w:hAnsi="Arial" w:cs="Arial"/>
                <w:sz w:val="18"/>
                <w:szCs w:val="18"/>
              </w:rPr>
              <w:t>UCP</w:t>
            </w:r>
          </w:p>
        </w:tc>
        <w:tc>
          <w:tcPr>
            <w:tcW w:w="6120" w:type="dxa"/>
            <w:shd w:val="clear" w:color="auto" w:fill="auto"/>
          </w:tcPr>
          <w:p w14:paraId="4E34B8FF" w14:textId="77777777" w:rsidR="00382875" w:rsidRPr="008B7DB3" w:rsidRDefault="00382875" w:rsidP="0087072A">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 xml:space="preserve">Somete al Banco solicitud de otorgamiento de garantía con documentación de respaldo que demuestre cumplimiento de los requisitos establecidos en </w:t>
            </w:r>
            <w:r w:rsidR="002F046F" w:rsidRPr="008B7DB3">
              <w:rPr>
                <w:rFonts w:ascii="Arial" w:hAnsi="Arial" w:cs="Arial"/>
                <w:sz w:val="18"/>
                <w:szCs w:val="18"/>
              </w:rPr>
              <w:t>el A</w:t>
            </w:r>
            <w:r w:rsidRPr="008B7DB3">
              <w:rPr>
                <w:rFonts w:ascii="Arial" w:hAnsi="Arial" w:cs="Arial"/>
                <w:sz w:val="18"/>
                <w:szCs w:val="18"/>
              </w:rPr>
              <w:t xml:space="preserve">cuerdo </w:t>
            </w:r>
            <w:r w:rsidR="002F046F" w:rsidRPr="008B7DB3">
              <w:rPr>
                <w:rFonts w:ascii="Arial" w:hAnsi="Arial" w:cs="Arial"/>
                <w:sz w:val="18"/>
                <w:szCs w:val="18"/>
              </w:rPr>
              <w:t>y</w:t>
            </w:r>
            <w:r w:rsidRPr="008B7DB3">
              <w:rPr>
                <w:rFonts w:ascii="Arial" w:hAnsi="Arial" w:cs="Arial"/>
                <w:sz w:val="18"/>
                <w:szCs w:val="18"/>
              </w:rPr>
              <w:t xml:space="preserve"> en e</w:t>
            </w:r>
            <w:r w:rsidR="00BD0568" w:rsidRPr="008B7DB3">
              <w:rPr>
                <w:rFonts w:ascii="Arial" w:hAnsi="Arial" w:cs="Arial"/>
                <w:sz w:val="18"/>
                <w:szCs w:val="18"/>
              </w:rPr>
              <w:t>ste</w:t>
            </w:r>
            <w:r w:rsidRPr="008B7DB3">
              <w:rPr>
                <w:rFonts w:ascii="Arial" w:hAnsi="Arial" w:cs="Arial"/>
                <w:sz w:val="18"/>
                <w:szCs w:val="18"/>
              </w:rPr>
              <w:t xml:space="preserve"> ROP.</w:t>
            </w:r>
          </w:p>
        </w:tc>
      </w:tr>
      <w:tr w:rsidR="00382875" w:rsidRPr="008B7DB3" w14:paraId="650E4928" w14:textId="77777777" w:rsidTr="0087072A">
        <w:tc>
          <w:tcPr>
            <w:tcW w:w="2515" w:type="dxa"/>
            <w:shd w:val="clear" w:color="auto" w:fill="auto"/>
          </w:tcPr>
          <w:p w14:paraId="2F64AC8E" w14:textId="77777777" w:rsidR="00382875" w:rsidRPr="008B7DB3" w:rsidRDefault="00BD0568" w:rsidP="0087072A">
            <w:pPr>
              <w:pStyle w:val="Paragraph"/>
              <w:numPr>
                <w:ilvl w:val="0"/>
                <w:numId w:val="0"/>
              </w:numPr>
              <w:spacing w:before="0" w:after="20"/>
              <w:ind w:left="-18"/>
              <w:rPr>
                <w:rFonts w:ascii="Arial" w:hAnsi="Arial" w:cs="Arial"/>
                <w:sz w:val="18"/>
                <w:szCs w:val="18"/>
              </w:rPr>
            </w:pPr>
            <w:r w:rsidRPr="008B7DB3">
              <w:rPr>
                <w:rFonts w:ascii="Arial" w:hAnsi="Arial" w:cs="Arial"/>
                <w:sz w:val="18"/>
                <w:szCs w:val="18"/>
              </w:rPr>
              <w:t>BID</w:t>
            </w:r>
          </w:p>
        </w:tc>
        <w:tc>
          <w:tcPr>
            <w:tcW w:w="6120" w:type="dxa"/>
            <w:shd w:val="clear" w:color="auto" w:fill="auto"/>
          </w:tcPr>
          <w:p w14:paraId="443CA18C" w14:textId="77777777" w:rsidR="00382875" w:rsidRPr="008B7DB3" w:rsidRDefault="00382875" w:rsidP="0087072A">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Revisión preliminar de la solicitud.</w:t>
            </w:r>
          </w:p>
        </w:tc>
      </w:tr>
      <w:tr w:rsidR="00382875" w:rsidRPr="008B7DB3" w14:paraId="41D5F50E" w14:textId="77777777" w:rsidTr="0087072A">
        <w:tc>
          <w:tcPr>
            <w:tcW w:w="2515" w:type="dxa"/>
            <w:shd w:val="clear" w:color="auto" w:fill="auto"/>
          </w:tcPr>
          <w:p w14:paraId="70196071" w14:textId="77777777" w:rsidR="00382875" w:rsidRPr="008B7DB3" w:rsidRDefault="00BD0568" w:rsidP="00BD0568">
            <w:pPr>
              <w:pStyle w:val="Paragraph"/>
              <w:numPr>
                <w:ilvl w:val="0"/>
                <w:numId w:val="0"/>
              </w:numPr>
              <w:spacing w:before="0" w:after="20"/>
              <w:ind w:left="-18"/>
              <w:rPr>
                <w:rFonts w:ascii="Arial" w:hAnsi="Arial" w:cs="Arial"/>
                <w:sz w:val="18"/>
                <w:szCs w:val="18"/>
              </w:rPr>
            </w:pPr>
            <w:r w:rsidRPr="008B7DB3">
              <w:rPr>
                <w:rFonts w:ascii="Arial" w:hAnsi="Arial" w:cs="Arial"/>
                <w:sz w:val="18"/>
                <w:szCs w:val="18"/>
              </w:rPr>
              <w:t>UCP</w:t>
            </w:r>
            <w:r w:rsidR="00382875" w:rsidRPr="008B7DB3">
              <w:rPr>
                <w:rFonts w:ascii="Arial" w:hAnsi="Arial" w:cs="Arial"/>
                <w:sz w:val="18"/>
                <w:szCs w:val="18"/>
              </w:rPr>
              <w:t xml:space="preserve"> / </w:t>
            </w:r>
            <w:r w:rsidRPr="008B7DB3">
              <w:rPr>
                <w:rFonts w:ascii="Arial" w:hAnsi="Arial" w:cs="Arial"/>
                <w:sz w:val="18"/>
                <w:szCs w:val="18"/>
              </w:rPr>
              <w:t>BID</w:t>
            </w:r>
          </w:p>
        </w:tc>
        <w:tc>
          <w:tcPr>
            <w:tcW w:w="6120" w:type="dxa"/>
            <w:shd w:val="clear" w:color="auto" w:fill="auto"/>
          </w:tcPr>
          <w:p w14:paraId="1895B1E2" w14:textId="77777777" w:rsidR="00382875" w:rsidRPr="008B7DB3" w:rsidRDefault="00382875" w:rsidP="0087072A">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 xml:space="preserve">Ponen a disposición </w:t>
            </w:r>
            <w:r w:rsidR="00BD0568" w:rsidRPr="008B7DB3">
              <w:rPr>
                <w:rFonts w:ascii="Arial" w:hAnsi="Arial" w:cs="Arial"/>
                <w:sz w:val="18"/>
                <w:szCs w:val="18"/>
              </w:rPr>
              <w:t>d</w:t>
            </w:r>
            <w:r w:rsidRPr="008B7DB3">
              <w:rPr>
                <w:rFonts w:ascii="Arial" w:hAnsi="Arial" w:cs="Arial"/>
                <w:sz w:val="18"/>
                <w:szCs w:val="18"/>
              </w:rPr>
              <w:t>el público la información requerida de acuerdo con la Directiva de Política B.5 de la Política de Medio Ambiente y cumplimiento de salvaguardias, incluyendo el plan de reasentamiento preliminar, si fuera aplicable.</w:t>
            </w:r>
          </w:p>
        </w:tc>
      </w:tr>
      <w:tr w:rsidR="00382875" w:rsidRPr="008B7DB3" w14:paraId="76A83151" w14:textId="77777777" w:rsidTr="0087072A">
        <w:tc>
          <w:tcPr>
            <w:tcW w:w="2515" w:type="dxa"/>
            <w:shd w:val="clear" w:color="auto" w:fill="auto"/>
          </w:tcPr>
          <w:p w14:paraId="4826FEA4" w14:textId="77777777" w:rsidR="00382875" w:rsidRPr="008B7DB3" w:rsidRDefault="00BD0568" w:rsidP="0087072A">
            <w:pPr>
              <w:pStyle w:val="Paragraph"/>
              <w:numPr>
                <w:ilvl w:val="0"/>
                <w:numId w:val="0"/>
              </w:numPr>
              <w:spacing w:before="0" w:after="20"/>
              <w:ind w:left="-18"/>
              <w:rPr>
                <w:rFonts w:ascii="Arial" w:hAnsi="Arial" w:cs="Arial"/>
                <w:sz w:val="18"/>
                <w:szCs w:val="18"/>
              </w:rPr>
            </w:pPr>
            <w:r w:rsidRPr="008B7DB3">
              <w:rPr>
                <w:rFonts w:ascii="Arial" w:hAnsi="Arial" w:cs="Arial"/>
                <w:sz w:val="18"/>
                <w:szCs w:val="18"/>
              </w:rPr>
              <w:t>BID</w:t>
            </w:r>
          </w:p>
        </w:tc>
        <w:tc>
          <w:tcPr>
            <w:tcW w:w="6120" w:type="dxa"/>
            <w:shd w:val="clear" w:color="auto" w:fill="auto"/>
          </w:tcPr>
          <w:p w14:paraId="1B03AA47" w14:textId="77777777" w:rsidR="00382875" w:rsidRPr="008B7DB3" w:rsidRDefault="00382875" w:rsidP="0087072A">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Si fuera necesario, firma de acuerdos con especialistas externos para apoyar con la debida diligencia y preparación de documentación legal.</w:t>
            </w:r>
          </w:p>
        </w:tc>
      </w:tr>
      <w:tr w:rsidR="00865E1E" w:rsidRPr="008B7DB3" w14:paraId="2DC612E8" w14:textId="77777777" w:rsidTr="0087072A">
        <w:tc>
          <w:tcPr>
            <w:tcW w:w="2515" w:type="dxa"/>
            <w:shd w:val="clear" w:color="auto" w:fill="auto"/>
          </w:tcPr>
          <w:p w14:paraId="2D78F43A" w14:textId="77777777" w:rsidR="00865E1E" w:rsidRPr="008B7DB3" w:rsidRDefault="00865E1E" w:rsidP="0087072A">
            <w:pPr>
              <w:pStyle w:val="Paragraph"/>
              <w:numPr>
                <w:ilvl w:val="0"/>
                <w:numId w:val="0"/>
              </w:numPr>
              <w:spacing w:before="0" w:after="20"/>
              <w:ind w:left="-18"/>
              <w:rPr>
                <w:rFonts w:ascii="Arial" w:hAnsi="Arial" w:cs="Arial"/>
                <w:sz w:val="18"/>
                <w:szCs w:val="18"/>
              </w:rPr>
            </w:pPr>
            <w:r>
              <w:rPr>
                <w:rFonts w:ascii="Arial" w:hAnsi="Arial" w:cs="Arial"/>
                <w:sz w:val="18"/>
                <w:szCs w:val="18"/>
              </w:rPr>
              <w:t>BID</w:t>
            </w:r>
          </w:p>
        </w:tc>
        <w:tc>
          <w:tcPr>
            <w:tcW w:w="6120" w:type="dxa"/>
            <w:shd w:val="clear" w:color="auto" w:fill="auto"/>
          </w:tcPr>
          <w:p w14:paraId="143E1C08" w14:textId="77777777" w:rsidR="00865E1E" w:rsidRPr="008B7DB3" w:rsidRDefault="00E33646" w:rsidP="0087072A">
            <w:pPr>
              <w:pStyle w:val="Paragraph"/>
              <w:numPr>
                <w:ilvl w:val="0"/>
                <w:numId w:val="0"/>
              </w:numPr>
              <w:spacing w:before="0" w:after="20"/>
              <w:ind w:left="66"/>
              <w:rPr>
                <w:rFonts w:ascii="Arial" w:hAnsi="Arial" w:cs="Arial"/>
                <w:sz w:val="18"/>
                <w:szCs w:val="18"/>
              </w:rPr>
            </w:pPr>
            <w:r>
              <w:rPr>
                <w:rFonts w:ascii="Arial" w:hAnsi="Arial" w:cs="Arial"/>
                <w:sz w:val="18"/>
                <w:szCs w:val="18"/>
              </w:rPr>
              <w:t>Misión de debida diligencia socioambiental.</w:t>
            </w:r>
          </w:p>
        </w:tc>
      </w:tr>
      <w:tr w:rsidR="00382875" w:rsidRPr="008B7DB3" w14:paraId="4F4458EF" w14:textId="77777777" w:rsidTr="0087072A">
        <w:tc>
          <w:tcPr>
            <w:tcW w:w="2515" w:type="dxa"/>
            <w:shd w:val="clear" w:color="auto" w:fill="auto"/>
          </w:tcPr>
          <w:p w14:paraId="22D02A5F" w14:textId="77777777" w:rsidR="00382875" w:rsidRPr="008B7DB3" w:rsidRDefault="00BD0568" w:rsidP="0087072A">
            <w:pPr>
              <w:pStyle w:val="Paragraph"/>
              <w:numPr>
                <w:ilvl w:val="0"/>
                <w:numId w:val="0"/>
              </w:numPr>
              <w:spacing w:before="0" w:after="20"/>
              <w:ind w:left="-18"/>
              <w:rPr>
                <w:rFonts w:ascii="Arial" w:hAnsi="Arial" w:cs="Arial"/>
                <w:sz w:val="18"/>
                <w:szCs w:val="18"/>
              </w:rPr>
            </w:pPr>
            <w:r w:rsidRPr="008B7DB3">
              <w:rPr>
                <w:rFonts w:ascii="Arial" w:hAnsi="Arial" w:cs="Arial"/>
                <w:sz w:val="18"/>
                <w:szCs w:val="18"/>
              </w:rPr>
              <w:t>UCP / BID</w:t>
            </w:r>
          </w:p>
        </w:tc>
        <w:tc>
          <w:tcPr>
            <w:tcW w:w="6120" w:type="dxa"/>
            <w:shd w:val="clear" w:color="auto" w:fill="auto"/>
          </w:tcPr>
          <w:p w14:paraId="26F63B0E" w14:textId="77777777" w:rsidR="00382875" w:rsidRPr="008B7DB3" w:rsidRDefault="00382875" w:rsidP="0087072A">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Ponen a disposición del público el plan de reasentamiento final, si fuera aplicable.</w:t>
            </w:r>
          </w:p>
        </w:tc>
      </w:tr>
      <w:tr w:rsidR="00382875" w:rsidRPr="008B7DB3" w14:paraId="1595B4E6" w14:textId="77777777" w:rsidTr="0087072A">
        <w:tc>
          <w:tcPr>
            <w:tcW w:w="2515" w:type="dxa"/>
            <w:shd w:val="clear" w:color="auto" w:fill="auto"/>
          </w:tcPr>
          <w:p w14:paraId="0C14A24B" w14:textId="77777777" w:rsidR="00382875" w:rsidRPr="008B7DB3" w:rsidRDefault="00BD0568" w:rsidP="0087072A">
            <w:pPr>
              <w:pStyle w:val="Paragraph"/>
              <w:numPr>
                <w:ilvl w:val="0"/>
                <w:numId w:val="0"/>
              </w:numPr>
              <w:spacing w:before="0" w:after="20"/>
              <w:ind w:left="-18"/>
              <w:rPr>
                <w:rFonts w:ascii="Arial" w:hAnsi="Arial" w:cs="Arial"/>
                <w:sz w:val="18"/>
                <w:szCs w:val="18"/>
              </w:rPr>
            </w:pPr>
            <w:r w:rsidRPr="008B7DB3">
              <w:rPr>
                <w:rFonts w:ascii="Arial" w:hAnsi="Arial" w:cs="Arial"/>
                <w:sz w:val="18"/>
                <w:szCs w:val="18"/>
              </w:rPr>
              <w:t>BID</w:t>
            </w:r>
          </w:p>
        </w:tc>
        <w:tc>
          <w:tcPr>
            <w:tcW w:w="6120" w:type="dxa"/>
            <w:shd w:val="clear" w:color="auto" w:fill="auto"/>
          </w:tcPr>
          <w:p w14:paraId="0EA2C614" w14:textId="77777777" w:rsidR="00382875" w:rsidRPr="008B7DB3" w:rsidRDefault="00382875" w:rsidP="0087072A">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 xml:space="preserve">Prepara </w:t>
            </w:r>
            <w:r w:rsidR="005240A9" w:rsidRPr="008B7DB3">
              <w:rPr>
                <w:rFonts w:ascii="Arial" w:hAnsi="Arial" w:cs="Arial"/>
                <w:sz w:val="18"/>
                <w:szCs w:val="18"/>
              </w:rPr>
              <w:t xml:space="preserve">propuesta de </w:t>
            </w:r>
            <w:r w:rsidRPr="008B7DB3">
              <w:rPr>
                <w:rFonts w:ascii="Arial" w:hAnsi="Arial" w:cs="Arial"/>
                <w:sz w:val="18"/>
                <w:szCs w:val="18"/>
              </w:rPr>
              <w:t>garantía y estructura legal aplicable.</w:t>
            </w:r>
          </w:p>
        </w:tc>
      </w:tr>
      <w:tr w:rsidR="00382875" w:rsidRPr="008B7DB3" w14:paraId="30EB4A13" w14:textId="77777777" w:rsidTr="0087072A">
        <w:tc>
          <w:tcPr>
            <w:tcW w:w="2515" w:type="dxa"/>
            <w:shd w:val="clear" w:color="auto" w:fill="auto"/>
          </w:tcPr>
          <w:p w14:paraId="2B49A7E9" w14:textId="77777777" w:rsidR="00382875" w:rsidRPr="008B7DB3" w:rsidRDefault="00BD0568" w:rsidP="0087072A">
            <w:pPr>
              <w:pStyle w:val="Paragraph"/>
              <w:numPr>
                <w:ilvl w:val="0"/>
                <w:numId w:val="0"/>
              </w:numPr>
              <w:spacing w:before="0" w:after="20"/>
              <w:rPr>
                <w:rFonts w:ascii="Arial" w:hAnsi="Arial" w:cs="Arial"/>
                <w:sz w:val="18"/>
                <w:szCs w:val="18"/>
              </w:rPr>
            </w:pPr>
            <w:r w:rsidRPr="008B7DB3">
              <w:rPr>
                <w:rFonts w:ascii="Arial" w:hAnsi="Arial" w:cs="Arial"/>
                <w:sz w:val="18"/>
                <w:szCs w:val="18"/>
              </w:rPr>
              <w:t>BID/</w:t>
            </w:r>
          </w:p>
          <w:p w14:paraId="43BB4CA4" w14:textId="77777777" w:rsidR="00382875" w:rsidRPr="008B7DB3" w:rsidRDefault="00382875" w:rsidP="0087072A">
            <w:pPr>
              <w:pStyle w:val="Paragraph"/>
              <w:numPr>
                <w:ilvl w:val="0"/>
                <w:numId w:val="0"/>
              </w:numPr>
              <w:spacing w:before="0" w:after="20"/>
              <w:rPr>
                <w:rFonts w:ascii="Arial" w:hAnsi="Arial" w:cs="Arial"/>
                <w:sz w:val="18"/>
                <w:szCs w:val="18"/>
              </w:rPr>
            </w:pPr>
            <w:r w:rsidRPr="008B7DB3">
              <w:rPr>
                <w:rFonts w:ascii="Arial" w:hAnsi="Arial" w:cs="Arial"/>
                <w:sz w:val="18"/>
                <w:szCs w:val="18"/>
              </w:rPr>
              <w:t>Asesor Legal Externo</w:t>
            </w:r>
          </w:p>
        </w:tc>
        <w:tc>
          <w:tcPr>
            <w:tcW w:w="6120" w:type="dxa"/>
            <w:shd w:val="clear" w:color="auto" w:fill="auto"/>
          </w:tcPr>
          <w:p w14:paraId="037815DC" w14:textId="77777777" w:rsidR="00382875" w:rsidRPr="008B7DB3" w:rsidRDefault="00382875" w:rsidP="0087072A">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Preparación y negociación de la documentación legal requerida para el otorgamiento de la garantía.</w:t>
            </w:r>
          </w:p>
        </w:tc>
      </w:tr>
      <w:tr w:rsidR="005240A9" w:rsidRPr="008B7DB3" w14:paraId="7849B34E" w14:textId="77777777" w:rsidTr="0087072A">
        <w:tc>
          <w:tcPr>
            <w:tcW w:w="2515" w:type="dxa"/>
            <w:shd w:val="clear" w:color="auto" w:fill="auto"/>
          </w:tcPr>
          <w:p w14:paraId="4D859ABC" w14:textId="77777777" w:rsidR="005240A9" w:rsidRPr="008B7DB3" w:rsidRDefault="005240A9" w:rsidP="0087072A">
            <w:pPr>
              <w:pStyle w:val="Paragraph"/>
              <w:numPr>
                <w:ilvl w:val="0"/>
                <w:numId w:val="0"/>
              </w:numPr>
              <w:spacing w:before="0" w:after="20"/>
              <w:rPr>
                <w:rFonts w:ascii="Arial" w:hAnsi="Arial" w:cs="Arial"/>
                <w:sz w:val="18"/>
                <w:szCs w:val="18"/>
              </w:rPr>
            </w:pPr>
            <w:r w:rsidRPr="008B7DB3">
              <w:rPr>
                <w:rFonts w:ascii="Arial" w:hAnsi="Arial" w:cs="Arial"/>
                <w:sz w:val="18"/>
                <w:szCs w:val="18"/>
              </w:rPr>
              <w:t>BID</w:t>
            </w:r>
          </w:p>
        </w:tc>
        <w:tc>
          <w:tcPr>
            <w:tcW w:w="6120" w:type="dxa"/>
            <w:shd w:val="clear" w:color="auto" w:fill="auto"/>
          </w:tcPr>
          <w:p w14:paraId="198E045A" w14:textId="77777777" w:rsidR="005240A9" w:rsidRPr="008B7DB3" w:rsidRDefault="005240A9" w:rsidP="0087072A">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En caso de cumplirse con todos los requerimientos, aprueba la propuesta de garantía.</w:t>
            </w:r>
          </w:p>
        </w:tc>
      </w:tr>
      <w:tr w:rsidR="00D72E07" w:rsidRPr="008B7DB3" w14:paraId="325B196B" w14:textId="77777777" w:rsidTr="0087072A">
        <w:tc>
          <w:tcPr>
            <w:tcW w:w="2515" w:type="dxa"/>
            <w:shd w:val="clear" w:color="auto" w:fill="auto"/>
          </w:tcPr>
          <w:p w14:paraId="3E70A388" w14:textId="77777777" w:rsidR="00D72E07" w:rsidRPr="008B7DB3" w:rsidRDefault="00D72E07" w:rsidP="00D72E07">
            <w:pPr>
              <w:rPr>
                <w:rFonts w:ascii="Arial" w:hAnsi="Arial" w:cs="Arial"/>
              </w:rPr>
            </w:pPr>
            <w:r w:rsidRPr="008B7DB3">
              <w:rPr>
                <w:rFonts w:ascii="Arial" w:hAnsi="Arial" w:cs="Arial"/>
                <w:sz w:val="18"/>
                <w:szCs w:val="18"/>
              </w:rPr>
              <w:t>BID</w:t>
            </w:r>
          </w:p>
        </w:tc>
        <w:tc>
          <w:tcPr>
            <w:tcW w:w="6120" w:type="dxa"/>
            <w:shd w:val="clear" w:color="auto" w:fill="auto"/>
          </w:tcPr>
          <w:p w14:paraId="023E7D57" w14:textId="77777777" w:rsidR="00D72E07" w:rsidRPr="008B7DB3" w:rsidRDefault="00D72E07" w:rsidP="00D72E07">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 xml:space="preserve">Informa </w:t>
            </w:r>
            <w:r w:rsidR="005240A9" w:rsidRPr="008B7DB3">
              <w:rPr>
                <w:rFonts w:ascii="Arial" w:hAnsi="Arial" w:cs="Arial"/>
                <w:sz w:val="18"/>
                <w:szCs w:val="18"/>
              </w:rPr>
              <w:t xml:space="preserve">a la UCP </w:t>
            </w:r>
            <w:r w:rsidRPr="008B7DB3">
              <w:rPr>
                <w:rFonts w:ascii="Arial" w:hAnsi="Arial" w:cs="Arial"/>
                <w:sz w:val="18"/>
                <w:szCs w:val="18"/>
              </w:rPr>
              <w:t xml:space="preserve">de la aprobación de la </w:t>
            </w:r>
            <w:r w:rsidR="005240A9" w:rsidRPr="008B7DB3">
              <w:rPr>
                <w:rFonts w:ascii="Arial" w:hAnsi="Arial" w:cs="Arial"/>
                <w:sz w:val="18"/>
                <w:szCs w:val="18"/>
              </w:rPr>
              <w:t>propuesta de garantía</w:t>
            </w:r>
            <w:r w:rsidRPr="008B7DB3">
              <w:rPr>
                <w:rFonts w:ascii="Arial" w:hAnsi="Arial" w:cs="Arial"/>
                <w:sz w:val="18"/>
                <w:szCs w:val="18"/>
              </w:rPr>
              <w:t>.</w:t>
            </w:r>
          </w:p>
        </w:tc>
      </w:tr>
      <w:tr w:rsidR="00D72E07" w:rsidRPr="008B7DB3" w14:paraId="3D15E81D" w14:textId="77777777" w:rsidTr="0087072A">
        <w:tc>
          <w:tcPr>
            <w:tcW w:w="2515" w:type="dxa"/>
            <w:shd w:val="clear" w:color="auto" w:fill="auto"/>
          </w:tcPr>
          <w:p w14:paraId="6BEAFB28" w14:textId="77777777" w:rsidR="00D72E07" w:rsidRPr="008B7DB3" w:rsidRDefault="00D72E07" w:rsidP="00D72E07">
            <w:pPr>
              <w:rPr>
                <w:rFonts w:ascii="Arial" w:hAnsi="Arial" w:cs="Arial"/>
              </w:rPr>
            </w:pPr>
            <w:r w:rsidRPr="008B7DB3">
              <w:rPr>
                <w:rFonts w:ascii="Arial" w:hAnsi="Arial" w:cs="Arial"/>
                <w:sz w:val="18"/>
                <w:szCs w:val="18"/>
              </w:rPr>
              <w:t>BID</w:t>
            </w:r>
          </w:p>
        </w:tc>
        <w:tc>
          <w:tcPr>
            <w:tcW w:w="6120" w:type="dxa"/>
            <w:shd w:val="clear" w:color="auto" w:fill="auto"/>
          </w:tcPr>
          <w:p w14:paraId="30B223D8" w14:textId="77777777" w:rsidR="00D72E07" w:rsidRPr="008B7DB3" w:rsidRDefault="00D72E07" w:rsidP="00D72E07">
            <w:pPr>
              <w:pStyle w:val="Paragraph"/>
              <w:numPr>
                <w:ilvl w:val="0"/>
                <w:numId w:val="0"/>
              </w:numPr>
              <w:spacing w:before="0" w:after="20"/>
              <w:ind w:left="66"/>
              <w:rPr>
                <w:rFonts w:ascii="Arial" w:hAnsi="Arial" w:cs="Arial"/>
                <w:sz w:val="18"/>
                <w:szCs w:val="18"/>
              </w:rPr>
            </w:pPr>
            <w:r w:rsidRPr="008B7DB3">
              <w:rPr>
                <w:rFonts w:ascii="Arial" w:hAnsi="Arial" w:cs="Arial"/>
                <w:sz w:val="18"/>
                <w:szCs w:val="18"/>
              </w:rPr>
              <w:t>Firma documentación legal requerida.</w:t>
            </w:r>
          </w:p>
        </w:tc>
      </w:tr>
    </w:tbl>
    <w:p w14:paraId="0C7687CA" w14:textId="77777777" w:rsidR="00382875" w:rsidRPr="008B7DB3" w:rsidRDefault="00382875" w:rsidP="00382875">
      <w:pPr>
        <w:rPr>
          <w:rFonts w:ascii="Arial" w:hAnsi="Arial" w:cs="Arial"/>
          <w:lang w:eastAsia="en-US"/>
        </w:rPr>
      </w:pPr>
    </w:p>
    <w:p w14:paraId="3A440F66" w14:textId="77777777" w:rsidR="00605940" w:rsidRPr="008B7DB3" w:rsidRDefault="00605940" w:rsidP="00382875">
      <w:pPr>
        <w:rPr>
          <w:rFonts w:ascii="Arial" w:hAnsi="Arial" w:cs="Arial"/>
          <w:sz w:val="22"/>
          <w:szCs w:val="22"/>
        </w:rPr>
      </w:pPr>
      <w:r w:rsidRPr="008B7DB3">
        <w:rPr>
          <w:rFonts w:ascii="Arial" w:hAnsi="Arial" w:cs="Arial"/>
          <w:sz w:val="22"/>
          <w:szCs w:val="22"/>
        </w:rPr>
        <w:t xml:space="preserve">El BID revisará los siguientes aspectos: </w:t>
      </w:r>
    </w:p>
    <w:p w14:paraId="600F8CAD" w14:textId="77777777" w:rsidR="00605940" w:rsidRPr="008B7DB3" w:rsidRDefault="00605940" w:rsidP="00B66395">
      <w:pPr>
        <w:pStyle w:val="Paragraph"/>
        <w:numPr>
          <w:ilvl w:val="0"/>
          <w:numId w:val="8"/>
        </w:numPr>
        <w:ind w:left="720"/>
        <w:rPr>
          <w:rFonts w:ascii="Arial" w:hAnsi="Arial" w:cs="Arial"/>
          <w:sz w:val="22"/>
          <w:szCs w:val="22"/>
        </w:rPr>
      </w:pPr>
      <w:r w:rsidRPr="008B7DB3">
        <w:rPr>
          <w:rFonts w:ascii="Arial" w:hAnsi="Arial" w:cs="Arial"/>
          <w:sz w:val="22"/>
          <w:szCs w:val="22"/>
        </w:rPr>
        <w:t xml:space="preserve">descripción del proyecto, incluyendo nombre del proyecto, nombre del promotor, ubicación geográfica, descripción de las obras a realizar, costo total, monto a financiar a través de la garantía, monto a garantizar y plan financiero; </w:t>
      </w:r>
    </w:p>
    <w:p w14:paraId="4F94B3C5" w14:textId="77777777" w:rsidR="00605940" w:rsidRPr="008B7DB3" w:rsidRDefault="00605940" w:rsidP="00125A4F">
      <w:pPr>
        <w:pStyle w:val="Paragraph"/>
        <w:numPr>
          <w:ilvl w:val="0"/>
          <w:numId w:val="8"/>
        </w:numPr>
        <w:ind w:left="720"/>
        <w:rPr>
          <w:rFonts w:ascii="Arial" w:hAnsi="Arial" w:cs="Arial"/>
          <w:sz w:val="22"/>
          <w:szCs w:val="22"/>
        </w:rPr>
      </w:pPr>
      <w:r w:rsidRPr="008B7DB3">
        <w:rPr>
          <w:rFonts w:ascii="Arial" w:hAnsi="Arial" w:cs="Arial"/>
          <w:sz w:val="22"/>
          <w:szCs w:val="22"/>
        </w:rPr>
        <w:t xml:space="preserve">validación del cumplimiento de criterios de elegibilidad del proyecto, de las partes garantizadas y de los beneficiarios; </w:t>
      </w:r>
    </w:p>
    <w:p w14:paraId="16C16E20" w14:textId="77777777" w:rsidR="00605940" w:rsidRPr="008B7DB3" w:rsidRDefault="00605940" w:rsidP="00125A4F">
      <w:pPr>
        <w:pStyle w:val="Paragraph"/>
        <w:numPr>
          <w:ilvl w:val="0"/>
          <w:numId w:val="8"/>
        </w:numPr>
        <w:ind w:left="720"/>
        <w:rPr>
          <w:rFonts w:ascii="Arial" w:hAnsi="Arial" w:cs="Arial"/>
          <w:sz w:val="22"/>
          <w:szCs w:val="22"/>
        </w:rPr>
      </w:pPr>
      <w:r w:rsidRPr="008B7DB3">
        <w:rPr>
          <w:rFonts w:ascii="Arial" w:hAnsi="Arial" w:cs="Arial"/>
          <w:sz w:val="22"/>
          <w:szCs w:val="22"/>
        </w:rPr>
        <w:t xml:space="preserve">validación del cumplimiento del proyecto en materia de integridad; </w:t>
      </w:r>
    </w:p>
    <w:p w14:paraId="15AA8823" w14:textId="77777777" w:rsidR="00605940" w:rsidRPr="008B7DB3" w:rsidRDefault="00605940" w:rsidP="00125A4F">
      <w:pPr>
        <w:pStyle w:val="Paragraph"/>
        <w:numPr>
          <w:ilvl w:val="0"/>
          <w:numId w:val="8"/>
        </w:numPr>
        <w:ind w:left="720"/>
        <w:rPr>
          <w:rFonts w:ascii="Arial" w:hAnsi="Arial" w:cs="Arial"/>
          <w:sz w:val="22"/>
          <w:szCs w:val="22"/>
        </w:rPr>
      </w:pPr>
      <w:r w:rsidRPr="008B7DB3">
        <w:rPr>
          <w:rFonts w:ascii="Arial" w:hAnsi="Arial" w:cs="Arial"/>
          <w:sz w:val="22"/>
          <w:szCs w:val="22"/>
        </w:rPr>
        <w:t xml:space="preserve">validación del cumplimiento del proyecto en materia de salvaguardias ambientales y sociales; </w:t>
      </w:r>
    </w:p>
    <w:p w14:paraId="4A355745" w14:textId="77777777" w:rsidR="00605940" w:rsidRPr="008B7DB3" w:rsidRDefault="00605940" w:rsidP="00125A4F">
      <w:pPr>
        <w:pStyle w:val="Paragraph"/>
        <w:numPr>
          <w:ilvl w:val="0"/>
          <w:numId w:val="8"/>
        </w:numPr>
        <w:ind w:left="720"/>
        <w:rPr>
          <w:rFonts w:ascii="Arial" w:hAnsi="Arial" w:cs="Arial"/>
          <w:sz w:val="22"/>
          <w:szCs w:val="22"/>
        </w:rPr>
      </w:pPr>
      <w:r w:rsidRPr="008B7DB3">
        <w:rPr>
          <w:rFonts w:ascii="Arial" w:hAnsi="Arial" w:cs="Arial"/>
          <w:sz w:val="22"/>
          <w:szCs w:val="22"/>
        </w:rPr>
        <w:t xml:space="preserve">validación del cumplimiento del proyecto en materia de adquisiciones; </w:t>
      </w:r>
    </w:p>
    <w:p w14:paraId="7B61C083" w14:textId="77777777" w:rsidR="00605940" w:rsidRPr="008B7DB3" w:rsidRDefault="00605940" w:rsidP="00125A4F">
      <w:pPr>
        <w:pStyle w:val="Paragraph"/>
        <w:numPr>
          <w:ilvl w:val="0"/>
          <w:numId w:val="8"/>
        </w:numPr>
        <w:ind w:left="720"/>
        <w:rPr>
          <w:rFonts w:ascii="Arial" w:hAnsi="Arial" w:cs="Arial"/>
          <w:sz w:val="22"/>
          <w:szCs w:val="22"/>
        </w:rPr>
      </w:pPr>
      <w:r w:rsidRPr="008B7DB3">
        <w:rPr>
          <w:rFonts w:ascii="Arial" w:hAnsi="Arial" w:cs="Arial"/>
          <w:sz w:val="22"/>
          <w:szCs w:val="22"/>
        </w:rPr>
        <w:t xml:space="preserve">aceptación de los términos y condiciones financieras, incluyendo plazo, cobertura, moneda, pago de comisiones; </w:t>
      </w:r>
    </w:p>
    <w:p w14:paraId="7023689C" w14:textId="77777777" w:rsidR="00605940" w:rsidRPr="008B7DB3" w:rsidRDefault="00605940" w:rsidP="00125A4F">
      <w:pPr>
        <w:pStyle w:val="Paragraph"/>
        <w:numPr>
          <w:ilvl w:val="0"/>
          <w:numId w:val="8"/>
        </w:numPr>
        <w:ind w:left="720"/>
        <w:rPr>
          <w:rFonts w:ascii="Arial" w:hAnsi="Arial" w:cs="Arial"/>
          <w:sz w:val="22"/>
          <w:szCs w:val="22"/>
        </w:rPr>
      </w:pPr>
      <w:r w:rsidRPr="008B7DB3">
        <w:rPr>
          <w:rFonts w:ascii="Arial" w:hAnsi="Arial" w:cs="Arial"/>
          <w:sz w:val="22"/>
          <w:szCs w:val="22"/>
        </w:rPr>
        <w:t xml:space="preserve">aceptación del suceso activador; </w:t>
      </w:r>
      <w:r w:rsidR="00CD06CD" w:rsidRPr="008B7DB3">
        <w:rPr>
          <w:rFonts w:ascii="Arial" w:hAnsi="Arial" w:cs="Arial"/>
          <w:sz w:val="22"/>
          <w:szCs w:val="22"/>
        </w:rPr>
        <w:t>el Banco asegurara que los sucesos activadores sean definidos claramente y con criterios objetivos</w:t>
      </w:r>
    </w:p>
    <w:p w14:paraId="19710ECD" w14:textId="77777777" w:rsidR="000A2A48" w:rsidRDefault="000A2A48" w:rsidP="000A2A48">
      <w:pPr>
        <w:pStyle w:val="Paragraph"/>
        <w:numPr>
          <w:ilvl w:val="0"/>
          <w:numId w:val="8"/>
        </w:numPr>
        <w:ind w:left="720"/>
        <w:rPr>
          <w:rFonts w:ascii="Arial" w:hAnsi="Arial" w:cs="Arial"/>
          <w:sz w:val="22"/>
          <w:szCs w:val="22"/>
        </w:rPr>
      </w:pPr>
      <w:r>
        <w:rPr>
          <w:rFonts w:ascii="Arial" w:hAnsi="Arial" w:cs="Arial"/>
          <w:sz w:val="22"/>
          <w:szCs w:val="22"/>
        </w:rPr>
        <w:t xml:space="preserve">validación del </w:t>
      </w:r>
      <w:r w:rsidRPr="008B7DB3">
        <w:rPr>
          <w:rFonts w:ascii="Arial" w:hAnsi="Arial" w:cs="Arial"/>
          <w:sz w:val="22"/>
          <w:szCs w:val="22"/>
        </w:rPr>
        <w:t>resumen del análisis de demanda por el proyecto</w:t>
      </w:r>
      <w:r>
        <w:rPr>
          <w:rFonts w:ascii="Arial" w:hAnsi="Arial" w:cs="Arial"/>
          <w:sz w:val="22"/>
          <w:szCs w:val="22"/>
        </w:rPr>
        <w:t>; de la factibilidad técnica de la solución propuesta, incluyendo aspectos técnicos de los documentos de licitación y contratación,</w:t>
      </w:r>
      <w:r w:rsidRPr="008B7DB3">
        <w:rPr>
          <w:rFonts w:ascii="Arial" w:hAnsi="Arial" w:cs="Arial"/>
          <w:sz w:val="22"/>
          <w:szCs w:val="22"/>
        </w:rPr>
        <w:t xml:space="preserve"> </w:t>
      </w:r>
      <w:r>
        <w:rPr>
          <w:rFonts w:ascii="Arial" w:hAnsi="Arial" w:cs="Arial"/>
          <w:sz w:val="22"/>
          <w:szCs w:val="22"/>
        </w:rPr>
        <w:t xml:space="preserve">y del </w:t>
      </w:r>
      <w:r w:rsidRPr="008B7DB3">
        <w:rPr>
          <w:rFonts w:ascii="Arial" w:hAnsi="Arial" w:cs="Arial"/>
          <w:sz w:val="22"/>
          <w:szCs w:val="22"/>
        </w:rPr>
        <w:t>análisis socioeconómico del proyecto;</w:t>
      </w:r>
    </w:p>
    <w:p w14:paraId="21519821" w14:textId="77777777" w:rsidR="00C9449D" w:rsidRDefault="00C9449D" w:rsidP="000A2A48">
      <w:pPr>
        <w:pStyle w:val="Paragraph"/>
        <w:numPr>
          <w:ilvl w:val="0"/>
          <w:numId w:val="8"/>
        </w:numPr>
        <w:ind w:left="720"/>
        <w:rPr>
          <w:rFonts w:ascii="Arial" w:hAnsi="Arial" w:cs="Arial"/>
          <w:sz w:val="22"/>
          <w:szCs w:val="22"/>
        </w:rPr>
      </w:pPr>
      <w:r>
        <w:rPr>
          <w:rFonts w:ascii="Arial" w:hAnsi="Arial" w:cs="Arial"/>
          <w:sz w:val="22"/>
          <w:szCs w:val="22"/>
        </w:rPr>
        <w:t xml:space="preserve">validación del análisis de riesgos y </w:t>
      </w:r>
      <w:r w:rsidR="00EC53A2">
        <w:rPr>
          <w:rFonts w:ascii="Arial" w:hAnsi="Arial" w:cs="Arial"/>
          <w:sz w:val="22"/>
          <w:szCs w:val="22"/>
        </w:rPr>
        <w:t>ejercicios de sensibilidad</w:t>
      </w:r>
      <w:r>
        <w:rPr>
          <w:rFonts w:ascii="Arial" w:hAnsi="Arial" w:cs="Arial"/>
          <w:sz w:val="22"/>
          <w:szCs w:val="22"/>
        </w:rPr>
        <w:t xml:space="preserve"> sobre </w:t>
      </w:r>
      <w:r w:rsidR="00297B50">
        <w:rPr>
          <w:rFonts w:ascii="Arial" w:hAnsi="Arial" w:cs="Arial"/>
          <w:sz w:val="22"/>
          <w:szCs w:val="22"/>
        </w:rPr>
        <w:t>la tasa de retorno económica y social de proyectos de inversión en infraestructura</w:t>
      </w:r>
      <w:r>
        <w:rPr>
          <w:rFonts w:ascii="Arial" w:hAnsi="Arial" w:cs="Arial"/>
          <w:sz w:val="22"/>
          <w:szCs w:val="22"/>
        </w:rPr>
        <w:t>;</w:t>
      </w:r>
    </w:p>
    <w:p w14:paraId="5245F2AB" w14:textId="77777777" w:rsidR="00C9449D" w:rsidRPr="008B7DB3" w:rsidRDefault="00C9449D" w:rsidP="000A2A48">
      <w:pPr>
        <w:pStyle w:val="Paragraph"/>
        <w:numPr>
          <w:ilvl w:val="0"/>
          <w:numId w:val="8"/>
        </w:numPr>
        <w:ind w:left="720"/>
        <w:rPr>
          <w:rFonts w:ascii="Arial" w:hAnsi="Arial" w:cs="Arial"/>
          <w:sz w:val="22"/>
          <w:szCs w:val="22"/>
        </w:rPr>
      </w:pPr>
      <w:r>
        <w:rPr>
          <w:rFonts w:ascii="Arial" w:hAnsi="Arial" w:cs="Arial"/>
          <w:sz w:val="22"/>
          <w:szCs w:val="22"/>
        </w:rPr>
        <w:t xml:space="preserve">validación del plan de monitoreo y supervisión para la mitigación de los riesgos identificados en el punto anterior; </w:t>
      </w:r>
    </w:p>
    <w:p w14:paraId="607B6B4D" w14:textId="77777777" w:rsidR="003A7ED3" w:rsidRPr="008B7DB3" w:rsidRDefault="000A2A48" w:rsidP="00125A4F">
      <w:pPr>
        <w:pStyle w:val="Paragraph"/>
        <w:numPr>
          <w:ilvl w:val="0"/>
          <w:numId w:val="8"/>
        </w:numPr>
        <w:ind w:left="720"/>
        <w:rPr>
          <w:rFonts w:ascii="Arial" w:hAnsi="Arial" w:cs="Arial"/>
          <w:sz w:val="22"/>
          <w:szCs w:val="22"/>
        </w:rPr>
      </w:pPr>
      <w:r>
        <w:rPr>
          <w:rFonts w:ascii="Arial" w:hAnsi="Arial" w:cs="Arial"/>
          <w:sz w:val="22"/>
          <w:szCs w:val="22"/>
        </w:rPr>
        <w:t xml:space="preserve">validación del </w:t>
      </w:r>
      <w:r w:rsidR="003A7ED3">
        <w:rPr>
          <w:rFonts w:ascii="Arial" w:hAnsi="Arial" w:cs="Arial"/>
          <w:sz w:val="22"/>
          <w:szCs w:val="22"/>
        </w:rPr>
        <w:t xml:space="preserve">resumen del análisis </w:t>
      </w:r>
      <w:r w:rsidR="003A7ED3" w:rsidRPr="00136015">
        <w:rPr>
          <w:rFonts w:ascii="Arial" w:hAnsi="Arial" w:cs="Arial"/>
          <w:i/>
          <w:sz w:val="22"/>
          <w:szCs w:val="22"/>
        </w:rPr>
        <w:t>value for money</w:t>
      </w:r>
      <w:r w:rsidR="003A7ED3">
        <w:rPr>
          <w:rFonts w:ascii="Arial" w:hAnsi="Arial" w:cs="Arial"/>
          <w:sz w:val="22"/>
          <w:szCs w:val="22"/>
        </w:rPr>
        <w:t xml:space="preserve"> del proyecto;</w:t>
      </w:r>
    </w:p>
    <w:p w14:paraId="79D0595D" w14:textId="77777777" w:rsidR="00605940" w:rsidRPr="008B7DB3" w:rsidRDefault="00605940" w:rsidP="00125A4F">
      <w:pPr>
        <w:pStyle w:val="Paragraph"/>
        <w:numPr>
          <w:ilvl w:val="0"/>
          <w:numId w:val="8"/>
        </w:numPr>
        <w:ind w:left="720"/>
        <w:rPr>
          <w:rFonts w:ascii="Arial" w:hAnsi="Arial" w:cs="Arial"/>
          <w:sz w:val="22"/>
          <w:szCs w:val="22"/>
        </w:rPr>
      </w:pPr>
      <w:r w:rsidRPr="008B7DB3">
        <w:rPr>
          <w:rFonts w:ascii="Arial" w:hAnsi="Arial" w:cs="Arial"/>
          <w:sz w:val="22"/>
          <w:szCs w:val="22"/>
        </w:rPr>
        <w:t xml:space="preserve">validación del plan de monitoreo y supervisión </w:t>
      </w:r>
      <w:r w:rsidR="00511EE1">
        <w:rPr>
          <w:rFonts w:ascii="Arial" w:hAnsi="Arial" w:cs="Arial"/>
          <w:sz w:val="22"/>
          <w:szCs w:val="22"/>
        </w:rPr>
        <w:t xml:space="preserve">general </w:t>
      </w:r>
      <w:r w:rsidRPr="008B7DB3">
        <w:rPr>
          <w:rFonts w:ascii="Arial" w:hAnsi="Arial" w:cs="Arial"/>
          <w:sz w:val="22"/>
          <w:szCs w:val="22"/>
        </w:rPr>
        <w:t xml:space="preserve">del proyecto; y </w:t>
      </w:r>
    </w:p>
    <w:p w14:paraId="4901304F" w14:textId="77777777" w:rsidR="00605940" w:rsidRPr="008B7DB3" w:rsidRDefault="00605940" w:rsidP="00125A4F">
      <w:pPr>
        <w:pStyle w:val="Paragraph"/>
        <w:numPr>
          <w:ilvl w:val="0"/>
          <w:numId w:val="8"/>
        </w:numPr>
        <w:ind w:left="720"/>
        <w:rPr>
          <w:rFonts w:ascii="Arial" w:hAnsi="Arial" w:cs="Arial"/>
          <w:sz w:val="22"/>
          <w:szCs w:val="22"/>
        </w:rPr>
      </w:pPr>
      <w:r w:rsidRPr="008B7DB3">
        <w:rPr>
          <w:rFonts w:ascii="Arial" w:hAnsi="Arial" w:cs="Arial"/>
          <w:sz w:val="22"/>
          <w:szCs w:val="22"/>
        </w:rPr>
        <w:t>estructuración legal de la garantía y contratos relacionados.</w:t>
      </w:r>
    </w:p>
    <w:p w14:paraId="4DA7135A" w14:textId="77777777" w:rsidR="00382875" w:rsidRPr="008B7DB3" w:rsidRDefault="00382875" w:rsidP="00382875">
      <w:pPr>
        <w:rPr>
          <w:rFonts w:ascii="Arial" w:hAnsi="Arial" w:cs="Arial"/>
          <w:lang w:eastAsia="en-US"/>
        </w:rPr>
      </w:pPr>
    </w:p>
    <w:p w14:paraId="1D9E3692" w14:textId="77777777" w:rsidR="003B78E7" w:rsidRPr="008B7DB3" w:rsidRDefault="003B78E7" w:rsidP="00382875">
      <w:pPr>
        <w:jc w:val="both"/>
        <w:rPr>
          <w:rFonts w:ascii="Arial" w:hAnsi="Arial" w:cs="Arial"/>
          <w:sz w:val="22"/>
          <w:szCs w:val="22"/>
          <w:lang w:eastAsia="en-US"/>
        </w:rPr>
      </w:pPr>
    </w:p>
    <w:p w14:paraId="59A02E78" w14:textId="77777777" w:rsidR="00605940" w:rsidRPr="008B7DB3" w:rsidRDefault="00F921F6" w:rsidP="00AB603F">
      <w:pPr>
        <w:pStyle w:val="Chapter"/>
        <w:jc w:val="left"/>
        <w:rPr>
          <w:rFonts w:ascii="Arial" w:hAnsi="Arial" w:cs="Arial"/>
          <w:sz w:val="22"/>
          <w:szCs w:val="22"/>
        </w:rPr>
      </w:pPr>
      <w:r w:rsidRPr="008B7DB3">
        <w:rPr>
          <w:rFonts w:ascii="Arial" w:hAnsi="Arial" w:cs="Arial"/>
          <w:sz w:val="22"/>
          <w:szCs w:val="22"/>
        </w:rPr>
        <w:t>MECANISMO DE RECLAMO (ACTIVACION) DE LA GARANTIA</w:t>
      </w:r>
    </w:p>
    <w:p w14:paraId="71238A9B" w14:textId="77777777" w:rsidR="002F046F" w:rsidRPr="008B7DB3" w:rsidRDefault="00AB603F" w:rsidP="002F046F">
      <w:pPr>
        <w:pStyle w:val="Paragraph"/>
        <w:tabs>
          <w:tab w:val="num" w:pos="0"/>
        </w:tabs>
        <w:ind w:left="0" w:firstLine="0"/>
        <w:rPr>
          <w:rFonts w:ascii="Arial" w:hAnsi="Arial" w:cs="Arial"/>
          <w:sz w:val="22"/>
          <w:szCs w:val="22"/>
        </w:rPr>
      </w:pPr>
      <w:r w:rsidRPr="008B7DB3">
        <w:rPr>
          <w:rFonts w:ascii="Arial" w:hAnsi="Arial" w:cs="Arial"/>
          <w:sz w:val="22"/>
          <w:szCs w:val="22"/>
        </w:rPr>
        <w:t xml:space="preserve">Para cada garantía individual emitida por el BID en el marco de la FFMR se definirá un mecanismo de reclamo que será anexado al contrato de garantía. El reclamo será recibido por la UCP quien transmitirá al BID, según el proceso acordado en el contrato de garantía. </w:t>
      </w:r>
    </w:p>
    <w:p w14:paraId="7B89546A" w14:textId="77777777" w:rsidR="00A52593" w:rsidRPr="008B7DB3" w:rsidRDefault="00A52593" w:rsidP="00A52593">
      <w:pPr>
        <w:pStyle w:val="Paragraph"/>
        <w:tabs>
          <w:tab w:val="num" w:pos="0"/>
        </w:tabs>
        <w:ind w:left="0" w:firstLine="0"/>
        <w:rPr>
          <w:rFonts w:ascii="Arial" w:hAnsi="Arial" w:cs="Arial"/>
          <w:sz w:val="22"/>
          <w:szCs w:val="22"/>
        </w:rPr>
      </w:pPr>
      <w:r w:rsidRPr="008B7DB3">
        <w:rPr>
          <w:rFonts w:ascii="Arial" w:hAnsi="Arial" w:cs="Arial"/>
          <w:sz w:val="22"/>
          <w:szCs w:val="22"/>
        </w:rPr>
        <w:t xml:space="preserve">Toda garantía otorgada bajo la FFMR deberá contar con la contragarantía soberana de la República Argentina. </w:t>
      </w:r>
    </w:p>
    <w:p w14:paraId="5E786D4D" w14:textId="77777777" w:rsidR="00D34663" w:rsidRPr="008B7DB3" w:rsidRDefault="00F26996" w:rsidP="001E1CBA">
      <w:pPr>
        <w:pStyle w:val="Paragraph"/>
        <w:tabs>
          <w:tab w:val="num" w:pos="0"/>
        </w:tabs>
        <w:ind w:left="0" w:firstLine="0"/>
        <w:rPr>
          <w:rFonts w:ascii="Arial" w:hAnsi="Arial" w:cs="Arial"/>
          <w:sz w:val="22"/>
          <w:szCs w:val="22"/>
        </w:rPr>
      </w:pPr>
      <w:r w:rsidRPr="008B7DB3">
        <w:rPr>
          <w:rFonts w:ascii="Arial" w:hAnsi="Arial" w:cs="Arial"/>
          <w:sz w:val="22"/>
          <w:szCs w:val="22"/>
        </w:rPr>
        <w:t xml:space="preserve">En caso del pago de un reclamo de una garantía, el monto pagado por el Banco y gastos adicionales incurridos en el pago del reclamo se constituirán en un préstamo a la República Argentina </w:t>
      </w:r>
      <w:r w:rsidR="00A52593" w:rsidRPr="008B7DB3">
        <w:rPr>
          <w:rFonts w:ascii="Arial" w:hAnsi="Arial" w:cs="Arial"/>
          <w:sz w:val="22"/>
          <w:szCs w:val="22"/>
        </w:rPr>
        <w:t>con un perfil de amortización flexible, dentro de los parámetros establecidos por el Banco</w:t>
      </w:r>
      <w:r w:rsidR="00A52593" w:rsidRPr="008B7DB3">
        <w:rPr>
          <w:rFonts w:ascii="Arial" w:hAnsi="Arial" w:cs="Arial"/>
          <w:sz w:val="22"/>
          <w:szCs w:val="22"/>
          <w:vertAlign w:val="superscript"/>
        </w:rPr>
        <w:footnoteReference w:id="2"/>
      </w:r>
      <w:r w:rsidR="00A52593" w:rsidRPr="008B7DB3">
        <w:rPr>
          <w:rFonts w:ascii="Arial" w:hAnsi="Arial" w:cs="Arial"/>
          <w:sz w:val="22"/>
          <w:szCs w:val="22"/>
        </w:rPr>
        <w:t>. En tal caso, los plazos de reembolso estarán delimitados por la VPP original de la garantía, debiendo completarse el reembolso total dentro de la VPP restante. En cualquier caso, el monto total del reembolso incluirá el monto de la reclamación pagada, y los gastos adicionales incurridos por el Banco en el pago del reclamo, si los hubiere</w:t>
      </w:r>
      <w:r w:rsidR="00D34663" w:rsidRPr="008B7DB3">
        <w:rPr>
          <w:rFonts w:ascii="Arial" w:hAnsi="Arial" w:cs="Arial"/>
          <w:sz w:val="22"/>
          <w:szCs w:val="22"/>
        </w:rPr>
        <w:t>.</w:t>
      </w:r>
      <w:r w:rsidRPr="008B7DB3">
        <w:rPr>
          <w:rFonts w:ascii="Arial" w:hAnsi="Arial" w:cs="Arial"/>
          <w:sz w:val="22"/>
          <w:szCs w:val="22"/>
        </w:rPr>
        <w:t xml:space="preserve"> </w:t>
      </w:r>
    </w:p>
    <w:p w14:paraId="7E32D605" w14:textId="77777777" w:rsidR="00AE3D4C" w:rsidRPr="008B7DB3" w:rsidRDefault="009851B0" w:rsidP="00AB603F">
      <w:pPr>
        <w:pStyle w:val="Chapter"/>
        <w:jc w:val="left"/>
        <w:rPr>
          <w:rFonts w:ascii="Arial" w:hAnsi="Arial" w:cs="Arial"/>
          <w:sz w:val="22"/>
          <w:szCs w:val="22"/>
        </w:rPr>
      </w:pPr>
      <w:r w:rsidRPr="008B7DB3">
        <w:rPr>
          <w:rFonts w:ascii="Arial" w:hAnsi="Arial" w:cs="Arial"/>
          <w:sz w:val="22"/>
          <w:szCs w:val="22"/>
        </w:rPr>
        <w:t>ASPECTOS SOCIOAMBIENTALES</w:t>
      </w:r>
    </w:p>
    <w:p w14:paraId="7F4968E3" w14:textId="77777777" w:rsidR="00C43D1E" w:rsidRPr="008B7DB3" w:rsidRDefault="00C43D1E" w:rsidP="00BC6BD0">
      <w:pPr>
        <w:pStyle w:val="Paragraph"/>
        <w:tabs>
          <w:tab w:val="num" w:pos="0"/>
        </w:tabs>
        <w:ind w:left="0" w:firstLine="0"/>
        <w:rPr>
          <w:rStyle w:val="normaltextrun1"/>
          <w:rFonts w:ascii="Arial" w:hAnsi="Arial" w:cs="Arial"/>
          <w:sz w:val="22"/>
          <w:szCs w:val="22"/>
        </w:rPr>
      </w:pPr>
      <w:r w:rsidRPr="008B7DB3">
        <w:rPr>
          <w:rStyle w:val="normaltextrun1"/>
          <w:rFonts w:ascii="Arial" w:hAnsi="Arial" w:cs="Arial"/>
          <w:sz w:val="22"/>
          <w:szCs w:val="22"/>
        </w:rPr>
        <w:t>Previo a la emisión de la primera garantía</w:t>
      </w:r>
      <w:r w:rsidR="00AB603F" w:rsidRPr="008B7DB3">
        <w:rPr>
          <w:rStyle w:val="normaltextrun1"/>
          <w:rFonts w:ascii="Arial" w:hAnsi="Arial" w:cs="Arial"/>
          <w:sz w:val="22"/>
          <w:szCs w:val="22"/>
        </w:rPr>
        <w:t xml:space="preserve"> o por lo más tarde 6 meses después de la firma del préstamo</w:t>
      </w:r>
      <w:r w:rsidRPr="008B7DB3">
        <w:rPr>
          <w:rStyle w:val="normaltextrun1"/>
          <w:rFonts w:ascii="Arial" w:hAnsi="Arial" w:cs="Arial"/>
          <w:sz w:val="22"/>
          <w:szCs w:val="22"/>
        </w:rPr>
        <w:t>, l</w:t>
      </w:r>
      <w:r w:rsidR="00BC6BD0" w:rsidRPr="008B7DB3">
        <w:rPr>
          <w:rStyle w:val="normaltextrun1"/>
          <w:rFonts w:ascii="Arial" w:hAnsi="Arial" w:cs="Arial"/>
          <w:sz w:val="22"/>
          <w:szCs w:val="22"/>
        </w:rPr>
        <w:t>a UCP deberá</w:t>
      </w:r>
      <w:r w:rsidRPr="008B7DB3">
        <w:rPr>
          <w:rStyle w:val="normaltextrun1"/>
          <w:rFonts w:ascii="Arial" w:hAnsi="Arial" w:cs="Arial"/>
          <w:sz w:val="22"/>
          <w:szCs w:val="22"/>
        </w:rPr>
        <w:t xml:space="preserve">: </w:t>
      </w:r>
    </w:p>
    <w:p w14:paraId="3E49BC09" w14:textId="77777777" w:rsidR="00C43D1E" w:rsidRPr="008B7DB3" w:rsidRDefault="00BC6BD0" w:rsidP="00A0384F">
      <w:pPr>
        <w:pStyle w:val="subpar"/>
        <w:tabs>
          <w:tab w:val="clear" w:pos="2304"/>
          <w:tab w:val="num" w:pos="1440"/>
        </w:tabs>
        <w:ind w:left="1440" w:hanging="720"/>
        <w:rPr>
          <w:rStyle w:val="normaltextrun1"/>
          <w:rFonts w:ascii="Arial" w:hAnsi="Arial" w:cs="Arial"/>
          <w:sz w:val="22"/>
          <w:szCs w:val="22"/>
        </w:rPr>
      </w:pPr>
      <w:r w:rsidRPr="008B7DB3">
        <w:rPr>
          <w:rStyle w:val="normaltextrun1"/>
          <w:rFonts w:ascii="Arial" w:hAnsi="Arial" w:cs="Arial"/>
          <w:sz w:val="22"/>
          <w:szCs w:val="22"/>
        </w:rPr>
        <w:t xml:space="preserve">presentar al Banco para su aprobación el Manual del Sistema de Gestión de Riesgos Ambientales y Sociales (SARAS) del Programa (“Manual”), el cual, una vez aprobado por el Banco deberá formar parte de este ROP y solo podrá ser modificado con el acuerdo previo y por escrito del Banco. El Manual deberá contener al menos lo siguiente: (i) compromisos de políticas y/o regulaciones legales aplicables a los subproyectos, (ii) procedimientos para la clasificación, evaluación, gestión y monitoreo de los aspectos ambientales y sociales de los subproyectos, (iii) estándares de cumplimiento en materia </w:t>
      </w:r>
      <w:r w:rsidR="00756B95" w:rsidRPr="008B7DB3">
        <w:rPr>
          <w:rStyle w:val="normaltextrun1"/>
          <w:rFonts w:ascii="Arial" w:hAnsi="Arial" w:cs="Arial"/>
          <w:sz w:val="22"/>
          <w:szCs w:val="22"/>
        </w:rPr>
        <w:t>ASSS</w:t>
      </w:r>
      <w:r w:rsidRPr="008B7DB3">
        <w:rPr>
          <w:rStyle w:val="normaltextrun1"/>
          <w:rFonts w:ascii="Arial" w:hAnsi="Arial" w:cs="Arial"/>
          <w:sz w:val="22"/>
          <w:szCs w:val="22"/>
        </w:rPr>
        <w:t xml:space="preserve"> aplicables a los subproyectos, (iv) roles, responsabilidades y recursos para la gestión de los requerimientos en materia </w:t>
      </w:r>
      <w:r w:rsidR="00756B95" w:rsidRPr="008B7DB3">
        <w:rPr>
          <w:rStyle w:val="normaltextrun1"/>
          <w:rFonts w:ascii="Arial" w:hAnsi="Arial" w:cs="Arial"/>
          <w:sz w:val="22"/>
          <w:szCs w:val="22"/>
        </w:rPr>
        <w:t>ASSS</w:t>
      </w:r>
      <w:r w:rsidRPr="008B7DB3">
        <w:rPr>
          <w:rStyle w:val="normaltextrun1"/>
          <w:rFonts w:ascii="Arial" w:hAnsi="Arial" w:cs="Arial"/>
          <w:sz w:val="22"/>
          <w:szCs w:val="22"/>
        </w:rPr>
        <w:t xml:space="preserve"> por parte de la UCP, (v) planes de capacitación y desarrollo de capacidades de la UCP, (vi) informes y requisitos de la documentación que la UCP debe enviar al Banco para asegu</w:t>
      </w:r>
      <w:r w:rsidR="00C43D1E" w:rsidRPr="008B7DB3">
        <w:rPr>
          <w:rStyle w:val="normaltextrun1"/>
          <w:rFonts w:ascii="Arial" w:hAnsi="Arial" w:cs="Arial"/>
          <w:sz w:val="22"/>
          <w:szCs w:val="22"/>
        </w:rPr>
        <w:t>r</w:t>
      </w:r>
      <w:r w:rsidRPr="008B7DB3">
        <w:rPr>
          <w:rStyle w:val="normaltextrun1"/>
          <w:rFonts w:ascii="Arial" w:hAnsi="Arial" w:cs="Arial"/>
          <w:sz w:val="22"/>
          <w:szCs w:val="22"/>
        </w:rPr>
        <w:t xml:space="preserve">ar y verificar el cumplimiento de los estándares en materia </w:t>
      </w:r>
      <w:r w:rsidR="00756B95" w:rsidRPr="008B7DB3">
        <w:rPr>
          <w:rStyle w:val="normaltextrun1"/>
          <w:rFonts w:ascii="Arial" w:hAnsi="Arial" w:cs="Arial"/>
          <w:sz w:val="22"/>
          <w:szCs w:val="22"/>
        </w:rPr>
        <w:t>ASSS</w:t>
      </w:r>
      <w:r w:rsidRPr="008B7DB3">
        <w:rPr>
          <w:rStyle w:val="normaltextrun1"/>
          <w:rFonts w:ascii="Arial" w:hAnsi="Arial" w:cs="Arial"/>
          <w:sz w:val="22"/>
          <w:szCs w:val="22"/>
        </w:rPr>
        <w:t xml:space="preserve"> aplicables a los subproyectos, y (vii) descripción de los procesos de mejora continua de la UCP</w:t>
      </w:r>
      <w:r w:rsidR="00155D18" w:rsidRPr="008B7DB3">
        <w:rPr>
          <w:rStyle w:val="normaltextrun1"/>
          <w:rFonts w:ascii="Arial" w:hAnsi="Arial" w:cs="Arial"/>
          <w:sz w:val="22"/>
          <w:szCs w:val="22"/>
        </w:rPr>
        <w:t xml:space="preserve">. Dicho Manual incluirá todos los requerimientos presentados en esta sección. </w:t>
      </w:r>
      <w:r w:rsidR="00AB603F" w:rsidRPr="008B7DB3">
        <w:rPr>
          <w:rStyle w:val="normaltextrun1"/>
          <w:rFonts w:ascii="Arial" w:hAnsi="Arial" w:cs="Arial"/>
          <w:sz w:val="22"/>
          <w:szCs w:val="22"/>
        </w:rPr>
        <w:t xml:space="preserve">Se presenta en Anexo </w:t>
      </w:r>
      <w:r w:rsidR="00566723" w:rsidRPr="008B7DB3">
        <w:rPr>
          <w:rStyle w:val="normaltextrun1"/>
          <w:rFonts w:ascii="Arial" w:hAnsi="Arial" w:cs="Arial"/>
          <w:sz w:val="22"/>
          <w:szCs w:val="22"/>
        </w:rPr>
        <w:t>5</w:t>
      </w:r>
      <w:r w:rsidR="00AB603F" w:rsidRPr="008B7DB3">
        <w:rPr>
          <w:rStyle w:val="normaltextrun1"/>
          <w:rFonts w:ascii="Arial" w:hAnsi="Arial" w:cs="Arial"/>
          <w:sz w:val="22"/>
          <w:szCs w:val="22"/>
        </w:rPr>
        <w:t xml:space="preserve"> un guion de dicho Manual que </w:t>
      </w:r>
      <w:r w:rsidR="00CB1A1D" w:rsidRPr="008B7DB3">
        <w:rPr>
          <w:rStyle w:val="normaltextrun1"/>
          <w:rFonts w:ascii="Arial" w:hAnsi="Arial" w:cs="Arial"/>
          <w:sz w:val="22"/>
          <w:szCs w:val="22"/>
        </w:rPr>
        <w:t>será</w:t>
      </w:r>
      <w:r w:rsidR="00AB603F" w:rsidRPr="008B7DB3">
        <w:rPr>
          <w:rStyle w:val="normaltextrun1"/>
          <w:rFonts w:ascii="Arial" w:hAnsi="Arial" w:cs="Arial"/>
          <w:sz w:val="22"/>
          <w:szCs w:val="22"/>
        </w:rPr>
        <w:t xml:space="preserve"> remplazado por el Manual mismo una vez aprobado por la UCP y el Banco como parte de este ROP. </w:t>
      </w:r>
    </w:p>
    <w:p w14:paraId="2DBF6A94" w14:textId="77777777" w:rsidR="00EF4EF8" w:rsidRPr="008B7DB3" w:rsidRDefault="00C43D1E" w:rsidP="00A0384F">
      <w:pPr>
        <w:pStyle w:val="subpar"/>
        <w:tabs>
          <w:tab w:val="clear" w:pos="2304"/>
          <w:tab w:val="num" w:pos="1440"/>
        </w:tabs>
        <w:ind w:left="1440" w:hanging="720"/>
        <w:rPr>
          <w:rFonts w:ascii="Arial" w:hAnsi="Arial" w:cs="Arial"/>
          <w:sz w:val="22"/>
          <w:szCs w:val="22"/>
        </w:rPr>
      </w:pPr>
      <w:r w:rsidRPr="008B7DB3">
        <w:rPr>
          <w:rStyle w:val="normaltextrun1"/>
          <w:rFonts w:ascii="Arial" w:hAnsi="Arial" w:cs="Arial"/>
          <w:sz w:val="22"/>
          <w:szCs w:val="22"/>
        </w:rPr>
        <w:t xml:space="preserve">presentar evidencia a satisfacción del Banco que demuestre que ha  asignado presupuesto y personal suficientes para implementar los requisitos en materia </w:t>
      </w:r>
      <w:r w:rsidR="00756B95" w:rsidRPr="008B7DB3">
        <w:rPr>
          <w:rStyle w:val="normaltextrun1"/>
          <w:rFonts w:ascii="Arial" w:hAnsi="Arial" w:cs="Arial"/>
          <w:sz w:val="22"/>
          <w:szCs w:val="22"/>
        </w:rPr>
        <w:t>ASSS</w:t>
      </w:r>
      <w:r w:rsidRPr="008B7DB3">
        <w:rPr>
          <w:rStyle w:val="normaltextrun1"/>
          <w:rFonts w:ascii="Arial" w:hAnsi="Arial" w:cs="Arial"/>
          <w:sz w:val="22"/>
          <w:szCs w:val="22"/>
        </w:rPr>
        <w:t xml:space="preserve"> del Programa establecidos en Manual, incluyendo al menos: (i) asignar recursos para la preparación de informes (incluyendo auditorías) y llevar a cabo la supervisión y el monitoreo de dichos requisitos a nivel de los proyectos; (ii) contratar o asignar un especialista ambiental a tiempo completo, (iii) contratar o asignar un especialista social a tiempo completo; y (iv) </w:t>
      </w:r>
      <w:r w:rsidR="008317EB" w:rsidRPr="008317EB">
        <w:rPr>
          <w:rStyle w:val="normaltextrun1"/>
          <w:rFonts w:ascii="Arial" w:hAnsi="Arial" w:cs="Arial"/>
          <w:sz w:val="22"/>
          <w:szCs w:val="22"/>
        </w:rPr>
        <w:t>contratar o asignar servicios para apoyar en la preparación y supervisión de Proyectos Elegibles (según términos de referencia y el Manual previamente acordados con el Banco y oferta técnica aceptable para el Banco).</w:t>
      </w:r>
    </w:p>
    <w:p w14:paraId="23688A48" w14:textId="77777777" w:rsidR="00004917" w:rsidRPr="008B7DB3" w:rsidRDefault="00004917" w:rsidP="00804F75">
      <w:pPr>
        <w:jc w:val="both"/>
        <w:rPr>
          <w:rFonts w:ascii="Arial" w:hAnsi="Arial" w:cs="Arial"/>
          <w:sz w:val="22"/>
          <w:szCs w:val="22"/>
          <w:lang w:eastAsia="en-US"/>
        </w:rPr>
      </w:pPr>
    </w:p>
    <w:p w14:paraId="7C8DAFD0" w14:textId="77777777" w:rsidR="00A91EE8" w:rsidRPr="008B7DB3" w:rsidRDefault="008B7DB3" w:rsidP="001D36E1">
      <w:pPr>
        <w:pStyle w:val="Paragraph"/>
        <w:tabs>
          <w:tab w:val="num" w:pos="0"/>
        </w:tabs>
        <w:ind w:left="0" w:firstLine="0"/>
        <w:rPr>
          <w:rFonts w:ascii="Arial" w:hAnsi="Arial" w:cs="Arial"/>
          <w:sz w:val="22"/>
          <w:szCs w:val="22"/>
        </w:rPr>
      </w:pPr>
      <w:r w:rsidRPr="008B7DB3">
        <w:rPr>
          <w:rFonts w:ascii="Arial" w:hAnsi="Arial" w:cs="Arial"/>
          <w:b/>
          <w:sz w:val="22"/>
          <w:szCs w:val="22"/>
        </w:rPr>
        <w:t>Implementación</w:t>
      </w:r>
      <w:r w:rsidR="00A91EE8" w:rsidRPr="008B7DB3">
        <w:rPr>
          <w:rFonts w:ascii="Arial" w:hAnsi="Arial" w:cs="Arial"/>
          <w:b/>
          <w:sz w:val="22"/>
          <w:szCs w:val="22"/>
        </w:rPr>
        <w:t xml:space="preserve"> del Manual</w:t>
      </w:r>
      <w:r w:rsidR="00A91EE8" w:rsidRPr="008B7DB3">
        <w:rPr>
          <w:rFonts w:ascii="Arial" w:hAnsi="Arial" w:cs="Arial"/>
          <w:sz w:val="22"/>
          <w:szCs w:val="22"/>
        </w:rPr>
        <w:t xml:space="preserve"> – la UCP deberá implementar y cumplir con el Manual. Esto significa que la UCP </w:t>
      </w:r>
      <w:r w:rsidRPr="008B7DB3">
        <w:rPr>
          <w:rFonts w:ascii="Arial" w:hAnsi="Arial" w:cs="Arial"/>
          <w:sz w:val="22"/>
          <w:szCs w:val="22"/>
        </w:rPr>
        <w:t>tendrá</w:t>
      </w:r>
      <w:r w:rsidR="00A91EE8" w:rsidRPr="008B7DB3">
        <w:rPr>
          <w:rFonts w:ascii="Arial" w:hAnsi="Arial" w:cs="Arial"/>
          <w:sz w:val="22"/>
          <w:szCs w:val="22"/>
        </w:rPr>
        <w:t xml:space="preserve"> la </w:t>
      </w:r>
      <w:r w:rsidRPr="008B7DB3">
        <w:rPr>
          <w:rFonts w:ascii="Arial" w:hAnsi="Arial" w:cs="Arial"/>
          <w:sz w:val="22"/>
          <w:szCs w:val="22"/>
        </w:rPr>
        <w:t>responsabilidad</w:t>
      </w:r>
      <w:r w:rsidR="00A91EE8" w:rsidRPr="008B7DB3">
        <w:rPr>
          <w:rFonts w:ascii="Arial" w:hAnsi="Arial" w:cs="Arial"/>
          <w:sz w:val="22"/>
          <w:szCs w:val="22"/>
        </w:rPr>
        <w:t xml:space="preserve"> de asegurarse que la autoridad contratante de un contrato de participación público-privada si fuera distinta de la misma UCP dará pleno cumplimiento a los requerimientos del Manual, en caso de que el proyecto se beneficie de una garantía otorgada por el Banco. </w:t>
      </w:r>
      <w:r w:rsidRPr="008B7DB3">
        <w:rPr>
          <w:rFonts w:ascii="Arial" w:hAnsi="Arial" w:cs="Arial"/>
          <w:sz w:val="22"/>
          <w:szCs w:val="22"/>
        </w:rPr>
        <w:t>También</w:t>
      </w:r>
      <w:r w:rsidR="00A91EE8" w:rsidRPr="008B7DB3">
        <w:rPr>
          <w:rFonts w:ascii="Arial" w:hAnsi="Arial" w:cs="Arial"/>
          <w:sz w:val="22"/>
          <w:szCs w:val="22"/>
        </w:rPr>
        <w:t xml:space="preserve"> significa que en lo que refiere al diseño, construcción, operación, mantenimiento y monitoreo de cada sub-proyecto beneficiario de una </w:t>
      </w:r>
      <w:r w:rsidRPr="008B7DB3">
        <w:rPr>
          <w:rFonts w:ascii="Arial" w:hAnsi="Arial" w:cs="Arial"/>
          <w:sz w:val="22"/>
          <w:szCs w:val="22"/>
        </w:rPr>
        <w:t>garantía</w:t>
      </w:r>
      <w:r w:rsidR="00A91EE8" w:rsidRPr="008B7DB3">
        <w:rPr>
          <w:rFonts w:ascii="Arial" w:hAnsi="Arial" w:cs="Arial"/>
          <w:sz w:val="22"/>
          <w:szCs w:val="22"/>
        </w:rPr>
        <w:t xml:space="preserve">, así como a la gestión de los riesgos en materia ASSS de toda instalación asociada a los Proyectos, la UCP deberá requerir (a través de los respectivos contratos y su fiscalización) que los desarrolladores de los Proyectos, incluyendo, según sea el caso, concesionarios, contratistas, operadores y/o cualquier otra persona realizando actividades relacionadas con dichos Proyectos, cumplan con el Manual. </w:t>
      </w:r>
    </w:p>
    <w:p w14:paraId="629EBF96" w14:textId="77777777" w:rsidR="00394F15" w:rsidRPr="00136015" w:rsidRDefault="00FB1B89" w:rsidP="00136015">
      <w:pPr>
        <w:pStyle w:val="Paragraph"/>
        <w:tabs>
          <w:tab w:val="clear" w:pos="1296"/>
          <w:tab w:val="num" w:pos="0"/>
        </w:tabs>
        <w:ind w:left="0" w:firstLine="0"/>
        <w:rPr>
          <w:rFonts w:ascii="Arial" w:hAnsi="Arial" w:cs="Arial"/>
          <w:sz w:val="22"/>
          <w:szCs w:val="22"/>
        </w:rPr>
      </w:pPr>
      <w:r w:rsidRPr="001662C8">
        <w:rPr>
          <w:rFonts w:ascii="Arial" w:hAnsi="Arial" w:cs="Arial"/>
          <w:b/>
          <w:sz w:val="22"/>
          <w:szCs w:val="22"/>
        </w:rPr>
        <w:t xml:space="preserve">Criterios de </w:t>
      </w:r>
      <w:r w:rsidR="008B7DB3" w:rsidRPr="001662C8">
        <w:rPr>
          <w:rFonts w:ascii="Arial" w:hAnsi="Arial" w:cs="Arial"/>
          <w:b/>
          <w:sz w:val="22"/>
          <w:szCs w:val="22"/>
        </w:rPr>
        <w:t>exclusión -</w:t>
      </w:r>
      <w:r w:rsidRPr="001662C8">
        <w:rPr>
          <w:rFonts w:ascii="Arial" w:hAnsi="Arial" w:cs="Arial"/>
          <w:b/>
          <w:sz w:val="22"/>
          <w:szCs w:val="22"/>
        </w:rPr>
        <w:t xml:space="preserve"> </w:t>
      </w:r>
      <w:r w:rsidR="00DF1CAE" w:rsidRPr="001662C8">
        <w:rPr>
          <w:rFonts w:ascii="Arial" w:hAnsi="Arial" w:cs="Arial"/>
          <w:sz w:val="22"/>
          <w:szCs w:val="22"/>
        </w:rPr>
        <w:t xml:space="preserve">No podrán ser </w:t>
      </w:r>
      <w:r w:rsidRPr="001662C8">
        <w:rPr>
          <w:rFonts w:ascii="Arial" w:hAnsi="Arial" w:cs="Arial"/>
          <w:sz w:val="22"/>
          <w:szCs w:val="22"/>
        </w:rPr>
        <w:t>garantiz</w:t>
      </w:r>
      <w:r w:rsidR="00DF1CAE" w:rsidRPr="001662C8">
        <w:rPr>
          <w:rFonts w:ascii="Arial" w:hAnsi="Arial" w:cs="Arial"/>
          <w:sz w:val="22"/>
          <w:szCs w:val="22"/>
        </w:rPr>
        <w:t xml:space="preserve">adas con recursos del </w:t>
      </w:r>
      <w:r w:rsidRPr="001662C8">
        <w:rPr>
          <w:rFonts w:ascii="Arial" w:hAnsi="Arial" w:cs="Arial"/>
          <w:sz w:val="22"/>
          <w:szCs w:val="22"/>
        </w:rPr>
        <w:t>programa</w:t>
      </w:r>
      <w:r w:rsidR="00DF1CAE" w:rsidRPr="001662C8">
        <w:rPr>
          <w:rFonts w:ascii="Arial" w:hAnsi="Arial" w:cs="Arial"/>
          <w:sz w:val="22"/>
          <w:szCs w:val="22"/>
        </w:rPr>
        <w:t xml:space="preserve"> las actividades del Listado de Actividades Excluidas</w:t>
      </w:r>
      <w:r w:rsidR="00F93F1F" w:rsidRPr="001662C8">
        <w:rPr>
          <w:rFonts w:ascii="Arial" w:hAnsi="Arial" w:cs="Arial"/>
          <w:sz w:val="22"/>
          <w:szCs w:val="22"/>
        </w:rPr>
        <w:t xml:space="preserve"> (Anexo </w:t>
      </w:r>
      <w:r w:rsidR="00FC35F7" w:rsidRPr="001662C8">
        <w:rPr>
          <w:rFonts w:ascii="Arial" w:hAnsi="Arial" w:cs="Arial"/>
          <w:sz w:val="22"/>
          <w:szCs w:val="22"/>
        </w:rPr>
        <w:t>1</w:t>
      </w:r>
      <w:r w:rsidR="00F93F1F" w:rsidRPr="001662C8">
        <w:rPr>
          <w:rFonts w:ascii="Arial" w:hAnsi="Arial" w:cs="Arial"/>
          <w:sz w:val="22"/>
          <w:szCs w:val="22"/>
        </w:rPr>
        <w:t>).</w:t>
      </w:r>
      <w:r w:rsidR="00DF38DF" w:rsidRPr="001662C8">
        <w:rPr>
          <w:rFonts w:ascii="Arial" w:hAnsi="Arial" w:cs="Arial"/>
          <w:sz w:val="22"/>
          <w:szCs w:val="22"/>
        </w:rPr>
        <w:t xml:space="preserve"> </w:t>
      </w:r>
      <w:r w:rsidR="00394F15" w:rsidRPr="001662C8">
        <w:rPr>
          <w:rFonts w:ascii="Arial" w:hAnsi="Arial" w:cs="Arial"/>
          <w:sz w:val="22"/>
          <w:szCs w:val="22"/>
        </w:rPr>
        <w:t xml:space="preserve">Cabe notar que la lista de </w:t>
      </w:r>
      <w:r w:rsidR="008B7DB3" w:rsidRPr="001662C8">
        <w:rPr>
          <w:rFonts w:ascii="Arial" w:hAnsi="Arial" w:cs="Arial"/>
          <w:sz w:val="22"/>
          <w:szCs w:val="22"/>
        </w:rPr>
        <w:t>exclusión</w:t>
      </w:r>
      <w:r w:rsidR="00394F15" w:rsidRPr="001662C8">
        <w:rPr>
          <w:rFonts w:ascii="Arial" w:hAnsi="Arial" w:cs="Arial"/>
          <w:sz w:val="22"/>
          <w:szCs w:val="22"/>
        </w:rPr>
        <w:t xml:space="preserve"> incluye proyectos que (i)</w:t>
      </w:r>
      <w:r w:rsidR="001662C8" w:rsidRPr="00136015">
        <w:rPr>
          <w:rFonts w:ascii="Arial" w:hAnsi="Arial" w:cs="Arial"/>
          <w:sz w:val="22"/>
          <w:szCs w:val="22"/>
        </w:rPr>
        <w:t xml:space="preserve"> conviertan o degraden significativamente hábitats naturales o hábitats naturales críticos (en particular proyectos que estén ubicados en áreas protegidas o áreas de alto valor de biodiversidad) o que dañen sitios de importancia cultural crítica</w:t>
      </w:r>
      <w:r w:rsidR="001662C8" w:rsidRPr="001662C8">
        <w:rPr>
          <w:rFonts w:ascii="Arial" w:hAnsi="Arial" w:cs="Arial"/>
          <w:sz w:val="22"/>
          <w:szCs w:val="22"/>
        </w:rPr>
        <w:t>, (ii)</w:t>
      </w:r>
      <w:r w:rsidR="001662C8">
        <w:rPr>
          <w:rFonts w:ascii="Arial" w:hAnsi="Arial" w:cs="Arial"/>
          <w:sz w:val="22"/>
          <w:szCs w:val="22"/>
        </w:rPr>
        <w:t xml:space="preserve"> </w:t>
      </w:r>
      <w:r w:rsidR="001662C8" w:rsidRPr="00136015">
        <w:rPr>
          <w:rFonts w:ascii="Arial" w:hAnsi="Arial" w:cs="Arial"/>
          <w:sz w:val="22"/>
          <w:szCs w:val="22"/>
        </w:rPr>
        <w:t>afecten negativamente de manera moderada o significativa a poblaciones indígenas</w:t>
      </w:r>
      <w:r w:rsidR="00394F15" w:rsidRPr="00136015">
        <w:rPr>
          <w:rFonts w:ascii="Arial" w:hAnsi="Arial" w:cs="Arial"/>
          <w:sz w:val="22"/>
          <w:szCs w:val="22"/>
        </w:rPr>
        <w:t xml:space="preserve"> (i</w:t>
      </w:r>
      <w:r w:rsidR="001662C8" w:rsidRPr="00136015">
        <w:rPr>
          <w:rFonts w:ascii="Arial" w:hAnsi="Arial" w:cs="Arial"/>
          <w:sz w:val="22"/>
          <w:szCs w:val="22"/>
        </w:rPr>
        <w:t>ii</w:t>
      </w:r>
      <w:r w:rsidR="00394F15" w:rsidRPr="00136015">
        <w:rPr>
          <w:rFonts w:ascii="Arial" w:hAnsi="Arial" w:cs="Arial"/>
          <w:sz w:val="22"/>
          <w:szCs w:val="22"/>
        </w:rPr>
        <w:t xml:space="preserve">) </w:t>
      </w:r>
      <w:r w:rsidR="001662C8" w:rsidRPr="00136015">
        <w:rPr>
          <w:rFonts w:ascii="Arial" w:hAnsi="Arial" w:cs="Arial"/>
          <w:sz w:val="22"/>
          <w:szCs w:val="22"/>
        </w:rPr>
        <w:t>estén</w:t>
      </w:r>
      <w:r w:rsidR="00394F15" w:rsidRPr="00136015">
        <w:rPr>
          <w:rFonts w:ascii="Arial" w:hAnsi="Arial" w:cs="Arial"/>
          <w:sz w:val="22"/>
          <w:szCs w:val="22"/>
        </w:rPr>
        <w:t xml:space="preserve"> considerado</w:t>
      </w:r>
      <w:r w:rsidR="001662C8" w:rsidRPr="00136015">
        <w:rPr>
          <w:rFonts w:ascii="Arial" w:hAnsi="Arial" w:cs="Arial"/>
          <w:sz w:val="22"/>
          <w:szCs w:val="22"/>
        </w:rPr>
        <w:t>s</w:t>
      </w:r>
      <w:r w:rsidR="00394F15" w:rsidRPr="00136015">
        <w:rPr>
          <w:rFonts w:ascii="Arial" w:hAnsi="Arial" w:cs="Arial"/>
          <w:sz w:val="22"/>
          <w:szCs w:val="22"/>
        </w:rPr>
        <w:t xml:space="preserve"> por el Banco como de “Categoría A”.</w:t>
      </w:r>
    </w:p>
    <w:p w14:paraId="7F28D599" w14:textId="77777777" w:rsidR="00394F15" w:rsidRPr="008B7DB3" w:rsidRDefault="00DF38DF" w:rsidP="00394F15">
      <w:pPr>
        <w:pStyle w:val="Paragraph"/>
        <w:tabs>
          <w:tab w:val="num" w:pos="0"/>
        </w:tabs>
        <w:ind w:left="0" w:firstLine="0"/>
        <w:rPr>
          <w:rFonts w:ascii="Arial" w:hAnsi="Arial" w:cs="Arial"/>
          <w:sz w:val="22"/>
          <w:szCs w:val="22"/>
        </w:rPr>
      </w:pPr>
      <w:r w:rsidRPr="008B7DB3">
        <w:rPr>
          <w:rFonts w:ascii="Arial" w:hAnsi="Arial" w:cs="Arial"/>
          <w:sz w:val="22"/>
          <w:szCs w:val="22"/>
        </w:rPr>
        <w:t xml:space="preserve">Si el proyecto no </w:t>
      </w:r>
      <w:r w:rsidR="008B7DB3" w:rsidRPr="008B7DB3">
        <w:rPr>
          <w:rFonts w:ascii="Arial" w:hAnsi="Arial" w:cs="Arial"/>
          <w:sz w:val="22"/>
          <w:szCs w:val="22"/>
        </w:rPr>
        <w:t>está</w:t>
      </w:r>
      <w:r w:rsidRPr="008B7DB3">
        <w:rPr>
          <w:rFonts w:ascii="Arial" w:hAnsi="Arial" w:cs="Arial"/>
          <w:sz w:val="22"/>
          <w:szCs w:val="22"/>
        </w:rPr>
        <w:t xml:space="preserve"> en la lista de </w:t>
      </w:r>
      <w:r w:rsidR="00F93F1F" w:rsidRPr="008B7DB3">
        <w:rPr>
          <w:rFonts w:ascii="Arial" w:hAnsi="Arial" w:cs="Arial"/>
          <w:sz w:val="22"/>
          <w:szCs w:val="22"/>
        </w:rPr>
        <w:t>actividades</w:t>
      </w:r>
      <w:r w:rsidRPr="008B7DB3">
        <w:rPr>
          <w:rFonts w:ascii="Arial" w:hAnsi="Arial" w:cs="Arial"/>
          <w:sz w:val="22"/>
          <w:szCs w:val="22"/>
        </w:rPr>
        <w:t xml:space="preserve"> elegibles</w:t>
      </w:r>
      <w:r w:rsidR="00F93F1F" w:rsidRPr="008B7DB3">
        <w:rPr>
          <w:rFonts w:ascii="Arial" w:hAnsi="Arial" w:cs="Arial"/>
          <w:sz w:val="22"/>
          <w:szCs w:val="22"/>
        </w:rPr>
        <w:t xml:space="preserve"> (</w:t>
      </w:r>
      <w:r w:rsidR="008B7DB3" w:rsidRPr="008B7DB3">
        <w:rPr>
          <w:rFonts w:ascii="Arial" w:hAnsi="Arial" w:cs="Arial"/>
          <w:sz w:val="22"/>
          <w:szCs w:val="22"/>
        </w:rPr>
        <w:t>véase</w:t>
      </w:r>
      <w:r w:rsidR="00FB1B89" w:rsidRPr="008B7DB3">
        <w:rPr>
          <w:rFonts w:ascii="Arial" w:hAnsi="Arial" w:cs="Arial"/>
          <w:sz w:val="22"/>
          <w:szCs w:val="22"/>
        </w:rPr>
        <w:t xml:space="preserve"> </w:t>
      </w:r>
      <w:r w:rsidR="00FB1B89" w:rsidRPr="008B7DB3">
        <w:rPr>
          <w:rFonts w:ascii="Arial" w:hAnsi="Arial" w:cs="Arial"/>
          <w:sz w:val="22"/>
          <w:szCs w:val="22"/>
        </w:rPr>
        <w:fldChar w:fldCharType="begin"/>
      </w:r>
      <w:r w:rsidR="00FB1B89" w:rsidRPr="008B7DB3">
        <w:rPr>
          <w:rFonts w:ascii="Arial" w:hAnsi="Arial" w:cs="Arial"/>
          <w:sz w:val="22"/>
          <w:szCs w:val="22"/>
        </w:rPr>
        <w:instrText xml:space="preserve"> REF _Ref504565367 \r \h </w:instrText>
      </w:r>
      <w:r w:rsidR="00D22946" w:rsidRPr="008B7DB3">
        <w:rPr>
          <w:rFonts w:ascii="Arial" w:hAnsi="Arial" w:cs="Arial"/>
          <w:sz w:val="22"/>
          <w:szCs w:val="22"/>
        </w:rPr>
        <w:instrText xml:space="preserve"> \* MERGEFORMAT </w:instrText>
      </w:r>
      <w:r w:rsidR="00FB1B89" w:rsidRPr="008B7DB3">
        <w:rPr>
          <w:rFonts w:ascii="Arial" w:hAnsi="Arial" w:cs="Arial"/>
          <w:sz w:val="22"/>
          <w:szCs w:val="22"/>
        </w:rPr>
      </w:r>
      <w:r w:rsidR="00FB1B89" w:rsidRPr="008B7DB3">
        <w:rPr>
          <w:rFonts w:ascii="Arial" w:hAnsi="Arial" w:cs="Arial"/>
          <w:sz w:val="22"/>
          <w:szCs w:val="22"/>
        </w:rPr>
        <w:fldChar w:fldCharType="separate"/>
      </w:r>
      <w:r w:rsidR="007C1AFC" w:rsidRPr="008B7DB3">
        <w:rPr>
          <w:rFonts w:ascii="Arial" w:hAnsi="Arial" w:cs="Arial"/>
          <w:sz w:val="22"/>
          <w:szCs w:val="22"/>
        </w:rPr>
        <w:t>5.1</w:t>
      </w:r>
      <w:r w:rsidR="00FB1B89" w:rsidRPr="008B7DB3">
        <w:rPr>
          <w:rFonts w:ascii="Arial" w:hAnsi="Arial" w:cs="Arial"/>
          <w:sz w:val="22"/>
          <w:szCs w:val="22"/>
        </w:rPr>
        <w:fldChar w:fldCharType="end"/>
      </w:r>
      <w:r w:rsidR="00F93F1F" w:rsidRPr="008B7DB3">
        <w:rPr>
          <w:rFonts w:ascii="Arial" w:hAnsi="Arial" w:cs="Arial"/>
          <w:sz w:val="22"/>
          <w:szCs w:val="22"/>
        </w:rPr>
        <w:t>)</w:t>
      </w:r>
      <w:r w:rsidRPr="008B7DB3">
        <w:rPr>
          <w:rFonts w:ascii="Arial" w:hAnsi="Arial" w:cs="Arial"/>
          <w:sz w:val="22"/>
          <w:szCs w:val="22"/>
        </w:rPr>
        <w:t xml:space="preserve">, </w:t>
      </w:r>
      <w:r w:rsidR="008B7DB3" w:rsidRPr="008B7DB3">
        <w:rPr>
          <w:rFonts w:ascii="Arial" w:hAnsi="Arial" w:cs="Arial"/>
          <w:sz w:val="22"/>
          <w:szCs w:val="22"/>
        </w:rPr>
        <w:t>habría</w:t>
      </w:r>
      <w:r w:rsidRPr="008B7DB3">
        <w:rPr>
          <w:rFonts w:ascii="Arial" w:hAnsi="Arial" w:cs="Arial"/>
          <w:sz w:val="22"/>
          <w:szCs w:val="22"/>
        </w:rPr>
        <w:t xml:space="preserve"> que prevenir el BID antes de considerar la operación por analizar los posibles riesgos ambientales/sociales y por determinar la </w:t>
      </w:r>
      <w:r w:rsidR="008B7DB3" w:rsidRPr="008B7DB3">
        <w:rPr>
          <w:rFonts w:ascii="Arial" w:hAnsi="Arial" w:cs="Arial"/>
          <w:sz w:val="22"/>
          <w:szCs w:val="22"/>
        </w:rPr>
        <w:t>clasificación</w:t>
      </w:r>
      <w:r w:rsidRPr="008B7DB3">
        <w:rPr>
          <w:rFonts w:ascii="Arial" w:hAnsi="Arial" w:cs="Arial"/>
          <w:sz w:val="22"/>
          <w:szCs w:val="22"/>
        </w:rPr>
        <w:t xml:space="preserve"> ambiental.</w:t>
      </w:r>
      <w:r w:rsidR="00FB1B89" w:rsidRPr="008B7DB3">
        <w:rPr>
          <w:rFonts w:ascii="Arial" w:hAnsi="Arial" w:cs="Arial"/>
          <w:sz w:val="22"/>
          <w:szCs w:val="22"/>
        </w:rPr>
        <w:t xml:space="preserve"> </w:t>
      </w:r>
    </w:p>
    <w:p w14:paraId="5C97554D" w14:textId="77777777" w:rsidR="00394F15" w:rsidRPr="008B7DB3" w:rsidRDefault="00394F15" w:rsidP="00394F15">
      <w:pPr>
        <w:pStyle w:val="Paragraph"/>
        <w:tabs>
          <w:tab w:val="num" w:pos="0"/>
        </w:tabs>
        <w:ind w:left="0" w:firstLine="0"/>
        <w:rPr>
          <w:rFonts w:ascii="Arial" w:hAnsi="Arial" w:cs="Arial"/>
          <w:sz w:val="22"/>
          <w:szCs w:val="22"/>
        </w:rPr>
      </w:pPr>
      <w:r w:rsidRPr="008B7DB3">
        <w:rPr>
          <w:rFonts w:ascii="Arial" w:hAnsi="Arial" w:cs="Arial"/>
          <w:sz w:val="22"/>
          <w:szCs w:val="22"/>
        </w:rPr>
        <w:t xml:space="preserve">Tampoco se </w:t>
      </w:r>
      <w:r w:rsidR="008B7DB3" w:rsidRPr="008B7DB3">
        <w:rPr>
          <w:rFonts w:ascii="Arial" w:hAnsi="Arial" w:cs="Arial"/>
          <w:sz w:val="22"/>
          <w:szCs w:val="22"/>
        </w:rPr>
        <w:t>podrán</w:t>
      </w:r>
      <w:r w:rsidRPr="008B7DB3">
        <w:rPr>
          <w:rFonts w:ascii="Arial" w:hAnsi="Arial" w:cs="Arial"/>
          <w:sz w:val="22"/>
          <w:szCs w:val="22"/>
        </w:rPr>
        <w:t xml:space="preserve"> garantizar aquellos proyectos que incluyan delegación al privado del diseño del proyecto (cuando se encuentren en etapa de diseño)</w:t>
      </w:r>
      <w:ins w:id="16" w:author="Tahon, Renaud" w:date="2018-02-20T13:19:00Z">
        <w:r w:rsidR="001662C8">
          <w:rPr>
            <w:rFonts w:ascii="Arial" w:hAnsi="Arial" w:cs="Arial"/>
            <w:sz w:val="22"/>
            <w:szCs w:val="22"/>
          </w:rPr>
          <w:t>.</w:t>
        </w:r>
      </w:ins>
    </w:p>
    <w:p w14:paraId="34B05B97" w14:textId="77777777" w:rsidR="00A0384F" w:rsidRPr="008B7DB3" w:rsidRDefault="008B7DB3" w:rsidP="00A0384F">
      <w:pPr>
        <w:pStyle w:val="Paragraph"/>
        <w:tabs>
          <w:tab w:val="num" w:pos="0"/>
        </w:tabs>
        <w:ind w:left="0" w:firstLine="0"/>
        <w:rPr>
          <w:rFonts w:ascii="Arial" w:hAnsi="Arial" w:cs="Arial"/>
          <w:sz w:val="22"/>
          <w:szCs w:val="22"/>
          <w:lang w:eastAsia="es-MX"/>
        </w:rPr>
      </w:pPr>
      <w:bookmarkStart w:id="17" w:name="_Ref506896396"/>
      <w:r w:rsidRPr="008B7DB3">
        <w:rPr>
          <w:rFonts w:ascii="Arial" w:hAnsi="Arial" w:cs="Arial"/>
          <w:b/>
          <w:sz w:val="22"/>
          <w:szCs w:val="22"/>
          <w:lang w:eastAsia="es-MX"/>
        </w:rPr>
        <w:t>Categorización</w:t>
      </w:r>
      <w:r w:rsidR="005519BE" w:rsidRPr="008B7DB3">
        <w:rPr>
          <w:rFonts w:ascii="Arial" w:hAnsi="Arial" w:cs="Arial"/>
          <w:b/>
          <w:sz w:val="22"/>
          <w:szCs w:val="22"/>
          <w:lang w:eastAsia="es-MX"/>
        </w:rPr>
        <w:t xml:space="preserve"> </w:t>
      </w:r>
      <w:r w:rsidR="00155D18" w:rsidRPr="008B7DB3">
        <w:rPr>
          <w:rFonts w:ascii="Arial" w:hAnsi="Arial" w:cs="Arial"/>
          <w:b/>
          <w:bCs/>
          <w:sz w:val="22"/>
          <w:szCs w:val="22"/>
        </w:rPr>
        <w:t xml:space="preserve">de Impactos y/o Riesgos Ambientales, Sociales, Laborales y de Salud </w:t>
      </w:r>
      <w:r w:rsidR="005519BE" w:rsidRPr="008B7DB3">
        <w:rPr>
          <w:rFonts w:ascii="Arial" w:hAnsi="Arial" w:cs="Arial"/>
          <w:b/>
          <w:sz w:val="22"/>
          <w:szCs w:val="22"/>
          <w:lang w:eastAsia="es-MX"/>
        </w:rPr>
        <w:t xml:space="preserve">- </w:t>
      </w:r>
      <w:r w:rsidR="00FB1B89" w:rsidRPr="008B7DB3">
        <w:rPr>
          <w:rFonts w:ascii="Arial" w:hAnsi="Arial" w:cs="Arial"/>
          <w:sz w:val="22"/>
          <w:szCs w:val="22"/>
          <w:lang w:eastAsia="es-MX"/>
        </w:rPr>
        <w:t xml:space="preserve">El Manual </w:t>
      </w:r>
      <w:r w:rsidRPr="008B7DB3">
        <w:rPr>
          <w:rFonts w:ascii="Arial" w:hAnsi="Arial" w:cs="Arial"/>
          <w:sz w:val="22"/>
          <w:szCs w:val="22"/>
          <w:lang w:eastAsia="es-MX"/>
        </w:rPr>
        <w:t>incluirá</w:t>
      </w:r>
      <w:r w:rsidR="00FB1B89" w:rsidRPr="008B7DB3">
        <w:rPr>
          <w:rFonts w:ascii="Arial" w:hAnsi="Arial" w:cs="Arial"/>
          <w:sz w:val="22"/>
          <w:szCs w:val="22"/>
          <w:lang w:eastAsia="es-MX"/>
        </w:rPr>
        <w:t xml:space="preserve"> una herramienta de </w:t>
      </w:r>
      <w:r w:rsidRPr="008B7DB3">
        <w:rPr>
          <w:rFonts w:ascii="Arial" w:hAnsi="Arial" w:cs="Arial"/>
          <w:sz w:val="22"/>
          <w:szCs w:val="22"/>
          <w:lang w:eastAsia="es-MX"/>
        </w:rPr>
        <w:t>categorización</w:t>
      </w:r>
      <w:r w:rsidR="00FB1B89" w:rsidRPr="008B7DB3">
        <w:rPr>
          <w:rFonts w:ascii="Arial" w:hAnsi="Arial" w:cs="Arial"/>
          <w:sz w:val="22"/>
          <w:szCs w:val="22"/>
          <w:lang w:eastAsia="es-MX"/>
        </w:rPr>
        <w:t xml:space="preserve"> socioambiental</w:t>
      </w:r>
      <w:r w:rsidR="008447A6">
        <w:rPr>
          <w:rFonts w:ascii="Arial" w:hAnsi="Arial" w:cs="Arial"/>
          <w:sz w:val="22"/>
          <w:szCs w:val="22"/>
          <w:lang w:eastAsia="es-MX"/>
        </w:rPr>
        <w:t xml:space="preserve"> preliminar</w:t>
      </w:r>
      <w:r w:rsidR="001662C8">
        <w:rPr>
          <w:rFonts w:ascii="Arial" w:hAnsi="Arial" w:cs="Arial"/>
          <w:sz w:val="22"/>
          <w:szCs w:val="22"/>
          <w:lang w:eastAsia="es-MX"/>
        </w:rPr>
        <w:t>;</w:t>
      </w:r>
      <w:r w:rsidR="00155D18" w:rsidRPr="008B7DB3">
        <w:rPr>
          <w:rFonts w:ascii="Arial" w:hAnsi="Arial" w:cs="Arial"/>
          <w:sz w:val="22"/>
          <w:szCs w:val="22"/>
          <w:lang w:eastAsia="es-MX"/>
        </w:rPr>
        <w:t xml:space="preserve"> </w:t>
      </w:r>
      <w:r w:rsidR="00193B2D">
        <w:rPr>
          <w:rFonts w:ascii="Arial" w:hAnsi="Arial" w:cs="Arial"/>
          <w:sz w:val="22"/>
          <w:szCs w:val="22"/>
          <w:lang w:eastAsia="es-MX"/>
        </w:rPr>
        <w:t xml:space="preserve">que se aplicará </w:t>
      </w:r>
      <w:r w:rsidR="00193B2D" w:rsidRPr="008B7DB3">
        <w:rPr>
          <w:rFonts w:ascii="Arial" w:hAnsi="Arial" w:cs="Arial"/>
          <w:sz w:val="22"/>
          <w:szCs w:val="22"/>
          <w:lang w:eastAsia="es-MX"/>
        </w:rPr>
        <w:t xml:space="preserve">a </w:t>
      </w:r>
      <w:r w:rsidR="00155D18" w:rsidRPr="008B7DB3">
        <w:rPr>
          <w:rFonts w:ascii="Arial" w:hAnsi="Arial" w:cs="Arial"/>
          <w:sz w:val="22"/>
          <w:szCs w:val="22"/>
          <w:lang w:eastAsia="es-MX"/>
        </w:rPr>
        <w:t>t</w:t>
      </w:r>
      <w:r w:rsidR="00FB1B89" w:rsidRPr="008B7DB3">
        <w:rPr>
          <w:rFonts w:ascii="Arial" w:hAnsi="Arial" w:cs="Arial"/>
          <w:sz w:val="22"/>
          <w:szCs w:val="22"/>
          <w:lang w:eastAsia="es-MX"/>
        </w:rPr>
        <w:t>o</w:t>
      </w:r>
      <w:r w:rsidR="00155D18" w:rsidRPr="008B7DB3">
        <w:rPr>
          <w:rFonts w:ascii="Arial" w:hAnsi="Arial" w:cs="Arial"/>
          <w:sz w:val="22"/>
          <w:szCs w:val="22"/>
          <w:lang w:eastAsia="es-MX"/>
        </w:rPr>
        <w:t>do</w:t>
      </w:r>
      <w:r w:rsidR="00FB1B89" w:rsidRPr="008B7DB3">
        <w:rPr>
          <w:rFonts w:ascii="Arial" w:hAnsi="Arial" w:cs="Arial"/>
          <w:sz w:val="22"/>
          <w:szCs w:val="22"/>
          <w:lang w:eastAsia="es-MX"/>
        </w:rPr>
        <w:t xml:space="preserve">s </w:t>
      </w:r>
      <w:r w:rsidR="00155D18" w:rsidRPr="008B7DB3">
        <w:rPr>
          <w:rFonts w:ascii="Arial" w:hAnsi="Arial" w:cs="Arial"/>
          <w:sz w:val="22"/>
          <w:szCs w:val="22"/>
          <w:lang w:eastAsia="es-MX"/>
        </w:rPr>
        <w:t xml:space="preserve">los </w:t>
      </w:r>
      <w:r w:rsidR="00FB1B89" w:rsidRPr="008B7DB3">
        <w:rPr>
          <w:rFonts w:ascii="Arial" w:hAnsi="Arial" w:cs="Arial"/>
          <w:sz w:val="22"/>
          <w:szCs w:val="22"/>
          <w:lang w:eastAsia="es-MX"/>
        </w:rPr>
        <w:t>proyectos a garantizar</w:t>
      </w:r>
      <w:r w:rsidR="00193B2D">
        <w:rPr>
          <w:rFonts w:ascii="Arial" w:hAnsi="Arial" w:cs="Arial"/>
          <w:sz w:val="22"/>
          <w:szCs w:val="22"/>
          <w:lang w:eastAsia="es-MX"/>
        </w:rPr>
        <w:t xml:space="preserve">. </w:t>
      </w:r>
      <w:r w:rsidR="00193B2D">
        <w:rPr>
          <w:rFonts w:ascii="Arial" w:hAnsi="Arial" w:cs="Arial"/>
          <w:sz w:val="22"/>
          <w:szCs w:val="22"/>
        </w:rPr>
        <w:t>L</w:t>
      </w:r>
      <w:r w:rsidR="001662C8">
        <w:rPr>
          <w:rFonts w:ascii="Arial" w:hAnsi="Arial" w:cs="Arial"/>
          <w:sz w:val="22"/>
          <w:szCs w:val="22"/>
        </w:rPr>
        <w:t xml:space="preserve">a categorización final </w:t>
      </w:r>
      <w:r w:rsidR="00193B2D">
        <w:rPr>
          <w:rFonts w:ascii="Arial" w:hAnsi="Arial" w:cs="Arial"/>
          <w:sz w:val="22"/>
          <w:szCs w:val="22"/>
        </w:rPr>
        <w:t>será decidida</w:t>
      </w:r>
      <w:r w:rsidR="001662C8">
        <w:rPr>
          <w:rFonts w:ascii="Arial" w:hAnsi="Arial" w:cs="Arial"/>
          <w:sz w:val="22"/>
          <w:szCs w:val="22"/>
        </w:rPr>
        <w:t xml:space="preserve"> por el Banco</w:t>
      </w:r>
      <w:r w:rsidR="00155D18" w:rsidRPr="008B7DB3">
        <w:rPr>
          <w:rFonts w:ascii="Arial" w:hAnsi="Arial" w:cs="Arial"/>
          <w:sz w:val="22"/>
          <w:szCs w:val="22"/>
          <w:lang w:eastAsia="es-MX"/>
        </w:rPr>
        <w:t xml:space="preserve">. Solo proyectos de </w:t>
      </w:r>
      <w:r w:rsidRPr="008B7DB3">
        <w:rPr>
          <w:rFonts w:ascii="Arial" w:hAnsi="Arial" w:cs="Arial"/>
          <w:sz w:val="22"/>
          <w:szCs w:val="22"/>
          <w:lang w:eastAsia="es-MX"/>
        </w:rPr>
        <w:t>categoría</w:t>
      </w:r>
      <w:r w:rsidR="00155D18" w:rsidRPr="008B7DB3">
        <w:rPr>
          <w:rFonts w:ascii="Arial" w:hAnsi="Arial" w:cs="Arial"/>
          <w:sz w:val="22"/>
          <w:szCs w:val="22"/>
          <w:lang w:eastAsia="es-MX"/>
        </w:rPr>
        <w:t xml:space="preserve"> B y C </w:t>
      </w:r>
      <w:r w:rsidRPr="008B7DB3">
        <w:rPr>
          <w:rFonts w:ascii="Arial" w:hAnsi="Arial" w:cs="Arial"/>
          <w:sz w:val="22"/>
          <w:szCs w:val="22"/>
          <w:lang w:eastAsia="es-MX"/>
        </w:rPr>
        <w:t>podrán</w:t>
      </w:r>
      <w:r w:rsidR="00155D18" w:rsidRPr="008B7DB3">
        <w:rPr>
          <w:rFonts w:ascii="Arial" w:hAnsi="Arial" w:cs="Arial"/>
          <w:sz w:val="22"/>
          <w:szCs w:val="22"/>
          <w:lang w:eastAsia="es-MX"/>
        </w:rPr>
        <w:t xml:space="preserve"> ser garantizados. E</w:t>
      </w:r>
      <w:r w:rsidR="00A0384F" w:rsidRPr="008B7DB3">
        <w:rPr>
          <w:rFonts w:ascii="Arial" w:hAnsi="Arial" w:cs="Arial"/>
          <w:sz w:val="22"/>
          <w:szCs w:val="22"/>
          <w:lang w:eastAsia="es-MX"/>
        </w:rPr>
        <w:t xml:space="preserve">jemplos de los tipos de proyectos y sus instalaciones asociadas </w:t>
      </w:r>
      <w:r w:rsidRPr="008B7DB3">
        <w:rPr>
          <w:rFonts w:ascii="Arial" w:hAnsi="Arial" w:cs="Arial"/>
          <w:sz w:val="22"/>
          <w:szCs w:val="22"/>
          <w:lang w:eastAsia="es-MX"/>
        </w:rPr>
        <w:t>típicamente</w:t>
      </w:r>
      <w:r w:rsidR="00A0384F" w:rsidRPr="008B7DB3">
        <w:rPr>
          <w:rFonts w:ascii="Arial" w:hAnsi="Arial" w:cs="Arial"/>
          <w:sz w:val="22"/>
          <w:szCs w:val="22"/>
          <w:lang w:eastAsia="es-MX"/>
        </w:rPr>
        <w:t xml:space="preserve"> categorizados como de </w:t>
      </w:r>
      <w:r w:rsidRPr="008B7DB3">
        <w:rPr>
          <w:rFonts w:ascii="Arial" w:hAnsi="Arial" w:cs="Arial"/>
          <w:sz w:val="22"/>
          <w:szCs w:val="22"/>
          <w:lang w:eastAsia="es-MX"/>
        </w:rPr>
        <w:t>categoría</w:t>
      </w:r>
      <w:r w:rsidR="00A0384F" w:rsidRPr="008B7DB3">
        <w:rPr>
          <w:rFonts w:ascii="Arial" w:hAnsi="Arial" w:cs="Arial"/>
          <w:sz w:val="22"/>
          <w:szCs w:val="22"/>
          <w:lang w:eastAsia="es-MX"/>
        </w:rPr>
        <w:t xml:space="preserve"> A incluyen proyectos:</w:t>
      </w:r>
      <w:bookmarkEnd w:id="17"/>
      <w:r w:rsidR="00A0384F" w:rsidRPr="008B7DB3">
        <w:rPr>
          <w:rFonts w:ascii="Arial" w:hAnsi="Arial" w:cs="Arial"/>
          <w:sz w:val="22"/>
          <w:szCs w:val="22"/>
          <w:lang w:eastAsia="es-MX"/>
        </w:rPr>
        <w:t xml:space="preserve"> </w:t>
      </w:r>
    </w:p>
    <w:p w14:paraId="6CB689EB" w14:textId="77777777" w:rsidR="00A0384F" w:rsidRPr="008B7DB3" w:rsidRDefault="00A0384F" w:rsidP="00125A4F">
      <w:pPr>
        <w:pStyle w:val="ListParagraph"/>
        <w:numPr>
          <w:ilvl w:val="0"/>
          <w:numId w:val="9"/>
        </w:numPr>
        <w:spacing w:after="0" w:line="240" w:lineRule="auto"/>
        <w:ind w:right="165"/>
        <w:jc w:val="both"/>
        <w:rPr>
          <w:rFonts w:ascii="Arial" w:eastAsia="Times New Roman" w:hAnsi="Arial" w:cs="Arial"/>
          <w:lang w:val="es-ES_tradnl" w:eastAsia="es-MX"/>
        </w:rPr>
      </w:pPr>
      <w:r w:rsidRPr="008B7DB3">
        <w:rPr>
          <w:rFonts w:ascii="Arial" w:eastAsia="Times New Roman" w:hAnsi="Arial" w:cs="Arial"/>
          <w:lang w:val="es-ES_tradnl" w:eastAsia="es-MX"/>
        </w:rPr>
        <w:t xml:space="preserve">Que conviertan o degraden significativamente hábitats naturales o hábitats naturales críticos (en particular proyectos que estén ubicados en áreas protegidas o áreas de alto valor de biodiversidad) o que dañen sitios de importancia cultural crítica. </w:t>
      </w:r>
    </w:p>
    <w:p w14:paraId="31D5E2F3" w14:textId="77777777" w:rsidR="00A0384F" w:rsidRPr="008B7DB3" w:rsidRDefault="00A0384F" w:rsidP="00125A4F">
      <w:pPr>
        <w:pStyle w:val="ListParagraph"/>
        <w:numPr>
          <w:ilvl w:val="0"/>
          <w:numId w:val="9"/>
        </w:numPr>
        <w:spacing w:after="0" w:line="240" w:lineRule="auto"/>
        <w:ind w:right="165"/>
        <w:rPr>
          <w:rFonts w:ascii="Arial" w:eastAsia="Times New Roman" w:hAnsi="Arial" w:cs="Arial"/>
          <w:lang w:val="es-ES_tradnl" w:eastAsia="es-MX"/>
        </w:rPr>
      </w:pPr>
      <w:r w:rsidRPr="008B7DB3">
        <w:rPr>
          <w:rFonts w:ascii="Arial" w:eastAsia="Times New Roman" w:hAnsi="Arial" w:cs="Arial"/>
          <w:lang w:val="es-ES_tradnl" w:eastAsia="es-MX"/>
        </w:rPr>
        <w:t>Que afecten negativamente de manera moderada o significativa a poblaciones indígenas</w:t>
      </w:r>
    </w:p>
    <w:p w14:paraId="75705160" w14:textId="77777777" w:rsidR="00A0384F" w:rsidRPr="008B7DB3" w:rsidRDefault="00A0384F" w:rsidP="00125A4F">
      <w:pPr>
        <w:pStyle w:val="ListParagraph"/>
        <w:numPr>
          <w:ilvl w:val="0"/>
          <w:numId w:val="9"/>
        </w:numPr>
        <w:spacing w:after="0" w:line="240" w:lineRule="auto"/>
        <w:ind w:right="165"/>
        <w:jc w:val="both"/>
        <w:rPr>
          <w:rFonts w:ascii="Arial" w:eastAsia="Times New Roman" w:hAnsi="Arial" w:cs="Arial"/>
          <w:lang w:val="es-ES_tradnl" w:eastAsia="es-MX"/>
        </w:rPr>
      </w:pPr>
      <w:r w:rsidRPr="008B7DB3">
        <w:rPr>
          <w:rFonts w:ascii="Arial" w:eastAsia="Times New Roman" w:hAnsi="Arial" w:cs="Arial"/>
          <w:lang w:val="es-ES_tradnl" w:eastAsia="es-MX"/>
        </w:rPr>
        <w:t>Que involucren el reasentamiento de más de 50 hogares</w:t>
      </w:r>
    </w:p>
    <w:p w14:paraId="70EECC8E" w14:textId="77777777" w:rsidR="00A0384F" w:rsidRPr="008B7DB3" w:rsidRDefault="00A0384F" w:rsidP="00125A4F">
      <w:pPr>
        <w:pStyle w:val="ListParagraph"/>
        <w:numPr>
          <w:ilvl w:val="0"/>
          <w:numId w:val="9"/>
        </w:numPr>
        <w:spacing w:after="0" w:line="240" w:lineRule="auto"/>
        <w:ind w:right="165"/>
        <w:jc w:val="both"/>
        <w:rPr>
          <w:rFonts w:ascii="Arial" w:eastAsia="Times New Roman" w:hAnsi="Arial" w:cs="Arial"/>
          <w:lang w:val="es-ES_tradnl" w:eastAsia="es-MX"/>
        </w:rPr>
      </w:pPr>
      <w:r w:rsidRPr="008B7DB3">
        <w:rPr>
          <w:rFonts w:ascii="Arial" w:eastAsia="Times New Roman" w:hAnsi="Arial" w:cs="Arial"/>
          <w:lang w:val="es-ES_tradnl" w:eastAsia="es-MX"/>
        </w:rPr>
        <w:t xml:space="preserve">De energía renovable de más de </w:t>
      </w:r>
      <w:r w:rsidR="00617764" w:rsidRPr="008B7DB3">
        <w:rPr>
          <w:rFonts w:ascii="Arial" w:eastAsia="Times New Roman" w:hAnsi="Arial" w:cs="Arial"/>
          <w:lang w:val="es-ES_tradnl" w:eastAsia="es-MX"/>
        </w:rPr>
        <w:t xml:space="preserve">50MW </w:t>
      </w:r>
      <w:r w:rsidRPr="008B7DB3">
        <w:rPr>
          <w:rFonts w:ascii="Arial" w:eastAsia="Times New Roman" w:hAnsi="Arial" w:cs="Arial"/>
          <w:lang w:val="es-ES_tradnl" w:eastAsia="es-MX"/>
        </w:rPr>
        <w:t>(o más de 10MW para la geotermia)</w:t>
      </w:r>
    </w:p>
    <w:p w14:paraId="142A4705" w14:textId="77777777" w:rsidR="00A0384F" w:rsidRPr="008B7DB3" w:rsidRDefault="00A0384F" w:rsidP="00125A4F">
      <w:pPr>
        <w:pStyle w:val="ListParagraph"/>
        <w:numPr>
          <w:ilvl w:val="0"/>
          <w:numId w:val="9"/>
        </w:numPr>
        <w:spacing w:after="0" w:line="240" w:lineRule="auto"/>
        <w:ind w:right="165"/>
        <w:jc w:val="both"/>
        <w:rPr>
          <w:rFonts w:ascii="Arial" w:eastAsia="Times New Roman" w:hAnsi="Arial" w:cs="Arial"/>
          <w:lang w:val="es-ES_tradnl" w:eastAsia="es-MX"/>
        </w:rPr>
      </w:pPr>
      <w:r w:rsidRPr="008B7DB3">
        <w:rPr>
          <w:rFonts w:ascii="Arial" w:eastAsia="Times New Roman" w:hAnsi="Arial" w:cs="Arial"/>
          <w:lang w:val="es-ES_tradnl" w:eastAsia="es-MX"/>
        </w:rPr>
        <w:t xml:space="preserve">De </w:t>
      </w:r>
      <w:r w:rsidR="008B7DB3" w:rsidRPr="008B7DB3">
        <w:rPr>
          <w:rFonts w:ascii="Arial" w:eastAsia="Times New Roman" w:hAnsi="Arial" w:cs="Arial"/>
          <w:lang w:val="es-ES_tradnl" w:eastAsia="es-MX"/>
        </w:rPr>
        <w:t>energía</w:t>
      </w:r>
      <w:r w:rsidRPr="008B7DB3">
        <w:rPr>
          <w:rFonts w:ascii="Arial" w:eastAsia="Times New Roman" w:hAnsi="Arial" w:cs="Arial"/>
          <w:lang w:val="es-ES_tradnl" w:eastAsia="es-MX"/>
        </w:rPr>
        <w:t xml:space="preserve"> renovables que no son tecnologías eólica, fotovoltaica, biomasa y biogás</w:t>
      </w:r>
    </w:p>
    <w:p w14:paraId="34F33FCB" w14:textId="77777777" w:rsidR="00A0384F" w:rsidRPr="008B7DB3" w:rsidRDefault="00A0384F" w:rsidP="00125A4F">
      <w:pPr>
        <w:pStyle w:val="ListParagraph"/>
        <w:numPr>
          <w:ilvl w:val="0"/>
          <w:numId w:val="9"/>
        </w:numPr>
        <w:spacing w:after="0" w:line="240" w:lineRule="auto"/>
        <w:ind w:right="165"/>
        <w:jc w:val="both"/>
        <w:rPr>
          <w:rFonts w:ascii="Arial" w:eastAsia="Times New Roman" w:hAnsi="Arial" w:cs="Arial"/>
          <w:lang w:val="es-ES_tradnl" w:eastAsia="es-MX"/>
        </w:rPr>
      </w:pPr>
      <w:r w:rsidRPr="008B7DB3">
        <w:rPr>
          <w:rFonts w:ascii="Arial" w:eastAsia="Times New Roman" w:hAnsi="Arial" w:cs="Arial"/>
          <w:lang w:val="es-ES_tradnl" w:eastAsia="es-MX"/>
        </w:rPr>
        <w:t>De nuevas carreteras de más de 50 km</w:t>
      </w:r>
    </w:p>
    <w:p w14:paraId="72E31254" w14:textId="77777777" w:rsidR="00A0384F" w:rsidRPr="008B7DB3" w:rsidRDefault="00A0384F" w:rsidP="00125A4F">
      <w:pPr>
        <w:pStyle w:val="ListParagraph"/>
        <w:numPr>
          <w:ilvl w:val="0"/>
          <w:numId w:val="9"/>
        </w:numPr>
        <w:spacing w:after="0" w:line="240" w:lineRule="auto"/>
        <w:ind w:right="165"/>
        <w:jc w:val="both"/>
        <w:rPr>
          <w:rFonts w:ascii="Arial" w:eastAsia="Times New Roman" w:hAnsi="Arial" w:cs="Arial"/>
          <w:lang w:val="es-ES_tradnl" w:eastAsia="es-MX"/>
        </w:rPr>
      </w:pPr>
      <w:r w:rsidRPr="008B7DB3">
        <w:rPr>
          <w:rFonts w:ascii="Arial" w:eastAsia="Times New Roman" w:hAnsi="Arial" w:cs="Arial"/>
          <w:lang w:val="es-ES_tradnl" w:eastAsia="es-MX"/>
        </w:rPr>
        <w:t>De rehabilitación de carreteras existentes de más de 50km con modificación del derecho de paso</w:t>
      </w:r>
    </w:p>
    <w:p w14:paraId="0C431A94" w14:textId="77777777" w:rsidR="00DA50D7" w:rsidRPr="008B7DB3" w:rsidRDefault="00A0384F" w:rsidP="00125A4F">
      <w:pPr>
        <w:pStyle w:val="ListParagraph"/>
        <w:numPr>
          <w:ilvl w:val="0"/>
          <w:numId w:val="9"/>
        </w:numPr>
        <w:spacing w:after="0" w:line="240" w:lineRule="auto"/>
        <w:ind w:right="165"/>
        <w:jc w:val="both"/>
        <w:rPr>
          <w:rFonts w:ascii="Arial" w:eastAsia="Times New Roman" w:hAnsi="Arial" w:cs="Arial"/>
          <w:lang w:val="es-ES_tradnl" w:eastAsia="es-MX"/>
        </w:rPr>
      </w:pPr>
      <w:r w:rsidRPr="008B7DB3">
        <w:rPr>
          <w:rFonts w:ascii="Arial" w:hAnsi="Arial" w:cs="Arial"/>
          <w:lang w:val="es-ES_tradnl" w:eastAsia="es-MX"/>
        </w:rPr>
        <w:t>De nuevas líneas de transmisión de más de 100 km.</w:t>
      </w:r>
    </w:p>
    <w:p w14:paraId="055F4F33" w14:textId="77777777" w:rsidR="001D36E1" w:rsidRDefault="001D36E1" w:rsidP="001D36E1">
      <w:pPr>
        <w:jc w:val="both"/>
        <w:rPr>
          <w:rFonts w:ascii="Arial" w:hAnsi="Arial" w:cs="Arial"/>
          <w:sz w:val="22"/>
          <w:szCs w:val="22"/>
          <w:lang w:eastAsia="en-US"/>
        </w:rPr>
      </w:pPr>
    </w:p>
    <w:p w14:paraId="346E0A2E" w14:textId="77777777" w:rsidR="00193B2D" w:rsidRPr="008B7DB3" w:rsidRDefault="00193B2D" w:rsidP="001D36E1">
      <w:pPr>
        <w:jc w:val="both"/>
        <w:rPr>
          <w:rFonts w:ascii="Arial" w:hAnsi="Arial" w:cs="Arial"/>
          <w:sz w:val="22"/>
          <w:szCs w:val="22"/>
          <w:lang w:eastAsia="en-US"/>
        </w:rPr>
      </w:pPr>
      <w:r>
        <w:rPr>
          <w:rFonts w:ascii="Arial" w:hAnsi="Arial" w:cs="Arial"/>
          <w:sz w:val="22"/>
          <w:szCs w:val="22"/>
          <w:lang w:eastAsia="en-US"/>
        </w:rPr>
        <w:t xml:space="preserve">Estos son ejemplos: para clarificación, la UCP podrá solicitar una garantía para un proyecto de energía renovable de más de 50MW siempre cuando su clasificación como B fue confirmado por el Banco. </w:t>
      </w:r>
    </w:p>
    <w:p w14:paraId="7C895874" w14:textId="77777777" w:rsidR="00365C37" w:rsidRPr="008B7DB3" w:rsidRDefault="0011692C" w:rsidP="00155D18">
      <w:pPr>
        <w:pStyle w:val="Paragraph"/>
        <w:tabs>
          <w:tab w:val="num" w:pos="0"/>
        </w:tabs>
        <w:ind w:left="0" w:firstLine="0"/>
        <w:rPr>
          <w:rFonts w:ascii="Arial" w:hAnsi="Arial" w:cs="Arial"/>
          <w:sz w:val="22"/>
          <w:szCs w:val="22"/>
        </w:rPr>
      </w:pPr>
      <w:r w:rsidRPr="008B7DB3">
        <w:rPr>
          <w:rFonts w:ascii="Arial" w:hAnsi="Arial" w:cs="Arial"/>
          <w:b/>
          <w:sz w:val="22"/>
          <w:szCs w:val="22"/>
        </w:rPr>
        <w:t>Manejo de Riesgo Ambiental</w:t>
      </w:r>
      <w:r w:rsidR="00155D18" w:rsidRPr="008B7DB3">
        <w:rPr>
          <w:rFonts w:ascii="Arial" w:hAnsi="Arial" w:cs="Arial"/>
          <w:sz w:val="22"/>
          <w:szCs w:val="22"/>
        </w:rPr>
        <w:t xml:space="preserve"> – el Manual incluirá un proceso de debida diligencia socio ambiental para proyectos de categoría C y proyectos de categoría B. </w:t>
      </w:r>
      <w:r w:rsidR="00365C37" w:rsidRPr="008B7DB3">
        <w:rPr>
          <w:rFonts w:ascii="Arial" w:hAnsi="Arial" w:cs="Arial"/>
          <w:sz w:val="22"/>
          <w:szCs w:val="22"/>
        </w:rPr>
        <w:t xml:space="preserve">Para solicitar una garantía, la UCP deberá incluir en el paquete de solicitud lo siguiente: (i) fecha en que un proyecto ha sido incluido en la cartera de proyectos que podrían recibir una garantía bajo la FFMR, (ii) un resumen del proyecto, (iii) la categorización </w:t>
      </w:r>
      <w:r w:rsidR="001662C8">
        <w:rPr>
          <w:rFonts w:ascii="Arial" w:hAnsi="Arial" w:cs="Arial"/>
          <w:sz w:val="22"/>
          <w:szCs w:val="22"/>
        </w:rPr>
        <w:t>propuesta</w:t>
      </w:r>
      <w:r w:rsidR="009E101D">
        <w:rPr>
          <w:rFonts w:ascii="Arial" w:hAnsi="Arial" w:cs="Arial"/>
          <w:sz w:val="22"/>
          <w:szCs w:val="22"/>
        </w:rPr>
        <w:t xml:space="preserve"> (preliminar)</w:t>
      </w:r>
      <w:r w:rsidR="001662C8">
        <w:rPr>
          <w:rFonts w:ascii="Arial" w:hAnsi="Arial" w:cs="Arial"/>
          <w:sz w:val="22"/>
          <w:szCs w:val="22"/>
        </w:rPr>
        <w:t xml:space="preserve"> </w:t>
      </w:r>
      <w:r w:rsidR="00365C37" w:rsidRPr="008B7DB3">
        <w:rPr>
          <w:rFonts w:ascii="Arial" w:hAnsi="Arial" w:cs="Arial"/>
          <w:sz w:val="22"/>
          <w:szCs w:val="22"/>
        </w:rPr>
        <w:t>del proyecto y la  justificación ambiental y social de dicha categorización, (iv) los términos de referencia para la evaluación ambiental y social del proyecto en caso de proyecto de Categoría B, y (v) un cronograma de preparación desde la fecha en que el proyecto ha sido incluido en la cartera de proyectos hasta la fecha estimada de presentación de la solicitud del otorgamiento de la garantía al Banco</w:t>
      </w:r>
    </w:p>
    <w:p w14:paraId="3C1360DD" w14:textId="77777777" w:rsidR="00F921F6" w:rsidRPr="008B7DB3" w:rsidRDefault="00155D18" w:rsidP="00146B5B">
      <w:pPr>
        <w:pStyle w:val="Paragraph"/>
        <w:tabs>
          <w:tab w:val="num" w:pos="0"/>
        </w:tabs>
        <w:ind w:left="0" w:firstLine="0"/>
        <w:rPr>
          <w:rFonts w:ascii="Arial" w:hAnsi="Arial" w:cs="Arial"/>
          <w:sz w:val="22"/>
          <w:szCs w:val="22"/>
        </w:rPr>
      </w:pPr>
      <w:r w:rsidRPr="008B7DB3">
        <w:rPr>
          <w:rFonts w:ascii="Arial" w:hAnsi="Arial" w:cs="Arial"/>
          <w:sz w:val="22"/>
          <w:szCs w:val="22"/>
        </w:rPr>
        <w:t xml:space="preserve">Para </w:t>
      </w:r>
      <w:r w:rsidR="002B3C02" w:rsidRPr="008B7DB3">
        <w:rPr>
          <w:rFonts w:ascii="Arial" w:hAnsi="Arial" w:cs="Arial"/>
          <w:sz w:val="22"/>
          <w:szCs w:val="22"/>
        </w:rPr>
        <w:t>los proyectos que puedan causar principalmente impactos ambientales negativos localizados y de corto plazo, incluyendo impactos sociales asociados, y para los cuales ya se dispone de medidas de mitigación efectivas (“Proyectos de Categoría B”)</w:t>
      </w:r>
      <w:r w:rsidRPr="008B7DB3">
        <w:rPr>
          <w:rFonts w:ascii="Arial" w:hAnsi="Arial" w:cs="Arial"/>
          <w:sz w:val="22"/>
          <w:szCs w:val="22"/>
        </w:rPr>
        <w:t xml:space="preserve">, se contratará </w:t>
      </w:r>
      <w:r w:rsidR="002B3C02" w:rsidRPr="008B7DB3">
        <w:rPr>
          <w:rFonts w:ascii="Arial" w:hAnsi="Arial" w:cs="Arial"/>
          <w:sz w:val="22"/>
          <w:szCs w:val="22"/>
        </w:rPr>
        <w:t xml:space="preserve">– con recursos del </w:t>
      </w:r>
      <w:r w:rsidR="008B7DB3" w:rsidRPr="008B7DB3">
        <w:rPr>
          <w:rFonts w:ascii="Arial" w:hAnsi="Arial" w:cs="Arial"/>
          <w:sz w:val="22"/>
          <w:szCs w:val="22"/>
        </w:rPr>
        <w:t>préstamo</w:t>
      </w:r>
      <w:r w:rsidR="002B3C02" w:rsidRPr="008B7DB3">
        <w:rPr>
          <w:rFonts w:ascii="Arial" w:hAnsi="Arial" w:cs="Arial"/>
          <w:sz w:val="22"/>
          <w:szCs w:val="22"/>
        </w:rPr>
        <w:t xml:space="preserve"> de </w:t>
      </w:r>
      <w:r w:rsidR="008B7DB3" w:rsidRPr="008B7DB3">
        <w:rPr>
          <w:rFonts w:ascii="Arial" w:hAnsi="Arial" w:cs="Arial"/>
          <w:sz w:val="22"/>
          <w:szCs w:val="22"/>
        </w:rPr>
        <w:t>inversión</w:t>
      </w:r>
      <w:r w:rsidR="002B3C02" w:rsidRPr="008B7DB3">
        <w:rPr>
          <w:rFonts w:ascii="Arial" w:hAnsi="Arial" w:cs="Arial"/>
          <w:sz w:val="22"/>
          <w:szCs w:val="22"/>
        </w:rPr>
        <w:t xml:space="preserve"> - </w:t>
      </w:r>
      <w:r w:rsidRPr="008B7DB3">
        <w:rPr>
          <w:rFonts w:ascii="Arial" w:hAnsi="Arial" w:cs="Arial"/>
          <w:sz w:val="22"/>
          <w:szCs w:val="22"/>
        </w:rPr>
        <w:t xml:space="preserve">un consultor independiente para realizar </w:t>
      </w:r>
      <w:r w:rsidR="00AB603F" w:rsidRPr="008B7DB3">
        <w:rPr>
          <w:rFonts w:ascii="Arial" w:hAnsi="Arial" w:cs="Arial"/>
          <w:sz w:val="22"/>
          <w:szCs w:val="22"/>
        </w:rPr>
        <w:t>los</w:t>
      </w:r>
      <w:r w:rsidRPr="008B7DB3">
        <w:rPr>
          <w:rFonts w:ascii="Arial" w:hAnsi="Arial" w:cs="Arial"/>
          <w:sz w:val="22"/>
          <w:szCs w:val="22"/>
        </w:rPr>
        <w:t xml:space="preserve"> estudio</w:t>
      </w:r>
      <w:r w:rsidR="00AB603F" w:rsidRPr="008B7DB3">
        <w:rPr>
          <w:rFonts w:ascii="Arial" w:hAnsi="Arial" w:cs="Arial"/>
          <w:sz w:val="22"/>
          <w:szCs w:val="22"/>
        </w:rPr>
        <w:t>s</w:t>
      </w:r>
      <w:r w:rsidRPr="008B7DB3">
        <w:rPr>
          <w:rFonts w:ascii="Arial" w:hAnsi="Arial" w:cs="Arial"/>
          <w:sz w:val="22"/>
          <w:szCs w:val="22"/>
        </w:rPr>
        <w:t xml:space="preserve"> de impacto ambiental</w:t>
      </w:r>
      <w:r w:rsidR="00AB603F" w:rsidRPr="008B7DB3">
        <w:rPr>
          <w:rFonts w:ascii="Arial" w:hAnsi="Arial" w:cs="Arial"/>
          <w:sz w:val="22"/>
          <w:szCs w:val="22"/>
        </w:rPr>
        <w:t>es y sociales necesarios para</w:t>
      </w:r>
      <w:r w:rsidRPr="008B7DB3">
        <w:rPr>
          <w:rFonts w:ascii="Arial" w:hAnsi="Arial" w:cs="Arial"/>
          <w:sz w:val="22"/>
          <w:szCs w:val="22"/>
        </w:rPr>
        <w:t xml:space="preserve"> definir el cumplimiento o las brechas con las salvaguardias del BID. Est</w:t>
      </w:r>
      <w:r w:rsidR="00AB603F" w:rsidRPr="008B7DB3">
        <w:rPr>
          <w:rFonts w:ascii="Arial" w:hAnsi="Arial" w:cs="Arial"/>
          <w:sz w:val="22"/>
          <w:szCs w:val="22"/>
        </w:rPr>
        <w:t>os</w:t>
      </w:r>
      <w:r w:rsidRPr="008B7DB3">
        <w:rPr>
          <w:rFonts w:ascii="Arial" w:hAnsi="Arial" w:cs="Arial"/>
          <w:sz w:val="22"/>
          <w:szCs w:val="22"/>
        </w:rPr>
        <w:t xml:space="preserve"> informe</w:t>
      </w:r>
      <w:r w:rsidR="00AB603F" w:rsidRPr="008B7DB3">
        <w:rPr>
          <w:rFonts w:ascii="Arial" w:hAnsi="Arial" w:cs="Arial"/>
          <w:sz w:val="22"/>
          <w:szCs w:val="22"/>
        </w:rPr>
        <w:t>s</w:t>
      </w:r>
      <w:r w:rsidR="00365C37" w:rsidRPr="008B7DB3">
        <w:rPr>
          <w:rFonts w:ascii="Arial" w:hAnsi="Arial" w:cs="Arial"/>
          <w:sz w:val="22"/>
          <w:szCs w:val="22"/>
        </w:rPr>
        <w:t xml:space="preserve"> </w:t>
      </w:r>
      <w:r w:rsidRPr="008B7DB3">
        <w:rPr>
          <w:rFonts w:ascii="Arial" w:hAnsi="Arial" w:cs="Arial"/>
          <w:sz w:val="22"/>
          <w:szCs w:val="22"/>
        </w:rPr>
        <w:t>será</w:t>
      </w:r>
      <w:r w:rsidR="00AB603F" w:rsidRPr="008B7DB3">
        <w:rPr>
          <w:rFonts w:ascii="Arial" w:hAnsi="Arial" w:cs="Arial"/>
          <w:sz w:val="22"/>
          <w:szCs w:val="22"/>
        </w:rPr>
        <w:t>n</w:t>
      </w:r>
      <w:r w:rsidRPr="008B7DB3">
        <w:rPr>
          <w:rFonts w:ascii="Arial" w:hAnsi="Arial" w:cs="Arial"/>
          <w:sz w:val="22"/>
          <w:szCs w:val="22"/>
        </w:rPr>
        <w:t xml:space="preserve"> parte de los documentos presentados en la solicitud de garantía (véase </w:t>
      </w:r>
      <w:r w:rsidRPr="008B7DB3">
        <w:rPr>
          <w:rFonts w:ascii="Arial" w:hAnsi="Arial" w:cs="Arial"/>
          <w:sz w:val="22"/>
          <w:szCs w:val="22"/>
        </w:rPr>
        <w:fldChar w:fldCharType="begin"/>
      </w:r>
      <w:r w:rsidRPr="008B7DB3">
        <w:rPr>
          <w:rFonts w:ascii="Arial" w:hAnsi="Arial" w:cs="Arial"/>
          <w:sz w:val="22"/>
          <w:szCs w:val="22"/>
        </w:rPr>
        <w:instrText xml:space="preserve"> REF _Ref504568349 \r \h </w:instrText>
      </w:r>
      <w:r w:rsidR="00365C37" w:rsidRPr="008B7DB3">
        <w:rPr>
          <w:rFonts w:ascii="Arial" w:hAnsi="Arial" w:cs="Arial"/>
          <w:sz w:val="22"/>
          <w:szCs w:val="22"/>
        </w:rPr>
        <w:instrText xml:space="preserve"> \* MERGEFORMAT </w:instrText>
      </w:r>
      <w:r w:rsidRPr="008B7DB3">
        <w:rPr>
          <w:rFonts w:ascii="Arial" w:hAnsi="Arial" w:cs="Arial"/>
          <w:sz w:val="22"/>
          <w:szCs w:val="22"/>
        </w:rPr>
      </w:r>
      <w:r w:rsidRPr="008B7DB3">
        <w:rPr>
          <w:rFonts w:ascii="Arial" w:hAnsi="Arial" w:cs="Arial"/>
          <w:sz w:val="22"/>
          <w:szCs w:val="22"/>
        </w:rPr>
        <w:fldChar w:fldCharType="separate"/>
      </w:r>
      <w:r w:rsidR="007C1AFC" w:rsidRPr="008B7DB3">
        <w:rPr>
          <w:rFonts w:ascii="Arial" w:hAnsi="Arial" w:cs="Arial"/>
          <w:sz w:val="22"/>
          <w:szCs w:val="22"/>
        </w:rPr>
        <w:t>IX</w:t>
      </w:r>
      <w:r w:rsidRPr="008B7DB3">
        <w:rPr>
          <w:rFonts w:ascii="Arial" w:hAnsi="Arial" w:cs="Arial"/>
          <w:sz w:val="22"/>
          <w:szCs w:val="22"/>
        </w:rPr>
        <w:fldChar w:fldCharType="end"/>
      </w:r>
      <w:r w:rsidRPr="008B7DB3">
        <w:rPr>
          <w:rFonts w:ascii="Arial" w:hAnsi="Arial" w:cs="Arial"/>
          <w:sz w:val="22"/>
          <w:szCs w:val="22"/>
        </w:rPr>
        <w:t>) así como los planes de manejo ambientales y sociales</w:t>
      </w:r>
      <w:r w:rsidR="00466569" w:rsidRPr="008B7DB3">
        <w:rPr>
          <w:rFonts w:ascii="Arial" w:hAnsi="Arial" w:cs="Arial"/>
          <w:sz w:val="22"/>
          <w:szCs w:val="22"/>
        </w:rPr>
        <w:t>.</w:t>
      </w:r>
      <w:r w:rsidRPr="008B7DB3">
        <w:rPr>
          <w:rFonts w:ascii="Arial" w:hAnsi="Arial" w:cs="Arial"/>
          <w:sz w:val="22"/>
          <w:szCs w:val="22"/>
        </w:rPr>
        <w:t xml:space="preserve"> </w:t>
      </w:r>
    </w:p>
    <w:p w14:paraId="4E77C88A" w14:textId="77777777" w:rsidR="002B3C02" w:rsidRPr="008B7DB3" w:rsidRDefault="002B3C02" w:rsidP="002B3C02">
      <w:pPr>
        <w:pStyle w:val="Paragraph"/>
        <w:tabs>
          <w:tab w:val="num" w:pos="0"/>
        </w:tabs>
        <w:ind w:left="0" w:firstLine="0"/>
        <w:rPr>
          <w:rFonts w:ascii="Arial" w:hAnsi="Arial" w:cs="Arial"/>
          <w:sz w:val="22"/>
          <w:szCs w:val="22"/>
        </w:rPr>
      </w:pPr>
      <w:r w:rsidRPr="008B7DB3">
        <w:rPr>
          <w:rFonts w:ascii="Arial" w:hAnsi="Arial" w:cs="Arial"/>
          <w:sz w:val="22"/>
          <w:szCs w:val="22"/>
        </w:rPr>
        <w:t xml:space="preserve">La UCP deberá asegurar que, en los proyectos de </w:t>
      </w:r>
      <w:r w:rsidR="008B7DB3" w:rsidRPr="008B7DB3">
        <w:rPr>
          <w:rFonts w:ascii="Arial" w:hAnsi="Arial" w:cs="Arial"/>
          <w:sz w:val="22"/>
          <w:szCs w:val="22"/>
        </w:rPr>
        <w:t>Categoría</w:t>
      </w:r>
      <w:r w:rsidRPr="008B7DB3">
        <w:rPr>
          <w:rFonts w:ascii="Arial" w:hAnsi="Arial" w:cs="Arial"/>
          <w:sz w:val="22"/>
          <w:szCs w:val="22"/>
        </w:rPr>
        <w:t xml:space="preserve"> B, se dará cumplimiento a lo siguiente: (i) se implementen procesos de participación con las partes interesadas en el proyecto para garantizar que las comunidades afectadas sean informadas y consultadas acerca del respectivo proyecto, incluyendo sobre el progreso de las obras y acerca de la gestión de los requerimientos en materia ASSS del proyecto, y tengan acceso a mecanismos de resolución de conflictos; y (ii) se divulgue públicamente toda evaluación y plan de gestión de los requerimientos en materia ASSS.   </w:t>
      </w:r>
    </w:p>
    <w:p w14:paraId="64553032" w14:textId="77777777" w:rsidR="002B3C02" w:rsidRPr="008B7DB3" w:rsidRDefault="001662C8" w:rsidP="002B3C02">
      <w:pPr>
        <w:pStyle w:val="Paragraph"/>
        <w:tabs>
          <w:tab w:val="num" w:pos="0"/>
        </w:tabs>
        <w:ind w:left="0" w:firstLine="0"/>
        <w:rPr>
          <w:rFonts w:ascii="Arial" w:hAnsi="Arial" w:cs="Arial"/>
        </w:rPr>
      </w:pPr>
      <w:r>
        <w:rPr>
          <w:rFonts w:ascii="Arial" w:hAnsi="Arial" w:cs="Arial"/>
          <w:sz w:val="22"/>
          <w:szCs w:val="22"/>
        </w:rPr>
        <w:t xml:space="preserve">Después de la etapa </w:t>
      </w:r>
      <w:r w:rsidR="00193B2D">
        <w:rPr>
          <w:rFonts w:ascii="Arial" w:hAnsi="Arial" w:cs="Arial"/>
          <w:sz w:val="22"/>
          <w:szCs w:val="22"/>
        </w:rPr>
        <w:t>de categorización (</w:t>
      </w:r>
      <w:r>
        <w:rPr>
          <w:rFonts w:ascii="Arial" w:hAnsi="Arial" w:cs="Arial"/>
          <w:sz w:val="22"/>
          <w:szCs w:val="22"/>
        </w:rPr>
        <w:fldChar w:fldCharType="begin"/>
      </w:r>
      <w:r>
        <w:rPr>
          <w:rFonts w:ascii="Arial" w:hAnsi="Arial" w:cs="Arial"/>
          <w:sz w:val="22"/>
          <w:szCs w:val="22"/>
        </w:rPr>
        <w:instrText xml:space="preserve"> REF _Ref506896396 \r \h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t>11.6</w:t>
      </w:r>
      <w:r>
        <w:rPr>
          <w:rFonts w:ascii="Arial" w:hAnsi="Arial" w:cs="Arial"/>
          <w:sz w:val="22"/>
          <w:szCs w:val="22"/>
        </w:rPr>
        <w:fldChar w:fldCharType="end"/>
      </w:r>
      <w:r w:rsidR="00193B2D">
        <w:rPr>
          <w:rFonts w:ascii="Arial" w:hAnsi="Arial" w:cs="Arial"/>
          <w:sz w:val="22"/>
          <w:szCs w:val="22"/>
        </w:rPr>
        <w:t>)</w:t>
      </w:r>
      <w:r>
        <w:rPr>
          <w:rFonts w:ascii="Arial" w:hAnsi="Arial" w:cs="Arial"/>
          <w:sz w:val="22"/>
          <w:szCs w:val="22"/>
        </w:rPr>
        <w:t>, p</w:t>
      </w:r>
      <w:r w:rsidR="002B3C02" w:rsidRPr="008B7DB3">
        <w:rPr>
          <w:rFonts w:ascii="Arial" w:hAnsi="Arial" w:cs="Arial"/>
          <w:sz w:val="22"/>
          <w:szCs w:val="22"/>
        </w:rPr>
        <w:t xml:space="preserve">ara las operaciones que se identifiquen </w:t>
      </w:r>
      <w:r>
        <w:rPr>
          <w:rFonts w:ascii="Arial" w:hAnsi="Arial" w:cs="Arial"/>
          <w:sz w:val="22"/>
          <w:szCs w:val="22"/>
        </w:rPr>
        <w:t>de</w:t>
      </w:r>
      <w:r w:rsidR="002B3C02" w:rsidRPr="008B7DB3">
        <w:rPr>
          <w:rFonts w:ascii="Arial" w:hAnsi="Arial" w:cs="Arial"/>
          <w:sz w:val="22"/>
          <w:szCs w:val="22"/>
        </w:rPr>
        <w:t xml:space="preserve"> categoría C</w:t>
      </w:r>
      <w:r>
        <w:rPr>
          <w:rFonts w:ascii="Arial" w:hAnsi="Arial" w:cs="Arial"/>
          <w:sz w:val="22"/>
          <w:szCs w:val="22"/>
        </w:rPr>
        <w:t xml:space="preserve"> por el Banco</w:t>
      </w:r>
      <w:r w:rsidR="002B3C02" w:rsidRPr="008B7DB3">
        <w:rPr>
          <w:rFonts w:ascii="Arial" w:hAnsi="Arial" w:cs="Arial"/>
          <w:sz w:val="22"/>
          <w:szCs w:val="22"/>
        </w:rPr>
        <w:t xml:space="preserve">, no se procederá con una consideración especial. La UCP </w:t>
      </w:r>
      <w:r w:rsidR="008B7DB3" w:rsidRPr="008B7DB3">
        <w:rPr>
          <w:rFonts w:ascii="Arial" w:hAnsi="Arial" w:cs="Arial"/>
          <w:sz w:val="22"/>
          <w:szCs w:val="22"/>
        </w:rPr>
        <w:t>evaluará</w:t>
      </w:r>
      <w:r w:rsidR="002B3C02" w:rsidRPr="008B7DB3">
        <w:rPr>
          <w:rFonts w:ascii="Arial" w:hAnsi="Arial" w:cs="Arial"/>
          <w:sz w:val="22"/>
          <w:szCs w:val="22"/>
        </w:rPr>
        <w:t xml:space="preserve"> la operación internamente – de a</w:t>
      </w:r>
      <w:r w:rsidR="007A6D75" w:rsidRPr="008B7DB3">
        <w:rPr>
          <w:rFonts w:ascii="Arial" w:hAnsi="Arial" w:cs="Arial"/>
          <w:sz w:val="22"/>
          <w:szCs w:val="22"/>
        </w:rPr>
        <w:t>c</w:t>
      </w:r>
      <w:r w:rsidR="002B3C02" w:rsidRPr="008B7DB3">
        <w:rPr>
          <w:rFonts w:ascii="Arial" w:hAnsi="Arial" w:cs="Arial"/>
          <w:sz w:val="22"/>
          <w:szCs w:val="22"/>
        </w:rPr>
        <w:t xml:space="preserve">uerdo con el Manual - y presentará al BID un informe con la información en </w:t>
      </w:r>
      <w:r w:rsidR="008B7DB3" w:rsidRPr="008B7DB3">
        <w:rPr>
          <w:rFonts w:ascii="Arial" w:hAnsi="Arial" w:cs="Arial"/>
          <w:sz w:val="22"/>
          <w:szCs w:val="22"/>
        </w:rPr>
        <w:t>el</w:t>
      </w:r>
      <w:r w:rsidR="002B3C02" w:rsidRPr="008B7DB3">
        <w:rPr>
          <w:rFonts w:ascii="Arial" w:hAnsi="Arial" w:cs="Arial"/>
          <w:sz w:val="22"/>
          <w:szCs w:val="22"/>
        </w:rPr>
        <w:t xml:space="preserve"> paquete de solicitud.</w:t>
      </w:r>
    </w:p>
    <w:p w14:paraId="3326D4BE" w14:textId="77777777" w:rsidR="00F921F6" w:rsidRPr="008B7DB3" w:rsidRDefault="00A534C7" w:rsidP="00E77BAA">
      <w:pPr>
        <w:pStyle w:val="Paragraph"/>
        <w:tabs>
          <w:tab w:val="num" w:pos="0"/>
        </w:tabs>
        <w:ind w:left="0" w:firstLine="0"/>
        <w:rPr>
          <w:rFonts w:ascii="Arial" w:hAnsi="Arial" w:cs="Arial"/>
          <w:sz w:val="22"/>
          <w:szCs w:val="22"/>
        </w:rPr>
      </w:pPr>
      <w:r w:rsidRPr="008B7DB3">
        <w:rPr>
          <w:rFonts w:ascii="Arial" w:hAnsi="Arial" w:cs="Arial"/>
          <w:sz w:val="22"/>
          <w:szCs w:val="22"/>
        </w:rPr>
        <w:t xml:space="preserve">El BID podrá solicitar información de soporte adicional como copia de los permisos, estudios, reportes, para confirmar </w:t>
      </w:r>
      <w:r w:rsidR="00535A54" w:rsidRPr="008B7DB3">
        <w:rPr>
          <w:rFonts w:ascii="Arial" w:hAnsi="Arial" w:cs="Arial"/>
          <w:sz w:val="22"/>
          <w:szCs w:val="22"/>
        </w:rPr>
        <w:t>la elegibilidad de proyectos o servicios de impactos o riesgo ambiental medio</w:t>
      </w:r>
      <w:r w:rsidR="00193B2D">
        <w:rPr>
          <w:rFonts w:ascii="Arial" w:hAnsi="Arial" w:cs="Arial"/>
          <w:sz w:val="22"/>
          <w:szCs w:val="22"/>
        </w:rPr>
        <w:t>. Durante el proceso de</w:t>
      </w:r>
      <w:r w:rsidR="001662C8">
        <w:rPr>
          <w:rFonts w:ascii="Arial" w:hAnsi="Arial" w:cs="Arial"/>
          <w:sz w:val="22"/>
          <w:szCs w:val="22"/>
        </w:rPr>
        <w:t xml:space="preserve"> debida diligencia </w:t>
      </w:r>
      <w:r w:rsidR="0033467C">
        <w:rPr>
          <w:rFonts w:ascii="Arial" w:hAnsi="Arial" w:cs="Arial"/>
          <w:sz w:val="22"/>
          <w:szCs w:val="22"/>
        </w:rPr>
        <w:t xml:space="preserve">y aprobación </w:t>
      </w:r>
      <w:r w:rsidR="001662C8">
        <w:rPr>
          <w:rFonts w:ascii="Arial" w:hAnsi="Arial" w:cs="Arial"/>
          <w:sz w:val="22"/>
          <w:szCs w:val="22"/>
        </w:rPr>
        <w:t xml:space="preserve">de cada garantía, el Banco </w:t>
      </w:r>
      <w:r w:rsidR="00193B2D">
        <w:rPr>
          <w:rFonts w:ascii="Arial" w:hAnsi="Arial" w:cs="Arial"/>
          <w:sz w:val="22"/>
          <w:szCs w:val="22"/>
        </w:rPr>
        <w:t xml:space="preserve">podrá efectuar </w:t>
      </w:r>
      <w:r w:rsidR="001662C8">
        <w:rPr>
          <w:rFonts w:ascii="Arial" w:hAnsi="Arial" w:cs="Arial"/>
          <w:sz w:val="22"/>
          <w:szCs w:val="22"/>
        </w:rPr>
        <w:t xml:space="preserve">visitas de campo (entre otros) y la UCP deberá facilitar </w:t>
      </w:r>
      <w:r w:rsidR="00333B97">
        <w:rPr>
          <w:rFonts w:ascii="Arial" w:hAnsi="Arial" w:cs="Arial"/>
          <w:sz w:val="22"/>
          <w:szCs w:val="22"/>
        </w:rPr>
        <w:t>la documentación solicitada y el acceso</w:t>
      </w:r>
      <w:r w:rsidR="00193B2D">
        <w:rPr>
          <w:rFonts w:ascii="Arial" w:hAnsi="Arial" w:cs="Arial"/>
          <w:sz w:val="22"/>
          <w:szCs w:val="22"/>
        </w:rPr>
        <w:t xml:space="preserve"> al sub-proyecto</w:t>
      </w:r>
      <w:r w:rsidR="00535A54" w:rsidRPr="008B7DB3">
        <w:rPr>
          <w:rFonts w:ascii="Arial" w:hAnsi="Arial" w:cs="Arial"/>
          <w:sz w:val="22"/>
          <w:szCs w:val="22"/>
        </w:rPr>
        <w:t>.</w:t>
      </w:r>
    </w:p>
    <w:p w14:paraId="73BC4A0C" w14:textId="77777777" w:rsidR="00A91EE8" w:rsidRPr="008B7DB3" w:rsidRDefault="00A91EE8" w:rsidP="00A91EE8">
      <w:pPr>
        <w:pStyle w:val="Paragraph"/>
        <w:tabs>
          <w:tab w:val="num" w:pos="0"/>
        </w:tabs>
        <w:ind w:left="0" w:firstLine="0"/>
        <w:rPr>
          <w:rFonts w:ascii="Arial" w:hAnsi="Arial" w:cs="Arial"/>
          <w:sz w:val="22"/>
          <w:szCs w:val="22"/>
        </w:rPr>
      </w:pPr>
      <w:r w:rsidRPr="008B7DB3">
        <w:rPr>
          <w:rFonts w:ascii="Arial" w:hAnsi="Arial" w:cs="Arial"/>
          <w:b/>
          <w:sz w:val="22"/>
          <w:szCs w:val="22"/>
        </w:rPr>
        <w:t xml:space="preserve">Proceso de solicitud de </w:t>
      </w:r>
      <w:r w:rsidR="008B7DB3" w:rsidRPr="008B7DB3">
        <w:rPr>
          <w:rFonts w:ascii="Arial" w:hAnsi="Arial" w:cs="Arial"/>
          <w:b/>
          <w:sz w:val="22"/>
          <w:szCs w:val="22"/>
        </w:rPr>
        <w:t>garantía</w:t>
      </w:r>
      <w:r w:rsidRPr="008B7DB3">
        <w:rPr>
          <w:rFonts w:ascii="Arial" w:hAnsi="Arial" w:cs="Arial"/>
          <w:sz w:val="22"/>
          <w:szCs w:val="22"/>
        </w:rPr>
        <w:t xml:space="preserve">. Etapa 1. Para asegurar un proceso de solicitud y </w:t>
      </w:r>
      <w:r w:rsidR="008B7DB3" w:rsidRPr="008B7DB3">
        <w:rPr>
          <w:rFonts w:ascii="Arial" w:hAnsi="Arial" w:cs="Arial"/>
          <w:sz w:val="22"/>
          <w:szCs w:val="22"/>
        </w:rPr>
        <w:t>aprobación</w:t>
      </w:r>
      <w:r w:rsidRPr="008B7DB3">
        <w:rPr>
          <w:rFonts w:ascii="Arial" w:hAnsi="Arial" w:cs="Arial"/>
          <w:sz w:val="22"/>
          <w:szCs w:val="22"/>
        </w:rPr>
        <w:t xml:space="preserve"> eficiente, es importante que el banco </w:t>
      </w:r>
      <w:r w:rsidR="008B7DB3" w:rsidRPr="008B7DB3">
        <w:rPr>
          <w:rFonts w:ascii="Arial" w:hAnsi="Arial" w:cs="Arial"/>
          <w:sz w:val="22"/>
          <w:szCs w:val="22"/>
        </w:rPr>
        <w:t>esté</w:t>
      </w:r>
      <w:r w:rsidRPr="008B7DB3">
        <w:rPr>
          <w:rFonts w:ascii="Arial" w:hAnsi="Arial" w:cs="Arial"/>
          <w:sz w:val="22"/>
          <w:szCs w:val="22"/>
        </w:rPr>
        <w:t xml:space="preserve"> involucrado lo </w:t>
      </w:r>
      <w:r w:rsidR="008B7DB3" w:rsidRPr="008B7DB3">
        <w:rPr>
          <w:rFonts w:ascii="Arial" w:hAnsi="Arial" w:cs="Arial"/>
          <w:sz w:val="22"/>
          <w:szCs w:val="22"/>
        </w:rPr>
        <w:t>más</w:t>
      </w:r>
      <w:r w:rsidRPr="008B7DB3">
        <w:rPr>
          <w:rFonts w:ascii="Arial" w:hAnsi="Arial" w:cs="Arial"/>
          <w:sz w:val="22"/>
          <w:szCs w:val="22"/>
        </w:rPr>
        <w:t xml:space="preserve"> pronto posible. Asimismo, la UCP podrá solicitar al Banco el otorgamiento de una nueva garantía si previamente ha notificado por escrito al Banco, dentro los plazos establecidos en el Manual, lo siguiente: (i) fecha en que un proyecto ha sido incluido en la cartera de proyectos que podrían recibir una garantía bajo la FFMR, (ii) un resumen del proyecto, (iii) la categorización </w:t>
      </w:r>
      <w:r w:rsidR="00333B97">
        <w:rPr>
          <w:rFonts w:ascii="Arial" w:hAnsi="Arial" w:cs="Arial"/>
          <w:sz w:val="22"/>
          <w:szCs w:val="22"/>
        </w:rPr>
        <w:t xml:space="preserve">propuesta </w:t>
      </w:r>
      <w:r w:rsidR="0033467C">
        <w:rPr>
          <w:rFonts w:ascii="Arial" w:hAnsi="Arial" w:cs="Arial"/>
          <w:sz w:val="22"/>
          <w:szCs w:val="22"/>
        </w:rPr>
        <w:t xml:space="preserve">(preliminar) </w:t>
      </w:r>
      <w:r w:rsidRPr="008B7DB3">
        <w:rPr>
          <w:rFonts w:ascii="Arial" w:hAnsi="Arial" w:cs="Arial"/>
          <w:sz w:val="22"/>
          <w:szCs w:val="22"/>
        </w:rPr>
        <w:t>del proyecto y la justificación ambiental y social de dicha categorización, (iv) los términos de referencia para la evaluación ambiental y social del proyecto, y (v) un cronograma de preparación desde la fecha en que el proyecto ha sido incluido en la cartera de proyectos hasta la fecha estimada de presentación de la solicitud del otorgamiento de la garantía al Banco.</w:t>
      </w:r>
    </w:p>
    <w:p w14:paraId="1971A413" w14:textId="77777777" w:rsidR="000F32C9" w:rsidRPr="008B7DB3" w:rsidRDefault="00A91EE8" w:rsidP="000F32C9">
      <w:pPr>
        <w:pStyle w:val="Paragraph"/>
        <w:tabs>
          <w:tab w:val="num" w:pos="0"/>
        </w:tabs>
        <w:ind w:left="0" w:firstLine="0"/>
        <w:rPr>
          <w:rFonts w:ascii="Arial" w:hAnsi="Arial" w:cs="Arial"/>
          <w:sz w:val="22"/>
          <w:szCs w:val="22"/>
        </w:rPr>
      </w:pPr>
      <w:r w:rsidRPr="008B7DB3">
        <w:rPr>
          <w:rFonts w:ascii="Arial" w:hAnsi="Arial" w:cs="Arial"/>
          <w:sz w:val="22"/>
          <w:szCs w:val="22"/>
        </w:rPr>
        <w:t xml:space="preserve">Etapa 2. </w:t>
      </w:r>
      <w:r w:rsidR="000F32C9" w:rsidRPr="008B7DB3">
        <w:rPr>
          <w:rFonts w:ascii="Arial" w:hAnsi="Arial" w:cs="Arial"/>
          <w:sz w:val="22"/>
          <w:szCs w:val="22"/>
        </w:rPr>
        <w:t xml:space="preserve">La UCP deberá presentar al Banco, junto con cada solicitud para el otorgamiento de una garantía, (i) el AAS (con el PGAS y el Plan de </w:t>
      </w:r>
      <w:r w:rsidR="008B7DB3" w:rsidRPr="008B7DB3">
        <w:rPr>
          <w:rFonts w:ascii="Arial" w:hAnsi="Arial" w:cs="Arial"/>
          <w:sz w:val="22"/>
          <w:szCs w:val="22"/>
        </w:rPr>
        <w:t>Reasentamiento, de</w:t>
      </w:r>
      <w:r w:rsidR="000F32C9" w:rsidRPr="008B7DB3">
        <w:rPr>
          <w:rFonts w:ascii="Arial" w:hAnsi="Arial" w:cs="Arial"/>
          <w:sz w:val="22"/>
          <w:szCs w:val="22"/>
        </w:rPr>
        <w:t xml:space="preserve"> ser necesario), un informe sobre la(s) consulta(s) pública(s) realizadas y cualquier otro documento en materia ASSS relevante al </w:t>
      </w:r>
      <w:r w:rsidR="008B7DB3" w:rsidRPr="008B7DB3">
        <w:rPr>
          <w:rFonts w:ascii="Arial" w:hAnsi="Arial" w:cs="Arial"/>
          <w:sz w:val="22"/>
          <w:szCs w:val="22"/>
        </w:rPr>
        <w:t>proyecto y</w:t>
      </w:r>
      <w:r w:rsidR="000F32C9" w:rsidRPr="008B7DB3">
        <w:rPr>
          <w:rFonts w:ascii="Arial" w:hAnsi="Arial" w:cs="Arial"/>
          <w:sz w:val="22"/>
          <w:szCs w:val="22"/>
        </w:rPr>
        <w:t xml:space="preserve"> (ii) un Informe Socioambiental (IS). Dicho IS tendrá la forma y contenido especificado en el Manual y en todo caso deberá permitir al Banco verificar el cumplimiento con </w:t>
      </w:r>
      <w:r w:rsidR="008B7DB3" w:rsidRPr="008B7DB3">
        <w:rPr>
          <w:rFonts w:ascii="Arial" w:hAnsi="Arial" w:cs="Arial"/>
          <w:sz w:val="22"/>
          <w:szCs w:val="22"/>
        </w:rPr>
        <w:t>las salvaguardias</w:t>
      </w:r>
      <w:r w:rsidR="000F32C9" w:rsidRPr="008B7DB3">
        <w:rPr>
          <w:rFonts w:ascii="Arial" w:hAnsi="Arial" w:cs="Arial"/>
          <w:sz w:val="22"/>
          <w:szCs w:val="22"/>
        </w:rPr>
        <w:t xml:space="preserve"> del Banco</w:t>
      </w:r>
      <w:r w:rsidR="000F32C9" w:rsidRPr="008B7DB3">
        <w:rPr>
          <w:rFonts w:ascii="Arial" w:hAnsi="Arial" w:cs="Arial"/>
        </w:rPr>
        <w:t>.</w:t>
      </w:r>
    </w:p>
    <w:p w14:paraId="37B02E2A" w14:textId="77777777" w:rsidR="000F32C9" w:rsidRPr="008B7DB3" w:rsidRDefault="000F32C9" w:rsidP="000F32C9">
      <w:pPr>
        <w:pStyle w:val="Paragraph"/>
        <w:tabs>
          <w:tab w:val="num" w:pos="0"/>
        </w:tabs>
        <w:ind w:left="0" w:firstLine="0"/>
        <w:rPr>
          <w:rFonts w:ascii="Arial" w:hAnsi="Arial" w:cs="Arial"/>
          <w:sz w:val="22"/>
          <w:szCs w:val="22"/>
        </w:rPr>
      </w:pPr>
      <w:r w:rsidRPr="008B7DB3">
        <w:rPr>
          <w:rFonts w:ascii="Arial" w:hAnsi="Arial" w:cs="Arial"/>
          <w:sz w:val="22"/>
          <w:szCs w:val="22"/>
        </w:rPr>
        <w:t xml:space="preserve">El Banco no otorgará una garantía si no está satisfecho con los requerimientos contractuales establecidos a nivel de cada sub-proyecto para dar cumplimiento a lo requerido en el Manual y podrá requerir </w:t>
      </w:r>
      <w:r w:rsidR="008B7DB3" w:rsidRPr="008B7DB3">
        <w:rPr>
          <w:rFonts w:ascii="Arial" w:hAnsi="Arial" w:cs="Arial"/>
          <w:sz w:val="22"/>
          <w:szCs w:val="22"/>
        </w:rPr>
        <w:t>que,</w:t>
      </w:r>
      <w:r w:rsidRPr="008B7DB3">
        <w:rPr>
          <w:rFonts w:ascii="Arial" w:hAnsi="Arial" w:cs="Arial"/>
          <w:sz w:val="22"/>
          <w:szCs w:val="22"/>
        </w:rPr>
        <w:t xml:space="preserve"> en la documentación legal relacionada con la garantía, el proyecto y/o su financiamiento se incluyan medidas apropiadas al respecto y para asegurar el cumplimiento del proyecto con las políticas del Banco en materia ASSS.</w:t>
      </w:r>
    </w:p>
    <w:p w14:paraId="7CE7E31C" w14:textId="77777777" w:rsidR="000F32C9" w:rsidRPr="008B7DB3" w:rsidRDefault="000F32C9" w:rsidP="00346403">
      <w:pPr>
        <w:pStyle w:val="Paragraph"/>
        <w:tabs>
          <w:tab w:val="num" w:pos="0"/>
        </w:tabs>
        <w:ind w:left="0" w:firstLine="0"/>
        <w:rPr>
          <w:rFonts w:ascii="Arial" w:hAnsi="Arial" w:cs="Arial"/>
          <w:sz w:val="22"/>
          <w:szCs w:val="22"/>
        </w:rPr>
      </w:pPr>
      <w:r w:rsidRPr="008B7DB3">
        <w:rPr>
          <w:rFonts w:ascii="Arial" w:hAnsi="Arial" w:cs="Arial"/>
          <w:sz w:val="22"/>
          <w:szCs w:val="22"/>
        </w:rPr>
        <w:t xml:space="preserve">En caso de que el Banco determine que en cualquier proyecto con relación al cual el Banco haya otorgado una garantía resulta necesario un Plan de Acciones Correctivas (PAC) para subsanar cualquier deficiencia en el cumplimiento de los requerimientos en materia ASSS, el Banco podrá solicitar a la Entidad Coordinadora (o a cualquier otra parte obligada a ello en virtud de la documentación legal relacionada con la garantía) que entregue un PAC dentro de un plazo preestablecido que, salvo otro acuerdo específico, será de treinta días naturales.  La solicitud del Banco especificará el contenido mínimo que deberá tener el respectivo PAC. </w:t>
      </w:r>
      <w:del w:id="18" w:author="Tahon, Renaud" w:date="2018-02-20T13:28:00Z">
        <w:r w:rsidRPr="008B7DB3" w:rsidDel="00333B97">
          <w:rPr>
            <w:rFonts w:ascii="Arial" w:hAnsi="Arial" w:cs="Arial"/>
            <w:sz w:val="22"/>
            <w:szCs w:val="22"/>
          </w:rPr>
          <w:delText xml:space="preserve"> </w:delText>
        </w:r>
      </w:del>
      <w:r w:rsidRPr="008B7DB3">
        <w:rPr>
          <w:rFonts w:ascii="Arial" w:hAnsi="Arial" w:cs="Arial"/>
          <w:sz w:val="22"/>
          <w:szCs w:val="22"/>
        </w:rPr>
        <w:t xml:space="preserve">La Entidad Coordinadora (o </w:t>
      </w:r>
      <w:del w:id="19" w:author="Tahon, Renaud" w:date="2018-02-20T13:28:00Z">
        <w:r w:rsidRPr="008B7DB3" w:rsidDel="00333B97">
          <w:rPr>
            <w:rFonts w:ascii="Arial" w:hAnsi="Arial" w:cs="Arial"/>
            <w:sz w:val="22"/>
            <w:szCs w:val="22"/>
          </w:rPr>
          <w:delText xml:space="preserve">a </w:delText>
        </w:r>
      </w:del>
      <w:r w:rsidRPr="008B7DB3">
        <w:rPr>
          <w:rFonts w:ascii="Arial" w:hAnsi="Arial" w:cs="Arial"/>
          <w:sz w:val="22"/>
          <w:szCs w:val="22"/>
        </w:rPr>
        <w:t xml:space="preserve">cualquier otra parte obligada a ello en virtud de la documentación legal relacionada con la garantía) deberá tomar las medidas necesarias para que el PAC sea implementado en los términos aprobados por el Banco.  </w:t>
      </w:r>
    </w:p>
    <w:p w14:paraId="6700B1EA" w14:textId="77777777" w:rsidR="00221F1C" w:rsidRPr="008B7DB3" w:rsidRDefault="00221F1C" w:rsidP="00346403">
      <w:pPr>
        <w:pStyle w:val="Paragraph"/>
        <w:tabs>
          <w:tab w:val="num" w:pos="0"/>
        </w:tabs>
        <w:ind w:left="0" w:firstLine="0"/>
        <w:rPr>
          <w:rFonts w:ascii="Arial" w:hAnsi="Arial" w:cs="Arial"/>
          <w:sz w:val="22"/>
          <w:szCs w:val="22"/>
        </w:rPr>
      </w:pPr>
      <w:r w:rsidRPr="008B7DB3">
        <w:rPr>
          <w:rFonts w:ascii="Arial" w:hAnsi="Arial" w:cs="Arial"/>
          <w:b/>
          <w:sz w:val="22"/>
          <w:szCs w:val="22"/>
        </w:rPr>
        <w:t>Acciones remediales -</w:t>
      </w:r>
      <w:r w:rsidRPr="008B7DB3">
        <w:rPr>
          <w:rFonts w:ascii="Arial" w:hAnsi="Arial" w:cs="Arial"/>
          <w:sz w:val="22"/>
          <w:szCs w:val="22"/>
        </w:rPr>
        <w:t xml:space="preserve"> </w:t>
      </w:r>
      <w:r w:rsidRPr="009E101D">
        <w:rPr>
          <w:rFonts w:ascii="Arial" w:hAnsi="Arial" w:cs="Arial"/>
          <w:sz w:val="22"/>
          <w:szCs w:val="22"/>
        </w:rPr>
        <w:t>En caso de que el Banco determine que cualquier proyecto con relación al cual el Banco haya otorgado una garantía exista un incumplimiento material con sus Políticas de Salvaguardias en materia ASSS y/o con obligaciones contractuales en materia ASSS establecidas para dar efectividad a dichas políticas, y/o con la implementación de las medidas establecidas en cualquier PAC aprobado por el Banco, el Banco podrá, hasta que se corrija el incumplimiento a satisfacción del Banco: (i) suspender la emisión de otras garantías bajo la FFMR, y/o (ii) ejercer los derechos previstos a favor del Banco en cada caso en la documentación legal asociada a cada garantía, los cuales podrán incluir, entre otros, el pago de penalidades, la terminación contractual correspondiente y/o el pago en depósito del monto de la garantía. Salvo que en la documentación legal asociada a cada garantía se establezca algo distinto, el pago en depósito del monto de la garantía activará las disposiciones correspondientes al pago de la contragarantía soberna.</w:t>
      </w:r>
    </w:p>
    <w:p w14:paraId="20B64AE1" w14:textId="77777777" w:rsidR="00B440C0" w:rsidRPr="008B7DB3" w:rsidRDefault="0011692C" w:rsidP="0044277F">
      <w:pPr>
        <w:pStyle w:val="Paragraph"/>
        <w:tabs>
          <w:tab w:val="num" w:pos="0"/>
        </w:tabs>
        <w:ind w:left="0" w:firstLine="0"/>
        <w:rPr>
          <w:rFonts w:ascii="Arial" w:hAnsi="Arial" w:cs="Arial"/>
          <w:b/>
          <w:sz w:val="22"/>
          <w:szCs w:val="22"/>
        </w:rPr>
      </w:pPr>
      <w:r w:rsidRPr="008B7DB3">
        <w:rPr>
          <w:rFonts w:ascii="Arial" w:hAnsi="Arial" w:cs="Arial"/>
          <w:b/>
          <w:sz w:val="22"/>
          <w:szCs w:val="22"/>
        </w:rPr>
        <w:t>Supervisión y Monitoreo</w:t>
      </w:r>
    </w:p>
    <w:p w14:paraId="0C6370A9" w14:textId="77777777" w:rsidR="00535A54" w:rsidRPr="008B7DB3" w:rsidRDefault="00DE3DE0" w:rsidP="00C84985">
      <w:pPr>
        <w:jc w:val="both"/>
        <w:rPr>
          <w:rFonts w:ascii="Arial" w:hAnsi="Arial" w:cs="Arial"/>
          <w:sz w:val="22"/>
          <w:szCs w:val="22"/>
          <w:lang w:eastAsia="en-US"/>
        </w:rPr>
      </w:pPr>
      <w:r w:rsidRPr="008B7DB3">
        <w:rPr>
          <w:rFonts w:ascii="Arial" w:hAnsi="Arial" w:cs="Arial"/>
          <w:sz w:val="22"/>
          <w:szCs w:val="22"/>
          <w:lang w:eastAsia="en-US"/>
        </w:rPr>
        <w:t>Durante la vigencia de</w:t>
      </w:r>
      <w:r w:rsidR="00365C37" w:rsidRPr="008B7DB3">
        <w:rPr>
          <w:rFonts w:ascii="Arial" w:hAnsi="Arial" w:cs="Arial"/>
          <w:sz w:val="22"/>
          <w:szCs w:val="22"/>
          <w:lang w:eastAsia="en-US"/>
        </w:rPr>
        <w:t xml:space="preserve"> </w:t>
      </w:r>
      <w:r w:rsidRPr="008B7DB3">
        <w:rPr>
          <w:rFonts w:ascii="Arial" w:hAnsi="Arial" w:cs="Arial"/>
          <w:sz w:val="22"/>
          <w:szCs w:val="22"/>
          <w:lang w:eastAsia="en-US"/>
        </w:rPr>
        <w:t>l</w:t>
      </w:r>
      <w:r w:rsidR="00365C37" w:rsidRPr="008B7DB3">
        <w:rPr>
          <w:rFonts w:ascii="Arial" w:hAnsi="Arial" w:cs="Arial"/>
          <w:sz w:val="22"/>
          <w:szCs w:val="22"/>
          <w:lang w:eastAsia="en-US"/>
        </w:rPr>
        <w:t>a FFMR</w:t>
      </w:r>
      <w:r w:rsidRPr="008B7DB3">
        <w:rPr>
          <w:rFonts w:ascii="Arial" w:hAnsi="Arial" w:cs="Arial"/>
          <w:sz w:val="22"/>
          <w:szCs w:val="22"/>
          <w:lang w:eastAsia="en-US"/>
        </w:rPr>
        <w:t xml:space="preserve">, </w:t>
      </w:r>
      <w:r w:rsidR="00365C37" w:rsidRPr="008B7DB3">
        <w:rPr>
          <w:rFonts w:ascii="Arial" w:hAnsi="Arial" w:cs="Arial"/>
          <w:sz w:val="22"/>
          <w:szCs w:val="22"/>
          <w:lang w:eastAsia="en-US"/>
        </w:rPr>
        <w:t>la UCP</w:t>
      </w:r>
      <w:r w:rsidRPr="008B7DB3">
        <w:rPr>
          <w:rFonts w:ascii="Arial" w:hAnsi="Arial" w:cs="Arial"/>
          <w:sz w:val="22"/>
          <w:szCs w:val="22"/>
          <w:lang w:eastAsia="en-US"/>
        </w:rPr>
        <w:t xml:space="preserve"> deberá presentar en los reportes semestrales de ejecución del </w:t>
      </w:r>
      <w:r w:rsidR="00365C37" w:rsidRPr="008B7DB3">
        <w:rPr>
          <w:rFonts w:ascii="Arial" w:hAnsi="Arial" w:cs="Arial"/>
          <w:sz w:val="22"/>
          <w:szCs w:val="22"/>
          <w:lang w:eastAsia="en-US"/>
        </w:rPr>
        <w:t>programa</w:t>
      </w:r>
      <w:r w:rsidRPr="008B7DB3">
        <w:rPr>
          <w:rFonts w:ascii="Arial" w:hAnsi="Arial" w:cs="Arial"/>
          <w:sz w:val="22"/>
          <w:szCs w:val="22"/>
          <w:lang w:eastAsia="en-US"/>
        </w:rPr>
        <w:t xml:space="preserve">, una relación de la categorización </w:t>
      </w:r>
      <w:r w:rsidR="00365C37" w:rsidRPr="008B7DB3">
        <w:rPr>
          <w:rFonts w:ascii="Arial" w:hAnsi="Arial" w:cs="Arial"/>
          <w:sz w:val="22"/>
          <w:szCs w:val="22"/>
          <w:lang w:eastAsia="en-US"/>
        </w:rPr>
        <w:t xml:space="preserve">socioambiental </w:t>
      </w:r>
      <w:r w:rsidRPr="008B7DB3">
        <w:rPr>
          <w:rFonts w:ascii="Arial" w:hAnsi="Arial" w:cs="Arial"/>
          <w:sz w:val="22"/>
          <w:szCs w:val="22"/>
          <w:lang w:eastAsia="en-US"/>
        </w:rPr>
        <w:t xml:space="preserve">de los proyectos conforme a los formatos acordados entre el BID y </w:t>
      </w:r>
      <w:r w:rsidR="001738B3" w:rsidRPr="008B7DB3">
        <w:rPr>
          <w:rFonts w:ascii="Arial" w:hAnsi="Arial" w:cs="Arial"/>
          <w:sz w:val="22"/>
          <w:szCs w:val="22"/>
          <w:lang w:eastAsia="en-US"/>
        </w:rPr>
        <w:t>la UCP</w:t>
      </w:r>
      <w:r w:rsidRPr="008B7DB3">
        <w:rPr>
          <w:rFonts w:ascii="Arial" w:hAnsi="Arial" w:cs="Arial"/>
          <w:sz w:val="22"/>
          <w:szCs w:val="22"/>
          <w:lang w:eastAsia="en-US"/>
        </w:rPr>
        <w:t xml:space="preserve"> en su calidad de Ejecutor. </w:t>
      </w:r>
    </w:p>
    <w:p w14:paraId="5DE5AB7B" w14:textId="77777777" w:rsidR="00D2550B" w:rsidRPr="008B7DB3" w:rsidRDefault="00D2550B" w:rsidP="00DF38DF">
      <w:pPr>
        <w:jc w:val="both"/>
        <w:rPr>
          <w:rFonts w:ascii="Arial" w:hAnsi="Arial" w:cs="Arial"/>
          <w:sz w:val="22"/>
          <w:szCs w:val="22"/>
          <w:lang w:eastAsia="en-US"/>
        </w:rPr>
      </w:pPr>
    </w:p>
    <w:p w14:paraId="4EF06E57" w14:textId="77777777" w:rsidR="00D2550B" w:rsidRPr="008B7DB3" w:rsidRDefault="00D2550B" w:rsidP="00DF38DF">
      <w:pPr>
        <w:jc w:val="both"/>
        <w:rPr>
          <w:rFonts w:ascii="Arial" w:hAnsi="Arial" w:cs="Arial"/>
          <w:sz w:val="22"/>
          <w:szCs w:val="22"/>
          <w:lang w:eastAsia="en-US"/>
        </w:rPr>
      </w:pPr>
      <w:r w:rsidRPr="008B7DB3">
        <w:rPr>
          <w:rFonts w:ascii="Arial" w:hAnsi="Arial" w:cs="Arial"/>
          <w:sz w:val="22"/>
          <w:szCs w:val="22"/>
          <w:lang w:eastAsia="en-US"/>
        </w:rPr>
        <w:t xml:space="preserve">Otras actividades </w:t>
      </w:r>
      <w:r w:rsidR="008B7DB3" w:rsidRPr="008B7DB3">
        <w:rPr>
          <w:rFonts w:ascii="Arial" w:hAnsi="Arial" w:cs="Arial"/>
          <w:sz w:val="22"/>
          <w:szCs w:val="22"/>
          <w:lang w:eastAsia="en-US"/>
        </w:rPr>
        <w:t>o</w:t>
      </w:r>
      <w:r w:rsidRPr="008B7DB3">
        <w:rPr>
          <w:rFonts w:ascii="Arial" w:hAnsi="Arial" w:cs="Arial"/>
          <w:sz w:val="22"/>
          <w:szCs w:val="22"/>
          <w:lang w:eastAsia="en-US"/>
        </w:rPr>
        <w:t xml:space="preserve"> </w:t>
      </w:r>
      <w:r w:rsidR="008B7DB3" w:rsidRPr="008B7DB3">
        <w:rPr>
          <w:rFonts w:ascii="Arial" w:hAnsi="Arial" w:cs="Arial"/>
          <w:sz w:val="22"/>
          <w:szCs w:val="22"/>
          <w:lang w:eastAsia="en-US"/>
        </w:rPr>
        <w:t>requerimientos</w:t>
      </w:r>
      <w:r w:rsidRPr="008B7DB3">
        <w:rPr>
          <w:rFonts w:ascii="Arial" w:hAnsi="Arial" w:cs="Arial"/>
          <w:sz w:val="22"/>
          <w:szCs w:val="22"/>
          <w:lang w:eastAsia="en-US"/>
        </w:rPr>
        <w:t xml:space="preserve"> de </w:t>
      </w:r>
      <w:r w:rsidR="008B7DB3" w:rsidRPr="008B7DB3">
        <w:rPr>
          <w:rFonts w:ascii="Arial" w:hAnsi="Arial" w:cs="Arial"/>
          <w:sz w:val="22"/>
          <w:szCs w:val="22"/>
          <w:lang w:eastAsia="en-US"/>
        </w:rPr>
        <w:t>reporte:</w:t>
      </w:r>
      <w:r w:rsidRPr="008B7DB3">
        <w:rPr>
          <w:rFonts w:ascii="Arial" w:hAnsi="Arial" w:cs="Arial"/>
          <w:sz w:val="22"/>
          <w:szCs w:val="22"/>
          <w:lang w:eastAsia="en-US"/>
        </w:rPr>
        <w:t xml:space="preserve"> </w:t>
      </w:r>
    </w:p>
    <w:p w14:paraId="78C5E594" w14:textId="77777777" w:rsidR="00D2550B" w:rsidRPr="008B7DB3" w:rsidRDefault="00D2550B" w:rsidP="00125A4F">
      <w:pPr>
        <w:pStyle w:val="Paragraph"/>
        <w:numPr>
          <w:ilvl w:val="0"/>
          <w:numId w:val="3"/>
        </w:numPr>
        <w:rPr>
          <w:rFonts w:ascii="Arial" w:hAnsi="Arial" w:cs="Arial"/>
          <w:sz w:val="22"/>
          <w:szCs w:val="22"/>
        </w:rPr>
      </w:pPr>
      <w:r w:rsidRPr="008B7DB3">
        <w:rPr>
          <w:rFonts w:ascii="Arial" w:hAnsi="Arial" w:cs="Arial"/>
          <w:sz w:val="22"/>
          <w:szCs w:val="22"/>
        </w:rPr>
        <w:t>Cooperar plenamente con el BID para llevar a cabo acciones de supervisión que el BID estime necesarias durante la vida del préstamo, incluido el acceso a toda la documentación, las instalaciones y el personal relacionados con el Programa, y cooperar plenamente con cualquier inspección o auditoría por parte del BID, sus representantes o consultores designados.</w:t>
      </w:r>
    </w:p>
    <w:p w14:paraId="5B056722" w14:textId="77777777" w:rsidR="00365C37" w:rsidRPr="008B7DB3" w:rsidRDefault="00365C37" w:rsidP="00125A4F">
      <w:pPr>
        <w:numPr>
          <w:ilvl w:val="0"/>
          <w:numId w:val="3"/>
        </w:numPr>
        <w:jc w:val="both"/>
        <w:rPr>
          <w:rFonts w:ascii="Arial" w:hAnsi="Arial" w:cs="Arial"/>
          <w:sz w:val="22"/>
          <w:szCs w:val="22"/>
          <w:lang w:eastAsia="en-US"/>
        </w:rPr>
      </w:pPr>
      <w:r w:rsidRPr="008B7DB3">
        <w:rPr>
          <w:rFonts w:ascii="Arial" w:hAnsi="Arial" w:cs="Arial"/>
          <w:sz w:val="22"/>
          <w:szCs w:val="22"/>
          <w:lang w:eastAsia="en-US"/>
        </w:rPr>
        <w:t xml:space="preserve">Con respecto a cualquier </w:t>
      </w:r>
      <w:r w:rsidR="00917578" w:rsidRPr="008B7DB3">
        <w:rPr>
          <w:rFonts w:ascii="Arial" w:hAnsi="Arial" w:cs="Arial"/>
          <w:sz w:val="22"/>
          <w:szCs w:val="22"/>
          <w:lang w:eastAsia="en-US"/>
        </w:rPr>
        <w:t>p</w:t>
      </w:r>
      <w:r w:rsidRPr="008B7DB3">
        <w:rPr>
          <w:rFonts w:ascii="Arial" w:hAnsi="Arial" w:cs="Arial"/>
          <w:sz w:val="22"/>
          <w:szCs w:val="22"/>
          <w:lang w:eastAsia="en-US"/>
        </w:rPr>
        <w:t xml:space="preserve">royecto y/o sus instalaciones asociadas, el Organismo Ejecutor deberá notificar al Banco por escrito en un plazo no mayor a diez (10) días ante cualquier (1) incumplimiento material potencial o real de requisitos en materia </w:t>
      </w:r>
      <w:r w:rsidR="00756B95" w:rsidRPr="008B7DB3">
        <w:rPr>
          <w:rFonts w:ascii="Arial" w:hAnsi="Arial" w:cs="Arial"/>
          <w:sz w:val="22"/>
          <w:szCs w:val="22"/>
          <w:lang w:eastAsia="en-US"/>
        </w:rPr>
        <w:t>ASSS</w:t>
      </w:r>
      <w:r w:rsidRPr="008B7DB3">
        <w:rPr>
          <w:rFonts w:ascii="Arial" w:hAnsi="Arial" w:cs="Arial"/>
          <w:sz w:val="22"/>
          <w:szCs w:val="22"/>
          <w:lang w:eastAsia="en-US"/>
        </w:rPr>
        <w:t xml:space="preserve">; (2) accidente, incidente u otro evento significativo relacionado a aspectos </w:t>
      </w:r>
      <w:r w:rsidR="00756B95" w:rsidRPr="008B7DB3">
        <w:rPr>
          <w:rFonts w:ascii="Arial" w:hAnsi="Arial" w:cs="Arial"/>
          <w:sz w:val="22"/>
          <w:szCs w:val="22"/>
          <w:lang w:eastAsia="en-US"/>
        </w:rPr>
        <w:t>ASSS</w:t>
      </w:r>
      <w:r w:rsidRPr="008B7DB3">
        <w:rPr>
          <w:rFonts w:ascii="Arial" w:hAnsi="Arial" w:cs="Arial"/>
          <w:sz w:val="22"/>
          <w:szCs w:val="22"/>
          <w:lang w:eastAsia="en-US"/>
        </w:rPr>
        <w:t xml:space="preserve">; (3) conflicto social actual o inminente; (4) cambio normativo que afecte los requerimientos en materia </w:t>
      </w:r>
      <w:r w:rsidR="00756B95" w:rsidRPr="008B7DB3">
        <w:rPr>
          <w:rFonts w:ascii="Arial" w:hAnsi="Arial" w:cs="Arial"/>
          <w:sz w:val="22"/>
          <w:szCs w:val="22"/>
          <w:lang w:eastAsia="en-US"/>
        </w:rPr>
        <w:t>ASSS</w:t>
      </w:r>
      <w:r w:rsidRPr="008B7DB3">
        <w:rPr>
          <w:rFonts w:ascii="Arial" w:hAnsi="Arial" w:cs="Arial"/>
          <w:sz w:val="22"/>
          <w:szCs w:val="22"/>
          <w:lang w:eastAsia="en-US"/>
        </w:rPr>
        <w:t xml:space="preserve">; o (5) riesgo de impacto adverso en materia </w:t>
      </w:r>
      <w:r w:rsidR="00756B95" w:rsidRPr="008B7DB3">
        <w:rPr>
          <w:rFonts w:ascii="Arial" w:hAnsi="Arial" w:cs="Arial"/>
          <w:sz w:val="22"/>
          <w:szCs w:val="22"/>
          <w:lang w:eastAsia="en-US"/>
        </w:rPr>
        <w:t>ASSS</w:t>
      </w:r>
      <w:r w:rsidRPr="008B7DB3">
        <w:rPr>
          <w:rFonts w:ascii="Arial" w:hAnsi="Arial" w:cs="Arial"/>
          <w:sz w:val="22"/>
          <w:szCs w:val="22"/>
          <w:lang w:eastAsia="en-US"/>
        </w:rPr>
        <w:t xml:space="preserve"> que previamente no haya sido identificado y que pueda afectar a cualquier Proyecto y/o a sus instalaciones asociadas</w:t>
      </w:r>
      <w:r w:rsidR="00333B97">
        <w:rPr>
          <w:rFonts w:ascii="Arial" w:hAnsi="Arial" w:cs="Arial"/>
          <w:sz w:val="22"/>
          <w:szCs w:val="22"/>
          <w:lang w:eastAsia="en-US"/>
        </w:rPr>
        <w:t>; (6) queja o reclamo significativo relacionado a tema ASSS</w:t>
      </w:r>
      <w:r w:rsidRPr="008B7DB3">
        <w:rPr>
          <w:rFonts w:ascii="Arial" w:hAnsi="Arial" w:cs="Arial"/>
          <w:sz w:val="22"/>
          <w:szCs w:val="22"/>
          <w:lang w:eastAsia="en-US"/>
        </w:rPr>
        <w:t xml:space="preserve">.  En cada caso, dicha notificación deberá incluir acciones implementadas o propuestas </w:t>
      </w:r>
      <w:r w:rsidR="00CB1A1D" w:rsidRPr="008B7DB3">
        <w:rPr>
          <w:rFonts w:ascii="Arial" w:hAnsi="Arial" w:cs="Arial"/>
          <w:sz w:val="22"/>
          <w:szCs w:val="22"/>
          <w:lang w:eastAsia="en-US"/>
        </w:rPr>
        <w:t>en relación con</w:t>
      </w:r>
      <w:r w:rsidRPr="008B7DB3">
        <w:rPr>
          <w:rFonts w:ascii="Arial" w:hAnsi="Arial" w:cs="Arial"/>
          <w:sz w:val="22"/>
          <w:szCs w:val="22"/>
          <w:lang w:eastAsia="en-US"/>
        </w:rPr>
        <w:t xml:space="preserve"> tales eventos.  </w:t>
      </w:r>
    </w:p>
    <w:p w14:paraId="795273AA" w14:textId="77777777" w:rsidR="001738B3" w:rsidRPr="008B7DB3" w:rsidRDefault="001738B3" w:rsidP="001738B3">
      <w:pPr>
        <w:ind w:left="360"/>
        <w:jc w:val="both"/>
        <w:rPr>
          <w:rFonts w:ascii="Arial" w:hAnsi="Arial" w:cs="Arial"/>
          <w:sz w:val="22"/>
          <w:szCs w:val="22"/>
          <w:lang w:eastAsia="en-US"/>
        </w:rPr>
      </w:pPr>
    </w:p>
    <w:p w14:paraId="6B2C4BAC" w14:textId="77777777" w:rsidR="00D2550B" w:rsidRPr="008B7DB3" w:rsidRDefault="001738B3" w:rsidP="00125A4F">
      <w:pPr>
        <w:numPr>
          <w:ilvl w:val="0"/>
          <w:numId w:val="3"/>
        </w:numPr>
        <w:jc w:val="both"/>
        <w:rPr>
          <w:rFonts w:ascii="Arial" w:hAnsi="Arial" w:cs="Arial"/>
          <w:sz w:val="22"/>
          <w:szCs w:val="22"/>
          <w:lang w:eastAsia="en-US"/>
        </w:rPr>
      </w:pPr>
      <w:r w:rsidRPr="008B7DB3">
        <w:rPr>
          <w:rFonts w:ascii="Arial" w:hAnsi="Arial" w:cs="Arial"/>
          <w:sz w:val="22"/>
          <w:szCs w:val="22"/>
        </w:rPr>
        <w:t>En el marco de los procesos de supervisión del BID, r</w:t>
      </w:r>
      <w:r w:rsidR="00D2550B" w:rsidRPr="008B7DB3">
        <w:rPr>
          <w:rFonts w:ascii="Arial" w:hAnsi="Arial" w:cs="Arial"/>
          <w:sz w:val="22"/>
          <w:szCs w:val="22"/>
        </w:rPr>
        <w:t xml:space="preserve">evisar con el BID la efectividad del </w:t>
      </w:r>
      <w:r w:rsidRPr="008B7DB3">
        <w:rPr>
          <w:rFonts w:ascii="Arial" w:hAnsi="Arial" w:cs="Arial"/>
          <w:sz w:val="22"/>
          <w:szCs w:val="22"/>
        </w:rPr>
        <w:t>Manual</w:t>
      </w:r>
      <w:r w:rsidR="00D2550B" w:rsidRPr="008B7DB3">
        <w:rPr>
          <w:rFonts w:ascii="Arial" w:hAnsi="Arial" w:cs="Arial"/>
          <w:sz w:val="22"/>
          <w:szCs w:val="22"/>
        </w:rPr>
        <w:t xml:space="preserve"> </w:t>
      </w:r>
      <w:r w:rsidRPr="008B7DB3">
        <w:rPr>
          <w:rFonts w:ascii="Arial" w:hAnsi="Arial" w:cs="Arial"/>
          <w:color w:val="000000"/>
          <w:sz w:val="22"/>
          <w:szCs w:val="22"/>
        </w:rPr>
        <w:t>para</w:t>
      </w:r>
      <w:r w:rsidR="00D2550B" w:rsidRPr="008B7DB3">
        <w:rPr>
          <w:rFonts w:ascii="Arial" w:hAnsi="Arial" w:cs="Arial"/>
          <w:color w:val="000000"/>
          <w:sz w:val="22"/>
          <w:szCs w:val="22"/>
        </w:rPr>
        <w:t xml:space="preserve"> hacer los ajustes necesarios</w:t>
      </w:r>
      <w:ins w:id="20" w:author="Tahon, Renaud" w:date="2018-02-20T13:31:00Z">
        <w:r w:rsidR="00333B97">
          <w:rPr>
            <w:rFonts w:ascii="Arial" w:hAnsi="Arial" w:cs="Arial"/>
            <w:color w:val="000000"/>
            <w:sz w:val="22"/>
            <w:szCs w:val="22"/>
          </w:rPr>
          <w:t>.</w:t>
        </w:r>
      </w:ins>
    </w:p>
    <w:p w14:paraId="1D5FFCB3" w14:textId="77777777" w:rsidR="00535A54" w:rsidRPr="008B7DB3" w:rsidRDefault="00535A54" w:rsidP="00933F92">
      <w:pPr>
        <w:jc w:val="both"/>
        <w:rPr>
          <w:rFonts w:ascii="Arial" w:hAnsi="Arial" w:cs="Arial"/>
          <w:sz w:val="22"/>
          <w:szCs w:val="22"/>
          <w:lang w:eastAsia="en-US"/>
        </w:rPr>
      </w:pPr>
    </w:p>
    <w:p w14:paraId="066E1235" w14:textId="77777777" w:rsidR="00746DDA" w:rsidRPr="008B7DB3" w:rsidRDefault="00746DDA" w:rsidP="00ED6BC8">
      <w:pPr>
        <w:pStyle w:val="Chapter"/>
        <w:jc w:val="left"/>
        <w:rPr>
          <w:rFonts w:ascii="Arial" w:hAnsi="Arial" w:cs="Arial"/>
          <w:sz w:val="22"/>
          <w:szCs w:val="22"/>
        </w:rPr>
      </w:pPr>
      <w:bookmarkStart w:id="21" w:name="_Ref504635838"/>
      <w:r w:rsidRPr="008B7DB3">
        <w:rPr>
          <w:rFonts w:ascii="Arial" w:hAnsi="Arial" w:cs="Arial"/>
          <w:sz w:val="22"/>
          <w:szCs w:val="22"/>
        </w:rPr>
        <w:t>PROCEDIMIENTOS DE CONTRATACIÓN Y ADQUISICIONES</w:t>
      </w:r>
      <w:bookmarkEnd w:id="21"/>
    </w:p>
    <w:p w14:paraId="47BD310D" w14:textId="77777777" w:rsidR="00746DDA" w:rsidRPr="008B7DB3" w:rsidRDefault="00746DDA" w:rsidP="00933F92">
      <w:pPr>
        <w:jc w:val="both"/>
        <w:rPr>
          <w:rFonts w:ascii="Arial" w:hAnsi="Arial" w:cs="Arial"/>
          <w:sz w:val="22"/>
          <w:szCs w:val="22"/>
          <w:lang w:eastAsia="en-US"/>
        </w:rPr>
      </w:pPr>
    </w:p>
    <w:p w14:paraId="400FA999" w14:textId="77777777" w:rsidR="002D19C0" w:rsidRPr="008B7DB3" w:rsidRDefault="00EE42F7" w:rsidP="00125A4F">
      <w:pPr>
        <w:pStyle w:val="Paragraph"/>
        <w:numPr>
          <w:ilvl w:val="1"/>
          <w:numId w:val="10"/>
        </w:numPr>
        <w:tabs>
          <w:tab w:val="clear" w:pos="2448"/>
          <w:tab w:val="num" w:pos="0"/>
        </w:tabs>
        <w:ind w:left="0" w:firstLine="0"/>
        <w:rPr>
          <w:rFonts w:ascii="Arial" w:hAnsi="Arial" w:cs="Arial"/>
          <w:sz w:val="22"/>
          <w:szCs w:val="22"/>
        </w:rPr>
      </w:pPr>
      <w:r w:rsidRPr="008B7DB3">
        <w:rPr>
          <w:rFonts w:ascii="Arial" w:hAnsi="Arial" w:cs="Arial"/>
          <w:sz w:val="22"/>
          <w:szCs w:val="22"/>
        </w:rPr>
        <w:t xml:space="preserve">Los procedimientos de adquisiciones utilizados en esta operación corresponderán eventualmente a lo dispuesto en las políticas del Banco. </w:t>
      </w:r>
    </w:p>
    <w:p w14:paraId="33EA1F4F" w14:textId="77777777" w:rsidR="00C40FC3" w:rsidRPr="008B7DB3" w:rsidRDefault="00795D48" w:rsidP="00C40FC3">
      <w:pPr>
        <w:pStyle w:val="Paragraph"/>
        <w:tabs>
          <w:tab w:val="num" w:pos="0"/>
        </w:tabs>
        <w:ind w:left="0" w:firstLine="0"/>
        <w:rPr>
          <w:rFonts w:ascii="Arial" w:hAnsi="Arial" w:cs="Arial"/>
          <w:sz w:val="22"/>
          <w:szCs w:val="22"/>
        </w:rPr>
      </w:pPr>
      <w:r w:rsidRPr="008B7DB3">
        <w:rPr>
          <w:rFonts w:ascii="Arial" w:hAnsi="Arial" w:cs="Arial"/>
          <w:sz w:val="22"/>
          <w:szCs w:val="22"/>
        </w:rPr>
        <w:t xml:space="preserve">Facilidad Flexible de Mitigación de Riesgos (FFMR) - Por tratarse de un programa de intermediación financiera que operará por demanda, no se tienen identificadas adquisiciones de obras, bienes, servicios o consultoría como parte de la ejecución del mismo. </w:t>
      </w:r>
      <w:r w:rsidR="00ED6BC8" w:rsidRPr="008B7DB3">
        <w:rPr>
          <w:rFonts w:ascii="Arial" w:hAnsi="Arial" w:cs="Arial"/>
          <w:sz w:val="22"/>
          <w:szCs w:val="22"/>
        </w:rPr>
        <w:t>P</w:t>
      </w:r>
      <w:r w:rsidRPr="008B7DB3">
        <w:rPr>
          <w:rFonts w:ascii="Arial" w:hAnsi="Arial" w:cs="Arial"/>
          <w:sz w:val="22"/>
          <w:szCs w:val="22"/>
        </w:rPr>
        <w:t xml:space="preserve">or </w:t>
      </w:r>
      <w:r w:rsidR="00ED6BC8" w:rsidRPr="008B7DB3">
        <w:rPr>
          <w:rFonts w:ascii="Arial" w:hAnsi="Arial" w:cs="Arial"/>
          <w:sz w:val="22"/>
          <w:szCs w:val="22"/>
        </w:rPr>
        <w:t xml:space="preserve">lo </w:t>
      </w:r>
      <w:r w:rsidRPr="008B7DB3">
        <w:rPr>
          <w:rFonts w:ascii="Arial" w:hAnsi="Arial" w:cs="Arial"/>
          <w:sz w:val="22"/>
          <w:szCs w:val="22"/>
        </w:rPr>
        <w:t>tanto</w:t>
      </w:r>
      <w:r w:rsidR="00770AAE" w:rsidRPr="008B7DB3">
        <w:rPr>
          <w:rFonts w:ascii="Arial" w:hAnsi="Arial" w:cs="Arial"/>
          <w:sz w:val="22"/>
          <w:szCs w:val="22"/>
        </w:rPr>
        <w:t>,</w:t>
      </w:r>
      <w:r w:rsidRPr="008B7DB3">
        <w:rPr>
          <w:rFonts w:ascii="Arial" w:hAnsi="Arial" w:cs="Arial"/>
          <w:sz w:val="22"/>
          <w:szCs w:val="22"/>
        </w:rPr>
        <w:t xml:space="preserve"> no incluye un Plan de Ejecución o Plan de Adquisiciones</w:t>
      </w:r>
      <w:r w:rsidR="001E1CBA" w:rsidRPr="008B7DB3">
        <w:rPr>
          <w:rFonts w:ascii="Arial" w:hAnsi="Arial" w:cs="Arial"/>
          <w:sz w:val="22"/>
          <w:szCs w:val="22"/>
        </w:rPr>
        <w:t>.</w:t>
      </w:r>
    </w:p>
    <w:p w14:paraId="37BFF38A" w14:textId="77777777" w:rsidR="00C40FC3" w:rsidRPr="008B7DB3" w:rsidRDefault="00795D48" w:rsidP="00C40FC3">
      <w:pPr>
        <w:pStyle w:val="Paragraph"/>
        <w:tabs>
          <w:tab w:val="num" w:pos="0"/>
        </w:tabs>
        <w:ind w:left="0" w:firstLine="0"/>
        <w:rPr>
          <w:rFonts w:ascii="Arial" w:hAnsi="Arial" w:cs="Arial"/>
          <w:sz w:val="22"/>
          <w:szCs w:val="22"/>
        </w:rPr>
      </w:pPr>
      <w:r w:rsidRPr="008B7DB3">
        <w:rPr>
          <w:rFonts w:ascii="Arial" w:hAnsi="Arial" w:cs="Arial"/>
          <w:sz w:val="22"/>
          <w:szCs w:val="22"/>
        </w:rPr>
        <w:t>Recursos para ejecución del programa (préstamo</w:t>
      </w:r>
      <w:r w:rsidR="001E1CBA" w:rsidRPr="008B7DB3">
        <w:rPr>
          <w:rFonts w:ascii="Arial" w:hAnsi="Arial" w:cs="Arial"/>
          <w:sz w:val="22"/>
          <w:szCs w:val="22"/>
        </w:rPr>
        <w:t xml:space="preserve"> de </w:t>
      </w:r>
      <w:r w:rsidR="008B7DB3" w:rsidRPr="008B7DB3">
        <w:rPr>
          <w:rFonts w:ascii="Arial" w:hAnsi="Arial" w:cs="Arial"/>
          <w:sz w:val="22"/>
          <w:szCs w:val="22"/>
        </w:rPr>
        <w:t>inversión</w:t>
      </w:r>
      <w:r w:rsidRPr="008B7DB3">
        <w:rPr>
          <w:rFonts w:ascii="Arial" w:hAnsi="Arial" w:cs="Arial"/>
          <w:sz w:val="22"/>
          <w:szCs w:val="22"/>
        </w:rPr>
        <w:t xml:space="preserve">) - </w:t>
      </w:r>
      <w:r w:rsidR="00C40FC3" w:rsidRPr="008B7DB3">
        <w:rPr>
          <w:rFonts w:ascii="Arial" w:hAnsi="Arial" w:cs="Arial"/>
          <w:sz w:val="22"/>
          <w:szCs w:val="22"/>
        </w:rPr>
        <w:t>Las adquisiciones de bienes, servicios diferentes a consultoría y servicios de consultoría realizadas por la UCP, se realizarán de acuerdo con: (i) Políticas para la Adquisición de Obras y Bienes financiados por el BID (GN-2349-9); y (ii) Políticas para la Selección y Contratación de Consultores financiados por el BID (GN</w:t>
      </w:r>
      <w:r w:rsidR="00C40FC3" w:rsidRPr="008B7DB3">
        <w:rPr>
          <w:rFonts w:ascii="Arial" w:hAnsi="Arial" w:cs="Arial"/>
          <w:sz w:val="22"/>
          <w:szCs w:val="22"/>
        </w:rPr>
        <w:noBreakHyphen/>
        <w:t>2350</w:t>
      </w:r>
      <w:r w:rsidR="00C40FC3" w:rsidRPr="008B7DB3">
        <w:rPr>
          <w:rFonts w:ascii="Arial" w:hAnsi="Arial" w:cs="Arial"/>
          <w:sz w:val="22"/>
          <w:szCs w:val="22"/>
        </w:rPr>
        <w:noBreakHyphen/>
        <w:t>9), respectivamente. Los procesos de selección y contratación serán supervisados en forma ex ante y ex post según se defina en el respectivo Plan de Adquisiciones (PA), el cual deberá ser manejado a través de SEPA y será revisado y ajustado por el OE, de acuerdo con las necesidades del proyecto. Las modificaciones del PA deberán contar con la respectiva no objeción del Banco, la cual se debe obtener antes de la realización de los procesos allí incluidos.</w:t>
      </w:r>
      <w:bookmarkStart w:id="22" w:name="_Toc244412082"/>
    </w:p>
    <w:p w14:paraId="59EEC6CE" w14:textId="77777777" w:rsidR="00D22946" w:rsidRPr="008B7DB3" w:rsidRDefault="00D22946" w:rsidP="00C40FC3">
      <w:pPr>
        <w:pStyle w:val="Paragraph"/>
        <w:tabs>
          <w:tab w:val="num" w:pos="0"/>
        </w:tabs>
        <w:ind w:left="0" w:firstLine="0"/>
        <w:rPr>
          <w:rFonts w:ascii="Arial" w:hAnsi="Arial" w:cs="Arial"/>
          <w:sz w:val="22"/>
          <w:szCs w:val="22"/>
        </w:rPr>
      </w:pPr>
      <w:r w:rsidRPr="008B7DB3">
        <w:rPr>
          <w:rFonts w:ascii="Arial" w:hAnsi="Arial" w:cs="Arial"/>
          <w:sz w:val="22"/>
          <w:szCs w:val="22"/>
        </w:rPr>
        <w:t xml:space="preserve">La UCP tendrá la responsabilidad de negociar los acuerdos </w:t>
      </w:r>
      <w:r w:rsidR="00770AAE" w:rsidRPr="008B7DB3">
        <w:rPr>
          <w:rFonts w:ascii="Arial" w:hAnsi="Arial" w:cs="Arial"/>
          <w:sz w:val="22"/>
          <w:szCs w:val="22"/>
        </w:rPr>
        <w:t>que tengan</w:t>
      </w:r>
      <w:r w:rsidRPr="008B7DB3">
        <w:rPr>
          <w:rFonts w:ascii="Arial" w:hAnsi="Arial" w:cs="Arial"/>
          <w:sz w:val="22"/>
          <w:szCs w:val="22"/>
        </w:rPr>
        <w:t xml:space="preserve"> lugar y </w:t>
      </w:r>
      <w:r w:rsidR="00770AAE" w:rsidRPr="008B7DB3">
        <w:rPr>
          <w:rFonts w:ascii="Arial" w:hAnsi="Arial" w:cs="Arial"/>
          <w:sz w:val="22"/>
          <w:szCs w:val="22"/>
        </w:rPr>
        <w:t xml:space="preserve">de </w:t>
      </w:r>
      <w:r w:rsidRPr="008B7DB3">
        <w:rPr>
          <w:rFonts w:ascii="Arial" w:hAnsi="Arial" w:cs="Arial"/>
          <w:sz w:val="22"/>
          <w:szCs w:val="22"/>
        </w:rPr>
        <w:t xml:space="preserve">que </w:t>
      </w:r>
      <w:r w:rsidR="00770AAE" w:rsidRPr="008B7DB3">
        <w:rPr>
          <w:rFonts w:ascii="Arial" w:hAnsi="Arial" w:cs="Arial"/>
          <w:sz w:val="22"/>
          <w:szCs w:val="22"/>
        </w:rPr>
        <w:t>estos</w:t>
      </w:r>
      <w:r w:rsidRPr="008B7DB3">
        <w:rPr>
          <w:rFonts w:ascii="Arial" w:hAnsi="Arial" w:cs="Arial"/>
          <w:sz w:val="22"/>
          <w:szCs w:val="22"/>
        </w:rPr>
        <w:t xml:space="preserve"> incorporen las obligaciones y requerimientos del BID en materia de proveeduría, adquisiciones, prácticas prohibidas, y salvaguardas ambientales y sociales. As</w:t>
      </w:r>
      <w:r w:rsidR="00770AAE" w:rsidRPr="008B7DB3">
        <w:rPr>
          <w:rFonts w:ascii="Arial" w:hAnsi="Arial" w:cs="Arial"/>
          <w:sz w:val="22"/>
          <w:szCs w:val="22"/>
        </w:rPr>
        <w:t>i</w:t>
      </w:r>
      <w:r w:rsidRPr="008B7DB3">
        <w:rPr>
          <w:rFonts w:ascii="Arial" w:hAnsi="Arial" w:cs="Arial"/>
          <w:sz w:val="22"/>
          <w:szCs w:val="22"/>
        </w:rPr>
        <w:t>mismo, deberá asegurar que dichos requerimientos sean incorporados en los reglamentos que correspondan y que haya un monitoreo periódico sobre los mismos.</w:t>
      </w:r>
    </w:p>
    <w:p w14:paraId="384DA63A" w14:textId="77777777" w:rsidR="00D22946" w:rsidRPr="008B7DB3" w:rsidRDefault="00D22946" w:rsidP="00C40FC3">
      <w:pPr>
        <w:pStyle w:val="Paragraph"/>
        <w:tabs>
          <w:tab w:val="num" w:pos="0"/>
        </w:tabs>
        <w:ind w:left="0" w:firstLine="0"/>
        <w:rPr>
          <w:rFonts w:ascii="Arial" w:hAnsi="Arial" w:cs="Arial"/>
          <w:sz w:val="22"/>
          <w:szCs w:val="22"/>
        </w:rPr>
      </w:pPr>
      <w:r w:rsidRPr="008B7DB3">
        <w:rPr>
          <w:rFonts w:ascii="Arial" w:hAnsi="Arial" w:cs="Arial"/>
          <w:sz w:val="22"/>
          <w:szCs w:val="22"/>
        </w:rPr>
        <w:t xml:space="preserve">La UCP tendrá que contratar un consultor de adquisiciones y un consultor para el seguimiento técnico del programa. </w:t>
      </w:r>
    </w:p>
    <w:p w14:paraId="15EECD4C" w14:textId="77777777" w:rsidR="00C40FC3" w:rsidRPr="008B7DB3" w:rsidRDefault="00C40FC3" w:rsidP="00C40FC3">
      <w:pPr>
        <w:pStyle w:val="Paragraph"/>
        <w:tabs>
          <w:tab w:val="num" w:pos="0"/>
        </w:tabs>
        <w:ind w:left="0" w:firstLine="0"/>
        <w:rPr>
          <w:rFonts w:ascii="Arial" w:hAnsi="Arial" w:cs="Arial"/>
          <w:sz w:val="22"/>
          <w:szCs w:val="22"/>
        </w:rPr>
      </w:pPr>
      <w:r w:rsidRPr="008B7DB3">
        <w:rPr>
          <w:rFonts w:ascii="Arial" w:hAnsi="Arial" w:cs="Arial"/>
          <w:sz w:val="22"/>
          <w:szCs w:val="22"/>
        </w:rPr>
        <w:t xml:space="preserve">Adquisiciones de Bienes y Servicios Diferentes de Consultoría: </w:t>
      </w:r>
      <w:bookmarkEnd w:id="22"/>
      <w:r w:rsidRPr="008B7DB3">
        <w:rPr>
          <w:rFonts w:ascii="Arial" w:hAnsi="Arial" w:cs="Arial"/>
          <w:sz w:val="22"/>
          <w:szCs w:val="22"/>
        </w:rPr>
        <w:t>No se contemplan contrataciones directas en estas categorías, pero las que se definan a lo largo del programa serán identificadas previa y oportunamente en el PA, con su respectiva justificación, así como también se deberán identificar los procesos de selección que requieran precalificación de oferentes. Los contratos de Bienes y Servicios Diferentes de Consultoría</w:t>
      </w:r>
      <w:r w:rsidRPr="008B7DB3">
        <w:rPr>
          <w:rFonts w:ascii="Arial" w:hAnsi="Arial" w:cs="Arial"/>
          <w:vertAlign w:val="superscript"/>
        </w:rPr>
        <w:footnoteReference w:id="3"/>
      </w:r>
      <w:r w:rsidRPr="008B7DB3">
        <w:rPr>
          <w:rFonts w:ascii="Arial" w:hAnsi="Arial" w:cs="Arial"/>
          <w:sz w:val="22"/>
          <w:szCs w:val="22"/>
        </w:rPr>
        <w:t xml:space="preserve"> generados bajo el proyecto y sujetos a Licitación Pública Internacional (LPI) se ejecutarán utilizando los Documentos Estándar de Licitaciones (DELs) emitidos por el Banco. Las licitaciones sujetas a Licitación Pública Nacional (LPN) se ejecutarán usando Documentos de Licitación Nacional acordados con el Banco. La revisión de las especificaciones técnicas de las adquisiciones durante la preparación de procesos de selección es responsabilidad del BID. </w:t>
      </w:r>
    </w:p>
    <w:p w14:paraId="02B5C3C4" w14:textId="77777777" w:rsidR="00C40FC3" w:rsidRPr="008B7DB3" w:rsidRDefault="00C40FC3" w:rsidP="00C40FC3">
      <w:pPr>
        <w:pStyle w:val="Paragraph"/>
        <w:tabs>
          <w:tab w:val="num" w:pos="0"/>
        </w:tabs>
        <w:ind w:left="0" w:firstLine="0"/>
        <w:rPr>
          <w:rFonts w:ascii="Arial" w:hAnsi="Arial" w:cs="Arial"/>
          <w:sz w:val="22"/>
          <w:szCs w:val="22"/>
        </w:rPr>
      </w:pPr>
      <w:r w:rsidRPr="008B7DB3">
        <w:rPr>
          <w:rFonts w:ascii="Arial" w:hAnsi="Arial" w:cs="Arial"/>
          <w:sz w:val="22"/>
          <w:szCs w:val="22"/>
        </w:rPr>
        <w:t xml:space="preserve">Selección y Contratación de Consultores: Los contratos de Servicios de Consultoría generados bajo el </w:t>
      </w:r>
      <w:r w:rsidR="00917578" w:rsidRPr="008B7DB3">
        <w:rPr>
          <w:rFonts w:ascii="Arial" w:hAnsi="Arial" w:cs="Arial"/>
          <w:sz w:val="22"/>
          <w:szCs w:val="22"/>
        </w:rPr>
        <w:t xml:space="preserve">Programa </w:t>
      </w:r>
      <w:r w:rsidRPr="008B7DB3">
        <w:rPr>
          <w:rFonts w:ascii="Arial" w:hAnsi="Arial" w:cs="Arial"/>
          <w:sz w:val="22"/>
          <w:szCs w:val="22"/>
        </w:rPr>
        <w:t xml:space="preserve">se ejecutarán utilizando la Solicitud Estándar de Propuestas (SEPs) emitida o acordada con el Banco. La revisión de términos de referencia para la contratación de servicios de consultoría es responsabilidad del </w:t>
      </w:r>
      <w:r w:rsidR="00314ADD" w:rsidRPr="008B7DB3">
        <w:rPr>
          <w:rFonts w:ascii="Arial" w:hAnsi="Arial" w:cs="Arial"/>
          <w:sz w:val="22"/>
          <w:szCs w:val="22"/>
        </w:rPr>
        <w:t>BID</w:t>
      </w:r>
      <w:r w:rsidRPr="008B7DB3">
        <w:rPr>
          <w:rFonts w:ascii="Arial" w:hAnsi="Arial" w:cs="Arial"/>
          <w:sz w:val="22"/>
          <w:szCs w:val="22"/>
        </w:rPr>
        <w:t>. No se contemplan contrataciones directas en esta categoría, pero las que se definan a lo largo del programa, serán identificadas previa y oportunamente en el PA, con su respectiva justificación.</w:t>
      </w:r>
    </w:p>
    <w:p w14:paraId="1223F0BA" w14:textId="77777777" w:rsidR="00C40FC3" w:rsidRPr="008B7DB3" w:rsidRDefault="00D96201" w:rsidP="00C40FC3">
      <w:pPr>
        <w:pStyle w:val="Paragraph"/>
        <w:tabs>
          <w:tab w:val="num" w:pos="0"/>
        </w:tabs>
        <w:ind w:left="0" w:firstLine="0"/>
        <w:rPr>
          <w:rFonts w:ascii="Arial" w:hAnsi="Arial" w:cs="Arial"/>
          <w:sz w:val="22"/>
          <w:szCs w:val="22"/>
        </w:rPr>
      </w:pPr>
      <w:r w:rsidRPr="008B7DB3">
        <w:rPr>
          <w:rFonts w:ascii="Arial" w:hAnsi="Arial" w:cs="Arial"/>
          <w:sz w:val="22"/>
          <w:szCs w:val="22"/>
        </w:rPr>
        <w:t>S</w:t>
      </w:r>
      <w:r w:rsidR="00C40FC3" w:rsidRPr="008B7DB3">
        <w:rPr>
          <w:rFonts w:ascii="Arial" w:hAnsi="Arial" w:cs="Arial"/>
          <w:sz w:val="22"/>
          <w:szCs w:val="22"/>
        </w:rPr>
        <w:t>elección de los consultores individuales: En los casos identificados en el PA, la contratación de consultores individuales se regirá por lo establecido en el documento GN 2350-9, Sección V, párrafos del 5.1 al 5.4. (v</w:t>
      </w:r>
      <w:r w:rsidR="00CF5F43" w:rsidRPr="008B7DB3">
        <w:rPr>
          <w:rFonts w:ascii="Arial" w:hAnsi="Arial" w:cs="Arial"/>
          <w:sz w:val="22"/>
          <w:szCs w:val="22"/>
        </w:rPr>
        <w:t>é</w:t>
      </w:r>
      <w:r w:rsidR="00C40FC3" w:rsidRPr="008B7DB3">
        <w:rPr>
          <w:rFonts w:ascii="Arial" w:hAnsi="Arial" w:cs="Arial"/>
          <w:sz w:val="22"/>
          <w:szCs w:val="22"/>
        </w:rPr>
        <w:t xml:space="preserve">ase Anexo </w:t>
      </w:r>
      <w:r w:rsidR="00FC35F7" w:rsidRPr="008B7DB3">
        <w:rPr>
          <w:rFonts w:ascii="Arial" w:hAnsi="Arial" w:cs="Arial"/>
          <w:sz w:val="22"/>
          <w:szCs w:val="22"/>
        </w:rPr>
        <w:t>3</w:t>
      </w:r>
      <w:r w:rsidR="004D17D6" w:rsidRPr="008B7DB3">
        <w:rPr>
          <w:rFonts w:ascii="Arial" w:hAnsi="Arial" w:cs="Arial"/>
          <w:sz w:val="22"/>
          <w:szCs w:val="22"/>
        </w:rPr>
        <w:t>)</w:t>
      </w:r>
      <w:r w:rsidR="00CF5F43" w:rsidRPr="008B7DB3">
        <w:rPr>
          <w:rFonts w:ascii="Arial" w:hAnsi="Arial" w:cs="Arial"/>
          <w:sz w:val="22"/>
          <w:szCs w:val="22"/>
        </w:rPr>
        <w:t>.</w:t>
      </w:r>
      <w:r w:rsidR="004D17D6" w:rsidRPr="008B7DB3">
        <w:rPr>
          <w:rFonts w:ascii="Arial" w:hAnsi="Arial" w:cs="Arial"/>
          <w:sz w:val="22"/>
          <w:szCs w:val="22"/>
        </w:rPr>
        <w:t xml:space="preserve"> </w:t>
      </w:r>
      <w:r w:rsidR="00C40FC3" w:rsidRPr="008B7DB3">
        <w:rPr>
          <w:rFonts w:ascii="Arial" w:hAnsi="Arial" w:cs="Arial"/>
          <w:sz w:val="22"/>
          <w:szCs w:val="22"/>
        </w:rPr>
        <w:t>Para el funcionamiento de la UCP, se podrá contratar según el método de selección directa a consultores que en ese momento se encuentren desarrollando actividades en el marco de contratos financiados por otros programas que la UCP esté ejecutando</w:t>
      </w:r>
      <w:r w:rsidR="00CF5F43" w:rsidRPr="008B7DB3">
        <w:rPr>
          <w:rFonts w:ascii="Arial" w:hAnsi="Arial" w:cs="Arial"/>
          <w:sz w:val="22"/>
          <w:szCs w:val="22"/>
        </w:rPr>
        <w:t>.</w:t>
      </w:r>
    </w:p>
    <w:p w14:paraId="07D6BDBB" w14:textId="77777777" w:rsidR="00D96201" w:rsidRPr="008B7DB3" w:rsidRDefault="00D96201" w:rsidP="00C40FC3">
      <w:pPr>
        <w:pStyle w:val="Paragraph"/>
        <w:tabs>
          <w:tab w:val="num" w:pos="0"/>
        </w:tabs>
        <w:ind w:left="0" w:firstLine="0"/>
        <w:rPr>
          <w:rFonts w:ascii="Arial" w:hAnsi="Arial" w:cs="Arial"/>
          <w:sz w:val="22"/>
          <w:szCs w:val="22"/>
        </w:rPr>
      </w:pPr>
      <w:r w:rsidRPr="008B7DB3">
        <w:rPr>
          <w:rFonts w:ascii="Arial" w:hAnsi="Arial" w:cs="Arial"/>
          <w:sz w:val="22"/>
          <w:szCs w:val="22"/>
        </w:rPr>
        <w:t>Uso de Sistema Nacional de Adquisiciones: cualquier sistema o subsistema que sea aprobado con posterioridad será aplicable a la operación. El Plan de Adquisiciones de la operación y sus actualizaciones indicará qué contrataciones se ejecutarán a través de los sistemas nacionales aprobados.</w:t>
      </w:r>
    </w:p>
    <w:p w14:paraId="54397537" w14:textId="77777777" w:rsidR="00D96201" w:rsidRPr="008B7DB3" w:rsidRDefault="00D96201" w:rsidP="00D96201">
      <w:pPr>
        <w:pStyle w:val="Paragraph"/>
        <w:tabs>
          <w:tab w:val="num" w:pos="0"/>
        </w:tabs>
        <w:ind w:left="0" w:firstLine="0"/>
        <w:rPr>
          <w:rFonts w:ascii="Arial" w:hAnsi="Arial" w:cs="Arial"/>
          <w:sz w:val="22"/>
          <w:szCs w:val="22"/>
        </w:rPr>
      </w:pPr>
      <w:r w:rsidRPr="008B7DB3">
        <w:rPr>
          <w:rFonts w:ascii="Arial" w:hAnsi="Arial" w:cs="Arial"/>
          <w:sz w:val="22"/>
          <w:szCs w:val="22"/>
        </w:rPr>
        <w:t>Gastos Recurrentes: Los gastos recurrentes o gastos operativos y de mantenimiento requeridos durante el proyecto serán: pasajes, viáticos, movilidad, alquileres de equipos y servicios, mantenimiento de oficinas, expensas, gastos de librería y de capacitación, productos de artes gráficas, imprenta, publicaciones y reproducciones, mensajería y correo, servicios de limpieza, insumos informáticos, seguros, telefonía, y gastos menores que demande la UCP para el funcionamiento del programa. Estos gastos serán financiados por el proyecto con recursos de contrapartida, y serían realizados siguiendo los procedimientos administrativos de la UCP, siempre que no vulneren los principios fundamentales de las Políticas del Banco con relación a competencia, eficiencia, y economía. Los costos de operación no incluyen salarios de funcionarios en ejercicio público.</w:t>
      </w:r>
    </w:p>
    <w:p w14:paraId="3B52A75B" w14:textId="77777777" w:rsidR="00D96201" w:rsidRPr="008B7DB3" w:rsidRDefault="00D96201" w:rsidP="00D96201">
      <w:pPr>
        <w:pStyle w:val="Paragraph"/>
        <w:tabs>
          <w:tab w:val="num" w:pos="0"/>
        </w:tabs>
        <w:ind w:left="0" w:firstLine="0"/>
        <w:rPr>
          <w:rFonts w:ascii="Arial" w:hAnsi="Arial" w:cs="Arial"/>
          <w:sz w:val="22"/>
          <w:szCs w:val="22"/>
        </w:rPr>
      </w:pPr>
      <w:r w:rsidRPr="008B7DB3">
        <w:rPr>
          <w:rFonts w:ascii="Arial" w:hAnsi="Arial" w:cs="Arial"/>
          <w:sz w:val="22"/>
          <w:szCs w:val="22"/>
        </w:rPr>
        <w:t>Pertinencia del gasto: La pertinencia del gasto, los Términos de Referencia, las especificaciones técnicas y el presupuesto de las adquisiciones que se realicen en el marco del programa serán responsabilidad del BID y necesitarán siempre de la no-objeción previa del Banco.</w:t>
      </w:r>
    </w:p>
    <w:p w14:paraId="6CEB28DF" w14:textId="77777777" w:rsidR="00D22946" w:rsidRPr="008B7DB3" w:rsidRDefault="00D22946" w:rsidP="00D96201">
      <w:pPr>
        <w:pStyle w:val="Paragraph"/>
        <w:tabs>
          <w:tab w:val="num" w:pos="0"/>
        </w:tabs>
        <w:ind w:left="0" w:firstLine="0"/>
        <w:rPr>
          <w:rFonts w:ascii="Arial" w:hAnsi="Arial" w:cs="Arial"/>
          <w:sz w:val="22"/>
          <w:szCs w:val="22"/>
        </w:rPr>
      </w:pPr>
      <w:r w:rsidRPr="008B7DB3">
        <w:rPr>
          <w:rFonts w:ascii="Arial" w:hAnsi="Arial" w:cs="Arial"/>
          <w:sz w:val="22"/>
          <w:szCs w:val="22"/>
        </w:rPr>
        <w:t>Las adquisiciones serán supervisadas de manera ex ante con excepción de los procesos de Comparación de Precios (bienes y servicios de no consultoría inferiores a US$100 mil) y Consultoría Individual, que serán realizados de manera ex post. Las visitas de revisión ex post se realizarán cada 12 meses. Los reportes de revisión ex</w:t>
      </w:r>
      <w:r w:rsidRPr="008B7DB3">
        <w:rPr>
          <w:rFonts w:ascii="Arial" w:hAnsi="Arial" w:cs="Arial"/>
          <w:sz w:val="22"/>
          <w:szCs w:val="22"/>
        </w:rPr>
        <w:noBreakHyphen/>
        <w:t xml:space="preserve">post incluirán al menos una visita de inspección física, escogida de los procesos de adquisiciones sujetos a la revisión ex post. Al menos el 10% de los contratos revisados se inspeccionarán físicamente </w:t>
      </w:r>
      <w:r w:rsidR="00314ADD" w:rsidRPr="008B7DB3">
        <w:rPr>
          <w:rFonts w:ascii="Arial" w:hAnsi="Arial" w:cs="Arial"/>
          <w:sz w:val="22"/>
          <w:szCs w:val="22"/>
        </w:rPr>
        <w:t xml:space="preserve">por el BID </w:t>
      </w:r>
      <w:r w:rsidRPr="008B7DB3">
        <w:rPr>
          <w:rFonts w:ascii="Arial" w:hAnsi="Arial" w:cs="Arial"/>
          <w:sz w:val="22"/>
          <w:szCs w:val="22"/>
        </w:rPr>
        <w:t>durante el programa.</w:t>
      </w:r>
    </w:p>
    <w:p w14:paraId="148BD28C" w14:textId="77777777" w:rsidR="00D22946" w:rsidRPr="008B7DB3" w:rsidRDefault="00D22946" w:rsidP="00D22946">
      <w:pPr>
        <w:pStyle w:val="Paragraph"/>
        <w:tabs>
          <w:tab w:val="num" w:pos="0"/>
        </w:tabs>
        <w:ind w:left="0" w:firstLine="0"/>
        <w:rPr>
          <w:rFonts w:ascii="Arial" w:hAnsi="Arial" w:cs="Arial"/>
          <w:sz w:val="22"/>
          <w:szCs w:val="22"/>
        </w:rPr>
      </w:pPr>
      <w:r w:rsidRPr="008B7DB3">
        <w:rPr>
          <w:rFonts w:ascii="Arial" w:hAnsi="Arial" w:cs="Arial"/>
          <w:sz w:val="22"/>
          <w:szCs w:val="22"/>
        </w:rPr>
        <w:t xml:space="preserve">Los montos límites establecidos para revisión ex-post se aplican en función de la capacidad fiduciaria de ejecución del OE y pueden ser modificados por el Banco en la medida que tal capacidad varíe. </w:t>
      </w:r>
    </w:p>
    <w:p w14:paraId="53190F1D" w14:textId="77777777" w:rsidR="00D22946" w:rsidRPr="008B7DB3" w:rsidRDefault="00D22946" w:rsidP="00D22946">
      <w:pPr>
        <w:pStyle w:val="Paragraph"/>
        <w:numPr>
          <w:ilvl w:val="0"/>
          <w:numId w:val="0"/>
        </w:numPr>
        <w:tabs>
          <w:tab w:val="num" w:pos="0"/>
        </w:tabs>
        <w:rPr>
          <w:rFonts w:ascii="Arial" w:hAnsi="Arial" w:cs="Arial"/>
          <w:sz w:val="18"/>
          <w:szCs w:val="18"/>
        </w:rPr>
      </w:pPr>
      <w:r w:rsidRPr="008B7DB3">
        <w:rPr>
          <w:rFonts w:ascii="Arial" w:hAnsi="Arial" w:cs="Arial"/>
          <w:sz w:val="18"/>
          <w:szCs w:val="18"/>
        </w:rPr>
        <w:t>Cuadro 4. Límites para Revisión Ex Post</w:t>
      </w:r>
    </w:p>
    <w:tbl>
      <w:tblPr>
        <w:tblW w:w="5000" w:type="pct"/>
        <w:jc w:val="center"/>
        <w:tblLook w:val="0000" w:firstRow="0" w:lastRow="0" w:firstColumn="0" w:lastColumn="0" w:noHBand="0" w:noVBand="0"/>
      </w:tblPr>
      <w:tblGrid>
        <w:gridCol w:w="4227"/>
        <w:gridCol w:w="4403"/>
      </w:tblGrid>
      <w:tr w:rsidR="00D22946" w:rsidRPr="008B7DB3" w14:paraId="192E82EC" w14:textId="77777777" w:rsidTr="00D22946">
        <w:trPr>
          <w:jc w:val="center"/>
        </w:trPr>
        <w:tc>
          <w:tcPr>
            <w:tcW w:w="2449" w:type="pct"/>
            <w:tcBorders>
              <w:top w:val="single" w:sz="4" w:space="0" w:color="808080"/>
              <w:left w:val="single" w:sz="4" w:space="0" w:color="808080"/>
              <w:bottom w:val="single" w:sz="4" w:space="0" w:color="808080"/>
            </w:tcBorders>
            <w:shd w:val="clear" w:color="auto" w:fill="00B0F0"/>
          </w:tcPr>
          <w:p w14:paraId="0365A59A" w14:textId="77777777" w:rsidR="00D22946" w:rsidRPr="008B7DB3" w:rsidRDefault="00D22946" w:rsidP="00D22946">
            <w:pPr>
              <w:tabs>
                <w:tab w:val="num" w:pos="0"/>
              </w:tabs>
              <w:autoSpaceDE w:val="0"/>
              <w:snapToGrid w:val="0"/>
              <w:jc w:val="center"/>
              <w:rPr>
                <w:rFonts w:ascii="Arial" w:hAnsi="Arial" w:cs="Arial"/>
                <w:b/>
                <w:color w:val="EEECE1"/>
                <w:sz w:val="18"/>
                <w:szCs w:val="18"/>
              </w:rPr>
            </w:pPr>
            <w:r w:rsidRPr="008B7DB3">
              <w:rPr>
                <w:rFonts w:ascii="Arial" w:hAnsi="Arial" w:cs="Arial"/>
                <w:b/>
                <w:color w:val="EEECE1"/>
                <w:sz w:val="18"/>
                <w:szCs w:val="18"/>
              </w:rPr>
              <w:t>Comparación de precios (Bienes y Servicios de No Consultoría)</w:t>
            </w:r>
          </w:p>
        </w:tc>
        <w:tc>
          <w:tcPr>
            <w:tcW w:w="2551" w:type="pct"/>
            <w:tcBorders>
              <w:top w:val="single" w:sz="4" w:space="0" w:color="808080"/>
              <w:left w:val="single" w:sz="4" w:space="0" w:color="808080"/>
              <w:bottom w:val="single" w:sz="4" w:space="0" w:color="808080"/>
              <w:right w:val="single" w:sz="4" w:space="0" w:color="808080"/>
            </w:tcBorders>
            <w:shd w:val="clear" w:color="auto" w:fill="00B0F0"/>
          </w:tcPr>
          <w:p w14:paraId="6D8EC528" w14:textId="77777777" w:rsidR="00D22946" w:rsidRPr="008B7DB3" w:rsidRDefault="00D22946" w:rsidP="00D22946">
            <w:pPr>
              <w:tabs>
                <w:tab w:val="num" w:pos="0"/>
              </w:tabs>
              <w:autoSpaceDE w:val="0"/>
              <w:snapToGrid w:val="0"/>
              <w:jc w:val="center"/>
              <w:rPr>
                <w:rFonts w:ascii="Arial" w:hAnsi="Arial" w:cs="Arial"/>
                <w:b/>
                <w:color w:val="EEECE1"/>
                <w:sz w:val="18"/>
                <w:szCs w:val="18"/>
              </w:rPr>
            </w:pPr>
            <w:r w:rsidRPr="008B7DB3">
              <w:rPr>
                <w:rFonts w:ascii="Arial" w:hAnsi="Arial" w:cs="Arial"/>
                <w:b/>
                <w:color w:val="EEECE1"/>
                <w:sz w:val="18"/>
                <w:szCs w:val="18"/>
              </w:rPr>
              <w:t>Consultoría Individual</w:t>
            </w:r>
          </w:p>
        </w:tc>
      </w:tr>
      <w:tr w:rsidR="00D22946" w:rsidRPr="008B7DB3" w14:paraId="485B5799" w14:textId="77777777" w:rsidTr="00D22946">
        <w:trPr>
          <w:trHeight w:val="293"/>
          <w:jc w:val="center"/>
        </w:trPr>
        <w:tc>
          <w:tcPr>
            <w:tcW w:w="2449" w:type="pct"/>
            <w:tcBorders>
              <w:top w:val="single" w:sz="4" w:space="0" w:color="808080"/>
              <w:left w:val="single" w:sz="4" w:space="0" w:color="808080"/>
              <w:bottom w:val="single" w:sz="4" w:space="0" w:color="808080"/>
            </w:tcBorders>
            <w:shd w:val="clear" w:color="auto" w:fill="auto"/>
          </w:tcPr>
          <w:p w14:paraId="28616716" w14:textId="77777777" w:rsidR="00D22946" w:rsidRPr="008B7DB3" w:rsidRDefault="00D22946" w:rsidP="00D22946">
            <w:pPr>
              <w:tabs>
                <w:tab w:val="num" w:pos="0"/>
              </w:tabs>
              <w:autoSpaceDE w:val="0"/>
              <w:snapToGrid w:val="0"/>
              <w:jc w:val="center"/>
              <w:rPr>
                <w:rFonts w:ascii="Arial" w:hAnsi="Arial" w:cs="Arial"/>
                <w:color w:val="000000"/>
                <w:sz w:val="18"/>
                <w:szCs w:val="18"/>
              </w:rPr>
            </w:pPr>
            <w:r w:rsidRPr="008B7DB3">
              <w:rPr>
                <w:rFonts w:ascii="Arial" w:hAnsi="Arial" w:cs="Arial"/>
                <w:color w:val="000000"/>
                <w:sz w:val="18"/>
                <w:szCs w:val="18"/>
              </w:rPr>
              <w:t>&lt;</w:t>
            </w:r>
            <w:r w:rsidRPr="008B7DB3">
              <w:rPr>
                <w:rFonts w:ascii="Arial" w:eastAsia="Calibri" w:hAnsi="Arial" w:cs="Arial"/>
                <w:color w:val="000000"/>
                <w:sz w:val="18"/>
                <w:szCs w:val="18"/>
              </w:rPr>
              <w:t>1</w:t>
            </w:r>
            <w:r w:rsidRPr="008B7DB3">
              <w:rPr>
                <w:rFonts w:ascii="Arial" w:hAnsi="Arial" w:cs="Arial"/>
                <w:color w:val="000000"/>
                <w:sz w:val="18"/>
                <w:szCs w:val="18"/>
              </w:rPr>
              <w:t>00.000</w:t>
            </w:r>
          </w:p>
        </w:tc>
        <w:tc>
          <w:tcPr>
            <w:tcW w:w="2551" w:type="pct"/>
            <w:tcBorders>
              <w:top w:val="single" w:sz="4" w:space="0" w:color="808080"/>
              <w:left w:val="single" w:sz="4" w:space="0" w:color="808080"/>
              <w:bottom w:val="single" w:sz="4" w:space="0" w:color="808080"/>
              <w:right w:val="single" w:sz="4" w:space="0" w:color="808080"/>
            </w:tcBorders>
            <w:shd w:val="clear" w:color="auto" w:fill="auto"/>
          </w:tcPr>
          <w:p w14:paraId="3BBC782E" w14:textId="77777777" w:rsidR="00D22946" w:rsidRPr="008B7DB3" w:rsidRDefault="00D22946" w:rsidP="00D22946">
            <w:pPr>
              <w:tabs>
                <w:tab w:val="num" w:pos="0"/>
              </w:tabs>
              <w:autoSpaceDE w:val="0"/>
              <w:snapToGrid w:val="0"/>
              <w:jc w:val="center"/>
              <w:rPr>
                <w:rFonts w:ascii="Arial" w:hAnsi="Arial" w:cs="Arial"/>
                <w:color w:val="000000"/>
                <w:sz w:val="18"/>
                <w:szCs w:val="18"/>
              </w:rPr>
            </w:pPr>
            <w:r w:rsidRPr="008B7DB3">
              <w:rPr>
                <w:rFonts w:ascii="Arial" w:hAnsi="Arial" w:cs="Arial"/>
                <w:color w:val="000000"/>
                <w:sz w:val="18"/>
                <w:szCs w:val="18"/>
              </w:rPr>
              <w:t>&lt;50.000</w:t>
            </w:r>
          </w:p>
        </w:tc>
      </w:tr>
    </w:tbl>
    <w:p w14:paraId="733C6F15" w14:textId="77777777" w:rsidR="00F67205" w:rsidRPr="008B7DB3" w:rsidRDefault="00F67205" w:rsidP="00F67205">
      <w:pPr>
        <w:pStyle w:val="Paragraph"/>
        <w:tabs>
          <w:tab w:val="num" w:pos="0"/>
        </w:tabs>
        <w:ind w:left="0" w:firstLine="0"/>
        <w:rPr>
          <w:rFonts w:ascii="Arial" w:hAnsi="Arial" w:cs="Arial"/>
          <w:sz w:val="22"/>
          <w:szCs w:val="22"/>
        </w:rPr>
      </w:pPr>
      <w:bookmarkStart w:id="23" w:name="_Toc244412094"/>
      <w:r w:rsidRPr="008B7DB3">
        <w:rPr>
          <w:rFonts w:ascii="Arial" w:hAnsi="Arial" w:cs="Arial"/>
          <w:sz w:val="22"/>
          <w:szCs w:val="22"/>
        </w:rPr>
        <w:t xml:space="preserve">Medidas para reducir las probabilidades de corrupción: </w:t>
      </w:r>
      <w:bookmarkEnd w:id="23"/>
      <w:r w:rsidRPr="008B7DB3">
        <w:rPr>
          <w:rFonts w:ascii="Arial" w:hAnsi="Arial" w:cs="Arial"/>
          <w:sz w:val="22"/>
          <w:szCs w:val="22"/>
        </w:rPr>
        <w:t xml:space="preserve">será deber de la UCP (i) atender las disposiciones de las políticas GN-2349-9 y 2350-9 en cuanto a prácticas prohibidas y (ii) revisar el listado de firmas y personas sancionadas para participar en procesos financiados por la Banca Multilateral. </w:t>
      </w:r>
    </w:p>
    <w:p w14:paraId="707E650C" w14:textId="77777777" w:rsidR="00F67205" w:rsidRPr="008B7DB3" w:rsidRDefault="00F67205" w:rsidP="00F67205">
      <w:pPr>
        <w:pStyle w:val="Paragraph"/>
        <w:tabs>
          <w:tab w:val="num" w:pos="0"/>
        </w:tabs>
        <w:ind w:left="0" w:firstLine="0"/>
        <w:rPr>
          <w:rFonts w:ascii="Arial" w:hAnsi="Arial" w:cs="Arial"/>
          <w:sz w:val="22"/>
          <w:szCs w:val="22"/>
        </w:rPr>
      </w:pPr>
      <w:r w:rsidRPr="008B7DB3">
        <w:rPr>
          <w:rFonts w:ascii="Arial" w:hAnsi="Arial" w:cs="Arial"/>
          <w:sz w:val="22"/>
          <w:szCs w:val="22"/>
        </w:rPr>
        <w:t>La UCP tendrá que mantener el plan de adquisiciones actualizado de acuerdo con las necesidades del programa e integrado a la planificación del mismo.</w:t>
      </w:r>
    </w:p>
    <w:p w14:paraId="3BF77745" w14:textId="77777777" w:rsidR="00756B95" w:rsidRPr="008B7DB3" w:rsidRDefault="00F67205" w:rsidP="00F67205">
      <w:pPr>
        <w:pStyle w:val="Paragraph"/>
        <w:tabs>
          <w:tab w:val="num" w:pos="0"/>
        </w:tabs>
        <w:ind w:left="0" w:firstLine="0"/>
        <w:rPr>
          <w:rFonts w:ascii="Arial" w:hAnsi="Arial" w:cs="Arial"/>
          <w:sz w:val="22"/>
          <w:szCs w:val="22"/>
        </w:rPr>
      </w:pPr>
      <w:r w:rsidRPr="008B7DB3">
        <w:rPr>
          <w:rFonts w:ascii="Arial" w:hAnsi="Arial" w:cs="Arial"/>
          <w:sz w:val="22"/>
          <w:szCs w:val="22"/>
        </w:rPr>
        <w:t>Registros y Archivos: La documentación de los procesos de adquisiciones llevadas a cabo por la UCP estarán guardadas en las oficinas de la misma UCP. La UCP será responsable de mantener los registros y archivos debidamente ordenados, clasificados y actualizados con toda la documentación que generen los procesos de adquisición y contratación</w:t>
      </w:r>
      <w:r w:rsidRPr="008B7DB3">
        <w:rPr>
          <w:rFonts w:ascii="Arial" w:hAnsi="Arial" w:cs="Arial"/>
          <w:i/>
          <w:sz w:val="22"/>
          <w:szCs w:val="22"/>
        </w:rPr>
        <w:t xml:space="preserve">. </w:t>
      </w:r>
    </w:p>
    <w:p w14:paraId="1FA759ED" w14:textId="77777777" w:rsidR="00F67205" w:rsidRPr="00A72A61" w:rsidRDefault="00F67205" w:rsidP="00F67205">
      <w:pPr>
        <w:pStyle w:val="Paragraph"/>
        <w:tabs>
          <w:tab w:val="num" w:pos="0"/>
        </w:tabs>
        <w:ind w:left="0" w:firstLine="0"/>
        <w:rPr>
          <w:rFonts w:ascii="Arial" w:hAnsi="Arial" w:cs="Arial"/>
          <w:sz w:val="22"/>
          <w:szCs w:val="22"/>
        </w:rPr>
      </w:pPr>
      <w:r w:rsidRPr="00A72A61">
        <w:rPr>
          <w:rFonts w:ascii="Arial" w:hAnsi="Arial" w:cs="Arial"/>
          <w:sz w:val="22"/>
          <w:szCs w:val="22"/>
        </w:rPr>
        <w:t xml:space="preserve">Para la preparación y archivo de los reportes del proyecto se deben utilizar los formatos o procedimientos </w:t>
      </w:r>
      <w:r w:rsidR="00756B95" w:rsidRPr="00A72A61">
        <w:rPr>
          <w:rFonts w:ascii="Arial" w:hAnsi="Arial" w:cs="Arial"/>
          <w:sz w:val="22"/>
          <w:szCs w:val="22"/>
        </w:rPr>
        <w:t>siguientes:</w:t>
      </w:r>
      <w:r w:rsidR="00A72A61" w:rsidRPr="00A72A61">
        <w:rPr>
          <w:rFonts w:ascii="Arial" w:hAnsi="Arial" w:cs="Arial"/>
          <w:sz w:val="22"/>
          <w:szCs w:val="22"/>
        </w:rPr>
        <w:t xml:space="preserve"> [por definir]</w:t>
      </w:r>
      <w:r w:rsidR="00A72A61">
        <w:rPr>
          <w:rFonts w:ascii="Arial" w:hAnsi="Arial" w:cs="Arial"/>
          <w:sz w:val="22"/>
          <w:szCs w:val="22"/>
        </w:rPr>
        <w:t>.</w:t>
      </w:r>
    </w:p>
    <w:p w14:paraId="723193FD" w14:textId="77777777" w:rsidR="00FE5EE7" w:rsidRPr="008B7DB3" w:rsidRDefault="00FE5EE7">
      <w:pPr>
        <w:spacing w:after="120"/>
        <w:jc w:val="both"/>
        <w:rPr>
          <w:rFonts w:ascii="Arial" w:hAnsi="Arial" w:cs="Arial"/>
          <w:sz w:val="22"/>
          <w:szCs w:val="22"/>
          <w:lang w:eastAsia="en-US"/>
        </w:rPr>
      </w:pPr>
    </w:p>
    <w:p w14:paraId="73074845" w14:textId="77777777" w:rsidR="00B65B21" w:rsidRPr="008B7DB3" w:rsidRDefault="0040705B" w:rsidP="00ED6BC8">
      <w:pPr>
        <w:pStyle w:val="Chapter"/>
        <w:jc w:val="left"/>
        <w:rPr>
          <w:rFonts w:ascii="Arial" w:hAnsi="Arial" w:cs="Arial"/>
          <w:sz w:val="22"/>
          <w:szCs w:val="22"/>
        </w:rPr>
      </w:pPr>
      <w:r w:rsidRPr="008B7DB3">
        <w:rPr>
          <w:rFonts w:ascii="Arial" w:hAnsi="Arial" w:cs="Arial"/>
          <w:sz w:val="22"/>
          <w:szCs w:val="22"/>
        </w:rPr>
        <w:t>MECANISMOS DE DESEMBOLSO DE LOS RE</w:t>
      </w:r>
      <w:r w:rsidRPr="008B7DB3">
        <w:rPr>
          <w:rFonts w:ascii="Arial" w:hAnsi="Arial" w:cs="Arial"/>
          <w:caps/>
          <w:smallCaps w:val="0"/>
          <w:sz w:val="22"/>
          <w:szCs w:val="22"/>
        </w:rPr>
        <w:t>CURSOS para la ejecucion del programa</w:t>
      </w:r>
      <w:r w:rsidR="00B65B21" w:rsidRPr="008B7DB3">
        <w:rPr>
          <w:rFonts w:ascii="Arial" w:hAnsi="Arial" w:cs="Arial"/>
          <w:sz w:val="22"/>
          <w:szCs w:val="22"/>
        </w:rPr>
        <w:t>, TIEMPO DE EJECUCIÓN Y FINANCIAMIENTO RETROACTIVO</w:t>
      </w:r>
    </w:p>
    <w:p w14:paraId="796C668A" w14:textId="77777777" w:rsidR="00B65B21" w:rsidRPr="008B7DB3" w:rsidRDefault="00B65B21" w:rsidP="00B65B21">
      <w:pPr>
        <w:rPr>
          <w:rFonts w:ascii="Arial" w:hAnsi="Arial" w:cs="Arial"/>
          <w:sz w:val="22"/>
          <w:szCs w:val="22"/>
          <w:lang w:eastAsia="en-US"/>
        </w:rPr>
      </w:pPr>
    </w:p>
    <w:p w14:paraId="4EA6B67D" w14:textId="77777777" w:rsidR="00F26996" w:rsidRPr="008B7DB3" w:rsidRDefault="00F26996" w:rsidP="001D477A">
      <w:pPr>
        <w:pStyle w:val="Paragraph"/>
        <w:tabs>
          <w:tab w:val="num" w:pos="0"/>
        </w:tabs>
        <w:ind w:left="0" w:firstLine="0"/>
        <w:rPr>
          <w:rFonts w:ascii="Arial" w:hAnsi="Arial" w:cs="Arial"/>
          <w:sz w:val="22"/>
          <w:szCs w:val="22"/>
        </w:rPr>
      </w:pPr>
      <w:bookmarkStart w:id="24" w:name="_Ref504575650"/>
      <w:r w:rsidRPr="008B7DB3">
        <w:rPr>
          <w:rFonts w:ascii="Arial" w:hAnsi="Arial" w:cs="Arial"/>
          <w:sz w:val="22"/>
          <w:szCs w:val="22"/>
        </w:rPr>
        <w:t xml:space="preserve">FFMR – la UCP </w:t>
      </w:r>
      <w:r w:rsidR="008B7DB3" w:rsidRPr="008B7DB3">
        <w:rPr>
          <w:rFonts w:ascii="Arial" w:hAnsi="Arial" w:cs="Arial"/>
          <w:sz w:val="22"/>
          <w:szCs w:val="22"/>
        </w:rPr>
        <w:t>podrá</w:t>
      </w:r>
      <w:r w:rsidRPr="008B7DB3">
        <w:rPr>
          <w:rFonts w:ascii="Arial" w:hAnsi="Arial" w:cs="Arial"/>
          <w:sz w:val="22"/>
          <w:szCs w:val="22"/>
        </w:rPr>
        <w:t xml:space="preserve"> solicitar </w:t>
      </w:r>
      <w:r w:rsidR="008B7DB3" w:rsidRPr="008B7DB3">
        <w:rPr>
          <w:rFonts w:ascii="Arial" w:hAnsi="Arial" w:cs="Arial"/>
          <w:sz w:val="22"/>
          <w:szCs w:val="22"/>
        </w:rPr>
        <w:t>garantías</w:t>
      </w:r>
      <w:r w:rsidRPr="008B7DB3">
        <w:rPr>
          <w:rFonts w:ascii="Arial" w:hAnsi="Arial" w:cs="Arial"/>
          <w:sz w:val="22"/>
          <w:szCs w:val="22"/>
        </w:rPr>
        <w:t xml:space="preserve"> durante un plazo de ocho </w:t>
      </w:r>
      <w:r w:rsidR="008B7DB3" w:rsidRPr="008B7DB3">
        <w:rPr>
          <w:rFonts w:ascii="Arial" w:hAnsi="Arial" w:cs="Arial"/>
          <w:sz w:val="22"/>
          <w:szCs w:val="22"/>
        </w:rPr>
        <w:t>años</w:t>
      </w:r>
      <w:r w:rsidRPr="008B7DB3">
        <w:rPr>
          <w:rFonts w:ascii="Arial" w:hAnsi="Arial" w:cs="Arial"/>
          <w:sz w:val="22"/>
          <w:szCs w:val="22"/>
        </w:rPr>
        <w:t xml:space="preserve"> a partir de</w:t>
      </w:r>
      <w:r w:rsidR="00314ADD" w:rsidRPr="008B7DB3">
        <w:rPr>
          <w:rFonts w:ascii="Arial" w:hAnsi="Arial" w:cs="Arial"/>
          <w:sz w:val="22"/>
          <w:szCs w:val="22"/>
        </w:rPr>
        <w:t xml:space="preserve"> la fecha efectiva del Acuerdo.</w:t>
      </w:r>
    </w:p>
    <w:p w14:paraId="6CB3CB13" w14:textId="77777777" w:rsidR="001D477A" w:rsidRPr="008B7DB3" w:rsidRDefault="00D96201" w:rsidP="001D477A">
      <w:pPr>
        <w:pStyle w:val="Paragraph"/>
        <w:tabs>
          <w:tab w:val="num" w:pos="0"/>
        </w:tabs>
        <w:ind w:left="0" w:firstLine="0"/>
        <w:rPr>
          <w:rFonts w:ascii="Arial" w:hAnsi="Arial" w:cs="Arial"/>
          <w:sz w:val="22"/>
          <w:szCs w:val="22"/>
        </w:rPr>
      </w:pPr>
      <w:r w:rsidRPr="008B7DB3">
        <w:rPr>
          <w:rFonts w:ascii="Arial" w:hAnsi="Arial" w:cs="Arial"/>
          <w:sz w:val="22"/>
          <w:szCs w:val="22"/>
        </w:rPr>
        <w:t>Recursos para ejecución del programa (préstamo</w:t>
      </w:r>
      <w:r w:rsidR="00D14CEB" w:rsidRPr="008B7DB3">
        <w:rPr>
          <w:rFonts w:ascii="Arial" w:hAnsi="Arial" w:cs="Arial"/>
          <w:sz w:val="22"/>
          <w:szCs w:val="22"/>
        </w:rPr>
        <w:t xml:space="preserve"> de </w:t>
      </w:r>
      <w:r w:rsidR="008B7DB3" w:rsidRPr="008B7DB3">
        <w:rPr>
          <w:rFonts w:ascii="Arial" w:hAnsi="Arial" w:cs="Arial"/>
          <w:sz w:val="22"/>
          <w:szCs w:val="22"/>
        </w:rPr>
        <w:t>inversión</w:t>
      </w:r>
      <w:r w:rsidRPr="008B7DB3">
        <w:rPr>
          <w:rFonts w:ascii="Arial" w:hAnsi="Arial" w:cs="Arial"/>
          <w:sz w:val="22"/>
          <w:szCs w:val="22"/>
        </w:rPr>
        <w:t xml:space="preserve">) </w:t>
      </w:r>
      <w:r w:rsidR="00F26996" w:rsidRPr="008B7DB3">
        <w:rPr>
          <w:rFonts w:ascii="Arial" w:hAnsi="Arial" w:cs="Arial"/>
          <w:sz w:val="22"/>
          <w:szCs w:val="22"/>
        </w:rPr>
        <w:t>–</w:t>
      </w:r>
      <w:r w:rsidRPr="008B7DB3">
        <w:rPr>
          <w:rFonts w:ascii="Arial" w:hAnsi="Arial" w:cs="Arial"/>
          <w:sz w:val="22"/>
          <w:szCs w:val="22"/>
        </w:rPr>
        <w:t xml:space="preserve"> </w:t>
      </w:r>
      <w:r w:rsidR="00B65B21" w:rsidRPr="008B7DB3">
        <w:rPr>
          <w:rFonts w:ascii="Arial" w:hAnsi="Arial" w:cs="Arial"/>
          <w:sz w:val="22"/>
          <w:szCs w:val="22"/>
        </w:rPr>
        <w:t xml:space="preserve">Los recursos del préstamo serán desembolsados en un plazo de 60 meses a partir de la vigencia del contrato de préstamo. El Banco podrá financiar retroactivamente, con cargo a los recursos del programa, gastos elegibles efectuados por el prestatario a partir del </w:t>
      </w:r>
      <w:r w:rsidR="00142619" w:rsidRPr="008B7DB3">
        <w:rPr>
          <w:rFonts w:ascii="Arial" w:hAnsi="Arial" w:cs="Arial"/>
          <w:sz w:val="22"/>
          <w:szCs w:val="22"/>
        </w:rPr>
        <w:t>09 de noviembre de 2017</w:t>
      </w:r>
      <w:r w:rsidR="00B65B21" w:rsidRPr="008B7DB3">
        <w:rPr>
          <w:rFonts w:ascii="Arial" w:hAnsi="Arial" w:cs="Arial"/>
          <w:sz w:val="22"/>
          <w:szCs w:val="22"/>
        </w:rPr>
        <w:t>, fecha de aprobación del Perfil del Proyecto,</w:t>
      </w:r>
      <w:r w:rsidR="00142619" w:rsidRPr="008B7DB3">
        <w:rPr>
          <w:rFonts w:ascii="Arial" w:hAnsi="Arial" w:cs="Arial"/>
          <w:sz w:val="22"/>
          <w:szCs w:val="22"/>
        </w:rPr>
        <w:t xml:space="preserve"> y</w:t>
      </w:r>
      <w:r w:rsidR="00B65B21" w:rsidRPr="008B7DB3">
        <w:rPr>
          <w:rFonts w:ascii="Arial" w:hAnsi="Arial" w:cs="Arial"/>
          <w:sz w:val="22"/>
          <w:szCs w:val="22"/>
        </w:rPr>
        <w:t xml:space="preserve"> hasta la fecha de aprobación de la presente operación por parte del Directorio Ejecutivo del Banco por un monto </w:t>
      </w:r>
      <w:r w:rsidR="00142619" w:rsidRPr="008B7DB3">
        <w:rPr>
          <w:rFonts w:ascii="Arial" w:hAnsi="Arial" w:cs="Arial"/>
          <w:sz w:val="22"/>
          <w:szCs w:val="22"/>
        </w:rPr>
        <w:t>de hasta e</w:t>
      </w:r>
      <w:r w:rsidR="00B65B21" w:rsidRPr="008B7DB3">
        <w:rPr>
          <w:rFonts w:ascii="Arial" w:hAnsi="Arial" w:cs="Arial"/>
          <w:sz w:val="22"/>
          <w:szCs w:val="22"/>
        </w:rPr>
        <w:t>l 20% del monto aprobado, siempre que se hayan cumplido requisitos sustancialmente análogos a los establecidos en el contrato de préstamo. En ningún caso se reconocerán gastos efectuados con más de 18 meses de anterioridad a la fecha de aprobación del préstamo.</w:t>
      </w:r>
      <w:bookmarkEnd w:id="24"/>
      <w:r w:rsidR="00B65B21" w:rsidRPr="008B7DB3">
        <w:rPr>
          <w:rFonts w:ascii="Arial" w:hAnsi="Arial" w:cs="Arial"/>
          <w:sz w:val="22"/>
          <w:szCs w:val="22"/>
        </w:rPr>
        <w:t xml:space="preserve"> </w:t>
      </w:r>
    </w:p>
    <w:p w14:paraId="488286CC" w14:textId="77777777" w:rsidR="001D477A" w:rsidRPr="008B7DB3" w:rsidRDefault="003354C3" w:rsidP="007A46D0">
      <w:pPr>
        <w:pStyle w:val="Paragraph"/>
        <w:tabs>
          <w:tab w:val="num" w:pos="0"/>
        </w:tabs>
        <w:ind w:left="0" w:firstLine="0"/>
        <w:rPr>
          <w:rFonts w:ascii="Arial" w:hAnsi="Arial" w:cs="Arial"/>
          <w:sz w:val="22"/>
          <w:szCs w:val="22"/>
        </w:rPr>
      </w:pPr>
      <w:r w:rsidRPr="008B7DB3">
        <w:rPr>
          <w:rFonts w:ascii="Arial" w:hAnsi="Arial" w:cs="Arial"/>
          <w:sz w:val="22"/>
          <w:szCs w:val="22"/>
        </w:rPr>
        <w:t xml:space="preserve">El Banco desembolsará a </w:t>
      </w:r>
      <w:r w:rsidR="0044277F" w:rsidRPr="008B7DB3">
        <w:rPr>
          <w:rFonts w:ascii="Arial" w:hAnsi="Arial" w:cs="Arial"/>
          <w:sz w:val="22"/>
          <w:szCs w:val="22"/>
        </w:rPr>
        <w:t>la UCP</w:t>
      </w:r>
      <w:r w:rsidRPr="008B7DB3">
        <w:rPr>
          <w:rFonts w:ascii="Arial" w:hAnsi="Arial" w:cs="Arial"/>
          <w:sz w:val="22"/>
          <w:szCs w:val="22"/>
        </w:rPr>
        <w:t xml:space="preserve"> </w:t>
      </w:r>
      <w:r w:rsidR="0044277F" w:rsidRPr="008B7DB3">
        <w:rPr>
          <w:rFonts w:ascii="Arial" w:hAnsi="Arial" w:cs="Arial"/>
          <w:sz w:val="22"/>
          <w:szCs w:val="22"/>
        </w:rPr>
        <w:t xml:space="preserve">los </w:t>
      </w:r>
      <w:r w:rsidRPr="008B7DB3">
        <w:rPr>
          <w:rFonts w:ascii="Arial" w:hAnsi="Arial" w:cs="Arial"/>
          <w:sz w:val="22"/>
          <w:szCs w:val="22"/>
        </w:rPr>
        <w:t>recursos</w:t>
      </w:r>
      <w:r w:rsidR="0044277F" w:rsidRPr="008B7DB3">
        <w:rPr>
          <w:rFonts w:ascii="Arial" w:hAnsi="Arial" w:cs="Arial"/>
          <w:sz w:val="22"/>
          <w:szCs w:val="22"/>
        </w:rPr>
        <w:t xml:space="preserve"> para la </w:t>
      </w:r>
      <w:r w:rsidR="00C63BD7" w:rsidRPr="008B7DB3">
        <w:rPr>
          <w:rFonts w:ascii="Arial" w:hAnsi="Arial" w:cs="Arial"/>
          <w:sz w:val="22"/>
          <w:szCs w:val="22"/>
        </w:rPr>
        <w:t>ejecución</w:t>
      </w:r>
      <w:r w:rsidR="0044277F" w:rsidRPr="008B7DB3">
        <w:rPr>
          <w:rFonts w:ascii="Arial" w:hAnsi="Arial" w:cs="Arial"/>
          <w:sz w:val="22"/>
          <w:szCs w:val="22"/>
        </w:rPr>
        <w:t xml:space="preserve"> del programa (el </w:t>
      </w:r>
      <w:r w:rsidR="00C63BD7" w:rsidRPr="008B7DB3">
        <w:rPr>
          <w:rFonts w:ascii="Arial" w:hAnsi="Arial" w:cs="Arial"/>
          <w:sz w:val="22"/>
          <w:szCs w:val="22"/>
        </w:rPr>
        <w:t>préstamo</w:t>
      </w:r>
      <w:r w:rsidR="0044277F" w:rsidRPr="008B7DB3">
        <w:rPr>
          <w:rFonts w:ascii="Arial" w:hAnsi="Arial" w:cs="Arial"/>
          <w:sz w:val="22"/>
          <w:szCs w:val="22"/>
        </w:rPr>
        <w:t xml:space="preserve"> </w:t>
      </w:r>
      <w:r w:rsidR="00142619" w:rsidRPr="008B7DB3">
        <w:rPr>
          <w:rFonts w:ascii="Arial" w:hAnsi="Arial" w:cs="Arial"/>
          <w:sz w:val="22"/>
          <w:szCs w:val="22"/>
        </w:rPr>
        <w:t>de inversión</w:t>
      </w:r>
      <w:r w:rsidR="0044277F" w:rsidRPr="008B7DB3">
        <w:rPr>
          <w:rFonts w:ascii="Arial" w:hAnsi="Arial" w:cs="Arial"/>
          <w:sz w:val="22"/>
          <w:szCs w:val="22"/>
        </w:rPr>
        <w:t>– hasta US$10 millones)</w:t>
      </w:r>
      <w:r w:rsidRPr="008B7DB3">
        <w:rPr>
          <w:rFonts w:ascii="Arial" w:hAnsi="Arial" w:cs="Arial"/>
          <w:sz w:val="22"/>
          <w:szCs w:val="22"/>
        </w:rPr>
        <w:t xml:space="preserve"> de conformidad</w:t>
      </w:r>
      <w:r w:rsidR="0019107A" w:rsidRPr="008B7DB3">
        <w:rPr>
          <w:rFonts w:ascii="Arial" w:hAnsi="Arial" w:cs="Arial"/>
          <w:sz w:val="22"/>
          <w:szCs w:val="22"/>
        </w:rPr>
        <w:t xml:space="preserve"> con los siguientes mecanismos según corresponda:</w:t>
      </w:r>
    </w:p>
    <w:p w14:paraId="527A135B" w14:textId="77777777" w:rsidR="007A46D0" w:rsidRPr="008B7DB3" w:rsidRDefault="00D73E8F" w:rsidP="007A46D0">
      <w:pPr>
        <w:pStyle w:val="Paragraph"/>
        <w:tabs>
          <w:tab w:val="num" w:pos="0"/>
        </w:tabs>
        <w:ind w:left="0" w:firstLine="0"/>
        <w:rPr>
          <w:rFonts w:ascii="Arial" w:hAnsi="Arial" w:cs="Arial"/>
          <w:sz w:val="22"/>
          <w:szCs w:val="22"/>
        </w:rPr>
      </w:pPr>
      <w:r w:rsidRPr="008B7DB3">
        <w:rPr>
          <w:rFonts w:ascii="Arial" w:hAnsi="Arial" w:cs="Arial"/>
          <w:sz w:val="22"/>
          <w:szCs w:val="22"/>
          <w:u w:val="single"/>
        </w:rPr>
        <w:t>Anticipo de Fondos</w:t>
      </w:r>
      <w:r w:rsidRPr="008B7DB3">
        <w:rPr>
          <w:rFonts w:ascii="Arial" w:hAnsi="Arial" w:cs="Arial"/>
          <w:sz w:val="22"/>
          <w:szCs w:val="22"/>
        </w:rPr>
        <w:t xml:space="preserve"> </w:t>
      </w:r>
      <w:r w:rsidR="007A46D0" w:rsidRPr="008B7DB3">
        <w:rPr>
          <w:rFonts w:ascii="Arial" w:hAnsi="Arial" w:cs="Arial"/>
          <w:sz w:val="22"/>
          <w:szCs w:val="22"/>
        </w:rPr>
        <w:t>- E</w:t>
      </w:r>
      <w:r w:rsidRPr="008B7DB3">
        <w:rPr>
          <w:rFonts w:ascii="Arial" w:hAnsi="Arial" w:cs="Arial"/>
          <w:sz w:val="22"/>
          <w:szCs w:val="22"/>
        </w:rPr>
        <w:t>n función de la programación financiera semestral de</w:t>
      </w:r>
      <w:r w:rsidR="0044277F" w:rsidRPr="008B7DB3">
        <w:rPr>
          <w:rFonts w:ascii="Arial" w:hAnsi="Arial" w:cs="Arial"/>
          <w:sz w:val="22"/>
          <w:szCs w:val="22"/>
        </w:rPr>
        <w:t xml:space="preserve"> </w:t>
      </w:r>
      <w:r w:rsidRPr="008B7DB3">
        <w:rPr>
          <w:rFonts w:ascii="Arial" w:hAnsi="Arial" w:cs="Arial"/>
          <w:sz w:val="22"/>
          <w:szCs w:val="22"/>
        </w:rPr>
        <w:t>l</w:t>
      </w:r>
      <w:r w:rsidR="0044277F" w:rsidRPr="008B7DB3">
        <w:rPr>
          <w:rFonts w:ascii="Arial" w:hAnsi="Arial" w:cs="Arial"/>
          <w:sz w:val="22"/>
          <w:szCs w:val="22"/>
        </w:rPr>
        <w:t>a UCP</w:t>
      </w:r>
      <w:r w:rsidRPr="008B7DB3">
        <w:rPr>
          <w:rFonts w:ascii="Arial" w:hAnsi="Arial" w:cs="Arial"/>
          <w:sz w:val="22"/>
          <w:szCs w:val="22"/>
        </w:rPr>
        <w:t xml:space="preserve">, </w:t>
      </w:r>
      <w:r w:rsidR="00142619" w:rsidRPr="008B7DB3">
        <w:rPr>
          <w:rFonts w:ascii="Arial" w:hAnsi="Arial" w:cs="Arial"/>
          <w:sz w:val="22"/>
          <w:szCs w:val="22"/>
        </w:rPr>
        <w:t>é</w:t>
      </w:r>
      <w:r w:rsidR="0044277F" w:rsidRPr="008B7DB3">
        <w:rPr>
          <w:rFonts w:ascii="Arial" w:hAnsi="Arial" w:cs="Arial"/>
          <w:sz w:val="22"/>
          <w:szCs w:val="22"/>
        </w:rPr>
        <w:t>sta</w:t>
      </w:r>
      <w:r w:rsidRPr="008B7DB3">
        <w:rPr>
          <w:rFonts w:ascii="Arial" w:hAnsi="Arial" w:cs="Arial"/>
          <w:sz w:val="22"/>
          <w:szCs w:val="22"/>
        </w:rPr>
        <w:t xml:space="preserve"> podrá solicitar al Banco recursos de la línea de préstamo bajo esta modalidad</w:t>
      </w:r>
      <w:r w:rsidR="00142619" w:rsidRPr="008B7DB3">
        <w:rPr>
          <w:rFonts w:ascii="Arial" w:hAnsi="Arial" w:cs="Arial"/>
          <w:sz w:val="22"/>
          <w:szCs w:val="22"/>
        </w:rPr>
        <w:t xml:space="preserve"> </w:t>
      </w:r>
      <w:r w:rsidRPr="008B7DB3">
        <w:rPr>
          <w:rFonts w:ascii="Arial" w:hAnsi="Arial" w:cs="Arial"/>
          <w:sz w:val="22"/>
          <w:szCs w:val="22"/>
        </w:rPr>
        <w:t>para hacer frente a las obligaciones contra</w:t>
      </w:r>
      <w:r w:rsidR="00142619" w:rsidRPr="008B7DB3">
        <w:rPr>
          <w:rFonts w:ascii="Arial" w:hAnsi="Arial" w:cs="Arial"/>
          <w:sz w:val="22"/>
          <w:szCs w:val="22"/>
        </w:rPr>
        <w:t>í</w:t>
      </w:r>
      <w:r w:rsidRPr="008B7DB3">
        <w:rPr>
          <w:rFonts w:ascii="Arial" w:hAnsi="Arial" w:cs="Arial"/>
          <w:sz w:val="22"/>
          <w:szCs w:val="22"/>
        </w:rPr>
        <w:t xml:space="preserve">das </w:t>
      </w:r>
      <w:r w:rsidR="00B65B21" w:rsidRPr="008B7DB3">
        <w:rPr>
          <w:rFonts w:ascii="Arial" w:hAnsi="Arial" w:cs="Arial"/>
          <w:sz w:val="22"/>
          <w:szCs w:val="22"/>
        </w:rPr>
        <w:t>hasta por un plazo de seis meses</w:t>
      </w:r>
      <w:r w:rsidR="00610110" w:rsidRPr="008B7DB3">
        <w:rPr>
          <w:rFonts w:ascii="Arial" w:hAnsi="Arial" w:cs="Arial"/>
          <w:sz w:val="22"/>
          <w:szCs w:val="22"/>
        </w:rPr>
        <w:t xml:space="preserve">. </w:t>
      </w:r>
      <w:r w:rsidR="00B65B21" w:rsidRPr="008B7DB3">
        <w:rPr>
          <w:rFonts w:ascii="Arial" w:hAnsi="Arial" w:cs="Arial"/>
          <w:sz w:val="22"/>
          <w:szCs w:val="22"/>
        </w:rPr>
        <w:t>E</w:t>
      </w:r>
      <w:r w:rsidR="00610110" w:rsidRPr="008B7DB3">
        <w:rPr>
          <w:rFonts w:ascii="Arial" w:hAnsi="Arial" w:cs="Arial"/>
          <w:sz w:val="22"/>
          <w:szCs w:val="22"/>
        </w:rPr>
        <w:t xml:space="preserve">l monto máximo de cada anticipo de fondos será fijado por el Banco con base en las necesidades de liquidez </w:t>
      </w:r>
      <w:r w:rsidR="0044277F" w:rsidRPr="008B7DB3">
        <w:rPr>
          <w:rFonts w:ascii="Arial" w:hAnsi="Arial" w:cs="Arial"/>
          <w:sz w:val="22"/>
          <w:szCs w:val="22"/>
        </w:rPr>
        <w:t>del programa</w:t>
      </w:r>
      <w:r w:rsidR="00610110" w:rsidRPr="008B7DB3">
        <w:rPr>
          <w:rFonts w:ascii="Arial" w:hAnsi="Arial" w:cs="Arial"/>
          <w:sz w:val="22"/>
          <w:szCs w:val="22"/>
        </w:rPr>
        <w:t xml:space="preserve"> para atender previsiones periódicas de gastos. En ningún caso el monto máximo de un anticipo de fondos podrá exceder la suma requerida para el financiamiento de dichos gastos, durante un período máximo de seis (6) meses, de conformidad con el cronograma de </w:t>
      </w:r>
      <w:r w:rsidR="0044277F" w:rsidRPr="008B7DB3">
        <w:rPr>
          <w:rFonts w:ascii="Arial" w:hAnsi="Arial" w:cs="Arial"/>
          <w:sz w:val="22"/>
          <w:szCs w:val="22"/>
        </w:rPr>
        <w:t>gatos</w:t>
      </w:r>
      <w:r w:rsidR="00610110" w:rsidRPr="008B7DB3">
        <w:rPr>
          <w:rFonts w:ascii="Arial" w:hAnsi="Arial" w:cs="Arial"/>
          <w:sz w:val="22"/>
          <w:szCs w:val="22"/>
        </w:rPr>
        <w:t xml:space="preserve">, el flujo de recursos requeridos para dichos propósitos y la capacidad demostrada por </w:t>
      </w:r>
      <w:r w:rsidR="0044277F" w:rsidRPr="008B7DB3">
        <w:rPr>
          <w:rFonts w:ascii="Arial" w:hAnsi="Arial" w:cs="Arial"/>
          <w:sz w:val="22"/>
          <w:szCs w:val="22"/>
        </w:rPr>
        <w:t>la UCP</w:t>
      </w:r>
      <w:r w:rsidR="00610110" w:rsidRPr="008B7DB3">
        <w:rPr>
          <w:rFonts w:ascii="Arial" w:hAnsi="Arial" w:cs="Arial"/>
          <w:sz w:val="22"/>
          <w:szCs w:val="22"/>
        </w:rPr>
        <w:t xml:space="preserve"> para utilizar los recursos.</w:t>
      </w:r>
    </w:p>
    <w:p w14:paraId="30455C55" w14:textId="77777777" w:rsidR="007A46D0" w:rsidRPr="008B7DB3" w:rsidRDefault="00610110" w:rsidP="007A46D0">
      <w:pPr>
        <w:pStyle w:val="Paragraph"/>
        <w:tabs>
          <w:tab w:val="num" w:pos="0"/>
        </w:tabs>
        <w:ind w:left="0" w:firstLine="0"/>
        <w:rPr>
          <w:rFonts w:ascii="Arial" w:hAnsi="Arial" w:cs="Arial"/>
          <w:sz w:val="22"/>
          <w:szCs w:val="22"/>
        </w:rPr>
      </w:pPr>
      <w:r w:rsidRPr="008B7DB3">
        <w:rPr>
          <w:rFonts w:ascii="Arial" w:hAnsi="Arial" w:cs="Arial"/>
          <w:sz w:val="22"/>
          <w:szCs w:val="22"/>
        </w:rPr>
        <w:t>El</w:t>
      </w:r>
      <w:r w:rsidR="00C31051" w:rsidRPr="008B7DB3">
        <w:rPr>
          <w:rFonts w:ascii="Arial" w:hAnsi="Arial" w:cs="Arial"/>
          <w:sz w:val="22"/>
          <w:szCs w:val="22"/>
        </w:rPr>
        <w:t xml:space="preserve"> Banco podrá (i) ampliar el monto máximo del Anticipo de Fondos vigente cuando hayan surgido necesidades inmediatas de efectivo que lo ameriten, si así se le solicita justificadamente y se le presenta un estado de los gastos programados para la ejecución del </w:t>
      </w:r>
      <w:r w:rsidR="0044277F" w:rsidRPr="008B7DB3">
        <w:rPr>
          <w:rFonts w:ascii="Arial" w:hAnsi="Arial" w:cs="Arial"/>
          <w:sz w:val="22"/>
          <w:szCs w:val="22"/>
        </w:rPr>
        <w:t>programa</w:t>
      </w:r>
      <w:r w:rsidR="00C31051" w:rsidRPr="008B7DB3">
        <w:rPr>
          <w:rFonts w:ascii="Arial" w:hAnsi="Arial" w:cs="Arial"/>
          <w:sz w:val="22"/>
          <w:szCs w:val="22"/>
        </w:rPr>
        <w:t xml:space="preserve"> correspondiente al período del Anticipo vigente; o (ii) efectuar un nuevo anticipo de fondos cuando se haya justificado, al menos el 80% del total de los fondos desembolsados por concepto de anticipos.</w:t>
      </w:r>
    </w:p>
    <w:p w14:paraId="6FF3ED49" w14:textId="77777777" w:rsidR="007A46D0" w:rsidRPr="008B7DB3" w:rsidRDefault="008C1BA4" w:rsidP="007A46D0">
      <w:pPr>
        <w:pStyle w:val="Paragraph"/>
        <w:tabs>
          <w:tab w:val="num" w:pos="0"/>
        </w:tabs>
        <w:ind w:left="0" w:firstLine="0"/>
        <w:rPr>
          <w:rFonts w:ascii="Arial" w:hAnsi="Arial" w:cs="Arial"/>
          <w:sz w:val="22"/>
          <w:szCs w:val="22"/>
        </w:rPr>
      </w:pPr>
      <w:r w:rsidRPr="008B7DB3">
        <w:rPr>
          <w:rFonts w:ascii="Arial" w:hAnsi="Arial" w:cs="Arial"/>
          <w:sz w:val="22"/>
          <w:szCs w:val="22"/>
        </w:rPr>
        <w:t>El Banco podrá también reducir o cancelar el saldo total acumulado del o de los anticipos de fondos en el caso de que determine que los recursos desembolsados del financiamiento no han sido utilizados o justificados debida y oportunamente al Banco.</w:t>
      </w:r>
    </w:p>
    <w:p w14:paraId="7BE30380" w14:textId="77777777" w:rsidR="007A46D0" w:rsidRPr="008B7DB3" w:rsidRDefault="00DC32D8" w:rsidP="007A46D0">
      <w:pPr>
        <w:pStyle w:val="Paragraph"/>
        <w:tabs>
          <w:tab w:val="num" w:pos="0"/>
        </w:tabs>
        <w:ind w:left="0" w:firstLine="0"/>
        <w:rPr>
          <w:rFonts w:ascii="Arial" w:hAnsi="Arial" w:cs="Arial"/>
          <w:sz w:val="22"/>
          <w:szCs w:val="22"/>
        </w:rPr>
      </w:pPr>
      <w:r w:rsidRPr="008B7DB3">
        <w:rPr>
          <w:rFonts w:ascii="Arial" w:hAnsi="Arial" w:cs="Arial"/>
          <w:sz w:val="22"/>
          <w:szCs w:val="22"/>
          <w:u w:val="single"/>
        </w:rPr>
        <w:t>Reembolso de Gastos</w:t>
      </w:r>
      <w:r w:rsidRPr="008B7DB3">
        <w:rPr>
          <w:rFonts w:ascii="Arial" w:hAnsi="Arial" w:cs="Arial"/>
          <w:sz w:val="22"/>
          <w:szCs w:val="22"/>
        </w:rPr>
        <w:t xml:space="preserve"> </w:t>
      </w:r>
      <w:r w:rsidR="007A46D0" w:rsidRPr="008B7DB3">
        <w:rPr>
          <w:rFonts w:ascii="Arial" w:hAnsi="Arial" w:cs="Arial"/>
          <w:sz w:val="22"/>
          <w:szCs w:val="22"/>
        </w:rPr>
        <w:t xml:space="preserve">- </w:t>
      </w:r>
      <w:r w:rsidRPr="008B7DB3">
        <w:rPr>
          <w:rFonts w:ascii="Arial" w:hAnsi="Arial" w:cs="Arial"/>
          <w:sz w:val="22"/>
          <w:szCs w:val="22"/>
        </w:rPr>
        <w:t>efectuado</w:t>
      </w:r>
      <w:r w:rsidR="00E10642" w:rsidRPr="008B7DB3">
        <w:rPr>
          <w:rFonts w:ascii="Arial" w:hAnsi="Arial" w:cs="Arial"/>
          <w:sz w:val="22"/>
          <w:szCs w:val="22"/>
        </w:rPr>
        <w:t>s</w:t>
      </w:r>
      <w:r w:rsidRPr="008B7DB3">
        <w:rPr>
          <w:rFonts w:ascii="Arial" w:hAnsi="Arial" w:cs="Arial"/>
          <w:sz w:val="22"/>
          <w:szCs w:val="22"/>
        </w:rPr>
        <w:t xml:space="preserve"> por </w:t>
      </w:r>
      <w:r w:rsidR="0044277F" w:rsidRPr="008B7DB3">
        <w:rPr>
          <w:rFonts w:ascii="Arial" w:hAnsi="Arial" w:cs="Arial"/>
          <w:sz w:val="22"/>
          <w:szCs w:val="22"/>
        </w:rPr>
        <w:t>la UCP</w:t>
      </w:r>
      <w:r w:rsidRPr="008B7DB3">
        <w:rPr>
          <w:rFonts w:ascii="Arial" w:hAnsi="Arial" w:cs="Arial"/>
          <w:sz w:val="22"/>
          <w:szCs w:val="22"/>
        </w:rPr>
        <w:t xml:space="preserve"> en </w:t>
      </w:r>
      <w:r w:rsidR="0044277F" w:rsidRPr="008B7DB3">
        <w:rPr>
          <w:rFonts w:ascii="Arial" w:hAnsi="Arial" w:cs="Arial"/>
          <w:sz w:val="22"/>
          <w:szCs w:val="22"/>
        </w:rPr>
        <w:t>gasto</w:t>
      </w:r>
      <w:r w:rsidRPr="008B7DB3">
        <w:rPr>
          <w:rFonts w:ascii="Arial" w:hAnsi="Arial" w:cs="Arial"/>
          <w:sz w:val="22"/>
          <w:szCs w:val="22"/>
        </w:rPr>
        <w:t xml:space="preserve">s elegibles del </w:t>
      </w:r>
      <w:r w:rsidR="0044277F" w:rsidRPr="008B7DB3">
        <w:rPr>
          <w:rFonts w:ascii="Arial" w:hAnsi="Arial" w:cs="Arial"/>
          <w:sz w:val="22"/>
          <w:szCs w:val="22"/>
        </w:rPr>
        <w:t>programa</w:t>
      </w:r>
      <w:r w:rsidRPr="008B7DB3">
        <w:rPr>
          <w:rFonts w:ascii="Arial" w:hAnsi="Arial" w:cs="Arial"/>
          <w:sz w:val="22"/>
          <w:szCs w:val="22"/>
        </w:rPr>
        <w:t xml:space="preserve"> hasta por USD $</w:t>
      </w:r>
      <w:r w:rsidR="00F26996" w:rsidRPr="008B7DB3">
        <w:rPr>
          <w:rFonts w:ascii="Arial" w:hAnsi="Arial" w:cs="Arial"/>
          <w:sz w:val="22"/>
          <w:szCs w:val="22"/>
        </w:rPr>
        <w:t>2</w:t>
      </w:r>
      <w:r w:rsidRPr="008B7DB3">
        <w:rPr>
          <w:rFonts w:ascii="Arial" w:hAnsi="Arial" w:cs="Arial"/>
          <w:sz w:val="22"/>
          <w:szCs w:val="22"/>
        </w:rPr>
        <w:t>,000,000.00 (D</w:t>
      </w:r>
      <w:r w:rsidR="00F26996" w:rsidRPr="008B7DB3">
        <w:rPr>
          <w:rFonts w:ascii="Arial" w:hAnsi="Arial" w:cs="Arial"/>
          <w:sz w:val="22"/>
          <w:szCs w:val="22"/>
        </w:rPr>
        <w:t>os</w:t>
      </w:r>
      <w:r w:rsidRPr="008B7DB3">
        <w:rPr>
          <w:rFonts w:ascii="Arial" w:hAnsi="Arial" w:cs="Arial"/>
          <w:sz w:val="22"/>
          <w:szCs w:val="22"/>
        </w:rPr>
        <w:t xml:space="preserve"> millones de dólares). Las solicitudes de desembolso para reembolsar gastos financiados</w:t>
      </w:r>
      <w:r w:rsidR="00C31051" w:rsidRPr="008B7DB3">
        <w:rPr>
          <w:rFonts w:ascii="Arial" w:hAnsi="Arial" w:cs="Arial"/>
          <w:sz w:val="22"/>
          <w:szCs w:val="22"/>
        </w:rPr>
        <w:t xml:space="preserve"> </w:t>
      </w:r>
      <w:r w:rsidRPr="008B7DB3">
        <w:rPr>
          <w:rFonts w:ascii="Arial" w:hAnsi="Arial" w:cs="Arial"/>
          <w:sz w:val="22"/>
          <w:szCs w:val="22"/>
        </w:rPr>
        <w:t xml:space="preserve">deberán realizarse prontamente, a medida que </w:t>
      </w:r>
      <w:r w:rsidR="007A46D0" w:rsidRPr="008B7DB3">
        <w:rPr>
          <w:rFonts w:ascii="Arial" w:hAnsi="Arial" w:cs="Arial"/>
          <w:sz w:val="22"/>
          <w:szCs w:val="22"/>
        </w:rPr>
        <w:t>la UCP</w:t>
      </w:r>
      <w:r w:rsidRPr="008B7DB3">
        <w:rPr>
          <w:rFonts w:ascii="Arial" w:hAnsi="Arial" w:cs="Arial"/>
          <w:sz w:val="22"/>
          <w:szCs w:val="22"/>
        </w:rPr>
        <w:t xml:space="preserve"> incurra en dichos gastos. </w:t>
      </w:r>
      <w:r w:rsidR="00C6500C" w:rsidRPr="008B7DB3">
        <w:rPr>
          <w:rFonts w:ascii="Arial" w:hAnsi="Arial" w:cs="Arial"/>
          <w:sz w:val="22"/>
          <w:szCs w:val="22"/>
        </w:rPr>
        <w:t>Los controles y verificaciones por parte del BID, se harán por muestreo y ex post.</w:t>
      </w:r>
      <w:r w:rsidR="007A46D0" w:rsidRPr="008B7DB3">
        <w:rPr>
          <w:rFonts w:ascii="Arial" w:hAnsi="Arial" w:cs="Arial"/>
          <w:sz w:val="22"/>
          <w:szCs w:val="22"/>
        </w:rPr>
        <w:t xml:space="preserve"> </w:t>
      </w:r>
      <w:r w:rsidR="00CD5078" w:rsidRPr="008B7DB3">
        <w:rPr>
          <w:rFonts w:ascii="Arial" w:hAnsi="Arial" w:cs="Arial"/>
          <w:sz w:val="22"/>
          <w:szCs w:val="22"/>
        </w:rPr>
        <w:t xml:space="preserve">Para acceder a este mecanismo, </w:t>
      </w:r>
      <w:r w:rsidR="007A46D0" w:rsidRPr="008B7DB3">
        <w:rPr>
          <w:rFonts w:ascii="Arial" w:hAnsi="Arial" w:cs="Arial"/>
          <w:sz w:val="22"/>
          <w:szCs w:val="22"/>
        </w:rPr>
        <w:t>la UCP</w:t>
      </w:r>
      <w:r w:rsidR="00CD5078" w:rsidRPr="008B7DB3">
        <w:rPr>
          <w:rFonts w:ascii="Arial" w:hAnsi="Arial" w:cs="Arial"/>
          <w:sz w:val="22"/>
          <w:szCs w:val="22"/>
        </w:rPr>
        <w:t xml:space="preserve"> deberá enviar al Banco la lista y monto de </w:t>
      </w:r>
      <w:r w:rsidR="007A46D0" w:rsidRPr="008B7DB3">
        <w:rPr>
          <w:rFonts w:ascii="Arial" w:hAnsi="Arial" w:cs="Arial"/>
          <w:sz w:val="22"/>
          <w:szCs w:val="22"/>
        </w:rPr>
        <w:t>los gastos</w:t>
      </w:r>
      <w:r w:rsidR="00CD5078" w:rsidRPr="008B7DB3">
        <w:rPr>
          <w:rFonts w:ascii="Arial" w:hAnsi="Arial" w:cs="Arial"/>
          <w:sz w:val="22"/>
          <w:szCs w:val="22"/>
        </w:rPr>
        <w:t xml:space="preserve"> elegibles financiad</w:t>
      </w:r>
      <w:r w:rsidR="007A46D0" w:rsidRPr="008B7DB3">
        <w:rPr>
          <w:rFonts w:ascii="Arial" w:hAnsi="Arial" w:cs="Arial"/>
          <w:sz w:val="22"/>
          <w:szCs w:val="22"/>
        </w:rPr>
        <w:t>o</w:t>
      </w:r>
      <w:r w:rsidR="00CD5078" w:rsidRPr="008B7DB3">
        <w:rPr>
          <w:rFonts w:ascii="Arial" w:hAnsi="Arial" w:cs="Arial"/>
          <w:sz w:val="22"/>
          <w:szCs w:val="22"/>
        </w:rPr>
        <w:t>s, l</w:t>
      </w:r>
      <w:r w:rsidR="007A46D0" w:rsidRPr="008B7DB3">
        <w:rPr>
          <w:rFonts w:ascii="Arial" w:hAnsi="Arial" w:cs="Arial"/>
          <w:sz w:val="22"/>
          <w:szCs w:val="22"/>
        </w:rPr>
        <w:t>o</w:t>
      </w:r>
      <w:r w:rsidR="00CD5078" w:rsidRPr="008B7DB3">
        <w:rPr>
          <w:rFonts w:ascii="Arial" w:hAnsi="Arial" w:cs="Arial"/>
          <w:sz w:val="22"/>
          <w:szCs w:val="22"/>
        </w:rPr>
        <w:t>s cuales serán</w:t>
      </w:r>
      <w:r w:rsidR="00EC497F" w:rsidRPr="008B7DB3">
        <w:rPr>
          <w:rFonts w:ascii="Arial" w:hAnsi="Arial" w:cs="Arial"/>
          <w:sz w:val="22"/>
          <w:szCs w:val="22"/>
        </w:rPr>
        <w:t xml:space="preserve"> sujet</w:t>
      </w:r>
      <w:r w:rsidR="007A46D0" w:rsidRPr="008B7DB3">
        <w:rPr>
          <w:rFonts w:ascii="Arial" w:hAnsi="Arial" w:cs="Arial"/>
          <w:sz w:val="22"/>
          <w:szCs w:val="22"/>
        </w:rPr>
        <w:t>o</w:t>
      </w:r>
      <w:r w:rsidR="00EC497F" w:rsidRPr="008B7DB3">
        <w:rPr>
          <w:rFonts w:ascii="Arial" w:hAnsi="Arial" w:cs="Arial"/>
          <w:sz w:val="22"/>
          <w:szCs w:val="22"/>
        </w:rPr>
        <w:t xml:space="preserve">s </w:t>
      </w:r>
      <w:r w:rsidR="007A46D0" w:rsidRPr="008B7DB3">
        <w:rPr>
          <w:rFonts w:ascii="Arial" w:hAnsi="Arial" w:cs="Arial"/>
          <w:sz w:val="22"/>
          <w:szCs w:val="22"/>
        </w:rPr>
        <w:t>a</w:t>
      </w:r>
      <w:r w:rsidR="00EC497F" w:rsidRPr="008B7DB3">
        <w:rPr>
          <w:rFonts w:ascii="Arial" w:hAnsi="Arial" w:cs="Arial"/>
          <w:sz w:val="22"/>
          <w:szCs w:val="22"/>
        </w:rPr>
        <w:t xml:space="preserve"> revisión y/o auditoría posterior.</w:t>
      </w:r>
    </w:p>
    <w:p w14:paraId="4F0A3A9D" w14:textId="77777777" w:rsidR="007A46D0" w:rsidRPr="008B7DB3" w:rsidRDefault="007A46D0" w:rsidP="007A46D0">
      <w:pPr>
        <w:pStyle w:val="Paragraph"/>
        <w:tabs>
          <w:tab w:val="num" w:pos="0"/>
        </w:tabs>
        <w:ind w:left="0" w:firstLine="0"/>
        <w:rPr>
          <w:rFonts w:ascii="Arial" w:hAnsi="Arial" w:cs="Arial"/>
          <w:sz w:val="22"/>
          <w:szCs w:val="22"/>
        </w:rPr>
      </w:pPr>
      <w:r w:rsidRPr="008B7DB3">
        <w:rPr>
          <w:rFonts w:ascii="Arial" w:hAnsi="Arial" w:cs="Arial"/>
          <w:sz w:val="22"/>
          <w:szCs w:val="22"/>
        </w:rPr>
        <w:t>P</w:t>
      </w:r>
      <w:r w:rsidR="00541F36" w:rsidRPr="008B7DB3">
        <w:rPr>
          <w:rFonts w:ascii="Arial" w:hAnsi="Arial" w:cs="Arial"/>
          <w:sz w:val="22"/>
          <w:szCs w:val="22"/>
        </w:rPr>
        <w:t xml:space="preserve">roceso de tramitación de desembolsos. </w:t>
      </w:r>
      <w:r w:rsidRPr="008B7DB3">
        <w:rPr>
          <w:rFonts w:ascii="Arial" w:hAnsi="Arial" w:cs="Arial"/>
          <w:sz w:val="22"/>
          <w:szCs w:val="22"/>
        </w:rPr>
        <w:t xml:space="preserve">La UCP </w:t>
      </w:r>
      <w:r w:rsidR="00541F36" w:rsidRPr="008B7DB3">
        <w:rPr>
          <w:rFonts w:ascii="Arial" w:hAnsi="Arial" w:cs="Arial"/>
          <w:sz w:val="22"/>
          <w:szCs w:val="22"/>
        </w:rPr>
        <w:t xml:space="preserve">seleccionará </w:t>
      </w:r>
      <w:r w:rsidRPr="008B7DB3">
        <w:rPr>
          <w:rFonts w:ascii="Arial" w:hAnsi="Arial" w:cs="Arial"/>
          <w:sz w:val="22"/>
          <w:szCs w:val="22"/>
        </w:rPr>
        <w:t>los gastos</w:t>
      </w:r>
      <w:r w:rsidR="00541F36" w:rsidRPr="008B7DB3">
        <w:rPr>
          <w:rFonts w:ascii="Arial" w:hAnsi="Arial" w:cs="Arial"/>
          <w:sz w:val="22"/>
          <w:szCs w:val="22"/>
        </w:rPr>
        <w:t xml:space="preserve"> que cumpl</w:t>
      </w:r>
      <w:r w:rsidRPr="008B7DB3">
        <w:rPr>
          <w:rFonts w:ascii="Arial" w:hAnsi="Arial" w:cs="Arial"/>
          <w:sz w:val="22"/>
          <w:szCs w:val="22"/>
        </w:rPr>
        <w:t>en</w:t>
      </w:r>
      <w:r w:rsidR="00541F36" w:rsidRPr="008B7DB3">
        <w:rPr>
          <w:rFonts w:ascii="Arial" w:hAnsi="Arial" w:cs="Arial"/>
          <w:sz w:val="22"/>
          <w:szCs w:val="22"/>
        </w:rPr>
        <w:t xml:space="preserve"> con las características señaladas en este ROP y la enviará al Banco mediante la presentación de una solicitud de desembolso respaldada por </w:t>
      </w:r>
      <w:r w:rsidRPr="008B7DB3">
        <w:rPr>
          <w:rFonts w:ascii="Arial" w:hAnsi="Arial" w:cs="Arial"/>
          <w:sz w:val="22"/>
          <w:szCs w:val="22"/>
        </w:rPr>
        <w:t>gasto</w:t>
      </w:r>
      <w:r w:rsidR="00541F36" w:rsidRPr="008B7DB3">
        <w:rPr>
          <w:rFonts w:ascii="Arial" w:hAnsi="Arial" w:cs="Arial"/>
          <w:sz w:val="22"/>
          <w:szCs w:val="22"/>
        </w:rPr>
        <w:t xml:space="preserve">s elegibles. Una vez recibida, el BID procesará el desembolso, reintegrando los recursos a la cuenta que </w:t>
      </w:r>
      <w:r w:rsidRPr="008B7DB3">
        <w:rPr>
          <w:rFonts w:ascii="Arial" w:hAnsi="Arial" w:cs="Arial"/>
          <w:sz w:val="22"/>
          <w:szCs w:val="22"/>
        </w:rPr>
        <w:t>la UCP</w:t>
      </w:r>
      <w:r w:rsidR="00541F36" w:rsidRPr="008B7DB3">
        <w:rPr>
          <w:rFonts w:ascii="Arial" w:hAnsi="Arial" w:cs="Arial"/>
          <w:sz w:val="22"/>
          <w:szCs w:val="22"/>
        </w:rPr>
        <w:t xml:space="preserve"> señale. </w:t>
      </w:r>
      <w:r w:rsidRPr="008B7DB3">
        <w:rPr>
          <w:rFonts w:ascii="Arial" w:hAnsi="Arial" w:cs="Arial"/>
          <w:sz w:val="22"/>
          <w:szCs w:val="22"/>
        </w:rPr>
        <w:t>La UCP</w:t>
      </w:r>
      <w:r w:rsidR="00541F36" w:rsidRPr="008B7DB3">
        <w:rPr>
          <w:rFonts w:ascii="Arial" w:hAnsi="Arial" w:cs="Arial"/>
          <w:sz w:val="22"/>
          <w:szCs w:val="22"/>
        </w:rPr>
        <w:t xml:space="preserve"> y el BID acordarán un formato para la rendición de gastos.</w:t>
      </w:r>
    </w:p>
    <w:p w14:paraId="56776F47" w14:textId="77777777" w:rsidR="007A46D0" w:rsidRPr="008B7DB3" w:rsidRDefault="008B7DB3" w:rsidP="007A46D0">
      <w:pPr>
        <w:pStyle w:val="Paragraph"/>
        <w:tabs>
          <w:tab w:val="num" w:pos="0"/>
        </w:tabs>
        <w:ind w:left="0" w:firstLine="0"/>
        <w:rPr>
          <w:rFonts w:ascii="Arial" w:hAnsi="Arial" w:cs="Arial"/>
          <w:sz w:val="22"/>
          <w:szCs w:val="22"/>
        </w:rPr>
      </w:pPr>
      <w:r w:rsidRPr="008B7DB3">
        <w:rPr>
          <w:rFonts w:ascii="Arial" w:hAnsi="Arial" w:cs="Arial"/>
          <w:sz w:val="22"/>
          <w:szCs w:val="22"/>
        </w:rPr>
        <w:t>De acuerdo con</w:t>
      </w:r>
      <w:r w:rsidR="00FF5A52" w:rsidRPr="008B7DB3">
        <w:rPr>
          <w:rFonts w:ascii="Arial" w:hAnsi="Arial" w:cs="Arial"/>
          <w:sz w:val="22"/>
          <w:szCs w:val="22"/>
        </w:rPr>
        <w:t xml:space="preserve"> lo señalado en la cláusula</w:t>
      </w:r>
      <w:r w:rsidR="007A46D0" w:rsidRPr="008B7DB3">
        <w:rPr>
          <w:rFonts w:ascii="Arial" w:hAnsi="Arial" w:cs="Arial"/>
          <w:sz w:val="22"/>
          <w:szCs w:val="22"/>
        </w:rPr>
        <w:t xml:space="preserve"> </w:t>
      </w:r>
      <w:r w:rsidR="007A46D0" w:rsidRPr="008B7DB3">
        <w:rPr>
          <w:rFonts w:ascii="Arial" w:hAnsi="Arial" w:cs="Arial"/>
          <w:sz w:val="22"/>
          <w:szCs w:val="22"/>
        </w:rPr>
        <w:fldChar w:fldCharType="begin"/>
      </w:r>
      <w:r w:rsidR="007A46D0" w:rsidRPr="008B7DB3">
        <w:rPr>
          <w:rFonts w:ascii="Arial" w:hAnsi="Arial" w:cs="Arial"/>
          <w:sz w:val="22"/>
          <w:szCs w:val="22"/>
        </w:rPr>
        <w:instrText xml:space="preserve"> REF _Ref504575650 \r \h </w:instrText>
      </w:r>
      <w:r w:rsidR="00D22946" w:rsidRPr="008B7DB3">
        <w:rPr>
          <w:rFonts w:ascii="Arial" w:hAnsi="Arial" w:cs="Arial"/>
          <w:sz w:val="22"/>
          <w:szCs w:val="22"/>
        </w:rPr>
        <w:instrText xml:space="preserve"> \* MERGEFORMAT </w:instrText>
      </w:r>
      <w:r w:rsidR="007A46D0" w:rsidRPr="008B7DB3">
        <w:rPr>
          <w:rFonts w:ascii="Arial" w:hAnsi="Arial" w:cs="Arial"/>
          <w:sz w:val="22"/>
          <w:szCs w:val="22"/>
        </w:rPr>
      </w:r>
      <w:r w:rsidR="007A46D0" w:rsidRPr="008B7DB3">
        <w:rPr>
          <w:rFonts w:ascii="Arial" w:hAnsi="Arial" w:cs="Arial"/>
          <w:sz w:val="22"/>
          <w:szCs w:val="22"/>
        </w:rPr>
        <w:fldChar w:fldCharType="separate"/>
      </w:r>
      <w:r w:rsidR="007C1AFC" w:rsidRPr="008B7DB3">
        <w:rPr>
          <w:rFonts w:ascii="Arial" w:hAnsi="Arial" w:cs="Arial"/>
          <w:sz w:val="22"/>
          <w:szCs w:val="22"/>
        </w:rPr>
        <w:t>15.1</w:t>
      </w:r>
      <w:r w:rsidR="007A46D0" w:rsidRPr="008B7DB3">
        <w:rPr>
          <w:rFonts w:ascii="Arial" w:hAnsi="Arial" w:cs="Arial"/>
          <w:sz w:val="22"/>
          <w:szCs w:val="22"/>
        </w:rPr>
        <w:fldChar w:fldCharType="end"/>
      </w:r>
      <w:r w:rsidR="00FF5A52" w:rsidRPr="008B7DB3">
        <w:rPr>
          <w:rFonts w:ascii="Arial" w:hAnsi="Arial" w:cs="Arial"/>
          <w:sz w:val="22"/>
          <w:szCs w:val="22"/>
        </w:rPr>
        <w:t>, el plazo para el desembolso de los recursos del préstamo será de 60 meses a partir de la vigencia del contrato de préstamo.</w:t>
      </w:r>
    </w:p>
    <w:p w14:paraId="3EF4D341" w14:textId="77777777" w:rsidR="007A46D0" w:rsidRPr="008B7DB3" w:rsidRDefault="007A46D0" w:rsidP="007A46D0">
      <w:pPr>
        <w:pStyle w:val="Paragraph"/>
        <w:tabs>
          <w:tab w:val="num" w:pos="0"/>
        </w:tabs>
        <w:ind w:left="0" w:firstLine="0"/>
        <w:rPr>
          <w:rFonts w:ascii="Arial" w:hAnsi="Arial" w:cs="Arial"/>
          <w:sz w:val="22"/>
          <w:szCs w:val="22"/>
        </w:rPr>
      </w:pPr>
      <w:r w:rsidRPr="008B7DB3">
        <w:rPr>
          <w:rFonts w:ascii="Arial" w:hAnsi="Arial" w:cs="Arial"/>
          <w:sz w:val="22"/>
          <w:szCs w:val="22"/>
        </w:rPr>
        <w:t>La UCP</w:t>
      </w:r>
      <w:r w:rsidR="0000085B" w:rsidRPr="008B7DB3">
        <w:rPr>
          <w:rFonts w:ascii="Arial" w:hAnsi="Arial" w:cs="Arial"/>
          <w:sz w:val="22"/>
          <w:szCs w:val="22"/>
        </w:rPr>
        <w:t xml:space="preserve"> deberá: a) presentar a satisfacción del Banco, dentro del plazo de treinta (30) días previos a la fecha estipulada para el último desembolso del financiamiento, la documentación de respaldo de los gastos efectuados con cargo al </w:t>
      </w:r>
      <w:r w:rsidRPr="008B7DB3">
        <w:rPr>
          <w:rFonts w:ascii="Arial" w:hAnsi="Arial" w:cs="Arial"/>
          <w:sz w:val="22"/>
          <w:szCs w:val="22"/>
        </w:rPr>
        <w:t>programa</w:t>
      </w:r>
      <w:r w:rsidR="0000085B" w:rsidRPr="008B7DB3">
        <w:rPr>
          <w:rFonts w:ascii="Arial" w:hAnsi="Arial" w:cs="Arial"/>
          <w:sz w:val="22"/>
          <w:szCs w:val="22"/>
        </w:rPr>
        <w:t xml:space="preserve"> y demás información que el Banco hubiera solicitado, y b) devolver al Banco, a más tardar el último día de vencimiento del período de cierre, el saldo sin justificar de los recursos desembolsados del financiamiento.</w:t>
      </w:r>
    </w:p>
    <w:p w14:paraId="515943FF" w14:textId="77777777" w:rsidR="007A46D0" w:rsidRPr="008B7DB3" w:rsidRDefault="007A46D0" w:rsidP="007A46D0">
      <w:pPr>
        <w:pStyle w:val="Paragraph"/>
        <w:tabs>
          <w:tab w:val="num" w:pos="0"/>
        </w:tabs>
        <w:ind w:left="0" w:firstLine="0"/>
        <w:rPr>
          <w:rFonts w:ascii="Arial" w:hAnsi="Arial" w:cs="Arial"/>
          <w:sz w:val="22"/>
          <w:szCs w:val="22"/>
        </w:rPr>
      </w:pPr>
      <w:r w:rsidRPr="008B7DB3">
        <w:rPr>
          <w:rFonts w:ascii="Arial" w:hAnsi="Arial" w:cs="Arial"/>
          <w:sz w:val="22"/>
          <w:szCs w:val="22"/>
        </w:rPr>
        <w:t>La UCP</w:t>
      </w:r>
      <w:r w:rsidR="0000085B" w:rsidRPr="008B7DB3">
        <w:rPr>
          <w:rFonts w:ascii="Arial" w:hAnsi="Arial" w:cs="Arial"/>
          <w:sz w:val="22"/>
          <w:szCs w:val="22"/>
        </w:rPr>
        <w:t xml:space="preserve"> podrá solicitar anticipo de recursos al BID por un flujo de caja no mayor a 180 días y por lo tanto dichos anticipos deberán ser justificados al BID en este plazo, pudiendo solicitar al BID la extensión del mismo.</w:t>
      </w:r>
    </w:p>
    <w:p w14:paraId="6892703D" w14:textId="77777777" w:rsidR="0000085B" w:rsidRPr="008B7DB3" w:rsidRDefault="0000085B" w:rsidP="007A46D0">
      <w:pPr>
        <w:pStyle w:val="Paragraph"/>
        <w:tabs>
          <w:tab w:val="num" w:pos="0"/>
        </w:tabs>
        <w:ind w:left="0" w:firstLine="0"/>
        <w:rPr>
          <w:rFonts w:ascii="Arial" w:hAnsi="Arial" w:cs="Arial"/>
          <w:sz w:val="22"/>
          <w:szCs w:val="22"/>
        </w:rPr>
      </w:pPr>
      <w:r w:rsidRPr="008B7DB3">
        <w:rPr>
          <w:rFonts w:ascii="Arial" w:hAnsi="Arial" w:cs="Arial"/>
          <w:sz w:val="22"/>
          <w:szCs w:val="22"/>
        </w:rPr>
        <w:t xml:space="preserve">En el caso de que los servicios de auditoría se financien con cargo a los recursos del financiamiento y de que dichos servicios no se terminen y paguen antes de la fecha del último desembolso, el contrato con el auditor deberá contemplar el pago directo con cargo a recursos de </w:t>
      </w:r>
      <w:r w:rsidR="007A46D0" w:rsidRPr="008B7DB3">
        <w:rPr>
          <w:rFonts w:ascii="Arial" w:hAnsi="Arial" w:cs="Arial"/>
          <w:sz w:val="22"/>
          <w:szCs w:val="22"/>
        </w:rPr>
        <w:t>la UCP</w:t>
      </w:r>
      <w:r w:rsidRPr="008B7DB3">
        <w:rPr>
          <w:rFonts w:ascii="Arial" w:hAnsi="Arial" w:cs="Arial"/>
          <w:sz w:val="22"/>
          <w:szCs w:val="22"/>
        </w:rPr>
        <w:t>. Lo anterior será previamente acordado con el Banco. El pago final al auditor se realizará una vez que el BID haya dado el cumplimiento al requisito contractual de presentar los estados financieros y demás informes requeridos contractualmente.</w:t>
      </w:r>
    </w:p>
    <w:p w14:paraId="54E8D5DC" w14:textId="77777777" w:rsidR="007C7B66" w:rsidRPr="008B7DB3" w:rsidRDefault="007C7B66" w:rsidP="0000085B">
      <w:pPr>
        <w:ind w:left="709"/>
        <w:jc w:val="both"/>
        <w:rPr>
          <w:rFonts w:ascii="Arial" w:hAnsi="Arial" w:cs="Arial"/>
          <w:sz w:val="22"/>
          <w:szCs w:val="22"/>
          <w:lang w:eastAsia="en-US"/>
        </w:rPr>
      </w:pPr>
    </w:p>
    <w:p w14:paraId="036142E0" w14:textId="77777777" w:rsidR="007C7B66" w:rsidRPr="008B7DB3" w:rsidRDefault="007C7B66" w:rsidP="00625332">
      <w:pPr>
        <w:pStyle w:val="Chapter"/>
        <w:jc w:val="left"/>
        <w:rPr>
          <w:rFonts w:ascii="Arial" w:hAnsi="Arial" w:cs="Arial"/>
          <w:sz w:val="22"/>
          <w:szCs w:val="22"/>
        </w:rPr>
      </w:pPr>
      <w:r w:rsidRPr="008B7DB3">
        <w:rPr>
          <w:rFonts w:ascii="Arial" w:hAnsi="Arial" w:cs="Arial"/>
          <w:sz w:val="22"/>
          <w:szCs w:val="22"/>
        </w:rPr>
        <w:t>SUPERVISIÓN, CONTROL E INFORMES</w:t>
      </w:r>
      <w:r w:rsidR="00B66395" w:rsidRPr="008B7DB3">
        <w:rPr>
          <w:rFonts w:ascii="Arial" w:hAnsi="Arial" w:cs="Arial"/>
          <w:sz w:val="22"/>
          <w:szCs w:val="22"/>
        </w:rPr>
        <w:t xml:space="preserve"> </w:t>
      </w:r>
    </w:p>
    <w:p w14:paraId="454F38B5" w14:textId="77777777" w:rsidR="007C7B66" w:rsidRPr="008B7DB3" w:rsidRDefault="007C7B66" w:rsidP="007C7B66">
      <w:pPr>
        <w:jc w:val="both"/>
        <w:rPr>
          <w:rFonts w:ascii="Arial" w:hAnsi="Arial" w:cs="Arial"/>
          <w:sz w:val="22"/>
          <w:szCs w:val="22"/>
          <w:lang w:eastAsia="en-US"/>
        </w:rPr>
      </w:pPr>
    </w:p>
    <w:p w14:paraId="0B3F4D7A" w14:textId="77777777" w:rsidR="00625332" w:rsidRPr="008B7DB3" w:rsidRDefault="007C7B66" w:rsidP="00625332">
      <w:pPr>
        <w:pStyle w:val="Paragraph"/>
        <w:tabs>
          <w:tab w:val="num" w:pos="0"/>
        </w:tabs>
        <w:ind w:left="0" w:firstLine="0"/>
        <w:rPr>
          <w:rFonts w:ascii="Arial" w:hAnsi="Arial" w:cs="Arial"/>
          <w:sz w:val="22"/>
          <w:szCs w:val="22"/>
        </w:rPr>
      </w:pPr>
      <w:r w:rsidRPr="008B7DB3">
        <w:rPr>
          <w:rFonts w:ascii="Arial" w:hAnsi="Arial" w:cs="Arial"/>
          <w:sz w:val="22"/>
          <w:szCs w:val="22"/>
        </w:rPr>
        <w:t>El Banco</w:t>
      </w:r>
      <w:r w:rsidR="0068614D" w:rsidRPr="008B7DB3">
        <w:rPr>
          <w:rFonts w:ascii="Arial" w:hAnsi="Arial" w:cs="Arial"/>
          <w:sz w:val="22"/>
          <w:szCs w:val="22"/>
        </w:rPr>
        <w:t>,</w:t>
      </w:r>
      <w:r w:rsidRPr="008B7DB3">
        <w:rPr>
          <w:rFonts w:ascii="Arial" w:hAnsi="Arial" w:cs="Arial"/>
          <w:sz w:val="22"/>
          <w:szCs w:val="22"/>
        </w:rPr>
        <w:t xml:space="preserve"> de acuerdo previo con </w:t>
      </w:r>
      <w:r w:rsidR="00625332" w:rsidRPr="008B7DB3">
        <w:rPr>
          <w:rFonts w:ascii="Arial" w:hAnsi="Arial" w:cs="Arial"/>
          <w:sz w:val="22"/>
          <w:szCs w:val="22"/>
        </w:rPr>
        <w:t>la UCP</w:t>
      </w:r>
      <w:r w:rsidRPr="008B7DB3">
        <w:rPr>
          <w:rFonts w:ascii="Arial" w:hAnsi="Arial" w:cs="Arial"/>
          <w:sz w:val="22"/>
          <w:szCs w:val="22"/>
        </w:rPr>
        <w:t xml:space="preserve">, podrá inspeccionar el estado de ejecución del </w:t>
      </w:r>
      <w:r w:rsidR="00625332" w:rsidRPr="008B7DB3">
        <w:rPr>
          <w:rFonts w:ascii="Arial" w:hAnsi="Arial" w:cs="Arial"/>
          <w:sz w:val="22"/>
          <w:szCs w:val="22"/>
        </w:rPr>
        <w:t>programa</w:t>
      </w:r>
      <w:r w:rsidRPr="008B7DB3">
        <w:rPr>
          <w:rFonts w:ascii="Arial" w:hAnsi="Arial" w:cs="Arial"/>
          <w:sz w:val="22"/>
          <w:szCs w:val="22"/>
        </w:rPr>
        <w:t>.</w:t>
      </w:r>
    </w:p>
    <w:p w14:paraId="168BED02" w14:textId="77777777" w:rsidR="00B05114" w:rsidRPr="008B7DB3" w:rsidRDefault="00582FC8" w:rsidP="00B05114">
      <w:pPr>
        <w:pStyle w:val="Paragraph"/>
        <w:tabs>
          <w:tab w:val="num" w:pos="0"/>
        </w:tabs>
        <w:ind w:left="0" w:firstLine="0"/>
        <w:rPr>
          <w:rFonts w:ascii="Arial" w:hAnsi="Arial" w:cs="Arial"/>
          <w:sz w:val="22"/>
          <w:szCs w:val="22"/>
        </w:rPr>
      </w:pPr>
      <w:r w:rsidRPr="008B7DB3">
        <w:rPr>
          <w:rFonts w:ascii="Arial" w:hAnsi="Arial" w:cs="Arial"/>
          <w:sz w:val="22"/>
          <w:szCs w:val="22"/>
        </w:rPr>
        <w:t xml:space="preserve">La UCP será responsable </w:t>
      </w:r>
      <w:r w:rsidR="00713BAA" w:rsidRPr="008B7DB3">
        <w:rPr>
          <w:rFonts w:ascii="Arial" w:hAnsi="Arial" w:cs="Arial"/>
          <w:sz w:val="22"/>
          <w:szCs w:val="22"/>
        </w:rPr>
        <w:t>coordinar todos los arreglos para la ejecución del programa, incluyendo: (i) preparación, implementación y coordinación de los planes anuales operativos; (ii) preparación de presupuestos, contabilidad del programa, administración financiera, reportes y solicitudes de desembolsos; (iii) preparación de reportes técnicos, de ejecución y financieros; (iv) monitoreo y evaluación del programa; (v) evaluación del programa al final del período de ejecución; y (vi) contratación del auditor externo e implementación de sus recomendaciones.</w:t>
      </w:r>
      <w:r w:rsidRPr="008B7DB3">
        <w:rPr>
          <w:rFonts w:ascii="Arial" w:hAnsi="Arial" w:cs="Arial"/>
          <w:sz w:val="22"/>
          <w:szCs w:val="22"/>
        </w:rPr>
        <w:t xml:space="preserve">. </w:t>
      </w:r>
    </w:p>
    <w:p w14:paraId="1110153C" w14:textId="77777777" w:rsidR="00625332" w:rsidRPr="008B7DB3" w:rsidRDefault="00FC1F52" w:rsidP="00125A4F">
      <w:pPr>
        <w:pStyle w:val="Paragraph"/>
        <w:numPr>
          <w:ilvl w:val="1"/>
          <w:numId w:val="10"/>
        </w:numPr>
        <w:tabs>
          <w:tab w:val="clear" w:pos="2448"/>
          <w:tab w:val="num" w:pos="0"/>
        </w:tabs>
        <w:ind w:left="0" w:firstLine="0"/>
        <w:rPr>
          <w:rFonts w:ascii="Arial" w:hAnsi="Arial" w:cs="Arial"/>
          <w:sz w:val="22"/>
          <w:szCs w:val="22"/>
        </w:rPr>
      </w:pPr>
      <w:r w:rsidRPr="008B7DB3">
        <w:rPr>
          <w:rFonts w:ascii="Arial" w:hAnsi="Arial" w:cs="Arial"/>
          <w:b/>
          <w:sz w:val="22"/>
          <w:szCs w:val="22"/>
        </w:rPr>
        <w:t>Monitoreo -</w:t>
      </w:r>
      <w:r w:rsidRPr="008B7DB3">
        <w:rPr>
          <w:rFonts w:ascii="Arial" w:hAnsi="Arial" w:cs="Arial"/>
          <w:sz w:val="22"/>
          <w:szCs w:val="22"/>
        </w:rPr>
        <w:t xml:space="preserve"> </w:t>
      </w:r>
      <w:r w:rsidR="006B083E" w:rsidRPr="008B7DB3">
        <w:rPr>
          <w:rFonts w:ascii="Arial" w:hAnsi="Arial" w:cs="Arial"/>
          <w:sz w:val="22"/>
          <w:szCs w:val="22"/>
        </w:rPr>
        <w:t xml:space="preserve">Asimismo, la UCP será responsable de realizar el seguimiento del programa. Su monitoreo se centrará en la medición anual de los resultados del programa. </w:t>
      </w:r>
      <w:r w:rsidR="00B05114" w:rsidRPr="008B7DB3">
        <w:rPr>
          <w:rFonts w:ascii="Arial" w:hAnsi="Arial" w:cs="Arial"/>
          <w:sz w:val="22"/>
          <w:szCs w:val="22"/>
        </w:rPr>
        <w:t>S</w:t>
      </w:r>
      <w:r w:rsidR="00625332" w:rsidRPr="008B7DB3">
        <w:rPr>
          <w:rFonts w:ascii="Arial" w:hAnsi="Arial" w:cs="Arial"/>
          <w:sz w:val="22"/>
          <w:szCs w:val="22"/>
        </w:rPr>
        <w:t xml:space="preserve">e han identificado los siguientes instrumentos de monitoreo y evaluación: </w:t>
      </w:r>
    </w:p>
    <w:p w14:paraId="310B586B" w14:textId="77777777" w:rsidR="00625332" w:rsidRPr="008B7DB3" w:rsidRDefault="00625332" w:rsidP="00125A4F">
      <w:pPr>
        <w:pStyle w:val="subpar"/>
        <w:numPr>
          <w:ilvl w:val="2"/>
          <w:numId w:val="15"/>
        </w:numPr>
        <w:tabs>
          <w:tab w:val="clear" w:pos="2592"/>
          <w:tab w:val="num" w:pos="1440"/>
        </w:tabs>
        <w:spacing w:before="60" w:after="60"/>
        <w:ind w:left="1440" w:hanging="450"/>
        <w:rPr>
          <w:rFonts w:ascii="Arial" w:hAnsi="Arial" w:cs="Arial"/>
          <w:sz w:val="22"/>
          <w:szCs w:val="22"/>
        </w:rPr>
      </w:pPr>
      <w:r w:rsidRPr="008B7DB3">
        <w:rPr>
          <w:rFonts w:ascii="Arial" w:hAnsi="Arial" w:cs="Arial"/>
          <w:sz w:val="22"/>
          <w:szCs w:val="22"/>
        </w:rPr>
        <w:t xml:space="preserve">Informes de seguimiento del programa en el que la </w:t>
      </w:r>
      <w:r w:rsidR="00B05114" w:rsidRPr="008B7DB3">
        <w:rPr>
          <w:rFonts w:ascii="Arial" w:hAnsi="Arial" w:cs="Arial"/>
          <w:sz w:val="22"/>
          <w:szCs w:val="22"/>
        </w:rPr>
        <w:t>UCP</w:t>
      </w:r>
      <w:r w:rsidRPr="008B7DB3">
        <w:rPr>
          <w:rFonts w:ascii="Arial" w:hAnsi="Arial" w:cs="Arial"/>
          <w:sz w:val="22"/>
          <w:szCs w:val="22"/>
        </w:rPr>
        <w:t xml:space="preserve"> informa al Banco el progreso en la ejecución de las actividades programadas, incluyendo el cumplimiento de objetivos previamente acordados para los indicadores de producto, así como información relativa a los proyectos a ser apoyados a través de esta Facilidad Flexible de Garantía.</w:t>
      </w:r>
    </w:p>
    <w:p w14:paraId="1B4BCE80" w14:textId="77777777" w:rsidR="00625332" w:rsidRPr="008B7DB3" w:rsidRDefault="00625332" w:rsidP="00125A4F">
      <w:pPr>
        <w:pStyle w:val="subpar"/>
        <w:numPr>
          <w:ilvl w:val="2"/>
          <w:numId w:val="15"/>
        </w:numPr>
        <w:tabs>
          <w:tab w:val="clear" w:pos="2592"/>
          <w:tab w:val="num" w:pos="1440"/>
        </w:tabs>
        <w:spacing w:before="60" w:after="60"/>
        <w:ind w:left="1440" w:hanging="450"/>
        <w:rPr>
          <w:rFonts w:ascii="Arial" w:hAnsi="Arial" w:cs="Arial"/>
          <w:sz w:val="22"/>
          <w:szCs w:val="22"/>
        </w:rPr>
      </w:pPr>
      <w:r w:rsidRPr="008B7DB3">
        <w:rPr>
          <w:rFonts w:ascii="Arial" w:hAnsi="Arial" w:cs="Arial"/>
          <w:sz w:val="22"/>
          <w:szCs w:val="22"/>
        </w:rPr>
        <w:t xml:space="preserve">Auditorías financieras anuales del programa. </w:t>
      </w:r>
    </w:p>
    <w:p w14:paraId="463DBEDE" w14:textId="77777777" w:rsidR="00B05114" w:rsidRPr="008B7DB3" w:rsidRDefault="00625332" w:rsidP="00125A4F">
      <w:pPr>
        <w:pStyle w:val="subpar"/>
        <w:numPr>
          <w:ilvl w:val="2"/>
          <w:numId w:val="15"/>
        </w:numPr>
        <w:tabs>
          <w:tab w:val="clear" w:pos="2592"/>
          <w:tab w:val="num" w:pos="1440"/>
        </w:tabs>
        <w:spacing w:before="60" w:after="60"/>
        <w:ind w:left="1440" w:hanging="450"/>
        <w:rPr>
          <w:rFonts w:ascii="Arial" w:hAnsi="Arial" w:cs="Arial"/>
          <w:sz w:val="22"/>
          <w:szCs w:val="22"/>
        </w:rPr>
      </w:pPr>
      <w:r w:rsidRPr="008B7DB3">
        <w:rPr>
          <w:rFonts w:ascii="Arial" w:hAnsi="Arial" w:cs="Arial"/>
          <w:sz w:val="22"/>
          <w:szCs w:val="22"/>
        </w:rPr>
        <w:t>Análisis costo beneficio ex post de la facilidad; y</w:t>
      </w:r>
    </w:p>
    <w:p w14:paraId="49D03798" w14:textId="77777777" w:rsidR="00625332" w:rsidRPr="008B7DB3" w:rsidRDefault="00625332" w:rsidP="00125A4F">
      <w:pPr>
        <w:pStyle w:val="subpar"/>
        <w:numPr>
          <w:ilvl w:val="2"/>
          <w:numId w:val="15"/>
        </w:numPr>
        <w:tabs>
          <w:tab w:val="clear" w:pos="2592"/>
          <w:tab w:val="num" w:pos="1440"/>
        </w:tabs>
        <w:spacing w:before="60" w:after="60"/>
        <w:ind w:left="1440" w:hanging="450"/>
        <w:rPr>
          <w:rFonts w:ascii="Arial" w:hAnsi="Arial" w:cs="Arial"/>
          <w:sz w:val="22"/>
          <w:szCs w:val="22"/>
        </w:rPr>
      </w:pPr>
      <w:r w:rsidRPr="008B7DB3">
        <w:rPr>
          <w:rFonts w:ascii="Arial" w:hAnsi="Arial" w:cs="Arial"/>
          <w:sz w:val="22"/>
          <w:szCs w:val="22"/>
        </w:rPr>
        <w:t>Caso de estudio.</w:t>
      </w:r>
    </w:p>
    <w:p w14:paraId="53F1A01A" w14:textId="77777777" w:rsidR="00472574" w:rsidRPr="008B7DB3" w:rsidRDefault="00472574" w:rsidP="00625332">
      <w:pPr>
        <w:pStyle w:val="Paragraph"/>
        <w:tabs>
          <w:tab w:val="num" w:pos="0"/>
        </w:tabs>
        <w:ind w:left="0" w:firstLine="0"/>
        <w:rPr>
          <w:rFonts w:ascii="Arial" w:hAnsi="Arial" w:cs="Arial"/>
          <w:sz w:val="22"/>
          <w:szCs w:val="22"/>
        </w:rPr>
      </w:pPr>
      <w:r w:rsidRPr="008B7DB3">
        <w:rPr>
          <w:rFonts w:ascii="Arial" w:hAnsi="Arial" w:cs="Arial"/>
          <w:sz w:val="22"/>
          <w:szCs w:val="22"/>
        </w:rPr>
        <w:t xml:space="preserve">La UCP </w:t>
      </w:r>
      <w:r w:rsidR="008B7DB3" w:rsidRPr="008B7DB3">
        <w:rPr>
          <w:rFonts w:ascii="Arial" w:hAnsi="Arial" w:cs="Arial"/>
          <w:sz w:val="22"/>
          <w:szCs w:val="22"/>
        </w:rPr>
        <w:t>presentará</w:t>
      </w:r>
      <w:r w:rsidR="00FC1F52" w:rsidRPr="008B7DB3">
        <w:rPr>
          <w:rFonts w:ascii="Arial" w:hAnsi="Arial" w:cs="Arial"/>
          <w:sz w:val="22"/>
          <w:szCs w:val="22"/>
        </w:rPr>
        <w:t xml:space="preserve"> al BID a más tardar el 31 de enero de cada año calendario</w:t>
      </w:r>
      <w:r w:rsidRPr="008B7DB3">
        <w:rPr>
          <w:rFonts w:ascii="Arial" w:hAnsi="Arial" w:cs="Arial"/>
          <w:sz w:val="22"/>
          <w:szCs w:val="22"/>
        </w:rPr>
        <w:t xml:space="preserve"> un informe de </w:t>
      </w:r>
      <w:r w:rsidR="008B7DB3" w:rsidRPr="008B7DB3">
        <w:rPr>
          <w:rFonts w:ascii="Arial" w:hAnsi="Arial" w:cs="Arial"/>
          <w:sz w:val="22"/>
          <w:szCs w:val="22"/>
        </w:rPr>
        <w:t>seguimiento</w:t>
      </w:r>
      <w:r w:rsidRPr="008B7DB3">
        <w:rPr>
          <w:rFonts w:ascii="Arial" w:hAnsi="Arial" w:cs="Arial"/>
          <w:sz w:val="22"/>
          <w:szCs w:val="22"/>
        </w:rPr>
        <w:t xml:space="preserve"> del proyecto (PMR por sus siglas en ingles) que </w:t>
      </w:r>
      <w:r w:rsidR="008B7DB3" w:rsidRPr="008B7DB3">
        <w:rPr>
          <w:rFonts w:ascii="Arial" w:hAnsi="Arial" w:cs="Arial"/>
          <w:sz w:val="22"/>
          <w:szCs w:val="22"/>
        </w:rPr>
        <w:t>incluirá</w:t>
      </w:r>
      <w:r w:rsidRPr="008B7DB3">
        <w:rPr>
          <w:rFonts w:ascii="Arial" w:hAnsi="Arial" w:cs="Arial"/>
          <w:sz w:val="22"/>
          <w:szCs w:val="22"/>
        </w:rPr>
        <w:t xml:space="preserve">: </w:t>
      </w:r>
    </w:p>
    <w:p w14:paraId="7797F622" w14:textId="77777777" w:rsidR="00472574" w:rsidRPr="008B7DB3" w:rsidRDefault="00FC1F52" w:rsidP="00472574">
      <w:pPr>
        <w:pStyle w:val="subpar"/>
        <w:rPr>
          <w:rFonts w:ascii="Arial" w:hAnsi="Arial" w:cs="Arial"/>
          <w:sz w:val="22"/>
          <w:szCs w:val="22"/>
          <w:highlight w:val="yellow"/>
        </w:rPr>
      </w:pPr>
      <w:r w:rsidRPr="008B7DB3">
        <w:rPr>
          <w:rFonts w:ascii="Arial" w:hAnsi="Arial" w:cs="Arial"/>
          <w:sz w:val="22"/>
          <w:szCs w:val="22"/>
        </w:rPr>
        <w:t>El registro y monitoreo de los indicadores presentados en el Anexo 4 de este ROP.</w:t>
      </w:r>
    </w:p>
    <w:p w14:paraId="1BCA7DC0" w14:textId="77777777" w:rsidR="006840AA" w:rsidRPr="008B7DB3" w:rsidRDefault="008B7DB3">
      <w:pPr>
        <w:pStyle w:val="subpar"/>
        <w:rPr>
          <w:rFonts w:ascii="Arial" w:hAnsi="Arial" w:cs="Arial"/>
          <w:sz w:val="22"/>
          <w:szCs w:val="22"/>
        </w:rPr>
      </w:pPr>
      <w:r w:rsidRPr="008B7DB3">
        <w:rPr>
          <w:rFonts w:ascii="Arial" w:hAnsi="Arial" w:cs="Arial"/>
          <w:sz w:val="22"/>
          <w:szCs w:val="22"/>
        </w:rPr>
        <w:t>Información</w:t>
      </w:r>
      <w:r w:rsidR="00FC1F52" w:rsidRPr="008B7DB3">
        <w:rPr>
          <w:rFonts w:ascii="Arial" w:hAnsi="Arial" w:cs="Arial"/>
          <w:sz w:val="22"/>
          <w:szCs w:val="22"/>
        </w:rPr>
        <w:t xml:space="preserve"> relevante para cada </w:t>
      </w:r>
      <w:r w:rsidRPr="008B7DB3">
        <w:rPr>
          <w:rFonts w:ascii="Arial" w:hAnsi="Arial" w:cs="Arial"/>
          <w:sz w:val="22"/>
          <w:szCs w:val="22"/>
        </w:rPr>
        <w:t>garantía</w:t>
      </w:r>
      <w:r w:rsidR="00FC1F52" w:rsidRPr="008B7DB3">
        <w:rPr>
          <w:rFonts w:ascii="Arial" w:hAnsi="Arial" w:cs="Arial"/>
          <w:sz w:val="22"/>
          <w:szCs w:val="22"/>
        </w:rPr>
        <w:t xml:space="preserve"> vigente</w:t>
      </w:r>
      <w:r w:rsidR="006840AA" w:rsidRPr="008B7DB3">
        <w:rPr>
          <w:rFonts w:ascii="Arial" w:hAnsi="Arial" w:cs="Arial"/>
          <w:sz w:val="22"/>
          <w:szCs w:val="22"/>
        </w:rPr>
        <w:t xml:space="preserve">: </w:t>
      </w:r>
    </w:p>
    <w:p w14:paraId="4246EAEB" w14:textId="77777777" w:rsidR="006840AA" w:rsidRPr="008B7DB3" w:rsidRDefault="006840AA" w:rsidP="006840AA">
      <w:pPr>
        <w:pStyle w:val="SubSubPar"/>
        <w:rPr>
          <w:rFonts w:ascii="Arial" w:hAnsi="Arial" w:cs="Arial"/>
          <w:sz w:val="20"/>
        </w:rPr>
      </w:pPr>
      <w:r w:rsidRPr="008B7DB3">
        <w:rPr>
          <w:rFonts w:ascii="Arial" w:hAnsi="Arial" w:cs="Arial"/>
          <w:sz w:val="20"/>
        </w:rPr>
        <w:t>Nombre del proyecto</w:t>
      </w:r>
    </w:p>
    <w:p w14:paraId="35AF0DBE" w14:textId="77777777" w:rsidR="003813EB" w:rsidRPr="008B7DB3" w:rsidRDefault="006840AA" w:rsidP="006840AA">
      <w:pPr>
        <w:pStyle w:val="SubSubPar"/>
        <w:rPr>
          <w:rFonts w:ascii="Arial" w:hAnsi="Arial" w:cs="Arial"/>
          <w:sz w:val="20"/>
        </w:rPr>
      </w:pPr>
      <w:r w:rsidRPr="008B7DB3">
        <w:rPr>
          <w:rFonts w:ascii="Arial" w:hAnsi="Arial" w:cs="Arial"/>
          <w:sz w:val="20"/>
        </w:rPr>
        <w:t>Tipo de proyecto (</w:t>
      </w:r>
      <w:r w:rsidR="008B7DB3" w:rsidRPr="008B7DB3">
        <w:rPr>
          <w:rFonts w:ascii="Arial" w:hAnsi="Arial" w:cs="Arial"/>
          <w:sz w:val="20"/>
        </w:rPr>
        <w:t>energía</w:t>
      </w:r>
      <w:r w:rsidRPr="008B7DB3">
        <w:rPr>
          <w:rFonts w:ascii="Arial" w:hAnsi="Arial" w:cs="Arial"/>
          <w:sz w:val="20"/>
        </w:rPr>
        <w:t xml:space="preserve"> renovable, </w:t>
      </w:r>
    </w:p>
    <w:p w14:paraId="17AEF9BC" w14:textId="77777777" w:rsidR="003813EB" w:rsidRPr="008B7DB3" w:rsidRDefault="00BB5C84" w:rsidP="006840AA">
      <w:pPr>
        <w:pStyle w:val="SubSubPar"/>
        <w:rPr>
          <w:rFonts w:ascii="Arial" w:hAnsi="Arial" w:cs="Arial"/>
          <w:sz w:val="20"/>
        </w:rPr>
      </w:pPr>
      <w:r w:rsidRPr="008B7DB3">
        <w:rPr>
          <w:rFonts w:ascii="Arial" w:hAnsi="Arial" w:cs="Arial"/>
          <w:sz w:val="20"/>
        </w:rPr>
        <w:t>B</w:t>
      </w:r>
      <w:r w:rsidR="003813EB" w:rsidRPr="008B7DB3">
        <w:rPr>
          <w:rFonts w:ascii="Arial" w:hAnsi="Arial" w:cs="Arial"/>
          <w:sz w:val="20"/>
        </w:rPr>
        <w:t>eneficiario</w:t>
      </w:r>
    </w:p>
    <w:p w14:paraId="2EAF4E41" w14:textId="77777777" w:rsidR="003813EB" w:rsidRPr="008B7DB3" w:rsidRDefault="003813EB" w:rsidP="006840AA">
      <w:pPr>
        <w:pStyle w:val="SubSubPar"/>
        <w:rPr>
          <w:rFonts w:ascii="Arial" w:hAnsi="Arial" w:cs="Arial"/>
          <w:sz w:val="20"/>
        </w:rPr>
      </w:pPr>
      <w:r w:rsidRPr="008B7DB3">
        <w:rPr>
          <w:rFonts w:ascii="Arial" w:hAnsi="Arial" w:cs="Arial"/>
          <w:sz w:val="20"/>
        </w:rPr>
        <w:t xml:space="preserve">Financiamiento </w:t>
      </w:r>
      <w:r w:rsidR="00BB5C84" w:rsidRPr="008B7DB3">
        <w:rPr>
          <w:rFonts w:ascii="Arial" w:hAnsi="Arial" w:cs="Arial"/>
          <w:sz w:val="20"/>
        </w:rPr>
        <w:t xml:space="preserve">generado por la </w:t>
      </w:r>
      <w:r w:rsidR="008B7DB3" w:rsidRPr="008B7DB3">
        <w:rPr>
          <w:rFonts w:ascii="Arial" w:hAnsi="Arial" w:cs="Arial"/>
          <w:sz w:val="20"/>
        </w:rPr>
        <w:t>garantía</w:t>
      </w:r>
    </w:p>
    <w:p w14:paraId="1659ECDB" w14:textId="77777777" w:rsidR="00BB5C84" w:rsidRPr="008B7DB3" w:rsidRDefault="008B7DB3" w:rsidP="006840AA">
      <w:pPr>
        <w:pStyle w:val="SubSubPar"/>
        <w:rPr>
          <w:rFonts w:ascii="Arial" w:hAnsi="Arial" w:cs="Arial"/>
          <w:sz w:val="20"/>
        </w:rPr>
      </w:pPr>
      <w:r w:rsidRPr="008B7DB3">
        <w:rPr>
          <w:rFonts w:ascii="Arial" w:hAnsi="Arial" w:cs="Arial"/>
          <w:sz w:val="20"/>
        </w:rPr>
        <w:t>Descripción</w:t>
      </w:r>
      <w:r w:rsidR="00BB5C84" w:rsidRPr="008B7DB3">
        <w:rPr>
          <w:rFonts w:ascii="Arial" w:hAnsi="Arial" w:cs="Arial"/>
          <w:sz w:val="20"/>
        </w:rPr>
        <w:t xml:space="preserve"> del proyecto</w:t>
      </w:r>
    </w:p>
    <w:p w14:paraId="12E04DDA" w14:textId="77777777" w:rsidR="00472574" w:rsidRPr="008B7DB3" w:rsidRDefault="006840AA" w:rsidP="00582450">
      <w:pPr>
        <w:pStyle w:val="subpar"/>
        <w:rPr>
          <w:rFonts w:ascii="Arial" w:hAnsi="Arial" w:cs="Arial"/>
          <w:sz w:val="22"/>
          <w:szCs w:val="22"/>
        </w:rPr>
      </w:pPr>
      <w:r w:rsidRPr="008B7DB3">
        <w:rPr>
          <w:rFonts w:ascii="Arial" w:hAnsi="Arial" w:cs="Arial"/>
          <w:sz w:val="22"/>
          <w:szCs w:val="22"/>
        </w:rPr>
        <w:t xml:space="preserve">Esta </w:t>
      </w:r>
      <w:r w:rsidR="008B7DB3" w:rsidRPr="008B7DB3">
        <w:rPr>
          <w:rFonts w:ascii="Arial" w:hAnsi="Arial" w:cs="Arial"/>
          <w:sz w:val="22"/>
          <w:szCs w:val="22"/>
        </w:rPr>
        <w:t>información</w:t>
      </w:r>
      <w:r w:rsidRPr="008B7DB3">
        <w:rPr>
          <w:rFonts w:ascii="Arial" w:hAnsi="Arial" w:cs="Arial"/>
          <w:sz w:val="22"/>
          <w:szCs w:val="22"/>
        </w:rPr>
        <w:t xml:space="preserve"> </w:t>
      </w:r>
      <w:r w:rsidR="008B7DB3" w:rsidRPr="008B7DB3">
        <w:rPr>
          <w:rFonts w:ascii="Arial" w:hAnsi="Arial" w:cs="Arial"/>
          <w:sz w:val="22"/>
          <w:szCs w:val="22"/>
        </w:rPr>
        <w:t>deberá</w:t>
      </w:r>
      <w:r w:rsidRPr="008B7DB3">
        <w:rPr>
          <w:rFonts w:ascii="Arial" w:hAnsi="Arial" w:cs="Arial"/>
          <w:sz w:val="22"/>
          <w:szCs w:val="22"/>
        </w:rPr>
        <w:t xml:space="preserve"> de ser registrada en los siste</w:t>
      </w:r>
      <w:r w:rsidR="001E1CBA" w:rsidRPr="008B7DB3">
        <w:rPr>
          <w:rFonts w:ascii="Arial" w:hAnsi="Arial" w:cs="Arial"/>
          <w:sz w:val="22"/>
          <w:szCs w:val="22"/>
        </w:rPr>
        <w:t>m</w:t>
      </w:r>
      <w:r w:rsidRPr="008B7DB3">
        <w:rPr>
          <w:rFonts w:ascii="Arial" w:hAnsi="Arial" w:cs="Arial"/>
          <w:sz w:val="22"/>
          <w:szCs w:val="22"/>
        </w:rPr>
        <w:t>as de la UCP.</w:t>
      </w:r>
      <w:r w:rsidR="00472574" w:rsidRPr="008B7DB3">
        <w:rPr>
          <w:rFonts w:ascii="Arial" w:hAnsi="Arial" w:cs="Arial"/>
          <w:sz w:val="22"/>
          <w:szCs w:val="22"/>
        </w:rPr>
        <w:t xml:space="preserve">  </w:t>
      </w:r>
    </w:p>
    <w:p w14:paraId="421751D4" w14:textId="77777777" w:rsidR="00756B95" w:rsidRPr="008B7DB3" w:rsidRDefault="00756B95" w:rsidP="00582450">
      <w:pPr>
        <w:pStyle w:val="subpar"/>
        <w:rPr>
          <w:rFonts w:ascii="Arial" w:hAnsi="Arial" w:cs="Arial"/>
          <w:sz w:val="22"/>
          <w:szCs w:val="22"/>
        </w:rPr>
      </w:pPr>
      <w:r w:rsidRPr="008B7DB3">
        <w:rPr>
          <w:rFonts w:ascii="Arial" w:hAnsi="Arial" w:cs="Arial"/>
          <w:sz w:val="22"/>
          <w:szCs w:val="22"/>
        </w:rPr>
        <w:t>El formato de este reporte se presenta en Anexo 6</w:t>
      </w:r>
    </w:p>
    <w:p w14:paraId="13AAFD3F" w14:textId="77777777" w:rsidR="006840AA" w:rsidRPr="008B7DB3" w:rsidRDefault="00BB5C84" w:rsidP="00582450">
      <w:pPr>
        <w:pStyle w:val="subpar"/>
        <w:rPr>
          <w:rFonts w:ascii="Arial" w:hAnsi="Arial" w:cs="Arial"/>
          <w:sz w:val="22"/>
          <w:szCs w:val="22"/>
        </w:rPr>
      </w:pPr>
      <w:r w:rsidRPr="008B7DB3">
        <w:rPr>
          <w:rFonts w:ascii="Arial" w:hAnsi="Arial" w:cs="Arial"/>
          <w:sz w:val="22"/>
          <w:szCs w:val="22"/>
        </w:rPr>
        <w:t xml:space="preserve">Para temas de </w:t>
      </w:r>
      <w:r w:rsidR="008B7DB3" w:rsidRPr="008B7DB3">
        <w:rPr>
          <w:rFonts w:ascii="Arial" w:hAnsi="Arial" w:cs="Arial"/>
          <w:sz w:val="22"/>
          <w:szCs w:val="22"/>
        </w:rPr>
        <w:t>evaluación</w:t>
      </w:r>
      <w:r w:rsidRPr="008B7DB3">
        <w:rPr>
          <w:rFonts w:ascii="Arial" w:hAnsi="Arial" w:cs="Arial"/>
          <w:sz w:val="22"/>
          <w:szCs w:val="22"/>
        </w:rPr>
        <w:t xml:space="preserve"> de impacto, l</w:t>
      </w:r>
      <w:r w:rsidR="006840AA" w:rsidRPr="008B7DB3">
        <w:rPr>
          <w:rFonts w:ascii="Arial" w:hAnsi="Arial" w:cs="Arial"/>
          <w:sz w:val="22"/>
          <w:szCs w:val="22"/>
        </w:rPr>
        <w:t xml:space="preserve">a UCP </w:t>
      </w:r>
      <w:r w:rsidR="008B7DB3" w:rsidRPr="008B7DB3">
        <w:rPr>
          <w:rFonts w:ascii="Arial" w:hAnsi="Arial" w:cs="Arial"/>
          <w:sz w:val="22"/>
          <w:szCs w:val="22"/>
        </w:rPr>
        <w:t>deberá</w:t>
      </w:r>
      <w:r w:rsidR="006840AA" w:rsidRPr="008B7DB3">
        <w:rPr>
          <w:rFonts w:ascii="Arial" w:hAnsi="Arial" w:cs="Arial"/>
          <w:sz w:val="22"/>
          <w:szCs w:val="22"/>
        </w:rPr>
        <w:t xml:space="preserve"> </w:t>
      </w:r>
      <w:r w:rsidR="008B7DB3" w:rsidRPr="008B7DB3">
        <w:rPr>
          <w:rFonts w:ascii="Arial" w:hAnsi="Arial" w:cs="Arial"/>
          <w:sz w:val="22"/>
          <w:szCs w:val="22"/>
        </w:rPr>
        <w:t>también</w:t>
      </w:r>
      <w:r w:rsidR="006840AA" w:rsidRPr="008B7DB3">
        <w:rPr>
          <w:rFonts w:ascii="Arial" w:hAnsi="Arial" w:cs="Arial"/>
          <w:sz w:val="22"/>
          <w:szCs w:val="22"/>
        </w:rPr>
        <w:t xml:space="preserve"> regi</w:t>
      </w:r>
      <w:r w:rsidRPr="008B7DB3">
        <w:rPr>
          <w:rFonts w:ascii="Arial" w:hAnsi="Arial" w:cs="Arial"/>
          <w:sz w:val="22"/>
          <w:szCs w:val="22"/>
        </w:rPr>
        <w:t>s</w:t>
      </w:r>
      <w:r w:rsidR="006840AA" w:rsidRPr="008B7DB3">
        <w:rPr>
          <w:rFonts w:ascii="Arial" w:hAnsi="Arial" w:cs="Arial"/>
          <w:sz w:val="22"/>
          <w:szCs w:val="22"/>
        </w:rPr>
        <w:t xml:space="preserve">trar y guardar </w:t>
      </w:r>
      <w:r w:rsidR="008B7DB3" w:rsidRPr="008B7DB3">
        <w:rPr>
          <w:rFonts w:ascii="Arial" w:hAnsi="Arial" w:cs="Arial"/>
          <w:sz w:val="22"/>
          <w:szCs w:val="22"/>
        </w:rPr>
        <w:t>información</w:t>
      </w:r>
      <w:r w:rsidR="006840AA" w:rsidRPr="008B7DB3">
        <w:rPr>
          <w:rFonts w:ascii="Arial" w:hAnsi="Arial" w:cs="Arial"/>
          <w:sz w:val="22"/>
          <w:szCs w:val="22"/>
        </w:rPr>
        <w:t xml:space="preserve"> similar sobre las </w:t>
      </w:r>
      <w:r w:rsidR="008B7DB3" w:rsidRPr="008B7DB3">
        <w:rPr>
          <w:rFonts w:ascii="Arial" w:hAnsi="Arial" w:cs="Arial"/>
          <w:sz w:val="22"/>
          <w:szCs w:val="22"/>
        </w:rPr>
        <w:t>garantías</w:t>
      </w:r>
      <w:r w:rsidR="006840AA" w:rsidRPr="008B7DB3">
        <w:rPr>
          <w:rFonts w:ascii="Arial" w:hAnsi="Arial" w:cs="Arial"/>
          <w:sz w:val="22"/>
          <w:szCs w:val="22"/>
        </w:rPr>
        <w:t xml:space="preserve"> que se </w:t>
      </w:r>
      <w:r w:rsidR="008B7DB3" w:rsidRPr="008B7DB3">
        <w:rPr>
          <w:rFonts w:ascii="Arial" w:hAnsi="Arial" w:cs="Arial"/>
          <w:sz w:val="22"/>
          <w:szCs w:val="22"/>
        </w:rPr>
        <w:t>sometieron,</w:t>
      </w:r>
      <w:r w:rsidRPr="008B7DB3">
        <w:rPr>
          <w:rFonts w:ascii="Arial" w:hAnsi="Arial" w:cs="Arial"/>
          <w:sz w:val="22"/>
          <w:szCs w:val="22"/>
        </w:rPr>
        <w:t xml:space="preserve"> pero fueron rechazadas por la UCP o por el </w:t>
      </w:r>
      <w:r w:rsidR="001E1CBA" w:rsidRPr="008B7DB3">
        <w:rPr>
          <w:rFonts w:ascii="Arial" w:hAnsi="Arial" w:cs="Arial"/>
          <w:sz w:val="22"/>
          <w:szCs w:val="22"/>
        </w:rPr>
        <w:t>B</w:t>
      </w:r>
      <w:r w:rsidRPr="008B7DB3">
        <w:rPr>
          <w:rFonts w:ascii="Arial" w:hAnsi="Arial" w:cs="Arial"/>
          <w:sz w:val="22"/>
          <w:szCs w:val="22"/>
        </w:rPr>
        <w:t>anco</w:t>
      </w:r>
      <w:r w:rsidR="001E1CBA" w:rsidRPr="008B7DB3">
        <w:rPr>
          <w:rFonts w:ascii="Arial" w:hAnsi="Arial" w:cs="Arial"/>
          <w:sz w:val="22"/>
          <w:szCs w:val="22"/>
        </w:rPr>
        <w:t>.</w:t>
      </w:r>
    </w:p>
    <w:p w14:paraId="21C21B73" w14:textId="77777777" w:rsidR="00472574" w:rsidRPr="008B7DB3" w:rsidRDefault="00A50354" w:rsidP="00625332">
      <w:pPr>
        <w:pStyle w:val="Paragraph"/>
        <w:tabs>
          <w:tab w:val="num" w:pos="0"/>
        </w:tabs>
        <w:ind w:left="0" w:firstLine="0"/>
        <w:rPr>
          <w:rFonts w:ascii="Arial" w:hAnsi="Arial" w:cs="Arial"/>
          <w:sz w:val="22"/>
          <w:szCs w:val="22"/>
        </w:rPr>
      </w:pPr>
      <w:r w:rsidRPr="008B7DB3">
        <w:rPr>
          <w:rFonts w:ascii="Arial" w:hAnsi="Arial" w:cs="Arial"/>
          <w:sz w:val="22"/>
          <w:szCs w:val="22"/>
        </w:rPr>
        <w:t xml:space="preserve">El BID realizara un </w:t>
      </w:r>
      <w:r w:rsidRPr="008B7DB3">
        <w:rPr>
          <w:rFonts w:ascii="Arial" w:hAnsi="Arial" w:cs="Arial"/>
          <w:b/>
          <w:sz w:val="22"/>
          <w:szCs w:val="22"/>
        </w:rPr>
        <w:t>análisis costo beneficio financiero ex post</w:t>
      </w:r>
      <w:r w:rsidRPr="008B7DB3">
        <w:rPr>
          <w:rFonts w:ascii="Arial" w:hAnsi="Arial" w:cs="Arial"/>
          <w:sz w:val="22"/>
          <w:szCs w:val="22"/>
        </w:rPr>
        <w:t xml:space="preserve"> de la facilidad a ser presentado en un Informe de </w:t>
      </w:r>
      <w:r w:rsidR="008B7DB3" w:rsidRPr="008B7DB3">
        <w:rPr>
          <w:rFonts w:ascii="Arial" w:hAnsi="Arial" w:cs="Arial"/>
          <w:sz w:val="22"/>
          <w:szCs w:val="22"/>
        </w:rPr>
        <w:t>Terminación</w:t>
      </w:r>
      <w:r w:rsidRPr="008B7DB3">
        <w:rPr>
          <w:rFonts w:ascii="Arial" w:hAnsi="Arial" w:cs="Arial"/>
          <w:sz w:val="22"/>
          <w:szCs w:val="22"/>
        </w:rPr>
        <w:t xml:space="preserve"> de Proyecto (PCR) completado en un plazo no mayor a seis meses luego de alcanzar 100% o </w:t>
      </w:r>
      <w:r w:rsidR="008B7DB3" w:rsidRPr="008B7DB3">
        <w:rPr>
          <w:rFonts w:ascii="Arial" w:hAnsi="Arial" w:cs="Arial"/>
          <w:sz w:val="22"/>
          <w:szCs w:val="22"/>
        </w:rPr>
        <w:t>más</w:t>
      </w:r>
      <w:r w:rsidRPr="008B7DB3">
        <w:rPr>
          <w:rFonts w:ascii="Arial" w:hAnsi="Arial" w:cs="Arial"/>
          <w:sz w:val="22"/>
          <w:szCs w:val="22"/>
        </w:rPr>
        <w:t xml:space="preserve"> de los desembolsos totales. El </w:t>
      </w:r>
      <w:r w:rsidR="008B7DB3" w:rsidRPr="008B7DB3">
        <w:rPr>
          <w:rFonts w:ascii="Arial" w:hAnsi="Arial" w:cs="Arial"/>
          <w:sz w:val="22"/>
          <w:szCs w:val="22"/>
        </w:rPr>
        <w:t>análisis</w:t>
      </w:r>
      <w:r w:rsidRPr="008B7DB3">
        <w:rPr>
          <w:rFonts w:ascii="Arial" w:hAnsi="Arial" w:cs="Arial"/>
          <w:sz w:val="22"/>
          <w:szCs w:val="22"/>
        </w:rPr>
        <w:t xml:space="preserve"> constara de un </w:t>
      </w:r>
      <w:r w:rsidR="008B7DB3" w:rsidRPr="008B7DB3">
        <w:rPr>
          <w:rFonts w:ascii="Arial" w:hAnsi="Arial" w:cs="Arial"/>
          <w:sz w:val="22"/>
          <w:szCs w:val="22"/>
        </w:rPr>
        <w:t>análisis</w:t>
      </w:r>
      <w:r w:rsidRPr="008B7DB3">
        <w:rPr>
          <w:rFonts w:ascii="Arial" w:hAnsi="Arial" w:cs="Arial"/>
          <w:sz w:val="22"/>
          <w:szCs w:val="22"/>
        </w:rPr>
        <w:t xml:space="preserve"> </w:t>
      </w:r>
      <w:r w:rsidR="008B7DB3" w:rsidRPr="008B7DB3">
        <w:rPr>
          <w:rFonts w:ascii="Arial" w:hAnsi="Arial" w:cs="Arial"/>
          <w:sz w:val="22"/>
          <w:szCs w:val="22"/>
        </w:rPr>
        <w:t>socioeconómico</w:t>
      </w:r>
      <w:r w:rsidRPr="008B7DB3">
        <w:rPr>
          <w:rFonts w:ascii="Arial" w:hAnsi="Arial" w:cs="Arial"/>
          <w:sz w:val="22"/>
          <w:szCs w:val="22"/>
        </w:rPr>
        <w:t xml:space="preserve"> de los proyectos beneficiarios de la facilidad. Para este </w:t>
      </w:r>
      <w:r w:rsidR="008B7DB3" w:rsidRPr="008B7DB3">
        <w:rPr>
          <w:rFonts w:ascii="Arial" w:hAnsi="Arial" w:cs="Arial"/>
          <w:sz w:val="22"/>
          <w:szCs w:val="22"/>
        </w:rPr>
        <w:t>análisis</w:t>
      </w:r>
      <w:r w:rsidRPr="008B7DB3">
        <w:rPr>
          <w:rFonts w:ascii="Arial" w:hAnsi="Arial" w:cs="Arial"/>
          <w:sz w:val="22"/>
          <w:szCs w:val="22"/>
        </w:rPr>
        <w:t xml:space="preserve">, la UCP </w:t>
      </w:r>
      <w:r w:rsidR="008B7DB3" w:rsidRPr="008B7DB3">
        <w:rPr>
          <w:rFonts w:ascii="Arial" w:hAnsi="Arial" w:cs="Arial"/>
          <w:sz w:val="22"/>
          <w:szCs w:val="22"/>
        </w:rPr>
        <w:t>proveerá</w:t>
      </w:r>
      <w:r w:rsidRPr="008B7DB3">
        <w:rPr>
          <w:rFonts w:ascii="Arial" w:hAnsi="Arial" w:cs="Arial"/>
          <w:sz w:val="22"/>
          <w:szCs w:val="22"/>
        </w:rPr>
        <w:t xml:space="preserve"> al BID la </w:t>
      </w:r>
      <w:r w:rsidR="008B7DB3" w:rsidRPr="008B7DB3">
        <w:rPr>
          <w:rFonts w:ascii="Arial" w:hAnsi="Arial" w:cs="Arial"/>
          <w:sz w:val="22"/>
          <w:szCs w:val="22"/>
        </w:rPr>
        <w:t>información</w:t>
      </w:r>
      <w:r w:rsidRPr="008B7DB3">
        <w:rPr>
          <w:rFonts w:ascii="Arial" w:hAnsi="Arial" w:cs="Arial"/>
          <w:sz w:val="22"/>
          <w:szCs w:val="22"/>
        </w:rPr>
        <w:t xml:space="preserve"> necesaria. Reuniones </w:t>
      </w:r>
      <w:r w:rsidR="008B7DB3" w:rsidRPr="008B7DB3">
        <w:rPr>
          <w:rFonts w:ascii="Arial" w:hAnsi="Arial" w:cs="Arial"/>
          <w:sz w:val="22"/>
          <w:szCs w:val="22"/>
        </w:rPr>
        <w:t>periódicas</w:t>
      </w:r>
      <w:r w:rsidRPr="008B7DB3">
        <w:rPr>
          <w:rFonts w:ascii="Arial" w:hAnsi="Arial" w:cs="Arial"/>
          <w:sz w:val="22"/>
          <w:szCs w:val="22"/>
        </w:rPr>
        <w:t xml:space="preserve"> de este seguimiento </w:t>
      </w:r>
      <w:r w:rsidR="008B7DB3" w:rsidRPr="008B7DB3">
        <w:rPr>
          <w:rFonts w:ascii="Arial" w:hAnsi="Arial" w:cs="Arial"/>
          <w:sz w:val="22"/>
          <w:szCs w:val="22"/>
        </w:rPr>
        <w:t>serán</w:t>
      </w:r>
      <w:r w:rsidRPr="008B7DB3">
        <w:rPr>
          <w:rFonts w:ascii="Arial" w:hAnsi="Arial" w:cs="Arial"/>
          <w:sz w:val="22"/>
          <w:szCs w:val="22"/>
        </w:rPr>
        <w:t xml:space="preserve"> necesarias entre el BID y la UCP. </w:t>
      </w:r>
    </w:p>
    <w:p w14:paraId="2EA3E225" w14:textId="77777777" w:rsidR="00472574" w:rsidRPr="008B7DB3" w:rsidRDefault="008B7DB3" w:rsidP="00625332">
      <w:pPr>
        <w:pStyle w:val="Paragraph"/>
        <w:tabs>
          <w:tab w:val="num" w:pos="0"/>
        </w:tabs>
        <w:ind w:left="0" w:firstLine="0"/>
        <w:rPr>
          <w:rFonts w:ascii="Arial" w:hAnsi="Arial" w:cs="Arial"/>
          <w:sz w:val="22"/>
          <w:szCs w:val="22"/>
        </w:rPr>
      </w:pPr>
      <w:r w:rsidRPr="008B7DB3">
        <w:rPr>
          <w:rFonts w:ascii="Arial" w:hAnsi="Arial" w:cs="Arial"/>
          <w:sz w:val="22"/>
          <w:szCs w:val="22"/>
        </w:rPr>
        <w:t>Además</w:t>
      </w:r>
      <w:r w:rsidR="00A50354" w:rsidRPr="008B7DB3">
        <w:rPr>
          <w:rFonts w:ascii="Arial" w:hAnsi="Arial" w:cs="Arial"/>
          <w:sz w:val="22"/>
          <w:szCs w:val="22"/>
        </w:rPr>
        <w:t xml:space="preserve"> de este </w:t>
      </w:r>
      <w:r w:rsidRPr="008B7DB3">
        <w:rPr>
          <w:rFonts w:ascii="Arial" w:hAnsi="Arial" w:cs="Arial"/>
          <w:sz w:val="22"/>
          <w:szCs w:val="22"/>
        </w:rPr>
        <w:t>análisis</w:t>
      </w:r>
      <w:r w:rsidR="00A50354" w:rsidRPr="008B7DB3">
        <w:rPr>
          <w:rFonts w:ascii="Arial" w:hAnsi="Arial" w:cs="Arial"/>
          <w:sz w:val="22"/>
          <w:szCs w:val="22"/>
        </w:rPr>
        <w:t xml:space="preserve"> costo beneficio ex post, el BID realizara un </w:t>
      </w:r>
      <w:r w:rsidR="00A50354" w:rsidRPr="008B7DB3">
        <w:rPr>
          <w:rFonts w:ascii="Arial" w:hAnsi="Arial" w:cs="Arial"/>
          <w:b/>
          <w:sz w:val="22"/>
          <w:szCs w:val="22"/>
        </w:rPr>
        <w:t>caso de estudio</w:t>
      </w:r>
      <w:r w:rsidR="00A50354" w:rsidRPr="008B7DB3">
        <w:rPr>
          <w:rFonts w:ascii="Arial" w:hAnsi="Arial" w:cs="Arial"/>
          <w:sz w:val="22"/>
          <w:szCs w:val="22"/>
        </w:rPr>
        <w:t xml:space="preserve"> para </w:t>
      </w:r>
      <w:r w:rsidRPr="008B7DB3">
        <w:rPr>
          <w:rFonts w:ascii="Arial" w:hAnsi="Arial" w:cs="Arial"/>
          <w:sz w:val="22"/>
          <w:szCs w:val="22"/>
        </w:rPr>
        <w:t>analizar</w:t>
      </w:r>
      <w:r w:rsidR="00A50354" w:rsidRPr="008B7DB3">
        <w:rPr>
          <w:rFonts w:ascii="Arial" w:hAnsi="Arial" w:cs="Arial"/>
          <w:sz w:val="22"/>
          <w:szCs w:val="22"/>
        </w:rPr>
        <w:t xml:space="preserve"> el funcionamiento y resultado de la FFMR. Para este </w:t>
      </w:r>
      <w:r w:rsidRPr="008B7DB3">
        <w:rPr>
          <w:rFonts w:ascii="Arial" w:hAnsi="Arial" w:cs="Arial"/>
          <w:sz w:val="22"/>
          <w:szCs w:val="22"/>
        </w:rPr>
        <w:t>análisis</w:t>
      </w:r>
      <w:r w:rsidR="00A50354" w:rsidRPr="008B7DB3">
        <w:rPr>
          <w:rFonts w:ascii="Arial" w:hAnsi="Arial" w:cs="Arial"/>
          <w:sz w:val="22"/>
          <w:szCs w:val="22"/>
        </w:rPr>
        <w:t xml:space="preserve"> </w:t>
      </w:r>
      <w:r w:rsidRPr="008B7DB3">
        <w:rPr>
          <w:rFonts w:ascii="Arial" w:hAnsi="Arial" w:cs="Arial"/>
          <w:sz w:val="22"/>
          <w:szCs w:val="22"/>
        </w:rPr>
        <w:t>también</w:t>
      </w:r>
      <w:r w:rsidR="00A50354" w:rsidRPr="008B7DB3">
        <w:rPr>
          <w:rFonts w:ascii="Arial" w:hAnsi="Arial" w:cs="Arial"/>
          <w:sz w:val="22"/>
          <w:szCs w:val="22"/>
        </w:rPr>
        <w:t xml:space="preserve"> la UCP </w:t>
      </w:r>
      <w:r w:rsidRPr="008B7DB3">
        <w:rPr>
          <w:rFonts w:ascii="Arial" w:hAnsi="Arial" w:cs="Arial"/>
          <w:sz w:val="22"/>
          <w:szCs w:val="22"/>
        </w:rPr>
        <w:t>proveerá</w:t>
      </w:r>
      <w:r w:rsidR="00A50354" w:rsidRPr="008B7DB3">
        <w:rPr>
          <w:rFonts w:ascii="Arial" w:hAnsi="Arial" w:cs="Arial"/>
          <w:sz w:val="22"/>
          <w:szCs w:val="22"/>
        </w:rPr>
        <w:t xml:space="preserve"> la </w:t>
      </w:r>
      <w:r w:rsidRPr="008B7DB3">
        <w:rPr>
          <w:rFonts w:ascii="Arial" w:hAnsi="Arial" w:cs="Arial"/>
          <w:sz w:val="22"/>
          <w:szCs w:val="22"/>
        </w:rPr>
        <w:t>información</w:t>
      </w:r>
      <w:r w:rsidR="00A50354" w:rsidRPr="008B7DB3">
        <w:rPr>
          <w:rFonts w:ascii="Arial" w:hAnsi="Arial" w:cs="Arial"/>
          <w:sz w:val="22"/>
          <w:szCs w:val="22"/>
        </w:rPr>
        <w:t xml:space="preserve"> necesaria al Ban</w:t>
      </w:r>
      <w:r w:rsidR="001E1CBA" w:rsidRPr="008B7DB3">
        <w:rPr>
          <w:rFonts w:ascii="Arial" w:hAnsi="Arial" w:cs="Arial"/>
          <w:sz w:val="22"/>
          <w:szCs w:val="22"/>
        </w:rPr>
        <w:t>co</w:t>
      </w:r>
      <w:r w:rsidR="00A50354" w:rsidRPr="008B7DB3">
        <w:rPr>
          <w:rFonts w:ascii="Arial" w:hAnsi="Arial" w:cs="Arial"/>
          <w:sz w:val="22"/>
          <w:szCs w:val="22"/>
        </w:rPr>
        <w:t xml:space="preserve">. </w:t>
      </w:r>
    </w:p>
    <w:p w14:paraId="60277756" w14:textId="77777777" w:rsidR="001E1CBA" w:rsidRPr="008B7DB3" w:rsidRDefault="006B083E" w:rsidP="001E1CBA">
      <w:pPr>
        <w:pStyle w:val="Paragraph"/>
        <w:tabs>
          <w:tab w:val="num" w:pos="0"/>
        </w:tabs>
        <w:ind w:left="0" w:firstLine="0"/>
        <w:rPr>
          <w:rFonts w:ascii="Arial" w:hAnsi="Arial" w:cs="Arial"/>
          <w:b/>
          <w:sz w:val="22"/>
          <w:szCs w:val="22"/>
        </w:rPr>
      </w:pPr>
      <w:r w:rsidRPr="008B7DB3">
        <w:rPr>
          <w:rFonts w:ascii="Arial" w:hAnsi="Arial" w:cs="Arial"/>
          <w:sz w:val="22"/>
          <w:szCs w:val="22"/>
        </w:rPr>
        <w:t xml:space="preserve">Los costos de monitoreo </w:t>
      </w:r>
      <w:r w:rsidR="008354D0" w:rsidRPr="008B7DB3">
        <w:rPr>
          <w:rFonts w:ascii="Arial" w:hAnsi="Arial" w:cs="Arial"/>
          <w:sz w:val="22"/>
          <w:szCs w:val="22"/>
        </w:rPr>
        <w:t xml:space="preserve">están imputados en la ejecución del programa e </w:t>
      </w:r>
      <w:r w:rsidRPr="008B7DB3">
        <w:rPr>
          <w:rFonts w:ascii="Arial" w:hAnsi="Arial" w:cs="Arial"/>
          <w:sz w:val="22"/>
          <w:szCs w:val="22"/>
        </w:rPr>
        <w:t xml:space="preserve">incluidos en el apoyo a esta operación a través del préstamo de </w:t>
      </w:r>
      <w:r w:rsidR="008B7DB3" w:rsidRPr="008B7DB3">
        <w:rPr>
          <w:rFonts w:ascii="Arial" w:hAnsi="Arial" w:cs="Arial"/>
          <w:sz w:val="22"/>
          <w:szCs w:val="22"/>
        </w:rPr>
        <w:t>inversión.</w:t>
      </w:r>
      <w:r w:rsidR="00A50354" w:rsidRPr="008B7DB3">
        <w:rPr>
          <w:rFonts w:ascii="Arial" w:hAnsi="Arial" w:cs="Arial"/>
          <w:b/>
          <w:sz w:val="22"/>
          <w:szCs w:val="22"/>
        </w:rPr>
        <w:t xml:space="preserve"> </w:t>
      </w:r>
      <w:r w:rsidR="008354D0" w:rsidRPr="008B7DB3">
        <w:rPr>
          <w:rFonts w:ascii="Arial" w:hAnsi="Arial" w:cs="Arial"/>
          <w:sz w:val="22"/>
          <w:szCs w:val="22"/>
        </w:rPr>
        <w:t xml:space="preserve">Estos costos constan de </w:t>
      </w:r>
      <w:r w:rsidR="00A50354" w:rsidRPr="008B7DB3">
        <w:rPr>
          <w:rFonts w:ascii="Arial" w:hAnsi="Arial" w:cs="Arial"/>
          <w:sz w:val="22"/>
          <w:szCs w:val="22"/>
        </w:rPr>
        <w:t xml:space="preserve">un consultor </w:t>
      </w:r>
      <w:r w:rsidR="008B7DB3" w:rsidRPr="008B7DB3">
        <w:rPr>
          <w:rFonts w:ascii="Arial" w:hAnsi="Arial" w:cs="Arial"/>
          <w:sz w:val="22"/>
          <w:szCs w:val="22"/>
        </w:rPr>
        <w:t>técnico</w:t>
      </w:r>
      <w:r w:rsidR="008354D0" w:rsidRPr="008B7DB3">
        <w:rPr>
          <w:rFonts w:ascii="Arial" w:hAnsi="Arial" w:cs="Arial"/>
          <w:sz w:val="22"/>
          <w:szCs w:val="22"/>
        </w:rPr>
        <w:t xml:space="preserve">, contratado por la UCP con recursos del </w:t>
      </w:r>
      <w:r w:rsidR="008B7DB3" w:rsidRPr="008B7DB3">
        <w:rPr>
          <w:rFonts w:ascii="Arial" w:hAnsi="Arial" w:cs="Arial"/>
          <w:sz w:val="22"/>
          <w:szCs w:val="22"/>
        </w:rPr>
        <w:t>préstamo</w:t>
      </w:r>
      <w:r w:rsidR="008354D0" w:rsidRPr="008B7DB3">
        <w:rPr>
          <w:rFonts w:ascii="Arial" w:hAnsi="Arial" w:cs="Arial"/>
          <w:sz w:val="22"/>
          <w:szCs w:val="22"/>
        </w:rPr>
        <w:t xml:space="preserve"> de </w:t>
      </w:r>
      <w:r w:rsidR="008B7DB3" w:rsidRPr="008B7DB3">
        <w:rPr>
          <w:rFonts w:ascii="Arial" w:hAnsi="Arial" w:cs="Arial"/>
          <w:sz w:val="22"/>
          <w:szCs w:val="22"/>
        </w:rPr>
        <w:t>inversión</w:t>
      </w:r>
      <w:r w:rsidR="008354D0" w:rsidRPr="008B7DB3">
        <w:rPr>
          <w:rFonts w:ascii="Arial" w:hAnsi="Arial" w:cs="Arial"/>
          <w:sz w:val="22"/>
          <w:szCs w:val="22"/>
        </w:rPr>
        <w:t xml:space="preserve">, durante todo el periodo de </w:t>
      </w:r>
      <w:r w:rsidR="008B7DB3" w:rsidRPr="008B7DB3">
        <w:rPr>
          <w:rFonts w:ascii="Arial" w:hAnsi="Arial" w:cs="Arial"/>
          <w:sz w:val="22"/>
          <w:szCs w:val="22"/>
        </w:rPr>
        <w:t>vigencia</w:t>
      </w:r>
      <w:r w:rsidR="008354D0" w:rsidRPr="008B7DB3">
        <w:rPr>
          <w:rFonts w:ascii="Arial" w:hAnsi="Arial" w:cs="Arial"/>
          <w:sz w:val="22"/>
          <w:szCs w:val="22"/>
        </w:rPr>
        <w:t xml:space="preserve"> de la FFMR,</w:t>
      </w:r>
      <w:r w:rsidR="00A50354" w:rsidRPr="008B7DB3">
        <w:rPr>
          <w:rFonts w:ascii="Arial" w:hAnsi="Arial" w:cs="Arial"/>
          <w:sz w:val="22"/>
          <w:szCs w:val="22"/>
        </w:rPr>
        <w:t xml:space="preserve"> para </w:t>
      </w:r>
      <w:r w:rsidR="008354D0" w:rsidRPr="008B7DB3">
        <w:rPr>
          <w:rFonts w:ascii="Arial" w:hAnsi="Arial" w:cs="Arial"/>
          <w:sz w:val="22"/>
          <w:szCs w:val="22"/>
        </w:rPr>
        <w:t>apo</w:t>
      </w:r>
      <w:r w:rsidR="00A50354" w:rsidRPr="008B7DB3">
        <w:rPr>
          <w:rFonts w:ascii="Arial" w:hAnsi="Arial" w:cs="Arial"/>
          <w:sz w:val="22"/>
          <w:szCs w:val="22"/>
        </w:rPr>
        <w:t xml:space="preserve">yar los temas de monitoreo y </w:t>
      </w:r>
      <w:r w:rsidR="008B7DB3" w:rsidRPr="008B7DB3">
        <w:rPr>
          <w:rFonts w:ascii="Arial" w:hAnsi="Arial" w:cs="Arial"/>
          <w:sz w:val="22"/>
          <w:szCs w:val="22"/>
        </w:rPr>
        <w:t>evaluación</w:t>
      </w:r>
      <w:r w:rsidR="00A50354" w:rsidRPr="008B7DB3">
        <w:rPr>
          <w:rFonts w:ascii="Arial" w:hAnsi="Arial" w:cs="Arial"/>
          <w:sz w:val="22"/>
          <w:szCs w:val="22"/>
        </w:rPr>
        <w:t xml:space="preserve">. </w:t>
      </w:r>
      <w:r w:rsidR="008354D0" w:rsidRPr="008B7DB3">
        <w:rPr>
          <w:rFonts w:ascii="Arial" w:hAnsi="Arial" w:cs="Arial"/>
          <w:sz w:val="22"/>
          <w:szCs w:val="22"/>
        </w:rPr>
        <w:t xml:space="preserve">Un consultor adicional </w:t>
      </w:r>
      <w:r w:rsidR="008B7DB3" w:rsidRPr="008B7DB3">
        <w:rPr>
          <w:rFonts w:ascii="Arial" w:hAnsi="Arial" w:cs="Arial"/>
          <w:sz w:val="22"/>
          <w:szCs w:val="22"/>
        </w:rPr>
        <w:t>será</w:t>
      </w:r>
      <w:r w:rsidR="008354D0" w:rsidRPr="008B7DB3">
        <w:rPr>
          <w:rFonts w:ascii="Arial" w:hAnsi="Arial" w:cs="Arial"/>
          <w:sz w:val="22"/>
          <w:szCs w:val="22"/>
        </w:rPr>
        <w:t xml:space="preserve"> contratado – </w:t>
      </w:r>
      <w:r w:rsidR="008B7DB3" w:rsidRPr="008B7DB3">
        <w:rPr>
          <w:rFonts w:ascii="Arial" w:hAnsi="Arial" w:cs="Arial"/>
          <w:sz w:val="22"/>
          <w:szCs w:val="22"/>
        </w:rPr>
        <w:t>también</w:t>
      </w:r>
      <w:r w:rsidR="008354D0" w:rsidRPr="008B7DB3">
        <w:rPr>
          <w:rFonts w:ascii="Arial" w:hAnsi="Arial" w:cs="Arial"/>
          <w:sz w:val="22"/>
          <w:szCs w:val="22"/>
        </w:rPr>
        <w:t xml:space="preserve"> por la UCP con recursos del </w:t>
      </w:r>
      <w:r w:rsidR="008B7DB3" w:rsidRPr="008B7DB3">
        <w:rPr>
          <w:rFonts w:ascii="Arial" w:hAnsi="Arial" w:cs="Arial"/>
          <w:sz w:val="22"/>
          <w:szCs w:val="22"/>
        </w:rPr>
        <w:t>préstamo</w:t>
      </w:r>
      <w:r w:rsidR="008354D0" w:rsidRPr="008B7DB3">
        <w:rPr>
          <w:rFonts w:ascii="Arial" w:hAnsi="Arial" w:cs="Arial"/>
          <w:sz w:val="22"/>
          <w:szCs w:val="22"/>
        </w:rPr>
        <w:t xml:space="preserve"> de </w:t>
      </w:r>
      <w:r w:rsidR="008B7DB3" w:rsidRPr="008B7DB3">
        <w:rPr>
          <w:rFonts w:ascii="Arial" w:hAnsi="Arial" w:cs="Arial"/>
          <w:sz w:val="22"/>
          <w:szCs w:val="22"/>
        </w:rPr>
        <w:t>inversión</w:t>
      </w:r>
      <w:r w:rsidR="008354D0" w:rsidRPr="008B7DB3">
        <w:rPr>
          <w:rFonts w:ascii="Arial" w:hAnsi="Arial" w:cs="Arial"/>
          <w:sz w:val="22"/>
          <w:szCs w:val="22"/>
        </w:rPr>
        <w:t xml:space="preserve"> - para conseguir la </w:t>
      </w:r>
      <w:r w:rsidR="008B7DB3" w:rsidRPr="008B7DB3">
        <w:rPr>
          <w:rFonts w:ascii="Arial" w:hAnsi="Arial" w:cs="Arial"/>
          <w:sz w:val="22"/>
          <w:szCs w:val="22"/>
        </w:rPr>
        <w:t>información</w:t>
      </w:r>
      <w:r w:rsidR="008354D0" w:rsidRPr="008B7DB3">
        <w:rPr>
          <w:rFonts w:ascii="Arial" w:hAnsi="Arial" w:cs="Arial"/>
          <w:sz w:val="22"/>
          <w:szCs w:val="22"/>
        </w:rPr>
        <w:t xml:space="preserve"> necesaria para el estudio de caso al final de programa</w:t>
      </w:r>
      <w:r w:rsidR="008354D0" w:rsidRPr="008B7DB3">
        <w:rPr>
          <w:rFonts w:ascii="Arial" w:hAnsi="Arial" w:cs="Arial"/>
          <w:b/>
          <w:sz w:val="22"/>
          <w:szCs w:val="22"/>
        </w:rPr>
        <w:t xml:space="preserve">. </w:t>
      </w:r>
    </w:p>
    <w:p w14:paraId="651A0C89" w14:textId="77777777" w:rsidR="00763F5E" w:rsidRPr="008B7DB3" w:rsidRDefault="008B7DB3" w:rsidP="001E1CBA">
      <w:pPr>
        <w:pStyle w:val="Paragraph"/>
        <w:tabs>
          <w:tab w:val="num" w:pos="0"/>
        </w:tabs>
        <w:ind w:left="0" w:firstLine="0"/>
        <w:rPr>
          <w:rFonts w:ascii="Arial" w:hAnsi="Arial" w:cs="Arial"/>
          <w:b/>
          <w:sz w:val="22"/>
          <w:szCs w:val="22"/>
        </w:rPr>
      </w:pPr>
      <w:r w:rsidRPr="008B7DB3">
        <w:rPr>
          <w:rFonts w:ascii="Arial" w:hAnsi="Arial" w:cs="Arial"/>
          <w:b/>
          <w:sz w:val="22"/>
          <w:szCs w:val="22"/>
        </w:rPr>
        <w:t>Planeación</w:t>
      </w:r>
      <w:r w:rsidR="00FC1F52" w:rsidRPr="008B7DB3">
        <w:rPr>
          <w:rFonts w:ascii="Arial" w:hAnsi="Arial" w:cs="Arial"/>
          <w:b/>
          <w:sz w:val="22"/>
          <w:szCs w:val="22"/>
        </w:rPr>
        <w:t xml:space="preserve"> </w:t>
      </w:r>
      <w:r w:rsidR="00FC1F52" w:rsidRPr="008B7DB3">
        <w:rPr>
          <w:rFonts w:ascii="Arial" w:hAnsi="Arial" w:cs="Arial"/>
          <w:sz w:val="22"/>
          <w:szCs w:val="22"/>
        </w:rPr>
        <w:t xml:space="preserve">- </w:t>
      </w:r>
      <w:r w:rsidR="00625332" w:rsidRPr="008B7DB3">
        <w:rPr>
          <w:rFonts w:ascii="Arial" w:hAnsi="Arial" w:cs="Arial"/>
          <w:sz w:val="22"/>
          <w:szCs w:val="22"/>
        </w:rPr>
        <w:t>La UCP</w:t>
      </w:r>
      <w:r w:rsidR="007C7B66" w:rsidRPr="008B7DB3">
        <w:rPr>
          <w:rFonts w:ascii="Arial" w:hAnsi="Arial" w:cs="Arial"/>
          <w:sz w:val="22"/>
          <w:szCs w:val="22"/>
        </w:rPr>
        <w:t xml:space="preserve"> preparará y presentará para la implementación del </w:t>
      </w:r>
      <w:r w:rsidR="00625332" w:rsidRPr="008B7DB3">
        <w:rPr>
          <w:rFonts w:ascii="Arial" w:hAnsi="Arial" w:cs="Arial"/>
          <w:sz w:val="22"/>
          <w:szCs w:val="22"/>
        </w:rPr>
        <w:t>programa</w:t>
      </w:r>
      <w:r w:rsidR="007C7B66" w:rsidRPr="008B7DB3">
        <w:rPr>
          <w:rFonts w:ascii="Arial" w:hAnsi="Arial" w:cs="Arial"/>
          <w:sz w:val="22"/>
          <w:szCs w:val="22"/>
        </w:rPr>
        <w:t xml:space="preserve"> Planes de Ejecución</w:t>
      </w:r>
      <w:r w:rsidR="006E7C2C" w:rsidRPr="008B7DB3">
        <w:rPr>
          <w:rFonts w:ascii="Arial" w:hAnsi="Arial" w:cs="Arial"/>
          <w:sz w:val="22"/>
          <w:szCs w:val="22"/>
        </w:rPr>
        <w:t xml:space="preserve"> del </w:t>
      </w:r>
      <w:r w:rsidR="00625332" w:rsidRPr="008B7DB3">
        <w:rPr>
          <w:rFonts w:ascii="Arial" w:hAnsi="Arial" w:cs="Arial"/>
          <w:sz w:val="22"/>
          <w:szCs w:val="22"/>
        </w:rPr>
        <w:t>Programa</w:t>
      </w:r>
      <w:r w:rsidR="006E7C2C" w:rsidRPr="008B7DB3">
        <w:rPr>
          <w:rFonts w:ascii="Arial" w:hAnsi="Arial" w:cs="Arial"/>
          <w:sz w:val="22"/>
          <w:szCs w:val="22"/>
        </w:rPr>
        <w:t xml:space="preserve"> (PEP) a más tardar el 31 de enero de cada año calendario. Los PEP deberán incluir, como mínimo, información relacionada con las actividades y proyectos a ser financiados durante el año calendario siguiente, incluyendo el correspondiente cronograma y el presupuesto estimado. </w:t>
      </w:r>
    </w:p>
    <w:p w14:paraId="335FCBFF" w14:textId="77777777" w:rsidR="00763F5E" w:rsidRPr="008B7DB3" w:rsidRDefault="00050F6E" w:rsidP="006B083E">
      <w:pPr>
        <w:pStyle w:val="Chapter"/>
        <w:jc w:val="left"/>
        <w:rPr>
          <w:rFonts w:ascii="Arial" w:hAnsi="Arial" w:cs="Arial"/>
          <w:sz w:val="22"/>
          <w:szCs w:val="22"/>
        </w:rPr>
      </w:pPr>
      <w:r w:rsidRPr="008B7DB3">
        <w:rPr>
          <w:rFonts w:ascii="Arial" w:hAnsi="Arial" w:cs="Arial"/>
          <w:sz w:val="22"/>
          <w:szCs w:val="22"/>
        </w:rPr>
        <w:t xml:space="preserve">REPORTES FINANCIEROS Y </w:t>
      </w:r>
      <w:r w:rsidR="00763F5E" w:rsidRPr="008B7DB3">
        <w:rPr>
          <w:rFonts w:ascii="Arial" w:hAnsi="Arial" w:cs="Arial"/>
          <w:sz w:val="22"/>
          <w:szCs w:val="22"/>
        </w:rPr>
        <w:t>AUDITORÍAS</w:t>
      </w:r>
    </w:p>
    <w:p w14:paraId="7D21C282" w14:textId="77777777" w:rsidR="00763F5E" w:rsidRPr="008B7DB3" w:rsidRDefault="00763F5E" w:rsidP="00873166">
      <w:pPr>
        <w:ind w:left="709"/>
        <w:jc w:val="both"/>
        <w:rPr>
          <w:rFonts w:ascii="Arial" w:hAnsi="Arial" w:cs="Arial"/>
          <w:sz w:val="22"/>
          <w:szCs w:val="22"/>
          <w:lang w:eastAsia="en-US"/>
        </w:rPr>
      </w:pPr>
    </w:p>
    <w:p w14:paraId="1330035E" w14:textId="77777777" w:rsidR="000636AB" w:rsidRPr="008B7DB3" w:rsidRDefault="000636AB" w:rsidP="000636AB">
      <w:pPr>
        <w:pStyle w:val="Paragraph"/>
        <w:tabs>
          <w:tab w:val="num" w:pos="0"/>
        </w:tabs>
        <w:ind w:left="0" w:firstLine="0"/>
        <w:rPr>
          <w:rFonts w:ascii="Arial" w:hAnsi="Arial" w:cs="Arial"/>
          <w:sz w:val="22"/>
          <w:szCs w:val="22"/>
        </w:rPr>
      </w:pPr>
      <w:r w:rsidRPr="008B7DB3">
        <w:rPr>
          <w:rFonts w:ascii="Arial" w:hAnsi="Arial" w:cs="Arial"/>
          <w:sz w:val="22"/>
          <w:szCs w:val="22"/>
        </w:rPr>
        <w:t xml:space="preserve">La UCP utilizará el sistema UEPEX como sistema de administración financiera. El registro de la contabilidad se hará en base de caja y se seguirán las Normas Internacionales de Información Financiera cuando aplique de acuerdo con los criterios nacionales establecidos. </w:t>
      </w:r>
    </w:p>
    <w:p w14:paraId="33FDF6A7" w14:textId="77777777" w:rsidR="000636AB" w:rsidRPr="00A72A61" w:rsidRDefault="00873166" w:rsidP="000636AB">
      <w:pPr>
        <w:pStyle w:val="Paragraph"/>
        <w:tabs>
          <w:tab w:val="num" w:pos="0"/>
        </w:tabs>
        <w:ind w:left="0" w:firstLine="0"/>
        <w:rPr>
          <w:rFonts w:ascii="Arial" w:hAnsi="Arial" w:cs="Arial"/>
          <w:sz w:val="22"/>
          <w:szCs w:val="22"/>
        </w:rPr>
      </w:pPr>
      <w:r w:rsidRPr="008B7DB3">
        <w:rPr>
          <w:rFonts w:ascii="Arial" w:hAnsi="Arial" w:cs="Arial"/>
          <w:sz w:val="22"/>
          <w:szCs w:val="22"/>
        </w:rPr>
        <w:t>La auditoría financiera del Pro</w:t>
      </w:r>
      <w:r w:rsidR="00917578" w:rsidRPr="008B7DB3">
        <w:rPr>
          <w:rFonts w:ascii="Arial" w:hAnsi="Arial" w:cs="Arial"/>
          <w:sz w:val="22"/>
          <w:szCs w:val="22"/>
        </w:rPr>
        <w:t>grama</w:t>
      </w:r>
      <w:r w:rsidRPr="008B7DB3">
        <w:rPr>
          <w:rFonts w:ascii="Arial" w:hAnsi="Arial" w:cs="Arial"/>
          <w:sz w:val="22"/>
          <w:szCs w:val="22"/>
        </w:rPr>
        <w:t>, se realizará anualmente por un auditor externo aceptable para el BID</w:t>
      </w:r>
      <w:r w:rsidR="000636AB" w:rsidRPr="008B7DB3">
        <w:rPr>
          <w:rFonts w:ascii="Arial" w:hAnsi="Arial" w:cs="Arial"/>
          <w:sz w:val="22"/>
          <w:szCs w:val="22"/>
        </w:rPr>
        <w:t xml:space="preserve"> </w:t>
      </w:r>
      <w:r w:rsidR="000636AB" w:rsidRPr="00A72A61">
        <w:rPr>
          <w:rFonts w:ascii="Arial" w:hAnsi="Arial" w:cs="Arial"/>
          <w:sz w:val="22"/>
          <w:szCs w:val="22"/>
        </w:rPr>
        <w:t>o por la Auditor</w:t>
      </w:r>
      <w:r w:rsidR="00917578" w:rsidRPr="00A72A61">
        <w:rPr>
          <w:rFonts w:ascii="Arial" w:hAnsi="Arial" w:cs="Arial"/>
          <w:sz w:val="22"/>
          <w:szCs w:val="22"/>
        </w:rPr>
        <w:t>í</w:t>
      </w:r>
      <w:r w:rsidR="000636AB" w:rsidRPr="00A72A61">
        <w:rPr>
          <w:rFonts w:ascii="Arial" w:hAnsi="Arial" w:cs="Arial"/>
          <w:sz w:val="22"/>
          <w:szCs w:val="22"/>
        </w:rPr>
        <w:t>a General de la Nación Argentina (AGN)</w:t>
      </w:r>
      <w:r w:rsidRPr="00A72A61">
        <w:rPr>
          <w:rFonts w:ascii="Arial" w:hAnsi="Arial" w:cs="Arial"/>
          <w:sz w:val="22"/>
          <w:szCs w:val="22"/>
        </w:rPr>
        <w:t>, y de acuerdo a los Términos Generales de Referencia (TGRs) para Auditorías a Proyectos Financiados por Organismos Financieros Internacionales vigentes, así como la Guía General para la Gestión Financiera de los Proyectos Financiados por Organismos Financieros Internacionales de acuerdo con la versión vigente, acordada entre el BID y las autoridades normativas</w:t>
      </w:r>
      <w:r w:rsidR="00A72A61" w:rsidRPr="00A72A61">
        <w:rPr>
          <w:rFonts w:ascii="Arial" w:hAnsi="Arial" w:cs="Arial"/>
          <w:sz w:val="22"/>
          <w:szCs w:val="22"/>
        </w:rPr>
        <w:t>.</w:t>
      </w:r>
    </w:p>
    <w:p w14:paraId="30EC45C7" w14:textId="77777777" w:rsidR="000636AB" w:rsidRPr="008B7DB3" w:rsidRDefault="000636AB" w:rsidP="000636AB">
      <w:pPr>
        <w:pStyle w:val="Paragraph"/>
        <w:tabs>
          <w:tab w:val="num" w:pos="0"/>
        </w:tabs>
        <w:ind w:left="0" w:firstLine="0"/>
        <w:rPr>
          <w:rFonts w:ascii="Arial" w:hAnsi="Arial" w:cs="Arial"/>
          <w:sz w:val="22"/>
          <w:szCs w:val="22"/>
        </w:rPr>
      </w:pPr>
      <w:r w:rsidRPr="008B7DB3">
        <w:rPr>
          <w:rFonts w:ascii="Arial" w:hAnsi="Arial" w:cs="Arial"/>
          <w:sz w:val="22"/>
          <w:szCs w:val="22"/>
        </w:rPr>
        <w:t>Los informes financieros auditados del programa serán remitidos al Banco no más tarde 120 días después del cierre del año fiscal de la UCP, siguiendo procedimientos y términos de referencia acordados con el Ministerio de Finanzas</w:t>
      </w:r>
      <w:r w:rsidR="0093127E" w:rsidRPr="008B7DB3">
        <w:rPr>
          <w:rFonts w:ascii="Arial" w:hAnsi="Arial" w:cs="Arial"/>
          <w:sz w:val="22"/>
          <w:szCs w:val="22"/>
        </w:rPr>
        <w:t>.</w:t>
      </w:r>
    </w:p>
    <w:p w14:paraId="733DA65A" w14:textId="77777777" w:rsidR="00FD32D2" w:rsidRPr="008B7DB3" w:rsidRDefault="00FD32D2" w:rsidP="007C7B66">
      <w:pPr>
        <w:ind w:left="709"/>
        <w:jc w:val="both"/>
        <w:rPr>
          <w:rFonts w:ascii="Arial" w:hAnsi="Arial" w:cs="Arial"/>
          <w:sz w:val="22"/>
          <w:szCs w:val="22"/>
          <w:lang w:eastAsia="en-US"/>
        </w:rPr>
      </w:pPr>
    </w:p>
    <w:p w14:paraId="1F23BA57" w14:textId="77777777" w:rsidR="00D123C8" w:rsidRPr="008B7DB3" w:rsidRDefault="00D123C8" w:rsidP="001A3D53">
      <w:pPr>
        <w:tabs>
          <w:tab w:val="left" w:pos="7905"/>
        </w:tabs>
        <w:ind w:left="709"/>
        <w:jc w:val="both"/>
        <w:rPr>
          <w:rFonts w:ascii="Arial" w:hAnsi="Arial" w:cs="Arial"/>
          <w:sz w:val="22"/>
          <w:szCs w:val="22"/>
          <w:lang w:eastAsia="en-US"/>
        </w:rPr>
      </w:pPr>
    </w:p>
    <w:p w14:paraId="38B067F5" w14:textId="77777777" w:rsidR="00EA3121" w:rsidRPr="008B7DB3" w:rsidRDefault="00EA3121" w:rsidP="000636AB">
      <w:pPr>
        <w:pStyle w:val="Chapter"/>
        <w:jc w:val="left"/>
        <w:rPr>
          <w:rFonts w:ascii="Arial" w:hAnsi="Arial" w:cs="Arial"/>
          <w:sz w:val="22"/>
          <w:szCs w:val="22"/>
        </w:rPr>
      </w:pPr>
      <w:r w:rsidRPr="008B7DB3">
        <w:rPr>
          <w:rFonts w:ascii="Arial" w:hAnsi="Arial" w:cs="Arial"/>
          <w:sz w:val="22"/>
          <w:szCs w:val="22"/>
        </w:rPr>
        <w:t>MODIFICACIONES AL REGLAMENTO</w:t>
      </w:r>
    </w:p>
    <w:p w14:paraId="6290FF5D" w14:textId="77777777" w:rsidR="00EA3121" w:rsidRPr="008B7DB3" w:rsidRDefault="00EA3121" w:rsidP="00EA3121">
      <w:pPr>
        <w:ind w:left="709"/>
        <w:jc w:val="both"/>
        <w:rPr>
          <w:rFonts w:ascii="Arial" w:hAnsi="Arial" w:cs="Arial"/>
          <w:sz w:val="22"/>
          <w:szCs w:val="22"/>
          <w:lang w:eastAsia="en-US"/>
        </w:rPr>
      </w:pPr>
    </w:p>
    <w:p w14:paraId="6FA1790F" w14:textId="77777777" w:rsidR="00AD1095" w:rsidRPr="008B7DB3" w:rsidRDefault="000636AB" w:rsidP="000636AB">
      <w:pPr>
        <w:pStyle w:val="Paragraph"/>
        <w:tabs>
          <w:tab w:val="num" w:pos="0"/>
        </w:tabs>
        <w:ind w:left="0" w:firstLine="0"/>
        <w:rPr>
          <w:rFonts w:ascii="Arial" w:hAnsi="Arial" w:cs="Arial"/>
          <w:sz w:val="22"/>
          <w:szCs w:val="22"/>
        </w:rPr>
      </w:pPr>
      <w:r w:rsidRPr="008B7DB3">
        <w:rPr>
          <w:rFonts w:ascii="Arial" w:hAnsi="Arial" w:cs="Arial"/>
          <w:sz w:val="22"/>
          <w:szCs w:val="22"/>
        </w:rPr>
        <w:t>La UCP</w:t>
      </w:r>
      <w:r w:rsidR="009B2ED1" w:rsidRPr="008B7DB3">
        <w:rPr>
          <w:rFonts w:ascii="Arial" w:hAnsi="Arial" w:cs="Arial"/>
          <w:sz w:val="22"/>
          <w:szCs w:val="22"/>
        </w:rPr>
        <w:t xml:space="preserve"> </w:t>
      </w:r>
      <w:r w:rsidR="00AD1095" w:rsidRPr="008B7DB3">
        <w:rPr>
          <w:rFonts w:ascii="Arial" w:hAnsi="Arial" w:cs="Arial"/>
          <w:sz w:val="22"/>
          <w:szCs w:val="22"/>
        </w:rPr>
        <w:t>podrá sugerir modificaciones al presente R</w:t>
      </w:r>
      <w:r w:rsidRPr="008B7DB3">
        <w:rPr>
          <w:rFonts w:ascii="Arial" w:hAnsi="Arial" w:cs="Arial"/>
          <w:sz w:val="22"/>
          <w:szCs w:val="22"/>
        </w:rPr>
        <w:t xml:space="preserve">OP </w:t>
      </w:r>
      <w:r w:rsidR="00AD1095" w:rsidRPr="008B7DB3">
        <w:rPr>
          <w:rFonts w:ascii="Arial" w:hAnsi="Arial" w:cs="Arial"/>
          <w:sz w:val="22"/>
          <w:szCs w:val="22"/>
        </w:rPr>
        <w:t xml:space="preserve">para adaptarlo a nuevas circunstancias o condiciones que pudieran presentarse en el transcurso de su ejecución. Cualquier modificación a este </w:t>
      </w:r>
      <w:r w:rsidR="009B4126" w:rsidRPr="008B7DB3">
        <w:rPr>
          <w:rFonts w:ascii="Arial" w:hAnsi="Arial" w:cs="Arial"/>
          <w:sz w:val="22"/>
          <w:szCs w:val="22"/>
        </w:rPr>
        <w:t>ROP</w:t>
      </w:r>
      <w:r w:rsidR="00AD1095" w:rsidRPr="008B7DB3">
        <w:rPr>
          <w:rFonts w:ascii="Arial" w:hAnsi="Arial" w:cs="Arial"/>
          <w:sz w:val="22"/>
          <w:szCs w:val="22"/>
        </w:rPr>
        <w:t xml:space="preserve"> se hará conforme a las normas y procedimientos del Banco y </w:t>
      </w:r>
      <w:r w:rsidR="00C63BD7" w:rsidRPr="008B7DB3">
        <w:rPr>
          <w:rFonts w:ascii="Arial" w:hAnsi="Arial" w:cs="Arial"/>
          <w:sz w:val="22"/>
          <w:szCs w:val="22"/>
        </w:rPr>
        <w:t>entrará en vigor</w:t>
      </w:r>
      <w:r w:rsidR="00AD1095" w:rsidRPr="008B7DB3">
        <w:rPr>
          <w:rFonts w:ascii="Arial" w:hAnsi="Arial" w:cs="Arial"/>
          <w:sz w:val="22"/>
          <w:szCs w:val="22"/>
        </w:rPr>
        <w:t xml:space="preserve"> una vez que el BID exprese su no-objeción.</w:t>
      </w:r>
    </w:p>
    <w:p w14:paraId="20AE3255" w14:textId="77777777" w:rsidR="00AD1095" w:rsidRPr="008B7DB3" w:rsidRDefault="00AD1095" w:rsidP="00FC35F7">
      <w:pPr>
        <w:pStyle w:val="Title"/>
        <w:jc w:val="left"/>
        <w:rPr>
          <w:rFonts w:ascii="Arial" w:hAnsi="Arial" w:cs="Arial"/>
          <w:sz w:val="20"/>
        </w:rPr>
      </w:pPr>
      <w:r w:rsidRPr="008B7DB3">
        <w:rPr>
          <w:rFonts w:ascii="Arial" w:hAnsi="Arial" w:cs="Arial"/>
          <w:szCs w:val="22"/>
        </w:rPr>
        <w:br w:type="page"/>
      </w:r>
      <w:r w:rsidR="00FC35F7" w:rsidRPr="008B7DB3">
        <w:rPr>
          <w:rFonts w:ascii="Arial" w:hAnsi="Arial" w:cs="Arial"/>
          <w:sz w:val="20"/>
        </w:rPr>
        <w:t>Lista de Anexos</w:t>
      </w:r>
    </w:p>
    <w:p w14:paraId="55CDA059" w14:textId="77777777" w:rsidR="00FC35F7" w:rsidRPr="008B7DB3" w:rsidRDefault="00FC35F7" w:rsidP="00FC35F7">
      <w:pPr>
        <w:pStyle w:val="Title"/>
        <w:tabs>
          <w:tab w:val="clear" w:pos="5377"/>
          <w:tab w:val="right" w:pos="720"/>
        </w:tabs>
        <w:jc w:val="left"/>
        <w:rPr>
          <w:rFonts w:ascii="Arial" w:hAnsi="Arial" w:cs="Arial"/>
          <w:b w:val="0"/>
          <w:sz w:val="20"/>
        </w:rPr>
      </w:pPr>
      <w:r w:rsidRPr="008B7DB3">
        <w:rPr>
          <w:rFonts w:ascii="Arial" w:hAnsi="Arial" w:cs="Arial"/>
          <w:b w:val="0"/>
          <w:sz w:val="20"/>
        </w:rPr>
        <w:t xml:space="preserve">Anexo 1. Lista de </w:t>
      </w:r>
      <w:r w:rsidR="008B7DB3" w:rsidRPr="008B7DB3">
        <w:rPr>
          <w:rFonts w:ascii="Arial" w:hAnsi="Arial" w:cs="Arial"/>
          <w:b w:val="0"/>
          <w:sz w:val="20"/>
        </w:rPr>
        <w:t>exclusión</w:t>
      </w:r>
    </w:p>
    <w:p w14:paraId="4C8D5C62" w14:textId="77777777" w:rsidR="00FC35F7" w:rsidRPr="008B7DB3" w:rsidRDefault="00FC35F7" w:rsidP="00FC35F7">
      <w:pPr>
        <w:pStyle w:val="Title"/>
        <w:tabs>
          <w:tab w:val="clear" w:pos="5377"/>
          <w:tab w:val="right" w:pos="720"/>
        </w:tabs>
        <w:jc w:val="left"/>
        <w:rPr>
          <w:rFonts w:ascii="Arial" w:hAnsi="Arial" w:cs="Arial"/>
          <w:b w:val="0"/>
          <w:sz w:val="20"/>
        </w:rPr>
      </w:pPr>
      <w:r w:rsidRPr="008B7DB3">
        <w:rPr>
          <w:rFonts w:ascii="Arial" w:hAnsi="Arial" w:cs="Arial"/>
          <w:b w:val="0"/>
          <w:sz w:val="20"/>
        </w:rPr>
        <w:t xml:space="preserve">Anexo 2. Manual del Sistema de </w:t>
      </w:r>
      <w:r w:rsidR="008B7DB3" w:rsidRPr="008B7DB3">
        <w:rPr>
          <w:rFonts w:ascii="Arial" w:hAnsi="Arial" w:cs="Arial"/>
          <w:b w:val="0"/>
          <w:sz w:val="20"/>
        </w:rPr>
        <w:t>Administración</w:t>
      </w:r>
      <w:r w:rsidRPr="008B7DB3">
        <w:rPr>
          <w:rFonts w:ascii="Arial" w:hAnsi="Arial" w:cs="Arial"/>
          <w:b w:val="0"/>
          <w:sz w:val="20"/>
        </w:rPr>
        <w:t xml:space="preserve"> de Riesgos Ambientales y Sociales (SARAS)</w:t>
      </w:r>
    </w:p>
    <w:p w14:paraId="661E0493" w14:textId="77777777" w:rsidR="00FC35F7" w:rsidRPr="008B7DB3" w:rsidRDefault="00FC35F7" w:rsidP="00FC35F7">
      <w:pPr>
        <w:pStyle w:val="Title"/>
        <w:tabs>
          <w:tab w:val="clear" w:pos="5377"/>
          <w:tab w:val="right" w:pos="720"/>
        </w:tabs>
        <w:jc w:val="left"/>
        <w:rPr>
          <w:rFonts w:ascii="Arial" w:hAnsi="Arial" w:cs="Arial"/>
          <w:b w:val="0"/>
          <w:sz w:val="20"/>
        </w:rPr>
      </w:pPr>
      <w:r w:rsidRPr="008B7DB3">
        <w:rPr>
          <w:rFonts w:ascii="Arial" w:hAnsi="Arial" w:cs="Arial"/>
          <w:b w:val="0"/>
          <w:sz w:val="20"/>
        </w:rPr>
        <w:t>Anexo 3. Selección de consultores individuales</w:t>
      </w:r>
    </w:p>
    <w:p w14:paraId="28A2679A" w14:textId="77777777" w:rsidR="00FC35F7" w:rsidRPr="008B7DB3" w:rsidRDefault="002A2899" w:rsidP="00FC35F7">
      <w:pPr>
        <w:pStyle w:val="Title"/>
        <w:tabs>
          <w:tab w:val="clear" w:pos="5377"/>
          <w:tab w:val="right" w:pos="720"/>
        </w:tabs>
        <w:jc w:val="left"/>
        <w:rPr>
          <w:rFonts w:ascii="Arial" w:hAnsi="Arial" w:cs="Arial"/>
          <w:b w:val="0"/>
          <w:sz w:val="20"/>
        </w:rPr>
      </w:pPr>
      <w:r w:rsidRPr="008B7DB3">
        <w:rPr>
          <w:rFonts w:ascii="Arial" w:hAnsi="Arial" w:cs="Arial"/>
          <w:b w:val="0"/>
          <w:sz w:val="20"/>
        </w:rPr>
        <w:t>Anexo 4. Matriz de resultados</w:t>
      </w:r>
    </w:p>
    <w:p w14:paraId="796D3D82" w14:textId="77777777" w:rsidR="00566723" w:rsidRPr="008B7DB3" w:rsidRDefault="00566723" w:rsidP="00FC35F7">
      <w:pPr>
        <w:pStyle w:val="Title"/>
        <w:tabs>
          <w:tab w:val="clear" w:pos="5377"/>
          <w:tab w:val="right" w:pos="720"/>
        </w:tabs>
        <w:jc w:val="left"/>
        <w:rPr>
          <w:rFonts w:ascii="Arial" w:hAnsi="Arial" w:cs="Arial"/>
          <w:b w:val="0"/>
          <w:sz w:val="20"/>
        </w:rPr>
      </w:pPr>
      <w:r w:rsidRPr="008B7DB3">
        <w:rPr>
          <w:rFonts w:ascii="Arial" w:hAnsi="Arial" w:cs="Arial"/>
          <w:b w:val="0"/>
          <w:sz w:val="20"/>
        </w:rPr>
        <w:t xml:space="preserve">Anexo 5. Guion de Manual </w:t>
      </w:r>
      <w:r w:rsidR="008B7DB3" w:rsidRPr="008B7DB3">
        <w:rPr>
          <w:rFonts w:ascii="Arial" w:hAnsi="Arial" w:cs="Arial"/>
          <w:b w:val="0"/>
          <w:sz w:val="20"/>
        </w:rPr>
        <w:t>socioambiental</w:t>
      </w:r>
    </w:p>
    <w:p w14:paraId="6EDD97C3" w14:textId="77777777" w:rsidR="00756B95" w:rsidRPr="008B7DB3" w:rsidRDefault="00756B95" w:rsidP="00FC35F7">
      <w:pPr>
        <w:pStyle w:val="Title"/>
        <w:tabs>
          <w:tab w:val="clear" w:pos="5377"/>
          <w:tab w:val="right" w:pos="720"/>
        </w:tabs>
        <w:jc w:val="left"/>
        <w:rPr>
          <w:rFonts w:ascii="Arial" w:hAnsi="Arial" w:cs="Arial"/>
          <w:b w:val="0"/>
          <w:sz w:val="20"/>
        </w:rPr>
      </w:pPr>
      <w:r w:rsidRPr="008B7DB3">
        <w:rPr>
          <w:rFonts w:ascii="Arial" w:hAnsi="Arial" w:cs="Arial"/>
          <w:b w:val="0"/>
          <w:sz w:val="20"/>
        </w:rPr>
        <w:t xml:space="preserve">Anexo 6. Formato para el informe anual de </w:t>
      </w:r>
      <w:r w:rsidR="008B7DB3" w:rsidRPr="008B7DB3">
        <w:rPr>
          <w:rFonts w:ascii="Arial" w:hAnsi="Arial" w:cs="Arial"/>
          <w:b w:val="0"/>
          <w:sz w:val="20"/>
        </w:rPr>
        <w:t>seguimiento</w:t>
      </w:r>
      <w:r w:rsidRPr="008B7DB3">
        <w:rPr>
          <w:rFonts w:ascii="Arial" w:hAnsi="Arial" w:cs="Arial"/>
          <w:b w:val="0"/>
          <w:sz w:val="20"/>
        </w:rPr>
        <w:t xml:space="preserve"> del proyecto (PMR por sus siglas en ingles)</w:t>
      </w:r>
    </w:p>
    <w:p w14:paraId="461417A3" w14:textId="77777777" w:rsidR="009B2ED1" w:rsidRPr="008B7DB3" w:rsidRDefault="009B2ED1" w:rsidP="008A19AF">
      <w:pPr>
        <w:pStyle w:val="Title"/>
        <w:rPr>
          <w:rFonts w:ascii="Arial" w:hAnsi="Arial" w:cs="Arial"/>
          <w:szCs w:val="22"/>
        </w:rPr>
      </w:pPr>
    </w:p>
    <w:p w14:paraId="0BDBB58A" w14:textId="77777777" w:rsidR="009B2ED1" w:rsidRPr="008B7DB3" w:rsidRDefault="00B66395" w:rsidP="008A19AF">
      <w:pPr>
        <w:pStyle w:val="Title"/>
        <w:rPr>
          <w:rFonts w:ascii="Arial" w:hAnsi="Arial" w:cs="Arial"/>
          <w:sz w:val="20"/>
        </w:rPr>
      </w:pPr>
      <w:r w:rsidRPr="008B7DB3">
        <w:rPr>
          <w:rFonts w:ascii="Arial" w:hAnsi="Arial" w:cs="Arial"/>
          <w:szCs w:val="22"/>
        </w:rPr>
        <w:br w:type="page"/>
        <w:t xml:space="preserve">ANEXO 2 - </w:t>
      </w:r>
      <w:r w:rsidRPr="008B7DB3">
        <w:rPr>
          <w:rFonts w:ascii="Arial" w:hAnsi="Arial" w:cs="Arial"/>
          <w:sz w:val="20"/>
        </w:rPr>
        <w:t xml:space="preserve">Manual del Sistema de </w:t>
      </w:r>
      <w:r w:rsidR="008B7DB3" w:rsidRPr="008B7DB3">
        <w:rPr>
          <w:rFonts w:ascii="Arial" w:hAnsi="Arial" w:cs="Arial"/>
          <w:sz w:val="20"/>
        </w:rPr>
        <w:t>Administración</w:t>
      </w:r>
      <w:r w:rsidRPr="008B7DB3">
        <w:rPr>
          <w:rFonts w:ascii="Arial" w:hAnsi="Arial" w:cs="Arial"/>
          <w:sz w:val="20"/>
        </w:rPr>
        <w:t xml:space="preserve"> de Riesgos Ambientales y Sociales (SARAS)</w:t>
      </w:r>
    </w:p>
    <w:p w14:paraId="06D02323" w14:textId="77777777" w:rsidR="00B66395" w:rsidRPr="008B7DB3" w:rsidRDefault="00B66395" w:rsidP="008A19AF">
      <w:pPr>
        <w:pStyle w:val="Title"/>
        <w:rPr>
          <w:rFonts w:ascii="Arial" w:hAnsi="Arial" w:cs="Arial"/>
          <w:szCs w:val="22"/>
        </w:rPr>
      </w:pPr>
    </w:p>
    <w:p w14:paraId="79E0AB6F" w14:textId="77777777" w:rsidR="00B66395" w:rsidRPr="008B7DB3" w:rsidRDefault="00B66395" w:rsidP="008A19AF">
      <w:pPr>
        <w:pStyle w:val="Title"/>
        <w:rPr>
          <w:rFonts w:ascii="Arial" w:hAnsi="Arial" w:cs="Arial"/>
          <w:szCs w:val="22"/>
        </w:rPr>
      </w:pPr>
    </w:p>
    <w:p w14:paraId="3B1DCA98" w14:textId="77777777" w:rsidR="00B66395" w:rsidRPr="008B7DB3" w:rsidRDefault="00B66395" w:rsidP="008A19AF">
      <w:pPr>
        <w:pStyle w:val="Title"/>
        <w:rPr>
          <w:rFonts w:ascii="Arial" w:hAnsi="Arial" w:cs="Arial"/>
          <w:szCs w:val="22"/>
        </w:rPr>
      </w:pPr>
      <w:r w:rsidRPr="008B7DB3">
        <w:rPr>
          <w:rFonts w:ascii="Arial" w:hAnsi="Arial" w:cs="Arial"/>
          <w:szCs w:val="22"/>
        </w:rPr>
        <w:t xml:space="preserve">A DESARROLLAR </w:t>
      </w:r>
    </w:p>
    <w:p w14:paraId="00F1FA12" w14:textId="77777777" w:rsidR="009B2ED1" w:rsidRPr="008B7DB3" w:rsidRDefault="009B2ED1" w:rsidP="008A19AF">
      <w:pPr>
        <w:pStyle w:val="Title"/>
        <w:rPr>
          <w:rFonts w:ascii="Arial" w:hAnsi="Arial" w:cs="Arial"/>
          <w:szCs w:val="22"/>
        </w:rPr>
      </w:pPr>
    </w:p>
    <w:p w14:paraId="5E1337A3" w14:textId="77777777" w:rsidR="009B2ED1" w:rsidRPr="008B7DB3" w:rsidRDefault="009B2ED1" w:rsidP="008A19AF">
      <w:pPr>
        <w:pStyle w:val="Title"/>
        <w:rPr>
          <w:rFonts w:ascii="Arial" w:hAnsi="Arial" w:cs="Arial"/>
          <w:szCs w:val="22"/>
        </w:rPr>
      </w:pPr>
    </w:p>
    <w:p w14:paraId="224A63C6" w14:textId="77777777" w:rsidR="00A03845" w:rsidRPr="008B7DB3" w:rsidRDefault="00A03845" w:rsidP="00B66395">
      <w:pPr>
        <w:pStyle w:val="Title"/>
        <w:jc w:val="left"/>
        <w:rPr>
          <w:rFonts w:ascii="Arial" w:hAnsi="Arial" w:cs="Arial"/>
          <w:szCs w:val="22"/>
        </w:rPr>
      </w:pPr>
    </w:p>
    <w:p w14:paraId="1AE27607" w14:textId="77777777" w:rsidR="004D17D6" w:rsidRPr="008B7DB3" w:rsidRDefault="00B66395" w:rsidP="00D96201">
      <w:pPr>
        <w:pStyle w:val="Title"/>
        <w:jc w:val="left"/>
        <w:rPr>
          <w:rFonts w:ascii="Arial" w:hAnsi="Arial" w:cs="Arial"/>
          <w:szCs w:val="22"/>
        </w:rPr>
      </w:pPr>
      <w:r w:rsidRPr="008B7DB3">
        <w:rPr>
          <w:rFonts w:ascii="Arial" w:hAnsi="Arial" w:cs="Arial"/>
          <w:szCs w:val="22"/>
        </w:rPr>
        <w:br w:type="page"/>
      </w:r>
      <w:r w:rsidR="004D17D6" w:rsidRPr="008B7DB3">
        <w:rPr>
          <w:rFonts w:ascii="Arial" w:hAnsi="Arial" w:cs="Arial"/>
          <w:szCs w:val="22"/>
        </w:rPr>
        <w:t xml:space="preserve">ANEXO </w:t>
      </w:r>
      <w:r w:rsidRPr="008B7DB3">
        <w:rPr>
          <w:rFonts w:ascii="Arial" w:hAnsi="Arial" w:cs="Arial"/>
          <w:szCs w:val="22"/>
        </w:rPr>
        <w:t>3</w:t>
      </w:r>
      <w:r w:rsidR="004D17D6" w:rsidRPr="008B7DB3">
        <w:rPr>
          <w:rFonts w:ascii="Arial" w:hAnsi="Arial" w:cs="Arial"/>
          <w:szCs w:val="22"/>
        </w:rPr>
        <w:t xml:space="preserve"> – CONTRATACION DE CONSULTORES INDIVIDUALES – </w:t>
      </w:r>
      <w:r w:rsidR="00D96201" w:rsidRPr="008B7DB3">
        <w:rPr>
          <w:rFonts w:ascii="Arial" w:hAnsi="Arial" w:cs="Arial"/>
          <w:szCs w:val="22"/>
        </w:rPr>
        <w:t>GN 2350-9, Sección V, párrafos del 5.1 al 5.4 (extracto)</w:t>
      </w:r>
    </w:p>
    <w:p w14:paraId="7CD6AEE0" w14:textId="77777777" w:rsidR="00CC57B2" w:rsidRPr="008B7DB3" w:rsidRDefault="004F1763" w:rsidP="004D17D6">
      <w:pPr>
        <w:pStyle w:val="Title"/>
        <w:jc w:val="right"/>
        <w:rPr>
          <w:rFonts w:ascii="Arial" w:hAnsi="Arial" w:cs="Arial"/>
          <w:szCs w:val="22"/>
        </w:rPr>
      </w:pPr>
      <w:r w:rsidRPr="008B7DB3">
        <w:rPr>
          <w:rFonts w:ascii="Arial" w:hAnsi="Arial" w:cs="Arial"/>
          <w:noProof/>
        </w:rPr>
        <w:drawing>
          <wp:inline distT="0" distB="0" distL="0" distR="0" wp14:anchorId="0103A6FA" wp14:editId="04297980">
            <wp:extent cx="4829175" cy="6324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b="19296"/>
                    <a:stretch>
                      <a:fillRect/>
                    </a:stretch>
                  </pic:blipFill>
                  <pic:spPr bwMode="auto">
                    <a:xfrm>
                      <a:off x="0" y="0"/>
                      <a:ext cx="4829175" cy="6324600"/>
                    </a:xfrm>
                    <a:prstGeom prst="rect">
                      <a:avLst/>
                    </a:prstGeom>
                    <a:noFill/>
                    <a:ln>
                      <a:noFill/>
                    </a:ln>
                  </pic:spPr>
                </pic:pic>
              </a:graphicData>
            </a:graphic>
          </wp:inline>
        </w:drawing>
      </w:r>
    </w:p>
    <w:p w14:paraId="52FFBA64" w14:textId="77777777" w:rsidR="00CC57B2" w:rsidRPr="008B7DB3" w:rsidRDefault="00CC57B2" w:rsidP="008A19AF">
      <w:pPr>
        <w:pStyle w:val="Title"/>
        <w:rPr>
          <w:rFonts w:ascii="Arial" w:hAnsi="Arial" w:cs="Arial"/>
          <w:szCs w:val="22"/>
        </w:rPr>
      </w:pPr>
    </w:p>
    <w:p w14:paraId="379E6146" w14:textId="77777777" w:rsidR="00CC57B2" w:rsidRPr="008B7DB3" w:rsidRDefault="00CC57B2" w:rsidP="008A19AF">
      <w:pPr>
        <w:pStyle w:val="Title"/>
        <w:rPr>
          <w:rFonts w:ascii="Arial" w:hAnsi="Arial" w:cs="Arial"/>
          <w:szCs w:val="22"/>
        </w:rPr>
      </w:pPr>
    </w:p>
    <w:p w14:paraId="52069731" w14:textId="77777777" w:rsidR="00CC57B2" w:rsidRPr="008B7DB3" w:rsidRDefault="00CC57B2" w:rsidP="008A19AF">
      <w:pPr>
        <w:pStyle w:val="Title"/>
        <w:rPr>
          <w:rFonts w:ascii="Arial" w:hAnsi="Arial" w:cs="Arial"/>
          <w:szCs w:val="22"/>
        </w:rPr>
      </w:pPr>
    </w:p>
    <w:p w14:paraId="61E307B1" w14:textId="77777777" w:rsidR="00CC57B2" w:rsidRPr="008B7DB3" w:rsidRDefault="00B66395" w:rsidP="002A2899">
      <w:pPr>
        <w:pStyle w:val="Title"/>
        <w:jc w:val="left"/>
        <w:rPr>
          <w:rFonts w:ascii="Arial" w:hAnsi="Arial" w:cs="Arial"/>
          <w:szCs w:val="22"/>
        </w:rPr>
      </w:pPr>
      <w:r w:rsidRPr="008B7DB3">
        <w:rPr>
          <w:rFonts w:ascii="Arial" w:hAnsi="Arial" w:cs="Arial"/>
          <w:szCs w:val="22"/>
        </w:rPr>
        <w:br w:type="page"/>
        <w:t xml:space="preserve">ANEXO 4 – </w:t>
      </w:r>
      <w:r w:rsidR="00472574" w:rsidRPr="008B7DB3">
        <w:rPr>
          <w:rFonts w:ascii="Arial" w:hAnsi="Arial" w:cs="Arial"/>
          <w:szCs w:val="22"/>
        </w:rPr>
        <w:t>Indicadores a incluir en los reportes de monitoreo anuales (PMR)</w:t>
      </w:r>
    </w:p>
    <w:tbl>
      <w:tblPr>
        <w:tblpPr w:leftFromText="180" w:rightFromText="180" w:vertAnchor="text" w:horzAnchor="margin" w:tblpY="120"/>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992"/>
        <w:gridCol w:w="993"/>
        <w:gridCol w:w="3827"/>
        <w:gridCol w:w="992"/>
      </w:tblGrid>
      <w:tr w:rsidR="005A517D" w:rsidRPr="008B7DB3" w14:paraId="3B1EFA11" w14:textId="77777777" w:rsidTr="005A517D">
        <w:trPr>
          <w:trHeight w:val="803"/>
        </w:trPr>
        <w:tc>
          <w:tcPr>
            <w:tcW w:w="20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DAB09C9" w14:textId="77777777" w:rsidR="005A517D" w:rsidRPr="008B7DB3" w:rsidRDefault="005A517D" w:rsidP="006840AA">
            <w:pPr>
              <w:jc w:val="center"/>
              <w:rPr>
                <w:rFonts w:ascii="Arial" w:hAnsi="Arial" w:cs="Arial"/>
                <w:b/>
                <w:bCs/>
                <w:sz w:val="18"/>
                <w:szCs w:val="18"/>
                <w:lang w:eastAsia="zh-CN"/>
              </w:rPr>
            </w:pPr>
            <w:r w:rsidRPr="008B7DB3">
              <w:rPr>
                <w:rFonts w:ascii="Arial" w:hAnsi="Arial" w:cs="Arial"/>
                <w:b/>
                <w:bCs/>
                <w:sz w:val="18"/>
                <w:szCs w:val="18"/>
                <w:lang w:eastAsia="zh-CN"/>
              </w:rPr>
              <w:t>Indicadores</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5A340DC" w14:textId="77777777" w:rsidR="005A517D" w:rsidRPr="008B7DB3" w:rsidRDefault="005A517D" w:rsidP="006840AA">
            <w:pPr>
              <w:jc w:val="center"/>
              <w:rPr>
                <w:rFonts w:ascii="Arial" w:hAnsi="Arial" w:cs="Arial"/>
                <w:b/>
                <w:bCs/>
                <w:sz w:val="18"/>
                <w:szCs w:val="18"/>
                <w:lang w:eastAsia="zh-CN"/>
              </w:rPr>
            </w:pPr>
            <w:r w:rsidRPr="008B7DB3">
              <w:rPr>
                <w:rFonts w:ascii="Arial" w:hAnsi="Arial" w:cs="Arial"/>
                <w:b/>
                <w:bCs/>
                <w:sz w:val="18"/>
                <w:szCs w:val="18"/>
                <w:lang w:eastAsia="zh-CN"/>
              </w:rPr>
              <w:t>Unidad de Medida</w:t>
            </w:r>
          </w:p>
        </w:tc>
        <w:tc>
          <w:tcPr>
            <w:tcW w:w="993"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2FBED6B" w14:textId="77777777" w:rsidR="005A517D" w:rsidRPr="008B7DB3" w:rsidRDefault="005A517D" w:rsidP="006840AA">
            <w:pPr>
              <w:ind w:left="-108" w:right="-12"/>
              <w:jc w:val="center"/>
              <w:rPr>
                <w:rFonts w:ascii="Arial" w:hAnsi="Arial" w:cs="Arial"/>
                <w:b/>
                <w:bCs/>
                <w:sz w:val="18"/>
                <w:szCs w:val="18"/>
                <w:lang w:eastAsia="zh-CN"/>
              </w:rPr>
            </w:pPr>
            <w:r w:rsidRPr="008B7DB3">
              <w:rPr>
                <w:rFonts w:ascii="Arial" w:hAnsi="Arial" w:cs="Arial"/>
                <w:b/>
                <w:bCs/>
                <w:sz w:val="18"/>
                <w:szCs w:val="18"/>
                <w:lang w:eastAsia="zh-CN"/>
              </w:rPr>
              <w:t>Medios de Verificación</w:t>
            </w:r>
          </w:p>
        </w:tc>
        <w:tc>
          <w:tcPr>
            <w:tcW w:w="3827"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75D0163B" w14:textId="77777777" w:rsidR="005A517D" w:rsidRPr="008B7DB3" w:rsidRDefault="005A517D" w:rsidP="006840AA">
            <w:pPr>
              <w:jc w:val="center"/>
              <w:rPr>
                <w:rFonts w:ascii="Arial" w:hAnsi="Arial" w:cs="Arial"/>
                <w:b/>
                <w:bCs/>
                <w:sz w:val="18"/>
                <w:szCs w:val="18"/>
                <w:lang w:eastAsia="zh-CN"/>
              </w:rPr>
            </w:pPr>
            <w:r w:rsidRPr="008B7DB3">
              <w:rPr>
                <w:rFonts w:ascii="Arial" w:hAnsi="Arial" w:cs="Arial"/>
                <w:b/>
                <w:bCs/>
                <w:sz w:val="18"/>
                <w:szCs w:val="18"/>
                <w:lang w:eastAsia="zh-CN"/>
              </w:rPr>
              <w:t>Descripción</w:t>
            </w:r>
          </w:p>
        </w:tc>
        <w:tc>
          <w:tcPr>
            <w:tcW w:w="992"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AF1D902" w14:textId="77777777" w:rsidR="005A517D" w:rsidRPr="008B7DB3" w:rsidRDefault="005A517D" w:rsidP="006840AA">
            <w:pPr>
              <w:ind w:left="-114" w:right="-102"/>
              <w:jc w:val="center"/>
              <w:rPr>
                <w:rFonts w:ascii="Arial" w:hAnsi="Arial" w:cs="Arial"/>
                <w:b/>
                <w:bCs/>
                <w:sz w:val="18"/>
                <w:szCs w:val="18"/>
                <w:lang w:eastAsia="zh-CN"/>
              </w:rPr>
            </w:pPr>
            <w:r w:rsidRPr="008B7DB3">
              <w:rPr>
                <w:rFonts w:ascii="Arial" w:hAnsi="Arial" w:cs="Arial"/>
                <w:b/>
                <w:bCs/>
                <w:sz w:val="18"/>
                <w:szCs w:val="18"/>
                <w:lang w:eastAsia="zh-CN"/>
              </w:rPr>
              <w:t>Frecuencia de Medición</w:t>
            </w:r>
          </w:p>
        </w:tc>
      </w:tr>
      <w:tr w:rsidR="005A517D" w:rsidRPr="008B7DB3" w14:paraId="0990D8E9" w14:textId="77777777" w:rsidTr="005A517D">
        <w:trPr>
          <w:trHeight w:val="254"/>
        </w:trPr>
        <w:tc>
          <w:tcPr>
            <w:tcW w:w="8897"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E6C3DEF" w14:textId="77777777" w:rsidR="005A517D" w:rsidRPr="008B7DB3" w:rsidRDefault="005A517D" w:rsidP="006840AA">
            <w:pPr>
              <w:jc w:val="center"/>
              <w:rPr>
                <w:rFonts w:ascii="Arial" w:hAnsi="Arial" w:cs="Arial"/>
                <w:b/>
                <w:bCs/>
                <w:sz w:val="18"/>
                <w:szCs w:val="18"/>
                <w:lang w:eastAsia="zh-CN"/>
              </w:rPr>
            </w:pPr>
            <w:r w:rsidRPr="008B7DB3">
              <w:rPr>
                <w:rFonts w:ascii="Arial" w:hAnsi="Arial" w:cs="Arial"/>
                <w:b/>
                <w:bCs/>
                <w:sz w:val="18"/>
                <w:szCs w:val="18"/>
                <w:lang w:eastAsia="zh-CN"/>
              </w:rPr>
              <w:t>Indicadores de Resultado</w:t>
            </w:r>
          </w:p>
        </w:tc>
      </w:tr>
      <w:tr w:rsidR="005A517D" w:rsidRPr="008B7DB3" w14:paraId="5DF33E87" w14:textId="77777777" w:rsidTr="005A517D">
        <w:trPr>
          <w:trHeight w:val="530"/>
        </w:trPr>
        <w:tc>
          <w:tcPr>
            <w:tcW w:w="2093" w:type="dxa"/>
            <w:tcBorders>
              <w:top w:val="single" w:sz="4" w:space="0" w:color="000000"/>
              <w:left w:val="single" w:sz="4" w:space="0" w:color="000000"/>
              <w:bottom w:val="single" w:sz="4" w:space="0" w:color="000000"/>
              <w:right w:val="single" w:sz="4" w:space="0" w:color="000000"/>
            </w:tcBorders>
            <w:vAlign w:val="center"/>
            <w:hideMark/>
          </w:tcPr>
          <w:p w14:paraId="14DE2961" w14:textId="77777777" w:rsidR="005A517D" w:rsidRPr="008B7DB3" w:rsidRDefault="005A517D" w:rsidP="006840AA">
            <w:pPr>
              <w:jc w:val="both"/>
              <w:rPr>
                <w:rFonts w:ascii="Arial" w:hAnsi="Arial" w:cs="Arial"/>
                <w:sz w:val="18"/>
                <w:szCs w:val="18"/>
              </w:rPr>
            </w:pPr>
            <w:r w:rsidRPr="008B7DB3">
              <w:rPr>
                <w:rFonts w:ascii="Arial" w:hAnsi="Arial" w:cs="Arial"/>
                <w:b/>
                <w:bCs/>
                <w:sz w:val="18"/>
                <w:szCs w:val="18"/>
              </w:rPr>
              <w:t>Indicador 1.</w:t>
            </w:r>
            <w:r w:rsidRPr="008B7DB3">
              <w:rPr>
                <w:rFonts w:ascii="Arial" w:hAnsi="Arial" w:cs="Arial"/>
              </w:rPr>
              <w:t xml:space="preserve"> </w:t>
            </w:r>
            <w:r w:rsidRPr="008B7DB3">
              <w:rPr>
                <w:rFonts w:ascii="Arial" w:hAnsi="Arial" w:cs="Arial"/>
                <w:sz w:val="18"/>
                <w:szCs w:val="18"/>
              </w:rPr>
              <w:t xml:space="preserve">Inversión apalancada para proyectos de Infraestructura a través del programa.   </w:t>
            </w:r>
          </w:p>
        </w:tc>
        <w:tc>
          <w:tcPr>
            <w:tcW w:w="992" w:type="dxa"/>
            <w:tcBorders>
              <w:top w:val="single" w:sz="4" w:space="0" w:color="000000"/>
              <w:left w:val="single" w:sz="4" w:space="0" w:color="000000"/>
              <w:bottom w:val="single" w:sz="4" w:space="0" w:color="000000"/>
              <w:right w:val="single" w:sz="4" w:space="0" w:color="000000"/>
            </w:tcBorders>
            <w:vAlign w:val="center"/>
          </w:tcPr>
          <w:p w14:paraId="29E633B3" w14:textId="77777777" w:rsidR="005A517D" w:rsidRPr="008B7DB3" w:rsidRDefault="005A517D" w:rsidP="006840AA">
            <w:pPr>
              <w:tabs>
                <w:tab w:val="left" w:pos="2694"/>
              </w:tabs>
              <w:jc w:val="center"/>
              <w:rPr>
                <w:rFonts w:ascii="Arial" w:hAnsi="Arial" w:cs="Arial"/>
                <w:sz w:val="18"/>
                <w:szCs w:val="18"/>
              </w:rPr>
            </w:pPr>
            <w:r w:rsidRPr="008B7DB3">
              <w:rPr>
                <w:rFonts w:ascii="Arial" w:eastAsia="Arial Unicode MS" w:hAnsi="Arial" w:cs="Arial"/>
                <w:sz w:val="18"/>
                <w:szCs w:val="18"/>
              </w:rPr>
              <w:t>Millones de US$</w:t>
            </w:r>
          </w:p>
        </w:tc>
        <w:tc>
          <w:tcPr>
            <w:tcW w:w="993" w:type="dxa"/>
            <w:tcBorders>
              <w:top w:val="single" w:sz="4" w:space="0" w:color="000000"/>
              <w:left w:val="single" w:sz="4" w:space="0" w:color="000000"/>
              <w:bottom w:val="single" w:sz="4" w:space="0" w:color="000000"/>
              <w:right w:val="single" w:sz="4" w:space="0" w:color="000000"/>
            </w:tcBorders>
            <w:vAlign w:val="center"/>
          </w:tcPr>
          <w:p w14:paraId="7F5A1C1C" w14:textId="77777777" w:rsidR="005A517D" w:rsidRPr="008B7DB3" w:rsidRDefault="005A517D" w:rsidP="006840AA">
            <w:pPr>
              <w:rPr>
                <w:rFonts w:ascii="Arial" w:hAnsi="Arial" w:cs="Arial"/>
                <w:sz w:val="18"/>
                <w:szCs w:val="18"/>
                <w:lang w:eastAsia="zh-CN"/>
              </w:rPr>
            </w:pPr>
            <w:r w:rsidRPr="008B7DB3">
              <w:rPr>
                <w:rFonts w:ascii="Arial" w:hAnsi="Arial" w:cs="Arial"/>
                <w:sz w:val="18"/>
                <w:szCs w:val="18"/>
                <w:lang w:eastAsia="zh-CN"/>
              </w:rPr>
              <w:t xml:space="preserve">Informes de UCP, Ministerio de Finanzas </w:t>
            </w:r>
          </w:p>
        </w:tc>
        <w:tc>
          <w:tcPr>
            <w:tcW w:w="3827" w:type="dxa"/>
            <w:tcBorders>
              <w:top w:val="single" w:sz="4" w:space="0" w:color="000000"/>
              <w:left w:val="single" w:sz="4" w:space="0" w:color="000000"/>
              <w:bottom w:val="single" w:sz="4" w:space="0" w:color="000000"/>
              <w:right w:val="single" w:sz="4" w:space="0" w:color="000000"/>
            </w:tcBorders>
            <w:vAlign w:val="center"/>
          </w:tcPr>
          <w:p w14:paraId="3EF56651" w14:textId="77777777" w:rsidR="005A517D" w:rsidRPr="008B7DB3" w:rsidRDefault="005A517D" w:rsidP="005A517D">
            <w:pPr>
              <w:pStyle w:val="ListParagraph"/>
              <w:numPr>
                <w:ilvl w:val="0"/>
                <w:numId w:val="20"/>
              </w:numPr>
              <w:spacing w:after="0" w:line="240" w:lineRule="auto"/>
              <w:ind w:left="78" w:hanging="90"/>
              <w:jc w:val="both"/>
              <w:rPr>
                <w:rFonts w:ascii="Arial" w:hAnsi="Arial" w:cs="Arial"/>
                <w:sz w:val="18"/>
                <w:szCs w:val="18"/>
                <w:lang w:val="es-ES_tradnl"/>
              </w:rPr>
            </w:pPr>
            <w:r w:rsidRPr="008B7DB3">
              <w:rPr>
                <w:rFonts w:ascii="Arial" w:hAnsi="Arial" w:cs="Arial"/>
                <w:sz w:val="18"/>
                <w:szCs w:val="18"/>
                <w:lang w:val="es-ES_tradnl"/>
              </w:rPr>
              <w:t xml:space="preserve">Mide la inversión apalancada para proyectos de integración a partir de las garantías concedidas con el programa   </w:t>
            </w:r>
          </w:p>
        </w:tc>
        <w:tc>
          <w:tcPr>
            <w:tcW w:w="992" w:type="dxa"/>
            <w:tcBorders>
              <w:top w:val="single" w:sz="4" w:space="0" w:color="000000"/>
              <w:left w:val="single" w:sz="4" w:space="0" w:color="000000"/>
              <w:bottom w:val="single" w:sz="4" w:space="0" w:color="000000"/>
              <w:right w:val="single" w:sz="4" w:space="0" w:color="000000"/>
            </w:tcBorders>
            <w:vAlign w:val="center"/>
          </w:tcPr>
          <w:p w14:paraId="67630CE9" w14:textId="77777777" w:rsidR="005A517D" w:rsidRPr="008B7DB3" w:rsidRDefault="005A517D" w:rsidP="006840AA">
            <w:pPr>
              <w:jc w:val="center"/>
              <w:rPr>
                <w:rFonts w:ascii="Arial" w:hAnsi="Arial" w:cs="Arial"/>
                <w:color w:val="FF0000"/>
                <w:sz w:val="18"/>
                <w:szCs w:val="18"/>
              </w:rPr>
            </w:pPr>
            <w:r w:rsidRPr="008B7DB3">
              <w:rPr>
                <w:rFonts w:ascii="Arial" w:hAnsi="Arial" w:cs="Arial"/>
                <w:sz w:val="18"/>
                <w:szCs w:val="18"/>
              </w:rPr>
              <w:t>Anual</w:t>
            </w:r>
          </w:p>
        </w:tc>
      </w:tr>
      <w:tr w:rsidR="005A517D" w:rsidRPr="008B7DB3" w14:paraId="4D295C2F" w14:textId="77777777" w:rsidTr="005A517D">
        <w:trPr>
          <w:trHeight w:val="530"/>
        </w:trPr>
        <w:tc>
          <w:tcPr>
            <w:tcW w:w="20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2B2DC" w14:textId="77777777" w:rsidR="005A517D" w:rsidRPr="008B7DB3" w:rsidRDefault="005A517D" w:rsidP="006840AA">
            <w:pPr>
              <w:jc w:val="both"/>
              <w:rPr>
                <w:rFonts w:ascii="Arial" w:hAnsi="Arial" w:cs="Arial"/>
                <w:b/>
                <w:bCs/>
                <w:sz w:val="18"/>
                <w:szCs w:val="18"/>
              </w:rPr>
            </w:pPr>
            <w:r w:rsidRPr="008B7DB3">
              <w:rPr>
                <w:rFonts w:ascii="Arial" w:hAnsi="Arial" w:cs="Arial"/>
                <w:b/>
                <w:bCs/>
                <w:sz w:val="18"/>
                <w:szCs w:val="18"/>
              </w:rPr>
              <w:t>Indicador 2.</w:t>
            </w:r>
            <w:r w:rsidRPr="008B7DB3">
              <w:rPr>
                <w:rFonts w:ascii="Arial" w:hAnsi="Arial" w:cs="Arial"/>
              </w:rPr>
              <w:t xml:space="preserve"> </w:t>
            </w:r>
            <w:r w:rsidRPr="008B7DB3">
              <w:rPr>
                <w:rFonts w:ascii="Arial" w:hAnsi="Arial" w:cs="Arial"/>
                <w:sz w:val="18"/>
                <w:szCs w:val="18"/>
              </w:rPr>
              <w:t xml:space="preserve">Ahorros en las tasas promedio de financiamiento de proyectos de corredores viales beneficiados con el programa.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47863" w14:textId="77777777" w:rsidR="005A517D" w:rsidRPr="008B7DB3" w:rsidRDefault="005A517D" w:rsidP="006840AA">
            <w:pPr>
              <w:jc w:val="center"/>
              <w:rPr>
                <w:rFonts w:ascii="Arial" w:hAnsi="Arial" w:cs="Arial"/>
                <w:b/>
                <w:bCs/>
                <w:sz w:val="18"/>
                <w:szCs w:val="18"/>
                <w:lang w:eastAsia="zh-CN"/>
              </w:rPr>
            </w:pPr>
            <w:r w:rsidRPr="008B7DB3">
              <w:rPr>
                <w:rFonts w:ascii="Arial" w:eastAsia="Arial Unicode MS" w:hAnsi="Arial" w:cs="Arial"/>
                <w:sz w:val="18"/>
                <w:szCs w:val="18"/>
              </w:rPr>
              <w:t>Punto básico (1pb= 0.01%)</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0B5F54" w14:textId="77777777" w:rsidR="005A517D" w:rsidRPr="008B7DB3" w:rsidRDefault="005A517D" w:rsidP="006840AA">
            <w:pPr>
              <w:rPr>
                <w:rFonts w:ascii="Arial" w:hAnsi="Arial" w:cs="Arial"/>
                <w:b/>
                <w:bCs/>
                <w:sz w:val="18"/>
                <w:szCs w:val="18"/>
                <w:lang w:eastAsia="zh-CN"/>
              </w:rPr>
            </w:pPr>
            <w:r w:rsidRPr="008B7DB3">
              <w:rPr>
                <w:rFonts w:ascii="Arial" w:hAnsi="Arial" w:cs="Arial"/>
                <w:sz w:val="18"/>
                <w:szCs w:val="18"/>
                <w:lang w:eastAsia="zh-CN"/>
              </w:rPr>
              <w:t xml:space="preserve">Informes de UCP, Ministerio de Finanzas </w:t>
            </w:r>
          </w:p>
        </w:tc>
        <w:tc>
          <w:tcPr>
            <w:tcW w:w="38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512F9" w14:textId="77777777" w:rsidR="005A517D" w:rsidRPr="008B7DB3" w:rsidRDefault="005A517D" w:rsidP="006840AA">
            <w:pPr>
              <w:jc w:val="both"/>
              <w:rPr>
                <w:rFonts w:ascii="Arial" w:hAnsi="Arial" w:cs="Arial"/>
                <w:b/>
                <w:bCs/>
                <w:sz w:val="18"/>
                <w:szCs w:val="18"/>
                <w:lang w:eastAsia="zh-CN"/>
              </w:rPr>
            </w:pPr>
            <w:r w:rsidRPr="008B7DB3">
              <w:rPr>
                <w:rFonts w:ascii="Arial" w:hAnsi="Arial" w:cs="Arial"/>
                <w:sz w:val="18"/>
                <w:szCs w:val="18"/>
              </w:rPr>
              <w:t xml:space="preserve">Para los proyectos beneficiados con el programa con una garantía de hasta el 35% del monto total de la inversión, es la media de la diferencia entre la tasa de financiamiento del porcentaje garantizado de cada proyecto y la tasa de financiamiento del porcentaje sin garantizar.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5C527" w14:textId="77777777" w:rsidR="005A517D" w:rsidRPr="008B7DB3" w:rsidRDefault="005A517D" w:rsidP="006840AA">
            <w:pPr>
              <w:jc w:val="center"/>
              <w:rPr>
                <w:rFonts w:ascii="Arial" w:hAnsi="Arial" w:cs="Arial"/>
                <w:sz w:val="18"/>
                <w:szCs w:val="18"/>
                <w:lang w:eastAsia="zh-CN"/>
              </w:rPr>
            </w:pPr>
            <w:r w:rsidRPr="008B7DB3">
              <w:rPr>
                <w:rFonts w:ascii="Arial" w:hAnsi="Arial" w:cs="Arial"/>
                <w:sz w:val="18"/>
                <w:szCs w:val="18"/>
                <w:lang w:eastAsia="zh-CN"/>
              </w:rPr>
              <w:t>Anual</w:t>
            </w:r>
          </w:p>
        </w:tc>
      </w:tr>
      <w:tr w:rsidR="005A517D" w:rsidRPr="008B7DB3" w14:paraId="2E92677D" w14:textId="77777777" w:rsidTr="005A517D">
        <w:trPr>
          <w:trHeight w:val="1670"/>
        </w:trPr>
        <w:tc>
          <w:tcPr>
            <w:tcW w:w="2093" w:type="dxa"/>
            <w:tcBorders>
              <w:top w:val="single" w:sz="4" w:space="0" w:color="000000"/>
              <w:left w:val="single" w:sz="4" w:space="0" w:color="000000"/>
              <w:bottom w:val="single" w:sz="4" w:space="0" w:color="000000"/>
              <w:right w:val="single" w:sz="4" w:space="0" w:color="000000"/>
            </w:tcBorders>
            <w:vAlign w:val="center"/>
            <w:hideMark/>
          </w:tcPr>
          <w:p w14:paraId="46C249F2" w14:textId="77777777" w:rsidR="005A517D" w:rsidRPr="008B7DB3" w:rsidRDefault="005A517D" w:rsidP="006840AA">
            <w:pPr>
              <w:jc w:val="both"/>
              <w:rPr>
                <w:rFonts w:ascii="Arial" w:hAnsi="Arial" w:cs="Arial"/>
                <w:sz w:val="18"/>
                <w:szCs w:val="18"/>
              </w:rPr>
            </w:pPr>
            <w:r w:rsidRPr="008B7DB3">
              <w:rPr>
                <w:rFonts w:ascii="Arial" w:hAnsi="Arial" w:cs="Arial"/>
                <w:b/>
                <w:bCs/>
                <w:sz w:val="18"/>
                <w:szCs w:val="18"/>
              </w:rPr>
              <w:t>Indicador 3.</w:t>
            </w:r>
            <w:r w:rsidRPr="008B7DB3">
              <w:rPr>
                <w:rFonts w:ascii="Arial" w:hAnsi="Arial" w:cs="Arial"/>
              </w:rPr>
              <w:t xml:space="preserve"> </w:t>
            </w:r>
            <w:r w:rsidRPr="008B7DB3">
              <w:rPr>
                <w:rFonts w:ascii="Arial" w:hAnsi="Arial" w:cs="Arial"/>
                <w:sz w:val="18"/>
                <w:szCs w:val="18"/>
              </w:rPr>
              <w:t xml:space="preserve"> Ahorros en las tasas promedio de financiamiento de proyectos de líneas de transmisión beneficiados con el programa.   </w:t>
            </w:r>
          </w:p>
        </w:tc>
        <w:tc>
          <w:tcPr>
            <w:tcW w:w="992" w:type="dxa"/>
            <w:tcBorders>
              <w:top w:val="single" w:sz="4" w:space="0" w:color="000000"/>
              <w:left w:val="single" w:sz="4" w:space="0" w:color="000000"/>
              <w:bottom w:val="single" w:sz="4" w:space="0" w:color="000000"/>
              <w:right w:val="single" w:sz="4" w:space="0" w:color="000000"/>
            </w:tcBorders>
            <w:vAlign w:val="center"/>
          </w:tcPr>
          <w:p w14:paraId="269B9EB5" w14:textId="77777777" w:rsidR="005A517D" w:rsidRPr="008B7DB3" w:rsidRDefault="005A517D" w:rsidP="006840AA">
            <w:pPr>
              <w:jc w:val="center"/>
              <w:rPr>
                <w:rFonts w:ascii="Arial" w:hAnsi="Arial" w:cs="Arial"/>
                <w:sz w:val="18"/>
                <w:szCs w:val="18"/>
              </w:rPr>
            </w:pPr>
            <w:r w:rsidRPr="008B7DB3">
              <w:rPr>
                <w:rFonts w:ascii="Arial" w:eastAsia="Arial Unicode MS" w:hAnsi="Arial" w:cs="Arial"/>
                <w:sz w:val="18"/>
                <w:szCs w:val="18"/>
              </w:rPr>
              <w:t>Punto básico (1pb= 0.01%)</w:t>
            </w:r>
          </w:p>
        </w:tc>
        <w:tc>
          <w:tcPr>
            <w:tcW w:w="993" w:type="dxa"/>
            <w:tcBorders>
              <w:top w:val="single" w:sz="4" w:space="0" w:color="000000"/>
              <w:left w:val="single" w:sz="4" w:space="0" w:color="000000"/>
              <w:bottom w:val="single" w:sz="4" w:space="0" w:color="000000"/>
              <w:right w:val="single" w:sz="4" w:space="0" w:color="000000"/>
            </w:tcBorders>
            <w:vAlign w:val="center"/>
          </w:tcPr>
          <w:p w14:paraId="3B245EC5" w14:textId="77777777" w:rsidR="005A517D" w:rsidRPr="008B7DB3" w:rsidRDefault="005A517D" w:rsidP="006840AA">
            <w:pPr>
              <w:spacing w:before="120"/>
              <w:rPr>
                <w:rFonts w:ascii="Arial" w:hAnsi="Arial" w:cs="Arial"/>
                <w:sz w:val="18"/>
                <w:szCs w:val="18"/>
                <w:lang w:eastAsia="zh-CN"/>
              </w:rPr>
            </w:pPr>
            <w:r w:rsidRPr="008B7DB3">
              <w:rPr>
                <w:rFonts w:ascii="Arial" w:hAnsi="Arial" w:cs="Arial"/>
                <w:sz w:val="18"/>
                <w:szCs w:val="18"/>
                <w:lang w:eastAsia="zh-CN"/>
              </w:rPr>
              <w:t xml:space="preserve">Informes de UCP, Ministerio de Finanzas </w:t>
            </w:r>
          </w:p>
        </w:tc>
        <w:tc>
          <w:tcPr>
            <w:tcW w:w="3827" w:type="dxa"/>
            <w:tcBorders>
              <w:top w:val="single" w:sz="4" w:space="0" w:color="000000"/>
              <w:left w:val="single" w:sz="4" w:space="0" w:color="000000"/>
              <w:bottom w:val="single" w:sz="4" w:space="0" w:color="000000"/>
              <w:right w:val="single" w:sz="4" w:space="0" w:color="000000"/>
            </w:tcBorders>
            <w:vAlign w:val="center"/>
          </w:tcPr>
          <w:p w14:paraId="7D547D4F" w14:textId="77777777" w:rsidR="005A517D" w:rsidRPr="008B7DB3" w:rsidRDefault="005A517D" w:rsidP="006840AA">
            <w:pPr>
              <w:jc w:val="both"/>
              <w:rPr>
                <w:rFonts w:ascii="Arial" w:hAnsi="Arial" w:cs="Arial"/>
                <w:sz w:val="18"/>
                <w:szCs w:val="18"/>
              </w:rPr>
            </w:pPr>
            <w:r w:rsidRPr="008B7DB3">
              <w:rPr>
                <w:rFonts w:ascii="Arial" w:hAnsi="Arial" w:cs="Arial"/>
                <w:sz w:val="18"/>
                <w:szCs w:val="18"/>
              </w:rPr>
              <w:t xml:space="preserve">Para los proyectos beneficiados con el programa con una garantía de hasta el 35% del monto total de la inversión, es la media de la diferencia entre la tasa de financiamiento del porcentaje garantizado de cada proyecto y la tasa de financiamiento del porcentaje sin garantizar.  </w:t>
            </w:r>
          </w:p>
        </w:tc>
        <w:tc>
          <w:tcPr>
            <w:tcW w:w="992" w:type="dxa"/>
            <w:tcBorders>
              <w:top w:val="single" w:sz="4" w:space="0" w:color="000000"/>
              <w:left w:val="single" w:sz="4" w:space="0" w:color="000000"/>
              <w:bottom w:val="single" w:sz="4" w:space="0" w:color="000000"/>
              <w:right w:val="single" w:sz="4" w:space="0" w:color="000000"/>
            </w:tcBorders>
            <w:vAlign w:val="center"/>
          </w:tcPr>
          <w:p w14:paraId="2D58466C" w14:textId="77777777" w:rsidR="005A517D" w:rsidRPr="008B7DB3" w:rsidRDefault="005A517D" w:rsidP="006840AA">
            <w:pPr>
              <w:spacing w:before="20"/>
              <w:jc w:val="center"/>
              <w:rPr>
                <w:rFonts w:ascii="Arial" w:hAnsi="Arial" w:cs="Arial"/>
                <w:color w:val="FF0000"/>
                <w:sz w:val="18"/>
                <w:szCs w:val="18"/>
              </w:rPr>
            </w:pPr>
            <w:r w:rsidRPr="008B7DB3">
              <w:rPr>
                <w:rFonts w:ascii="Arial" w:hAnsi="Arial" w:cs="Arial"/>
                <w:sz w:val="18"/>
                <w:szCs w:val="18"/>
              </w:rPr>
              <w:t>Anual</w:t>
            </w:r>
          </w:p>
        </w:tc>
      </w:tr>
      <w:tr w:rsidR="005A517D" w:rsidRPr="008B7DB3" w14:paraId="38E2F8FA" w14:textId="77777777" w:rsidTr="005A517D">
        <w:trPr>
          <w:trHeight w:val="1063"/>
        </w:trPr>
        <w:tc>
          <w:tcPr>
            <w:tcW w:w="2093" w:type="dxa"/>
            <w:tcBorders>
              <w:top w:val="single" w:sz="4" w:space="0" w:color="000000"/>
              <w:left w:val="single" w:sz="4" w:space="0" w:color="000000"/>
              <w:bottom w:val="single" w:sz="4" w:space="0" w:color="000000"/>
              <w:right w:val="single" w:sz="4" w:space="0" w:color="000000"/>
            </w:tcBorders>
            <w:vAlign w:val="center"/>
            <w:hideMark/>
          </w:tcPr>
          <w:p w14:paraId="41990079" w14:textId="77777777" w:rsidR="005A517D" w:rsidRPr="008B7DB3" w:rsidRDefault="005A517D" w:rsidP="006840AA">
            <w:pPr>
              <w:jc w:val="both"/>
              <w:rPr>
                <w:rFonts w:ascii="Arial" w:hAnsi="Arial" w:cs="Arial"/>
                <w:sz w:val="18"/>
                <w:szCs w:val="18"/>
              </w:rPr>
            </w:pPr>
            <w:r w:rsidRPr="008B7DB3">
              <w:rPr>
                <w:rFonts w:ascii="Arial" w:hAnsi="Arial" w:cs="Arial"/>
                <w:b/>
                <w:bCs/>
                <w:sz w:val="18"/>
                <w:szCs w:val="18"/>
              </w:rPr>
              <w:t>Indicador 4.</w:t>
            </w:r>
            <w:r w:rsidRPr="008B7DB3">
              <w:rPr>
                <w:rFonts w:ascii="Arial" w:hAnsi="Arial" w:cs="Arial"/>
              </w:rPr>
              <w:t xml:space="preserve"> </w:t>
            </w:r>
            <w:r w:rsidRPr="008B7DB3">
              <w:rPr>
                <w:rFonts w:ascii="Arial" w:hAnsi="Arial" w:cs="Arial"/>
                <w:sz w:val="18"/>
                <w:szCs w:val="18"/>
              </w:rPr>
              <w:t xml:space="preserve"> Ahorros en las tasas promedio de financiamiento de proyectos de generación de energía renovable beneficiados con el programa.   </w:t>
            </w:r>
          </w:p>
        </w:tc>
        <w:tc>
          <w:tcPr>
            <w:tcW w:w="992" w:type="dxa"/>
            <w:tcBorders>
              <w:top w:val="single" w:sz="4" w:space="0" w:color="000000"/>
              <w:left w:val="single" w:sz="4" w:space="0" w:color="000000"/>
              <w:bottom w:val="single" w:sz="4" w:space="0" w:color="000000"/>
              <w:right w:val="single" w:sz="4" w:space="0" w:color="000000"/>
            </w:tcBorders>
            <w:vAlign w:val="center"/>
          </w:tcPr>
          <w:p w14:paraId="25B40889" w14:textId="77777777" w:rsidR="005A517D" w:rsidRPr="008B7DB3" w:rsidRDefault="005A517D" w:rsidP="006840AA">
            <w:pPr>
              <w:jc w:val="center"/>
              <w:rPr>
                <w:rFonts w:ascii="Arial" w:hAnsi="Arial" w:cs="Arial"/>
                <w:sz w:val="18"/>
                <w:szCs w:val="18"/>
              </w:rPr>
            </w:pPr>
            <w:r w:rsidRPr="008B7DB3">
              <w:rPr>
                <w:rFonts w:ascii="Arial" w:eastAsia="Arial Unicode MS" w:hAnsi="Arial" w:cs="Arial"/>
                <w:sz w:val="18"/>
                <w:szCs w:val="18"/>
              </w:rPr>
              <w:t>Punto básico (1pb= 0.01%)</w:t>
            </w:r>
          </w:p>
        </w:tc>
        <w:tc>
          <w:tcPr>
            <w:tcW w:w="993" w:type="dxa"/>
            <w:tcBorders>
              <w:top w:val="single" w:sz="4" w:space="0" w:color="000000"/>
              <w:left w:val="single" w:sz="4" w:space="0" w:color="000000"/>
              <w:bottom w:val="single" w:sz="4" w:space="0" w:color="000000"/>
              <w:right w:val="single" w:sz="4" w:space="0" w:color="000000"/>
            </w:tcBorders>
            <w:vAlign w:val="center"/>
          </w:tcPr>
          <w:p w14:paraId="06B83CCD" w14:textId="77777777" w:rsidR="005A517D" w:rsidRPr="008B7DB3" w:rsidRDefault="005A517D" w:rsidP="006840AA">
            <w:pPr>
              <w:spacing w:before="120"/>
              <w:rPr>
                <w:rFonts w:ascii="Arial" w:hAnsi="Arial" w:cs="Arial"/>
                <w:sz w:val="18"/>
                <w:szCs w:val="18"/>
                <w:lang w:eastAsia="zh-CN"/>
              </w:rPr>
            </w:pPr>
            <w:r w:rsidRPr="008B7DB3">
              <w:rPr>
                <w:rFonts w:ascii="Arial" w:hAnsi="Arial" w:cs="Arial"/>
                <w:sz w:val="18"/>
                <w:szCs w:val="18"/>
                <w:lang w:eastAsia="zh-CN"/>
              </w:rPr>
              <w:t xml:space="preserve">Informes de UCP, Ministerio de Finanzas </w:t>
            </w:r>
          </w:p>
        </w:tc>
        <w:tc>
          <w:tcPr>
            <w:tcW w:w="3827" w:type="dxa"/>
            <w:tcBorders>
              <w:top w:val="single" w:sz="4" w:space="0" w:color="000000"/>
              <w:left w:val="single" w:sz="4" w:space="0" w:color="000000"/>
              <w:bottom w:val="single" w:sz="4" w:space="0" w:color="000000"/>
              <w:right w:val="single" w:sz="4" w:space="0" w:color="000000"/>
            </w:tcBorders>
            <w:vAlign w:val="center"/>
          </w:tcPr>
          <w:p w14:paraId="65012D75" w14:textId="77777777" w:rsidR="005A517D" w:rsidRPr="008B7DB3" w:rsidRDefault="005A517D" w:rsidP="006840AA">
            <w:pPr>
              <w:jc w:val="both"/>
              <w:rPr>
                <w:rFonts w:ascii="Arial" w:hAnsi="Arial" w:cs="Arial"/>
                <w:sz w:val="18"/>
                <w:szCs w:val="18"/>
              </w:rPr>
            </w:pPr>
            <w:r w:rsidRPr="008B7DB3">
              <w:rPr>
                <w:rFonts w:ascii="Arial" w:hAnsi="Arial" w:cs="Arial"/>
                <w:sz w:val="18"/>
                <w:szCs w:val="18"/>
              </w:rPr>
              <w:t xml:space="preserve">Para los proyectos beneficiados con el programa con una garantía de hasta el 35% del monto total de la inversión, es la media de la diferencia entre la tasa de financiamiento del porcentaje garantizado de cada proyecto y la tasa de financiamiento del porcentaje sin garantizar.   </w:t>
            </w:r>
          </w:p>
        </w:tc>
        <w:tc>
          <w:tcPr>
            <w:tcW w:w="992" w:type="dxa"/>
            <w:tcBorders>
              <w:top w:val="single" w:sz="4" w:space="0" w:color="000000"/>
              <w:left w:val="single" w:sz="4" w:space="0" w:color="000000"/>
              <w:bottom w:val="single" w:sz="4" w:space="0" w:color="000000"/>
              <w:right w:val="single" w:sz="4" w:space="0" w:color="000000"/>
            </w:tcBorders>
            <w:vAlign w:val="center"/>
          </w:tcPr>
          <w:p w14:paraId="7939C90D" w14:textId="77777777" w:rsidR="005A517D" w:rsidRPr="008B7DB3" w:rsidRDefault="005A517D" w:rsidP="006840AA">
            <w:pPr>
              <w:spacing w:before="20"/>
              <w:jc w:val="center"/>
              <w:rPr>
                <w:rFonts w:ascii="Arial" w:hAnsi="Arial" w:cs="Arial"/>
                <w:color w:val="FF0000"/>
                <w:sz w:val="18"/>
                <w:szCs w:val="18"/>
              </w:rPr>
            </w:pPr>
            <w:r w:rsidRPr="008B7DB3">
              <w:rPr>
                <w:rFonts w:ascii="Arial" w:hAnsi="Arial" w:cs="Arial"/>
                <w:sz w:val="18"/>
                <w:szCs w:val="18"/>
              </w:rPr>
              <w:t>Anual</w:t>
            </w:r>
          </w:p>
        </w:tc>
      </w:tr>
      <w:tr w:rsidR="005A517D" w:rsidRPr="008B7DB3" w14:paraId="51179388" w14:textId="77777777" w:rsidTr="005A517D">
        <w:trPr>
          <w:trHeight w:val="2015"/>
        </w:trPr>
        <w:tc>
          <w:tcPr>
            <w:tcW w:w="2093" w:type="dxa"/>
            <w:tcBorders>
              <w:top w:val="single" w:sz="4" w:space="0" w:color="000000"/>
              <w:left w:val="single" w:sz="4" w:space="0" w:color="000000"/>
              <w:bottom w:val="single" w:sz="4" w:space="0" w:color="000000"/>
              <w:right w:val="single" w:sz="4" w:space="0" w:color="000000"/>
            </w:tcBorders>
            <w:vAlign w:val="center"/>
            <w:hideMark/>
          </w:tcPr>
          <w:p w14:paraId="76764F08" w14:textId="77777777" w:rsidR="005A517D" w:rsidRPr="008B7DB3" w:rsidRDefault="005A517D" w:rsidP="006840AA">
            <w:pPr>
              <w:jc w:val="both"/>
              <w:rPr>
                <w:rFonts w:ascii="Arial" w:hAnsi="Arial" w:cs="Arial"/>
                <w:sz w:val="18"/>
                <w:szCs w:val="18"/>
              </w:rPr>
            </w:pPr>
            <w:r w:rsidRPr="008B7DB3">
              <w:rPr>
                <w:rFonts w:ascii="Arial" w:hAnsi="Arial" w:cs="Arial"/>
                <w:b/>
                <w:bCs/>
                <w:sz w:val="18"/>
                <w:szCs w:val="18"/>
              </w:rPr>
              <w:t>Indicador 5.</w:t>
            </w:r>
            <w:r w:rsidRPr="008B7DB3">
              <w:rPr>
                <w:rFonts w:ascii="Arial" w:hAnsi="Arial" w:cs="Arial"/>
              </w:rPr>
              <w:t xml:space="preserve"> </w:t>
            </w:r>
            <w:r w:rsidRPr="008B7DB3">
              <w:rPr>
                <w:rFonts w:ascii="Arial" w:hAnsi="Arial" w:cs="Arial"/>
                <w:sz w:val="18"/>
                <w:szCs w:val="18"/>
              </w:rPr>
              <w:t xml:space="preserve">  Media de la diferencia entre la tasa promedio de financiamiento de proyectos de corredores viales beneficiados con el programa y la tasa de financiamiento de proyectos similares sin garantía.   </w:t>
            </w:r>
          </w:p>
        </w:tc>
        <w:tc>
          <w:tcPr>
            <w:tcW w:w="992" w:type="dxa"/>
            <w:tcBorders>
              <w:top w:val="single" w:sz="4" w:space="0" w:color="000000"/>
              <w:left w:val="single" w:sz="4" w:space="0" w:color="000000"/>
              <w:bottom w:val="single" w:sz="4" w:space="0" w:color="000000"/>
              <w:right w:val="single" w:sz="4" w:space="0" w:color="000000"/>
            </w:tcBorders>
            <w:vAlign w:val="center"/>
          </w:tcPr>
          <w:p w14:paraId="33C2D94C" w14:textId="77777777" w:rsidR="005A517D" w:rsidRPr="008B7DB3" w:rsidRDefault="005A517D" w:rsidP="006840AA">
            <w:pPr>
              <w:jc w:val="center"/>
              <w:rPr>
                <w:rFonts w:ascii="Arial" w:hAnsi="Arial" w:cs="Arial"/>
                <w:sz w:val="18"/>
                <w:szCs w:val="18"/>
              </w:rPr>
            </w:pPr>
            <w:r w:rsidRPr="008B7DB3">
              <w:rPr>
                <w:rFonts w:ascii="Arial" w:eastAsia="Arial Unicode MS" w:hAnsi="Arial" w:cs="Arial"/>
                <w:sz w:val="18"/>
                <w:szCs w:val="18"/>
              </w:rPr>
              <w:t>Punto básico (1pb= 0.01%)</w:t>
            </w:r>
          </w:p>
        </w:tc>
        <w:tc>
          <w:tcPr>
            <w:tcW w:w="993" w:type="dxa"/>
            <w:tcBorders>
              <w:top w:val="single" w:sz="4" w:space="0" w:color="000000"/>
              <w:left w:val="single" w:sz="4" w:space="0" w:color="000000"/>
              <w:bottom w:val="single" w:sz="4" w:space="0" w:color="000000"/>
              <w:right w:val="single" w:sz="4" w:space="0" w:color="000000"/>
            </w:tcBorders>
            <w:vAlign w:val="center"/>
          </w:tcPr>
          <w:p w14:paraId="551707F5" w14:textId="77777777" w:rsidR="005A517D" w:rsidRPr="008B7DB3" w:rsidRDefault="005A517D" w:rsidP="006840AA">
            <w:pPr>
              <w:spacing w:before="120"/>
              <w:rPr>
                <w:rFonts w:ascii="Arial" w:hAnsi="Arial" w:cs="Arial"/>
                <w:sz w:val="18"/>
                <w:szCs w:val="18"/>
                <w:lang w:eastAsia="zh-CN"/>
              </w:rPr>
            </w:pPr>
            <w:r w:rsidRPr="008B7DB3">
              <w:rPr>
                <w:rFonts w:ascii="Arial" w:hAnsi="Arial" w:cs="Arial"/>
                <w:sz w:val="18"/>
                <w:szCs w:val="18"/>
                <w:lang w:eastAsia="zh-CN"/>
              </w:rPr>
              <w:t xml:space="preserve">Informes de UCP, Ministerio de Finanzas </w:t>
            </w:r>
          </w:p>
        </w:tc>
        <w:tc>
          <w:tcPr>
            <w:tcW w:w="3827" w:type="dxa"/>
            <w:tcBorders>
              <w:top w:val="single" w:sz="4" w:space="0" w:color="000000"/>
              <w:left w:val="single" w:sz="4" w:space="0" w:color="000000"/>
              <w:bottom w:val="single" w:sz="4" w:space="0" w:color="000000"/>
              <w:right w:val="single" w:sz="4" w:space="0" w:color="000000"/>
            </w:tcBorders>
            <w:vAlign w:val="center"/>
          </w:tcPr>
          <w:p w14:paraId="6F99298D" w14:textId="77777777" w:rsidR="005A517D" w:rsidRPr="008B7DB3" w:rsidRDefault="005A517D" w:rsidP="006840AA">
            <w:pPr>
              <w:jc w:val="both"/>
              <w:rPr>
                <w:rFonts w:ascii="Arial" w:hAnsi="Arial" w:cs="Arial"/>
                <w:sz w:val="18"/>
                <w:szCs w:val="18"/>
              </w:rPr>
            </w:pPr>
            <w:r w:rsidRPr="008B7DB3">
              <w:rPr>
                <w:rFonts w:ascii="Arial" w:hAnsi="Arial" w:cs="Arial"/>
                <w:sz w:val="18"/>
                <w:szCs w:val="18"/>
              </w:rPr>
              <w:t xml:space="preserve">Mide la diferencia entre las tasas de financiación de proyectos con garantía proveniente del programa frente a las tasas de financiamiento de proyectos similares.   </w:t>
            </w:r>
          </w:p>
        </w:tc>
        <w:tc>
          <w:tcPr>
            <w:tcW w:w="992" w:type="dxa"/>
            <w:tcBorders>
              <w:top w:val="single" w:sz="4" w:space="0" w:color="000000"/>
              <w:left w:val="single" w:sz="4" w:space="0" w:color="000000"/>
              <w:bottom w:val="single" w:sz="4" w:space="0" w:color="000000"/>
              <w:right w:val="single" w:sz="4" w:space="0" w:color="000000"/>
            </w:tcBorders>
            <w:vAlign w:val="center"/>
          </w:tcPr>
          <w:p w14:paraId="61DC0779" w14:textId="77777777" w:rsidR="005A517D" w:rsidRPr="008B7DB3" w:rsidRDefault="005A517D" w:rsidP="006840AA">
            <w:pPr>
              <w:spacing w:before="20"/>
              <w:jc w:val="center"/>
              <w:rPr>
                <w:rFonts w:ascii="Arial" w:hAnsi="Arial" w:cs="Arial"/>
                <w:color w:val="FF0000"/>
                <w:sz w:val="18"/>
                <w:szCs w:val="18"/>
              </w:rPr>
            </w:pPr>
            <w:r w:rsidRPr="008B7DB3">
              <w:rPr>
                <w:rFonts w:ascii="Arial" w:hAnsi="Arial" w:cs="Arial"/>
                <w:sz w:val="18"/>
                <w:szCs w:val="18"/>
              </w:rPr>
              <w:t>Anual</w:t>
            </w:r>
          </w:p>
        </w:tc>
      </w:tr>
    </w:tbl>
    <w:p w14:paraId="1083BBCD" w14:textId="77777777" w:rsidR="004F1763" w:rsidRPr="008B7DB3" w:rsidRDefault="004F1763">
      <w:pPr>
        <w:rPr>
          <w:rFonts w:ascii="Arial" w:hAnsi="Arial" w:cs="Arial"/>
        </w:rPr>
      </w:pPr>
      <w:r w:rsidRPr="008B7DB3">
        <w:rPr>
          <w:rFonts w:ascii="Arial" w:hAnsi="Arial" w:cs="Arial"/>
        </w:rPr>
        <w:br w:type="page"/>
      </w:r>
    </w:p>
    <w:tbl>
      <w:tblPr>
        <w:tblpPr w:leftFromText="180" w:rightFromText="180" w:vertAnchor="text" w:horzAnchor="margin" w:tblpY="120"/>
        <w:tblW w:w="88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93"/>
        <w:gridCol w:w="992"/>
        <w:gridCol w:w="993"/>
        <w:gridCol w:w="3827"/>
        <w:gridCol w:w="992"/>
      </w:tblGrid>
      <w:tr w:rsidR="005A517D" w:rsidRPr="008B7DB3" w14:paraId="062F445B" w14:textId="77777777" w:rsidTr="005A517D">
        <w:trPr>
          <w:trHeight w:val="1072"/>
        </w:trPr>
        <w:tc>
          <w:tcPr>
            <w:tcW w:w="2093" w:type="dxa"/>
            <w:tcBorders>
              <w:top w:val="single" w:sz="4" w:space="0" w:color="000000"/>
              <w:left w:val="single" w:sz="4" w:space="0" w:color="000000"/>
              <w:bottom w:val="single" w:sz="4" w:space="0" w:color="000000"/>
              <w:right w:val="single" w:sz="4" w:space="0" w:color="000000"/>
            </w:tcBorders>
            <w:vAlign w:val="center"/>
          </w:tcPr>
          <w:p w14:paraId="28C85076" w14:textId="77777777" w:rsidR="005A517D" w:rsidRPr="008B7DB3" w:rsidRDefault="005A517D" w:rsidP="006840AA">
            <w:pPr>
              <w:jc w:val="both"/>
              <w:rPr>
                <w:rFonts w:ascii="Arial" w:hAnsi="Arial" w:cs="Arial"/>
                <w:b/>
                <w:bCs/>
                <w:sz w:val="18"/>
                <w:szCs w:val="18"/>
              </w:rPr>
            </w:pPr>
            <w:r w:rsidRPr="008B7DB3">
              <w:rPr>
                <w:rFonts w:ascii="Arial" w:hAnsi="Arial" w:cs="Arial"/>
                <w:b/>
                <w:bCs/>
                <w:sz w:val="18"/>
                <w:szCs w:val="18"/>
              </w:rPr>
              <w:t>Indicador 6.</w:t>
            </w:r>
            <w:r w:rsidRPr="008B7DB3">
              <w:rPr>
                <w:rFonts w:ascii="Arial" w:hAnsi="Arial" w:cs="Arial"/>
              </w:rPr>
              <w:t xml:space="preserve"> </w:t>
            </w:r>
            <w:r w:rsidRPr="008B7DB3">
              <w:rPr>
                <w:rFonts w:ascii="Arial" w:hAnsi="Arial" w:cs="Arial"/>
                <w:sz w:val="18"/>
                <w:szCs w:val="18"/>
              </w:rPr>
              <w:t xml:space="preserve"> Media de la diferencia entre la tasa promedio de financiamiento de proyectos de líneas de transmisión beneficiados con el programa y la tasa de financiamiento de proyectos similares sin garantía.   </w:t>
            </w:r>
          </w:p>
        </w:tc>
        <w:tc>
          <w:tcPr>
            <w:tcW w:w="992" w:type="dxa"/>
            <w:tcBorders>
              <w:top w:val="single" w:sz="4" w:space="0" w:color="000000"/>
              <w:left w:val="single" w:sz="4" w:space="0" w:color="000000"/>
              <w:bottom w:val="single" w:sz="4" w:space="0" w:color="000000"/>
              <w:right w:val="single" w:sz="4" w:space="0" w:color="000000"/>
            </w:tcBorders>
            <w:vAlign w:val="center"/>
          </w:tcPr>
          <w:p w14:paraId="27C3800E" w14:textId="77777777" w:rsidR="005A517D" w:rsidRPr="008B7DB3" w:rsidRDefault="005A517D" w:rsidP="006840AA">
            <w:pPr>
              <w:jc w:val="center"/>
              <w:rPr>
                <w:rFonts w:ascii="Arial" w:eastAsia="Arial Unicode MS" w:hAnsi="Arial" w:cs="Arial"/>
                <w:sz w:val="18"/>
                <w:szCs w:val="18"/>
              </w:rPr>
            </w:pPr>
            <w:r w:rsidRPr="008B7DB3">
              <w:rPr>
                <w:rFonts w:ascii="Arial" w:eastAsia="Arial Unicode MS" w:hAnsi="Arial" w:cs="Arial"/>
                <w:sz w:val="18"/>
                <w:szCs w:val="18"/>
              </w:rPr>
              <w:t>Punto básico (1pb= 0.01%)</w:t>
            </w:r>
          </w:p>
        </w:tc>
        <w:tc>
          <w:tcPr>
            <w:tcW w:w="993" w:type="dxa"/>
            <w:tcBorders>
              <w:top w:val="single" w:sz="4" w:space="0" w:color="000000"/>
              <w:left w:val="single" w:sz="4" w:space="0" w:color="000000"/>
              <w:bottom w:val="single" w:sz="4" w:space="0" w:color="000000"/>
              <w:right w:val="single" w:sz="4" w:space="0" w:color="000000"/>
            </w:tcBorders>
            <w:vAlign w:val="center"/>
          </w:tcPr>
          <w:p w14:paraId="121473FA" w14:textId="77777777" w:rsidR="005A517D" w:rsidRPr="008B7DB3" w:rsidRDefault="005A517D" w:rsidP="006840AA">
            <w:pPr>
              <w:spacing w:before="120"/>
              <w:rPr>
                <w:rFonts w:ascii="Arial" w:hAnsi="Arial" w:cs="Arial"/>
                <w:sz w:val="18"/>
                <w:szCs w:val="18"/>
                <w:lang w:eastAsia="zh-CN"/>
              </w:rPr>
            </w:pPr>
            <w:r w:rsidRPr="008B7DB3">
              <w:rPr>
                <w:rFonts w:ascii="Arial" w:hAnsi="Arial" w:cs="Arial"/>
                <w:sz w:val="18"/>
                <w:szCs w:val="18"/>
                <w:lang w:eastAsia="zh-CN"/>
              </w:rPr>
              <w:t xml:space="preserve">Informes de UCP, Ministerio de Finanzas </w:t>
            </w:r>
          </w:p>
        </w:tc>
        <w:tc>
          <w:tcPr>
            <w:tcW w:w="3827" w:type="dxa"/>
            <w:tcBorders>
              <w:top w:val="single" w:sz="4" w:space="0" w:color="000000"/>
              <w:left w:val="single" w:sz="4" w:space="0" w:color="000000"/>
              <w:bottom w:val="single" w:sz="4" w:space="0" w:color="000000"/>
              <w:right w:val="single" w:sz="4" w:space="0" w:color="000000"/>
            </w:tcBorders>
            <w:vAlign w:val="center"/>
          </w:tcPr>
          <w:p w14:paraId="35B1FDF6" w14:textId="77777777" w:rsidR="005A517D" w:rsidRPr="008B7DB3" w:rsidRDefault="005A517D" w:rsidP="006840AA">
            <w:pPr>
              <w:jc w:val="both"/>
              <w:rPr>
                <w:rFonts w:ascii="Arial" w:hAnsi="Arial" w:cs="Arial"/>
                <w:sz w:val="18"/>
                <w:szCs w:val="18"/>
              </w:rPr>
            </w:pPr>
            <w:r w:rsidRPr="008B7DB3">
              <w:rPr>
                <w:rFonts w:ascii="Arial" w:hAnsi="Arial" w:cs="Arial"/>
                <w:sz w:val="18"/>
                <w:szCs w:val="18"/>
              </w:rPr>
              <w:t xml:space="preserve">Mide la diferencia entre las tasas de financiación de proyectos con garantía proveniente del programa frente a las tasas de financiamiento de proyectos similares.   </w:t>
            </w:r>
          </w:p>
        </w:tc>
        <w:tc>
          <w:tcPr>
            <w:tcW w:w="992" w:type="dxa"/>
            <w:tcBorders>
              <w:top w:val="single" w:sz="4" w:space="0" w:color="000000"/>
              <w:left w:val="single" w:sz="4" w:space="0" w:color="000000"/>
              <w:bottom w:val="single" w:sz="4" w:space="0" w:color="000000"/>
              <w:right w:val="single" w:sz="4" w:space="0" w:color="000000"/>
            </w:tcBorders>
            <w:vAlign w:val="center"/>
          </w:tcPr>
          <w:p w14:paraId="08688C6E" w14:textId="77777777" w:rsidR="005A517D" w:rsidRPr="008B7DB3" w:rsidRDefault="005A517D" w:rsidP="006840AA">
            <w:pPr>
              <w:spacing w:before="20"/>
              <w:jc w:val="center"/>
              <w:rPr>
                <w:rFonts w:ascii="Arial" w:hAnsi="Arial" w:cs="Arial"/>
                <w:sz w:val="18"/>
                <w:szCs w:val="18"/>
              </w:rPr>
            </w:pPr>
          </w:p>
          <w:p w14:paraId="2DE00512" w14:textId="77777777" w:rsidR="005A517D" w:rsidRPr="008B7DB3" w:rsidRDefault="005A517D" w:rsidP="006840AA">
            <w:pPr>
              <w:jc w:val="center"/>
              <w:rPr>
                <w:rFonts w:ascii="Arial" w:hAnsi="Arial" w:cs="Arial"/>
                <w:sz w:val="18"/>
                <w:szCs w:val="18"/>
              </w:rPr>
            </w:pPr>
            <w:r w:rsidRPr="008B7DB3">
              <w:rPr>
                <w:rFonts w:ascii="Arial" w:hAnsi="Arial" w:cs="Arial"/>
                <w:sz w:val="18"/>
                <w:szCs w:val="18"/>
              </w:rPr>
              <w:t>Anual</w:t>
            </w:r>
          </w:p>
        </w:tc>
      </w:tr>
      <w:tr w:rsidR="005A517D" w:rsidRPr="008B7DB3" w14:paraId="7CA44320" w14:textId="77777777" w:rsidTr="005A517D">
        <w:trPr>
          <w:trHeight w:val="1072"/>
        </w:trPr>
        <w:tc>
          <w:tcPr>
            <w:tcW w:w="2093" w:type="dxa"/>
            <w:tcBorders>
              <w:top w:val="single" w:sz="4" w:space="0" w:color="000000"/>
              <w:left w:val="single" w:sz="4" w:space="0" w:color="000000"/>
              <w:bottom w:val="single" w:sz="4" w:space="0" w:color="auto"/>
              <w:right w:val="single" w:sz="4" w:space="0" w:color="000000"/>
            </w:tcBorders>
            <w:vAlign w:val="center"/>
          </w:tcPr>
          <w:p w14:paraId="5E5E0F1A" w14:textId="77777777" w:rsidR="005A517D" w:rsidRPr="008B7DB3" w:rsidRDefault="005A517D" w:rsidP="006840AA">
            <w:pPr>
              <w:jc w:val="both"/>
              <w:rPr>
                <w:rFonts w:ascii="Arial" w:hAnsi="Arial" w:cs="Arial"/>
                <w:b/>
                <w:bCs/>
                <w:sz w:val="18"/>
                <w:szCs w:val="18"/>
              </w:rPr>
            </w:pPr>
            <w:r w:rsidRPr="008B7DB3">
              <w:rPr>
                <w:rFonts w:ascii="Arial" w:hAnsi="Arial" w:cs="Arial"/>
                <w:b/>
                <w:bCs/>
                <w:sz w:val="18"/>
                <w:szCs w:val="18"/>
              </w:rPr>
              <w:t>Indicador 7.</w:t>
            </w:r>
            <w:r w:rsidRPr="008B7DB3">
              <w:rPr>
                <w:rFonts w:ascii="Arial" w:hAnsi="Arial" w:cs="Arial"/>
              </w:rPr>
              <w:t xml:space="preserve"> </w:t>
            </w:r>
            <w:r w:rsidRPr="008B7DB3">
              <w:rPr>
                <w:rFonts w:ascii="Arial" w:hAnsi="Arial" w:cs="Arial"/>
                <w:sz w:val="18"/>
                <w:szCs w:val="18"/>
              </w:rPr>
              <w:t xml:space="preserve">  Media de la diferencia entre la tasa promedio de financiamiento de proyectos de generación de energía renovable beneficiados con el programa y la tasa de financiamiento de proyectos similares sin garantía.   </w:t>
            </w:r>
          </w:p>
        </w:tc>
        <w:tc>
          <w:tcPr>
            <w:tcW w:w="992" w:type="dxa"/>
            <w:tcBorders>
              <w:top w:val="single" w:sz="4" w:space="0" w:color="000000"/>
              <w:left w:val="single" w:sz="4" w:space="0" w:color="000000"/>
              <w:bottom w:val="single" w:sz="4" w:space="0" w:color="auto"/>
              <w:right w:val="single" w:sz="4" w:space="0" w:color="000000"/>
            </w:tcBorders>
            <w:vAlign w:val="center"/>
          </w:tcPr>
          <w:p w14:paraId="5976538D" w14:textId="77777777" w:rsidR="005A517D" w:rsidRPr="008B7DB3" w:rsidRDefault="005A517D" w:rsidP="006840AA">
            <w:pPr>
              <w:jc w:val="center"/>
              <w:rPr>
                <w:rFonts w:ascii="Arial" w:eastAsia="Arial Unicode MS" w:hAnsi="Arial" w:cs="Arial"/>
                <w:sz w:val="18"/>
                <w:szCs w:val="18"/>
              </w:rPr>
            </w:pPr>
            <w:r w:rsidRPr="008B7DB3">
              <w:rPr>
                <w:rFonts w:ascii="Arial" w:eastAsia="Arial Unicode MS" w:hAnsi="Arial" w:cs="Arial"/>
                <w:sz w:val="18"/>
                <w:szCs w:val="18"/>
              </w:rPr>
              <w:t>Punto básico (1pb= 0.01%)</w:t>
            </w:r>
          </w:p>
        </w:tc>
        <w:tc>
          <w:tcPr>
            <w:tcW w:w="993" w:type="dxa"/>
            <w:tcBorders>
              <w:top w:val="single" w:sz="4" w:space="0" w:color="000000"/>
              <w:left w:val="single" w:sz="4" w:space="0" w:color="000000"/>
              <w:bottom w:val="single" w:sz="4" w:space="0" w:color="auto"/>
              <w:right w:val="single" w:sz="4" w:space="0" w:color="000000"/>
            </w:tcBorders>
            <w:vAlign w:val="center"/>
          </w:tcPr>
          <w:p w14:paraId="2B7032C6" w14:textId="77777777" w:rsidR="005A517D" w:rsidRPr="008B7DB3" w:rsidRDefault="005A517D" w:rsidP="006840AA">
            <w:pPr>
              <w:spacing w:before="120"/>
              <w:rPr>
                <w:rFonts w:ascii="Arial" w:hAnsi="Arial" w:cs="Arial"/>
                <w:sz w:val="18"/>
                <w:szCs w:val="18"/>
                <w:lang w:eastAsia="zh-CN"/>
              </w:rPr>
            </w:pPr>
            <w:r w:rsidRPr="008B7DB3">
              <w:rPr>
                <w:rFonts w:ascii="Arial" w:hAnsi="Arial" w:cs="Arial"/>
                <w:sz w:val="18"/>
                <w:szCs w:val="18"/>
                <w:lang w:eastAsia="zh-CN"/>
              </w:rPr>
              <w:t xml:space="preserve">Informes de UCP, Ministerio de Finanzas </w:t>
            </w:r>
          </w:p>
        </w:tc>
        <w:tc>
          <w:tcPr>
            <w:tcW w:w="3827" w:type="dxa"/>
            <w:tcBorders>
              <w:top w:val="single" w:sz="4" w:space="0" w:color="000000"/>
              <w:left w:val="single" w:sz="4" w:space="0" w:color="000000"/>
              <w:bottom w:val="single" w:sz="4" w:space="0" w:color="auto"/>
              <w:right w:val="single" w:sz="4" w:space="0" w:color="000000"/>
            </w:tcBorders>
            <w:vAlign w:val="center"/>
          </w:tcPr>
          <w:p w14:paraId="0A5894A6" w14:textId="77777777" w:rsidR="005A517D" w:rsidRPr="008B7DB3" w:rsidRDefault="005A517D" w:rsidP="006840AA">
            <w:pPr>
              <w:jc w:val="both"/>
              <w:rPr>
                <w:rFonts w:ascii="Arial" w:hAnsi="Arial" w:cs="Arial"/>
                <w:sz w:val="18"/>
                <w:szCs w:val="18"/>
              </w:rPr>
            </w:pPr>
            <w:r w:rsidRPr="008B7DB3">
              <w:rPr>
                <w:rFonts w:ascii="Arial" w:hAnsi="Arial" w:cs="Arial"/>
                <w:sz w:val="18"/>
                <w:szCs w:val="18"/>
              </w:rPr>
              <w:t xml:space="preserve">Mide la diferencia entre las tasas de financiación de proyectos con garantía proveniente del programa frente a las tasas de financiamiento de proyectos similares.   </w:t>
            </w:r>
          </w:p>
        </w:tc>
        <w:tc>
          <w:tcPr>
            <w:tcW w:w="992" w:type="dxa"/>
            <w:tcBorders>
              <w:top w:val="single" w:sz="4" w:space="0" w:color="000000"/>
              <w:left w:val="single" w:sz="4" w:space="0" w:color="000000"/>
              <w:bottom w:val="single" w:sz="4" w:space="0" w:color="auto"/>
              <w:right w:val="single" w:sz="4" w:space="0" w:color="000000"/>
            </w:tcBorders>
            <w:vAlign w:val="center"/>
          </w:tcPr>
          <w:p w14:paraId="034B590F" w14:textId="77777777" w:rsidR="005A517D" w:rsidRPr="008B7DB3" w:rsidRDefault="005A517D" w:rsidP="006840AA">
            <w:pPr>
              <w:spacing w:before="20"/>
              <w:jc w:val="center"/>
              <w:rPr>
                <w:rFonts w:ascii="Arial" w:hAnsi="Arial" w:cs="Arial"/>
                <w:sz w:val="18"/>
                <w:szCs w:val="18"/>
              </w:rPr>
            </w:pPr>
            <w:r w:rsidRPr="008B7DB3">
              <w:rPr>
                <w:rFonts w:ascii="Arial" w:hAnsi="Arial" w:cs="Arial"/>
                <w:sz w:val="18"/>
                <w:szCs w:val="18"/>
              </w:rPr>
              <w:t>Anual</w:t>
            </w:r>
          </w:p>
        </w:tc>
      </w:tr>
      <w:tr w:rsidR="005A517D" w:rsidRPr="008B7DB3" w14:paraId="35239D08" w14:textId="77777777" w:rsidTr="005A517D">
        <w:trPr>
          <w:trHeight w:hRule="exact" w:val="249"/>
        </w:trPr>
        <w:tc>
          <w:tcPr>
            <w:tcW w:w="8897" w:type="dxa"/>
            <w:gridSpan w:val="5"/>
            <w:tcBorders>
              <w:top w:val="single" w:sz="4" w:space="0" w:color="auto"/>
              <w:left w:val="single" w:sz="4" w:space="0" w:color="000000"/>
              <w:bottom w:val="single" w:sz="4" w:space="0" w:color="000000"/>
              <w:right w:val="single" w:sz="4" w:space="0" w:color="000000"/>
            </w:tcBorders>
            <w:shd w:val="clear" w:color="auto" w:fill="F2F2F2"/>
            <w:vAlign w:val="center"/>
          </w:tcPr>
          <w:p w14:paraId="44B0290C" w14:textId="77777777" w:rsidR="005A517D" w:rsidRPr="008B7DB3" w:rsidRDefault="005A517D" w:rsidP="006840AA">
            <w:pPr>
              <w:spacing w:before="20"/>
              <w:jc w:val="center"/>
              <w:rPr>
                <w:rFonts w:ascii="Arial" w:hAnsi="Arial" w:cs="Arial"/>
                <w:sz w:val="18"/>
                <w:szCs w:val="18"/>
              </w:rPr>
            </w:pPr>
            <w:r w:rsidRPr="008B7DB3">
              <w:rPr>
                <w:rFonts w:ascii="Arial" w:hAnsi="Arial" w:cs="Arial"/>
                <w:b/>
                <w:bCs/>
                <w:sz w:val="18"/>
                <w:szCs w:val="18"/>
                <w:lang w:eastAsia="zh-CN"/>
              </w:rPr>
              <w:t>Indicadores de Producto</w:t>
            </w:r>
          </w:p>
        </w:tc>
      </w:tr>
      <w:tr w:rsidR="005A517D" w:rsidRPr="008B7DB3" w14:paraId="202EB4FD" w14:textId="77777777" w:rsidTr="005A517D">
        <w:trPr>
          <w:trHeight w:val="833"/>
        </w:trPr>
        <w:tc>
          <w:tcPr>
            <w:tcW w:w="2093" w:type="dxa"/>
            <w:tcBorders>
              <w:top w:val="single" w:sz="4" w:space="0" w:color="000000"/>
              <w:left w:val="single" w:sz="4" w:space="0" w:color="000000"/>
              <w:bottom w:val="single" w:sz="4" w:space="0" w:color="000000"/>
              <w:right w:val="single" w:sz="4" w:space="0" w:color="000000"/>
            </w:tcBorders>
            <w:vAlign w:val="center"/>
          </w:tcPr>
          <w:p w14:paraId="324C166C" w14:textId="77777777" w:rsidR="005A517D" w:rsidRPr="008B7DB3" w:rsidRDefault="005A517D" w:rsidP="006840AA">
            <w:pPr>
              <w:spacing w:before="60" w:after="60"/>
              <w:rPr>
                <w:rFonts w:ascii="Arial" w:hAnsi="Arial" w:cs="Arial"/>
                <w:sz w:val="18"/>
                <w:szCs w:val="18"/>
              </w:rPr>
            </w:pPr>
            <w:r w:rsidRPr="008B7DB3">
              <w:rPr>
                <w:rFonts w:ascii="Arial" w:hAnsi="Arial" w:cs="Arial"/>
                <w:b/>
                <w:bCs/>
                <w:sz w:val="18"/>
                <w:szCs w:val="18"/>
              </w:rPr>
              <w:t>Producto 1:</w:t>
            </w:r>
            <w:r w:rsidRPr="008B7DB3">
              <w:rPr>
                <w:rFonts w:ascii="Arial" w:hAnsi="Arial" w:cs="Arial"/>
                <w:sz w:val="18"/>
                <w:szCs w:val="18"/>
              </w:rPr>
              <w:t xml:space="preserve"> Montos garantizados a través del programa.</w:t>
            </w:r>
          </w:p>
        </w:tc>
        <w:tc>
          <w:tcPr>
            <w:tcW w:w="992" w:type="dxa"/>
            <w:tcBorders>
              <w:top w:val="single" w:sz="4" w:space="0" w:color="000000"/>
              <w:left w:val="single" w:sz="4" w:space="0" w:color="000000"/>
              <w:bottom w:val="single" w:sz="4" w:space="0" w:color="000000"/>
              <w:right w:val="single" w:sz="4" w:space="0" w:color="000000"/>
            </w:tcBorders>
            <w:vAlign w:val="center"/>
          </w:tcPr>
          <w:p w14:paraId="2C04F0E5" w14:textId="77777777" w:rsidR="005A517D" w:rsidRPr="008B7DB3" w:rsidRDefault="005A517D" w:rsidP="006840AA">
            <w:pPr>
              <w:spacing w:before="60" w:after="60"/>
              <w:jc w:val="center"/>
              <w:rPr>
                <w:rFonts w:ascii="Arial" w:hAnsi="Arial" w:cs="Arial"/>
                <w:sz w:val="18"/>
                <w:szCs w:val="18"/>
              </w:rPr>
            </w:pPr>
            <w:r w:rsidRPr="008B7DB3">
              <w:rPr>
                <w:rFonts w:ascii="Arial" w:hAnsi="Arial" w:cs="Arial"/>
                <w:sz w:val="18"/>
                <w:szCs w:val="18"/>
              </w:rPr>
              <w:t>Millones de US$</w:t>
            </w:r>
          </w:p>
        </w:tc>
        <w:tc>
          <w:tcPr>
            <w:tcW w:w="993" w:type="dxa"/>
            <w:tcBorders>
              <w:top w:val="single" w:sz="4" w:space="0" w:color="000000"/>
              <w:left w:val="single" w:sz="4" w:space="0" w:color="000000"/>
              <w:bottom w:val="single" w:sz="4" w:space="0" w:color="000000"/>
              <w:right w:val="single" w:sz="4" w:space="0" w:color="000000"/>
            </w:tcBorders>
            <w:vAlign w:val="center"/>
          </w:tcPr>
          <w:p w14:paraId="549A5BDB" w14:textId="77777777" w:rsidR="005A517D" w:rsidRPr="008B7DB3" w:rsidRDefault="005A517D" w:rsidP="006840AA">
            <w:pPr>
              <w:spacing w:before="60" w:after="60"/>
              <w:jc w:val="both"/>
              <w:rPr>
                <w:rFonts w:ascii="Arial" w:hAnsi="Arial" w:cs="Arial"/>
                <w:sz w:val="18"/>
                <w:szCs w:val="18"/>
              </w:rPr>
            </w:pPr>
            <w:r w:rsidRPr="008B7DB3">
              <w:rPr>
                <w:rFonts w:ascii="Arial" w:hAnsi="Arial" w:cs="Arial"/>
                <w:sz w:val="18"/>
                <w:szCs w:val="18"/>
              </w:rPr>
              <w:t>Informes de UCP, Ministerio de Finanzas y BID</w:t>
            </w:r>
          </w:p>
        </w:tc>
        <w:tc>
          <w:tcPr>
            <w:tcW w:w="3827" w:type="dxa"/>
            <w:tcBorders>
              <w:top w:val="single" w:sz="4" w:space="0" w:color="000000"/>
              <w:left w:val="single" w:sz="4" w:space="0" w:color="000000"/>
              <w:bottom w:val="single" w:sz="4" w:space="0" w:color="000000"/>
              <w:right w:val="single" w:sz="4" w:space="0" w:color="000000"/>
            </w:tcBorders>
            <w:vAlign w:val="center"/>
          </w:tcPr>
          <w:p w14:paraId="40C2B228" w14:textId="77777777" w:rsidR="005A517D" w:rsidRPr="008B7DB3" w:rsidRDefault="005A517D" w:rsidP="006840AA">
            <w:pPr>
              <w:spacing w:before="60" w:after="60"/>
              <w:jc w:val="both"/>
              <w:rPr>
                <w:rFonts w:ascii="Arial" w:hAnsi="Arial" w:cs="Arial"/>
                <w:sz w:val="18"/>
                <w:szCs w:val="18"/>
              </w:rPr>
            </w:pPr>
            <w:r w:rsidRPr="008B7DB3">
              <w:rPr>
                <w:rFonts w:ascii="Arial" w:hAnsi="Arial" w:cs="Arial"/>
                <w:sz w:val="18"/>
                <w:szCs w:val="18"/>
              </w:rPr>
              <w:t>Suma de los montos totales por proyecto garantizados bajo la facilidad flexible establecida a través del programa.</w:t>
            </w:r>
          </w:p>
        </w:tc>
        <w:tc>
          <w:tcPr>
            <w:tcW w:w="992" w:type="dxa"/>
            <w:tcBorders>
              <w:top w:val="single" w:sz="4" w:space="0" w:color="000000"/>
              <w:left w:val="single" w:sz="4" w:space="0" w:color="000000"/>
              <w:bottom w:val="single" w:sz="4" w:space="0" w:color="000000"/>
              <w:right w:val="single" w:sz="4" w:space="0" w:color="000000"/>
            </w:tcBorders>
            <w:vAlign w:val="center"/>
          </w:tcPr>
          <w:p w14:paraId="08397AF5" w14:textId="77777777" w:rsidR="005A517D" w:rsidRPr="008B7DB3" w:rsidRDefault="005A517D" w:rsidP="006840AA">
            <w:pPr>
              <w:jc w:val="center"/>
              <w:rPr>
                <w:rFonts w:ascii="Arial" w:hAnsi="Arial" w:cs="Arial"/>
                <w:sz w:val="18"/>
                <w:szCs w:val="18"/>
              </w:rPr>
            </w:pPr>
            <w:r w:rsidRPr="008B7DB3">
              <w:rPr>
                <w:rFonts w:ascii="Arial" w:hAnsi="Arial" w:cs="Arial"/>
                <w:sz w:val="18"/>
                <w:szCs w:val="18"/>
              </w:rPr>
              <w:t>Anual</w:t>
            </w:r>
          </w:p>
        </w:tc>
      </w:tr>
    </w:tbl>
    <w:p w14:paraId="3AE2194A" w14:textId="77777777" w:rsidR="00472574" w:rsidRPr="008B7DB3" w:rsidRDefault="00472574" w:rsidP="002A2899">
      <w:pPr>
        <w:pStyle w:val="Title"/>
        <w:jc w:val="left"/>
        <w:rPr>
          <w:rFonts w:ascii="Arial" w:hAnsi="Arial" w:cs="Arial"/>
          <w:szCs w:val="22"/>
        </w:rPr>
      </w:pPr>
    </w:p>
    <w:tbl>
      <w:tblPr>
        <w:tblpPr w:leftFromText="180" w:rightFromText="180" w:vertAnchor="text" w:horzAnchor="margin" w:tblpY="120"/>
        <w:tblW w:w="87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55"/>
        <w:gridCol w:w="900"/>
        <w:gridCol w:w="1260"/>
        <w:gridCol w:w="3330"/>
        <w:gridCol w:w="1080"/>
      </w:tblGrid>
      <w:tr w:rsidR="004F1763" w:rsidRPr="008B7DB3" w14:paraId="0855CBEE" w14:textId="77777777" w:rsidTr="004F1763">
        <w:trPr>
          <w:trHeight w:val="803"/>
        </w:trPr>
        <w:tc>
          <w:tcPr>
            <w:tcW w:w="2155"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EF0FB63" w14:textId="77777777" w:rsidR="004F1763" w:rsidRPr="008B7DB3" w:rsidRDefault="004F1763" w:rsidP="006840AA">
            <w:pPr>
              <w:jc w:val="center"/>
              <w:rPr>
                <w:rFonts w:ascii="Arial" w:hAnsi="Arial" w:cs="Arial"/>
                <w:b/>
                <w:bCs/>
                <w:sz w:val="18"/>
                <w:szCs w:val="18"/>
                <w:lang w:eastAsia="zh-CN"/>
              </w:rPr>
            </w:pPr>
            <w:r w:rsidRPr="008B7DB3">
              <w:rPr>
                <w:rFonts w:ascii="Arial" w:hAnsi="Arial" w:cs="Arial"/>
                <w:b/>
                <w:bCs/>
                <w:sz w:val="22"/>
                <w:szCs w:val="22"/>
              </w:rPr>
              <w:t>Indicadores de Seguimiento</w:t>
            </w:r>
          </w:p>
        </w:tc>
        <w:tc>
          <w:tcPr>
            <w:tcW w:w="90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4DE8ADBA" w14:textId="77777777" w:rsidR="004F1763" w:rsidRPr="008B7DB3" w:rsidRDefault="004F1763" w:rsidP="006840AA">
            <w:pPr>
              <w:jc w:val="center"/>
              <w:rPr>
                <w:rFonts w:ascii="Arial" w:hAnsi="Arial" w:cs="Arial"/>
                <w:b/>
                <w:bCs/>
                <w:sz w:val="18"/>
                <w:szCs w:val="18"/>
                <w:lang w:eastAsia="zh-CN"/>
              </w:rPr>
            </w:pPr>
            <w:r w:rsidRPr="008B7DB3">
              <w:rPr>
                <w:rFonts w:ascii="Arial" w:hAnsi="Arial" w:cs="Arial"/>
                <w:b/>
                <w:bCs/>
                <w:sz w:val="18"/>
                <w:szCs w:val="18"/>
                <w:lang w:eastAsia="zh-CN"/>
              </w:rPr>
              <w:t>Unidad de Medida</w:t>
            </w:r>
          </w:p>
        </w:tc>
        <w:tc>
          <w:tcPr>
            <w:tcW w:w="126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725D8B37" w14:textId="77777777" w:rsidR="004F1763" w:rsidRPr="008B7DB3" w:rsidRDefault="004F1763" w:rsidP="006840AA">
            <w:pPr>
              <w:ind w:left="-108" w:right="-12"/>
              <w:jc w:val="center"/>
              <w:rPr>
                <w:rFonts w:ascii="Arial" w:hAnsi="Arial" w:cs="Arial"/>
                <w:b/>
                <w:bCs/>
                <w:sz w:val="18"/>
                <w:szCs w:val="18"/>
                <w:lang w:eastAsia="zh-CN"/>
              </w:rPr>
            </w:pPr>
            <w:r w:rsidRPr="008B7DB3">
              <w:rPr>
                <w:rFonts w:ascii="Arial" w:hAnsi="Arial" w:cs="Arial"/>
                <w:b/>
                <w:bCs/>
                <w:sz w:val="18"/>
                <w:szCs w:val="18"/>
                <w:lang w:eastAsia="zh-CN"/>
              </w:rPr>
              <w:t>Medios de Verificación</w:t>
            </w:r>
          </w:p>
        </w:tc>
        <w:tc>
          <w:tcPr>
            <w:tcW w:w="333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9B2A43C" w14:textId="77777777" w:rsidR="004F1763" w:rsidRPr="008B7DB3" w:rsidRDefault="004F1763" w:rsidP="006840AA">
            <w:pPr>
              <w:jc w:val="center"/>
              <w:rPr>
                <w:rFonts w:ascii="Arial" w:hAnsi="Arial" w:cs="Arial"/>
                <w:b/>
                <w:bCs/>
                <w:sz w:val="18"/>
                <w:szCs w:val="18"/>
                <w:lang w:eastAsia="zh-CN"/>
              </w:rPr>
            </w:pPr>
            <w:r w:rsidRPr="008B7DB3">
              <w:rPr>
                <w:rFonts w:ascii="Arial" w:hAnsi="Arial" w:cs="Arial"/>
                <w:b/>
                <w:bCs/>
                <w:sz w:val="18"/>
                <w:szCs w:val="18"/>
                <w:lang w:eastAsia="zh-CN"/>
              </w:rPr>
              <w:t>Descripción</w:t>
            </w:r>
          </w:p>
        </w:tc>
        <w:tc>
          <w:tcPr>
            <w:tcW w:w="1080" w:type="dxa"/>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55350F7" w14:textId="77777777" w:rsidR="004F1763" w:rsidRPr="008B7DB3" w:rsidRDefault="004F1763" w:rsidP="006840AA">
            <w:pPr>
              <w:ind w:left="-114" w:right="-102"/>
              <w:jc w:val="center"/>
              <w:rPr>
                <w:rFonts w:ascii="Arial" w:hAnsi="Arial" w:cs="Arial"/>
                <w:b/>
                <w:bCs/>
                <w:sz w:val="18"/>
                <w:szCs w:val="18"/>
                <w:lang w:eastAsia="zh-CN"/>
              </w:rPr>
            </w:pPr>
            <w:r w:rsidRPr="008B7DB3">
              <w:rPr>
                <w:rFonts w:ascii="Arial" w:hAnsi="Arial" w:cs="Arial"/>
                <w:b/>
                <w:bCs/>
                <w:sz w:val="18"/>
                <w:szCs w:val="18"/>
                <w:lang w:eastAsia="zh-CN"/>
              </w:rPr>
              <w:t>Frecuencia de Medición</w:t>
            </w:r>
          </w:p>
        </w:tc>
      </w:tr>
      <w:tr w:rsidR="004F1763" w:rsidRPr="008B7DB3" w14:paraId="021F259A" w14:textId="77777777" w:rsidTr="004F1763">
        <w:trPr>
          <w:trHeight w:val="254"/>
        </w:trPr>
        <w:tc>
          <w:tcPr>
            <w:tcW w:w="8725" w:type="dxa"/>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5E7D25C7" w14:textId="77777777" w:rsidR="004F1763" w:rsidRPr="008B7DB3" w:rsidRDefault="004F1763" w:rsidP="006840AA">
            <w:pPr>
              <w:jc w:val="center"/>
              <w:rPr>
                <w:rFonts w:ascii="Arial" w:hAnsi="Arial" w:cs="Arial"/>
                <w:b/>
                <w:bCs/>
                <w:sz w:val="18"/>
                <w:szCs w:val="18"/>
                <w:lang w:eastAsia="zh-CN"/>
              </w:rPr>
            </w:pPr>
            <w:r w:rsidRPr="008B7DB3">
              <w:rPr>
                <w:rFonts w:ascii="Arial" w:hAnsi="Arial" w:cs="Arial"/>
                <w:b/>
                <w:bCs/>
                <w:sz w:val="18"/>
                <w:szCs w:val="18"/>
                <w:lang w:eastAsia="zh-CN"/>
              </w:rPr>
              <w:t>Hitos</w:t>
            </w:r>
          </w:p>
        </w:tc>
      </w:tr>
      <w:tr w:rsidR="004F1763" w:rsidRPr="008B7DB3" w14:paraId="2F2BD079" w14:textId="77777777" w:rsidTr="004F1763">
        <w:trPr>
          <w:trHeight w:val="833"/>
        </w:trPr>
        <w:tc>
          <w:tcPr>
            <w:tcW w:w="2155" w:type="dxa"/>
            <w:tcBorders>
              <w:top w:val="single" w:sz="4" w:space="0" w:color="000000"/>
              <w:left w:val="single" w:sz="4" w:space="0" w:color="000000"/>
              <w:bottom w:val="single" w:sz="4" w:space="0" w:color="000000"/>
              <w:right w:val="single" w:sz="4" w:space="0" w:color="000000"/>
            </w:tcBorders>
            <w:vAlign w:val="center"/>
          </w:tcPr>
          <w:p w14:paraId="7FF24468" w14:textId="77777777" w:rsidR="004F1763" w:rsidRPr="008B7DB3" w:rsidRDefault="004F1763" w:rsidP="006840AA">
            <w:pPr>
              <w:spacing w:before="60" w:after="60"/>
              <w:rPr>
                <w:rFonts w:ascii="Arial" w:hAnsi="Arial" w:cs="Arial"/>
                <w:sz w:val="18"/>
                <w:szCs w:val="18"/>
              </w:rPr>
            </w:pPr>
            <w:r w:rsidRPr="008B7DB3">
              <w:rPr>
                <w:rFonts w:ascii="Arial" w:hAnsi="Arial" w:cs="Arial"/>
                <w:sz w:val="18"/>
                <w:szCs w:val="18"/>
              </w:rPr>
              <w:t>Hito 1: Aumento en los km de red vial rehabilitados</w:t>
            </w:r>
          </w:p>
        </w:tc>
        <w:tc>
          <w:tcPr>
            <w:tcW w:w="900" w:type="dxa"/>
            <w:tcBorders>
              <w:top w:val="single" w:sz="4" w:space="0" w:color="000000"/>
              <w:left w:val="single" w:sz="4" w:space="0" w:color="000000"/>
              <w:bottom w:val="single" w:sz="4" w:space="0" w:color="000000"/>
              <w:right w:val="single" w:sz="4" w:space="0" w:color="000000"/>
            </w:tcBorders>
            <w:vAlign w:val="center"/>
          </w:tcPr>
          <w:p w14:paraId="0C374438" w14:textId="77777777" w:rsidR="004F1763" w:rsidRPr="008B7DB3" w:rsidRDefault="004F1763" w:rsidP="006840AA">
            <w:pPr>
              <w:spacing w:before="60" w:after="60"/>
              <w:jc w:val="center"/>
              <w:rPr>
                <w:rFonts w:ascii="Arial" w:hAnsi="Arial" w:cs="Arial"/>
                <w:sz w:val="18"/>
                <w:szCs w:val="18"/>
              </w:rPr>
            </w:pPr>
            <w:r w:rsidRPr="008B7DB3">
              <w:rPr>
                <w:rFonts w:ascii="Arial" w:hAnsi="Arial" w:cs="Arial"/>
                <w:sz w:val="18"/>
                <w:szCs w:val="18"/>
              </w:rPr>
              <w:t>Km</w:t>
            </w:r>
          </w:p>
        </w:tc>
        <w:tc>
          <w:tcPr>
            <w:tcW w:w="1260" w:type="dxa"/>
            <w:tcBorders>
              <w:top w:val="single" w:sz="4" w:space="0" w:color="000000"/>
              <w:left w:val="single" w:sz="4" w:space="0" w:color="000000"/>
              <w:bottom w:val="single" w:sz="4" w:space="0" w:color="000000"/>
              <w:right w:val="single" w:sz="4" w:space="0" w:color="000000"/>
            </w:tcBorders>
            <w:vAlign w:val="center"/>
          </w:tcPr>
          <w:p w14:paraId="3F40DB41" w14:textId="77777777" w:rsidR="004F1763" w:rsidRPr="008B7DB3" w:rsidRDefault="004F1763" w:rsidP="006840AA">
            <w:pPr>
              <w:spacing w:before="60" w:after="60"/>
              <w:jc w:val="both"/>
              <w:rPr>
                <w:rFonts w:ascii="Arial" w:hAnsi="Arial" w:cs="Arial"/>
                <w:sz w:val="18"/>
                <w:szCs w:val="18"/>
              </w:rPr>
            </w:pPr>
            <w:r w:rsidRPr="008B7DB3">
              <w:rPr>
                <w:rFonts w:ascii="Arial" w:hAnsi="Arial" w:cs="Arial"/>
                <w:sz w:val="18"/>
                <w:szCs w:val="18"/>
              </w:rPr>
              <w:t>Informes de UCP, Ministerio de Finanzas e informes BID</w:t>
            </w:r>
          </w:p>
        </w:tc>
        <w:tc>
          <w:tcPr>
            <w:tcW w:w="3330" w:type="dxa"/>
            <w:tcBorders>
              <w:top w:val="single" w:sz="4" w:space="0" w:color="000000"/>
              <w:left w:val="single" w:sz="4" w:space="0" w:color="000000"/>
              <w:bottom w:val="single" w:sz="4" w:space="0" w:color="000000"/>
              <w:right w:val="single" w:sz="4" w:space="0" w:color="000000"/>
            </w:tcBorders>
            <w:vAlign w:val="center"/>
          </w:tcPr>
          <w:p w14:paraId="36282E52" w14:textId="77777777" w:rsidR="004F1763" w:rsidRPr="008B7DB3" w:rsidRDefault="004F1763" w:rsidP="006840AA">
            <w:pPr>
              <w:spacing w:before="60" w:after="60"/>
              <w:jc w:val="both"/>
              <w:rPr>
                <w:rFonts w:ascii="Arial" w:hAnsi="Arial" w:cs="Arial"/>
                <w:sz w:val="18"/>
                <w:szCs w:val="18"/>
              </w:rPr>
            </w:pPr>
            <w:r w:rsidRPr="008B7DB3">
              <w:rPr>
                <w:rFonts w:ascii="Arial" w:hAnsi="Arial" w:cs="Arial"/>
                <w:sz w:val="18"/>
                <w:szCs w:val="18"/>
              </w:rPr>
              <w:t>Kilómetros de red vial rehabilitados en proyectos apoyados por esta operación.</w:t>
            </w:r>
          </w:p>
        </w:tc>
        <w:tc>
          <w:tcPr>
            <w:tcW w:w="1080" w:type="dxa"/>
            <w:tcBorders>
              <w:top w:val="single" w:sz="4" w:space="0" w:color="000000"/>
              <w:left w:val="single" w:sz="4" w:space="0" w:color="000000"/>
              <w:bottom w:val="single" w:sz="4" w:space="0" w:color="000000"/>
              <w:right w:val="single" w:sz="4" w:space="0" w:color="000000"/>
            </w:tcBorders>
            <w:vAlign w:val="center"/>
          </w:tcPr>
          <w:p w14:paraId="3E85D43C" w14:textId="77777777" w:rsidR="004F1763" w:rsidRPr="008B7DB3" w:rsidRDefault="004F1763" w:rsidP="006840AA">
            <w:pPr>
              <w:jc w:val="center"/>
              <w:rPr>
                <w:rFonts w:ascii="Arial" w:hAnsi="Arial" w:cs="Arial"/>
                <w:sz w:val="18"/>
                <w:szCs w:val="18"/>
              </w:rPr>
            </w:pPr>
            <w:r w:rsidRPr="008B7DB3">
              <w:rPr>
                <w:rFonts w:ascii="Arial" w:hAnsi="Arial" w:cs="Arial"/>
                <w:sz w:val="18"/>
                <w:szCs w:val="18"/>
              </w:rPr>
              <w:t>Anual</w:t>
            </w:r>
          </w:p>
        </w:tc>
      </w:tr>
      <w:tr w:rsidR="004F1763" w:rsidRPr="008B7DB3" w14:paraId="462B1439" w14:textId="77777777" w:rsidTr="004F1763">
        <w:trPr>
          <w:trHeight w:val="833"/>
        </w:trPr>
        <w:tc>
          <w:tcPr>
            <w:tcW w:w="2155" w:type="dxa"/>
            <w:tcBorders>
              <w:top w:val="single" w:sz="4" w:space="0" w:color="000000"/>
              <w:left w:val="single" w:sz="4" w:space="0" w:color="000000"/>
              <w:bottom w:val="single" w:sz="4" w:space="0" w:color="000000"/>
              <w:right w:val="single" w:sz="4" w:space="0" w:color="000000"/>
            </w:tcBorders>
            <w:vAlign w:val="center"/>
          </w:tcPr>
          <w:p w14:paraId="3EE98128" w14:textId="77777777" w:rsidR="004F1763" w:rsidRPr="008B7DB3" w:rsidRDefault="004F1763" w:rsidP="006840AA">
            <w:pPr>
              <w:spacing w:before="60" w:after="60"/>
              <w:rPr>
                <w:rFonts w:ascii="Arial" w:hAnsi="Arial" w:cs="Arial"/>
                <w:sz w:val="18"/>
                <w:szCs w:val="18"/>
              </w:rPr>
            </w:pPr>
            <w:r w:rsidRPr="008B7DB3">
              <w:rPr>
                <w:rFonts w:ascii="Arial" w:hAnsi="Arial" w:cs="Arial"/>
                <w:sz w:val="18"/>
                <w:szCs w:val="18"/>
              </w:rPr>
              <w:t>Hito 2: Aumento en los km de red vial construidos</w:t>
            </w:r>
          </w:p>
        </w:tc>
        <w:tc>
          <w:tcPr>
            <w:tcW w:w="900" w:type="dxa"/>
            <w:tcBorders>
              <w:top w:val="single" w:sz="4" w:space="0" w:color="000000"/>
              <w:left w:val="single" w:sz="4" w:space="0" w:color="000000"/>
              <w:bottom w:val="single" w:sz="4" w:space="0" w:color="000000"/>
              <w:right w:val="single" w:sz="4" w:space="0" w:color="000000"/>
            </w:tcBorders>
            <w:vAlign w:val="center"/>
          </w:tcPr>
          <w:p w14:paraId="1F0CB526" w14:textId="77777777" w:rsidR="004F1763" w:rsidRPr="008B7DB3" w:rsidRDefault="004F1763" w:rsidP="006840AA">
            <w:pPr>
              <w:spacing w:before="60" w:after="60"/>
              <w:jc w:val="center"/>
              <w:rPr>
                <w:rFonts w:ascii="Arial" w:hAnsi="Arial" w:cs="Arial"/>
                <w:sz w:val="18"/>
                <w:szCs w:val="18"/>
              </w:rPr>
            </w:pPr>
            <w:r w:rsidRPr="008B7DB3">
              <w:rPr>
                <w:rFonts w:ascii="Arial" w:hAnsi="Arial" w:cs="Arial"/>
                <w:sz w:val="18"/>
                <w:szCs w:val="18"/>
              </w:rPr>
              <w:t>Km</w:t>
            </w:r>
          </w:p>
        </w:tc>
        <w:tc>
          <w:tcPr>
            <w:tcW w:w="1260" w:type="dxa"/>
            <w:tcBorders>
              <w:top w:val="single" w:sz="4" w:space="0" w:color="000000"/>
              <w:left w:val="single" w:sz="4" w:space="0" w:color="000000"/>
              <w:bottom w:val="single" w:sz="4" w:space="0" w:color="000000"/>
              <w:right w:val="single" w:sz="4" w:space="0" w:color="000000"/>
            </w:tcBorders>
            <w:vAlign w:val="center"/>
          </w:tcPr>
          <w:p w14:paraId="458E2F92" w14:textId="77777777" w:rsidR="004F1763" w:rsidRPr="008B7DB3" w:rsidRDefault="004F1763" w:rsidP="006840AA">
            <w:pPr>
              <w:spacing w:before="60" w:after="60"/>
              <w:jc w:val="both"/>
              <w:rPr>
                <w:rFonts w:ascii="Arial" w:hAnsi="Arial" w:cs="Arial"/>
                <w:sz w:val="18"/>
                <w:szCs w:val="18"/>
              </w:rPr>
            </w:pPr>
            <w:r w:rsidRPr="008B7DB3">
              <w:rPr>
                <w:rFonts w:ascii="Arial" w:hAnsi="Arial" w:cs="Arial"/>
                <w:sz w:val="18"/>
                <w:szCs w:val="18"/>
              </w:rPr>
              <w:t>Informes de UCP, Ministerio de Finanzas e informes BID</w:t>
            </w:r>
          </w:p>
        </w:tc>
        <w:tc>
          <w:tcPr>
            <w:tcW w:w="3330" w:type="dxa"/>
            <w:tcBorders>
              <w:top w:val="single" w:sz="4" w:space="0" w:color="000000"/>
              <w:left w:val="single" w:sz="4" w:space="0" w:color="000000"/>
              <w:bottom w:val="single" w:sz="4" w:space="0" w:color="000000"/>
              <w:right w:val="single" w:sz="4" w:space="0" w:color="000000"/>
            </w:tcBorders>
            <w:vAlign w:val="center"/>
          </w:tcPr>
          <w:p w14:paraId="7AC3D9CA" w14:textId="77777777" w:rsidR="004F1763" w:rsidRPr="008B7DB3" w:rsidRDefault="004F1763" w:rsidP="006840AA">
            <w:pPr>
              <w:spacing w:before="60" w:after="60"/>
              <w:jc w:val="both"/>
              <w:rPr>
                <w:rFonts w:ascii="Arial" w:hAnsi="Arial" w:cs="Arial"/>
                <w:sz w:val="18"/>
                <w:szCs w:val="18"/>
              </w:rPr>
            </w:pPr>
            <w:r w:rsidRPr="008B7DB3">
              <w:rPr>
                <w:rFonts w:ascii="Arial" w:hAnsi="Arial" w:cs="Arial"/>
                <w:sz w:val="18"/>
                <w:szCs w:val="18"/>
              </w:rPr>
              <w:t>Kilómetros de red vial construidos en proyectos apoyados por esta operación.</w:t>
            </w:r>
          </w:p>
        </w:tc>
        <w:tc>
          <w:tcPr>
            <w:tcW w:w="1080" w:type="dxa"/>
            <w:tcBorders>
              <w:top w:val="single" w:sz="4" w:space="0" w:color="000000"/>
              <w:left w:val="single" w:sz="4" w:space="0" w:color="000000"/>
              <w:bottom w:val="single" w:sz="4" w:space="0" w:color="000000"/>
              <w:right w:val="single" w:sz="4" w:space="0" w:color="000000"/>
            </w:tcBorders>
            <w:vAlign w:val="center"/>
          </w:tcPr>
          <w:p w14:paraId="46870DD9" w14:textId="77777777" w:rsidR="004F1763" w:rsidRPr="008B7DB3" w:rsidRDefault="004F1763" w:rsidP="006840AA">
            <w:pPr>
              <w:jc w:val="center"/>
              <w:rPr>
                <w:rFonts w:ascii="Arial" w:hAnsi="Arial" w:cs="Arial"/>
                <w:sz w:val="18"/>
                <w:szCs w:val="18"/>
              </w:rPr>
            </w:pPr>
            <w:r w:rsidRPr="008B7DB3">
              <w:rPr>
                <w:rFonts w:ascii="Arial" w:hAnsi="Arial" w:cs="Arial"/>
                <w:sz w:val="18"/>
                <w:szCs w:val="18"/>
              </w:rPr>
              <w:t>Anual</w:t>
            </w:r>
          </w:p>
        </w:tc>
      </w:tr>
      <w:tr w:rsidR="004F1763" w:rsidRPr="008B7DB3" w14:paraId="39784B2E" w14:textId="77777777" w:rsidTr="004F1763">
        <w:trPr>
          <w:trHeight w:val="833"/>
        </w:trPr>
        <w:tc>
          <w:tcPr>
            <w:tcW w:w="2155" w:type="dxa"/>
            <w:tcBorders>
              <w:top w:val="single" w:sz="4" w:space="0" w:color="000000"/>
              <w:left w:val="single" w:sz="4" w:space="0" w:color="000000"/>
              <w:bottom w:val="single" w:sz="4" w:space="0" w:color="000000"/>
              <w:right w:val="single" w:sz="4" w:space="0" w:color="000000"/>
            </w:tcBorders>
            <w:vAlign w:val="center"/>
          </w:tcPr>
          <w:p w14:paraId="7DB3B91A" w14:textId="77777777" w:rsidR="004F1763" w:rsidRPr="008B7DB3" w:rsidRDefault="004F1763" w:rsidP="006840AA">
            <w:pPr>
              <w:spacing w:before="60" w:after="60"/>
              <w:rPr>
                <w:rFonts w:ascii="Arial" w:hAnsi="Arial" w:cs="Arial"/>
                <w:sz w:val="18"/>
                <w:szCs w:val="18"/>
              </w:rPr>
            </w:pPr>
            <w:r w:rsidRPr="008B7DB3">
              <w:rPr>
                <w:rFonts w:ascii="Arial" w:hAnsi="Arial" w:cs="Arial"/>
                <w:sz w:val="18"/>
                <w:szCs w:val="18"/>
              </w:rPr>
              <w:t>Hito 3: Aumento en los km de líneas de transmisión tendidos</w:t>
            </w:r>
          </w:p>
        </w:tc>
        <w:tc>
          <w:tcPr>
            <w:tcW w:w="900" w:type="dxa"/>
            <w:tcBorders>
              <w:top w:val="single" w:sz="4" w:space="0" w:color="000000"/>
              <w:left w:val="single" w:sz="4" w:space="0" w:color="000000"/>
              <w:bottom w:val="single" w:sz="4" w:space="0" w:color="000000"/>
              <w:right w:val="single" w:sz="4" w:space="0" w:color="000000"/>
            </w:tcBorders>
            <w:vAlign w:val="center"/>
          </w:tcPr>
          <w:p w14:paraId="72D117F3" w14:textId="77777777" w:rsidR="004F1763" w:rsidRPr="008B7DB3" w:rsidRDefault="004F1763" w:rsidP="006840AA">
            <w:pPr>
              <w:spacing w:before="60" w:after="60"/>
              <w:jc w:val="center"/>
              <w:rPr>
                <w:rFonts w:ascii="Arial" w:hAnsi="Arial" w:cs="Arial"/>
                <w:sz w:val="18"/>
                <w:szCs w:val="18"/>
              </w:rPr>
            </w:pPr>
            <w:r w:rsidRPr="008B7DB3">
              <w:rPr>
                <w:rFonts w:ascii="Arial" w:hAnsi="Arial" w:cs="Arial"/>
                <w:sz w:val="18"/>
                <w:szCs w:val="18"/>
              </w:rPr>
              <w:t>Km</w:t>
            </w:r>
          </w:p>
        </w:tc>
        <w:tc>
          <w:tcPr>
            <w:tcW w:w="1260" w:type="dxa"/>
            <w:tcBorders>
              <w:top w:val="single" w:sz="4" w:space="0" w:color="000000"/>
              <w:left w:val="single" w:sz="4" w:space="0" w:color="000000"/>
              <w:bottom w:val="single" w:sz="4" w:space="0" w:color="000000"/>
              <w:right w:val="single" w:sz="4" w:space="0" w:color="000000"/>
            </w:tcBorders>
            <w:vAlign w:val="center"/>
          </w:tcPr>
          <w:p w14:paraId="5A90A8B5" w14:textId="77777777" w:rsidR="004F1763" w:rsidRPr="008B7DB3" w:rsidRDefault="004F1763" w:rsidP="006840AA">
            <w:pPr>
              <w:spacing w:before="60" w:after="60"/>
              <w:jc w:val="both"/>
              <w:rPr>
                <w:rFonts w:ascii="Arial" w:hAnsi="Arial" w:cs="Arial"/>
                <w:sz w:val="18"/>
                <w:szCs w:val="18"/>
              </w:rPr>
            </w:pPr>
            <w:r w:rsidRPr="008B7DB3">
              <w:rPr>
                <w:rFonts w:ascii="Arial" w:hAnsi="Arial" w:cs="Arial"/>
                <w:sz w:val="18"/>
                <w:szCs w:val="18"/>
              </w:rPr>
              <w:t>Informes de UCP, Ministerio de Finanzas e informes BID</w:t>
            </w:r>
          </w:p>
        </w:tc>
        <w:tc>
          <w:tcPr>
            <w:tcW w:w="3330" w:type="dxa"/>
            <w:tcBorders>
              <w:top w:val="single" w:sz="4" w:space="0" w:color="000000"/>
              <w:left w:val="single" w:sz="4" w:space="0" w:color="000000"/>
              <w:bottom w:val="single" w:sz="4" w:space="0" w:color="000000"/>
              <w:right w:val="single" w:sz="4" w:space="0" w:color="000000"/>
            </w:tcBorders>
            <w:vAlign w:val="center"/>
          </w:tcPr>
          <w:p w14:paraId="7AA50317" w14:textId="77777777" w:rsidR="004F1763" w:rsidRPr="008B7DB3" w:rsidRDefault="004F1763" w:rsidP="006840AA">
            <w:pPr>
              <w:spacing w:before="60" w:after="60"/>
              <w:jc w:val="both"/>
              <w:rPr>
                <w:rFonts w:ascii="Arial" w:hAnsi="Arial" w:cs="Arial"/>
                <w:sz w:val="18"/>
                <w:szCs w:val="18"/>
              </w:rPr>
            </w:pPr>
            <w:r w:rsidRPr="008B7DB3">
              <w:rPr>
                <w:rFonts w:ascii="Arial" w:hAnsi="Arial" w:cs="Arial"/>
                <w:sz w:val="18"/>
                <w:szCs w:val="18"/>
              </w:rPr>
              <w:t>Kilómetros de líneas de transmisión tendidos en proyectos apoyados por esta operación.</w:t>
            </w:r>
          </w:p>
        </w:tc>
        <w:tc>
          <w:tcPr>
            <w:tcW w:w="1080" w:type="dxa"/>
            <w:tcBorders>
              <w:top w:val="single" w:sz="4" w:space="0" w:color="000000"/>
              <w:left w:val="single" w:sz="4" w:space="0" w:color="000000"/>
              <w:bottom w:val="single" w:sz="4" w:space="0" w:color="000000"/>
              <w:right w:val="single" w:sz="4" w:space="0" w:color="000000"/>
            </w:tcBorders>
            <w:vAlign w:val="center"/>
          </w:tcPr>
          <w:p w14:paraId="2774734E" w14:textId="77777777" w:rsidR="004F1763" w:rsidRPr="008B7DB3" w:rsidRDefault="004F1763" w:rsidP="006840AA">
            <w:pPr>
              <w:jc w:val="center"/>
              <w:rPr>
                <w:rFonts w:ascii="Arial" w:hAnsi="Arial" w:cs="Arial"/>
                <w:sz w:val="18"/>
                <w:szCs w:val="18"/>
              </w:rPr>
            </w:pPr>
            <w:r w:rsidRPr="008B7DB3">
              <w:rPr>
                <w:rFonts w:ascii="Arial" w:hAnsi="Arial" w:cs="Arial"/>
                <w:sz w:val="18"/>
                <w:szCs w:val="18"/>
              </w:rPr>
              <w:t>Anual</w:t>
            </w:r>
          </w:p>
        </w:tc>
      </w:tr>
      <w:tr w:rsidR="004F1763" w:rsidRPr="008B7DB3" w14:paraId="1C6F5928" w14:textId="77777777" w:rsidTr="004F1763">
        <w:trPr>
          <w:trHeight w:val="833"/>
        </w:trPr>
        <w:tc>
          <w:tcPr>
            <w:tcW w:w="2155" w:type="dxa"/>
            <w:tcBorders>
              <w:top w:val="single" w:sz="4" w:space="0" w:color="000000"/>
              <w:left w:val="single" w:sz="4" w:space="0" w:color="000000"/>
              <w:bottom w:val="single" w:sz="4" w:space="0" w:color="000000"/>
              <w:right w:val="single" w:sz="4" w:space="0" w:color="000000"/>
            </w:tcBorders>
            <w:vAlign w:val="center"/>
          </w:tcPr>
          <w:p w14:paraId="56E9075D" w14:textId="77777777" w:rsidR="004F1763" w:rsidRPr="008B7DB3" w:rsidRDefault="004F1763" w:rsidP="006840AA">
            <w:pPr>
              <w:spacing w:before="60" w:after="60"/>
              <w:rPr>
                <w:rFonts w:ascii="Arial" w:hAnsi="Arial" w:cs="Arial"/>
                <w:sz w:val="18"/>
                <w:szCs w:val="18"/>
              </w:rPr>
            </w:pPr>
            <w:r w:rsidRPr="008B7DB3">
              <w:rPr>
                <w:rFonts w:ascii="Arial" w:hAnsi="Arial" w:cs="Arial"/>
                <w:sz w:val="18"/>
                <w:szCs w:val="18"/>
              </w:rPr>
              <w:t>Hito 4: Aumento en la capacidad instalada de generación de energía renovable financiada por el programa</w:t>
            </w:r>
          </w:p>
        </w:tc>
        <w:tc>
          <w:tcPr>
            <w:tcW w:w="900" w:type="dxa"/>
            <w:tcBorders>
              <w:top w:val="single" w:sz="4" w:space="0" w:color="000000"/>
              <w:left w:val="single" w:sz="4" w:space="0" w:color="000000"/>
              <w:bottom w:val="single" w:sz="4" w:space="0" w:color="000000"/>
              <w:right w:val="single" w:sz="4" w:space="0" w:color="000000"/>
            </w:tcBorders>
            <w:vAlign w:val="center"/>
          </w:tcPr>
          <w:p w14:paraId="44CC6AF4" w14:textId="77777777" w:rsidR="004F1763" w:rsidRPr="008B7DB3" w:rsidRDefault="004F1763" w:rsidP="006840AA">
            <w:pPr>
              <w:spacing w:before="60" w:after="60"/>
              <w:jc w:val="center"/>
              <w:rPr>
                <w:rFonts w:ascii="Arial" w:hAnsi="Arial" w:cs="Arial"/>
                <w:sz w:val="18"/>
                <w:szCs w:val="18"/>
              </w:rPr>
            </w:pPr>
            <w:r w:rsidRPr="008B7DB3">
              <w:rPr>
                <w:rFonts w:ascii="Arial" w:hAnsi="Arial" w:cs="Arial"/>
                <w:sz w:val="18"/>
                <w:szCs w:val="18"/>
              </w:rPr>
              <w:t>MW</w:t>
            </w:r>
          </w:p>
        </w:tc>
        <w:tc>
          <w:tcPr>
            <w:tcW w:w="1260" w:type="dxa"/>
            <w:tcBorders>
              <w:top w:val="single" w:sz="4" w:space="0" w:color="000000"/>
              <w:left w:val="single" w:sz="4" w:space="0" w:color="000000"/>
              <w:bottom w:val="single" w:sz="4" w:space="0" w:color="000000"/>
              <w:right w:val="single" w:sz="4" w:space="0" w:color="000000"/>
            </w:tcBorders>
            <w:vAlign w:val="center"/>
          </w:tcPr>
          <w:p w14:paraId="712FE941" w14:textId="77777777" w:rsidR="004F1763" w:rsidRPr="008B7DB3" w:rsidRDefault="004F1763" w:rsidP="006840AA">
            <w:pPr>
              <w:spacing w:before="60" w:after="60"/>
              <w:jc w:val="both"/>
              <w:rPr>
                <w:rFonts w:ascii="Arial" w:hAnsi="Arial" w:cs="Arial"/>
                <w:sz w:val="18"/>
                <w:szCs w:val="18"/>
              </w:rPr>
            </w:pPr>
            <w:r w:rsidRPr="008B7DB3">
              <w:rPr>
                <w:rFonts w:ascii="Arial" w:hAnsi="Arial" w:cs="Arial"/>
                <w:sz w:val="18"/>
                <w:szCs w:val="18"/>
              </w:rPr>
              <w:t>Informes de UCP, Ministerio de Finanzas e informes BID</w:t>
            </w:r>
          </w:p>
        </w:tc>
        <w:tc>
          <w:tcPr>
            <w:tcW w:w="3330" w:type="dxa"/>
            <w:tcBorders>
              <w:top w:val="single" w:sz="4" w:space="0" w:color="000000"/>
              <w:left w:val="single" w:sz="4" w:space="0" w:color="000000"/>
              <w:bottom w:val="single" w:sz="4" w:space="0" w:color="000000"/>
              <w:right w:val="single" w:sz="4" w:space="0" w:color="000000"/>
            </w:tcBorders>
            <w:vAlign w:val="center"/>
          </w:tcPr>
          <w:p w14:paraId="561461EA" w14:textId="77777777" w:rsidR="004F1763" w:rsidRPr="008B7DB3" w:rsidRDefault="004F1763" w:rsidP="006840AA">
            <w:pPr>
              <w:spacing w:before="60" w:after="60"/>
              <w:jc w:val="both"/>
              <w:rPr>
                <w:rFonts w:ascii="Arial" w:hAnsi="Arial" w:cs="Arial"/>
                <w:sz w:val="18"/>
                <w:szCs w:val="18"/>
              </w:rPr>
            </w:pPr>
            <w:r w:rsidRPr="008B7DB3">
              <w:rPr>
                <w:rFonts w:ascii="Arial" w:hAnsi="Arial" w:cs="Arial"/>
                <w:sz w:val="18"/>
                <w:szCs w:val="18"/>
              </w:rPr>
              <w:t>Mide la capacidad instalada que está disponible al iniciar operaciones cada año.</w:t>
            </w:r>
          </w:p>
        </w:tc>
        <w:tc>
          <w:tcPr>
            <w:tcW w:w="1080" w:type="dxa"/>
            <w:tcBorders>
              <w:top w:val="single" w:sz="4" w:space="0" w:color="000000"/>
              <w:left w:val="single" w:sz="4" w:space="0" w:color="000000"/>
              <w:bottom w:val="single" w:sz="4" w:space="0" w:color="000000"/>
              <w:right w:val="single" w:sz="4" w:space="0" w:color="000000"/>
            </w:tcBorders>
            <w:vAlign w:val="center"/>
          </w:tcPr>
          <w:p w14:paraId="66FD3F39" w14:textId="77777777" w:rsidR="004F1763" w:rsidRPr="008B7DB3" w:rsidRDefault="004F1763" w:rsidP="006840AA">
            <w:pPr>
              <w:jc w:val="center"/>
              <w:rPr>
                <w:rFonts w:ascii="Arial" w:hAnsi="Arial" w:cs="Arial"/>
                <w:sz w:val="18"/>
                <w:szCs w:val="18"/>
              </w:rPr>
            </w:pPr>
            <w:r w:rsidRPr="008B7DB3">
              <w:rPr>
                <w:rFonts w:ascii="Arial" w:hAnsi="Arial" w:cs="Arial"/>
                <w:sz w:val="18"/>
                <w:szCs w:val="18"/>
              </w:rPr>
              <w:t>Anual</w:t>
            </w:r>
          </w:p>
        </w:tc>
      </w:tr>
    </w:tbl>
    <w:p w14:paraId="76BC1923" w14:textId="77777777" w:rsidR="004F1763" w:rsidRPr="008B7DB3" w:rsidRDefault="004F1763" w:rsidP="002A2899">
      <w:pPr>
        <w:pStyle w:val="Title"/>
        <w:jc w:val="left"/>
        <w:rPr>
          <w:rFonts w:ascii="Arial" w:hAnsi="Arial" w:cs="Arial"/>
          <w:szCs w:val="22"/>
        </w:rPr>
      </w:pPr>
    </w:p>
    <w:p w14:paraId="291D4A1A" w14:textId="77777777" w:rsidR="004F1763" w:rsidRPr="008B7DB3" w:rsidRDefault="004F1763" w:rsidP="002A2899">
      <w:pPr>
        <w:pStyle w:val="Title"/>
        <w:jc w:val="left"/>
        <w:rPr>
          <w:rFonts w:ascii="Arial" w:hAnsi="Arial" w:cs="Arial"/>
          <w:szCs w:val="22"/>
        </w:rPr>
      </w:pPr>
    </w:p>
    <w:sectPr w:rsidR="004F1763" w:rsidRPr="008B7DB3" w:rsidSect="003A4829">
      <w:headerReference w:type="even" r:id="rId15"/>
      <w:headerReference w:type="default" r:id="rId16"/>
      <w:footerReference w:type="even" r:id="rId17"/>
      <w:footerReference w:type="default" r:id="rId18"/>
      <w:headerReference w:type="first" r:id="rId19"/>
      <w:footerReference w:type="first" r:id="rId2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C7EE1B" w14:textId="77777777" w:rsidR="00586D96" w:rsidRDefault="00586D96">
      <w:r>
        <w:separator/>
      </w:r>
    </w:p>
  </w:endnote>
  <w:endnote w:type="continuationSeparator" w:id="0">
    <w:p w14:paraId="2F064805" w14:textId="77777777" w:rsidR="00586D96" w:rsidRDefault="00586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A1EF0" w14:textId="77777777" w:rsidR="00701A44" w:rsidRDefault="00701A4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7</w:t>
    </w:r>
    <w:r>
      <w:rPr>
        <w:rStyle w:val="PageNumber"/>
      </w:rPr>
      <w:fldChar w:fldCharType="end"/>
    </w:r>
  </w:p>
  <w:p w14:paraId="15418A5F" w14:textId="77777777" w:rsidR="00701A44" w:rsidRDefault="00701A4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D7E588" w14:textId="60050615" w:rsidR="00701A44" w:rsidRPr="00987BDA" w:rsidRDefault="00701A44" w:rsidP="007675A8">
    <w:pPr>
      <w:pStyle w:val="Footer"/>
      <w:pBdr>
        <w:top w:val="single" w:sz="4" w:space="1" w:color="D9D9D9"/>
      </w:pBdr>
      <w:rPr>
        <w:rFonts w:ascii="Arial Narrow" w:hAnsi="Arial Narrow" w:cs="Arial"/>
        <w:b/>
        <w:bCs/>
        <w:sz w:val="14"/>
        <w:szCs w:val="14"/>
      </w:rPr>
    </w:pPr>
    <w:r w:rsidRPr="00987BDA">
      <w:rPr>
        <w:rFonts w:ascii="Arial Narrow" w:hAnsi="Arial Narrow" w:cs="Arial"/>
        <w:b/>
        <w:sz w:val="14"/>
        <w:szCs w:val="14"/>
      </w:rPr>
      <w:fldChar w:fldCharType="begin"/>
    </w:r>
    <w:r w:rsidRPr="00987BDA">
      <w:rPr>
        <w:rFonts w:ascii="Arial Narrow" w:hAnsi="Arial Narrow" w:cs="Arial"/>
        <w:b/>
        <w:sz w:val="14"/>
        <w:szCs w:val="14"/>
      </w:rPr>
      <w:instrText xml:space="preserve"> PAGE   \* MERGEFORMAT </w:instrText>
    </w:r>
    <w:r w:rsidRPr="00987BDA">
      <w:rPr>
        <w:rFonts w:ascii="Arial Narrow" w:hAnsi="Arial Narrow" w:cs="Arial"/>
        <w:b/>
        <w:sz w:val="14"/>
        <w:szCs w:val="14"/>
      </w:rPr>
      <w:fldChar w:fldCharType="separate"/>
    </w:r>
    <w:r w:rsidR="00053645" w:rsidRPr="00053645">
      <w:rPr>
        <w:rFonts w:ascii="Arial Narrow" w:hAnsi="Arial Narrow" w:cs="Arial"/>
        <w:b/>
        <w:bCs/>
        <w:noProof/>
        <w:sz w:val="14"/>
        <w:szCs w:val="14"/>
      </w:rPr>
      <w:t>21</w:t>
    </w:r>
    <w:r w:rsidRPr="00987BDA">
      <w:rPr>
        <w:rFonts w:ascii="Arial Narrow" w:hAnsi="Arial Narrow" w:cs="Arial"/>
        <w:b/>
        <w:bCs/>
        <w:noProof/>
        <w:sz w:val="14"/>
        <w:szCs w:val="14"/>
      </w:rPr>
      <w:fldChar w:fldCharType="end"/>
    </w:r>
    <w:r w:rsidRPr="00987BDA">
      <w:rPr>
        <w:rFonts w:ascii="Arial Narrow" w:hAnsi="Arial Narrow" w:cs="Arial"/>
        <w:b/>
        <w:bCs/>
        <w:sz w:val="14"/>
        <w:szCs w:val="14"/>
      </w:rPr>
      <w:t xml:space="preserve"> | </w:t>
    </w:r>
    <w:r w:rsidRPr="00987BDA">
      <w:rPr>
        <w:rFonts w:ascii="Arial Narrow" w:hAnsi="Arial Narrow" w:cs="Arial"/>
        <w:b/>
        <w:color w:val="7F7F7F"/>
        <w:spacing w:val="60"/>
        <w:sz w:val="14"/>
        <w:szCs w:val="14"/>
      </w:rPr>
      <w:t>Page- AR-L1281 - 25/01/18</w:t>
    </w:r>
  </w:p>
  <w:p w14:paraId="188D8DE4" w14:textId="77777777" w:rsidR="00701A44" w:rsidRPr="003B78E7" w:rsidRDefault="00701A44">
    <w:pPr>
      <w:pStyle w:val="Footer"/>
      <w:ind w:right="360"/>
      <w:rPr>
        <w:rFonts w:ascii="Arial" w:hAnsi="Arial"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8763AA" w14:textId="77777777" w:rsidR="00053645" w:rsidRDefault="000536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473BDF" w14:textId="77777777" w:rsidR="00586D96" w:rsidRDefault="00586D96">
      <w:r>
        <w:separator/>
      </w:r>
    </w:p>
  </w:footnote>
  <w:footnote w:type="continuationSeparator" w:id="0">
    <w:p w14:paraId="41D0C3E3" w14:textId="77777777" w:rsidR="00586D96" w:rsidRDefault="00586D96">
      <w:r>
        <w:continuationSeparator/>
      </w:r>
    </w:p>
  </w:footnote>
  <w:footnote w:id="1">
    <w:p w14:paraId="00F7A832" w14:textId="77777777" w:rsidR="00701A44" w:rsidRPr="001E1CBA" w:rsidRDefault="00701A44">
      <w:pPr>
        <w:pStyle w:val="FootnoteText"/>
        <w:rPr>
          <w:rFonts w:ascii="Arial" w:hAnsi="Arial" w:cs="Arial"/>
          <w:sz w:val="16"/>
          <w:szCs w:val="16"/>
        </w:rPr>
      </w:pPr>
      <w:r w:rsidRPr="0043121D">
        <w:rPr>
          <w:rStyle w:val="FootnoteReference"/>
          <w:rFonts w:ascii="Arial" w:hAnsi="Arial" w:cs="Arial"/>
          <w:sz w:val="16"/>
          <w:szCs w:val="16"/>
        </w:rPr>
        <w:footnoteRef/>
      </w:r>
      <w:r w:rsidRPr="0043121D">
        <w:rPr>
          <w:rFonts w:ascii="Arial" w:hAnsi="Arial" w:cs="Arial"/>
          <w:sz w:val="16"/>
          <w:szCs w:val="16"/>
        </w:rPr>
        <w:t xml:space="preserve"> Hoy 8 de febrero del 2018</w:t>
      </w:r>
    </w:p>
  </w:footnote>
  <w:footnote w:id="2">
    <w:p w14:paraId="37FC39A4" w14:textId="77777777" w:rsidR="00701A44" w:rsidRPr="00C07AD9" w:rsidRDefault="00701A44" w:rsidP="00A52593">
      <w:pPr>
        <w:pStyle w:val="FootnoteText"/>
        <w:rPr>
          <w:rFonts w:ascii="Arial" w:hAnsi="Arial" w:cs="Arial"/>
          <w:sz w:val="18"/>
          <w:szCs w:val="18"/>
        </w:rPr>
      </w:pPr>
      <w:r w:rsidRPr="00C07AD9">
        <w:rPr>
          <w:rStyle w:val="FootnoteReference"/>
          <w:rFonts w:ascii="Arial" w:hAnsi="Arial" w:cs="Arial"/>
          <w:sz w:val="18"/>
          <w:szCs w:val="18"/>
        </w:rPr>
        <w:footnoteRef/>
      </w:r>
      <w:r w:rsidRPr="00C07AD9">
        <w:rPr>
          <w:rFonts w:ascii="Arial" w:hAnsi="Arial" w:cs="Arial"/>
          <w:sz w:val="18"/>
          <w:szCs w:val="18"/>
        </w:rPr>
        <w:t xml:space="preserve"> </w:t>
      </w:r>
      <w:r>
        <w:tab/>
      </w:r>
      <w:r w:rsidRPr="00C07AD9">
        <w:rPr>
          <w:rFonts w:ascii="Arial" w:hAnsi="Arial" w:cs="Arial"/>
          <w:sz w:val="18"/>
          <w:szCs w:val="18"/>
        </w:rPr>
        <w:t>Facilidad de Financiamiento Flexible (FN-655-1)</w:t>
      </w:r>
      <w:r>
        <w:rPr>
          <w:rFonts w:ascii="Arial" w:hAnsi="Arial" w:cs="Arial"/>
          <w:sz w:val="18"/>
          <w:szCs w:val="18"/>
        </w:rPr>
        <w:t>.</w:t>
      </w:r>
    </w:p>
  </w:footnote>
  <w:footnote w:id="3">
    <w:p w14:paraId="623C1A40" w14:textId="77777777" w:rsidR="00701A44" w:rsidRPr="00E94D4F" w:rsidRDefault="00701A44" w:rsidP="00C40FC3">
      <w:pPr>
        <w:pStyle w:val="FootnoteText"/>
        <w:ind w:left="270" w:hanging="270"/>
        <w:rPr>
          <w:rFonts w:ascii="Arial" w:hAnsi="Arial" w:cs="Arial"/>
          <w:sz w:val="18"/>
          <w:szCs w:val="18"/>
        </w:rPr>
      </w:pPr>
      <w:r w:rsidRPr="00E94D4F">
        <w:rPr>
          <w:rStyle w:val="FootnoteReference"/>
          <w:rFonts w:ascii="Arial" w:hAnsi="Arial" w:cs="Arial"/>
          <w:sz w:val="18"/>
          <w:szCs w:val="18"/>
        </w:rPr>
        <w:footnoteRef/>
      </w:r>
      <w:r w:rsidRPr="00E94D4F">
        <w:rPr>
          <w:rFonts w:ascii="Arial" w:hAnsi="Arial" w:cs="Arial"/>
          <w:sz w:val="18"/>
          <w:szCs w:val="18"/>
          <w:lang w:val="es-ES"/>
        </w:rPr>
        <w:t xml:space="preserve"> </w:t>
      </w:r>
      <w:r>
        <w:rPr>
          <w:rFonts w:ascii="Arial" w:hAnsi="Arial" w:cs="Arial"/>
          <w:sz w:val="18"/>
          <w:szCs w:val="18"/>
          <w:lang w:val="es-ES"/>
        </w:rPr>
        <w:tab/>
      </w:r>
      <w:r w:rsidRPr="00E94D4F">
        <w:rPr>
          <w:rFonts w:ascii="Arial" w:hAnsi="Arial" w:cs="Arial"/>
          <w:sz w:val="18"/>
          <w:szCs w:val="18"/>
          <w:lang w:val="es-ES"/>
        </w:rPr>
        <w:t>Políticas para la Adquisición de Bienes y Obras financiadas por el Banco Interamericano de Desarrollo (</w:t>
      </w:r>
      <w:hyperlink r:id="rId1" w:history="1">
        <w:r>
          <w:rPr>
            <w:rStyle w:val="Hyperlink"/>
            <w:rFonts w:ascii="Arial" w:hAnsi="Arial" w:cs="Arial"/>
            <w:sz w:val="18"/>
            <w:szCs w:val="18"/>
            <w:lang w:val="es-ES"/>
          </w:rPr>
          <w:t>GN</w:t>
        </w:r>
        <w:r>
          <w:rPr>
            <w:rStyle w:val="Hyperlink"/>
            <w:rFonts w:ascii="Arial" w:hAnsi="Arial" w:cs="Arial"/>
            <w:sz w:val="18"/>
            <w:szCs w:val="18"/>
            <w:lang w:val="es-ES"/>
          </w:rPr>
          <w:noBreakHyphen/>
        </w:r>
        <w:r w:rsidRPr="00E94D4F">
          <w:rPr>
            <w:rStyle w:val="Hyperlink"/>
            <w:rFonts w:ascii="Arial" w:hAnsi="Arial" w:cs="Arial"/>
            <w:sz w:val="18"/>
            <w:szCs w:val="18"/>
            <w:lang w:val="es-ES"/>
          </w:rPr>
          <w:t>2349-9</w:t>
        </w:r>
      </w:hyperlink>
      <w:r w:rsidRPr="00E94D4F">
        <w:rPr>
          <w:rFonts w:ascii="Arial" w:hAnsi="Arial" w:cs="Arial"/>
          <w:sz w:val="18"/>
          <w:szCs w:val="18"/>
          <w:lang w:val="es-ES"/>
        </w:rPr>
        <w:t xml:space="preserve">) párrafo 1.1: </w:t>
      </w:r>
      <w:r>
        <w:rPr>
          <w:rFonts w:ascii="Arial" w:hAnsi="Arial" w:cs="Arial"/>
          <w:sz w:val="18"/>
          <w:szCs w:val="18"/>
          <w:lang w:val="es-ES"/>
        </w:rPr>
        <w:t>“</w:t>
      </w:r>
      <w:r w:rsidRPr="00E94D4F">
        <w:rPr>
          <w:rFonts w:ascii="Arial" w:hAnsi="Arial" w:cs="Arial"/>
          <w:sz w:val="18"/>
          <w:szCs w:val="18"/>
        </w:rPr>
        <w:t>Los servicios diferentes a los de consultoría tienen un tratamiento similar a los bienes.</w:t>
      </w:r>
      <w:r>
        <w:rPr>
          <w:rFonts w:ascii="Arial" w:hAnsi="Arial" w:cs="Arial"/>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78AE0" w14:textId="23AA90AA" w:rsidR="00053645" w:rsidRDefault="00053645">
    <w:pPr>
      <w:pStyle w:val="Header"/>
    </w:pPr>
    <w:r>
      <w:rPr>
        <w:noProof/>
      </w:rPr>
      <w:pict w14:anchorId="03E92E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3773606" o:spid="_x0000_s2050" type="#_x0000_t136" style="position:absolute;margin-left:0;margin-top:0;width:507.6pt;height:101.5pt;rotation:315;z-index:-25165516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A18E2" w14:textId="1F02A2E2" w:rsidR="00701A44" w:rsidRPr="003B78E7" w:rsidRDefault="00053645" w:rsidP="003B78E7">
    <w:pPr>
      <w:pStyle w:val="Header"/>
      <w:jc w:val="center"/>
    </w:pPr>
    <w:r>
      <w:rPr>
        <w:noProof/>
      </w:rPr>
      <w:pict w14:anchorId="68339C5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3773607" o:spid="_x0000_s2051" type="#_x0000_t136" style="position:absolute;left:0;text-align:left;margin-left:0;margin-top:0;width:507.6pt;height:101.5pt;rotation:315;z-index:-251653120;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49C63E" w14:textId="4C05AD99" w:rsidR="00701A44" w:rsidRDefault="00053645">
    <w:pPr>
      <w:pStyle w:val="Header"/>
      <w:jc w:val="center"/>
      <w:rPr>
        <w:b/>
        <w:bCs/>
        <w:lang w:val="es-CO"/>
      </w:rPr>
    </w:pPr>
    <w:r>
      <w:rPr>
        <w:noProof/>
      </w:rPr>
      <w:pict w14:anchorId="34556B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3773605" o:spid="_x0000_s2049" type="#_x0000_t136" style="position:absolute;left:0;text-align:left;margin-left:0;margin-top:0;width:507.6pt;height:101.5pt;rotation:315;z-index:-251657216;mso-position-horizontal:center;mso-position-horizontal-relative:margin;mso-position-vertical:center;mso-position-vertical-relative:margin" o:allowincell="f" fillcolor="silver" stroked="f">
          <v:fill opacity=".5"/>
          <v:textpath style="font-family:&quot;Arial&quot;;font-size:1pt" string="BORRADOR"/>
        </v:shape>
      </w:pict>
    </w:r>
    <w:r w:rsidR="00701A44">
      <w:rPr>
        <w:b/>
        <w:bCs/>
        <w:lang w:val="es-CO"/>
      </w:rPr>
      <w:t>BORRADOR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D4532"/>
    <w:multiLevelType w:val="multilevel"/>
    <w:tmpl w:val="5F0CE4A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 w15:restartNumberingAfterBreak="0">
    <w:nsid w:val="0EA21EB0"/>
    <w:multiLevelType w:val="hybridMultilevel"/>
    <w:tmpl w:val="13DE9A60"/>
    <w:lvl w:ilvl="0" w:tplc="CB94A10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3C356A9"/>
    <w:multiLevelType w:val="hybridMultilevel"/>
    <w:tmpl w:val="992CA094"/>
    <w:lvl w:ilvl="0" w:tplc="7C5EC0E4">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abstractNum w:abstractNumId="3" w15:restartNumberingAfterBreak="0">
    <w:nsid w:val="1A7A7B89"/>
    <w:multiLevelType w:val="hybridMultilevel"/>
    <w:tmpl w:val="973AFE04"/>
    <w:lvl w:ilvl="0" w:tplc="994A33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DB274B9"/>
    <w:multiLevelType w:val="hybridMultilevel"/>
    <w:tmpl w:val="39944C4A"/>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447575"/>
    <w:multiLevelType w:val="hybridMultilevel"/>
    <w:tmpl w:val="CFDE2D8E"/>
    <w:lvl w:ilvl="0" w:tplc="CB94A10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1545ADC"/>
    <w:multiLevelType w:val="hybridMultilevel"/>
    <w:tmpl w:val="86447F50"/>
    <w:lvl w:ilvl="0" w:tplc="01BCF5C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9DB7F98"/>
    <w:multiLevelType w:val="multilevel"/>
    <w:tmpl w:val="8D509E1C"/>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b w:val="0"/>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15:restartNumberingAfterBreak="0">
    <w:nsid w:val="323B3EC4"/>
    <w:multiLevelType w:val="hybridMultilevel"/>
    <w:tmpl w:val="DAB03512"/>
    <w:lvl w:ilvl="0" w:tplc="73888482">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A735C5"/>
    <w:multiLevelType w:val="hybridMultilevel"/>
    <w:tmpl w:val="973AFE04"/>
    <w:lvl w:ilvl="0" w:tplc="994A33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246B61"/>
    <w:multiLevelType w:val="hybridMultilevel"/>
    <w:tmpl w:val="7D72EB10"/>
    <w:lvl w:ilvl="0" w:tplc="CB94A10E">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A2076AD"/>
    <w:multiLevelType w:val="hybridMultilevel"/>
    <w:tmpl w:val="20D61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CD3039"/>
    <w:multiLevelType w:val="hybridMultilevel"/>
    <w:tmpl w:val="E2DA886E"/>
    <w:lvl w:ilvl="0" w:tplc="7C1479A6">
      <w:start w:val="2"/>
      <w:numFmt w:val="upperRoman"/>
      <w:lvlText w:val="%1."/>
      <w:lvlJc w:val="left"/>
      <w:pPr>
        <w:tabs>
          <w:tab w:val="num" w:pos="1080"/>
        </w:tabs>
        <w:ind w:left="1080" w:hanging="720"/>
      </w:pPr>
      <w:rPr>
        <w:rFonts w:hint="default"/>
      </w:rPr>
    </w:lvl>
    <w:lvl w:ilvl="1" w:tplc="6B1CA224">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D530F4"/>
    <w:multiLevelType w:val="hybridMultilevel"/>
    <w:tmpl w:val="580E772A"/>
    <w:lvl w:ilvl="0" w:tplc="3B267F98">
      <w:start w:val="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1671CDB"/>
    <w:multiLevelType w:val="hybridMultilevel"/>
    <w:tmpl w:val="77EAADE6"/>
    <w:lvl w:ilvl="0" w:tplc="88EC2CF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5FA16119"/>
    <w:multiLevelType w:val="hybridMultilevel"/>
    <w:tmpl w:val="7854BFFE"/>
    <w:lvl w:ilvl="0" w:tplc="81A654C6">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66510A3"/>
    <w:multiLevelType w:val="hybridMultilevel"/>
    <w:tmpl w:val="F6A48062"/>
    <w:lvl w:ilvl="0" w:tplc="CB94A10E">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983A39"/>
    <w:multiLevelType w:val="hybridMultilevel"/>
    <w:tmpl w:val="2708E940"/>
    <w:lvl w:ilvl="0" w:tplc="59A6950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74A104B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1296"/>
        </w:tabs>
        <w:ind w:left="1296"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9" w15:restartNumberingAfterBreak="0">
    <w:nsid w:val="777B074D"/>
    <w:multiLevelType w:val="multilevel"/>
    <w:tmpl w:val="0C161D42"/>
    <w:lvl w:ilvl="0">
      <w:start w:val="1"/>
      <w:numFmt w:val="upperRoman"/>
      <w:lvlRestart w:val="0"/>
      <w:lvlText w:val="%1."/>
      <w:lvlJc w:val="center"/>
      <w:pPr>
        <w:tabs>
          <w:tab w:val="num" w:pos="648"/>
        </w:tabs>
        <w:ind w:left="0" w:firstLine="288"/>
      </w:pPr>
      <w:rPr>
        <w:b/>
        <w:i w:val="0"/>
      </w:rPr>
    </w:lvl>
    <w:lvl w:ilvl="1">
      <w:start w:val="1"/>
      <w:numFmt w:val="decimal"/>
      <w:isLgl/>
      <w:lvlText w:val="%1.%2"/>
      <w:lvlJc w:val="left"/>
      <w:pPr>
        <w:tabs>
          <w:tab w:val="num" w:pos="1296"/>
        </w:tabs>
        <w:ind w:left="1296" w:hanging="1296"/>
      </w:pPr>
    </w:lvl>
    <w:lvl w:ilvl="2">
      <w:start w:val="1"/>
      <w:numFmt w:val="lowerLetter"/>
      <w:lvlText w:val="%3."/>
      <w:lvlJc w:val="left"/>
      <w:pPr>
        <w:tabs>
          <w:tab w:val="num" w:pos="1152"/>
        </w:tabs>
        <w:ind w:left="1152" w:hanging="432"/>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7908771E"/>
    <w:multiLevelType w:val="multilevel"/>
    <w:tmpl w:val="1376E180"/>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21" w15:restartNumberingAfterBreak="0">
    <w:nsid w:val="7E154828"/>
    <w:multiLevelType w:val="hybridMultilevel"/>
    <w:tmpl w:val="5BC2AC2E"/>
    <w:lvl w:ilvl="0" w:tplc="CB94A10E">
      <w:start w:val="1"/>
      <w:numFmt w:val="bullet"/>
      <w:lvlText w:val="−"/>
      <w:lvlJc w:val="left"/>
      <w:pPr>
        <w:ind w:left="360" w:hanging="360"/>
      </w:pPr>
      <w:rPr>
        <w:rFonts w:ascii="Arial" w:hAnsi="Aria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FF70C79"/>
    <w:multiLevelType w:val="hybridMultilevel"/>
    <w:tmpl w:val="9ABC9744"/>
    <w:lvl w:ilvl="0" w:tplc="A07052B6">
      <w:start w:val="1"/>
      <w:numFmt w:val="lowerLetter"/>
      <w:lvlText w:val="(%1)"/>
      <w:lvlJc w:val="left"/>
      <w:pPr>
        <w:ind w:left="706" w:hanging="360"/>
      </w:pPr>
      <w:rPr>
        <w:rFonts w:hint="default"/>
      </w:rPr>
    </w:lvl>
    <w:lvl w:ilvl="1" w:tplc="04090019">
      <w:start w:val="1"/>
      <w:numFmt w:val="lowerLetter"/>
      <w:lvlText w:val="%2."/>
      <w:lvlJc w:val="left"/>
      <w:pPr>
        <w:ind w:left="1426" w:hanging="360"/>
      </w:pPr>
    </w:lvl>
    <w:lvl w:ilvl="2" w:tplc="0409001B" w:tentative="1">
      <w:start w:val="1"/>
      <w:numFmt w:val="lowerRoman"/>
      <w:lvlText w:val="%3."/>
      <w:lvlJc w:val="right"/>
      <w:pPr>
        <w:ind w:left="2146" w:hanging="180"/>
      </w:pPr>
    </w:lvl>
    <w:lvl w:ilvl="3" w:tplc="0409000F" w:tentative="1">
      <w:start w:val="1"/>
      <w:numFmt w:val="decimal"/>
      <w:lvlText w:val="%4."/>
      <w:lvlJc w:val="left"/>
      <w:pPr>
        <w:ind w:left="2866" w:hanging="360"/>
      </w:pPr>
    </w:lvl>
    <w:lvl w:ilvl="4" w:tplc="04090019" w:tentative="1">
      <w:start w:val="1"/>
      <w:numFmt w:val="lowerLetter"/>
      <w:lvlText w:val="%5."/>
      <w:lvlJc w:val="left"/>
      <w:pPr>
        <w:ind w:left="3586" w:hanging="360"/>
      </w:pPr>
    </w:lvl>
    <w:lvl w:ilvl="5" w:tplc="0409001B" w:tentative="1">
      <w:start w:val="1"/>
      <w:numFmt w:val="lowerRoman"/>
      <w:lvlText w:val="%6."/>
      <w:lvlJc w:val="right"/>
      <w:pPr>
        <w:ind w:left="4306" w:hanging="180"/>
      </w:pPr>
    </w:lvl>
    <w:lvl w:ilvl="6" w:tplc="0409000F" w:tentative="1">
      <w:start w:val="1"/>
      <w:numFmt w:val="decimal"/>
      <w:lvlText w:val="%7."/>
      <w:lvlJc w:val="left"/>
      <w:pPr>
        <w:ind w:left="5026" w:hanging="360"/>
      </w:pPr>
    </w:lvl>
    <w:lvl w:ilvl="7" w:tplc="04090019" w:tentative="1">
      <w:start w:val="1"/>
      <w:numFmt w:val="lowerLetter"/>
      <w:lvlText w:val="%8."/>
      <w:lvlJc w:val="left"/>
      <w:pPr>
        <w:ind w:left="5746" w:hanging="360"/>
      </w:pPr>
    </w:lvl>
    <w:lvl w:ilvl="8" w:tplc="0409001B" w:tentative="1">
      <w:start w:val="1"/>
      <w:numFmt w:val="lowerRoman"/>
      <w:lvlText w:val="%9."/>
      <w:lvlJc w:val="right"/>
      <w:pPr>
        <w:ind w:left="6466" w:hanging="180"/>
      </w:pPr>
    </w:lvl>
  </w:abstractNum>
  <w:num w:numId="1">
    <w:abstractNumId w:val="17"/>
  </w:num>
  <w:num w:numId="2">
    <w:abstractNumId w:val="2"/>
  </w:num>
  <w:num w:numId="3">
    <w:abstractNumId w:val="15"/>
  </w:num>
  <w:num w:numId="4">
    <w:abstractNumId w:val="12"/>
  </w:num>
  <w:num w:numId="5">
    <w:abstractNumId w:val="4"/>
  </w:num>
  <w:num w:numId="6">
    <w:abstractNumId w:val="6"/>
  </w:num>
  <w:num w:numId="7">
    <w:abstractNumId w:val="9"/>
  </w:num>
  <w:num w:numId="8">
    <w:abstractNumId w:val="3"/>
  </w:num>
  <w:num w:numId="9">
    <w:abstractNumId w:val="13"/>
  </w:num>
  <w:num w:numId="10">
    <w:abstractNumId w:val="20"/>
  </w:num>
  <w:num w:numId="11">
    <w:abstractNumId w:val="5"/>
  </w:num>
  <w:num w:numId="12">
    <w:abstractNumId w:val="1"/>
  </w:num>
  <w:num w:numId="13">
    <w:abstractNumId w:val="10"/>
  </w:num>
  <w:num w:numId="14">
    <w:abstractNumId w:val="21"/>
  </w:num>
  <w:num w:numId="15">
    <w:abstractNumId w:val="7"/>
  </w:num>
  <w:num w:numId="16">
    <w:abstractNumId w:val="0"/>
  </w:num>
  <w:num w:numId="17">
    <w:abstractNumId w:val="11"/>
  </w:num>
  <w:num w:numId="18">
    <w:abstractNumId w:val="19"/>
  </w:num>
  <w:num w:numId="19">
    <w:abstractNumId w:val="18"/>
  </w:num>
  <w:num w:numId="20">
    <w:abstractNumId w:val="8"/>
  </w:num>
  <w:num w:numId="21">
    <w:abstractNumId w:val="16"/>
  </w:num>
  <w:num w:numId="22">
    <w:abstractNumId w:val="14"/>
  </w:num>
  <w:num w:numId="23">
    <w:abstractNumId w:val="22"/>
  </w:num>
  <w:num w:numId="24">
    <w:abstractNumId w:val="1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raly-Cartillier, Isabelle Frederique Fra">
    <w15:presenceInfo w15:providerId="AD" w15:userId="S-1-5-21-3560232635-1406422398-2702866923-60738"/>
  </w15:person>
  <w15:person w15:author="Tahon, Renaud">
    <w15:presenceInfo w15:providerId="AD" w15:userId="S-1-5-21-3560232635-1406422398-2702866923-610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69C4"/>
    <w:rsid w:val="0000085B"/>
    <w:rsid w:val="00004917"/>
    <w:rsid w:val="0001407F"/>
    <w:rsid w:val="00014B9D"/>
    <w:rsid w:val="00027516"/>
    <w:rsid w:val="000315BE"/>
    <w:rsid w:val="00033381"/>
    <w:rsid w:val="00042BDB"/>
    <w:rsid w:val="00047393"/>
    <w:rsid w:val="00050F6E"/>
    <w:rsid w:val="00053645"/>
    <w:rsid w:val="00061D00"/>
    <w:rsid w:val="000636AB"/>
    <w:rsid w:val="00066E78"/>
    <w:rsid w:val="00067796"/>
    <w:rsid w:val="00067A2A"/>
    <w:rsid w:val="000876E9"/>
    <w:rsid w:val="000A01CE"/>
    <w:rsid w:val="000A2A48"/>
    <w:rsid w:val="000A37AB"/>
    <w:rsid w:val="000A412C"/>
    <w:rsid w:val="000A64A8"/>
    <w:rsid w:val="000C0675"/>
    <w:rsid w:val="000C21C4"/>
    <w:rsid w:val="000C3ADD"/>
    <w:rsid w:val="000D1E5E"/>
    <w:rsid w:val="000E0762"/>
    <w:rsid w:val="000E157F"/>
    <w:rsid w:val="000E6AAC"/>
    <w:rsid w:val="000E717F"/>
    <w:rsid w:val="000F32C9"/>
    <w:rsid w:val="000F34E2"/>
    <w:rsid w:val="000F4FA4"/>
    <w:rsid w:val="0011692C"/>
    <w:rsid w:val="00117B2A"/>
    <w:rsid w:val="00125A4F"/>
    <w:rsid w:val="00125F93"/>
    <w:rsid w:val="00131F6E"/>
    <w:rsid w:val="00136015"/>
    <w:rsid w:val="00142619"/>
    <w:rsid w:val="00144979"/>
    <w:rsid w:val="001463CE"/>
    <w:rsid w:val="00146B5B"/>
    <w:rsid w:val="00155D18"/>
    <w:rsid w:val="00157ED7"/>
    <w:rsid w:val="0016283C"/>
    <w:rsid w:val="001662C8"/>
    <w:rsid w:val="001738B3"/>
    <w:rsid w:val="00187972"/>
    <w:rsid w:val="0019107A"/>
    <w:rsid w:val="00192A80"/>
    <w:rsid w:val="00193B2D"/>
    <w:rsid w:val="001941F3"/>
    <w:rsid w:val="001A30F6"/>
    <w:rsid w:val="001A3D53"/>
    <w:rsid w:val="001A7848"/>
    <w:rsid w:val="001B3338"/>
    <w:rsid w:val="001C482B"/>
    <w:rsid w:val="001D232F"/>
    <w:rsid w:val="001D36E1"/>
    <w:rsid w:val="001D477A"/>
    <w:rsid w:val="001D760D"/>
    <w:rsid w:val="001E1CBA"/>
    <w:rsid w:val="001F5895"/>
    <w:rsid w:val="002051A1"/>
    <w:rsid w:val="002108D1"/>
    <w:rsid w:val="002112DD"/>
    <w:rsid w:val="00217D7B"/>
    <w:rsid w:val="00221F1C"/>
    <w:rsid w:val="00234553"/>
    <w:rsid w:val="00252E20"/>
    <w:rsid w:val="00261E8F"/>
    <w:rsid w:val="002665DF"/>
    <w:rsid w:val="00284D4E"/>
    <w:rsid w:val="00293A85"/>
    <w:rsid w:val="002959A7"/>
    <w:rsid w:val="00297B50"/>
    <w:rsid w:val="002A0402"/>
    <w:rsid w:val="002A2899"/>
    <w:rsid w:val="002B3C02"/>
    <w:rsid w:val="002C071A"/>
    <w:rsid w:val="002C2D2D"/>
    <w:rsid w:val="002C4D53"/>
    <w:rsid w:val="002D19C0"/>
    <w:rsid w:val="002E3903"/>
    <w:rsid w:val="002F046F"/>
    <w:rsid w:val="002F5474"/>
    <w:rsid w:val="00306D3A"/>
    <w:rsid w:val="00314ADD"/>
    <w:rsid w:val="003247B0"/>
    <w:rsid w:val="00333B97"/>
    <w:rsid w:val="0033467C"/>
    <w:rsid w:val="00334D16"/>
    <w:rsid w:val="003354C3"/>
    <w:rsid w:val="00346403"/>
    <w:rsid w:val="00365C37"/>
    <w:rsid w:val="00365D8A"/>
    <w:rsid w:val="00377F09"/>
    <w:rsid w:val="003813EB"/>
    <w:rsid w:val="00382875"/>
    <w:rsid w:val="00385ACD"/>
    <w:rsid w:val="00394F15"/>
    <w:rsid w:val="003A4829"/>
    <w:rsid w:val="003A7ED3"/>
    <w:rsid w:val="003B7831"/>
    <w:rsid w:val="003B78E7"/>
    <w:rsid w:val="003C66CB"/>
    <w:rsid w:val="003D01BE"/>
    <w:rsid w:val="003D257A"/>
    <w:rsid w:val="003E2066"/>
    <w:rsid w:val="003E491E"/>
    <w:rsid w:val="003F0564"/>
    <w:rsid w:val="003F5D88"/>
    <w:rsid w:val="004024E2"/>
    <w:rsid w:val="00403229"/>
    <w:rsid w:val="0040705B"/>
    <w:rsid w:val="004125CA"/>
    <w:rsid w:val="004217FB"/>
    <w:rsid w:val="0043121D"/>
    <w:rsid w:val="0043712A"/>
    <w:rsid w:val="00440902"/>
    <w:rsid w:val="0044277F"/>
    <w:rsid w:val="00460B77"/>
    <w:rsid w:val="00461B9E"/>
    <w:rsid w:val="00466569"/>
    <w:rsid w:val="00472574"/>
    <w:rsid w:val="004A1843"/>
    <w:rsid w:val="004A288A"/>
    <w:rsid w:val="004C3D70"/>
    <w:rsid w:val="004D0EE0"/>
    <w:rsid w:val="004D17D6"/>
    <w:rsid w:val="004D3ABF"/>
    <w:rsid w:val="004F1763"/>
    <w:rsid w:val="00511EE1"/>
    <w:rsid w:val="00516E88"/>
    <w:rsid w:val="00521842"/>
    <w:rsid w:val="005240A9"/>
    <w:rsid w:val="00530B96"/>
    <w:rsid w:val="0053286C"/>
    <w:rsid w:val="00535A54"/>
    <w:rsid w:val="00541F36"/>
    <w:rsid w:val="00542F15"/>
    <w:rsid w:val="00545C41"/>
    <w:rsid w:val="005519BE"/>
    <w:rsid w:val="00560BE1"/>
    <w:rsid w:val="00563F77"/>
    <w:rsid w:val="00566723"/>
    <w:rsid w:val="00570D7A"/>
    <w:rsid w:val="00582450"/>
    <w:rsid w:val="00582FC8"/>
    <w:rsid w:val="0058527F"/>
    <w:rsid w:val="00586214"/>
    <w:rsid w:val="00586311"/>
    <w:rsid w:val="00586D96"/>
    <w:rsid w:val="005A517D"/>
    <w:rsid w:val="005A54BD"/>
    <w:rsid w:val="005A74E4"/>
    <w:rsid w:val="005B3EA1"/>
    <w:rsid w:val="005C508C"/>
    <w:rsid w:val="005C6EF5"/>
    <w:rsid w:val="005E27FF"/>
    <w:rsid w:val="005F4D63"/>
    <w:rsid w:val="00603864"/>
    <w:rsid w:val="006058C2"/>
    <w:rsid w:val="00605940"/>
    <w:rsid w:val="00610110"/>
    <w:rsid w:val="00612C28"/>
    <w:rsid w:val="00617764"/>
    <w:rsid w:val="00625332"/>
    <w:rsid w:val="0063214A"/>
    <w:rsid w:val="00632A7E"/>
    <w:rsid w:val="006416E2"/>
    <w:rsid w:val="00641ADE"/>
    <w:rsid w:val="00653600"/>
    <w:rsid w:val="00653921"/>
    <w:rsid w:val="00656A5D"/>
    <w:rsid w:val="00663F4E"/>
    <w:rsid w:val="00667A09"/>
    <w:rsid w:val="0067161E"/>
    <w:rsid w:val="00677085"/>
    <w:rsid w:val="0068165B"/>
    <w:rsid w:val="006840AA"/>
    <w:rsid w:val="0068614D"/>
    <w:rsid w:val="00693A34"/>
    <w:rsid w:val="006971A0"/>
    <w:rsid w:val="006A4450"/>
    <w:rsid w:val="006B083E"/>
    <w:rsid w:val="006B1A21"/>
    <w:rsid w:val="006B6FEB"/>
    <w:rsid w:val="006C3446"/>
    <w:rsid w:val="006C6573"/>
    <w:rsid w:val="006D1A6E"/>
    <w:rsid w:val="006D53DA"/>
    <w:rsid w:val="006D6ACA"/>
    <w:rsid w:val="006E616C"/>
    <w:rsid w:val="006E7C2C"/>
    <w:rsid w:val="006F4706"/>
    <w:rsid w:val="007007B2"/>
    <w:rsid w:val="00701A44"/>
    <w:rsid w:val="007020B5"/>
    <w:rsid w:val="00713BAA"/>
    <w:rsid w:val="00716A8A"/>
    <w:rsid w:val="0072218A"/>
    <w:rsid w:val="00724DE5"/>
    <w:rsid w:val="007352EC"/>
    <w:rsid w:val="00742D45"/>
    <w:rsid w:val="00743410"/>
    <w:rsid w:val="00745C1B"/>
    <w:rsid w:val="00746DDA"/>
    <w:rsid w:val="00756B95"/>
    <w:rsid w:val="00763F5E"/>
    <w:rsid w:val="007675A8"/>
    <w:rsid w:val="00770A66"/>
    <w:rsid w:val="00770AAE"/>
    <w:rsid w:val="00771103"/>
    <w:rsid w:val="0078265F"/>
    <w:rsid w:val="00795D48"/>
    <w:rsid w:val="00797A40"/>
    <w:rsid w:val="007A46D0"/>
    <w:rsid w:val="007A6D75"/>
    <w:rsid w:val="007B19D3"/>
    <w:rsid w:val="007C00CB"/>
    <w:rsid w:val="007C1AFC"/>
    <w:rsid w:val="007C7B66"/>
    <w:rsid w:val="007D1D18"/>
    <w:rsid w:val="007E7E73"/>
    <w:rsid w:val="007F7275"/>
    <w:rsid w:val="00801BD4"/>
    <w:rsid w:val="00801DCE"/>
    <w:rsid w:val="00804F75"/>
    <w:rsid w:val="00812E54"/>
    <w:rsid w:val="008317EB"/>
    <w:rsid w:val="008354D0"/>
    <w:rsid w:val="00835785"/>
    <w:rsid w:val="008444CA"/>
    <w:rsid w:val="008447A6"/>
    <w:rsid w:val="00851DFA"/>
    <w:rsid w:val="00860FA0"/>
    <w:rsid w:val="00861758"/>
    <w:rsid w:val="00864429"/>
    <w:rsid w:val="008650A1"/>
    <w:rsid w:val="00865E1E"/>
    <w:rsid w:val="0087072A"/>
    <w:rsid w:val="00873166"/>
    <w:rsid w:val="00887064"/>
    <w:rsid w:val="0089177E"/>
    <w:rsid w:val="0089219C"/>
    <w:rsid w:val="008959E6"/>
    <w:rsid w:val="00896664"/>
    <w:rsid w:val="008A19AF"/>
    <w:rsid w:val="008A2B84"/>
    <w:rsid w:val="008B7DB3"/>
    <w:rsid w:val="008C1BA4"/>
    <w:rsid w:val="008C334E"/>
    <w:rsid w:val="008C4F29"/>
    <w:rsid w:val="008C5A47"/>
    <w:rsid w:val="008D1365"/>
    <w:rsid w:val="008D641C"/>
    <w:rsid w:val="008E2A49"/>
    <w:rsid w:val="008F0638"/>
    <w:rsid w:val="008F1BD5"/>
    <w:rsid w:val="008F633A"/>
    <w:rsid w:val="00905601"/>
    <w:rsid w:val="00907C81"/>
    <w:rsid w:val="009166BE"/>
    <w:rsid w:val="00917578"/>
    <w:rsid w:val="009243DD"/>
    <w:rsid w:val="0093127E"/>
    <w:rsid w:val="00933083"/>
    <w:rsid w:val="00933F92"/>
    <w:rsid w:val="0094057C"/>
    <w:rsid w:val="0094778E"/>
    <w:rsid w:val="0095353B"/>
    <w:rsid w:val="0095716F"/>
    <w:rsid w:val="00960FCD"/>
    <w:rsid w:val="00964498"/>
    <w:rsid w:val="00975EF5"/>
    <w:rsid w:val="009851B0"/>
    <w:rsid w:val="00987BDA"/>
    <w:rsid w:val="00993363"/>
    <w:rsid w:val="009B2ED1"/>
    <w:rsid w:val="009B4126"/>
    <w:rsid w:val="009C2338"/>
    <w:rsid w:val="009D0F9F"/>
    <w:rsid w:val="009D1387"/>
    <w:rsid w:val="009D2B3C"/>
    <w:rsid w:val="009E101D"/>
    <w:rsid w:val="009E4ED7"/>
    <w:rsid w:val="009F1708"/>
    <w:rsid w:val="009F356F"/>
    <w:rsid w:val="00A03845"/>
    <w:rsid w:val="00A0384F"/>
    <w:rsid w:val="00A045A1"/>
    <w:rsid w:val="00A13412"/>
    <w:rsid w:val="00A23BBB"/>
    <w:rsid w:val="00A25139"/>
    <w:rsid w:val="00A27EAE"/>
    <w:rsid w:val="00A313D9"/>
    <w:rsid w:val="00A36271"/>
    <w:rsid w:val="00A40AE6"/>
    <w:rsid w:val="00A43CAC"/>
    <w:rsid w:val="00A50354"/>
    <w:rsid w:val="00A52593"/>
    <w:rsid w:val="00A534C7"/>
    <w:rsid w:val="00A67D4B"/>
    <w:rsid w:val="00A700AC"/>
    <w:rsid w:val="00A703FA"/>
    <w:rsid w:val="00A72A61"/>
    <w:rsid w:val="00A80C6A"/>
    <w:rsid w:val="00A90A09"/>
    <w:rsid w:val="00A91EE8"/>
    <w:rsid w:val="00AB57B1"/>
    <w:rsid w:val="00AB5BE2"/>
    <w:rsid w:val="00AB603F"/>
    <w:rsid w:val="00AC0D8A"/>
    <w:rsid w:val="00AC33AD"/>
    <w:rsid w:val="00AC3BC7"/>
    <w:rsid w:val="00AD1095"/>
    <w:rsid w:val="00AD2B68"/>
    <w:rsid w:val="00AD359F"/>
    <w:rsid w:val="00AD69B0"/>
    <w:rsid w:val="00AE0F7F"/>
    <w:rsid w:val="00AE3789"/>
    <w:rsid w:val="00AE3D4C"/>
    <w:rsid w:val="00AF1707"/>
    <w:rsid w:val="00B00737"/>
    <w:rsid w:val="00B04F02"/>
    <w:rsid w:val="00B05114"/>
    <w:rsid w:val="00B12E48"/>
    <w:rsid w:val="00B16B41"/>
    <w:rsid w:val="00B2101D"/>
    <w:rsid w:val="00B23A0F"/>
    <w:rsid w:val="00B24971"/>
    <w:rsid w:val="00B276B9"/>
    <w:rsid w:val="00B351B7"/>
    <w:rsid w:val="00B440C0"/>
    <w:rsid w:val="00B469BE"/>
    <w:rsid w:val="00B53954"/>
    <w:rsid w:val="00B5723E"/>
    <w:rsid w:val="00B65B21"/>
    <w:rsid w:val="00B66395"/>
    <w:rsid w:val="00B758F5"/>
    <w:rsid w:val="00B76BC9"/>
    <w:rsid w:val="00B80C16"/>
    <w:rsid w:val="00B85542"/>
    <w:rsid w:val="00B85715"/>
    <w:rsid w:val="00B86C29"/>
    <w:rsid w:val="00B92EC5"/>
    <w:rsid w:val="00BA27C5"/>
    <w:rsid w:val="00BA366D"/>
    <w:rsid w:val="00BA48B1"/>
    <w:rsid w:val="00BB5C84"/>
    <w:rsid w:val="00BC3423"/>
    <w:rsid w:val="00BC6BD0"/>
    <w:rsid w:val="00BD0568"/>
    <w:rsid w:val="00BE51DF"/>
    <w:rsid w:val="00BF2D41"/>
    <w:rsid w:val="00C0282F"/>
    <w:rsid w:val="00C0289C"/>
    <w:rsid w:val="00C20701"/>
    <w:rsid w:val="00C270BE"/>
    <w:rsid w:val="00C31051"/>
    <w:rsid w:val="00C40FC3"/>
    <w:rsid w:val="00C42D78"/>
    <w:rsid w:val="00C42FD4"/>
    <w:rsid w:val="00C43D1E"/>
    <w:rsid w:val="00C5369F"/>
    <w:rsid w:val="00C5423F"/>
    <w:rsid w:val="00C55981"/>
    <w:rsid w:val="00C56999"/>
    <w:rsid w:val="00C63BD7"/>
    <w:rsid w:val="00C640DE"/>
    <w:rsid w:val="00C6500C"/>
    <w:rsid w:val="00C71B7B"/>
    <w:rsid w:val="00C72571"/>
    <w:rsid w:val="00C75BED"/>
    <w:rsid w:val="00C8046E"/>
    <w:rsid w:val="00C8061B"/>
    <w:rsid w:val="00C82005"/>
    <w:rsid w:val="00C84985"/>
    <w:rsid w:val="00C8499E"/>
    <w:rsid w:val="00C87E1B"/>
    <w:rsid w:val="00C9449D"/>
    <w:rsid w:val="00C96034"/>
    <w:rsid w:val="00CA1958"/>
    <w:rsid w:val="00CB105E"/>
    <w:rsid w:val="00CB1A1D"/>
    <w:rsid w:val="00CB3506"/>
    <w:rsid w:val="00CC5467"/>
    <w:rsid w:val="00CC57B2"/>
    <w:rsid w:val="00CD06CD"/>
    <w:rsid w:val="00CD5078"/>
    <w:rsid w:val="00CD52DD"/>
    <w:rsid w:val="00CE4BC4"/>
    <w:rsid w:val="00CE7722"/>
    <w:rsid w:val="00CF13D6"/>
    <w:rsid w:val="00CF5F43"/>
    <w:rsid w:val="00D03896"/>
    <w:rsid w:val="00D123C8"/>
    <w:rsid w:val="00D14CEB"/>
    <w:rsid w:val="00D20927"/>
    <w:rsid w:val="00D22946"/>
    <w:rsid w:val="00D245BC"/>
    <w:rsid w:val="00D2550B"/>
    <w:rsid w:val="00D34663"/>
    <w:rsid w:val="00D347B8"/>
    <w:rsid w:val="00D34AA7"/>
    <w:rsid w:val="00D37429"/>
    <w:rsid w:val="00D5770B"/>
    <w:rsid w:val="00D6490F"/>
    <w:rsid w:val="00D66E10"/>
    <w:rsid w:val="00D72E07"/>
    <w:rsid w:val="00D73E8F"/>
    <w:rsid w:val="00D749DB"/>
    <w:rsid w:val="00D96201"/>
    <w:rsid w:val="00DA467E"/>
    <w:rsid w:val="00DA50D7"/>
    <w:rsid w:val="00DA5895"/>
    <w:rsid w:val="00DB1D84"/>
    <w:rsid w:val="00DB54E2"/>
    <w:rsid w:val="00DC3045"/>
    <w:rsid w:val="00DC32D8"/>
    <w:rsid w:val="00DE272A"/>
    <w:rsid w:val="00DE3DE0"/>
    <w:rsid w:val="00DE4FA6"/>
    <w:rsid w:val="00DF1CAE"/>
    <w:rsid w:val="00DF38DF"/>
    <w:rsid w:val="00DF4FF5"/>
    <w:rsid w:val="00DF623A"/>
    <w:rsid w:val="00E07AB4"/>
    <w:rsid w:val="00E10642"/>
    <w:rsid w:val="00E176AE"/>
    <w:rsid w:val="00E302A5"/>
    <w:rsid w:val="00E33646"/>
    <w:rsid w:val="00E33A43"/>
    <w:rsid w:val="00E35D06"/>
    <w:rsid w:val="00E53AF5"/>
    <w:rsid w:val="00E73605"/>
    <w:rsid w:val="00E76A62"/>
    <w:rsid w:val="00E77BAA"/>
    <w:rsid w:val="00E87B26"/>
    <w:rsid w:val="00EA3121"/>
    <w:rsid w:val="00EB06DA"/>
    <w:rsid w:val="00EB1FF7"/>
    <w:rsid w:val="00EC2395"/>
    <w:rsid w:val="00EC497F"/>
    <w:rsid w:val="00EC53A2"/>
    <w:rsid w:val="00EC555B"/>
    <w:rsid w:val="00EC69C4"/>
    <w:rsid w:val="00ED6BC8"/>
    <w:rsid w:val="00EE42F7"/>
    <w:rsid w:val="00EF24CE"/>
    <w:rsid w:val="00EF4EF8"/>
    <w:rsid w:val="00F043AF"/>
    <w:rsid w:val="00F05345"/>
    <w:rsid w:val="00F15086"/>
    <w:rsid w:val="00F157C3"/>
    <w:rsid w:val="00F2134A"/>
    <w:rsid w:val="00F26996"/>
    <w:rsid w:val="00F3751F"/>
    <w:rsid w:val="00F41539"/>
    <w:rsid w:val="00F4692D"/>
    <w:rsid w:val="00F51179"/>
    <w:rsid w:val="00F51A77"/>
    <w:rsid w:val="00F60BB4"/>
    <w:rsid w:val="00F623A1"/>
    <w:rsid w:val="00F62A1E"/>
    <w:rsid w:val="00F67205"/>
    <w:rsid w:val="00F76B94"/>
    <w:rsid w:val="00F823BF"/>
    <w:rsid w:val="00F86430"/>
    <w:rsid w:val="00F8656D"/>
    <w:rsid w:val="00F921F6"/>
    <w:rsid w:val="00F93F1F"/>
    <w:rsid w:val="00FA0EF0"/>
    <w:rsid w:val="00FB1B89"/>
    <w:rsid w:val="00FB2492"/>
    <w:rsid w:val="00FC1F52"/>
    <w:rsid w:val="00FC35F7"/>
    <w:rsid w:val="00FC7B0D"/>
    <w:rsid w:val="00FD32D2"/>
    <w:rsid w:val="00FE5EE7"/>
    <w:rsid w:val="00FF5A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37BE6459"/>
  <w15:chartTrackingRefBased/>
  <w15:docId w15:val="{4C7BC270-C0DF-44A0-8829-50E9070B6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_tradnl" w:eastAsia="es-MX"/>
    </w:rPr>
  </w:style>
  <w:style w:type="paragraph" w:styleId="Heading1">
    <w:name w:val="heading 1"/>
    <w:next w:val="Normal"/>
    <w:qFormat/>
    <w:pPr>
      <w:outlineLvl w:val="0"/>
    </w:pPr>
    <w:rPr>
      <w:noProof/>
    </w:rPr>
  </w:style>
  <w:style w:type="paragraph" w:styleId="Heading2">
    <w:name w:val="heading 2"/>
    <w:next w:val="Normal"/>
    <w:qFormat/>
    <w:pPr>
      <w:outlineLvl w:val="1"/>
    </w:pPr>
    <w:rPr>
      <w:noProof/>
    </w:rPr>
  </w:style>
  <w:style w:type="paragraph" w:styleId="Heading3">
    <w:name w:val="heading 3"/>
    <w:next w:val="Normal"/>
    <w:qFormat/>
    <w:pPr>
      <w:outlineLvl w:val="2"/>
    </w:pPr>
    <w:rPr>
      <w:noProof/>
    </w:rPr>
  </w:style>
  <w:style w:type="paragraph" w:styleId="Heading4">
    <w:name w:val="heading 4"/>
    <w:next w:val="Normal"/>
    <w:qFormat/>
    <w:pPr>
      <w:outlineLvl w:val="3"/>
    </w:pPr>
    <w:rPr>
      <w:noProof/>
    </w:rPr>
  </w:style>
  <w:style w:type="paragraph" w:styleId="Heading5">
    <w:name w:val="heading 5"/>
    <w:next w:val="Normal"/>
    <w:qFormat/>
    <w:pPr>
      <w:outlineLvl w:val="4"/>
    </w:pPr>
    <w:rPr>
      <w:noProof/>
    </w:rPr>
  </w:style>
  <w:style w:type="paragraph" w:styleId="Heading6">
    <w:name w:val="heading 6"/>
    <w:next w:val="Normal"/>
    <w:qFormat/>
    <w:pPr>
      <w:outlineLvl w:val="5"/>
    </w:pPr>
    <w:rPr>
      <w:noProof/>
    </w:rPr>
  </w:style>
  <w:style w:type="paragraph" w:styleId="Heading7">
    <w:name w:val="heading 7"/>
    <w:next w:val="Normal"/>
    <w:qFormat/>
    <w:pPr>
      <w:outlineLvl w:val="6"/>
    </w:pPr>
    <w:rPr>
      <w:noProof/>
    </w:rPr>
  </w:style>
  <w:style w:type="paragraph" w:styleId="Heading8">
    <w:name w:val="heading 8"/>
    <w:next w:val="Normal"/>
    <w:qFormat/>
    <w:pPr>
      <w:outlineLvl w:val="7"/>
    </w:pPr>
    <w:rPr>
      <w:noProof/>
    </w:rPr>
  </w:style>
  <w:style w:type="paragraph" w:styleId="Heading9">
    <w:name w:val="heading 9"/>
    <w:next w:val="Normal"/>
    <w:qFormat/>
    <w:pPr>
      <w:outlineLvl w:val="8"/>
    </w:pPr>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spacing w:line="360" w:lineRule="auto"/>
      <w:jc w:val="both"/>
    </w:pPr>
    <w:rPr>
      <w:sz w:val="23"/>
    </w:rPr>
  </w:style>
  <w:style w:type="paragraph" w:styleId="BodyTextIndent">
    <w:name w:val="Body Text Indent"/>
    <w:basedOn w:val="Normal"/>
    <w:semiHidden/>
    <w:pPr>
      <w:tabs>
        <w:tab w:val="left" w:pos="2160"/>
        <w:tab w:val="left" w:pos="2880"/>
        <w:tab w:val="left" w:pos="3690"/>
      </w:tabs>
      <w:spacing w:line="360" w:lineRule="auto"/>
      <w:ind w:left="2880" w:hanging="2880"/>
    </w:pPr>
    <w:rPr>
      <w:sz w:val="22"/>
    </w:rPr>
  </w:style>
  <w:style w:type="paragraph" w:styleId="BodyTextIndent2">
    <w:name w:val="Body Text Indent 2"/>
    <w:basedOn w:val="Normal"/>
    <w:semiHidden/>
    <w:pPr>
      <w:tabs>
        <w:tab w:val="left" w:pos="3240"/>
        <w:tab w:val="left" w:pos="3600"/>
      </w:tabs>
      <w:spacing w:line="360" w:lineRule="auto"/>
      <w:ind w:left="3600" w:hanging="3600"/>
    </w:pPr>
    <w:rPr>
      <w:sz w:val="23"/>
    </w:rPr>
  </w:style>
  <w:style w:type="paragraph" w:styleId="Title">
    <w:name w:val="Title"/>
    <w:basedOn w:val="Normal"/>
    <w:qFormat/>
    <w:pPr>
      <w:tabs>
        <w:tab w:val="right" w:pos="5377"/>
      </w:tabs>
      <w:spacing w:line="360" w:lineRule="auto"/>
      <w:jc w:val="center"/>
    </w:pPr>
    <w:rPr>
      <w:b/>
      <w:sz w:val="22"/>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Indent3">
    <w:name w:val="Body Text Indent 3"/>
    <w:basedOn w:val="Normal"/>
    <w:semiHidden/>
    <w:pPr>
      <w:tabs>
        <w:tab w:val="left" w:pos="1474"/>
        <w:tab w:val="left" w:pos="1805"/>
        <w:tab w:val="right" w:pos="8890"/>
      </w:tabs>
      <w:spacing w:after="120"/>
      <w:ind w:left="1530" w:hanging="1469"/>
    </w:pPr>
    <w:rPr>
      <w:sz w:val="24"/>
    </w:rPr>
  </w:style>
  <w:style w:type="paragraph" w:styleId="BodyText2">
    <w:name w:val="Body Text 2"/>
    <w:basedOn w:val="Normal"/>
    <w:semiHidden/>
    <w:pPr>
      <w:spacing w:after="120"/>
    </w:pPr>
    <w:rPr>
      <w:sz w:val="24"/>
    </w:rPr>
  </w:style>
  <w:style w:type="paragraph" w:styleId="BodyText3">
    <w:name w:val="Body Text 3"/>
    <w:basedOn w:val="Normal"/>
    <w:semiHidden/>
    <w:pPr>
      <w:spacing w:after="120"/>
      <w:jc w:val="both"/>
    </w:pPr>
    <w:rPr>
      <w:sz w:val="24"/>
    </w:rPr>
  </w:style>
  <w:style w:type="paragraph" w:styleId="FootnoteText">
    <w:name w:val="footnote text"/>
    <w:aliases w:val="fn,Texto nota pie IIRSA,ft,footnote,Texto,nota,pie,Ref.,al,F1,texto de nota al pie,NOTA AL PIE TESIS PUCP,foottextfra,F,footnote text,Geneva 9,Font: Geneva 9,Boston 10,f,Fußnotentextr,Texto nota pie Car Car,single space,Fußn,FOOTNOTE,Car,A"/>
    <w:basedOn w:val="Normal"/>
    <w:link w:val="FootnoteTextChar"/>
    <w:uiPriority w:val="99"/>
    <w:qFormat/>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Ref"/>
    <w:uiPriority w:val="99"/>
    <w:qFormat/>
    <w:rPr>
      <w:vertAlign w:val="superscript"/>
    </w:rPr>
  </w:style>
  <w:style w:type="paragraph" w:styleId="NormalWeb">
    <w:name w:val="Normal (Web)"/>
    <w:basedOn w:val="Normal"/>
    <w:uiPriority w:val="99"/>
    <w:pPr>
      <w:spacing w:before="100" w:beforeAutospacing="1" w:after="100" w:afterAutospacing="1"/>
    </w:pPr>
    <w:rPr>
      <w:rFonts w:eastAsia="Batang"/>
      <w:snapToGrid w:val="0"/>
      <w:sz w:val="24"/>
      <w:szCs w:val="24"/>
      <w:lang w:val="en-US" w:eastAsia="ko-KR"/>
    </w:rPr>
  </w:style>
  <w:style w:type="paragraph" w:customStyle="1" w:styleId="Para1">
    <w:name w:val="Para1"/>
    <w:basedOn w:val="NormalIndent"/>
    <w:pPr>
      <w:tabs>
        <w:tab w:val="left" w:pos="720"/>
        <w:tab w:val="left" w:pos="1080"/>
      </w:tabs>
      <w:spacing w:after="120"/>
      <w:ind w:left="0"/>
      <w:jc w:val="both"/>
    </w:pPr>
    <w:rPr>
      <w:sz w:val="20"/>
      <w:szCs w:val="20"/>
    </w:rPr>
  </w:style>
  <w:style w:type="paragraph" w:styleId="NormalIndent">
    <w:name w:val="Normal Indent"/>
    <w:basedOn w:val="Normal"/>
    <w:semiHidden/>
    <w:pPr>
      <w:ind w:left="720"/>
    </w:pPr>
    <w:rPr>
      <w:rFonts w:eastAsia="Batang"/>
      <w:snapToGrid w:val="0"/>
      <w:sz w:val="24"/>
      <w:szCs w:val="24"/>
      <w:lang w:val="en-US" w:eastAsia="ko-KR"/>
    </w:rPr>
  </w:style>
  <w:style w:type="paragraph" w:customStyle="1" w:styleId="Head2">
    <w:name w:val="Head2"/>
    <w:basedOn w:val="Normal"/>
    <w:pPr>
      <w:numPr>
        <w:ilvl w:val="12"/>
      </w:numPr>
      <w:spacing w:after="120"/>
    </w:pPr>
    <w:rPr>
      <w:rFonts w:eastAsia="Batang"/>
      <w:b/>
      <w:bCs/>
      <w:i/>
      <w:iCs/>
      <w:snapToGrid w:val="0"/>
      <w:sz w:val="24"/>
      <w:szCs w:val="24"/>
      <w:lang w:val="en-US" w:eastAsia="ko-KR"/>
    </w:rPr>
  </w:style>
  <w:style w:type="paragraph" w:customStyle="1" w:styleId="Annex">
    <w:name w:val="Annex"/>
    <w:basedOn w:val="Normal"/>
    <w:rPr>
      <w:rFonts w:eastAsia="Batang"/>
      <w:caps/>
      <w:snapToGrid w:val="0"/>
      <w:sz w:val="24"/>
      <w:szCs w:val="24"/>
      <w:lang w:eastAsia="ko-KR"/>
    </w:rPr>
  </w:style>
  <w:style w:type="paragraph" w:customStyle="1" w:styleId="Newpage">
    <w:name w:val="Newpage"/>
    <w:basedOn w:val="Normal"/>
    <w:pPr>
      <w:tabs>
        <w:tab w:val="left" w:pos="3060"/>
      </w:tabs>
      <w:jc w:val="center"/>
    </w:pPr>
    <w:rPr>
      <w:rFonts w:eastAsia="Batang"/>
      <w:b/>
      <w:bCs/>
      <w:smallCaps/>
      <w:snapToGrid w:val="0"/>
      <w:sz w:val="24"/>
      <w:szCs w:val="24"/>
      <w:lang w:val="es-ES" w:eastAsia="ko-KR"/>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BalloonText">
    <w:name w:val="Balloon Text"/>
    <w:basedOn w:val="Normal"/>
    <w:semiHidden/>
    <w:rPr>
      <w:rFonts w:ascii="Tahoma" w:hAnsi="Tahoma" w:cs="Tahoma"/>
      <w:sz w:val="16"/>
      <w:szCs w:val="16"/>
    </w:rPr>
  </w:style>
  <w:style w:type="character" w:customStyle="1" w:styleId="FooterChar">
    <w:name w:val="Footer Char"/>
    <w:link w:val="Footer"/>
    <w:uiPriority w:val="99"/>
    <w:rsid w:val="0078265F"/>
  </w:style>
  <w:style w:type="table" w:styleId="TableGrid">
    <w:name w:val="Table Grid"/>
    <w:basedOn w:val="TableNormal"/>
    <w:uiPriority w:val="59"/>
    <w:rsid w:val="00C725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n Char,Texto nota pie IIRSA Char,ft Char,footnote Char,Texto Char,nota Char,pie Char,Ref. Char,al Char,F1 Char,texto de nota al pie Char,NOTA AL PIE TESIS PUCP Char,foottextfra Char,F Char,footnote text Char,Geneva 9 Char,f Char"/>
    <w:link w:val="FootnoteText"/>
    <w:uiPriority w:val="99"/>
    <w:rsid w:val="00E176AE"/>
  </w:style>
  <w:style w:type="paragraph" w:customStyle="1" w:styleId="Chapter">
    <w:name w:val="Chapter"/>
    <w:basedOn w:val="Normal"/>
    <w:next w:val="Normal"/>
    <w:qFormat/>
    <w:rsid w:val="000F34E2"/>
    <w:pPr>
      <w:keepNext/>
      <w:numPr>
        <w:numId w:val="19"/>
      </w:numPr>
      <w:tabs>
        <w:tab w:val="left" w:pos="1440"/>
      </w:tabs>
      <w:spacing w:before="240" w:after="240"/>
      <w:jc w:val="center"/>
    </w:pPr>
    <w:rPr>
      <w:b/>
      <w:smallCaps/>
      <w:sz w:val="24"/>
      <w:lang w:eastAsia="en-US"/>
    </w:rPr>
  </w:style>
  <w:style w:type="paragraph" w:customStyle="1" w:styleId="Paragraph">
    <w:name w:val="Paragraph"/>
    <w:aliases w:val="paragraph,p,PARAGRAPH,PG,pa,at"/>
    <w:basedOn w:val="BodyTextIndent"/>
    <w:link w:val="ParagraphChar"/>
    <w:qFormat/>
    <w:rsid w:val="000F34E2"/>
    <w:pPr>
      <w:numPr>
        <w:ilvl w:val="1"/>
        <w:numId w:val="19"/>
      </w:numPr>
      <w:tabs>
        <w:tab w:val="clear" w:pos="2160"/>
        <w:tab w:val="clear" w:pos="2880"/>
        <w:tab w:val="clear" w:pos="3690"/>
      </w:tabs>
      <w:spacing w:before="120" w:after="120" w:line="240" w:lineRule="auto"/>
      <w:jc w:val="both"/>
      <w:outlineLvl w:val="1"/>
    </w:pPr>
    <w:rPr>
      <w:sz w:val="24"/>
      <w:lang w:eastAsia="en-US"/>
    </w:rPr>
  </w:style>
  <w:style w:type="paragraph" w:customStyle="1" w:styleId="subpar">
    <w:name w:val="subpar"/>
    <w:basedOn w:val="BodyTextIndent3"/>
    <w:link w:val="subparChar"/>
    <w:rsid w:val="000F34E2"/>
    <w:pPr>
      <w:numPr>
        <w:ilvl w:val="2"/>
        <w:numId w:val="19"/>
      </w:numPr>
      <w:tabs>
        <w:tab w:val="clear" w:pos="1474"/>
        <w:tab w:val="clear" w:pos="1805"/>
        <w:tab w:val="clear" w:pos="8890"/>
      </w:tabs>
      <w:spacing w:before="120"/>
      <w:jc w:val="both"/>
      <w:outlineLvl w:val="2"/>
    </w:pPr>
    <w:rPr>
      <w:lang w:eastAsia="en-US"/>
    </w:rPr>
  </w:style>
  <w:style w:type="paragraph" w:customStyle="1" w:styleId="SubSubPar">
    <w:name w:val="SubSubPar"/>
    <w:basedOn w:val="subpar"/>
    <w:uiPriority w:val="99"/>
    <w:rsid w:val="000F34E2"/>
    <w:pPr>
      <w:numPr>
        <w:ilvl w:val="3"/>
      </w:numPr>
      <w:tabs>
        <w:tab w:val="left" w:pos="0"/>
      </w:tabs>
    </w:pPr>
  </w:style>
  <w:style w:type="character" w:customStyle="1" w:styleId="ParagraphChar">
    <w:name w:val="Paragraph Char"/>
    <w:link w:val="Paragraph"/>
    <w:rsid w:val="000F34E2"/>
    <w:rPr>
      <w:sz w:val="24"/>
      <w:lang w:val="es-ES_tradnl"/>
    </w:rPr>
  </w:style>
  <w:style w:type="character" w:styleId="CommentReference">
    <w:name w:val="annotation reference"/>
    <w:uiPriority w:val="99"/>
    <w:unhideWhenUsed/>
    <w:rsid w:val="00014B9D"/>
    <w:rPr>
      <w:sz w:val="16"/>
      <w:szCs w:val="16"/>
    </w:rPr>
  </w:style>
  <w:style w:type="paragraph" w:styleId="CommentText">
    <w:name w:val="annotation text"/>
    <w:basedOn w:val="Normal"/>
    <w:link w:val="CommentTextChar"/>
    <w:uiPriority w:val="99"/>
    <w:unhideWhenUsed/>
    <w:rsid w:val="00014B9D"/>
  </w:style>
  <w:style w:type="character" w:customStyle="1" w:styleId="CommentTextChar">
    <w:name w:val="Comment Text Char"/>
    <w:basedOn w:val="DefaultParagraphFont"/>
    <w:link w:val="CommentText"/>
    <w:uiPriority w:val="99"/>
    <w:rsid w:val="00014B9D"/>
  </w:style>
  <w:style w:type="paragraph" w:styleId="CommentSubject">
    <w:name w:val="annotation subject"/>
    <w:basedOn w:val="CommentText"/>
    <w:next w:val="CommentText"/>
    <w:link w:val="CommentSubjectChar"/>
    <w:uiPriority w:val="99"/>
    <w:semiHidden/>
    <w:unhideWhenUsed/>
    <w:rsid w:val="00014B9D"/>
    <w:rPr>
      <w:b/>
      <w:bCs/>
    </w:rPr>
  </w:style>
  <w:style w:type="character" w:customStyle="1" w:styleId="CommentSubjectChar">
    <w:name w:val="Comment Subject Char"/>
    <w:link w:val="CommentSubject"/>
    <w:uiPriority w:val="99"/>
    <w:semiHidden/>
    <w:rsid w:val="00014B9D"/>
    <w:rPr>
      <w:b/>
      <w:bCs/>
    </w:rPr>
  </w:style>
  <w:style w:type="paragraph" w:customStyle="1" w:styleId="ColorfulList-Accent11">
    <w:name w:val="Colorful List - Accent 11"/>
    <w:basedOn w:val="Normal"/>
    <w:uiPriority w:val="34"/>
    <w:qFormat/>
    <w:rsid w:val="008959E6"/>
    <w:pPr>
      <w:spacing w:after="200" w:line="276" w:lineRule="auto"/>
      <w:ind w:left="720"/>
      <w:contextualSpacing/>
    </w:pPr>
    <w:rPr>
      <w:rFonts w:ascii="Calibri" w:eastAsia="Calibri" w:hAnsi="Calibri"/>
      <w:sz w:val="22"/>
      <w:szCs w:val="22"/>
      <w:lang w:val="en-US" w:eastAsia="en-US"/>
    </w:rPr>
  </w:style>
  <w:style w:type="paragraph" w:styleId="ListParagraph">
    <w:name w:val="List Paragraph"/>
    <w:basedOn w:val="Normal"/>
    <w:link w:val="ListParagraphChar"/>
    <w:uiPriority w:val="34"/>
    <w:qFormat/>
    <w:rsid w:val="00C8046E"/>
    <w:pPr>
      <w:spacing w:after="200" w:line="276" w:lineRule="auto"/>
      <w:ind w:left="720"/>
      <w:contextualSpacing/>
    </w:pPr>
    <w:rPr>
      <w:rFonts w:ascii="Calibri" w:eastAsia="Calibri" w:hAnsi="Calibri"/>
      <w:sz w:val="22"/>
      <w:szCs w:val="22"/>
      <w:lang w:val="en-US" w:eastAsia="en-US"/>
    </w:rPr>
  </w:style>
  <w:style w:type="paragraph" w:customStyle="1" w:styleId="FirstHeading">
    <w:name w:val="FirstHeading"/>
    <w:basedOn w:val="Normal"/>
    <w:next w:val="Normal"/>
    <w:rsid w:val="00050F6E"/>
    <w:pPr>
      <w:keepNext/>
      <w:tabs>
        <w:tab w:val="left" w:pos="0"/>
        <w:tab w:val="left" w:pos="86"/>
      </w:tabs>
      <w:spacing w:before="120" w:after="120"/>
      <w:ind w:left="4824" w:hanging="720"/>
    </w:pPr>
    <w:rPr>
      <w:b/>
      <w:sz w:val="24"/>
      <w:lang w:val="es-ES" w:eastAsia="en-US"/>
    </w:rPr>
  </w:style>
  <w:style w:type="paragraph" w:customStyle="1" w:styleId="SecHeading">
    <w:name w:val="SecHeading"/>
    <w:basedOn w:val="Normal"/>
    <w:next w:val="Paragraph"/>
    <w:rsid w:val="00050F6E"/>
    <w:pPr>
      <w:keepNext/>
      <w:tabs>
        <w:tab w:val="num" w:pos="1296"/>
      </w:tabs>
      <w:spacing w:before="120" w:after="120"/>
      <w:ind w:left="1296" w:hanging="576"/>
    </w:pPr>
    <w:rPr>
      <w:b/>
      <w:sz w:val="24"/>
      <w:lang w:eastAsia="en-US"/>
    </w:rPr>
  </w:style>
  <w:style w:type="paragraph" w:customStyle="1" w:styleId="SubHeading1">
    <w:name w:val="SubHeading1"/>
    <w:basedOn w:val="SecHeading"/>
    <w:rsid w:val="00050F6E"/>
    <w:pPr>
      <w:tabs>
        <w:tab w:val="clear" w:pos="1296"/>
        <w:tab w:val="num" w:pos="1872"/>
      </w:tabs>
      <w:ind w:left="1872"/>
    </w:pPr>
  </w:style>
  <w:style w:type="paragraph" w:customStyle="1" w:styleId="Subheading2">
    <w:name w:val="Subheading2"/>
    <w:basedOn w:val="SecHeading"/>
    <w:rsid w:val="00050F6E"/>
    <w:pPr>
      <w:tabs>
        <w:tab w:val="clear" w:pos="1296"/>
        <w:tab w:val="num" w:pos="2376"/>
      </w:tabs>
      <w:ind w:left="2376" w:hanging="288"/>
    </w:pPr>
  </w:style>
  <w:style w:type="paragraph" w:styleId="TOCHeading">
    <w:name w:val="TOC Heading"/>
    <w:basedOn w:val="Heading1"/>
    <w:next w:val="Normal"/>
    <w:uiPriority w:val="39"/>
    <w:unhideWhenUsed/>
    <w:qFormat/>
    <w:rsid w:val="003B78E7"/>
    <w:pPr>
      <w:keepNext/>
      <w:keepLines/>
      <w:spacing w:before="240" w:line="259" w:lineRule="auto"/>
      <w:outlineLvl w:val="9"/>
    </w:pPr>
    <w:rPr>
      <w:rFonts w:ascii="Calibri Light" w:hAnsi="Calibri Light"/>
      <w:noProof w:val="0"/>
      <w:color w:val="2F5496"/>
      <w:sz w:val="32"/>
      <w:szCs w:val="32"/>
    </w:rPr>
  </w:style>
  <w:style w:type="paragraph" w:styleId="TOC3">
    <w:name w:val="toc 3"/>
    <w:basedOn w:val="Normal"/>
    <w:next w:val="Normal"/>
    <w:autoRedefine/>
    <w:uiPriority w:val="39"/>
    <w:unhideWhenUsed/>
    <w:rsid w:val="003B78E7"/>
    <w:pPr>
      <w:ind w:left="400"/>
    </w:pPr>
  </w:style>
  <w:style w:type="paragraph" w:styleId="TOC1">
    <w:name w:val="toc 1"/>
    <w:basedOn w:val="Normal"/>
    <w:next w:val="Normal"/>
    <w:autoRedefine/>
    <w:uiPriority w:val="39"/>
    <w:unhideWhenUsed/>
    <w:rsid w:val="003B78E7"/>
  </w:style>
  <w:style w:type="paragraph" w:styleId="TOC2">
    <w:name w:val="toc 2"/>
    <w:basedOn w:val="Normal"/>
    <w:next w:val="Normal"/>
    <w:autoRedefine/>
    <w:uiPriority w:val="39"/>
    <w:unhideWhenUsed/>
    <w:rsid w:val="003B78E7"/>
    <w:pPr>
      <w:ind w:left="200"/>
    </w:pPr>
  </w:style>
  <w:style w:type="character" w:styleId="Hyperlink">
    <w:name w:val="Hyperlink"/>
    <w:uiPriority w:val="99"/>
    <w:unhideWhenUsed/>
    <w:rsid w:val="003B78E7"/>
    <w:rPr>
      <w:color w:val="0563C1"/>
      <w:u w:val="single"/>
    </w:rPr>
  </w:style>
  <w:style w:type="character" w:customStyle="1" w:styleId="normaltextrun1">
    <w:name w:val="normaltextrun1"/>
    <w:rsid w:val="00BC6BD0"/>
  </w:style>
  <w:style w:type="character" w:customStyle="1" w:styleId="subparChar">
    <w:name w:val="subpar Char"/>
    <w:link w:val="subpar"/>
    <w:rsid w:val="00625332"/>
    <w:rPr>
      <w:sz w:val="24"/>
      <w:lang w:val="es-ES_tradnl"/>
    </w:rPr>
  </w:style>
  <w:style w:type="paragraph" w:customStyle="1" w:styleId="Regtable">
    <w:name w:val="Regtable"/>
    <w:basedOn w:val="Normal"/>
    <w:link w:val="RegtableChar"/>
    <w:rsid w:val="00625332"/>
    <w:pPr>
      <w:keepLines/>
      <w:framePr w:wrap="around" w:vAnchor="text" w:hAnchor="text" w:y="1"/>
      <w:spacing w:before="20" w:after="20"/>
    </w:pPr>
    <w:rPr>
      <w:rFonts w:eastAsia="MS Mincho"/>
      <w:szCs w:val="22"/>
      <w:lang w:val="en-GB" w:eastAsia="en-GB"/>
    </w:rPr>
  </w:style>
  <w:style w:type="character" w:customStyle="1" w:styleId="RegtableChar">
    <w:name w:val="Regtable Char"/>
    <w:link w:val="Regtable"/>
    <w:rsid w:val="00625332"/>
    <w:rPr>
      <w:rFonts w:eastAsia="MS Mincho"/>
      <w:szCs w:val="22"/>
      <w:lang w:val="en-GB" w:eastAsia="en-GB"/>
    </w:rPr>
  </w:style>
  <w:style w:type="paragraph" w:styleId="Revision">
    <w:name w:val="Revision"/>
    <w:hidden/>
    <w:uiPriority w:val="99"/>
    <w:semiHidden/>
    <w:rsid w:val="00C63BD7"/>
    <w:rPr>
      <w:lang w:val="es-MX" w:eastAsia="es-MX"/>
    </w:rPr>
  </w:style>
  <w:style w:type="paragraph" w:customStyle="1" w:styleId="Default">
    <w:name w:val="Default"/>
    <w:link w:val="DefaultChar"/>
    <w:rsid w:val="005A517D"/>
    <w:pPr>
      <w:autoSpaceDE w:val="0"/>
      <w:autoSpaceDN w:val="0"/>
      <w:adjustRightInd w:val="0"/>
    </w:pPr>
    <w:rPr>
      <w:rFonts w:eastAsia="MS Mincho"/>
      <w:color w:val="000000"/>
      <w:sz w:val="24"/>
      <w:szCs w:val="24"/>
      <w:lang w:eastAsia="en-GB"/>
    </w:rPr>
  </w:style>
  <w:style w:type="character" w:customStyle="1" w:styleId="DefaultChar">
    <w:name w:val="Default Char"/>
    <w:link w:val="Default"/>
    <w:rsid w:val="005A517D"/>
    <w:rPr>
      <w:rFonts w:eastAsia="MS Mincho"/>
      <w:color w:val="000000"/>
      <w:sz w:val="24"/>
      <w:szCs w:val="24"/>
      <w:lang w:eastAsia="en-GB"/>
    </w:rPr>
  </w:style>
  <w:style w:type="character" w:customStyle="1" w:styleId="ListParagraphChar">
    <w:name w:val="List Paragraph Char"/>
    <w:link w:val="ListParagraph"/>
    <w:uiPriority w:val="34"/>
    <w:rsid w:val="005A517D"/>
    <w:rPr>
      <w:rFonts w:ascii="Calibri" w:eastAsia="Calibri" w:hAnsi="Calibri"/>
      <w:sz w:val="22"/>
      <w:szCs w:val="22"/>
    </w:rPr>
  </w:style>
  <w:style w:type="paragraph" w:styleId="TOC4">
    <w:name w:val="toc 4"/>
    <w:basedOn w:val="Normal"/>
    <w:next w:val="Normal"/>
    <w:autoRedefine/>
    <w:uiPriority w:val="39"/>
    <w:unhideWhenUsed/>
    <w:rsid w:val="003C66CB"/>
    <w:pPr>
      <w:spacing w:after="100" w:line="259" w:lineRule="auto"/>
      <w:ind w:left="660"/>
    </w:pPr>
    <w:rPr>
      <w:rFonts w:asciiTheme="minorHAnsi" w:eastAsiaTheme="minorEastAsia" w:hAnsiTheme="minorHAnsi" w:cstheme="minorBidi"/>
      <w:sz w:val="22"/>
      <w:szCs w:val="22"/>
      <w:lang w:val="en-US" w:eastAsia="en-US"/>
    </w:rPr>
  </w:style>
  <w:style w:type="paragraph" w:styleId="TOC5">
    <w:name w:val="toc 5"/>
    <w:basedOn w:val="Normal"/>
    <w:next w:val="Normal"/>
    <w:autoRedefine/>
    <w:uiPriority w:val="39"/>
    <w:unhideWhenUsed/>
    <w:rsid w:val="003C66CB"/>
    <w:pPr>
      <w:spacing w:after="100" w:line="259" w:lineRule="auto"/>
      <w:ind w:left="880"/>
    </w:pPr>
    <w:rPr>
      <w:rFonts w:asciiTheme="minorHAnsi" w:eastAsiaTheme="minorEastAsia" w:hAnsiTheme="minorHAnsi" w:cstheme="minorBidi"/>
      <w:sz w:val="22"/>
      <w:szCs w:val="22"/>
      <w:lang w:val="en-US" w:eastAsia="en-US"/>
    </w:rPr>
  </w:style>
  <w:style w:type="paragraph" w:styleId="TOC6">
    <w:name w:val="toc 6"/>
    <w:basedOn w:val="Normal"/>
    <w:next w:val="Normal"/>
    <w:autoRedefine/>
    <w:uiPriority w:val="39"/>
    <w:unhideWhenUsed/>
    <w:rsid w:val="003C66CB"/>
    <w:pPr>
      <w:spacing w:after="100" w:line="259" w:lineRule="auto"/>
      <w:ind w:left="1100"/>
    </w:pPr>
    <w:rPr>
      <w:rFonts w:asciiTheme="minorHAnsi" w:eastAsiaTheme="minorEastAsia" w:hAnsiTheme="minorHAnsi" w:cstheme="minorBidi"/>
      <w:sz w:val="22"/>
      <w:szCs w:val="22"/>
      <w:lang w:val="en-US" w:eastAsia="en-US"/>
    </w:rPr>
  </w:style>
  <w:style w:type="paragraph" w:styleId="TOC7">
    <w:name w:val="toc 7"/>
    <w:basedOn w:val="Normal"/>
    <w:next w:val="Normal"/>
    <w:autoRedefine/>
    <w:uiPriority w:val="39"/>
    <w:unhideWhenUsed/>
    <w:rsid w:val="003C66CB"/>
    <w:pPr>
      <w:spacing w:after="100" w:line="259" w:lineRule="auto"/>
      <w:ind w:left="1320"/>
    </w:pPr>
    <w:rPr>
      <w:rFonts w:asciiTheme="minorHAnsi" w:eastAsiaTheme="minorEastAsia" w:hAnsiTheme="minorHAnsi" w:cstheme="minorBidi"/>
      <w:sz w:val="22"/>
      <w:szCs w:val="22"/>
      <w:lang w:val="en-US" w:eastAsia="en-US"/>
    </w:rPr>
  </w:style>
  <w:style w:type="paragraph" w:styleId="TOC8">
    <w:name w:val="toc 8"/>
    <w:basedOn w:val="Normal"/>
    <w:next w:val="Normal"/>
    <w:autoRedefine/>
    <w:uiPriority w:val="39"/>
    <w:unhideWhenUsed/>
    <w:rsid w:val="003C66CB"/>
    <w:pPr>
      <w:spacing w:after="100" w:line="259" w:lineRule="auto"/>
      <w:ind w:left="1540"/>
    </w:pPr>
    <w:rPr>
      <w:rFonts w:asciiTheme="minorHAnsi" w:eastAsiaTheme="minorEastAsia" w:hAnsiTheme="minorHAnsi" w:cstheme="minorBidi"/>
      <w:sz w:val="22"/>
      <w:szCs w:val="22"/>
      <w:lang w:val="en-US" w:eastAsia="en-US"/>
    </w:rPr>
  </w:style>
  <w:style w:type="paragraph" w:styleId="TOC9">
    <w:name w:val="toc 9"/>
    <w:basedOn w:val="Normal"/>
    <w:next w:val="Normal"/>
    <w:autoRedefine/>
    <w:uiPriority w:val="39"/>
    <w:unhideWhenUsed/>
    <w:rsid w:val="003C66CB"/>
    <w:pPr>
      <w:spacing w:after="100" w:line="259" w:lineRule="auto"/>
      <w:ind w:left="1760"/>
    </w:pPr>
    <w:rPr>
      <w:rFonts w:asciiTheme="minorHAnsi" w:eastAsiaTheme="minorEastAsia" w:hAnsiTheme="minorHAnsi" w:cstheme="minorBidi"/>
      <w:sz w:val="22"/>
      <w:szCs w:val="22"/>
      <w:lang w:val="en-US" w:eastAsia="en-US"/>
    </w:rPr>
  </w:style>
  <w:style w:type="character" w:styleId="UnresolvedMention">
    <w:name w:val="Unresolved Mention"/>
    <w:basedOn w:val="DefaultParagraphFont"/>
    <w:uiPriority w:val="99"/>
    <w:semiHidden/>
    <w:unhideWhenUsed/>
    <w:rsid w:val="003C66C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9732187">
      <w:bodyDiv w:val="1"/>
      <w:marLeft w:val="0"/>
      <w:marRight w:val="0"/>
      <w:marTop w:val="0"/>
      <w:marBottom w:val="0"/>
      <w:divBdr>
        <w:top w:val="none" w:sz="0" w:space="0" w:color="auto"/>
        <w:left w:val="none" w:sz="0" w:space="0" w:color="auto"/>
        <w:bottom w:val="none" w:sz="0" w:space="0" w:color="auto"/>
        <w:right w:val="none" w:sz="0" w:space="0" w:color="auto"/>
      </w:divBdr>
    </w:div>
    <w:div w:id="996953697">
      <w:bodyDiv w:val="1"/>
      <w:marLeft w:val="0"/>
      <w:marRight w:val="0"/>
      <w:marTop w:val="0"/>
      <w:marBottom w:val="0"/>
      <w:divBdr>
        <w:top w:val="none" w:sz="0" w:space="0" w:color="auto"/>
        <w:left w:val="none" w:sz="0" w:space="0" w:color="auto"/>
        <w:bottom w:val="none" w:sz="0" w:space="0" w:color="auto"/>
        <w:right w:val="none" w:sz="0" w:space="0" w:color="auto"/>
      </w:divBdr>
    </w:div>
    <w:div w:id="13546451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idbdocs.iadb.org/wsdocs/getDocument.aspx?DOCNUM=77439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Argentina</TermName>
          <TermId xmlns="http://schemas.microsoft.com/office/infopath/2007/PartnerControls">eb1b705c-195f-4c3b-9661-b201f2fee3c5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Fonseca, Daniel Fernando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5fb3c2b5-b55d-4fa3-955b-0672f2ff16b7</TermId>
        </TermInfo>
        <TermInfo xmlns="http://schemas.microsoft.com/office/infopath/2007/PartnerControls">
          <TermName xmlns="http://schemas.microsoft.com/office/infopath/2007/PartnerControls">RISK FINANCING</TermName>
          <TermId xmlns="http://schemas.microsoft.com/office/infopath/2007/PartnerControls">c5c38d86-fff1-494c-a3d8-b52714531aea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84</Value>
      <Value>5</Value>
      <Value>8</Value>
      <Value>226</Value>
      <Value>4</Value>
      <Value>272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AR-L1281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FINANCIAL MARKETS</TermName>
          <TermId xmlns="http://schemas.microsoft.com/office/infopath/2007/PartnerControls">75500f29-2419-473a-bcd8-84901ddc2aa7</TermId>
        </TermInfo>
      </Terms>
    </nddeef1749674d76abdbe4b239a70bc6>
    <Record_x0020_Number xmlns="cdc7663a-08f0-4737-9e8c-148ce897a09c">R0002048462</Record_x0020_Number>
    <_dlc_DocId xmlns="cdc7663a-08f0-4737-9e8c-148ce897a09c">EZSHARE-1703860781-42</_dlc_DocId>
    <_dlc_DocIdUrl xmlns="cdc7663a-08f0-4737-9e8c-148ce897a09c">
      <Url>https://idbg.sharepoint.com/teams/EZ-AR-LON/AR-L1281/_layouts/15/DocIdRedir.aspx?ID=EZSHARE-1703860781-42</Url>
      <Description>EZSHARE-1703860781-42</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Finance;Financial and Capital Markets;Financial Risk Management;Financial Sector Development;Fiscal Issues and Public Finance;</Webtopic>
    <Abstract xmlns="cdc7663a-08f0-4737-9e8c-148ce897a09c" xsi:nil="true"/>
    <Publishing_x0020_House xmlns="cdc7663a-08f0-4737-9e8c-148ce897a09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5BC19BE7C9F84E8D33E2364042F78F" ma:contentTypeVersion="31" ma:contentTypeDescription="A content type to manage public (operations) IDB documents" ma:contentTypeScope="" ma:versionID="f629cad56a2e9d8801413ed0346943bc">
  <xsd:schema xmlns:xsd="http://www.w3.org/2001/XMLSchema" xmlns:xs="http://www.w3.org/2001/XMLSchema" xmlns:p="http://schemas.microsoft.com/office/2006/metadata/properties" xmlns:ns2="cdc7663a-08f0-4737-9e8c-148ce897a09c" targetNamespace="http://schemas.microsoft.com/office/2006/metadata/properties" ma:root="true" ma:fieldsID="03e022d3dc90e78d60038ac843960ef3"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AR-L1281"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9AAB1-7E9C-4E4C-A62C-73C0BF31ADCF}">
  <ds:schemaRefs>
    <ds:schemaRef ds:uri="http://schemas.microsoft.com/sharepoint/events"/>
  </ds:schemaRefs>
</ds:datastoreItem>
</file>

<file path=customXml/itemProps2.xml><?xml version="1.0" encoding="utf-8"?>
<ds:datastoreItem xmlns:ds="http://schemas.openxmlformats.org/officeDocument/2006/customXml" ds:itemID="{A3193116-0C76-4ED5-AB52-0CB1B7715620}">
  <ds:schemaRefs>
    <ds:schemaRef ds:uri="http://www.w3.org/XML/1998/namespace"/>
    <ds:schemaRef ds:uri="http://schemas.microsoft.com/office/2006/metadata/properties"/>
    <ds:schemaRef ds:uri="http://schemas.microsoft.com/office/infopath/2007/PartnerControls"/>
    <ds:schemaRef ds:uri="http://purl.org/dc/dcmitype/"/>
    <ds:schemaRef ds:uri="http://purl.org/dc/terms/"/>
    <ds:schemaRef ds:uri="http://schemas.microsoft.com/office/2006/documentManagement/types"/>
    <ds:schemaRef ds:uri="cdc7663a-08f0-4737-9e8c-148ce897a09c"/>
    <ds:schemaRef ds:uri="http://purl.org/dc/elements/1.1/"/>
    <ds:schemaRef ds:uri="http://schemas.openxmlformats.org/package/2006/metadata/core-properties"/>
  </ds:schemaRefs>
</ds:datastoreItem>
</file>

<file path=customXml/itemProps3.xml><?xml version="1.0" encoding="utf-8"?>
<ds:datastoreItem xmlns:ds="http://schemas.openxmlformats.org/officeDocument/2006/customXml" ds:itemID="{B2072AD5-F592-4AD3-8F6D-CD3D04F1DA21}"/>
</file>

<file path=customXml/itemProps4.xml><?xml version="1.0" encoding="utf-8"?>
<ds:datastoreItem xmlns:ds="http://schemas.openxmlformats.org/officeDocument/2006/customXml" ds:itemID="{08D6876B-D0BD-4456-9831-54033CA064EA}"/>
</file>

<file path=customXml/itemProps5.xml><?xml version="1.0" encoding="utf-8"?>
<ds:datastoreItem xmlns:ds="http://schemas.openxmlformats.org/officeDocument/2006/customXml" ds:itemID="{B2310E6E-CB4B-4B8B-A08A-8CB4DDCE4A9C}"/>
</file>

<file path=customXml/itemProps6.xml><?xml version="1.0" encoding="utf-8"?>
<ds:datastoreItem xmlns:ds="http://schemas.openxmlformats.org/officeDocument/2006/customXml" ds:itemID="{15541FDE-534D-4A97-8B30-3250A7C989A8}">
  <ds:schemaRefs>
    <ds:schemaRef ds:uri="http://schemas.microsoft.com/sharepoint/v3/contenttype/forms"/>
  </ds:schemaRefs>
</ds:datastoreItem>
</file>

<file path=customXml/itemProps7.xml><?xml version="1.0" encoding="utf-8"?>
<ds:datastoreItem xmlns:ds="http://schemas.openxmlformats.org/officeDocument/2006/customXml" ds:itemID="{B4E426BB-3D4E-467A-A187-B10BB72BB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30</Pages>
  <Words>9820</Words>
  <Characters>54274</Characters>
  <Application>Microsoft Office Word</Application>
  <DocSecurity>0</DocSecurity>
  <Lines>452</Lines>
  <Paragraphs>127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BORRADOR</vt:lpstr>
      <vt:lpstr>BORRADOR</vt:lpstr>
    </vt:vector>
  </TitlesOfParts>
  <Company>Inter-American Development Bank</Company>
  <LinksUpToDate>false</LinksUpToDate>
  <CharactersWithSpaces>63967</CharactersWithSpaces>
  <SharedDoc>false</SharedDoc>
  <HLinks>
    <vt:vector size="6" baseType="variant">
      <vt:variant>
        <vt:i4>5046303</vt:i4>
      </vt:variant>
      <vt:variant>
        <vt:i4>0</vt:i4>
      </vt:variant>
      <vt:variant>
        <vt:i4>0</vt:i4>
      </vt:variant>
      <vt:variant>
        <vt:i4>5</vt:i4>
      </vt:variant>
      <vt:variant>
        <vt:lpwstr>http://idbdocs.iadb.org/wsdocs/getDocument.aspx?DOCNUM=774396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BORRADOR</dc:title>
  <dc:subject/>
  <dc:creator>STEFANQ</dc:creator>
  <cp:keywords/>
  <dc:description/>
  <cp:lastModifiedBy>Gaggero, Annabella</cp:lastModifiedBy>
  <cp:revision>6</cp:revision>
  <cp:lastPrinted>2018-01-26T19:19:00Z</cp:lastPrinted>
  <dcterms:created xsi:type="dcterms:W3CDTF">2018-02-20T19:35:00Z</dcterms:created>
  <dcterms:modified xsi:type="dcterms:W3CDTF">2018-02-20T20:42:00Z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8;#Monitoring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272;#FINANCIAL MARKETS|5fb3c2b5-b55d-4fa3-955b-0672f2ff16b7;#226;#RISK FINANCING|c5c38d86-fff1-494c-a3d8-b52714531aea</vt:lpwstr>
  </property>
  <property fmtid="{D5CDD505-2E9C-101B-9397-08002B2CF9AE}" pid="8" name="Fund IDB">
    <vt:lpwstr>4;#ORC|c028a4b2-ad8b-4cf4-9cac-a2ae6a778e23</vt:lpwstr>
  </property>
  <property fmtid="{D5CDD505-2E9C-101B-9397-08002B2CF9AE}" pid="9" name="Country">
    <vt:lpwstr>5;#Argentina|eb1b705c-195f-4c3b-9661-b201f2fee3c5</vt:lpwstr>
  </property>
  <property fmtid="{D5CDD505-2E9C-101B-9397-08002B2CF9AE}" pid="10" name="Sector IDB">
    <vt:lpwstr>84;#FINANCIAL MARKETS|75500f29-2419-473a-bcd8-84901ddc2aa7</vt:lpwstr>
  </property>
  <property fmtid="{D5CDD505-2E9C-101B-9397-08002B2CF9AE}" pid="11" name="_dlc_DocIdItemGuid">
    <vt:lpwstr>809cb740-d43e-4a8b-a0ee-1f3e8cfa26c5</vt:lpwstr>
  </property>
  <property fmtid="{D5CDD505-2E9C-101B-9397-08002B2CF9AE}" pid="12" name="RecordPoint_ActiveItemMoved">
    <vt:lpwstr>/teams/EZ-AR-LON/AR-L1281/15 LifeCycle Milestones/Draft Area/AR-L1281. LP - Reglamento Operativo del Programa (ROP).docx</vt:lpwstr>
  </property>
  <property fmtid="{D5CDD505-2E9C-101B-9397-08002B2CF9AE}" pid="13" name="RecordStorageActiveId">
    <vt:lpwstr>83ebe17f-fe78-4940-939f-ab0ed145151b</vt:lpwstr>
  </property>
  <property fmtid="{D5CDD505-2E9C-101B-9397-08002B2CF9AE}" pid="14" name="Disclosure Activity">
    <vt:lpwstr>Loan Proposal</vt:lpwstr>
  </property>
  <property fmtid="{D5CDD505-2E9C-101B-9397-08002B2CF9AE}" pid="15" name="ContentTypeId">
    <vt:lpwstr>0x0101001A458A224826124E8B45B1D613300CFC00715BC19BE7C9F84E8D33E2364042F78F</vt:lpwstr>
  </property>
</Properties>
</file>