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66AF97" w14:textId="1C4D9AE5" w:rsidR="00AC6121" w:rsidRDefault="00A40AC5">
      <w:pPr>
        <w:spacing w:after="0" w:line="240" w:lineRule="auto"/>
        <w:jc w:val="center"/>
        <w:rPr>
          <w:rFonts w:ascii="Arial" w:eastAsia="Arial" w:hAnsi="Arial" w:cs="Arial"/>
          <w:b/>
          <w:sz w:val="24"/>
          <w:szCs w:val="24"/>
        </w:rPr>
      </w:pPr>
      <w:r>
        <w:rPr>
          <w:rFonts w:ascii="Arial" w:eastAsia="Arial" w:hAnsi="Arial" w:cs="Arial"/>
          <w:b/>
          <w:sz w:val="24"/>
          <w:szCs w:val="24"/>
        </w:rPr>
        <w:t>TC ABSTRACT</w:t>
      </w:r>
    </w:p>
    <w:p w14:paraId="256B23A7" w14:textId="683BF6AA" w:rsidR="00AC6121" w:rsidRDefault="00AC6121">
      <w:pPr>
        <w:spacing w:after="0" w:line="240" w:lineRule="auto"/>
        <w:jc w:val="center"/>
        <w:rPr>
          <w:rFonts w:ascii="Arial" w:eastAsia="Arial" w:hAnsi="Arial" w:cs="Arial"/>
        </w:rPr>
      </w:pPr>
    </w:p>
    <w:p w14:paraId="79949174" w14:textId="77777777" w:rsidR="00542606" w:rsidRDefault="00542606" w:rsidP="00542606">
      <w:pPr>
        <w:pBdr>
          <w:top w:val="nil"/>
          <w:left w:val="nil"/>
          <w:bottom w:val="nil"/>
          <w:right w:val="nil"/>
          <w:between w:val="nil"/>
        </w:pBdr>
        <w:spacing w:after="0"/>
        <w:ind w:left="360"/>
        <w:rPr>
          <w:rFonts w:ascii="Arial" w:eastAsia="Arial" w:hAnsi="Arial" w:cs="Arial"/>
          <w:b/>
          <w:color w:val="000000"/>
        </w:rPr>
      </w:pPr>
    </w:p>
    <w:p w14:paraId="1C055B7D" w14:textId="57BFF130" w:rsidR="00AC6121" w:rsidRPr="00542606" w:rsidRDefault="00A40AC5" w:rsidP="00542606">
      <w:pPr>
        <w:numPr>
          <w:ilvl w:val="0"/>
          <w:numId w:val="1"/>
        </w:numPr>
        <w:pBdr>
          <w:top w:val="nil"/>
          <w:left w:val="nil"/>
          <w:bottom w:val="nil"/>
          <w:right w:val="nil"/>
          <w:between w:val="nil"/>
        </w:pBdr>
        <w:spacing w:after="240"/>
        <w:ind w:hanging="720"/>
        <w:rPr>
          <w:rFonts w:ascii="Arial" w:eastAsia="Arial" w:hAnsi="Arial" w:cs="Arial"/>
          <w:b/>
          <w:color w:val="000000"/>
        </w:rPr>
      </w:pPr>
      <w:r w:rsidRPr="00542606">
        <w:rPr>
          <w:rFonts w:ascii="Arial" w:eastAsia="Arial" w:hAnsi="Arial" w:cs="Arial"/>
          <w:b/>
          <w:color w:val="000000"/>
        </w:rPr>
        <w:t>Basic project data</w:t>
      </w:r>
    </w:p>
    <w:tbl>
      <w:tblPr>
        <w:tblStyle w:val="a"/>
        <w:tblW w:w="8388" w:type="dxa"/>
        <w:tblInd w:w="46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3826"/>
        <w:gridCol w:w="4562"/>
      </w:tblGrid>
      <w:tr w:rsidR="00AC6121" w14:paraId="22A1EBE3" w14:textId="77777777">
        <w:tc>
          <w:tcPr>
            <w:tcW w:w="3826" w:type="dxa"/>
          </w:tcPr>
          <w:p w14:paraId="14939A23" w14:textId="77777777" w:rsidR="00AC6121" w:rsidRDefault="00A40AC5">
            <w:pPr>
              <w:numPr>
                <w:ilvl w:val="0"/>
                <w:numId w:val="3"/>
              </w:numPr>
              <w:pBdr>
                <w:top w:val="nil"/>
                <w:left w:val="nil"/>
                <w:bottom w:val="nil"/>
                <w:right w:val="nil"/>
                <w:between w:val="nil"/>
              </w:pBdr>
              <w:spacing w:before="60" w:after="60" w:line="276" w:lineRule="auto"/>
              <w:ind w:left="162" w:hanging="162"/>
              <w:jc w:val="both"/>
              <w:rPr>
                <w:color w:val="000000"/>
                <w:sz w:val="18"/>
                <w:szCs w:val="18"/>
              </w:rPr>
            </w:pPr>
            <w:r>
              <w:rPr>
                <w:rFonts w:ascii="Arial" w:eastAsia="Arial" w:hAnsi="Arial" w:cs="Arial"/>
                <w:color w:val="000000"/>
                <w:sz w:val="18"/>
                <w:szCs w:val="18"/>
              </w:rPr>
              <w:t>Country/Region:</w:t>
            </w:r>
          </w:p>
        </w:tc>
        <w:tc>
          <w:tcPr>
            <w:tcW w:w="4562" w:type="dxa"/>
          </w:tcPr>
          <w:p w14:paraId="7D8CEE61" w14:textId="77777777" w:rsidR="00AC6121" w:rsidRDefault="00A40AC5">
            <w:pPr>
              <w:spacing w:before="60" w:after="60"/>
              <w:rPr>
                <w:rFonts w:ascii="Arial" w:eastAsia="Arial" w:hAnsi="Arial" w:cs="Arial"/>
                <w:sz w:val="18"/>
                <w:szCs w:val="18"/>
              </w:rPr>
            </w:pPr>
            <w:r>
              <w:rPr>
                <w:rFonts w:ascii="Arial" w:eastAsia="Arial" w:hAnsi="Arial" w:cs="Arial"/>
                <w:sz w:val="18"/>
                <w:szCs w:val="18"/>
              </w:rPr>
              <w:t>Argentina/CSC.</w:t>
            </w:r>
          </w:p>
        </w:tc>
      </w:tr>
      <w:tr w:rsidR="00AC6121" w14:paraId="68C98FAA" w14:textId="77777777">
        <w:tc>
          <w:tcPr>
            <w:tcW w:w="3826" w:type="dxa"/>
          </w:tcPr>
          <w:p w14:paraId="38E325A1" w14:textId="77777777" w:rsidR="00AC6121" w:rsidRDefault="00A40AC5">
            <w:pPr>
              <w:numPr>
                <w:ilvl w:val="0"/>
                <w:numId w:val="3"/>
              </w:numPr>
              <w:pBdr>
                <w:top w:val="nil"/>
                <w:left w:val="nil"/>
                <w:bottom w:val="nil"/>
                <w:right w:val="nil"/>
                <w:between w:val="nil"/>
              </w:pBdr>
              <w:spacing w:before="60" w:after="60" w:line="276" w:lineRule="auto"/>
              <w:ind w:left="162" w:hanging="162"/>
              <w:jc w:val="both"/>
              <w:rPr>
                <w:color w:val="000000"/>
                <w:sz w:val="18"/>
                <w:szCs w:val="18"/>
              </w:rPr>
            </w:pPr>
            <w:r>
              <w:rPr>
                <w:rFonts w:ascii="Arial" w:eastAsia="Arial" w:hAnsi="Arial" w:cs="Arial"/>
                <w:color w:val="000000"/>
                <w:sz w:val="18"/>
                <w:szCs w:val="18"/>
              </w:rPr>
              <w:t>TC Name:</w:t>
            </w:r>
          </w:p>
        </w:tc>
        <w:tc>
          <w:tcPr>
            <w:tcW w:w="4562" w:type="dxa"/>
          </w:tcPr>
          <w:p w14:paraId="7D2753DF" w14:textId="77777777" w:rsidR="00AC6121" w:rsidRDefault="00A40AC5">
            <w:pPr>
              <w:spacing w:before="60" w:after="60"/>
              <w:rPr>
                <w:rFonts w:ascii="Arial" w:eastAsia="Arial" w:hAnsi="Arial" w:cs="Arial"/>
                <w:sz w:val="18"/>
                <w:szCs w:val="18"/>
              </w:rPr>
            </w:pPr>
            <w:r>
              <w:rPr>
                <w:rFonts w:ascii="Arial" w:eastAsia="Arial" w:hAnsi="Arial" w:cs="Arial"/>
                <w:sz w:val="18"/>
                <w:szCs w:val="18"/>
              </w:rPr>
              <w:t>Human Capital Development to improve the competitiveness of the textile sector in Argentina</w:t>
            </w:r>
          </w:p>
        </w:tc>
      </w:tr>
      <w:tr w:rsidR="00AC6121" w14:paraId="71D0D1AB" w14:textId="77777777">
        <w:tc>
          <w:tcPr>
            <w:tcW w:w="3826" w:type="dxa"/>
          </w:tcPr>
          <w:p w14:paraId="17995E21" w14:textId="77777777" w:rsidR="00AC6121" w:rsidRDefault="00A40AC5">
            <w:pPr>
              <w:numPr>
                <w:ilvl w:val="0"/>
                <w:numId w:val="3"/>
              </w:numPr>
              <w:pBdr>
                <w:top w:val="nil"/>
                <w:left w:val="nil"/>
                <w:bottom w:val="nil"/>
                <w:right w:val="nil"/>
                <w:between w:val="nil"/>
              </w:pBdr>
              <w:spacing w:before="60" w:after="60" w:line="276" w:lineRule="auto"/>
              <w:ind w:left="162" w:hanging="162"/>
              <w:jc w:val="both"/>
              <w:rPr>
                <w:color w:val="000000"/>
                <w:sz w:val="18"/>
                <w:szCs w:val="18"/>
              </w:rPr>
            </w:pPr>
            <w:r>
              <w:rPr>
                <w:rFonts w:ascii="Arial" w:eastAsia="Arial" w:hAnsi="Arial" w:cs="Arial"/>
                <w:color w:val="000000"/>
                <w:sz w:val="18"/>
                <w:szCs w:val="18"/>
              </w:rPr>
              <w:t>TC Number:</w:t>
            </w:r>
          </w:p>
        </w:tc>
        <w:tc>
          <w:tcPr>
            <w:tcW w:w="4562" w:type="dxa"/>
          </w:tcPr>
          <w:p w14:paraId="71BCC4A5" w14:textId="77777777" w:rsidR="00AC6121" w:rsidRDefault="00A40AC5">
            <w:pPr>
              <w:spacing w:before="60" w:after="60"/>
              <w:rPr>
                <w:rFonts w:ascii="Arial" w:eastAsia="Arial" w:hAnsi="Arial" w:cs="Arial"/>
                <w:sz w:val="18"/>
                <w:szCs w:val="18"/>
              </w:rPr>
            </w:pPr>
            <w:r>
              <w:rPr>
                <w:rFonts w:ascii="Arial" w:eastAsia="Arial" w:hAnsi="Arial" w:cs="Arial"/>
                <w:sz w:val="18"/>
                <w:szCs w:val="18"/>
              </w:rPr>
              <w:t>AR-T1223</w:t>
            </w:r>
          </w:p>
        </w:tc>
      </w:tr>
      <w:tr w:rsidR="00AC6121" w14:paraId="56D0071B" w14:textId="77777777">
        <w:tc>
          <w:tcPr>
            <w:tcW w:w="3826" w:type="dxa"/>
          </w:tcPr>
          <w:p w14:paraId="73088454" w14:textId="77777777" w:rsidR="00AC6121" w:rsidRDefault="00A40AC5">
            <w:pPr>
              <w:numPr>
                <w:ilvl w:val="0"/>
                <w:numId w:val="3"/>
              </w:numPr>
              <w:pBdr>
                <w:top w:val="nil"/>
                <w:left w:val="nil"/>
                <w:bottom w:val="nil"/>
                <w:right w:val="nil"/>
                <w:between w:val="nil"/>
              </w:pBdr>
              <w:spacing w:before="60" w:after="60" w:line="276" w:lineRule="auto"/>
              <w:ind w:left="162" w:hanging="162"/>
              <w:jc w:val="both"/>
              <w:rPr>
                <w:color w:val="000000"/>
                <w:sz w:val="18"/>
                <w:szCs w:val="18"/>
              </w:rPr>
            </w:pPr>
            <w:r>
              <w:rPr>
                <w:rFonts w:ascii="Arial" w:eastAsia="Arial" w:hAnsi="Arial" w:cs="Arial"/>
                <w:color w:val="000000"/>
                <w:sz w:val="18"/>
                <w:szCs w:val="18"/>
              </w:rPr>
              <w:t>Team Leader/Members:</w:t>
            </w:r>
          </w:p>
        </w:tc>
        <w:tc>
          <w:tcPr>
            <w:tcW w:w="4562" w:type="dxa"/>
          </w:tcPr>
          <w:p w14:paraId="28C98A6C" w14:textId="5F72CFCB" w:rsidR="00AC6121" w:rsidRDefault="00A40AC5" w:rsidP="000A107A">
            <w:pPr>
              <w:spacing w:before="60" w:after="60"/>
              <w:jc w:val="both"/>
              <w:rPr>
                <w:rFonts w:ascii="Arial" w:eastAsia="Arial" w:hAnsi="Arial" w:cs="Arial"/>
                <w:sz w:val="18"/>
                <w:szCs w:val="18"/>
              </w:rPr>
            </w:pPr>
            <w:r>
              <w:rPr>
                <w:rFonts w:ascii="Arial" w:eastAsia="Arial" w:hAnsi="Arial" w:cs="Arial"/>
                <w:sz w:val="18"/>
                <w:szCs w:val="18"/>
              </w:rPr>
              <w:t>Graciana Rucci (SCL/LMK), team leader; Andrea Bergamaschi (EDU/CAR) co-team leader; Kim Dohyung (SCL/LMK); Ethel Muhlstein (SCL/LMK)</w:t>
            </w:r>
            <w:r w:rsidR="00862FD3">
              <w:rPr>
                <w:rFonts w:ascii="Arial" w:eastAsia="Arial" w:hAnsi="Arial" w:cs="Arial"/>
                <w:sz w:val="18"/>
                <w:szCs w:val="18"/>
              </w:rPr>
              <w:t>;</w:t>
            </w:r>
            <w:r>
              <w:rPr>
                <w:rFonts w:ascii="Arial" w:eastAsia="Arial" w:hAnsi="Arial" w:cs="Arial"/>
                <w:sz w:val="18"/>
                <w:szCs w:val="18"/>
              </w:rPr>
              <w:t xml:space="preserve"> </w:t>
            </w:r>
            <w:r w:rsidR="00862FD3">
              <w:rPr>
                <w:rFonts w:ascii="Arial" w:eastAsia="Arial" w:hAnsi="Arial" w:cs="Arial"/>
                <w:sz w:val="18"/>
                <w:szCs w:val="18"/>
              </w:rPr>
              <w:t xml:space="preserve">and </w:t>
            </w:r>
            <w:r>
              <w:rPr>
                <w:rFonts w:ascii="Arial" w:eastAsia="Arial" w:hAnsi="Arial" w:cs="Arial"/>
                <w:sz w:val="18"/>
                <w:szCs w:val="18"/>
              </w:rPr>
              <w:t>Tania Gaona (SCL/LMK).</w:t>
            </w:r>
          </w:p>
        </w:tc>
      </w:tr>
      <w:tr w:rsidR="00AC6121" w14:paraId="5F7789A4" w14:textId="77777777">
        <w:tc>
          <w:tcPr>
            <w:tcW w:w="3826" w:type="dxa"/>
          </w:tcPr>
          <w:p w14:paraId="05AD87A8" w14:textId="77777777" w:rsidR="00AC6121" w:rsidRDefault="00A40AC5">
            <w:pPr>
              <w:numPr>
                <w:ilvl w:val="0"/>
                <w:numId w:val="3"/>
              </w:numPr>
              <w:pBdr>
                <w:top w:val="nil"/>
                <w:left w:val="nil"/>
                <w:bottom w:val="nil"/>
                <w:right w:val="nil"/>
                <w:between w:val="nil"/>
              </w:pBdr>
              <w:spacing w:before="60" w:after="60" w:line="276" w:lineRule="auto"/>
              <w:ind w:left="162" w:hanging="162"/>
              <w:jc w:val="both"/>
              <w:rPr>
                <w:color w:val="000000"/>
                <w:sz w:val="18"/>
                <w:szCs w:val="18"/>
              </w:rPr>
            </w:pPr>
            <w:r>
              <w:rPr>
                <w:rFonts w:ascii="Arial" w:eastAsia="Arial" w:hAnsi="Arial" w:cs="Arial"/>
                <w:color w:val="000000"/>
                <w:sz w:val="18"/>
                <w:szCs w:val="18"/>
              </w:rPr>
              <w:t>Indicate if: Operational Support, Client Support, or Research &amp; Dissemination.</w:t>
            </w:r>
          </w:p>
        </w:tc>
        <w:tc>
          <w:tcPr>
            <w:tcW w:w="4562" w:type="dxa"/>
          </w:tcPr>
          <w:p w14:paraId="6D39DA45" w14:textId="77777777" w:rsidR="00AC6121" w:rsidRDefault="00A40AC5">
            <w:pPr>
              <w:spacing w:before="60" w:after="60"/>
              <w:rPr>
                <w:rFonts w:ascii="Arial" w:eastAsia="Arial" w:hAnsi="Arial" w:cs="Arial"/>
                <w:sz w:val="18"/>
                <w:szCs w:val="18"/>
              </w:rPr>
            </w:pPr>
            <w:r>
              <w:rPr>
                <w:rFonts w:ascii="Arial" w:eastAsia="Arial" w:hAnsi="Arial" w:cs="Arial"/>
                <w:sz w:val="18"/>
                <w:szCs w:val="18"/>
              </w:rPr>
              <w:t>Client Support</w:t>
            </w:r>
          </w:p>
        </w:tc>
      </w:tr>
      <w:tr w:rsidR="00AC6121" w14:paraId="408EAAA6" w14:textId="77777777">
        <w:tc>
          <w:tcPr>
            <w:tcW w:w="3826" w:type="dxa"/>
          </w:tcPr>
          <w:p w14:paraId="0D6A57F4" w14:textId="5B416AA9" w:rsidR="00AC6121" w:rsidRDefault="00A40AC5">
            <w:pPr>
              <w:numPr>
                <w:ilvl w:val="0"/>
                <w:numId w:val="3"/>
              </w:numPr>
              <w:pBdr>
                <w:top w:val="nil"/>
                <w:left w:val="nil"/>
                <w:bottom w:val="nil"/>
                <w:right w:val="nil"/>
                <w:between w:val="nil"/>
              </w:pBdr>
              <w:spacing w:before="60" w:after="60" w:line="276" w:lineRule="auto"/>
              <w:ind w:left="162" w:hanging="162"/>
              <w:jc w:val="both"/>
              <w:rPr>
                <w:color w:val="000000"/>
                <w:sz w:val="18"/>
                <w:szCs w:val="18"/>
              </w:rPr>
            </w:pPr>
            <w:r>
              <w:rPr>
                <w:rFonts w:ascii="Arial" w:eastAsia="Arial" w:hAnsi="Arial" w:cs="Arial"/>
                <w:color w:val="000000"/>
                <w:sz w:val="18"/>
                <w:szCs w:val="18"/>
              </w:rPr>
              <w:t>Reference to Request: (IDB docs #)</w:t>
            </w:r>
          </w:p>
        </w:tc>
        <w:tc>
          <w:tcPr>
            <w:tcW w:w="4562" w:type="dxa"/>
          </w:tcPr>
          <w:p w14:paraId="43BCE449" w14:textId="07F219BA" w:rsidR="00AC6121" w:rsidRDefault="00862FD3" w:rsidP="006A083B">
            <w:pPr>
              <w:spacing w:before="60" w:after="60"/>
              <w:ind w:left="360" w:hanging="330"/>
              <w:rPr>
                <w:rFonts w:ascii="Arial" w:eastAsia="Arial" w:hAnsi="Arial" w:cs="Arial"/>
                <w:sz w:val="18"/>
                <w:szCs w:val="18"/>
              </w:rPr>
            </w:pPr>
            <w:r>
              <w:rPr>
                <w:rFonts w:ascii="Arial" w:eastAsia="Arial" w:hAnsi="Arial" w:cs="Arial"/>
                <w:sz w:val="18"/>
                <w:szCs w:val="18"/>
              </w:rPr>
              <w:t>NA</w:t>
            </w:r>
          </w:p>
        </w:tc>
      </w:tr>
      <w:tr w:rsidR="00AC6121" w14:paraId="776594A6" w14:textId="77777777">
        <w:tc>
          <w:tcPr>
            <w:tcW w:w="3826" w:type="dxa"/>
          </w:tcPr>
          <w:p w14:paraId="3C356BE3" w14:textId="77777777" w:rsidR="00AC6121" w:rsidRDefault="00A40AC5">
            <w:pPr>
              <w:numPr>
                <w:ilvl w:val="0"/>
                <w:numId w:val="3"/>
              </w:numPr>
              <w:pBdr>
                <w:top w:val="nil"/>
                <w:left w:val="nil"/>
                <w:bottom w:val="nil"/>
                <w:right w:val="nil"/>
                <w:between w:val="nil"/>
              </w:pBdr>
              <w:spacing w:before="60" w:after="60" w:line="276" w:lineRule="auto"/>
              <w:ind w:left="162" w:hanging="162"/>
              <w:jc w:val="both"/>
              <w:rPr>
                <w:color w:val="000000"/>
                <w:sz w:val="18"/>
                <w:szCs w:val="18"/>
              </w:rPr>
            </w:pPr>
            <w:r>
              <w:rPr>
                <w:rFonts w:ascii="Arial" w:eastAsia="Arial" w:hAnsi="Arial" w:cs="Arial"/>
                <w:color w:val="000000"/>
                <w:sz w:val="18"/>
                <w:szCs w:val="18"/>
              </w:rPr>
              <w:t>Date of TC Abstract:</w:t>
            </w:r>
          </w:p>
        </w:tc>
        <w:tc>
          <w:tcPr>
            <w:tcW w:w="4562" w:type="dxa"/>
          </w:tcPr>
          <w:p w14:paraId="6878A52D" w14:textId="22D170E0" w:rsidR="00AC6121" w:rsidRDefault="00A40AC5">
            <w:pPr>
              <w:spacing w:before="60" w:after="60"/>
              <w:rPr>
                <w:rFonts w:ascii="Arial" w:eastAsia="Arial" w:hAnsi="Arial" w:cs="Arial"/>
                <w:sz w:val="18"/>
                <w:szCs w:val="18"/>
              </w:rPr>
            </w:pPr>
            <w:r>
              <w:rPr>
                <w:rFonts w:ascii="Arial" w:eastAsia="Arial" w:hAnsi="Arial" w:cs="Arial"/>
                <w:sz w:val="18"/>
                <w:szCs w:val="18"/>
              </w:rPr>
              <w:t>October 15</w:t>
            </w:r>
            <w:r w:rsidR="00862FD3">
              <w:rPr>
                <w:rFonts w:ascii="Arial" w:eastAsia="Arial" w:hAnsi="Arial" w:cs="Arial"/>
                <w:sz w:val="18"/>
                <w:szCs w:val="18"/>
              </w:rPr>
              <w:t>, 2018</w:t>
            </w:r>
          </w:p>
        </w:tc>
      </w:tr>
      <w:tr w:rsidR="00AC6121" w14:paraId="4985386E" w14:textId="77777777">
        <w:tc>
          <w:tcPr>
            <w:tcW w:w="3826" w:type="dxa"/>
          </w:tcPr>
          <w:p w14:paraId="0F049453" w14:textId="77777777" w:rsidR="00AC6121" w:rsidRDefault="00A40AC5">
            <w:pPr>
              <w:numPr>
                <w:ilvl w:val="0"/>
                <w:numId w:val="3"/>
              </w:numPr>
              <w:pBdr>
                <w:top w:val="nil"/>
                <w:left w:val="nil"/>
                <w:bottom w:val="nil"/>
                <w:right w:val="nil"/>
                <w:between w:val="nil"/>
              </w:pBdr>
              <w:spacing w:before="60" w:after="60" w:line="276" w:lineRule="auto"/>
              <w:ind w:left="162" w:hanging="162"/>
              <w:jc w:val="both"/>
              <w:rPr>
                <w:color w:val="000000"/>
                <w:sz w:val="18"/>
                <w:szCs w:val="18"/>
              </w:rPr>
            </w:pPr>
            <w:r>
              <w:rPr>
                <w:rFonts w:ascii="Arial" w:eastAsia="Arial" w:hAnsi="Arial" w:cs="Arial"/>
                <w:color w:val="000000"/>
                <w:sz w:val="18"/>
                <w:szCs w:val="18"/>
              </w:rPr>
              <w:t>Beneficiary (countries or entities which are the recipient of the technical assistance):</w:t>
            </w:r>
          </w:p>
        </w:tc>
        <w:tc>
          <w:tcPr>
            <w:tcW w:w="4562" w:type="dxa"/>
          </w:tcPr>
          <w:p w14:paraId="3DBAFCE8" w14:textId="77777777" w:rsidR="00AC6121" w:rsidRDefault="00A40AC5">
            <w:pPr>
              <w:spacing w:before="60" w:after="60"/>
              <w:rPr>
                <w:rFonts w:ascii="Arial" w:eastAsia="Arial" w:hAnsi="Arial" w:cs="Arial"/>
                <w:sz w:val="18"/>
                <w:szCs w:val="18"/>
              </w:rPr>
            </w:pPr>
            <w:r>
              <w:rPr>
                <w:rFonts w:ascii="Arial" w:eastAsia="Arial" w:hAnsi="Arial" w:cs="Arial"/>
                <w:sz w:val="18"/>
                <w:szCs w:val="18"/>
              </w:rPr>
              <w:t>Government of Argentina.</w:t>
            </w:r>
          </w:p>
        </w:tc>
      </w:tr>
      <w:tr w:rsidR="00AC6121" w14:paraId="702C1CEE" w14:textId="77777777">
        <w:tc>
          <w:tcPr>
            <w:tcW w:w="3826" w:type="dxa"/>
          </w:tcPr>
          <w:p w14:paraId="16D2C03C" w14:textId="77777777" w:rsidR="00AC6121" w:rsidRDefault="00A40AC5">
            <w:pPr>
              <w:numPr>
                <w:ilvl w:val="0"/>
                <w:numId w:val="3"/>
              </w:numPr>
              <w:pBdr>
                <w:top w:val="nil"/>
                <w:left w:val="nil"/>
                <w:bottom w:val="nil"/>
                <w:right w:val="nil"/>
                <w:between w:val="nil"/>
              </w:pBdr>
              <w:spacing w:before="60" w:after="60" w:line="276" w:lineRule="auto"/>
              <w:ind w:left="162" w:hanging="162"/>
              <w:jc w:val="both"/>
              <w:rPr>
                <w:color w:val="000000"/>
                <w:sz w:val="18"/>
                <w:szCs w:val="18"/>
              </w:rPr>
            </w:pPr>
            <w:r>
              <w:rPr>
                <w:rFonts w:ascii="Arial" w:eastAsia="Arial" w:hAnsi="Arial" w:cs="Arial"/>
                <w:color w:val="000000"/>
                <w:sz w:val="18"/>
                <w:szCs w:val="18"/>
              </w:rPr>
              <w:t>Executing Agency and contact name (Organization or entity responsible for executing the TC Program) {If Bank: Contracting entity} {If the same as Beneficiary, please indicate}</w:t>
            </w:r>
          </w:p>
        </w:tc>
        <w:tc>
          <w:tcPr>
            <w:tcW w:w="4562" w:type="dxa"/>
          </w:tcPr>
          <w:p w14:paraId="2E258355" w14:textId="2401EE92" w:rsidR="00AC6121" w:rsidRDefault="00862FD3" w:rsidP="004536BA">
            <w:pPr>
              <w:spacing w:before="60" w:after="60"/>
              <w:jc w:val="both"/>
              <w:rPr>
                <w:rFonts w:ascii="Arial" w:eastAsia="Arial" w:hAnsi="Arial" w:cs="Arial"/>
                <w:sz w:val="18"/>
                <w:szCs w:val="18"/>
              </w:rPr>
            </w:pPr>
            <w:r>
              <w:rPr>
                <w:rFonts w:ascii="Arial" w:eastAsia="Arial" w:hAnsi="Arial" w:cs="Arial"/>
                <w:sz w:val="18"/>
                <w:szCs w:val="18"/>
              </w:rPr>
              <w:t xml:space="preserve">Inter-American Development Bank, Social Sector, Labor Markets </w:t>
            </w:r>
            <w:r w:rsidR="006A083B">
              <w:rPr>
                <w:rFonts w:ascii="Arial" w:eastAsia="Arial" w:hAnsi="Arial" w:cs="Arial"/>
                <w:sz w:val="18"/>
                <w:szCs w:val="18"/>
              </w:rPr>
              <w:t>Division</w:t>
            </w:r>
            <w:r>
              <w:rPr>
                <w:rFonts w:ascii="Arial" w:eastAsia="Arial" w:hAnsi="Arial" w:cs="Arial"/>
                <w:sz w:val="18"/>
                <w:szCs w:val="18"/>
              </w:rPr>
              <w:t xml:space="preserve"> (SCL/LMK). Graciana Rucci, gracianar</w:t>
            </w:r>
            <w:r w:rsidR="006A083B">
              <w:rPr>
                <w:rFonts w:ascii="Arial" w:eastAsia="Arial" w:hAnsi="Arial" w:cs="Arial"/>
                <w:sz w:val="18"/>
                <w:szCs w:val="18"/>
              </w:rPr>
              <w:t>@</w:t>
            </w:r>
            <w:r>
              <w:rPr>
                <w:rFonts w:ascii="Arial" w:eastAsia="Arial" w:hAnsi="Arial" w:cs="Arial"/>
                <w:sz w:val="18"/>
                <w:szCs w:val="18"/>
              </w:rPr>
              <w:t xml:space="preserve">iadb.org </w:t>
            </w:r>
            <w:r w:rsidDel="00862FD3">
              <w:rPr>
                <w:rFonts w:ascii="Arial" w:eastAsia="Arial" w:hAnsi="Arial" w:cs="Arial"/>
                <w:sz w:val="18"/>
                <w:szCs w:val="18"/>
              </w:rPr>
              <w:t xml:space="preserve"> </w:t>
            </w:r>
          </w:p>
        </w:tc>
      </w:tr>
      <w:tr w:rsidR="00AC6121" w14:paraId="76A97283" w14:textId="77777777">
        <w:tc>
          <w:tcPr>
            <w:tcW w:w="3826" w:type="dxa"/>
          </w:tcPr>
          <w:p w14:paraId="675EDA7C" w14:textId="77777777" w:rsidR="00AC6121" w:rsidRDefault="00A40AC5">
            <w:pPr>
              <w:numPr>
                <w:ilvl w:val="0"/>
                <w:numId w:val="3"/>
              </w:numPr>
              <w:pBdr>
                <w:top w:val="nil"/>
                <w:left w:val="nil"/>
                <w:bottom w:val="nil"/>
                <w:right w:val="nil"/>
                <w:between w:val="nil"/>
              </w:pBdr>
              <w:spacing w:before="60" w:after="60" w:line="276" w:lineRule="auto"/>
              <w:ind w:left="162" w:hanging="162"/>
              <w:jc w:val="both"/>
              <w:rPr>
                <w:color w:val="000000"/>
                <w:sz w:val="18"/>
                <w:szCs w:val="18"/>
              </w:rPr>
            </w:pPr>
            <w:r>
              <w:rPr>
                <w:rFonts w:ascii="Arial" w:eastAsia="Arial" w:hAnsi="Arial" w:cs="Arial"/>
                <w:color w:val="000000"/>
                <w:sz w:val="18"/>
                <w:szCs w:val="18"/>
              </w:rPr>
              <w:t>IDB Funding Requested:</w:t>
            </w:r>
          </w:p>
        </w:tc>
        <w:tc>
          <w:tcPr>
            <w:tcW w:w="4562" w:type="dxa"/>
          </w:tcPr>
          <w:p w14:paraId="3CF0A2FC" w14:textId="22ABC0B8" w:rsidR="00AC6121" w:rsidRDefault="00A40AC5">
            <w:pPr>
              <w:spacing w:before="60" w:after="60"/>
              <w:rPr>
                <w:rFonts w:ascii="Arial" w:eastAsia="Arial" w:hAnsi="Arial" w:cs="Arial"/>
                <w:sz w:val="18"/>
                <w:szCs w:val="18"/>
              </w:rPr>
            </w:pPr>
            <w:r>
              <w:rPr>
                <w:rFonts w:ascii="Arial" w:eastAsia="Arial" w:hAnsi="Arial" w:cs="Arial"/>
                <w:sz w:val="18"/>
                <w:szCs w:val="18"/>
              </w:rPr>
              <w:t xml:space="preserve">US$ </w:t>
            </w:r>
            <w:r w:rsidR="006B2618" w:rsidRPr="006B2618">
              <w:rPr>
                <w:rFonts w:ascii="Arial" w:eastAsia="Arial" w:hAnsi="Arial" w:cs="Arial"/>
                <w:sz w:val="18"/>
                <w:szCs w:val="18"/>
              </w:rPr>
              <w:t>5</w:t>
            </w:r>
            <w:r w:rsidRPr="006B2618">
              <w:rPr>
                <w:rFonts w:ascii="Arial" w:eastAsia="Arial" w:hAnsi="Arial" w:cs="Arial"/>
                <w:sz w:val="18"/>
                <w:szCs w:val="18"/>
              </w:rPr>
              <w:t>00.000</w:t>
            </w:r>
            <w:r w:rsidR="000D7EDA" w:rsidRPr="002710DE">
              <w:rPr>
                <w:rFonts w:ascii="Arial" w:eastAsia="Arial" w:hAnsi="Arial" w:cs="Arial"/>
                <w:color w:val="FF0000"/>
                <w:sz w:val="18"/>
                <w:szCs w:val="18"/>
              </w:rPr>
              <w:t xml:space="preserve">  </w:t>
            </w:r>
          </w:p>
        </w:tc>
      </w:tr>
      <w:tr w:rsidR="00AC6121" w14:paraId="40FD6B3A" w14:textId="77777777">
        <w:tc>
          <w:tcPr>
            <w:tcW w:w="3826" w:type="dxa"/>
          </w:tcPr>
          <w:p w14:paraId="5D9B0B0B" w14:textId="77777777" w:rsidR="00AC6121" w:rsidRDefault="00A40AC5">
            <w:pPr>
              <w:numPr>
                <w:ilvl w:val="0"/>
                <w:numId w:val="3"/>
              </w:numPr>
              <w:pBdr>
                <w:top w:val="nil"/>
                <w:left w:val="nil"/>
                <w:bottom w:val="nil"/>
                <w:right w:val="nil"/>
                <w:between w:val="nil"/>
              </w:pBdr>
              <w:spacing w:before="60" w:after="60" w:line="276" w:lineRule="auto"/>
              <w:ind w:left="162" w:hanging="162"/>
              <w:jc w:val="both"/>
              <w:rPr>
                <w:color w:val="000000"/>
                <w:sz w:val="18"/>
                <w:szCs w:val="18"/>
              </w:rPr>
            </w:pPr>
            <w:r>
              <w:rPr>
                <w:rFonts w:ascii="Arial" w:eastAsia="Arial" w:hAnsi="Arial" w:cs="Arial"/>
                <w:color w:val="000000"/>
                <w:sz w:val="18"/>
                <w:szCs w:val="18"/>
              </w:rPr>
              <w:t>Local counterpart funding, if any:</w:t>
            </w:r>
          </w:p>
        </w:tc>
        <w:tc>
          <w:tcPr>
            <w:tcW w:w="4562" w:type="dxa"/>
          </w:tcPr>
          <w:p w14:paraId="20037DCA" w14:textId="792A2FE7" w:rsidR="00AC6121" w:rsidRDefault="00A40AC5">
            <w:pPr>
              <w:spacing w:before="60" w:after="60"/>
              <w:rPr>
                <w:rFonts w:ascii="Arial" w:eastAsia="Arial" w:hAnsi="Arial" w:cs="Arial"/>
                <w:sz w:val="18"/>
                <w:szCs w:val="18"/>
              </w:rPr>
            </w:pPr>
            <w:r>
              <w:rPr>
                <w:rFonts w:ascii="Arial" w:eastAsia="Arial" w:hAnsi="Arial" w:cs="Arial"/>
                <w:sz w:val="18"/>
                <w:szCs w:val="18"/>
              </w:rPr>
              <w:t>US$400.000</w:t>
            </w:r>
          </w:p>
        </w:tc>
      </w:tr>
      <w:tr w:rsidR="00AC6121" w14:paraId="242B2E3F" w14:textId="77777777">
        <w:tc>
          <w:tcPr>
            <w:tcW w:w="3826" w:type="dxa"/>
          </w:tcPr>
          <w:p w14:paraId="5507566D" w14:textId="627C9B17" w:rsidR="00AC6121" w:rsidRDefault="00A40AC5">
            <w:pPr>
              <w:numPr>
                <w:ilvl w:val="0"/>
                <w:numId w:val="3"/>
              </w:numPr>
              <w:pBdr>
                <w:top w:val="nil"/>
                <w:left w:val="nil"/>
                <w:bottom w:val="nil"/>
                <w:right w:val="nil"/>
                <w:between w:val="nil"/>
              </w:pBdr>
              <w:spacing w:before="60" w:after="60" w:line="276" w:lineRule="auto"/>
              <w:ind w:left="162" w:hanging="162"/>
              <w:jc w:val="both"/>
              <w:rPr>
                <w:color w:val="000000"/>
                <w:sz w:val="18"/>
                <w:szCs w:val="18"/>
              </w:rPr>
            </w:pPr>
            <w:r>
              <w:rPr>
                <w:rFonts w:ascii="Arial" w:eastAsia="Arial" w:hAnsi="Arial" w:cs="Arial"/>
                <w:color w:val="000000"/>
                <w:sz w:val="18"/>
                <w:szCs w:val="18"/>
              </w:rPr>
              <w:t>Disbursement</w:t>
            </w:r>
            <w:r w:rsidR="006A083B">
              <w:rPr>
                <w:rFonts w:ascii="Arial" w:eastAsia="Arial" w:hAnsi="Arial" w:cs="Arial"/>
                <w:color w:val="000000"/>
                <w:sz w:val="18"/>
                <w:szCs w:val="18"/>
              </w:rPr>
              <w:t xml:space="preserve"> and execution</w:t>
            </w:r>
            <w:r>
              <w:rPr>
                <w:rFonts w:ascii="Arial" w:eastAsia="Arial" w:hAnsi="Arial" w:cs="Arial"/>
                <w:color w:val="000000"/>
                <w:sz w:val="18"/>
                <w:szCs w:val="18"/>
              </w:rPr>
              <w:t xml:space="preserve"> period </w:t>
            </w:r>
          </w:p>
        </w:tc>
        <w:tc>
          <w:tcPr>
            <w:tcW w:w="4562" w:type="dxa"/>
          </w:tcPr>
          <w:p w14:paraId="158B82F2" w14:textId="77777777" w:rsidR="00AC6121" w:rsidRDefault="00A40AC5">
            <w:pPr>
              <w:spacing w:before="60" w:after="60"/>
              <w:rPr>
                <w:rFonts w:ascii="Arial" w:eastAsia="Arial" w:hAnsi="Arial" w:cs="Arial"/>
                <w:sz w:val="18"/>
                <w:szCs w:val="18"/>
              </w:rPr>
            </w:pPr>
            <w:r>
              <w:rPr>
                <w:rFonts w:ascii="Arial" w:eastAsia="Arial" w:hAnsi="Arial" w:cs="Arial"/>
                <w:sz w:val="18"/>
                <w:szCs w:val="18"/>
              </w:rPr>
              <w:t>36 months.</w:t>
            </w:r>
          </w:p>
        </w:tc>
      </w:tr>
      <w:tr w:rsidR="00AC6121" w14:paraId="24822A0A" w14:textId="77777777">
        <w:tc>
          <w:tcPr>
            <w:tcW w:w="3826" w:type="dxa"/>
          </w:tcPr>
          <w:p w14:paraId="2799E06F" w14:textId="77777777" w:rsidR="00AC6121" w:rsidRDefault="00A40AC5">
            <w:pPr>
              <w:numPr>
                <w:ilvl w:val="0"/>
                <w:numId w:val="3"/>
              </w:numPr>
              <w:pBdr>
                <w:top w:val="nil"/>
                <w:left w:val="nil"/>
                <w:bottom w:val="nil"/>
                <w:right w:val="nil"/>
                <w:between w:val="nil"/>
              </w:pBdr>
              <w:spacing w:before="60" w:after="60" w:line="276" w:lineRule="auto"/>
              <w:ind w:left="162" w:hanging="162"/>
              <w:jc w:val="both"/>
              <w:rPr>
                <w:color w:val="000000"/>
                <w:sz w:val="18"/>
                <w:szCs w:val="18"/>
              </w:rPr>
            </w:pPr>
            <w:r>
              <w:rPr>
                <w:rFonts w:ascii="Arial" w:eastAsia="Arial" w:hAnsi="Arial" w:cs="Arial"/>
                <w:color w:val="000000"/>
                <w:sz w:val="18"/>
                <w:szCs w:val="18"/>
              </w:rPr>
              <w:t>Required start date:</w:t>
            </w:r>
          </w:p>
        </w:tc>
        <w:tc>
          <w:tcPr>
            <w:tcW w:w="4562" w:type="dxa"/>
          </w:tcPr>
          <w:p w14:paraId="5543C8FB" w14:textId="5B91F1B2" w:rsidR="00AC6121" w:rsidRDefault="006A083B">
            <w:pPr>
              <w:spacing w:before="60" w:after="60"/>
              <w:rPr>
                <w:rFonts w:ascii="Arial" w:eastAsia="Arial" w:hAnsi="Arial" w:cs="Arial"/>
                <w:sz w:val="18"/>
                <w:szCs w:val="18"/>
              </w:rPr>
            </w:pPr>
            <w:r>
              <w:rPr>
                <w:rFonts w:ascii="Arial" w:eastAsia="Arial" w:hAnsi="Arial" w:cs="Arial"/>
                <w:sz w:val="18"/>
                <w:szCs w:val="18"/>
              </w:rPr>
              <w:t>April 2019</w:t>
            </w:r>
          </w:p>
        </w:tc>
      </w:tr>
      <w:tr w:rsidR="00AC6121" w14:paraId="73B89485" w14:textId="77777777">
        <w:tc>
          <w:tcPr>
            <w:tcW w:w="3826" w:type="dxa"/>
          </w:tcPr>
          <w:p w14:paraId="309387D8" w14:textId="77777777" w:rsidR="00AC6121" w:rsidRDefault="00A40AC5">
            <w:pPr>
              <w:numPr>
                <w:ilvl w:val="0"/>
                <w:numId w:val="3"/>
              </w:numPr>
              <w:pBdr>
                <w:top w:val="nil"/>
                <w:left w:val="nil"/>
                <w:bottom w:val="nil"/>
                <w:right w:val="nil"/>
                <w:between w:val="nil"/>
              </w:pBdr>
              <w:spacing w:before="60" w:after="60" w:line="276" w:lineRule="auto"/>
              <w:ind w:left="162" w:hanging="162"/>
              <w:jc w:val="both"/>
              <w:rPr>
                <w:color w:val="000000"/>
                <w:sz w:val="18"/>
                <w:szCs w:val="18"/>
              </w:rPr>
            </w:pPr>
            <w:r>
              <w:rPr>
                <w:rFonts w:ascii="Arial" w:eastAsia="Arial" w:hAnsi="Arial" w:cs="Arial"/>
                <w:color w:val="000000"/>
                <w:sz w:val="18"/>
                <w:szCs w:val="18"/>
              </w:rPr>
              <w:t>Types of consultants (firm or individual consultants):</w:t>
            </w:r>
          </w:p>
        </w:tc>
        <w:tc>
          <w:tcPr>
            <w:tcW w:w="4562" w:type="dxa"/>
          </w:tcPr>
          <w:p w14:paraId="26CF2484" w14:textId="77777777" w:rsidR="00AC6121" w:rsidRDefault="00A40AC5">
            <w:pPr>
              <w:spacing w:before="60" w:after="60"/>
              <w:rPr>
                <w:rFonts w:ascii="Arial" w:eastAsia="Arial" w:hAnsi="Arial" w:cs="Arial"/>
                <w:sz w:val="18"/>
                <w:szCs w:val="18"/>
              </w:rPr>
            </w:pPr>
            <w:r>
              <w:rPr>
                <w:rFonts w:ascii="Arial" w:eastAsia="Arial" w:hAnsi="Arial" w:cs="Arial"/>
                <w:sz w:val="18"/>
                <w:szCs w:val="18"/>
              </w:rPr>
              <w:t>Firms and individual consultants.</w:t>
            </w:r>
          </w:p>
        </w:tc>
      </w:tr>
      <w:tr w:rsidR="00AC6121" w14:paraId="08CB0648" w14:textId="77777777">
        <w:tc>
          <w:tcPr>
            <w:tcW w:w="3826" w:type="dxa"/>
          </w:tcPr>
          <w:p w14:paraId="0B26B7D8" w14:textId="77777777" w:rsidR="00AC6121" w:rsidRDefault="00A40AC5">
            <w:pPr>
              <w:numPr>
                <w:ilvl w:val="0"/>
                <w:numId w:val="3"/>
              </w:numPr>
              <w:pBdr>
                <w:top w:val="nil"/>
                <w:left w:val="nil"/>
                <w:bottom w:val="nil"/>
                <w:right w:val="nil"/>
                <w:between w:val="nil"/>
              </w:pBdr>
              <w:spacing w:before="60" w:after="60" w:line="276" w:lineRule="auto"/>
              <w:ind w:left="162" w:hanging="162"/>
              <w:jc w:val="both"/>
              <w:rPr>
                <w:color w:val="000000"/>
                <w:sz w:val="18"/>
                <w:szCs w:val="18"/>
              </w:rPr>
            </w:pPr>
            <w:r>
              <w:rPr>
                <w:rFonts w:ascii="Arial" w:eastAsia="Arial" w:hAnsi="Arial" w:cs="Arial"/>
                <w:color w:val="000000"/>
                <w:sz w:val="18"/>
                <w:szCs w:val="18"/>
              </w:rPr>
              <w:t>Prepared by Unit:</w:t>
            </w:r>
          </w:p>
        </w:tc>
        <w:tc>
          <w:tcPr>
            <w:tcW w:w="4562" w:type="dxa"/>
          </w:tcPr>
          <w:p w14:paraId="676780F4" w14:textId="77777777" w:rsidR="00AC6121" w:rsidRDefault="00A40AC5">
            <w:pPr>
              <w:spacing w:before="60" w:after="60"/>
              <w:rPr>
                <w:rFonts w:ascii="Arial" w:eastAsia="Arial" w:hAnsi="Arial" w:cs="Arial"/>
                <w:sz w:val="18"/>
                <w:szCs w:val="18"/>
              </w:rPr>
            </w:pPr>
            <w:r>
              <w:rPr>
                <w:rFonts w:ascii="Arial" w:eastAsia="Arial" w:hAnsi="Arial" w:cs="Arial"/>
                <w:sz w:val="18"/>
                <w:szCs w:val="18"/>
              </w:rPr>
              <w:t>SCL/LMK</w:t>
            </w:r>
          </w:p>
        </w:tc>
      </w:tr>
      <w:tr w:rsidR="00AC6121" w14:paraId="584D233A" w14:textId="77777777">
        <w:tc>
          <w:tcPr>
            <w:tcW w:w="3826" w:type="dxa"/>
          </w:tcPr>
          <w:p w14:paraId="6FBCB25F" w14:textId="77777777" w:rsidR="00AC6121" w:rsidRDefault="00A40AC5">
            <w:pPr>
              <w:numPr>
                <w:ilvl w:val="0"/>
                <w:numId w:val="3"/>
              </w:numPr>
              <w:pBdr>
                <w:top w:val="nil"/>
                <w:left w:val="nil"/>
                <w:bottom w:val="nil"/>
                <w:right w:val="nil"/>
                <w:between w:val="nil"/>
              </w:pBdr>
              <w:spacing w:before="60" w:after="60" w:line="276" w:lineRule="auto"/>
              <w:ind w:left="162" w:hanging="162"/>
              <w:jc w:val="both"/>
              <w:rPr>
                <w:color w:val="000000"/>
                <w:sz w:val="18"/>
                <w:szCs w:val="18"/>
              </w:rPr>
            </w:pPr>
            <w:r>
              <w:rPr>
                <w:rFonts w:ascii="Arial" w:eastAsia="Arial" w:hAnsi="Arial" w:cs="Arial"/>
                <w:color w:val="000000"/>
                <w:sz w:val="18"/>
                <w:szCs w:val="18"/>
              </w:rPr>
              <w:t>Unit of Disbursement Responsibility:</w:t>
            </w:r>
          </w:p>
        </w:tc>
        <w:tc>
          <w:tcPr>
            <w:tcW w:w="4562" w:type="dxa"/>
          </w:tcPr>
          <w:p w14:paraId="3513EBE3" w14:textId="54C5C53A" w:rsidR="00AC6121" w:rsidRDefault="006A083B" w:rsidP="006A083B">
            <w:pPr>
              <w:spacing w:before="60" w:after="60"/>
              <w:ind w:left="30"/>
              <w:rPr>
                <w:rFonts w:ascii="Arial" w:eastAsia="Arial" w:hAnsi="Arial" w:cs="Arial"/>
                <w:sz w:val="18"/>
                <w:szCs w:val="18"/>
              </w:rPr>
            </w:pPr>
            <w:r w:rsidRPr="004536BA">
              <w:rPr>
                <w:rFonts w:ascii="Arial" w:eastAsia="Arial" w:hAnsi="Arial" w:cs="Arial"/>
                <w:sz w:val="18"/>
                <w:szCs w:val="18"/>
              </w:rPr>
              <w:t>CSC/CAR</w:t>
            </w:r>
          </w:p>
        </w:tc>
      </w:tr>
      <w:tr w:rsidR="00AC6121" w14:paraId="1B215790" w14:textId="77777777">
        <w:tc>
          <w:tcPr>
            <w:tcW w:w="3826" w:type="dxa"/>
          </w:tcPr>
          <w:p w14:paraId="224D5804" w14:textId="77777777" w:rsidR="00AC6121" w:rsidRDefault="00A40AC5">
            <w:pPr>
              <w:numPr>
                <w:ilvl w:val="0"/>
                <w:numId w:val="3"/>
              </w:numPr>
              <w:pBdr>
                <w:top w:val="nil"/>
                <w:left w:val="nil"/>
                <w:bottom w:val="nil"/>
                <w:right w:val="nil"/>
                <w:between w:val="nil"/>
              </w:pBdr>
              <w:spacing w:before="60" w:after="60" w:line="276" w:lineRule="auto"/>
              <w:ind w:left="162" w:hanging="162"/>
              <w:jc w:val="both"/>
              <w:rPr>
                <w:color w:val="000000"/>
                <w:sz w:val="18"/>
                <w:szCs w:val="18"/>
              </w:rPr>
            </w:pPr>
            <w:r>
              <w:rPr>
                <w:rFonts w:ascii="Arial" w:eastAsia="Arial" w:hAnsi="Arial" w:cs="Arial"/>
                <w:color w:val="000000"/>
                <w:sz w:val="18"/>
                <w:szCs w:val="18"/>
              </w:rPr>
              <w:t>Included in Country Strategy (y/n);</w:t>
            </w:r>
          </w:p>
        </w:tc>
        <w:tc>
          <w:tcPr>
            <w:tcW w:w="4562" w:type="dxa"/>
          </w:tcPr>
          <w:p w14:paraId="0C36532B" w14:textId="77777777" w:rsidR="00AC6121" w:rsidRDefault="00A40AC5">
            <w:pPr>
              <w:spacing w:before="60" w:after="60"/>
              <w:rPr>
                <w:rFonts w:ascii="Arial" w:eastAsia="Arial" w:hAnsi="Arial" w:cs="Arial"/>
                <w:sz w:val="18"/>
                <w:szCs w:val="18"/>
              </w:rPr>
            </w:pPr>
            <w:r>
              <w:rPr>
                <w:rFonts w:ascii="Arial" w:eastAsia="Arial" w:hAnsi="Arial" w:cs="Arial"/>
                <w:sz w:val="18"/>
                <w:szCs w:val="18"/>
              </w:rPr>
              <w:t>No.</w:t>
            </w:r>
          </w:p>
        </w:tc>
      </w:tr>
      <w:tr w:rsidR="00AC6121" w14:paraId="3E7E2F1D" w14:textId="77777777">
        <w:tc>
          <w:tcPr>
            <w:tcW w:w="3826" w:type="dxa"/>
          </w:tcPr>
          <w:p w14:paraId="6928F8F7" w14:textId="77777777" w:rsidR="00AC6121" w:rsidRDefault="00A40AC5">
            <w:pPr>
              <w:numPr>
                <w:ilvl w:val="0"/>
                <w:numId w:val="3"/>
              </w:numPr>
              <w:pBdr>
                <w:top w:val="nil"/>
                <w:left w:val="nil"/>
                <w:bottom w:val="nil"/>
                <w:right w:val="nil"/>
                <w:between w:val="nil"/>
              </w:pBdr>
              <w:spacing w:before="60" w:after="60" w:line="276" w:lineRule="auto"/>
              <w:ind w:left="162" w:hanging="162"/>
              <w:jc w:val="both"/>
              <w:rPr>
                <w:color w:val="000000"/>
                <w:sz w:val="18"/>
                <w:szCs w:val="18"/>
              </w:rPr>
            </w:pPr>
            <w:r>
              <w:rPr>
                <w:rFonts w:ascii="Arial" w:eastAsia="Arial" w:hAnsi="Arial" w:cs="Arial"/>
                <w:color w:val="000000"/>
                <w:sz w:val="18"/>
                <w:szCs w:val="18"/>
              </w:rPr>
              <w:t>TC included in CPD (y/n):</w:t>
            </w:r>
          </w:p>
        </w:tc>
        <w:tc>
          <w:tcPr>
            <w:tcW w:w="4562" w:type="dxa"/>
          </w:tcPr>
          <w:p w14:paraId="63E40AC6" w14:textId="77777777" w:rsidR="00AC6121" w:rsidRDefault="00A40AC5">
            <w:pPr>
              <w:spacing w:before="60" w:after="60"/>
              <w:rPr>
                <w:rFonts w:ascii="Arial" w:eastAsia="Arial" w:hAnsi="Arial" w:cs="Arial"/>
                <w:sz w:val="18"/>
                <w:szCs w:val="18"/>
              </w:rPr>
            </w:pPr>
            <w:r>
              <w:rPr>
                <w:rFonts w:ascii="Arial" w:eastAsia="Arial" w:hAnsi="Arial" w:cs="Arial"/>
                <w:sz w:val="18"/>
                <w:szCs w:val="18"/>
              </w:rPr>
              <w:t>No.</w:t>
            </w:r>
          </w:p>
        </w:tc>
      </w:tr>
      <w:tr w:rsidR="00AC6121" w14:paraId="644B9E51" w14:textId="77777777">
        <w:tc>
          <w:tcPr>
            <w:tcW w:w="3826" w:type="dxa"/>
          </w:tcPr>
          <w:p w14:paraId="09E23591" w14:textId="77777777" w:rsidR="00AC6121" w:rsidRDefault="00A40AC5">
            <w:pPr>
              <w:numPr>
                <w:ilvl w:val="0"/>
                <w:numId w:val="3"/>
              </w:numPr>
              <w:pBdr>
                <w:top w:val="nil"/>
                <w:left w:val="nil"/>
                <w:bottom w:val="nil"/>
                <w:right w:val="nil"/>
                <w:between w:val="nil"/>
              </w:pBdr>
              <w:spacing w:before="60" w:after="60" w:line="276" w:lineRule="auto"/>
              <w:ind w:left="162" w:hanging="162"/>
              <w:jc w:val="both"/>
              <w:rPr>
                <w:color w:val="000000"/>
                <w:sz w:val="18"/>
                <w:szCs w:val="18"/>
              </w:rPr>
            </w:pPr>
            <w:r>
              <w:rPr>
                <w:rFonts w:ascii="Arial" w:eastAsia="Arial" w:hAnsi="Arial" w:cs="Arial"/>
                <w:color w:val="000000"/>
                <w:sz w:val="18"/>
                <w:szCs w:val="18"/>
              </w:rPr>
              <w:t>Alignment to the Update to the Institutional Strategy 2010-2020:</w:t>
            </w:r>
          </w:p>
        </w:tc>
        <w:tc>
          <w:tcPr>
            <w:tcW w:w="4562" w:type="dxa"/>
          </w:tcPr>
          <w:p w14:paraId="462DC0D6" w14:textId="422C377C" w:rsidR="00AC6121" w:rsidRDefault="004536BA" w:rsidP="004536BA">
            <w:pPr>
              <w:spacing w:before="60" w:after="60"/>
              <w:rPr>
                <w:rFonts w:ascii="Arial" w:eastAsia="Arial" w:hAnsi="Arial" w:cs="Arial"/>
                <w:sz w:val="18"/>
                <w:szCs w:val="18"/>
              </w:rPr>
            </w:pPr>
            <w:r w:rsidRPr="000A107A">
              <w:rPr>
                <w:rFonts w:ascii="Arial" w:eastAsia="Arial" w:hAnsi="Arial"/>
                <w:sz w:val="18"/>
                <w:szCs w:val="18"/>
              </w:rPr>
              <w:t>Social inclusion and equality</w:t>
            </w:r>
            <w:r>
              <w:rPr>
                <w:rStyle w:val="checkbox-default-text2"/>
                <w:rFonts w:ascii="OpenSans-Regular" w:hAnsi="OpenSans-Regular" w:cs="Arial"/>
                <w:color w:val="666666"/>
                <w:sz w:val="20"/>
                <w:szCs w:val="20"/>
              </w:rPr>
              <w:t xml:space="preserve"> </w:t>
            </w:r>
          </w:p>
        </w:tc>
      </w:tr>
    </w:tbl>
    <w:p w14:paraId="21670F38" w14:textId="77777777" w:rsidR="00AC6121" w:rsidRDefault="00A40AC5" w:rsidP="000A107A">
      <w:pPr>
        <w:numPr>
          <w:ilvl w:val="0"/>
          <w:numId w:val="1"/>
        </w:numPr>
        <w:pBdr>
          <w:top w:val="nil"/>
          <w:left w:val="nil"/>
          <w:bottom w:val="nil"/>
          <w:right w:val="nil"/>
          <w:between w:val="nil"/>
        </w:pBdr>
        <w:spacing w:before="120" w:after="120"/>
        <w:jc w:val="both"/>
        <w:rPr>
          <w:rFonts w:ascii="Arial" w:eastAsia="Arial" w:hAnsi="Arial" w:cs="Arial"/>
          <w:b/>
          <w:color w:val="000000"/>
        </w:rPr>
      </w:pPr>
      <w:r>
        <w:rPr>
          <w:rFonts w:ascii="Arial" w:eastAsia="Arial" w:hAnsi="Arial" w:cs="Arial"/>
          <w:b/>
          <w:color w:val="000000"/>
        </w:rPr>
        <w:t>Objective and Justification</w:t>
      </w:r>
    </w:p>
    <w:p w14:paraId="4576AF57" w14:textId="25585F77" w:rsidR="00300648" w:rsidRPr="004536BA" w:rsidRDefault="000A107A" w:rsidP="000A107A">
      <w:pPr>
        <w:pStyle w:val="ListParagraph"/>
        <w:pBdr>
          <w:top w:val="nil"/>
          <w:left w:val="nil"/>
          <w:bottom w:val="nil"/>
          <w:right w:val="nil"/>
          <w:between w:val="nil"/>
        </w:pBdr>
        <w:spacing w:after="0"/>
        <w:ind w:left="360" w:hanging="540"/>
        <w:jc w:val="both"/>
        <w:rPr>
          <w:rFonts w:ascii="Arial" w:eastAsia="Arial" w:hAnsi="Arial" w:cs="Arial"/>
          <w:color w:val="000000"/>
        </w:rPr>
      </w:pPr>
      <w:r>
        <w:rPr>
          <w:rFonts w:ascii="Arial" w:eastAsia="Arial" w:hAnsi="Arial" w:cs="Arial"/>
          <w:b/>
          <w:color w:val="000000"/>
        </w:rPr>
        <w:t>2.1</w:t>
      </w:r>
      <w:r>
        <w:rPr>
          <w:rFonts w:ascii="Arial" w:eastAsia="Arial" w:hAnsi="Arial" w:cs="Arial"/>
          <w:b/>
          <w:color w:val="000000"/>
        </w:rPr>
        <w:tab/>
      </w:r>
      <w:r w:rsidR="00A40AC5" w:rsidRPr="006A083B">
        <w:rPr>
          <w:rFonts w:ascii="Arial" w:eastAsia="Arial" w:hAnsi="Arial" w:cs="Arial"/>
          <w:b/>
          <w:color w:val="000000"/>
        </w:rPr>
        <w:t>Background.</w:t>
      </w:r>
      <w:r w:rsidR="00A40AC5" w:rsidRPr="006A083B">
        <w:rPr>
          <w:rFonts w:ascii="Arial" w:eastAsia="Arial" w:hAnsi="Arial" w:cs="Arial"/>
          <w:color w:val="000000"/>
        </w:rPr>
        <w:t xml:space="preserve"> The production chain of the textile industry in Argentina includes two main </w:t>
      </w:r>
      <w:r w:rsidR="00A40AC5" w:rsidRPr="004536BA">
        <w:rPr>
          <w:rFonts w:ascii="Arial" w:eastAsia="Arial" w:hAnsi="Arial" w:cs="Arial"/>
        </w:rPr>
        <w:t>stages: (i)</w:t>
      </w:r>
      <w:r w:rsidR="00A40AC5" w:rsidRPr="004536BA">
        <w:rPr>
          <w:rFonts w:ascii="Arial" w:eastAsia="Arial" w:hAnsi="Arial" w:cs="Arial"/>
          <w:color w:val="000000"/>
        </w:rPr>
        <w:t xml:space="preserve"> the manufacture of fibers, yarns, and fabrics, and (ii)</w:t>
      </w:r>
      <w:r w:rsidR="006A083B" w:rsidRPr="004536BA">
        <w:rPr>
          <w:rFonts w:ascii="Arial" w:eastAsia="Arial" w:hAnsi="Arial" w:cs="Arial"/>
          <w:color w:val="000000"/>
        </w:rPr>
        <w:t> </w:t>
      </w:r>
      <w:r w:rsidR="00A40AC5" w:rsidRPr="004536BA">
        <w:rPr>
          <w:rFonts w:ascii="Arial" w:eastAsia="Arial" w:hAnsi="Arial" w:cs="Arial"/>
          <w:color w:val="000000"/>
        </w:rPr>
        <w:t xml:space="preserve">the elaboration of clothing and household items. The upper stage of the chain </w:t>
      </w:r>
      <w:r w:rsidR="00A40AC5" w:rsidRPr="004536BA">
        <w:rPr>
          <w:rFonts w:ascii="Arial" w:eastAsia="Arial" w:hAnsi="Arial" w:cs="Arial"/>
        </w:rPr>
        <w:t>is</w:t>
      </w:r>
      <w:r w:rsidR="00A40AC5" w:rsidRPr="004536BA">
        <w:rPr>
          <w:rFonts w:ascii="Arial" w:eastAsia="Arial" w:hAnsi="Arial" w:cs="Arial"/>
          <w:color w:val="000000"/>
        </w:rPr>
        <w:t xml:space="preserve"> relatively intensive in </w:t>
      </w:r>
      <w:r w:rsidR="00A40AC5" w:rsidRPr="004536BA">
        <w:rPr>
          <w:rFonts w:ascii="Arial" w:eastAsia="Arial" w:hAnsi="Arial" w:cs="Arial"/>
        </w:rPr>
        <w:t>capital</w:t>
      </w:r>
      <w:r w:rsidR="00A40AC5" w:rsidRPr="004536BA">
        <w:rPr>
          <w:rFonts w:ascii="Arial" w:eastAsia="Arial" w:hAnsi="Arial" w:cs="Arial"/>
          <w:color w:val="000000"/>
        </w:rPr>
        <w:t xml:space="preserve"> and </w:t>
      </w:r>
      <w:r w:rsidR="00A40AC5" w:rsidRPr="004536BA">
        <w:rPr>
          <w:rFonts w:ascii="Arial" w:eastAsia="Arial" w:hAnsi="Arial" w:cs="Arial"/>
        </w:rPr>
        <w:t xml:space="preserve">its competitiveness is linked to the scale of production and technological </w:t>
      </w:r>
      <w:r w:rsidR="00A40AC5" w:rsidRPr="004536BA">
        <w:rPr>
          <w:rFonts w:ascii="Arial" w:eastAsia="Arial" w:hAnsi="Arial" w:cs="Arial"/>
        </w:rPr>
        <w:lastRenderedPageBreak/>
        <w:t xml:space="preserve">updating. </w:t>
      </w:r>
      <w:r w:rsidR="00A40AC5" w:rsidRPr="004536BA">
        <w:rPr>
          <w:rFonts w:ascii="Arial" w:eastAsia="Arial" w:hAnsi="Arial" w:cs="Arial"/>
          <w:color w:val="000000"/>
        </w:rPr>
        <w:t xml:space="preserve">The </w:t>
      </w:r>
      <w:r w:rsidR="00A40AC5" w:rsidRPr="004536BA">
        <w:rPr>
          <w:rFonts w:ascii="Arial" w:eastAsia="Arial" w:hAnsi="Arial" w:cs="Arial"/>
        </w:rPr>
        <w:t>manufacture of fibers, yarns and fabrics in Argentina,</w:t>
      </w:r>
      <w:r w:rsidR="00A40AC5" w:rsidRPr="004536BA">
        <w:rPr>
          <w:rFonts w:ascii="Arial" w:eastAsia="Arial" w:hAnsi="Arial" w:cs="Arial"/>
          <w:color w:val="000000"/>
        </w:rPr>
        <w:t xml:space="preserve"> and their inputs from the cotton-wool </w:t>
      </w:r>
      <w:proofErr w:type="spellStart"/>
      <w:r w:rsidR="00A40AC5" w:rsidRPr="004536BA">
        <w:rPr>
          <w:rFonts w:ascii="Arial" w:eastAsia="Arial" w:hAnsi="Arial" w:cs="Arial"/>
          <w:color w:val="000000"/>
        </w:rPr>
        <w:t>agroindustrial</w:t>
      </w:r>
      <w:proofErr w:type="spellEnd"/>
      <w:r w:rsidR="00A40AC5" w:rsidRPr="004536BA">
        <w:rPr>
          <w:rFonts w:ascii="Arial" w:eastAsia="Arial" w:hAnsi="Arial" w:cs="Arial"/>
          <w:color w:val="000000"/>
        </w:rPr>
        <w:t xml:space="preserve"> complex, are distributed </w:t>
      </w:r>
      <w:r w:rsidR="00A40AC5" w:rsidRPr="004536BA">
        <w:rPr>
          <w:rFonts w:ascii="Arial" w:eastAsia="Arial" w:hAnsi="Arial" w:cs="Arial"/>
        </w:rPr>
        <w:t>across</w:t>
      </w:r>
      <w:r w:rsidR="00A40AC5" w:rsidRPr="004536BA">
        <w:rPr>
          <w:rFonts w:ascii="Arial" w:eastAsia="Arial" w:hAnsi="Arial" w:cs="Arial"/>
          <w:color w:val="000000"/>
        </w:rPr>
        <w:t xml:space="preserve"> the five regions of the country, with a strong impact </w:t>
      </w:r>
      <w:r w:rsidR="00A40AC5" w:rsidRPr="004536BA">
        <w:rPr>
          <w:rFonts w:ascii="Arial" w:eastAsia="Arial" w:hAnsi="Arial" w:cs="Arial"/>
        </w:rPr>
        <w:t xml:space="preserve">on </w:t>
      </w:r>
      <w:r w:rsidR="00A40AC5" w:rsidRPr="004536BA">
        <w:rPr>
          <w:rFonts w:ascii="Arial" w:eastAsia="Arial" w:hAnsi="Arial" w:cs="Arial"/>
          <w:color w:val="000000"/>
        </w:rPr>
        <w:t xml:space="preserve">the economic and social development of the provinces. </w:t>
      </w:r>
      <w:r w:rsidR="00A40AC5" w:rsidRPr="004536BA">
        <w:rPr>
          <w:rFonts w:ascii="Arial" w:eastAsia="Arial" w:hAnsi="Arial" w:cs="Arial"/>
        </w:rPr>
        <w:t>T</w:t>
      </w:r>
      <w:r w:rsidR="00A40AC5" w:rsidRPr="004536BA">
        <w:rPr>
          <w:rFonts w:ascii="Arial" w:eastAsia="Arial" w:hAnsi="Arial" w:cs="Arial"/>
          <w:color w:val="000000"/>
        </w:rPr>
        <w:t>he elaboration of</w:t>
      </w:r>
      <w:r w:rsidR="00A40AC5" w:rsidRPr="004536BA">
        <w:rPr>
          <w:rFonts w:ascii="Arial" w:eastAsia="Arial" w:hAnsi="Arial" w:cs="Arial"/>
        </w:rPr>
        <w:t xml:space="preserve"> clothing and household items</w:t>
      </w:r>
      <w:r w:rsidR="00A40AC5" w:rsidRPr="004536BA">
        <w:rPr>
          <w:rFonts w:ascii="Arial" w:eastAsia="Arial" w:hAnsi="Arial" w:cs="Arial"/>
          <w:color w:val="000000"/>
        </w:rPr>
        <w:t xml:space="preserve">, on the other </w:t>
      </w:r>
      <w:r w:rsidR="00A40AC5" w:rsidRPr="004536BA">
        <w:rPr>
          <w:rFonts w:ascii="Arial" w:eastAsia="Arial" w:hAnsi="Arial" w:cs="Arial"/>
        </w:rPr>
        <w:t>hand,</w:t>
      </w:r>
      <w:r w:rsidR="00A40AC5" w:rsidRPr="004536BA">
        <w:rPr>
          <w:rFonts w:ascii="Arial" w:eastAsia="Arial" w:hAnsi="Arial" w:cs="Arial"/>
          <w:color w:val="000000"/>
        </w:rPr>
        <w:t xml:space="preserve"> </w:t>
      </w:r>
      <w:r w:rsidR="00A40AC5" w:rsidRPr="004536BA">
        <w:rPr>
          <w:rFonts w:ascii="Arial" w:eastAsia="Arial" w:hAnsi="Arial" w:cs="Arial"/>
        </w:rPr>
        <w:t>is</w:t>
      </w:r>
      <w:r w:rsidR="00A40AC5" w:rsidRPr="004536BA">
        <w:rPr>
          <w:rFonts w:ascii="Arial" w:eastAsia="Arial" w:hAnsi="Arial" w:cs="Arial"/>
          <w:color w:val="000000"/>
        </w:rPr>
        <w:t xml:space="preserve"> intensive in labor and presents a low requirement of investment for the generation of employment. The production </w:t>
      </w:r>
      <w:r w:rsidR="00A40AC5" w:rsidRPr="004536BA">
        <w:rPr>
          <w:rFonts w:ascii="Arial" w:eastAsia="Arial" w:hAnsi="Arial" w:cs="Arial"/>
        </w:rPr>
        <w:t>i</w:t>
      </w:r>
      <w:r w:rsidR="00A40AC5" w:rsidRPr="004536BA">
        <w:rPr>
          <w:rFonts w:ascii="Arial" w:eastAsia="Arial" w:hAnsi="Arial" w:cs="Arial"/>
          <w:color w:val="000000"/>
        </w:rPr>
        <w:t xml:space="preserve">s atomized into small units located </w:t>
      </w:r>
      <w:r w:rsidR="00A40AC5" w:rsidRPr="004536BA">
        <w:rPr>
          <w:rFonts w:ascii="Arial" w:eastAsia="Arial" w:hAnsi="Arial" w:cs="Arial"/>
        </w:rPr>
        <w:t xml:space="preserve">next </w:t>
      </w:r>
      <w:r w:rsidR="00A40AC5" w:rsidRPr="004536BA">
        <w:rPr>
          <w:rFonts w:ascii="Arial" w:eastAsia="Arial" w:hAnsi="Arial" w:cs="Arial"/>
          <w:color w:val="000000"/>
        </w:rPr>
        <w:t>to the consumption centers (mainly the metropolitan area of Buenos Aires). In total,</w:t>
      </w:r>
      <w:r w:rsidR="00A40AC5" w:rsidRPr="004536BA">
        <w:rPr>
          <w:rFonts w:ascii="Arial" w:eastAsia="Arial" w:hAnsi="Arial" w:cs="Arial"/>
        </w:rPr>
        <w:t xml:space="preserve"> </w:t>
      </w:r>
      <w:r w:rsidR="00A40AC5" w:rsidRPr="004536BA">
        <w:rPr>
          <w:rFonts w:ascii="Arial" w:eastAsia="Arial" w:hAnsi="Arial" w:cs="Arial"/>
          <w:color w:val="000000"/>
        </w:rPr>
        <w:t xml:space="preserve">about 7,000 firms participate in the textile </w:t>
      </w:r>
      <w:r w:rsidR="00A40AC5" w:rsidRPr="004536BA">
        <w:rPr>
          <w:rFonts w:ascii="Arial" w:eastAsia="Arial" w:hAnsi="Arial" w:cs="Arial"/>
        </w:rPr>
        <w:t>industry</w:t>
      </w:r>
      <w:r w:rsidR="00A40AC5" w:rsidRPr="004536BA">
        <w:rPr>
          <w:rFonts w:ascii="Arial" w:eastAsia="Arial" w:hAnsi="Arial" w:cs="Arial"/>
          <w:color w:val="000000"/>
        </w:rPr>
        <w:t xml:space="preserve"> in Argentina, generating an annual gross value added of around </w:t>
      </w:r>
      <w:r w:rsidR="006A083B">
        <w:rPr>
          <w:rFonts w:ascii="Arial" w:eastAsia="Arial" w:hAnsi="Arial" w:cs="Arial"/>
          <w:color w:val="000000"/>
        </w:rPr>
        <w:t>ARS</w:t>
      </w:r>
      <w:r w:rsidR="00A40AC5" w:rsidRPr="006A083B">
        <w:rPr>
          <w:rFonts w:ascii="Arial" w:eastAsia="Arial" w:hAnsi="Arial" w:cs="Arial"/>
          <w:color w:val="000000"/>
        </w:rPr>
        <w:t xml:space="preserve">70,000 million </w:t>
      </w:r>
      <w:r w:rsidR="00A40AC5" w:rsidRPr="006A083B">
        <w:rPr>
          <w:rFonts w:ascii="Arial" w:eastAsia="Arial" w:hAnsi="Arial" w:cs="Arial"/>
        </w:rPr>
        <w:t>(Source Ministry of Finance)</w:t>
      </w:r>
      <w:r w:rsidR="00A40AC5" w:rsidRPr="006A083B">
        <w:rPr>
          <w:rFonts w:ascii="Arial" w:eastAsia="Arial" w:hAnsi="Arial" w:cs="Arial"/>
          <w:color w:val="000000"/>
        </w:rPr>
        <w:t>.</w:t>
      </w:r>
      <w:r w:rsidR="00A40AC5" w:rsidRPr="006A083B">
        <w:rPr>
          <w:rFonts w:ascii="Arial" w:eastAsia="Arial" w:hAnsi="Arial" w:cs="Arial"/>
        </w:rPr>
        <w:t xml:space="preserve"> The Korean community has a prominent role in this industry</w:t>
      </w:r>
      <w:r w:rsidR="00A40AC5" w:rsidRPr="004536BA">
        <w:rPr>
          <w:rFonts w:ascii="Arial" w:eastAsia="Arial" w:hAnsi="Arial" w:cs="Arial"/>
        </w:rPr>
        <w:t>. The strong presence of SMEs along the textile chain places it as strategic for the implementation of policies aimed at promoting employment and social development. Also, t</w:t>
      </w:r>
      <w:r w:rsidR="00A40AC5" w:rsidRPr="004536BA">
        <w:rPr>
          <w:rFonts w:ascii="Arial" w:eastAsia="Arial" w:hAnsi="Arial" w:cs="Arial"/>
          <w:color w:val="000000"/>
        </w:rPr>
        <w:t>he textile chain is</w:t>
      </w:r>
      <w:r w:rsidR="00A40AC5" w:rsidRPr="004536BA">
        <w:rPr>
          <w:rFonts w:ascii="Arial" w:eastAsia="Arial" w:hAnsi="Arial" w:cs="Arial"/>
        </w:rPr>
        <w:t xml:space="preserve">, after the food and chemical industries, </w:t>
      </w:r>
      <w:r w:rsidR="00A40AC5" w:rsidRPr="004536BA">
        <w:rPr>
          <w:rFonts w:ascii="Arial" w:eastAsia="Arial" w:hAnsi="Arial" w:cs="Arial"/>
          <w:color w:val="000000"/>
        </w:rPr>
        <w:t>the largest generator of</w:t>
      </w:r>
      <w:r w:rsidR="00A40AC5" w:rsidRPr="004536BA">
        <w:rPr>
          <w:rFonts w:ascii="Arial" w:eastAsia="Arial" w:hAnsi="Arial" w:cs="Arial"/>
        </w:rPr>
        <w:t xml:space="preserve"> formal </w:t>
      </w:r>
      <w:r w:rsidR="00A40AC5" w:rsidRPr="004536BA">
        <w:rPr>
          <w:rFonts w:ascii="Arial" w:eastAsia="Arial" w:hAnsi="Arial" w:cs="Arial"/>
          <w:color w:val="000000"/>
        </w:rPr>
        <w:t xml:space="preserve">employment within the industrial </w:t>
      </w:r>
      <w:r w:rsidR="00A40AC5" w:rsidRPr="004536BA">
        <w:rPr>
          <w:rFonts w:ascii="Arial" w:eastAsia="Arial" w:hAnsi="Arial" w:cs="Arial"/>
        </w:rPr>
        <w:t xml:space="preserve">sector, creating </w:t>
      </w:r>
      <w:r w:rsidR="00A40AC5" w:rsidRPr="004536BA">
        <w:rPr>
          <w:rFonts w:ascii="Arial" w:eastAsia="Arial" w:hAnsi="Arial" w:cs="Arial"/>
          <w:color w:val="000000"/>
        </w:rPr>
        <w:t xml:space="preserve">more than 110,000 quality jobs directly. </w:t>
      </w:r>
      <w:r w:rsidR="00A40AC5" w:rsidRPr="004536BA">
        <w:rPr>
          <w:rFonts w:ascii="Arial" w:eastAsia="Arial" w:hAnsi="Arial" w:cs="Arial"/>
        </w:rPr>
        <w:t>T</w:t>
      </w:r>
      <w:r w:rsidR="00A40AC5" w:rsidRPr="004536BA">
        <w:rPr>
          <w:rFonts w:ascii="Arial" w:eastAsia="Arial" w:hAnsi="Arial" w:cs="Arial"/>
          <w:color w:val="000000"/>
        </w:rPr>
        <w:t xml:space="preserve">he chain has a high female participation in the labor force, </w:t>
      </w:r>
      <w:r w:rsidR="00A40AC5" w:rsidRPr="004536BA">
        <w:rPr>
          <w:rFonts w:ascii="Arial" w:eastAsia="Arial" w:hAnsi="Arial" w:cs="Arial"/>
        </w:rPr>
        <w:t>being</w:t>
      </w:r>
      <w:r w:rsidR="00A40AC5" w:rsidRPr="004536BA">
        <w:rPr>
          <w:rFonts w:ascii="Arial" w:eastAsia="Arial" w:hAnsi="Arial" w:cs="Arial"/>
          <w:color w:val="000000"/>
        </w:rPr>
        <w:t xml:space="preserve"> one of the main employers of women within the industrial sector in Argentina.</w:t>
      </w:r>
    </w:p>
    <w:p w14:paraId="39AFFE75" w14:textId="419619C5" w:rsidR="00AC6121" w:rsidRDefault="006A083B" w:rsidP="0014484F">
      <w:pPr>
        <w:pBdr>
          <w:top w:val="nil"/>
          <w:left w:val="nil"/>
          <w:bottom w:val="nil"/>
          <w:right w:val="nil"/>
          <w:between w:val="nil"/>
        </w:pBdr>
        <w:spacing w:before="120" w:after="0"/>
        <w:ind w:left="360" w:hanging="720"/>
        <w:jc w:val="both"/>
        <w:rPr>
          <w:rFonts w:ascii="Arial" w:eastAsia="Arial" w:hAnsi="Arial" w:cs="Arial"/>
          <w:color w:val="000000"/>
        </w:rPr>
      </w:pPr>
      <w:r w:rsidRPr="00300648">
        <w:rPr>
          <w:rFonts w:ascii="Arial" w:eastAsia="Arial" w:hAnsi="Arial" w:cs="Arial"/>
          <w:color w:val="000000"/>
        </w:rPr>
        <w:t>2.2</w:t>
      </w:r>
      <w:r w:rsidRPr="00300648">
        <w:rPr>
          <w:rFonts w:ascii="Arial" w:eastAsia="Arial" w:hAnsi="Arial" w:cs="Arial"/>
          <w:color w:val="000000"/>
        </w:rPr>
        <w:tab/>
      </w:r>
      <w:r w:rsidR="00A40AC5">
        <w:rPr>
          <w:rFonts w:ascii="Arial" w:eastAsia="Arial" w:hAnsi="Arial" w:cs="Arial"/>
          <w:b/>
          <w:color w:val="000000"/>
        </w:rPr>
        <w:t>Justification and objectives</w:t>
      </w:r>
      <w:r w:rsidR="00A40AC5" w:rsidRPr="004536BA">
        <w:rPr>
          <w:rFonts w:ascii="Arial" w:eastAsia="Arial" w:hAnsi="Arial" w:cs="Arial"/>
          <w:color w:val="000000"/>
        </w:rPr>
        <w:t>.</w:t>
      </w:r>
      <w:r w:rsidR="00A40AC5">
        <w:rPr>
          <w:rFonts w:ascii="Arial" w:eastAsia="Arial" w:hAnsi="Arial" w:cs="Arial"/>
          <w:color w:val="000000"/>
        </w:rPr>
        <w:t xml:space="preserve"> The shortage of qualified personnel and the lack </w:t>
      </w:r>
      <w:r w:rsidR="00A40AC5">
        <w:rPr>
          <w:rFonts w:ascii="Arial" w:eastAsia="Arial" w:hAnsi="Arial" w:cs="Arial"/>
        </w:rPr>
        <w:t>of relevant skills</w:t>
      </w:r>
      <w:r w:rsidR="00A40AC5">
        <w:rPr>
          <w:rFonts w:ascii="Arial" w:eastAsia="Arial" w:hAnsi="Arial" w:cs="Arial"/>
          <w:color w:val="000000"/>
        </w:rPr>
        <w:t xml:space="preserve"> is one of the biggest obstacles firms face in th</w:t>
      </w:r>
      <w:r w:rsidR="00A40AC5">
        <w:rPr>
          <w:rFonts w:ascii="Arial" w:eastAsia="Arial" w:hAnsi="Arial" w:cs="Arial"/>
        </w:rPr>
        <w:t>is industry</w:t>
      </w:r>
      <w:r w:rsidR="00A40AC5">
        <w:rPr>
          <w:rFonts w:ascii="Arial" w:eastAsia="Arial" w:hAnsi="Arial" w:cs="Arial"/>
          <w:color w:val="000000"/>
        </w:rPr>
        <w:t>. According to the National Survey on Employment and Innovation Dynamics (ENDEI) of 2012, there is a</w:t>
      </w:r>
      <w:r w:rsidR="00A40AC5">
        <w:rPr>
          <w:rFonts w:ascii="Arial" w:eastAsia="Arial" w:hAnsi="Arial" w:cs="Arial"/>
        </w:rPr>
        <w:t xml:space="preserve"> significant </w:t>
      </w:r>
      <w:r w:rsidR="00A40AC5">
        <w:rPr>
          <w:rFonts w:ascii="Arial" w:eastAsia="Arial" w:hAnsi="Arial" w:cs="Arial"/>
          <w:color w:val="000000"/>
        </w:rPr>
        <w:t xml:space="preserve">difference </w:t>
      </w:r>
      <w:r w:rsidR="00A40AC5">
        <w:rPr>
          <w:rFonts w:ascii="Arial" w:eastAsia="Arial" w:hAnsi="Arial" w:cs="Arial"/>
        </w:rPr>
        <w:t xml:space="preserve">in </w:t>
      </w:r>
      <w:r w:rsidR="00A40AC5">
        <w:rPr>
          <w:rFonts w:ascii="Arial" w:eastAsia="Arial" w:hAnsi="Arial" w:cs="Arial"/>
          <w:color w:val="000000"/>
        </w:rPr>
        <w:t xml:space="preserve">the qualification of jobs and in </w:t>
      </w:r>
      <w:r w:rsidR="00A40AC5">
        <w:rPr>
          <w:rFonts w:ascii="Arial" w:eastAsia="Arial" w:hAnsi="Arial" w:cs="Arial"/>
        </w:rPr>
        <w:t xml:space="preserve">labor productivity when comparing </w:t>
      </w:r>
      <w:r w:rsidR="00A40AC5">
        <w:rPr>
          <w:rFonts w:ascii="Arial" w:eastAsia="Arial" w:hAnsi="Arial" w:cs="Arial"/>
          <w:color w:val="000000"/>
        </w:rPr>
        <w:t xml:space="preserve">the textile </w:t>
      </w:r>
      <w:r w:rsidR="00A40AC5">
        <w:rPr>
          <w:rFonts w:ascii="Arial" w:eastAsia="Arial" w:hAnsi="Arial" w:cs="Arial"/>
        </w:rPr>
        <w:t>chain to</w:t>
      </w:r>
      <w:r w:rsidR="00A40AC5">
        <w:rPr>
          <w:rFonts w:ascii="Arial" w:eastAsia="Arial" w:hAnsi="Arial" w:cs="Arial"/>
          <w:color w:val="000000"/>
        </w:rPr>
        <w:t xml:space="preserve"> the industrial </w:t>
      </w:r>
      <w:r w:rsidR="00A40AC5">
        <w:rPr>
          <w:rFonts w:ascii="Arial" w:eastAsia="Arial" w:hAnsi="Arial" w:cs="Arial"/>
        </w:rPr>
        <w:t>sector.</w:t>
      </w:r>
      <w:r w:rsidR="00A40AC5">
        <w:rPr>
          <w:rFonts w:ascii="Arial" w:eastAsia="Arial" w:hAnsi="Arial" w:cs="Arial"/>
          <w:color w:val="000000"/>
        </w:rPr>
        <w:t xml:space="preserve"> </w:t>
      </w:r>
      <w:r w:rsidR="00A40AC5">
        <w:rPr>
          <w:rFonts w:ascii="Arial" w:eastAsia="Arial" w:hAnsi="Arial" w:cs="Arial"/>
        </w:rPr>
        <w:t>P</w:t>
      </w:r>
      <w:r w:rsidR="00A40AC5">
        <w:rPr>
          <w:rFonts w:ascii="Arial" w:eastAsia="Arial" w:hAnsi="Arial" w:cs="Arial"/>
          <w:color w:val="000000"/>
        </w:rPr>
        <w:t xml:space="preserve">rofessionals and technicians represent, </w:t>
      </w:r>
      <w:r w:rsidR="00A40AC5">
        <w:rPr>
          <w:rFonts w:ascii="Arial" w:eastAsia="Arial" w:hAnsi="Arial" w:cs="Arial"/>
        </w:rPr>
        <w:t>respectively,</w:t>
      </w:r>
      <w:r w:rsidR="00A40AC5">
        <w:rPr>
          <w:rFonts w:ascii="Arial" w:eastAsia="Arial" w:hAnsi="Arial" w:cs="Arial"/>
          <w:color w:val="000000"/>
        </w:rPr>
        <w:t xml:space="preserve"> 4% and 6% of the employment in the textile </w:t>
      </w:r>
      <w:r w:rsidR="00A40AC5">
        <w:rPr>
          <w:rFonts w:ascii="Arial" w:eastAsia="Arial" w:hAnsi="Arial" w:cs="Arial"/>
        </w:rPr>
        <w:t>chain</w:t>
      </w:r>
      <w:r w:rsidR="00A40AC5">
        <w:rPr>
          <w:rFonts w:ascii="Arial" w:eastAsia="Arial" w:hAnsi="Arial" w:cs="Arial"/>
          <w:color w:val="000000"/>
        </w:rPr>
        <w:t>, against 10% and 11% in the industr</w:t>
      </w:r>
      <w:r w:rsidR="00A40AC5">
        <w:rPr>
          <w:rFonts w:ascii="Arial" w:eastAsia="Arial" w:hAnsi="Arial" w:cs="Arial"/>
        </w:rPr>
        <w:t>y as a whole</w:t>
      </w:r>
      <w:r w:rsidR="00A40AC5">
        <w:rPr>
          <w:rFonts w:ascii="Arial" w:eastAsia="Arial" w:hAnsi="Arial" w:cs="Arial"/>
          <w:color w:val="000000"/>
        </w:rPr>
        <w:t xml:space="preserve">. In turn, the productivity of the textile </w:t>
      </w:r>
      <w:r w:rsidR="00A40AC5">
        <w:rPr>
          <w:rFonts w:ascii="Arial" w:eastAsia="Arial" w:hAnsi="Arial" w:cs="Arial"/>
        </w:rPr>
        <w:t>chain</w:t>
      </w:r>
      <w:r w:rsidR="00A40AC5">
        <w:rPr>
          <w:rFonts w:ascii="Arial" w:eastAsia="Arial" w:hAnsi="Arial" w:cs="Arial"/>
          <w:color w:val="000000"/>
        </w:rPr>
        <w:t xml:space="preserve">, measured as the value added per employee, represents only 51% of the industry average. </w:t>
      </w:r>
      <w:r w:rsidR="00A40AC5">
        <w:rPr>
          <w:rFonts w:ascii="Arial" w:eastAsia="Arial" w:hAnsi="Arial" w:cs="Arial"/>
        </w:rPr>
        <w:t>T</w:t>
      </w:r>
      <w:r w:rsidR="00A40AC5">
        <w:rPr>
          <w:rFonts w:ascii="Arial" w:eastAsia="Arial" w:hAnsi="Arial" w:cs="Arial"/>
          <w:color w:val="000000"/>
        </w:rPr>
        <w:t xml:space="preserve">here is consensus </w:t>
      </w:r>
      <w:r w:rsidR="00A40AC5">
        <w:rPr>
          <w:rFonts w:ascii="Arial" w:eastAsia="Arial" w:hAnsi="Arial" w:cs="Arial"/>
        </w:rPr>
        <w:t xml:space="preserve">among firms engaged in the production of yarns and fabrics in Argentina </w:t>
      </w:r>
      <w:r w:rsidR="00A40AC5">
        <w:rPr>
          <w:rFonts w:ascii="Arial" w:eastAsia="Arial" w:hAnsi="Arial" w:cs="Arial"/>
          <w:color w:val="000000"/>
        </w:rPr>
        <w:t xml:space="preserve">on the difficulties in finding adequately qualified </w:t>
      </w:r>
      <w:r w:rsidR="00A40AC5">
        <w:rPr>
          <w:rFonts w:ascii="Arial" w:eastAsia="Arial" w:hAnsi="Arial" w:cs="Arial"/>
        </w:rPr>
        <w:t>staff</w:t>
      </w:r>
      <w:r w:rsidR="00A40AC5">
        <w:rPr>
          <w:rFonts w:ascii="Arial" w:eastAsia="Arial" w:hAnsi="Arial" w:cs="Arial"/>
          <w:color w:val="000000"/>
        </w:rPr>
        <w:t>, particularl</w:t>
      </w:r>
      <w:r w:rsidR="00A40AC5">
        <w:rPr>
          <w:rFonts w:ascii="Arial" w:eastAsia="Arial" w:hAnsi="Arial" w:cs="Arial"/>
        </w:rPr>
        <w:t>y in the technical or non-professional segment</w:t>
      </w:r>
      <w:r w:rsidR="00A40AC5">
        <w:rPr>
          <w:rFonts w:ascii="Arial" w:eastAsia="Arial" w:hAnsi="Arial" w:cs="Arial"/>
          <w:color w:val="000000"/>
        </w:rPr>
        <w:t xml:space="preserve">. At the same time, there is a </w:t>
      </w:r>
      <w:r w:rsidR="00A40AC5">
        <w:rPr>
          <w:rFonts w:ascii="Arial" w:eastAsia="Arial" w:hAnsi="Arial" w:cs="Arial"/>
        </w:rPr>
        <w:t xml:space="preserve">void </w:t>
      </w:r>
      <w:r w:rsidR="00A40AC5">
        <w:rPr>
          <w:rFonts w:ascii="Arial" w:eastAsia="Arial" w:hAnsi="Arial" w:cs="Arial"/>
          <w:color w:val="000000"/>
        </w:rPr>
        <w:t xml:space="preserve">in the training offer by </w:t>
      </w:r>
      <w:r w:rsidR="00A40AC5">
        <w:rPr>
          <w:rFonts w:ascii="Arial" w:eastAsia="Arial" w:hAnsi="Arial" w:cs="Arial"/>
        </w:rPr>
        <w:t>u</w:t>
      </w:r>
      <w:r w:rsidR="00A40AC5">
        <w:rPr>
          <w:rFonts w:ascii="Arial" w:eastAsia="Arial" w:hAnsi="Arial" w:cs="Arial"/>
          <w:color w:val="000000"/>
        </w:rPr>
        <w:t>niversities and technical sc</w:t>
      </w:r>
      <w:r w:rsidR="00A40AC5">
        <w:rPr>
          <w:rFonts w:ascii="Arial" w:eastAsia="Arial" w:hAnsi="Arial" w:cs="Arial"/>
        </w:rPr>
        <w:t xml:space="preserve">hools </w:t>
      </w:r>
      <w:r w:rsidR="00A40AC5">
        <w:rPr>
          <w:rFonts w:ascii="Arial" w:eastAsia="Arial" w:hAnsi="Arial" w:cs="Arial"/>
          <w:color w:val="000000"/>
        </w:rPr>
        <w:t xml:space="preserve">for these </w:t>
      </w:r>
      <w:r w:rsidR="00A40AC5">
        <w:rPr>
          <w:rFonts w:ascii="Arial" w:eastAsia="Arial" w:hAnsi="Arial" w:cs="Arial"/>
        </w:rPr>
        <w:t xml:space="preserve">specific </w:t>
      </w:r>
      <w:r w:rsidR="00A40AC5">
        <w:rPr>
          <w:rFonts w:ascii="Arial" w:eastAsia="Arial" w:hAnsi="Arial" w:cs="Arial"/>
          <w:color w:val="000000"/>
        </w:rPr>
        <w:t>profiles in A</w:t>
      </w:r>
      <w:r w:rsidR="00A40AC5">
        <w:rPr>
          <w:rFonts w:ascii="Arial" w:eastAsia="Arial" w:hAnsi="Arial" w:cs="Arial"/>
        </w:rPr>
        <w:t>rgentina</w:t>
      </w:r>
      <w:r w:rsidR="00A40AC5">
        <w:rPr>
          <w:rFonts w:ascii="Arial" w:eastAsia="Arial" w:hAnsi="Arial" w:cs="Arial"/>
          <w:color w:val="000000"/>
        </w:rPr>
        <w:t xml:space="preserve">. </w:t>
      </w:r>
      <w:r w:rsidR="00A40AC5">
        <w:rPr>
          <w:rFonts w:ascii="Arial" w:eastAsia="Arial" w:hAnsi="Arial" w:cs="Arial"/>
        </w:rPr>
        <w:t>F</w:t>
      </w:r>
      <w:r w:rsidR="00A40AC5">
        <w:rPr>
          <w:rFonts w:ascii="Arial" w:eastAsia="Arial" w:hAnsi="Arial" w:cs="Arial"/>
          <w:color w:val="000000"/>
        </w:rPr>
        <w:t xml:space="preserve">irms grouped in </w:t>
      </w:r>
      <w:r w:rsidR="00A40AC5">
        <w:rPr>
          <w:rFonts w:ascii="Arial" w:eastAsia="Arial" w:hAnsi="Arial" w:cs="Arial"/>
        </w:rPr>
        <w:t>“</w:t>
      </w:r>
      <w:r w:rsidR="00A40AC5">
        <w:rPr>
          <w:rFonts w:ascii="Arial" w:eastAsia="Arial" w:hAnsi="Arial" w:cs="Arial"/>
          <w:color w:val="000000"/>
        </w:rPr>
        <w:t xml:space="preserve">Fundación </w:t>
      </w:r>
      <w:proofErr w:type="spellStart"/>
      <w:r w:rsidR="00A40AC5">
        <w:rPr>
          <w:rFonts w:ascii="Arial" w:eastAsia="Arial" w:hAnsi="Arial" w:cs="Arial"/>
          <w:color w:val="000000"/>
        </w:rPr>
        <w:t>Protejer</w:t>
      </w:r>
      <w:proofErr w:type="spellEnd"/>
      <w:r w:rsidR="00A40AC5">
        <w:rPr>
          <w:rFonts w:ascii="Arial" w:eastAsia="Arial" w:hAnsi="Arial" w:cs="Arial"/>
        </w:rPr>
        <w:t>”</w:t>
      </w:r>
      <w:r w:rsidR="00A40AC5">
        <w:rPr>
          <w:rFonts w:ascii="Arial" w:eastAsia="Arial" w:hAnsi="Arial" w:cs="Arial"/>
          <w:color w:val="000000"/>
        </w:rPr>
        <w:t xml:space="preserve">, the </w:t>
      </w:r>
      <w:r w:rsidR="00A40AC5">
        <w:rPr>
          <w:rFonts w:ascii="Arial" w:eastAsia="Arial" w:hAnsi="Arial" w:cs="Arial"/>
        </w:rPr>
        <w:t>chamber of textiles</w:t>
      </w:r>
      <w:r w:rsidR="00A40AC5">
        <w:rPr>
          <w:rFonts w:ascii="Arial" w:eastAsia="Arial" w:hAnsi="Arial" w:cs="Arial"/>
          <w:color w:val="000000"/>
        </w:rPr>
        <w:t xml:space="preserve">, have identified this gap and its impact in the productivity of the sector. </w:t>
      </w:r>
      <w:bookmarkStart w:id="0" w:name="_Hlk533759350"/>
      <w:r w:rsidR="00A40AC5">
        <w:rPr>
          <w:rFonts w:ascii="Arial" w:eastAsia="Arial" w:hAnsi="Arial" w:cs="Arial"/>
          <w:color w:val="000000"/>
        </w:rPr>
        <w:t xml:space="preserve">The main </w:t>
      </w:r>
      <w:r w:rsidR="00A40AC5" w:rsidRPr="00972357">
        <w:rPr>
          <w:rFonts w:ascii="Arial" w:eastAsia="Arial" w:hAnsi="Arial" w:cs="Arial"/>
          <w:color w:val="000000"/>
        </w:rPr>
        <w:t>objective</w:t>
      </w:r>
      <w:r w:rsidR="00A40AC5">
        <w:rPr>
          <w:rFonts w:ascii="Arial" w:eastAsia="Arial" w:hAnsi="Arial" w:cs="Arial"/>
          <w:color w:val="000000"/>
        </w:rPr>
        <w:t xml:space="preserve"> of this project </w:t>
      </w:r>
      <w:r w:rsidR="00972357">
        <w:rPr>
          <w:rFonts w:ascii="Arial" w:eastAsia="Arial" w:hAnsi="Arial" w:cs="Arial"/>
        </w:rPr>
        <w:t>is</w:t>
      </w:r>
      <w:r w:rsidR="00A40AC5">
        <w:rPr>
          <w:rFonts w:ascii="Arial" w:eastAsia="Arial" w:hAnsi="Arial" w:cs="Arial"/>
          <w:color w:val="000000"/>
        </w:rPr>
        <w:t xml:space="preserve"> </w:t>
      </w:r>
      <w:bookmarkEnd w:id="0"/>
      <w:r w:rsidR="00A40AC5">
        <w:rPr>
          <w:rFonts w:ascii="Arial" w:eastAsia="Arial" w:hAnsi="Arial" w:cs="Arial"/>
          <w:color w:val="000000"/>
        </w:rPr>
        <w:t xml:space="preserve">to improve the competitiveness </w:t>
      </w:r>
      <w:r w:rsidR="00A40AC5">
        <w:rPr>
          <w:rFonts w:ascii="Arial" w:eastAsia="Arial" w:hAnsi="Arial" w:cs="Arial"/>
        </w:rPr>
        <w:t xml:space="preserve">of the textile industry in Argentina </w:t>
      </w:r>
      <w:r w:rsidR="00A40AC5">
        <w:rPr>
          <w:rFonts w:ascii="Arial" w:eastAsia="Arial" w:hAnsi="Arial" w:cs="Arial"/>
          <w:color w:val="000000"/>
        </w:rPr>
        <w:t xml:space="preserve">and increase the creation of quality jobs through the development and upgrade of skills in the workforce. To achieve this goal, a new training program tailored to firms' demands will be developed within a public </w:t>
      </w:r>
      <w:r w:rsidR="00A40AC5">
        <w:rPr>
          <w:rFonts w:ascii="Arial" w:eastAsia="Arial" w:hAnsi="Arial" w:cs="Arial"/>
        </w:rPr>
        <w:t>u</w:t>
      </w:r>
      <w:r w:rsidR="00A40AC5">
        <w:rPr>
          <w:rFonts w:ascii="Arial" w:eastAsia="Arial" w:hAnsi="Arial" w:cs="Arial"/>
          <w:color w:val="000000"/>
        </w:rPr>
        <w:t xml:space="preserve">niversity located in the province of </w:t>
      </w:r>
      <w:r w:rsidR="00A40AC5">
        <w:rPr>
          <w:rFonts w:ascii="Arial" w:eastAsia="Arial" w:hAnsi="Arial" w:cs="Arial"/>
        </w:rPr>
        <w:t>B</w:t>
      </w:r>
      <w:r w:rsidR="00A40AC5">
        <w:rPr>
          <w:rFonts w:ascii="Arial" w:eastAsia="Arial" w:hAnsi="Arial" w:cs="Arial"/>
          <w:color w:val="000000"/>
        </w:rPr>
        <w:t>uenos Aires (University of San</w:t>
      </w:r>
      <w:r w:rsidR="00300648">
        <w:rPr>
          <w:rFonts w:ascii="Arial" w:eastAsia="Arial" w:hAnsi="Arial" w:cs="Arial"/>
          <w:color w:val="000000"/>
        </w:rPr>
        <w:t> </w:t>
      </w:r>
      <w:r w:rsidR="00A40AC5">
        <w:rPr>
          <w:rFonts w:ascii="Arial" w:eastAsia="Arial" w:hAnsi="Arial" w:cs="Arial"/>
          <w:color w:val="000000"/>
        </w:rPr>
        <w:t xml:space="preserve">Martin), together with the implementation of a scholarship </w:t>
      </w:r>
      <w:r w:rsidR="00A40AC5">
        <w:rPr>
          <w:rFonts w:ascii="Arial" w:eastAsia="Arial" w:hAnsi="Arial" w:cs="Arial"/>
        </w:rPr>
        <w:t>and internship programs</w:t>
      </w:r>
      <w:r w:rsidR="00A40AC5">
        <w:rPr>
          <w:rFonts w:ascii="Arial" w:eastAsia="Arial" w:hAnsi="Arial" w:cs="Arial"/>
          <w:color w:val="000000"/>
        </w:rPr>
        <w:t>.</w:t>
      </w:r>
    </w:p>
    <w:p w14:paraId="7F73FB58" w14:textId="77777777" w:rsidR="005A4827" w:rsidRDefault="005A4827" w:rsidP="005A4827">
      <w:pPr>
        <w:pBdr>
          <w:top w:val="nil"/>
          <w:left w:val="nil"/>
          <w:bottom w:val="nil"/>
          <w:right w:val="nil"/>
          <w:between w:val="nil"/>
        </w:pBdr>
        <w:spacing w:after="0"/>
        <w:ind w:left="360"/>
        <w:jc w:val="both"/>
        <w:rPr>
          <w:rFonts w:ascii="Arial" w:eastAsia="Arial" w:hAnsi="Arial" w:cs="Arial"/>
          <w:color w:val="000000"/>
        </w:rPr>
      </w:pPr>
    </w:p>
    <w:p w14:paraId="2FC1AC3E" w14:textId="556B43D4" w:rsidR="00AC6121" w:rsidRDefault="00A40AC5" w:rsidP="00300648">
      <w:pPr>
        <w:keepNext/>
        <w:numPr>
          <w:ilvl w:val="0"/>
          <w:numId w:val="1"/>
        </w:numPr>
        <w:pBdr>
          <w:top w:val="nil"/>
          <w:left w:val="nil"/>
          <w:bottom w:val="nil"/>
          <w:right w:val="nil"/>
          <w:between w:val="nil"/>
        </w:pBdr>
        <w:spacing w:after="0"/>
        <w:jc w:val="both"/>
        <w:rPr>
          <w:rFonts w:ascii="Arial" w:eastAsia="Arial" w:hAnsi="Arial" w:cs="Arial"/>
          <w:b/>
          <w:color w:val="000000"/>
        </w:rPr>
      </w:pPr>
      <w:r>
        <w:rPr>
          <w:rFonts w:ascii="Arial" w:eastAsia="Arial" w:hAnsi="Arial" w:cs="Arial"/>
          <w:b/>
          <w:color w:val="000000"/>
        </w:rPr>
        <w:t>Description of activities and outputs</w:t>
      </w:r>
    </w:p>
    <w:p w14:paraId="0F15F03D" w14:textId="77777777" w:rsidR="00300648" w:rsidRDefault="00300648" w:rsidP="004536BA">
      <w:pPr>
        <w:keepNext/>
        <w:pBdr>
          <w:top w:val="nil"/>
          <w:left w:val="nil"/>
          <w:bottom w:val="nil"/>
          <w:right w:val="nil"/>
          <w:between w:val="nil"/>
        </w:pBdr>
        <w:spacing w:after="0"/>
        <w:ind w:left="360"/>
        <w:jc w:val="both"/>
        <w:rPr>
          <w:rFonts w:ascii="Arial" w:eastAsia="Arial" w:hAnsi="Arial" w:cs="Arial"/>
          <w:b/>
          <w:color w:val="000000"/>
        </w:rPr>
      </w:pPr>
    </w:p>
    <w:p w14:paraId="33F982EB" w14:textId="06EE0AD2" w:rsidR="00AC6121" w:rsidRDefault="00300648" w:rsidP="004536BA">
      <w:pPr>
        <w:keepNext/>
        <w:pBdr>
          <w:top w:val="nil"/>
          <w:left w:val="nil"/>
          <w:bottom w:val="nil"/>
          <w:right w:val="nil"/>
          <w:between w:val="nil"/>
        </w:pBdr>
        <w:spacing w:after="0"/>
        <w:ind w:left="360" w:hanging="540"/>
        <w:jc w:val="both"/>
        <w:rPr>
          <w:rFonts w:ascii="Arial" w:eastAsia="Arial" w:hAnsi="Arial" w:cs="Arial"/>
          <w:color w:val="000000"/>
        </w:rPr>
      </w:pPr>
      <w:r>
        <w:rPr>
          <w:rFonts w:ascii="Arial" w:eastAsia="Arial" w:hAnsi="Arial" w:cs="Arial"/>
          <w:color w:val="000000"/>
        </w:rPr>
        <w:t>3.1</w:t>
      </w:r>
      <w:r>
        <w:rPr>
          <w:rFonts w:ascii="Arial" w:eastAsia="Arial" w:hAnsi="Arial" w:cs="Arial"/>
          <w:color w:val="000000"/>
        </w:rPr>
        <w:tab/>
      </w:r>
      <w:r w:rsidR="00A40AC5">
        <w:rPr>
          <w:rFonts w:ascii="Arial" w:eastAsia="Arial" w:hAnsi="Arial" w:cs="Arial"/>
          <w:color w:val="000000"/>
        </w:rPr>
        <w:t xml:space="preserve">The activities to be financed are grouped into two components, corresponding to the supply and demand of training. </w:t>
      </w:r>
    </w:p>
    <w:p w14:paraId="06203449" w14:textId="77777777" w:rsidR="00AC6121" w:rsidRDefault="00AC6121" w:rsidP="004536BA">
      <w:pPr>
        <w:pBdr>
          <w:top w:val="nil"/>
          <w:left w:val="nil"/>
          <w:bottom w:val="nil"/>
          <w:right w:val="nil"/>
          <w:between w:val="nil"/>
        </w:pBdr>
        <w:spacing w:after="0"/>
        <w:ind w:left="360" w:hanging="540"/>
        <w:jc w:val="both"/>
        <w:rPr>
          <w:rFonts w:ascii="Arial" w:eastAsia="Arial" w:hAnsi="Arial" w:cs="Arial"/>
          <w:color w:val="000000"/>
        </w:rPr>
      </w:pPr>
    </w:p>
    <w:p w14:paraId="1C828FDD" w14:textId="390F1548" w:rsidR="00AC6121" w:rsidRDefault="00300648" w:rsidP="004536BA">
      <w:pPr>
        <w:pBdr>
          <w:top w:val="nil"/>
          <w:left w:val="nil"/>
          <w:bottom w:val="nil"/>
          <w:right w:val="nil"/>
          <w:between w:val="nil"/>
        </w:pBdr>
        <w:spacing w:after="0"/>
        <w:ind w:left="360" w:hanging="540"/>
        <w:jc w:val="both"/>
        <w:rPr>
          <w:rFonts w:ascii="Arial" w:eastAsia="Arial" w:hAnsi="Arial" w:cs="Arial"/>
          <w:color w:val="000000"/>
        </w:rPr>
      </w:pPr>
      <w:r w:rsidRPr="000A107A">
        <w:rPr>
          <w:rFonts w:ascii="Arial" w:eastAsia="Arial" w:hAnsi="Arial" w:cs="Arial"/>
          <w:color w:val="000000"/>
        </w:rPr>
        <w:t>3.2</w:t>
      </w:r>
      <w:r w:rsidRPr="000A107A">
        <w:rPr>
          <w:rFonts w:ascii="Arial" w:eastAsia="Arial" w:hAnsi="Arial" w:cs="Arial"/>
          <w:color w:val="000000"/>
        </w:rPr>
        <w:tab/>
      </w:r>
      <w:r w:rsidR="00A40AC5">
        <w:rPr>
          <w:rFonts w:ascii="Arial" w:eastAsia="Arial" w:hAnsi="Arial" w:cs="Arial"/>
          <w:b/>
          <w:color w:val="000000"/>
        </w:rPr>
        <w:t>Component 1</w:t>
      </w:r>
      <w:r w:rsidR="00A40AC5">
        <w:rPr>
          <w:rFonts w:ascii="Arial" w:eastAsia="Arial" w:hAnsi="Arial" w:cs="Arial"/>
          <w:color w:val="000000"/>
        </w:rPr>
        <w:t xml:space="preserve"> aims to develop a relevant and quality training offer that will help to close the skills gap of the middle managers in the upper stage of the textile chain. The </w:t>
      </w:r>
      <w:r w:rsidR="00A40AC5">
        <w:rPr>
          <w:rFonts w:ascii="Arial" w:eastAsia="Arial" w:hAnsi="Arial" w:cs="Arial"/>
        </w:rPr>
        <w:t>training will be part of the graduate offer of the University of San</w:t>
      </w:r>
      <w:r>
        <w:rPr>
          <w:rFonts w:ascii="Arial" w:eastAsia="Arial" w:hAnsi="Arial" w:cs="Arial"/>
        </w:rPr>
        <w:t> </w:t>
      </w:r>
      <w:r w:rsidR="00A40AC5">
        <w:rPr>
          <w:rFonts w:ascii="Arial" w:eastAsia="Arial" w:hAnsi="Arial" w:cs="Arial"/>
        </w:rPr>
        <w:t>Martin (UNSAM), a public and free university created in 1992 that offers a wide range of undergraduate and graduate careers. To date UNSAM ha</w:t>
      </w:r>
      <w:r>
        <w:rPr>
          <w:rFonts w:ascii="Arial" w:eastAsia="Arial" w:hAnsi="Arial" w:cs="Arial"/>
        </w:rPr>
        <w:t>s</w:t>
      </w:r>
      <w:r w:rsidR="00A40AC5">
        <w:rPr>
          <w:rFonts w:ascii="Arial" w:eastAsia="Arial" w:hAnsi="Arial" w:cs="Arial"/>
        </w:rPr>
        <w:t xml:space="preserve"> signed more than 250 agreements with foreign universities for the exchange of students, teachers and researchers. The inclusion of the training program within the activities of the university is strategic for the sustainability of the project. </w:t>
      </w:r>
      <w:r w:rsidR="00A40AC5">
        <w:rPr>
          <w:rFonts w:ascii="Arial" w:eastAsia="Arial" w:hAnsi="Arial" w:cs="Arial"/>
          <w:color w:val="000000"/>
        </w:rPr>
        <w:t>The specific activities in this component include</w:t>
      </w:r>
      <w:r w:rsidR="00A40AC5">
        <w:rPr>
          <w:rFonts w:ascii="Arial" w:eastAsia="Arial" w:hAnsi="Arial" w:cs="Arial"/>
        </w:rPr>
        <w:t xml:space="preserve"> </w:t>
      </w:r>
      <w:r w:rsidR="00A40AC5">
        <w:rPr>
          <w:rFonts w:ascii="Arial" w:eastAsia="Arial" w:hAnsi="Arial" w:cs="Arial"/>
          <w:color w:val="000000"/>
        </w:rPr>
        <w:t xml:space="preserve">the </w:t>
      </w:r>
      <w:r w:rsidR="00A40AC5">
        <w:rPr>
          <w:rFonts w:ascii="Arial" w:eastAsia="Arial" w:hAnsi="Arial" w:cs="Arial"/>
        </w:rPr>
        <w:t xml:space="preserve">curricula </w:t>
      </w:r>
      <w:r w:rsidR="00A40AC5">
        <w:rPr>
          <w:rFonts w:ascii="Arial" w:eastAsia="Arial" w:hAnsi="Arial" w:cs="Arial"/>
          <w:color w:val="000000"/>
        </w:rPr>
        <w:t xml:space="preserve">development of the of the training program </w:t>
      </w:r>
      <w:r w:rsidR="00A40AC5">
        <w:rPr>
          <w:rFonts w:ascii="Arial" w:eastAsia="Arial" w:hAnsi="Arial" w:cs="Arial"/>
        </w:rPr>
        <w:t>with the advice of international experts</w:t>
      </w:r>
      <w:r w:rsidR="00A40AC5">
        <w:rPr>
          <w:rFonts w:ascii="Arial" w:eastAsia="Arial" w:hAnsi="Arial" w:cs="Arial"/>
          <w:color w:val="000000"/>
        </w:rPr>
        <w:t>, t</w:t>
      </w:r>
      <w:r w:rsidR="00A40AC5">
        <w:rPr>
          <w:rFonts w:ascii="Arial" w:eastAsia="Arial" w:hAnsi="Arial" w:cs="Arial"/>
        </w:rPr>
        <w:t>o ensure quality, technological updating and</w:t>
      </w:r>
      <w:r w:rsidR="00A40AC5">
        <w:rPr>
          <w:rFonts w:ascii="Arial" w:eastAsia="Arial" w:hAnsi="Arial" w:cs="Arial"/>
          <w:color w:val="000000"/>
        </w:rPr>
        <w:t xml:space="preserve"> its alignment with the skills needs of the local firms,</w:t>
      </w:r>
      <w:r w:rsidR="00A40AC5">
        <w:rPr>
          <w:rFonts w:ascii="Arial" w:eastAsia="Arial" w:hAnsi="Arial" w:cs="Arial"/>
        </w:rPr>
        <w:t xml:space="preserve"> and</w:t>
      </w:r>
      <w:r w:rsidR="00A40AC5">
        <w:rPr>
          <w:rFonts w:ascii="Arial" w:eastAsia="Arial" w:hAnsi="Arial" w:cs="Arial"/>
          <w:color w:val="000000"/>
        </w:rPr>
        <w:t xml:space="preserve"> the acquisition of equipment to train students in the management of </w:t>
      </w:r>
      <w:r w:rsidR="00A40AC5">
        <w:rPr>
          <w:rFonts w:ascii="Arial" w:eastAsia="Arial" w:hAnsi="Arial" w:cs="Arial"/>
        </w:rPr>
        <w:t>machinery</w:t>
      </w:r>
      <w:r w:rsidR="00A40AC5">
        <w:rPr>
          <w:rFonts w:ascii="Arial" w:eastAsia="Arial" w:hAnsi="Arial" w:cs="Arial"/>
          <w:color w:val="000000"/>
        </w:rPr>
        <w:t xml:space="preserve"> that incorporates state-of-the-art technology. </w:t>
      </w:r>
    </w:p>
    <w:p w14:paraId="57D5E5BA" w14:textId="77777777" w:rsidR="00AC6121" w:rsidRDefault="00AC6121">
      <w:pPr>
        <w:pBdr>
          <w:top w:val="nil"/>
          <w:left w:val="nil"/>
          <w:bottom w:val="nil"/>
          <w:right w:val="nil"/>
          <w:between w:val="nil"/>
        </w:pBdr>
        <w:spacing w:after="0"/>
        <w:ind w:left="720" w:hanging="720"/>
        <w:rPr>
          <w:rFonts w:ascii="Arial" w:eastAsia="Arial" w:hAnsi="Arial" w:cs="Arial"/>
          <w:b/>
          <w:color w:val="000000"/>
        </w:rPr>
      </w:pPr>
    </w:p>
    <w:p w14:paraId="43DB059C" w14:textId="7861371D" w:rsidR="00AC6121" w:rsidRDefault="00300648" w:rsidP="004536BA">
      <w:pPr>
        <w:pBdr>
          <w:top w:val="nil"/>
          <w:left w:val="nil"/>
          <w:bottom w:val="nil"/>
          <w:right w:val="nil"/>
          <w:between w:val="nil"/>
        </w:pBdr>
        <w:spacing w:after="0"/>
        <w:ind w:left="360" w:hanging="630"/>
        <w:jc w:val="both"/>
        <w:rPr>
          <w:rFonts w:ascii="Arial" w:eastAsia="Arial" w:hAnsi="Arial" w:cs="Arial"/>
          <w:color w:val="000000"/>
        </w:rPr>
      </w:pPr>
      <w:r w:rsidRPr="000A107A">
        <w:rPr>
          <w:rFonts w:ascii="Arial" w:eastAsia="Arial" w:hAnsi="Arial" w:cs="Arial"/>
          <w:color w:val="000000"/>
        </w:rPr>
        <w:t>3.3</w:t>
      </w:r>
      <w:r w:rsidRPr="000A107A">
        <w:rPr>
          <w:rFonts w:ascii="Arial" w:eastAsia="Arial" w:hAnsi="Arial" w:cs="Arial"/>
          <w:color w:val="000000"/>
        </w:rPr>
        <w:tab/>
      </w:r>
      <w:r w:rsidR="00A40AC5">
        <w:rPr>
          <w:rFonts w:ascii="Arial" w:eastAsia="Arial" w:hAnsi="Arial" w:cs="Arial"/>
          <w:b/>
          <w:color w:val="000000"/>
        </w:rPr>
        <w:t xml:space="preserve">Component 2 </w:t>
      </w:r>
      <w:r w:rsidR="00A40AC5">
        <w:rPr>
          <w:rFonts w:ascii="Arial" w:eastAsia="Arial" w:hAnsi="Arial" w:cs="Arial"/>
          <w:color w:val="000000"/>
        </w:rPr>
        <w:t>aims to encourage the training of workers in the sector. It will finance a student scholarship program</w:t>
      </w:r>
      <w:r w:rsidR="00A40AC5">
        <w:rPr>
          <w:rFonts w:ascii="Arial" w:eastAsia="Arial" w:hAnsi="Arial" w:cs="Arial"/>
        </w:rPr>
        <w:t xml:space="preserve"> and</w:t>
      </w:r>
      <w:r w:rsidR="00A40AC5">
        <w:rPr>
          <w:rFonts w:ascii="Arial" w:eastAsia="Arial" w:hAnsi="Arial" w:cs="Arial"/>
          <w:color w:val="000000"/>
        </w:rPr>
        <w:t xml:space="preserve"> an internship program, in order to guarantee the training in a real work environment and promote labor insertion. The continuity of these programs after the project will be carried out through a scheme similar to the one that the f</w:t>
      </w:r>
      <w:r w:rsidR="00A40AC5">
        <w:rPr>
          <w:rFonts w:ascii="Arial" w:eastAsia="Arial" w:hAnsi="Arial" w:cs="Arial"/>
        </w:rPr>
        <w:t>irms in</w:t>
      </w:r>
      <w:r w:rsidR="00A40AC5">
        <w:rPr>
          <w:rFonts w:ascii="Arial" w:eastAsia="Arial" w:hAnsi="Arial" w:cs="Arial"/>
          <w:color w:val="000000"/>
        </w:rPr>
        <w:t xml:space="preserve"> Fundación </w:t>
      </w:r>
      <w:proofErr w:type="spellStart"/>
      <w:r w:rsidR="00A40AC5">
        <w:rPr>
          <w:rFonts w:ascii="Arial" w:eastAsia="Arial" w:hAnsi="Arial" w:cs="Arial"/>
          <w:color w:val="000000"/>
        </w:rPr>
        <w:t>Protejer</w:t>
      </w:r>
      <w:proofErr w:type="spellEnd"/>
      <w:r w:rsidR="00A40AC5">
        <w:rPr>
          <w:rFonts w:ascii="Arial" w:eastAsia="Arial" w:hAnsi="Arial" w:cs="Arial"/>
          <w:color w:val="000000"/>
        </w:rPr>
        <w:t xml:space="preserve"> implemented with the </w:t>
      </w:r>
      <w:r w:rsidR="00A40AC5">
        <w:rPr>
          <w:rFonts w:ascii="Arial" w:eastAsia="Arial" w:hAnsi="Arial" w:cs="Arial"/>
        </w:rPr>
        <w:t xml:space="preserve">National Technological University (UTN). Due to the scarce number of textile engineers graduated in 2004 and the strong demand for qualified employees, Fundación </w:t>
      </w:r>
      <w:proofErr w:type="spellStart"/>
      <w:r w:rsidR="00A40AC5">
        <w:rPr>
          <w:rFonts w:ascii="Arial" w:eastAsia="Arial" w:hAnsi="Arial" w:cs="Arial"/>
        </w:rPr>
        <w:t>ProTejer</w:t>
      </w:r>
      <w:proofErr w:type="spellEnd"/>
      <w:r w:rsidR="00A40AC5">
        <w:rPr>
          <w:rFonts w:ascii="Arial" w:eastAsia="Arial" w:hAnsi="Arial" w:cs="Arial"/>
        </w:rPr>
        <w:t xml:space="preserve"> developed a program of rented internships for those students of Textile Engineering at UTN</w:t>
      </w:r>
      <w:r w:rsidR="00A40AC5">
        <w:rPr>
          <w:rFonts w:ascii="Arial" w:eastAsia="Arial" w:hAnsi="Arial" w:cs="Arial"/>
          <w:color w:val="000000"/>
        </w:rPr>
        <w:t>.</w:t>
      </w:r>
    </w:p>
    <w:p w14:paraId="447300DF" w14:textId="77777777" w:rsidR="00AC6121" w:rsidRDefault="00AC6121">
      <w:pPr>
        <w:pBdr>
          <w:top w:val="nil"/>
          <w:left w:val="nil"/>
          <w:bottom w:val="nil"/>
          <w:right w:val="nil"/>
          <w:between w:val="nil"/>
        </w:pBdr>
        <w:spacing w:after="0"/>
        <w:ind w:left="720" w:hanging="720"/>
        <w:rPr>
          <w:rFonts w:ascii="Arial" w:eastAsia="Arial" w:hAnsi="Arial" w:cs="Arial"/>
          <w:color w:val="000000"/>
        </w:rPr>
      </w:pPr>
    </w:p>
    <w:p w14:paraId="0AF544A1" w14:textId="1033F239" w:rsidR="00AC6121" w:rsidRDefault="00300648" w:rsidP="000A107A">
      <w:pPr>
        <w:pBdr>
          <w:top w:val="nil"/>
          <w:left w:val="nil"/>
          <w:bottom w:val="nil"/>
          <w:right w:val="nil"/>
          <w:between w:val="nil"/>
        </w:pBdr>
        <w:spacing w:after="0"/>
        <w:ind w:left="360" w:hanging="630"/>
        <w:jc w:val="both"/>
        <w:rPr>
          <w:rFonts w:ascii="Arial" w:eastAsia="Arial" w:hAnsi="Arial" w:cs="Arial"/>
          <w:color w:val="000000"/>
        </w:rPr>
      </w:pPr>
      <w:r w:rsidRPr="000A107A">
        <w:rPr>
          <w:rFonts w:ascii="Arial" w:eastAsia="Arial" w:hAnsi="Arial" w:cs="Arial"/>
          <w:color w:val="000000"/>
        </w:rPr>
        <w:t>3.4</w:t>
      </w:r>
      <w:r w:rsidRPr="000A107A">
        <w:rPr>
          <w:rFonts w:ascii="Arial" w:eastAsia="Arial" w:hAnsi="Arial" w:cs="Arial"/>
          <w:color w:val="000000"/>
        </w:rPr>
        <w:tab/>
      </w:r>
      <w:r w:rsidR="00A40AC5">
        <w:rPr>
          <w:rFonts w:ascii="Arial" w:eastAsia="Arial" w:hAnsi="Arial" w:cs="Arial"/>
          <w:b/>
          <w:color w:val="000000"/>
        </w:rPr>
        <w:t>Outputs.</w:t>
      </w:r>
      <w:r w:rsidR="00A40AC5">
        <w:rPr>
          <w:rFonts w:ascii="Arial" w:eastAsia="Arial" w:hAnsi="Arial" w:cs="Arial"/>
          <w:color w:val="000000"/>
        </w:rPr>
        <w:t xml:space="preserve"> The expected outputs of the project are: (i) the transfer of knowledge by international experts to local actors (</w:t>
      </w:r>
      <w:r w:rsidR="00794642">
        <w:rPr>
          <w:rFonts w:ascii="Arial" w:eastAsia="Arial" w:hAnsi="Arial" w:cs="Arial"/>
          <w:color w:val="000000"/>
        </w:rPr>
        <w:t xml:space="preserve">teachers, </w:t>
      </w:r>
      <w:r w:rsidR="00A40AC5">
        <w:rPr>
          <w:rFonts w:ascii="Arial" w:eastAsia="Arial" w:hAnsi="Arial" w:cs="Arial"/>
          <w:color w:val="000000"/>
        </w:rPr>
        <w:t>firms, universities); (ii)</w:t>
      </w:r>
      <w:r>
        <w:rPr>
          <w:rFonts w:ascii="Arial" w:eastAsia="Arial" w:hAnsi="Arial" w:cs="Arial"/>
          <w:color w:val="000000"/>
        </w:rPr>
        <w:t> </w:t>
      </w:r>
      <w:r w:rsidR="00A40AC5">
        <w:rPr>
          <w:rFonts w:ascii="Arial" w:eastAsia="Arial" w:hAnsi="Arial" w:cs="Arial"/>
          <w:color w:val="000000"/>
        </w:rPr>
        <w:t xml:space="preserve">the development of a new training program for students with complete secondary education, (iii) the granting of 100 student scholarships, (iv) the </w:t>
      </w:r>
      <w:r w:rsidR="00794642">
        <w:rPr>
          <w:rFonts w:ascii="Arial" w:eastAsia="Arial" w:hAnsi="Arial" w:cs="Arial"/>
          <w:color w:val="000000"/>
        </w:rPr>
        <w:t>implementation</w:t>
      </w:r>
      <w:r w:rsidR="00A40AC5">
        <w:rPr>
          <w:rFonts w:ascii="Arial" w:eastAsia="Arial" w:hAnsi="Arial" w:cs="Arial"/>
          <w:color w:val="000000"/>
        </w:rPr>
        <w:t xml:space="preserve"> of an internship program in firms for training graduates</w:t>
      </w:r>
      <w:r w:rsidR="00794642">
        <w:rPr>
          <w:rFonts w:ascii="Arial" w:eastAsia="Arial" w:hAnsi="Arial" w:cs="Arial"/>
          <w:color w:val="000000"/>
        </w:rPr>
        <w:t>, and (v) a dissemination event</w:t>
      </w:r>
      <w:r w:rsidR="00A40AC5">
        <w:rPr>
          <w:rFonts w:ascii="Arial" w:eastAsia="Arial" w:hAnsi="Arial" w:cs="Arial"/>
          <w:color w:val="000000"/>
        </w:rPr>
        <w:t xml:space="preserve">. </w:t>
      </w:r>
    </w:p>
    <w:p w14:paraId="7E569140" w14:textId="77777777" w:rsidR="00AC6121" w:rsidRDefault="00AC6121">
      <w:pPr>
        <w:pBdr>
          <w:top w:val="nil"/>
          <w:left w:val="nil"/>
          <w:bottom w:val="nil"/>
          <w:right w:val="nil"/>
          <w:between w:val="nil"/>
        </w:pBdr>
        <w:spacing w:after="0"/>
        <w:ind w:left="360" w:hanging="720"/>
        <w:jc w:val="both"/>
        <w:rPr>
          <w:rFonts w:ascii="Arial" w:eastAsia="Arial" w:hAnsi="Arial" w:cs="Arial"/>
          <w:color w:val="000000"/>
        </w:rPr>
      </w:pPr>
    </w:p>
    <w:p w14:paraId="188AF367" w14:textId="33AADD4D" w:rsidR="00AC6121" w:rsidRDefault="00A40AC5" w:rsidP="00761D6B">
      <w:pPr>
        <w:numPr>
          <w:ilvl w:val="0"/>
          <w:numId w:val="1"/>
        </w:numPr>
        <w:pBdr>
          <w:top w:val="nil"/>
          <w:left w:val="nil"/>
          <w:bottom w:val="nil"/>
          <w:right w:val="nil"/>
          <w:between w:val="nil"/>
        </w:pBdr>
        <w:spacing w:after="120"/>
        <w:jc w:val="both"/>
        <w:rPr>
          <w:rFonts w:ascii="Arial" w:eastAsia="Arial" w:hAnsi="Arial" w:cs="Arial"/>
          <w:b/>
          <w:color w:val="000000"/>
        </w:rPr>
      </w:pPr>
      <w:r>
        <w:rPr>
          <w:rFonts w:ascii="Arial" w:eastAsia="Arial" w:hAnsi="Arial" w:cs="Arial"/>
          <w:b/>
          <w:color w:val="000000"/>
        </w:rPr>
        <w:t>Budget</w:t>
      </w:r>
      <w:r w:rsidR="00300648">
        <w:rPr>
          <w:rFonts w:ascii="Arial" w:eastAsia="Arial" w:hAnsi="Arial" w:cs="Arial"/>
          <w:b/>
          <w:color w:val="000000"/>
        </w:rPr>
        <w:t xml:space="preserve"> (US$)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351"/>
        <w:gridCol w:w="297"/>
        <w:gridCol w:w="4647"/>
        <w:gridCol w:w="1090"/>
        <w:gridCol w:w="1316"/>
        <w:gridCol w:w="923"/>
      </w:tblGrid>
      <w:tr w:rsidR="00761D6B" w:rsidRPr="00761D6B" w14:paraId="0278BEB9" w14:textId="77777777" w:rsidTr="004536BA">
        <w:trPr>
          <w:trHeight w:val="20"/>
          <w:tblHeader/>
        </w:trPr>
        <w:tc>
          <w:tcPr>
            <w:tcW w:w="3070" w:type="pct"/>
            <w:gridSpan w:val="3"/>
            <w:tcBorders>
              <w:top w:val="single" w:sz="6" w:space="0" w:color="000000"/>
              <w:bottom w:val="single" w:sz="4" w:space="0" w:color="000000"/>
            </w:tcBorders>
            <w:tcMar>
              <w:top w:w="30" w:type="dxa"/>
              <w:left w:w="45" w:type="dxa"/>
              <w:bottom w:w="30" w:type="dxa"/>
              <w:right w:w="45" w:type="dxa"/>
            </w:tcMar>
            <w:vAlign w:val="center"/>
            <w:hideMark/>
          </w:tcPr>
          <w:p w14:paraId="2C2512F0" w14:textId="77777777" w:rsidR="00761D6B" w:rsidRPr="00761D6B" w:rsidRDefault="00761D6B" w:rsidP="00761D6B">
            <w:pPr>
              <w:spacing w:after="0" w:line="240" w:lineRule="auto"/>
              <w:jc w:val="center"/>
              <w:rPr>
                <w:rFonts w:ascii="Arial" w:eastAsia="Times New Roman" w:hAnsi="Arial" w:cs="Arial"/>
                <w:b/>
                <w:bCs/>
                <w:sz w:val="18"/>
                <w:szCs w:val="18"/>
              </w:rPr>
            </w:pPr>
            <w:r w:rsidRPr="00761D6B">
              <w:rPr>
                <w:rFonts w:ascii="Arial" w:eastAsia="Times New Roman" w:hAnsi="Arial" w:cs="Arial"/>
                <w:b/>
                <w:bCs/>
                <w:sz w:val="18"/>
                <w:szCs w:val="18"/>
              </w:rPr>
              <w:t>Activity</w:t>
            </w:r>
          </w:p>
        </w:tc>
        <w:tc>
          <w:tcPr>
            <w:tcW w:w="632" w:type="pct"/>
            <w:tcBorders>
              <w:top w:val="single" w:sz="6" w:space="0" w:color="000000"/>
              <w:bottom w:val="single" w:sz="4" w:space="0" w:color="000000"/>
            </w:tcBorders>
            <w:tcMar>
              <w:top w:w="30" w:type="dxa"/>
              <w:left w:w="45" w:type="dxa"/>
              <w:bottom w:w="30" w:type="dxa"/>
              <w:right w:w="45" w:type="dxa"/>
            </w:tcMar>
            <w:vAlign w:val="center"/>
            <w:hideMark/>
          </w:tcPr>
          <w:p w14:paraId="255444DA" w14:textId="77777777" w:rsidR="00761D6B" w:rsidRPr="00761D6B" w:rsidRDefault="00761D6B" w:rsidP="00761D6B">
            <w:pPr>
              <w:spacing w:after="0" w:line="240" w:lineRule="auto"/>
              <w:jc w:val="center"/>
              <w:rPr>
                <w:rFonts w:ascii="Arial" w:eastAsia="Times New Roman" w:hAnsi="Arial" w:cs="Arial"/>
                <w:b/>
                <w:bCs/>
                <w:sz w:val="18"/>
                <w:szCs w:val="18"/>
              </w:rPr>
            </w:pPr>
            <w:r w:rsidRPr="00761D6B">
              <w:rPr>
                <w:rFonts w:ascii="Arial" w:eastAsia="Times New Roman" w:hAnsi="Arial" w:cs="Arial"/>
                <w:b/>
                <w:bCs/>
                <w:sz w:val="18"/>
                <w:szCs w:val="18"/>
              </w:rPr>
              <w:t>IDB/Fund Funding</w:t>
            </w:r>
          </w:p>
        </w:tc>
        <w:tc>
          <w:tcPr>
            <w:tcW w:w="763" w:type="pct"/>
            <w:tcBorders>
              <w:top w:val="single" w:sz="6" w:space="0" w:color="000000"/>
              <w:bottom w:val="single" w:sz="4" w:space="0" w:color="000000"/>
            </w:tcBorders>
            <w:tcMar>
              <w:top w:w="30" w:type="dxa"/>
              <w:left w:w="45" w:type="dxa"/>
              <w:bottom w:w="30" w:type="dxa"/>
              <w:right w:w="45" w:type="dxa"/>
            </w:tcMar>
            <w:vAlign w:val="center"/>
            <w:hideMark/>
          </w:tcPr>
          <w:p w14:paraId="2CE2137F" w14:textId="77777777" w:rsidR="00761D6B" w:rsidRPr="00761D6B" w:rsidRDefault="00761D6B" w:rsidP="00761D6B">
            <w:pPr>
              <w:spacing w:after="0" w:line="240" w:lineRule="auto"/>
              <w:jc w:val="center"/>
              <w:rPr>
                <w:rFonts w:ascii="Arial" w:eastAsia="Times New Roman" w:hAnsi="Arial" w:cs="Arial"/>
                <w:b/>
                <w:bCs/>
                <w:sz w:val="18"/>
                <w:szCs w:val="18"/>
              </w:rPr>
            </w:pPr>
            <w:r w:rsidRPr="00761D6B">
              <w:rPr>
                <w:rFonts w:ascii="Arial" w:eastAsia="Times New Roman" w:hAnsi="Arial" w:cs="Arial"/>
                <w:b/>
                <w:bCs/>
                <w:sz w:val="18"/>
                <w:szCs w:val="18"/>
              </w:rPr>
              <w:t>Counterpart Funding</w:t>
            </w:r>
          </w:p>
        </w:tc>
        <w:tc>
          <w:tcPr>
            <w:tcW w:w="535" w:type="pct"/>
            <w:tcBorders>
              <w:top w:val="single" w:sz="6" w:space="0" w:color="000000"/>
              <w:bottom w:val="single" w:sz="4" w:space="0" w:color="000000"/>
            </w:tcBorders>
            <w:tcMar>
              <w:top w:w="30" w:type="dxa"/>
              <w:left w:w="45" w:type="dxa"/>
              <w:bottom w:w="30" w:type="dxa"/>
              <w:right w:w="45" w:type="dxa"/>
            </w:tcMar>
            <w:vAlign w:val="center"/>
            <w:hideMark/>
          </w:tcPr>
          <w:p w14:paraId="7812C0BB" w14:textId="77777777" w:rsidR="00761D6B" w:rsidRPr="00761D6B" w:rsidRDefault="00761D6B" w:rsidP="00761D6B">
            <w:pPr>
              <w:spacing w:after="0" w:line="240" w:lineRule="auto"/>
              <w:jc w:val="center"/>
              <w:rPr>
                <w:rFonts w:ascii="Arial" w:eastAsia="Times New Roman" w:hAnsi="Arial" w:cs="Arial"/>
                <w:b/>
                <w:bCs/>
                <w:sz w:val="18"/>
                <w:szCs w:val="18"/>
              </w:rPr>
            </w:pPr>
            <w:r w:rsidRPr="00761D6B">
              <w:rPr>
                <w:rFonts w:ascii="Arial" w:eastAsia="Times New Roman" w:hAnsi="Arial" w:cs="Arial"/>
                <w:b/>
                <w:bCs/>
                <w:sz w:val="18"/>
                <w:szCs w:val="18"/>
              </w:rPr>
              <w:t>Total Funding</w:t>
            </w:r>
          </w:p>
        </w:tc>
      </w:tr>
      <w:tr w:rsidR="00761D6B" w:rsidRPr="00761D6B" w14:paraId="14A29DFF" w14:textId="77777777" w:rsidTr="00761D6B">
        <w:trPr>
          <w:trHeight w:val="20"/>
        </w:trPr>
        <w:tc>
          <w:tcPr>
            <w:tcW w:w="3070" w:type="pct"/>
            <w:gridSpan w:val="3"/>
            <w:tcBorders>
              <w:top w:val="single" w:sz="4" w:space="0" w:color="000000"/>
              <w:bottom w:val="single" w:sz="4" w:space="0" w:color="000000"/>
            </w:tcBorders>
            <w:shd w:val="clear" w:color="auto" w:fill="CCCCCC"/>
            <w:tcMar>
              <w:top w:w="30" w:type="dxa"/>
              <w:left w:w="45" w:type="dxa"/>
              <w:bottom w:w="30" w:type="dxa"/>
              <w:right w:w="45" w:type="dxa"/>
            </w:tcMar>
            <w:vAlign w:val="bottom"/>
            <w:hideMark/>
          </w:tcPr>
          <w:p w14:paraId="6D396B30" w14:textId="77777777" w:rsidR="00761D6B" w:rsidRPr="00761D6B" w:rsidRDefault="00761D6B" w:rsidP="00761D6B">
            <w:pPr>
              <w:spacing w:after="0" w:line="240" w:lineRule="auto"/>
              <w:rPr>
                <w:rFonts w:ascii="Arial" w:eastAsia="Times New Roman" w:hAnsi="Arial" w:cs="Arial"/>
                <w:b/>
                <w:bCs/>
                <w:color w:val="000000"/>
                <w:sz w:val="18"/>
                <w:szCs w:val="18"/>
              </w:rPr>
            </w:pPr>
            <w:r w:rsidRPr="00761D6B">
              <w:rPr>
                <w:rFonts w:ascii="Arial" w:eastAsia="Times New Roman" w:hAnsi="Arial" w:cs="Arial"/>
                <w:b/>
                <w:bCs/>
                <w:color w:val="000000"/>
                <w:sz w:val="18"/>
                <w:szCs w:val="18"/>
              </w:rPr>
              <w:t>Component 1: Development of a relevant and quality training program that contributes to closing the skills gap in the upper stages of the textile industry chain in the country.</w:t>
            </w:r>
          </w:p>
        </w:tc>
        <w:tc>
          <w:tcPr>
            <w:tcW w:w="632" w:type="pct"/>
            <w:tcBorders>
              <w:top w:val="single" w:sz="4" w:space="0" w:color="000000"/>
              <w:bottom w:val="single" w:sz="4" w:space="0" w:color="000000"/>
            </w:tcBorders>
            <w:shd w:val="clear" w:color="auto" w:fill="D9D9D9"/>
            <w:tcMar>
              <w:top w:w="30" w:type="dxa"/>
              <w:left w:w="45" w:type="dxa"/>
              <w:bottom w:w="30" w:type="dxa"/>
              <w:right w:w="45" w:type="dxa"/>
            </w:tcMar>
            <w:vAlign w:val="center"/>
            <w:hideMark/>
          </w:tcPr>
          <w:p w14:paraId="4ED2022E" w14:textId="77777777" w:rsidR="00761D6B" w:rsidRPr="00761D6B" w:rsidRDefault="00761D6B" w:rsidP="00761D6B">
            <w:pPr>
              <w:spacing w:after="0" w:line="240" w:lineRule="auto"/>
              <w:jc w:val="center"/>
              <w:rPr>
                <w:rFonts w:ascii="Arial" w:eastAsia="Times New Roman" w:hAnsi="Arial" w:cs="Arial"/>
                <w:b/>
                <w:bCs/>
                <w:sz w:val="18"/>
                <w:szCs w:val="18"/>
              </w:rPr>
            </w:pPr>
            <w:r w:rsidRPr="00761D6B">
              <w:rPr>
                <w:rFonts w:ascii="Arial" w:eastAsia="Times New Roman" w:hAnsi="Arial" w:cs="Arial"/>
                <w:b/>
                <w:bCs/>
                <w:sz w:val="18"/>
                <w:szCs w:val="18"/>
              </w:rPr>
              <w:t>315,000</w:t>
            </w:r>
          </w:p>
        </w:tc>
        <w:tc>
          <w:tcPr>
            <w:tcW w:w="763" w:type="pct"/>
            <w:tcBorders>
              <w:top w:val="single" w:sz="4" w:space="0" w:color="000000"/>
              <w:bottom w:val="single" w:sz="4" w:space="0" w:color="000000"/>
            </w:tcBorders>
            <w:shd w:val="clear" w:color="auto" w:fill="D9D9D9"/>
            <w:tcMar>
              <w:top w:w="30" w:type="dxa"/>
              <w:left w:w="45" w:type="dxa"/>
              <w:bottom w:w="30" w:type="dxa"/>
              <w:right w:w="45" w:type="dxa"/>
            </w:tcMar>
            <w:vAlign w:val="center"/>
            <w:hideMark/>
          </w:tcPr>
          <w:p w14:paraId="69AA8549" w14:textId="77777777" w:rsidR="00761D6B" w:rsidRPr="00761D6B" w:rsidRDefault="00761D6B" w:rsidP="00761D6B">
            <w:pPr>
              <w:spacing w:after="0" w:line="240" w:lineRule="auto"/>
              <w:jc w:val="center"/>
              <w:rPr>
                <w:rFonts w:ascii="Arial" w:eastAsia="Times New Roman" w:hAnsi="Arial" w:cs="Arial"/>
                <w:b/>
                <w:bCs/>
                <w:sz w:val="18"/>
                <w:szCs w:val="18"/>
              </w:rPr>
            </w:pPr>
            <w:r w:rsidRPr="00761D6B">
              <w:rPr>
                <w:rFonts w:ascii="Arial" w:eastAsia="Times New Roman" w:hAnsi="Arial" w:cs="Arial"/>
                <w:b/>
                <w:bCs/>
                <w:sz w:val="18"/>
                <w:szCs w:val="18"/>
              </w:rPr>
              <w:t>350,000</w:t>
            </w:r>
          </w:p>
        </w:tc>
        <w:tc>
          <w:tcPr>
            <w:tcW w:w="535" w:type="pct"/>
            <w:tcBorders>
              <w:top w:val="single" w:sz="4" w:space="0" w:color="000000"/>
              <w:bottom w:val="single" w:sz="4" w:space="0" w:color="000000"/>
            </w:tcBorders>
            <w:shd w:val="clear" w:color="auto" w:fill="D9D9D9"/>
            <w:tcMar>
              <w:top w:w="30" w:type="dxa"/>
              <w:left w:w="45" w:type="dxa"/>
              <w:bottom w:w="30" w:type="dxa"/>
              <w:right w:w="45" w:type="dxa"/>
            </w:tcMar>
            <w:vAlign w:val="center"/>
            <w:hideMark/>
          </w:tcPr>
          <w:p w14:paraId="4DC834E9" w14:textId="77777777" w:rsidR="00761D6B" w:rsidRPr="00761D6B" w:rsidRDefault="00761D6B" w:rsidP="00761D6B">
            <w:pPr>
              <w:spacing w:after="0" w:line="240" w:lineRule="auto"/>
              <w:jc w:val="center"/>
              <w:rPr>
                <w:rFonts w:ascii="Arial" w:eastAsia="Times New Roman" w:hAnsi="Arial" w:cs="Arial"/>
                <w:b/>
                <w:bCs/>
                <w:sz w:val="18"/>
                <w:szCs w:val="18"/>
              </w:rPr>
            </w:pPr>
            <w:r w:rsidRPr="00761D6B">
              <w:rPr>
                <w:rFonts w:ascii="Arial" w:eastAsia="Times New Roman" w:hAnsi="Arial" w:cs="Arial"/>
                <w:b/>
                <w:bCs/>
                <w:sz w:val="18"/>
                <w:szCs w:val="18"/>
              </w:rPr>
              <w:t>665,000</w:t>
            </w:r>
          </w:p>
        </w:tc>
      </w:tr>
      <w:tr w:rsidR="00761D6B" w:rsidRPr="00761D6B" w14:paraId="540868E6" w14:textId="77777777" w:rsidTr="00761D6B">
        <w:trPr>
          <w:trHeight w:val="20"/>
        </w:trPr>
        <w:tc>
          <w:tcPr>
            <w:tcW w:w="3070" w:type="pct"/>
            <w:gridSpan w:val="3"/>
            <w:tcBorders>
              <w:top w:val="single" w:sz="4" w:space="0" w:color="000000"/>
              <w:bottom w:val="single" w:sz="4" w:space="0" w:color="000000"/>
            </w:tcBorders>
            <w:tcMar>
              <w:top w:w="30" w:type="dxa"/>
              <w:left w:w="45" w:type="dxa"/>
              <w:bottom w:w="30" w:type="dxa"/>
              <w:right w:w="45" w:type="dxa"/>
            </w:tcMar>
            <w:vAlign w:val="bottom"/>
            <w:hideMark/>
          </w:tcPr>
          <w:p w14:paraId="3D9400D3" w14:textId="51F0BEDE" w:rsidR="00761D6B" w:rsidRPr="00BA083B" w:rsidRDefault="004E0A66" w:rsidP="00761D6B">
            <w:pPr>
              <w:spacing w:after="0" w:line="240" w:lineRule="auto"/>
              <w:rPr>
                <w:rFonts w:ascii="Arial" w:eastAsia="Times New Roman" w:hAnsi="Arial" w:cs="Arial"/>
                <w:sz w:val="18"/>
                <w:szCs w:val="18"/>
              </w:rPr>
            </w:pPr>
            <w:r w:rsidRPr="00BA083B">
              <w:rPr>
                <w:rFonts w:ascii="Arial" w:eastAsia="Times New Roman" w:hAnsi="Arial" w:cs="Arial"/>
                <w:sz w:val="18"/>
                <w:szCs w:val="18"/>
              </w:rPr>
              <w:t xml:space="preserve">1.1 </w:t>
            </w:r>
            <w:r w:rsidR="00761D6B" w:rsidRPr="00BA083B">
              <w:rPr>
                <w:rFonts w:ascii="Arial" w:eastAsia="Times New Roman" w:hAnsi="Arial" w:cs="Arial"/>
                <w:sz w:val="18"/>
                <w:szCs w:val="18"/>
              </w:rPr>
              <w:t>Report on the global trends and perspectives in technology applied to textile production, with focus on the Korean case.</w:t>
            </w:r>
          </w:p>
        </w:tc>
        <w:tc>
          <w:tcPr>
            <w:tcW w:w="632" w:type="pct"/>
            <w:tcBorders>
              <w:top w:val="single" w:sz="4" w:space="0" w:color="000000"/>
              <w:bottom w:val="single" w:sz="4" w:space="0" w:color="000000"/>
            </w:tcBorders>
            <w:tcMar>
              <w:top w:w="30" w:type="dxa"/>
              <w:left w:w="45" w:type="dxa"/>
              <w:bottom w:w="30" w:type="dxa"/>
              <w:right w:w="45" w:type="dxa"/>
            </w:tcMar>
            <w:vAlign w:val="center"/>
            <w:hideMark/>
          </w:tcPr>
          <w:p w14:paraId="71F0798A" w14:textId="77777777" w:rsidR="00761D6B" w:rsidRPr="00761D6B" w:rsidRDefault="00761D6B" w:rsidP="00761D6B">
            <w:pPr>
              <w:spacing w:after="0" w:line="240" w:lineRule="auto"/>
              <w:jc w:val="center"/>
              <w:rPr>
                <w:rFonts w:ascii="Arial" w:eastAsia="Times New Roman" w:hAnsi="Arial" w:cs="Arial"/>
                <w:sz w:val="18"/>
                <w:szCs w:val="18"/>
              </w:rPr>
            </w:pPr>
            <w:r w:rsidRPr="00761D6B">
              <w:rPr>
                <w:rFonts w:ascii="Arial" w:eastAsia="Times New Roman" w:hAnsi="Arial" w:cs="Arial"/>
                <w:sz w:val="18"/>
                <w:szCs w:val="18"/>
              </w:rPr>
              <w:t>10,000</w:t>
            </w:r>
          </w:p>
        </w:tc>
        <w:tc>
          <w:tcPr>
            <w:tcW w:w="763" w:type="pct"/>
            <w:tcBorders>
              <w:top w:val="single" w:sz="4" w:space="0" w:color="000000"/>
              <w:bottom w:val="single" w:sz="4" w:space="0" w:color="000000"/>
            </w:tcBorders>
            <w:tcMar>
              <w:top w:w="30" w:type="dxa"/>
              <w:left w:w="45" w:type="dxa"/>
              <w:bottom w:w="30" w:type="dxa"/>
              <w:right w:w="45" w:type="dxa"/>
            </w:tcMar>
            <w:vAlign w:val="center"/>
            <w:hideMark/>
          </w:tcPr>
          <w:p w14:paraId="317389A3" w14:textId="77777777" w:rsidR="00761D6B" w:rsidRPr="00761D6B" w:rsidRDefault="00761D6B" w:rsidP="00761D6B">
            <w:pPr>
              <w:spacing w:after="0" w:line="240" w:lineRule="auto"/>
              <w:jc w:val="center"/>
              <w:rPr>
                <w:rFonts w:ascii="Arial" w:eastAsia="Times New Roman" w:hAnsi="Arial" w:cs="Arial"/>
                <w:sz w:val="18"/>
                <w:szCs w:val="18"/>
              </w:rPr>
            </w:pPr>
            <w:r w:rsidRPr="00761D6B">
              <w:rPr>
                <w:rFonts w:ascii="Arial" w:eastAsia="Times New Roman" w:hAnsi="Arial" w:cs="Arial"/>
                <w:sz w:val="18"/>
                <w:szCs w:val="18"/>
              </w:rPr>
              <w:t>0</w:t>
            </w:r>
          </w:p>
        </w:tc>
        <w:tc>
          <w:tcPr>
            <w:tcW w:w="535" w:type="pct"/>
            <w:tcBorders>
              <w:top w:val="single" w:sz="4" w:space="0" w:color="000000"/>
              <w:bottom w:val="single" w:sz="4" w:space="0" w:color="000000"/>
            </w:tcBorders>
            <w:tcMar>
              <w:top w:w="30" w:type="dxa"/>
              <w:left w:w="45" w:type="dxa"/>
              <w:bottom w:w="30" w:type="dxa"/>
              <w:right w:w="45" w:type="dxa"/>
            </w:tcMar>
            <w:vAlign w:val="center"/>
            <w:hideMark/>
          </w:tcPr>
          <w:p w14:paraId="3873F846" w14:textId="77777777" w:rsidR="00761D6B" w:rsidRPr="00761D6B" w:rsidRDefault="00761D6B" w:rsidP="00761D6B">
            <w:pPr>
              <w:spacing w:after="0" w:line="240" w:lineRule="auto"/>
              <w:jc w:val="center"/>
              <w:rPr>
                <w:rFonts w:ascii="Arial" w:eastAsia="Times New Roman" w:hAnsi="Arial" w:cs="Arial"/>
                <w:sz w:val="18"/>
                <w:szCs w:val="18"/>
              </w:rPr>
            </w:pPr>
            <w:r w:rsidRPr="00761D6B">
              <w:rPr>
                <w:rFonts w:ascii="Arial" w:eastAsia="Times New Roman" w:hAnsi="Arial" w:cs="Arial"/>
                <w:sz w:val="18"/>
                <w:szCs w:val="18"/>
              </w:rPr>
              <w:t>10,000</w:t>
            </w:r>
          </w:p>
        </w:tc>
      </w:tr>
      <w:tr w:rsidR="00761D6B" w:rsidRPr="00761D6B" w14:paraId="2808E8AC" w14:textId="77777777" w:rsidTr="00761D6B">
        <w:trPr>
          <w:trHeight w:val="20"/>
        </w:trPr>
        <w:tc>
          <w:tcPr>
            <w:tcW w:w="204" w:type="pct"/>
            <w:tcBorders>
              <w:top w:val="single" w:sz="4" w:space="0" w:color="000000"/>
              <w:bottom w:val="single" w:sz="4" w:space="0" w:color="000000"/>
            </w:tcBorders>
            <w:tcMar>
              <w:top w:w="30" w:type="dxa"/>
              <w:left w:w="45" w:type="dxa"/>
              <w:bottom w:w="30" w:type="dxa"/>
              <w:right w:w="45" w:type="dxa"/>
            </w:tcMar>
            <w:vAlign w:val="bottom"/>
            <w:hideMark/>
          </w:tcPr>
          <w:p w14:paraId="61AD26BB" w14:textId="77777777" w:rsidR="00761D6B" w:rsidRPr="00761D6B" w:rsidRDefault="00761D6B" w:rsidP="00761D6B">
            <w:pPr>
              <w:spacing w:after="0" w:line="240" w:lineRule="auto"/>
              <w:jc w:val="center"/>
              <w:rPr>
                <w:rFonts w:ascii="Arial" w:eastAsia="Times New Roman" w:hAnsi="Arial" w:cs="Arial"/>
                <w:sz w:val="18"/>
                <w:szCs w:val="18"/>
              </w:rPr>
            </w:pPr>
          </w:p>
        </w:tc>
        <w:tc>
          <w:tcPr>
            <w:tcW w:w="2866" w:type="pct"/>
            <w:gridSpan w:val="2"/>
            <w:tcBorders>
              <w:top w:val="single" w:sz="4" w:space="0" w:color="000000"/>
              <w:bottom w:val="single" w:sz="4" w:space="0" w:color="000000"/>
            </w:tcBorders>
            <w:tcMar>
              <w:top w:w="30" w:type="dxa"/>
              <w:left w:w="45" w:type="dxa"/>
              <w:bottom w:w="30" w:type="dxa"/>
              <w:right w:w="45" w:type="dxa"/>
            </w:tcMar>
            <w:vAlign w:val="bottom"/>
            <w:hideMark/>
          </w:tcPr>
          <w:p w14:paraId="4AB3B258" w14:textId="77777777" w:rsidR="00761D6B" w:rsidRPr="00BA083B" w:rsidRDefault="00761D6B" w:rsidP="00761D6B">
            <w:pPr>
              <w:spacing w:after="0" w:line="240" w:lineRule="auto"/>
              <w:rPr>
                <w:rFonts w:ascii="Arial" w:eastAsia="Times New Roman" w:hAnsi="Arial" w:cs="Arial"/>
                <w:sz w:val="18"/>
                <w:szCs w:val="18"/>
              </w:rPr>
            </w:pPr>
            <w:r w:rsidRPr="00BA083B">
              <w:rPr>
                <w:rFonts w:ascii="Arial" w:eastAsia="Times New Roman" w:hAnsi="Arial" w:cs="Arial"/>
                <w:sz w:val="18"/>
                <w:szCs w:val="18"/>
              </w:rPr>
              <w:t>Consultancy services</w:t>
            </w:r>
          </w:p>
        </w:tc>
        <w:tc>
          <w:tcPr>
            <w:tcW w:w="632" w:type="pct"/>
            <w:tcBorders>
              <w:top w:val="single" w:sz="4" w:space="0" w:color="000000"/>
              <w:bottom w:val="single" w:sz="4" w:space="0" w:color="000000"/>
            </w:tcBorders>
            <w:tcMar>
              <w:top w:w="30" w:type="dxa"/>
              <w:left w:w="45" w:type="dxa"/>
              <w:bottom w:w="30" w:type="dxa"/>
              <w:right w:w="45" w:type="dxa"/>
            </w:tcMar>
            <w:vAlign w:val="center"/>
            <w:hideMark/>
          </w:tcPr>
          <w:p w14:paraId="6ACDAEB6" w14:textId="77777777" w:rsidR="00761D6B" w:rsidRPr="00761D6B" w:rsidRDefault="00761D6B" w:rsidP="00761D6B">
            <w:pPr>
              <w:spacing w:after="0" w:line="240" w:lineRule="auto"/>
              <w:jc w:val="center"/>
              <w:rPr>
                <w:rFonts w:ascii="Arial" w:eastAsia="Times New Roman" w:hAnsi="Arial" w:cs="Arial"/>
                <w:sz w:val="18"/>
                <w:szCs w:val="18"/>
              </w:rPr>
            </w:pPr>
            <w:r w:rsidRPr="00761D6B">
              <w:rPr>
                <w:rFonts w:ascii="Arial" w:eastAsia="Times New Roman" w:hAnsi="Arial" w:cs="Arial"/>
                <w:sz w:val="18"/>
                <w:szCs w:val="18"/>
              </w:rPr>
              <w:t>10,000</w:t>
            </w:r>
          </w:p>
        </w:tc>
        <w:tc>
          <w:tcPr>
            <w:tcW w:w="763" w:type="pct"/>
            <w:tcBorders>
              <w:top w:val="single" w:sz="4" w:space="0" w:color="000000"/>
              <w:bottom w:val="single" w:sz="4" w:space="0" w:color="000000"/>
            </w:tcBorders>
            <w:tcMar>
              <w:top w:w="30" w:type="dxa"/>
              <w:left w:w="45" w:type="dxa"/>
              <w:bottom w:w="30" w:type="dxa"/>
              <w:right w:w="45" w:type="dxa"/>
            </w:tcMar>
            <w:vAlign w:val="center"/>
            <w:hideMark/>
          </w:tcPr>
          <w:p w14:paraId="6FB466AA" w14:textId="77777777" w:rsidR="00761D6B" w:rsidRPr="00761D6B" w:rsidRDefault="00761D6B" w:rsidP="00761D6B">
            <w:pPr>
              <w:spacing w:after="0" w:line="240" w:lineRule="auto"/>
              <w:jc w:val="center"/>
              <w:rPr>
                <w:rFonts w:ascii="Arial" w:eastAsia="Times New Roman" w:hAnsi="Arial" w:cs="Arial"/>
                <w:sz w:val="18"/>
                <w:szCs w:val="18"/>
              </w:rPr>
            </w:pPr>
            <w:r w:rsidRPr="00761D6B">
              <w:rPr>
                <w:rFonts w:ascii="Arial" w:eastAsia="Times New Roman" w:hAnsi="Arial" w:cs="Arial"/>
                <w:sz w:val="18"/>
                <w:szCs w:val="18"/>
              </w:rPr>
              <w:t>0</w:t>
            </w:r>
          </w:p>
        </w:tc>
        <w:tc>
          <w:tcPr>
            <w:tcW w:w="535" w:type="pct"/>
            <w:tcBorders>
              <w:top w:val="single" w:sz="4" w:space="0" w:color="000000"/>
              <w:bottom w:val="single" w:sz="4" w:space="0" w:color="000000"/>
            </w:tcBorders>
            <w:tcMar>
              <w:top w:w="30" w:type="dxa"/>
              <w:left w:w="45" w:type="dxa"/>
              <w:bottom w:w="30" w:type="dxa"/>
              <w:right w:w="45" w:type="dxa"/>
            </w:tcMar>
            <w:vAlign w:val="center"/>
            <w:hideMark/>
          </w:tcPr>
          <w:p w14:paraId="76D36CFC" w14:textId="77777777" w:rsidR="00761D6B" w:rsidRPr="00761D6B" w:rsidRDefault="00761D6B" w:rsidP="00761D6B">
            <w:pPr>
              <w:spacing w:after="0" w:line="240" w:lineRule="auto"/>
              <w:jc w:val="center"/>
              <w:rPr>
                <w:rFonts w:ascii="Arial" w:eastAsia="Times New Roman" w:hAnsi="Arial" w:cs="Arial"/>
                <w:sz w:val="18"/>
                <w:szCs w:val="18"/>
              </w:rPr>
            </w:pPr>
            <w:r w:rsidRPr="00761D6B">
              <w:rPr>
                <w:rFonts w:ascii="Arial" w:eastAsia="Times New Roman" w:hAnsi="Arial" w:cs="Arial"/>
                <w:sz w:val="18"/>
                <w:szCs w:val="18"/>
              </w:rPr>
              <w:t>10,000</w:t>
            </w:r>
          </w:p>
        </w:tc>
      </w:tr>
      <w:tr w:rsidR="00761D6B" w:rsidRPr="00761D6B" w14:paraId="6626E5B8" w14:textId="77777777" w:rsidTr="00761D6B">
        <w:trPr>
          <w:trHeight w:val="20"/>
        </w:trPr>
        <w:tc>
          <w:tcPr>
            <w:tcW w:w="3070" w:type="pct"/>
            <w:gridSpan w:val="3"/>
            <w:tcBorders>
              <w:top w:val="single" w:sz="4" w:space="0" w:color="000000"/>
              <w:bottom w:val="single" w:sz="4" w:space="0" w:color="000000"/>
            </w:tcBorders>
            <w:tcMar>
              <w:top w:w="30" w:type="dxa"/>
              <w:left w:w="45" w:type="dxa"/>
              <w:bottom w:w="30" w:type="dxa"/>
              <w:right w:w="45" w:type="dxa"/>
            </w:tcMar>
            <w:vAlign w:val="bottom"/>
            <w:hideMark/>
          </w:tcPr>
          <w:p w14:paraId="78D2E253" w14:textId="066ED95D" w:rsidR="00761D6B" w:rsidRPr="00BA083B" w:rsidRDefault="004E0A66" w:rsidP="00761D6B">
            <w:pPr>
              <w:spacing w:after="0" w:line="240" w:lineRule="auto"/>
              <w:rPr>
                <w:rFonts w:ascii="Arial" w:eastAsia="Times New Roman" w:hAnsi="Arial" w:cs="Arial"/>
                <w:sz w:val="18"/>
                <w:szCs w:val="18"/>
              </w:rPr>
            </w:pPr>
            <w:r w:rsidRPr="00BA083B">
              <w:rPr>
                <w:rFonts w:ascii="Arial" w:eastAsia="Times New Roman" w:hAnsi="Arial" w:cs="Arial"/>
                <w:sz w:val="18"/>
                <w:szCs w:val="18"/>
              </w:rPr>
              <w:t>1.2</w:t>
            </w:r>
            <w:r w:rsidR="00761D6B" w:rsidRPr="00BA083B">
              <w:rPr>
                <w:rFonts w:ascii="Arial" w:eastAsia="Times New Roman" w:hAnsi="Arial" w:cs="Arial"/>
                <w:sz w:val="18"/>
                <w:szCs w:val="18"/>
              </w:rPr>
              <w:t>Survey of Argentine textile firms in terms of unsatisfied demand for skills and main barriers to the incorporation of technology.</w:t>
            </w:r>
          </w:p>
        </w:tc>
        <w:tc>
          <w:tcPr>
            <w:tcW w:w="632" w:type="pct"/>
            <w:tcBorders>
              <w:top w:val="single" w:sz="4" w:space="0" w:color="000000"/>
              <w:bottom w:val="single" w:sz="4" w:space="0" w:color="000000"/>
            </w:tcBorders>
            <w:tcMar>
              <w:top w:w="30" w:type="dxa"/>
              <w:left w:w="45" w:type="dxa"/>
              <w:bottom w:w="30" w:type="dxa"/>
              <w:right w:w="45" w:type="dxa"/>
            </w:tcMar>
            <w:vAlign w:val="center"/>
            <w:hideMark/>
          </w:tcPr>
          <w:p w14:paraId="4D41942B" w14:textId="77777777" w:rsidR="00761D6B" w:rsidRPr="00761D6B" w:rsidRDefault="00761D6B" w:rsidP="00761D6B">
            <w:pPr>
              <w:spacing w:after="0" w:line="240" w:lineRule="auto"/>
              <w:jc w:val="center"/>
              <w:rPr>
                <w:rFonts w:ascii="Arial" w:eastAsia="Times New Roman" w:hAnsi="Arial" w:cs="Arial"/>
                <w:sz w:val="18"/>
                <w:szCs w:val="18"/>
              </w:rPr>
            </w:pPr>
            <w:r w:rsidRPr="00761D6B">
              <w:rPr>
                <w:rFonts w:ascii="Arial" w:eastAsia="Times New Roman" w:hAnsi="Arial" w:cs="Arial"/>
                <w:sz w:val="18"/>
                <w:szCs w:val="18"/>
              </w:rPr>
              <w:t>15,000</w:t>
            </w:r>
          </w:p>
        </w:tc>
        <w:tc>
          <w:tcPr>
            <w:tcW w:w="763" w:type="pct"/>
            <w:tcBorders>
              <w:top w:val="single" w:sz="4" w:space="0" w:color="000000"/>
              <w:bottom w:val="single" w:sz="4" w:space="0" w:color="000000"/>
            </w:tcBorders>
            <w:tcMar>
              <w:top w:w="30" w:type="dxa"/>
              <w:left w:w="45" w:type="dxa"/>
              <w:bottom w:w="30" w:type="dxa"/>
              <w:right w:w="45" w:type="dxa"/>
            </w:tcMar>
            <w:vAlign w:val="center"/>
            <w:hideMark/>
          </w:tcPr>
          <w:p w14:paraId="67DE25F0" w14:textId="77777777" w:rsidR="00761D6B" w:rsidRPr="00761D6B" w:rsidRDefault="00761D6B" w:rsidP="00761D6B">
            <w:pPr>
              <w:spacing w:after="0" w:line="240" w:lineRule="auto"/>
              <w:jc w:val="center"/>
              <w:rPr>
                <w:rFonts w:ascii="Arial" w:eastAsia="Times New Roman" w:hAnsi="Arial" w:cs="Arial"/>
                <w:sz w:val="18"/>
                <w:szCs w:val="18"/>
              </w:rPr>
            </w:pPr>
            <w:r w:rsidRPr="00761D6B">
              <w:rPr>
                <w:rFonts w:ascii="Arial" w:eastAsia="Times New Roman" w:hAnsi="Arial" w:cs="Arial"/>
                <w:sz w:val="18"/>
                <w:szCs w:val="18"/>
              </w:rPr>
              <w:t>10,000</w:t>
            </w:r>
          </w:p>
        </w:tc>
        <w:tc>
          <w:tcPr>
            <w:tcW w:w="535" w:type="pct"/>
            <w:tcBorders>
              <w:top w:val="single" w:sz="4" w:space="0" w:color="000000"/>
              <w:bottom w:val="single" w:sz="4" w:space="0" w:color="000000"/>
            </w:tcBorders>
            <w:tcMar>
              <w:top w:w="30" w:type="dxa"/>
              <w:left w:w="45" w:type="dxa"/>
              <w:bottom w:w="30" w:type="dxa"/>
              <w:right w:w="45" w:type="dxa"/>
            </w:tcMar>
            <w:vAlign w:val="center"/>
            <w:hideMark/>
          </w:tcPr>
          <w:p w14:paraId="50624CBE" w14:textId="77777777" w:rsidR="00761D6B" w:rsidRPr="00761D6B" w:rsidRDefault="00761D6B" w:rsidP="00761D6B">
            <w:pPr>
              <w:spacing w:after="0" w:line="240" w:lineRule="auto"/>
              <w:jc w:val="center"/>
              <w:rPr>
                <w:rFonts w:ascii="Arial" w:eastAsia="Times New Roman" w:hAnsi="Arial" w:cs="Arial"/>
                <w:sz w:val="18"/>
                <w:szCs w:val="18"/>
              </w:rPr>
            </w:pPr>
            <w:r w:rsidRPr="00761D6B">
              <w:rPr>
                <w:rFonts w:ascii="Arial" w:eastAsia="Times New Roman" w:hAnsi="Arial" w:cs="Arial"/>
                <w:sz w:val="18"/>
                <w:szCs w:val="18"/>
              </w:rPr>
              <w:t>25,000</w:t>
            </w:r>
          </w:p>
        </w:tc>
      </w:tr>
      <w:tr w:rsidR="00761D6B" w:rsidRPr="00761D6B" w14:paraId="57EDA92F" w14:textId="77777777" w:rsidTr="00761D6B">
        <w:trPr>
          <w:trHeight w:val="20"/>
        </w:trPr>
        <w:tc>
          <w:tcPr>
            <w:tcW w:w="204" w:type="pct"/>
            <w:tcBorders>
              <w:top w:val="single" w:sz="4" w:space="0" w:color="000000"/>
              <w:bottom w:val="single" w:sz="4" w:space="0" w:color="000000"/>
            </w:tcBorders>
            <w:tcMar>
              <w:top w:w="30" w:type="dxa"/>
              <w:left w:w="45" w:type="dxa"/>
              <w:bottom w:w="30" w:type="dxa"/>
              <w:right w:w="45" w:type="dxa"/>
            </w:tcMar>
            <w:vAlign w:val="bottom"/>
            <w:hideMark/>
          </w:tcPr>
          <w:p w14:paraId="7D47B5BB" w14:textId="77777777" w:rsidR="00761D6B" w:rsidRPr="00761D6B" w:rsidRDefault="00761D6B" w:rsidP="00761D6B">
            <w:pPr>
              <w:spacing w:after="0" w:line="240" w:lineRule="auto"/>
              <w:jc w:val="center"/>
              <w:rPr>
                <w:rFonts w:ascii="Arial" w:eastAsia="Times New Roman" w:hAnsi="Arial" w:cs="Arial"/>
                <w:sz w:val="18"/>
                <w:szCs w:val="18"/>
              </w:rPr>
            </w:pPr>
          </w:p>
        </w:tc>
        <w:tc>
          <w:tcPr>
            <w:tcW w:w="2866" w:type="pct"/>
            <w:gridSpan w:val="2"/>
            <w:tcBorders>
              <w:top w:val="single" w:sz="4" w:space="0" w:color="000000"/>
              <w:bottom w:val="single" w:sz="4" w:space="0" w:color="000000"/>
            </w:tcBorders>
            <w:tcMar>
              <w:top w:w="30" w:type="dxa"/>
              <w:left w:w="45" w:type="dxa"/>
              <w:bottom w:w="30" w:type="dxa"/>
              <w:right w:w="45" w:type="dxa"/>
            </w:tcMar>
            <w:vAlign w:val="bottom"/>
            <w:hideMark/>
          </w:tcPr>
          <w:p w14:paraId="4313CABC" w14:textId="77777777" w:rsidR="00761D6B" w:rsidRPr="00BA083B" w:rsidRDefault="00761D6B" w:rsidP="00761D6B">
            <w:pPr>
              <w:spacing w:after="0" w:line="240" w:lineRule="auto"/>
              <w:rPr>
                <w:rFonts w:ascii="Arial" w:eastAsia="Times New Roman" w:hAnsi="Arial" w:cs="Arial"/>
                <w:sz w:val="18"/>
                <w:szCs w:val="18"/>
              </w:rPr>
            </w:pPr>
            <w:r w:rsidRPr="00BA083B">
              <w:rPr>
                <w:rFonts w:ascii="Arial" w:eastAsia="Times New Roman" w:hAnsi="Arial" w:cs="Arial"/>
                <w:sz w:val="18"/>
                <w:szCs w:val="18"/>
              </w:rPr>
              <w:t>Consultancy services</w:t>
            </w:r>
          </w:p>
        </w:tc>
        <w:tc>
          <w:tcPr>
            <w:tcW w:w="632" w:type="pct"/>
            <w:tcBorders>
              <w:top w:val="single" w:sz="4" w:space="0" w:color="000000"/>
              <w:bottom w:val="single" w:sz="4" w:space="0" w:color="000000"/>
            </w:tcBorders>
            <w:tcMar>
              <w:top w:w="30" w:type="dxa"/>
              <w:left w:w="45" w:type="dxa"/>
              <w:bottom w:w="30" w:type="dxa"/>
              <w:right w:w="45" w:type="dxa"/>
            </w:tcMar>
            <w:vAlign w:val="center"/>
            <w:hideMark/>
          </w:tcPr>
          <w:p w14:paraId="69555540" w14:textId="77777777" w:rsidR="00761D6B" w:rsidRPr="00761D6B" w:rsidRDefault="00761D6B" w:rsidP="00761D6B">
            <w:pPr>
              <w:spacing w:after="0" w:line="240" w:lineRule="auto"/>
              <w:jc w:val="center"/>
              <w:rPr>
                <w:rFonts w:ascii="Arial" w:eastAsia="Times New Roman" w:hAnsi="Arial" w:cs="Arial"/>
                <w:sz w:val="18"/>
                <w:szCs w:val="18"/>
              </w:rPr>
            </w:pPr>
            <w:r w:rsidRPr="00761D6B">
              <w:rPr>
                <w:rFonts w:ascii="Arial" w:eastAsia="Times New Roman" w:hAnsi="Arial" w:cs="Arial"/>
                <w:sz w:val="18"/>
                <w:szCs w:val="18"/>
              </w:rPr>
              <w:t>10,000</w:t>
            </w:r>
          </w:p>
        </w:tc>
        <w:tc>
          <w:tcPr>
            <w:tcW w:w="763" w:type="pct"/>
            <w:tcBorders>
              <w:top w:val="single" w:sz="4" w:space="0" w:color="000000"/>
              <w:bottom w:val="single" w:sz="4" w:space="0" w:color="000000"/>
            </w:tcBorders>
            <w:tcMar>
              <w:top w:w="30" w:type="dxa"/>
              <w:left w:w="45" w:type="dxa"/>
              <w:bottom w:w="30" w:type="dxa"/>
              <w:right w:w="45" w:type="dxa"/>
            </w:tcMar>
            <w:vAlign w:val="center"/>
            <w:hideMark/>
          </w:tcPr>
          <w:p w14:paraId="09B478FB" w14:textId="77777777" w:rsidR="00761D6B" w:rsidRPr="00761D6B" w:rsidRDefault="00761D6B" w:rsidP="00761D6B">
            <w:pPr>
              <w:spacing w:after="0" w:line="240" w:lineRule="auto"/>
              <w:jc w:val="center"/>
              <w:rPr>
                <w:rFonts w:ascii="Arial" w:eastAsia="Times New Roman" w:hAnsi="Arial" w:cs="Arial"/>
                <w:sz w:val="18"/>
                <w:szCs w:val="18"/>
              </w:rPr>
            </w:pPr>
            <w:r w:rsidRPr="00761D6B">
              <w:rPr>
                <w:rFonts w:ascii="Arial" w:eastAsia="Times New Roman" w:hAnsi="Arial" w:cs="Arial"/>
                <w:sz w:val="18"/>
                <w:szCs w:val="18"/>
              </w:rPr>
              <w:t>10,000</w:t>
            </w:r>
          </w:p>
        </w:tc>
        <w:tc>
          <w:tcPr>
            <w:tcW w:w="535" w:type="pct"/>
            <w:tcBorders>
              <w:top w:val="single" w:sz="4" w:space="0" w:color="000000"/>
              <w:bottom w:val="single" w:sz="4" w:space="0" w:color="000000"/>
            </w:tcBorders>
            <w:tcMar>
              <w:top w:w="30" w:type="dxa"/>
              <w:left w:w="45" w:type="dxa"/>
              <w:bottom w:w="30" w:type="dxa"/>
              <w:right w:w="45" w:type="dxa"/>
            </w:tcMar>
            <w:vAlign w:val="center"/>
            <w:hideMark/>
          </w:tcPr>
          <w:p w14:paraId="6B91EAE8" w14:textId="77777777" w:rsidR="00761D6B" w:rsidRPr="00761D6B" w:rsidRDefault="00761D6B" w:rsidP="00761D6B">
            <w:pPr>
              <w:spacing w:after="0" w:line="240" w:lineRule="auto"/>
              <w:jc w:val="center"/>
              <w:rPr>
                <w:rFonts w:ascii="Arial" w:eastAsia="Times New Roman" w:hAnsi="Arial" w:cs="Arial"/>
                <w:sz w:val="18"/>
                <w:szCs w:val="18"/>
              </w:rPr>
            </w:pPr>
            <w:r w:rsidRPr="00761D6B">
              <w:rPr>
                <w:rFonts w:ascii="Arial" w:eastAsia="Times New Roman" w:hAnsi="Arial" w:cs="Arial"/>
                <w:sz w:val="18"/>
                <w:szCs w:val="18"/>
              </w:rPr>
              <w:t>20,000</w:t>
            </w:r>
          </w:p>
        </w:tc>
      </w:tr>
      <w:tr w:rsidR="00761D6B" w:rsidRPr="00761D6B" w14:paraId="6715D66C" w14:textId="77777777" w:rsidTr="00761D6B">
        <w:trPr>
          <w:trHeight w:val="20"/>
        </w:trPr>
        <w:tc>
          <w:tcPr>
            <w:tcW w:w="204" w:type="pct"/>
            <w:tcBorders>
              <w:top w:val="single" w:sz="4" w:space="0" w:color="000000"/>
              <w:bottom w:val="single" w:sz="4" w:space="0" w:color="000000"/>
            </w:tcBorders>
            <w:tcMar>
              <w:top w:w="30" w:type="dxa"/>
              <w:left w:w="45" w:type="dxa"/>
              <w:bottom w:w="30" w:type="dxa"/>
              <w:right w:w="45" w:type="dxa"/>
            </w:tcMar>
            <w:vAlign w:val="bottom"/>
            <w:hideMark/>
          </w:tcPr>
          <w:p w14:paraId="53806749" w14:textId="77777777" w:rsidR="00761D6B" w:rsidRPr="00761D6B" w:rsidRDefault="00761D6B" w:rsidP="00761D6B">
            <w:pPr>
              <w:spacing w:after="0" w:line="240" w:lineRule="auto"/>
              <w:jc w:val="center"/>
              <w:rPr>
                <w:rFonts w:ascii="Arial" w:eastAsia="Times New Roman" w:hAnsi="Arial" w:cs="Arial"/>
                <w:sz w:val="18"/>
                <w:szCs w:val="18"/>
              </w:rPr>
            </w:pPr>
          </w:p>
        </w:tc>
        <w:tc>
          <w:tcPr>
            <w:tcW w:w="2866" w:type="pct"/>
            <w:gridSpan w:val="2"/>
            <w:tcBorders>
              <w:top w:val="single" w:sz="4" w:space="0" w:color="000000"/>
              <w:bottom w:val="single" w:sz="4" w:space="0" w:color="000000"/>
            </w:tcBorders>
            <w:tcMar>
              <w:top w:w="30" w:type="dxa"/>
              <w:left w:w="45" w:type="dxa"/>
              <w:bottom w:w="30" w:type="dxa"/>
              <w:right w:w="45" w:type="dxa"/>
            </w:tcMar>
            <w:vAlign w:val="bottom"/>
            <w:hideMark/>
          </w:tcPr>
          <w:p w14:paraId="000734FD" w14:textId="77777777" w:rsidR="00761D6B" w:rsidRPr="00BA083B" w:rsidRDefault="00761D6B" w:rsidP="00761D6B">
            <w:pPr>
              <w:spacing w:after="0" w:line="240" w:lineRule="auto"/>
              <w:rPr>
                <w:rFonts w:ascii="Arial" w:eastAsia="Times New Roman" w:hAnsi="Arial" w:cs="Arial"/>
                <w:sz w:val="18"/>
                <w:szCs w:val="18"/>
              </w:rPr>
            </w:pPr>
            <w:r w:rsidRPr="00BA083B">
              <w:rPr>
                <w:rFonts w:ascii="Arial" w:eastAsia="Times New Roman" w:hAnsi="Arial" w:cs="Arial"/>
                <w:sz w:val="18"/>
                <w:szCs w:val="18"/>
              </w:rPr>
              <w:t>Travel expenses</w:t>
            </w:r>
          </w:p>
        </w:tc>
        <w:tc>
          <w:tcPr>
            <w:tcW w:w="632" w:type="pct"/>
            <w:tcBorders>
              <w:top w:val="single" w:sz="4" w:space="0" w:color="000000"/>
              <w:bottom w:val="single" w:sz="4" w:space="0" w:color="000000"/>
            </w:tcBorders>
            <w:tcMar>
              <w:top w:w="30" w:type="dxa"/>
              <w:left w:w="45" w:type="dxa"/>
              <w:bottom w:w="30" w:type="dxa"/>
              <w:right w:w="45" w:type="dxa"/>
            </w:tcMar>
            <w:vAlign w:val="center"/>
            <w:hideMark/>
          </w:tcPr>
          <w:p w14:paraId="2F887CBE" w14:textId="77777777" w:rsidR="00761D6B" w:rsidRPr="00761D6B" w:rsidRDefault="00761D6B" w:rsidP="00761D6B">
            <w:pPr>
              <w:spacing w:after="0" w:line="240" w:lineRule="auto"/>
              <w:jc w:val="center"/>
              <w:rPr>
                <w:rFonts w:ascii="Arial" w:eastAsia="Times New Roman" w:hAnsi="Arial" w:cs="Arial"/>
                <w:sz w:val="18"/>
                <w:szCs w:val="18"/>
              </w:rPr>
            </w:pPr>
            <w:r w:rsidRPr="00761D6B">
              <w:rPr>
                <w:rFonts w:ascii="Arial" w:eastAsia="Times New Roman" w:hAnsi="Arial" w:cs="Arial"/>
                <w:sz w:val="18"/>
                <w:szCs w:val="18"/>
              </w:rPr>
              <w:t>5,000</w:t>
            </w:r>
          </w:p>
        </w:tc>
        <w:tc>
          <w:tcPr>
            <w:tcW w:w="763" w:type="pct"/>
            <w:tcBorders>
              <w:top w:val="single" w:sz="4" w:space="0" w:color="000000"/>
              <w:bottom w:val="single" w:sz="4" w:space="0" w:color="000000"/>
            </w:tcBorders>
            <w:tcMar>
              <w:top w:w="30" w:type="dxa"/>
              <w:left w:w="45" w:type="dxa"/>
              <w:bottom w:w="30" w:type="dxa"/>
              <w:right w:w="45" w:type="dxa"/>
            </w:tcMar>
            <w:vAlign w:val="center"/>
            <w:hideMark/>
          </w:tcPr>
          <w:p w14:paraId="22264CA9" w14:textId="77777777" w:rsidR="00761D6B" w:rsidRPr="00761D6B" w:rsidRDefault="00761D6B" w:rsidP="00761D6B">
            <w:pPr>
              <w:spacing w:after="0" w:line="240" w:lineRule="auto"/>
              <w:jc w:val="center"/>
              <w:rPr>
                <w:rFonts w:ascii="Arial" w:eastAsia="Times New Roman" w:hAnsi="Arial" w:cs="Arial"/>
                <w:sz w:val="18"/>
                <w:szCs w:val="18"/>
              </w:rPr>
            </w:pPr>
            <w:r w:rsidRPr="00761D6B">
              <w:rPr>
                <w:rFonts w:ascii="Arial" w:eastAsia="Times New Roman" w:hAnsi="Arial" w:cs="Arial"/>
                <w:sz w:val="18"/>
                <w:szCs w:val="18"/>
              </w:rPr>
              <w:t>0</w:t>
            </w:r>
          </w:p>
        </w:tc>
        <w:tc>
          <w:tcPr>
            <w:tcW w:w="535" w:type="pct"/>
            <w:tcBorders>
              <w:top w:val="single" w:sz="4" w:space="0" w:color="000000"/>
              <w:bottom w:val="single" w:sz="4" w:space="0" w:color="000000"/>
            </w:tcBorders>
            <w:tcMar>
              <w:top w:w="30" w:type="dxa"/>
              <w:left w:w="45" w:type="dxa"/>
              <w:bottom w:w="30" w:type="dxa"/>
              <w:right w:w="45" w:type="dxa"/>
            </w:tcMar>
            <w:vAlign w:val="center"/>
            <w:hideMark/>
          </w:tcPr>
          <w:p w14:paraId="3257A305" w14:textId="77777777" w:rsidR="00761D6B" w:rsidRPr="00761D6B" w:rsidRDefault="00761D6B" w:rsidP="00761D6B">
            <w:pPr>
              <w:spacing w:after="0" w:line="240" w:lineRule="auto"/>
              <w:jc w:val="center"/>
              <w:rPr>
                <w:rFonts w:ascii="Arial" w:eastAsia="Times New Roman" w:hAnsi="Arial" w:cs="Arial"/>
                <w:sz w:val="18"/>
                <w:szCs w:val="18"/>
              </w:rPr>
            </w:pPr>
            <w:r w:rsidRPr="00761D6B">
              <w:rPr>
                <w:rFonts w:ascii="Arial" w:eastAsia="Times New Roman" w:hAnsi="Arial" w:cs="Arial"/>
                <w:sz w:val="18"/>
                <w:szCs w:val="18"/>
              </w:rPr>
              <w:t>5,000</w:t>
            </w:r>
          </w:p>
        </w:tc>
      </w:tr>
      <w:tr w:rsidR="00761D6B" w:rsidRPr="00761D6B" w14:paraId="12BBABCD" w14:textId="77777777" w:rsidTr="00761D6B">
        <w:trPr>
          <w:trHeight w:val="20"/>
        </w:trPr>
        <w:tc>
          <w:tcPr>
            <w:tcW w:w="3070" w:type="pct"/>
            <w:gridSpan w:val="3"/>
            <w:tcBorders>
              <w:top w:val="single" w:sz="4" w:space="0" w:color="000000"/>
              <w:bottom w:val="single" w:sz="4" w:space="0" w:color="000000"/>
            </w:tcBorders>
            <w:tcMar>
              <w:top w:w="30" w:type="dxa"/>
              <w:left w:w="45" w:type="dxa"/>
              <w:bottom w:w="30" w:type="dxa"/>
              <w:right w:w="45" w:type="dxa"/>
            </w:tcMar>
            <w:vAlign w:val="bottom"/>
            <w:hideMark/>
          </w:tcPr>
          <w:p w14:paraId="4BCFE4BF" w14:textId="1C001D32" w:rsidR="00761D6B" w:rsidRPr="00BA083B" w:rsidRDefault="004E0A66" w:rsidP="00761D6B">
            <w:pPr>
              <w:spacing w:after="0" w:line="240" w:lineRule="auto"/>
              <w:rPr>
                <w:rFonts w:ascii="Arial" w:eastAsia="Times New Roman" w:hAnsi="Arial" w:cs="Arial"/>
                <w:sz w:val="18"/>
                <w:szCs w:val="18"/>
              </w:rPr>
            </w:pPr>
            <w:r w:rsidRPr="00BA083B">
              <w:rPr>
                <w:rFonts w:ascii="Arial" w:eastAsia="Times New Roman" w:hAnsi="Arial" w:cs="Arial"/>
                <w:sz w:val="18"/>
                <w:szCs w:val="18"/>
              </w:rPr>
              <w:t xml:space="preserve">1.3 </w:t>
            </w:r>
            <w:r w:rsidR="00761D6B" w:rsidRPr="00BA083B">
              <w:rPr>
                <w:rFonts w:ascii="Arial" w:eastAsia="Times New Roman" w:hAnsi="Arial" w:cs="Arial"/>
                <w:sz w:val="18"/>
                <w:szCs w:val="18"/>
              </w:rPr>
              <w:t xml:space="preserve">Report analyzing national and international undergraduate and graduate programs (with focus on the Korean case) related with jobs in the textile industry. </w:t>
            </w:r>
          </w:p>
        </w:tc>
        <w:tc>
          <w:tcPr>
            <w:tcW w:w="632" w:type="pct"/>
            <w:tcBorders>
              <w:top w:val="single" w:sz="4" w:space="0" w:color="000000"/>
              <w:bottom w:val="single" w:sz="4" w:space="0" w:color="000000"/>
            </w:tcBorders>
            <w:tcMar>
              <w:top w:w="30" w:type="dxa"/>
              <w:left w:w="45" w:type="dxa"/>
              <w:bottom w:w="30" w:type="dxa"/>
              <w:right w:w="45" w:type="dxa"/>
            </w:tcMar>
            <w:vAlign w:val="center"/>
            <w:hideMark/>
          </w:tcPr>
          <w:p w14:paraId="0187425E" w14:textId="538041BE" w:rsidR="00761D6B" w:rsidRPr="00761D6B" w:rsidRDefault="00761D6B" w:rsidP="00761D6B">
            <w:pPr>
              <w:spacing w:after="0" w:line="240" w:lineRule="auto"/>
              <w:jc w:val="center"/>
              <w:rPr>
                <w:rFonts w:ascii="Arial" w:eastAsia="Times New Roman" w:hAnsi="Arial" w:cs="Arial"/>
                <w:sz w:val="18"/>
                <w:szCs w:val="18"/>
              </w:rPr>
            </w:pPr>
            <w:r w:rsidRPr="00761D6B">
              <w:rPr>
                <w:rFonts w:ascii="Arial" w:eastAsia="Times New Roman" w:hAnsi="Arial" w:cs="Arial"/>
                <w:sz w:val="18"/>
                <w:szCs w:val="18"/>
              </w:rPr>
              <w:t>2</w:t>
            </w:r>
            <w:r w:rsidR="00970278">
              <w:rPr>
                <w:rFonts w:ascii="Arial" w:eastAsia="Times New Roman" w:hAnsi="Arial" w:cs="Arial"/>
                <w:sz w:val="18"/>
                <w:szCs w:val="18"/>
              </w:rPr>
              <w:t>0</w:t>
            </w:r>
            <w:r w:rsidRPr="00761D6B">
              <w:rPr>
                <w:rFonts w:ascii="Arial" w:eastAsia="Times New Roman" w:hAnsi="Arial" w:cs="Arial"/>
                <w:sz w:val="18"/>
                <w:szCs w:val="18"/>
              </w:rPr>
              <w:t>,000</w:t>
            </w:r>
          </w:p>
        </w:tc>
        <w:tc>
          <w:tcPr>
            <w:tcW w:w="763" w:type="pct"/>
            <w:tcBorders>
              <w:top w:val="single" w:sz="4" w:space="0" w:color="000000"/>
              <w:bottom w:val="single" w:sz="4" w:space="0" w:color="000000"/>
            </w:tcBorders>
            <w:tcMar>
              <w:top w:w="30" w:type="dxa"/>
              <w:left w:w="45" w:type="dxa"/>
              <w:bottom w:w="30" w:type="dxa"/>
              <w:right w:w="45" w:type="dxa"/>
            </w:tcMar>
            <w:vAlign w:val="center"/>
            <w:hideMark/>
          </w:tcPr>
          <w:p w14:paraId="3D09AE7F" w14:textId="77777777" w:rsidR="00761D6B" w:rsidRPr="00761D6B" w:rsidRDefault="00761D6B" w:rsidP="00761D6B">
            <w:pPr>
              <w:spacing w:after="0" w:line="240" w:lineRule="auto"/>
              <w:jc w:val="center"/>
              <w:rPr>
                <w:rFonts w:ascii="Arial" w:eastAsia="Times New Roman" w:hAnsi="Arial" w:cs="Arial"/>
                <w:sz w:val="18"/>
                <w:szCs w:val="18"/>
              </w:rPr>
            </w:pPr>
            <w:r w:rsidRPr="00761D6B">
              <w:rPr>
                <w:rFonts w:ascii="Arial" w:eastAsia="Times New Roman" w:hAnsi="Arial" w:cs="Arial"/>
                <w:sz w:val="18"/>
                <w:szCs w:val="18"/>
              </w:rPr>
              <w:t>10,000</w:t>
            </w:r>
          </w:p>
        </w:tc>
        <w:tc>
          <w:tcPr>
            <w:tcW w:w="535" w:type="pct"/>
            <w:tcBorders>
              <w:top w:val="single" w:sz="4" w:space="0" w:color="000000"/>
              <w:bottom w:val="single" w:sz="4" w:space="0" w:color="000000"/>
            </w:tcBorders>
            <w:tcMar>
              <w:top w:w="30" w:type="dxa"/>
              <w:left w:w="45" w:type="dxa"/>
              <w:bottom w:w="30" w:type="dxa"/>
              <w:right w:w="45" w:type="dxa"/>
            </w:tcMar>
            <w:vAlign w:val="center"/>
            <w:hideMark/>
          </w:tcPr>
          <w:p w14:paraId="37780745" w14:textId="5A350125" w:rsidR="00761D6B" w:rsidRPr="00761D6B" w:rsidRDefault="00761D6B" w:rsidP="00761D6B">
            <w:pPr>
              <w:spacing w:after="0" w:line="240" w:lineRule="auto"/>
              <w:jc w:val="center"/>
              <w:rPr>
                <w:rFonts w:ascii="Arial" w:eastAsia="Times New Roman" w:hAnsi="Arial" w:cs="Arial"/>
                <w:sz w:val="18"/>
                <w:szCs w:val="18"/>
              </w:rPr>
            </w:pPr>
            <w:r w:rsidRPr="00761D6B">
              <w:rPr>
                <w:rFonts w:ascii="Arial" w:eastAsia="Times New Roman" w:hAnsi="Arial" w:cs="Arial"/>
                <w:sz w:val="18"/>
                <w:szCs w:val="18"/>
              </w:rPr>
              <w:t>3</w:t>
            </w:r>
            <w:r w:rsidR="00970278">
              <w:rPr>
                <w:rFonts w:ascii="Arial" w:eastAsia="Times New Roman" w:hAnsi="Arial" w:cs="Arial"/>
                <w:sz w:val="18"/>
                <w:szCs w:val="18"/>
              </w:rPr>
              <w:t>0</w:t>
            </w:r>
            <w:r w:rsidRPr="00761D6B">
              <w:rPr>
                <w:rFonts w:ascii="Arial" w:eastAsia="Times New Roman" w:hAnsi="Arial" w:cs="Arial"/>
                <w:sz w:val="18"/>
                <w:szCs w:val="18"/>
              </w:rPr>
              <w:t>,000</w:t>
            </w:r>
          </w:p>
        </w:tc>
      </w:tr>
      <w:tr w:rsidR="00761D6B" w:rsidRPr="00761D6B" w14:paraId="29EF80B2" w14:textId="77777777" w:rsidTr="00761D6B">
        <w:trPr>
          <w:trHeight w:val="20"/>
        </w:trPr>
        <w:tc>
          <w:tcPr>
            <w:tcW w:w="204" w:type="pct"/>
            <w:tcBorders>
              <w:top w:val="single" w:sz="4" w:space="0" w:color="000000"/>
              <w:bottom w:val="single" w:sz="4" w:space="0" w:color="000000"/>
            </w:tcBorders>
            <w:tcMar>
              <w:top w:w="30" w:type="dxa"/>
              <w:left w:w="45" w:type="dxa"/>
              <w:bottom w:w="30" w:type="dxa"/>
              <w:right w:w="45" w:type="dxa"/>
            </w:tcMar>
            <w:vAlign w:val="bottom"/>
            <w:hideMark/>
          </w:tcPr>
          <w:p w14:paraId="44BA80C2" w14:textId="77777777" w:rsidR="00761D6B" w:rsidRPr="00761D6B" w:rsidRDefault="00761D6B" w:rsidP="00761D6B">
            <w:pPr>
              <w:spacing w:after="0" w:line="240" w:lineRule="auto"/>
              <w:jc w:val="center"/>
              <w:rPr>
                <w:rFonts w:ascii="Arial" w:eastAsia="Times New Roman" w:hAnsi="Arial" w:cs="Arial"/>
                <w:sz w:val="18"/>
                <w:szCs w:val="18"/>
              </w:rPr>
            </w:pPr>
          </w:p>
        </w:tc>
        <w:tc>
          <w:tcPr>
            <w:tcW w:w="2866" w:type="pct"/>
            <w:gridSpan w:val="2"/>
            <w:tcBorders>
              <w:top w:val="single" w:sz="4" w:space="0" w:color="000000"/>
              <w:bottom w:val="single" w:sz="4" w:space="0" w:color="000000"/>
            </w:tcBorders>
            <w:tcMar>
              <w:top w:w="30" w:type="dxa"/>
              <w:left w:w="45" w:type="dxa"/>
              <w:bottom w:w="30" w:type="dxa"/>
              <w:right w:w="45" w:type="dxa"/>
            </w:tcMar>
            <w:vAlign w:val="bottom"/>
            <w:hideMark/>
          </w:tcPr>
          <w:p w14:paraId="41EA6F8A" w14:textId="77777777" w:rsidR="00761D6B" w:rsidRPr="00BA083B" w:rsidRDefault="00761D6B" w:rsidP="00761D6B">
            <w:pPr>
              <w:spacing w:after="0" w:line="240" w:lineRule="auto"/>
              <w:rPr>
                <w:rFonts w:ascii="Arial" w:eastAsia="Times New Roman" w:hAnsi="Arial" w:cs="Arial"/>
                <w:sz w:val="18"/>
                <w:szCs w:val="18"/>
              </w:rPr>
            </w:pPr>
            <w:r w:rsidRPr="00BA083B">
              <w:rPr>
                <w:rFonts w:ascii="Arial" w:eastAsia="Times New Roman" w:hAnsi="Arial" w:cs="Arial"/>
                <w:sz w:val="18"/>
                <w:szCs w:val="18"/>
              </w:rPr>
              <w:t>Consultancy services</w:t>
            </w:r>
          </w:p>
        </w:tc>
        <w:tc>
          <w:tcPr>
            <w:tcW w:w="632" w:type="pct"/>
            <w:tcBorders>
              <w:top w:val="single" w:sz="4" w:space="0" w:color="000000"/>
              <w:bottom w:val="single" w:sz="4" w:space="0" w:color="000000"/>
            </w:tcBorders>
            <w:tcMar>
              <w:top w:w="30" w:type="dxa"/>
              <w:left w:w="45" w:type="dxa"/>
              <w:bottom w:w="30" w:type="dxa"/>
              <w:right w:w="45" w:type="dxa"/>
            </w:tcMar>
            <w:vAlign w:val="center"/>
            <w:hideMark/>
          </w:tcPr>
          <w:p w14:paraId="59C5CB89" w14:textId="4409DB93" w:rsidR="00761D6B" w:rsidRPr="00761D6B" w:rsidRDefault="00761D6B" w:rsidP="00761D6B">
            <w:pPr>
              <w:spacing w:after="0" w:line="240" w:lineRule="auto"/>
              <w:jc w:val="center"/>
              <w:rPr>
                <w:rFonts w:ascii="Arial" w:eastAsia="Times New Roman" w:hAnsi="Arial" w:cs="Arial"/>
                <w:sz w:val="18"/>
                <w:szCs w:val="18"/>
              </w:rPr>
            </w:pPr>
            <w:r w:rsidRPr="00761D6B">
              <w:rPr>
                <w:rFonts w:ascii="Arial" w:eastAsia="Times New Roman" w:hAnsi="Arial" w:cs="Arial"/>
                <w:sz w:val="18"/>
                <w:szCs w:val="18"/>
              </w:rPr>
              <w:t>1</w:t>
            </w:r>
            <w:r w:rsidR="00970278">
              <w:rPr>
                <w:rFonts w:ascii="Arial" w:eastAsia="Times New Roman" w:hAnsi="Arial" w:cs="Arial"/>
                <w:sz w:val="18"/>
                <w:szCs w:val="18"/>
              </w:rPr>
              <w:t>0</w:t>
            </w:r>
            <w:r w:rsidRPr="00761D6B">
              <w:rPr>
                <w:rFonts w:ascii="Arial" w:eastAsia="Times New Roman" w:hAnsi="Arial" w:cs="Arial"/>
                <w:sz w:val="18"/>
                <w:szCs w:val="18"/>
              </w:rPr>
              <w:t>,000</w:t>
            </w:r>
          </w:p>
        </w:tc>
        <w:tc>
          <w:tcPr>
            <w:tcW w:w="763" w:type="pct"/>
            <w:tcBorders>
              <w:top w:val="single" w:sz="4" w:space="0" w:color="000000"/>
              <w:bottom w:val="single" w:sz="4" w:space="0" w:color="000000"/>
            </w:tcBorders>
            <w:tcMar>
              <w:top w:w="30" w:type="dxa"/>
              <w:left w:w="45" w:type="dxa"/>
              <w:bottom w:w="30" w:type="dxa"/>
              <w:right w:w="45" w:type="dxa"/>
            </w:tcMar>
            <w:vAlign w:val="center"/>
            <w:hideMark/>
          </w:tcPr>
          <w:p w14:paraId="141E2EC6" w14:textId="77777777" w:rsidR="00761D6B" w:rsidRPr="00761D6B" w:rsidRDefault="00761D6B" w:rsidP="00761D6B">
            <w:pPr>
              <w:spacing w:after="0" w:line="240" w:lineRule="auto"/>
              <w:jc w:val="center"/>
              <w:rPr>
                <w:rFonts w:ascii="Arial" w:eastAsia="Times New Roman" w:hAnsi="Arial" w:cs="Arial"/>
                <w:sz w:val="18"/>
                <w:szCs w:val="18"/>
              </w:rPr>
            </w:pPr>
            <w:r w:rsidRPr="00761D6B">
              <w:rPr>
                <w:rFonts w:ascii="Arial" w:eastAsia="Times New Roman" w:hAnsi="Arial" w:cs="Arial"/>
                <w:sz w:val="18"/>
                <w:szCs w:val="18"/>
              </w:rPr>
              <w:t>10,000</w:t>
            </w:r>
          </w:p>
        </w:tc>
        <w:tc>
          <w:tcPr>
            <w:tcW w:w="535" w:type="pct"/>
            <w:tcBorders>
              <w:top w:val="single" w:sz="4" w:space="0" w:color="000000"/>
              <w:bottom w:val="single" w:sz="4" w:space="0" w:color="000000"/>
            </w:tcBorders>
            <w:tcMar>
              <w:top w:w="30" w:type="dxa"/>
              <w:left w:w="45" w:type="dxa"/>
              <w:bottom w:w="30" w:type="dxa"/>
              <w:right w:w="45" w:type="dxa"/>
            </w:tcMar>
            <w:vAlign w:val="center"/>
            <w:hideMark/>
          </w:tcPr>
          <w:p w14:paraId="64F519E6" w14:textId="3B2987FC" w:rsidR="00761D6B" w:rsidRPr="00761D6B" w:rsidRDefault="00761D6B" w:rsidP="00761D6B">
            <w:pPr>
              <w:spacing w:after="0" w:line="240" w:lineRule="auto"/>
              <w:jc w:val="center"/>
              <w:rPr>
                <w:rFonts w:ascii="Arial" w:eastAsia="Times New Roman" w:hAnsi="Arial" w:cs="Arial"/>
                <w:sz w:val="18"/>
                <w:szCs w:val="18"/>
              </w:rPr>
            </w:pPr>
            <w:r w:rsidRPr="00761D6B">
              <w:rPr>
                <w:rFonts w:ascii="Arial" w:eastAsia="Times New Roman" w:hAnsi="Arial" w:cs="Arial"/>
                <w:sz w:val="18"/>
                <w:szCs w:val="18"/>
              </w:rPr>
              <w:t>2</w:t>
            </w:r>
            <w:r w:rsidR="00970278">
              <w:rPr>
                <w:rFonts w:ascii="Arial" w:eastAsia="Times New Roman" w:hAnsi="Arial" w:cs="Arial"/>
                <w:sz w:val="18"/>
                <w:szCs w:val="18"/>
              </w:rPr>
              <w:t>0</w:t>
            </w:r>
            <w:r w:rsidRPr="00761D6B">
              <w:rPr>
                <w:rFonts w:ascii="Arial" w:eastAsia="Times New Roman" w:hAnsi="Arial" w:cs="Arial"/>
                <w:sz w:val="18"/>
                <w:szCs w:val="18"/>
              </w:rPr>
              <w:t>,000</w:t>
            </w:r>
          </w:p>
        </w:tc>
      </w:tr>
      <w:tr w:rsidR="00761D6B" w:rsidRPr="00761D6B" w14:paraId="37528E53" w14:textId="77777777" w:rsidTr="00761D6B">
        <w:trPr>
          <w:trHeight w:val="20"/>
        </w:trPr>
        <w:tc>
          <w:tcPr>
            <w:tcW w:w="204" w:type="pct"/>
            <w:tcBorders>
              <w:top w:val="single" w:sz="4" w:space="0" w:color="000000"/>
              <w:bottom w:val="single" w:sz="4" w:space="0" w:color="000000"/>
            </w:tcBorders>
            <w:tcMar>
              <w:top w:w="30" w:type="dxa"/>
              <w:left w:w="45" w:type="dxa"/>
              <w:bottom w:w="30" w:type="dxa"/>
              <w:right w:w="45" w:type="dxa"/>
            </w:tcMar>
            <w:vAlign w:val="bottom"/>
            <w:hideMark/>
          </w:tcPr>
          <w:p w14:paraId="6428F4F8" w14:textId="77777777" w:rsidR="00761D6B" w:rsidRPr="00761D6B" w:rsidRDefault="00761D6B" w:rsidP="00761D6B">
            <w:pPr>
              <w:spacing w:after="0" w:line="240" w:lineRule="auto"/>
              <w:jc w:val="center"/>
              <w:rPr>
                <w:rFonts w:ascii="Arial" w:eastAsia="Times New Roman" w:hAnsi="Arial" w:cs="Arial"/>
                <w:sz w:val="18"/>
                <w:szCs w:val="18"/>
              </w:rPr>
            </w:pPr>
          </w:p>
        </w:tc>
        <w:tc>
          <w:tcPr>
            <w:tcW w:w="2866" w:type="pct"/>
            <w:gridSpan w:val="2"/>
            <w:tcBorders>
              <w:top w:val="single" w:sz="4" w:space="0" w:color="000000"/>
              <w:bottom w:val="single" w:sz="4" w:space="0" w:color="000000"/>
            </w:tcBorders>
            <w:tcMar>
              <w:top w:w="30" w:type="dxa"/>
              <w:left w:w="45" w:type="dxa"/>
              <w:bottom w:w="30" w:type="dxa"/>
              <w:right w:w="45" w:type="dxa"/>
            </w:tcMar>
            <w:vAlign w:val="bottom"/>
            <w:hideMark/>
          </w:tcPr>
          <w:p w14:paraId="124AB2CD" w14:textId="77777777" w:rsidR="00761D6B" w:rsidRPr="00BA083B" w:rsidRDefault="00761D6B" w:rsidP="00761D6B">
            <w:pPr>
              <w:spacing w:after="0" w:line="240" w:lineRule="auto"/>
              <w:rPr>
                <w:rFonts w:ascii="Arial" w:eastAsia="Times New Roman" w:hAnsi="Arial" w:cs="Arial"/>
                <w:sz w:val="18"/>
                <w:szCs w:val="18"/>
              </w:rPr>
            </w:pPr>
            <w:r w:rsidRPr="00BA083B">
              <w:rPr>
                <w:rFonts w:ascii="Arial" w:eastAsia="Times New Roman" w:hAnsi="Arial" w:cs="Arial"/>
                <w:sz w:val="18"/>
                <w:szCs w:val="18"/>
              </w:rPr>
              <w:t>Travel expenses</w:t>
            </w:r>
          </w:p>
        </w:tc>
        <w:tc>
          <w:tcPr>
            <w:tcW w:w="632" w:type="pct"/>
            <w:tcBorders>
              <w:top w:val="single" w:sz="4" w:space="0" w:color="000000"/>
              <w:bottom w:val="single" w:sz="4" w:space="0" w:color="000000"/>
            </w:tcBorders>
            <w:tcMar>
              <w:top w:w="30" w:type="dxa"/>
              <w:left w:w="45" w:type="dxa"/>
              <w:bottom w:w="30" w:type="dxa"/>
              <w:right w:w="45" w:type="dxa"/>
            </w:tcMar>
            <w:vAlign w:val="center"/>
            <w:hideMark/>
          </w:tcPr>
          <w:p w14:paraId="56BA1ABE" w14:textId="77777777" w:rsidR="00761D6B" w:rsidRPr="00761D6B" w:rsidRDefault="00761D6B" w:rsidP="00761D6B">
            <w:pPr>
              <w:spacing w:after="0" w:line="240" w:lineRule="auto"/>
              <w:jc w:val="center"/>
              <w:rPr>
                <w:rFonts w:ascii="Arial" w:eastAsia="Times New Roman" w:hAnsi="Arial" w:cs="Arial"/>
                <w:sz w:val="18"/>
                <w:szCs w:val="18"/>
              </w:rPr>
            </w:pPr>
            <w:r w:rsidRPr="00761D6B">
              <w:rPr>
                <w:rFonts w:ascii="Arial" w:eastAsia="Times New Roman" w:hAnsi="Arial" w:cs="Arial"/>
                <w:sz w:val="18"/>
                <w:szCs w:val="18"/>
              </w:rPr>
              <w:t>10,000</w:t>
            </w:r>
          </w:p>
        </w:tc>
        <w:tc>
          <w:tcPr>
            <w:tcW w:w="763" w:type="pct"/>
            <w:tcBorders>
              <w:top w:val="single" w:sz="4" w:space="0" w:color="000000"/>
              <w:bottom w:val="single" w:sz="4" w:space="0" w:color="000000"/>
            </w:tcBorders>
            <w:tcMar>
              <w:top w:w="30" w:type="dxa"/>
              <w:left w:w="45" w:type="dxa"/>
              <w:bottom w:w="30" w:type="dxa"/>
              <w:right w:w="45" w:type="dxa"/>
            </w:tcMar>
            <w:vAlign w:val="center"/>
            <w:hideMark/>
          </w:tcPr>
          <w:p w14:paraId="3CA0D4AC" w14:textId="77777777" w:rsidR="00761D6B" w:rsidRPr="00761D6B" w:rsidRDefault="00761D6B" w:rsidP="00761D6B">
            <w:pPr>
              <w:spacing w:after="0" w:line="240" w:lineRule="auto"/>
              <w:jc w:val="center"/>
              <w:rPr>
                <w:rFonts w:ascii="Arial" w:eastAsia="Times New Roman" w:hAnsi="Arial" w:cs="Arial"/>
                <w:sz w:val="18"/>
                <w:szCs w:val="18"/>
              </w:rPr>
            </w:pPr>
            <w:r w:rsidRPr="00761D6B">
              <w:rPr>
                <w:rFonts w:ascii="Arial" w:eastAsia="Times New Roman" w:hAnsi="Arial" w:cs="Arial"/>
                <w:sz w:val="18"/>
                <w:szCs w:val="18"/>
              </w:rPr>
              <w:t>0</w:t>
            </w:r>
          </w:p>
        </w:tc>
        <w:tc>
          <w:tcPr>
            <w:tcW w:w="535" w:type="pct"/>
            <w:tcBorders>
              <w:top w:val="single" w:sz="4" w:space="0" w:color="000000"/>
              <w:bottom w:val="single" w:sz="4" w:space="0" w:color="000000"/>
            </w:tcBorders>
            <w:tcMar>
              <w:top w:w="30" w:type="dxa"/>
              <w:left w:w="45" w:type="dxa"/>
              <w:bottom w:w="30" w:type="dxa"/>
              <w:right w:w="45" w:type="dxa"/>
            </w:tcMar>
            <w:vAlign w:val="center"/>
            <w:hideMark/>
          </w:tcPr>
          <w:p w14:paraId="010BA8AC" w14:textId="77777777" w:rsidR="00761D6B" w:rsidRPr="00761D6B" w:rsidRDefault="00761D6B" w:rsidP="00761D6B">
            <w:pPr>
              <w:spacing w:after="0" w:line="240" w:lineRule="auto"/>
              <w:jc w:val="center"/>
              <w:rPr>
                <w:rFonts w:ascii="Arial" w:eastAsia="Times New Roman" w:hAnsi="Arial" w:cs="Arial"/>
                <w:sz w:val="18"/>
                <w:szCs w:val="18"/>
              </w:rPr>
            </w:pPr>
            <w:r w:rsidRPr="00761D6B">
              <w:rPr>
                <w:rFonts w:ascii="Arial" w:eastAsia="Times New Roman" w:hAnsi="Arial" w:cs="Arial"/>
                <w:sz w:val="18"/>
                <w:szCs w:val="18"/>
              </w:rPr>
              <w:t>10,000</w:t>
            </w:r>
          </w:p>
        </w:tc>
      </w:tr>
      <w:tr w:rsidR="00761D6B" w:rsidRPr="00761D6B" w14:paraId="082E663A" w14:textId="77777777" w:rsidTr="00761D6B">
        <w:trPr>
          <w:trHeight w:val="20"/>
        </w:trPr>
        <w:tc>
          <w:tcPr>
            <w:tcW w:w="3070" w:type="pct"/>
            <w:gridSpan w:val="3"/>
            <w:tcBorders>
              <w:top w:val="single" w:sz="4" w:space="0" w:color="000000"/>
              <w:bottom w:val="single" w:sz="4" w:space="0" w:color="000000"/>
            </w:tcBorders>
            <w:tcMar>
              <w:top w:w="30" w:type="dxa"/>
              <w:left w:w="45" w:type="dxa"/>
              <w:bottom w:w="30" w:type="dxa"/>
              <w:right w:w="45" w:type="dxa"/>
            </w:tcMar>
            <w:vAlign w:val="bottom"/>
            <w:hideMark/>
          </w:tcPr>
          <w:p w14:paraId="752AD6B3" w14:textId="1B946526" w:rsidR="00761D6B" w:rsidRPr="00BA083B" w:rsidRDefault="004E0A66" w:rsidP="00761D6B">
            <w:pPr>
              <w:spacing w:after="0" w:line="240" w:lineRule="auto"/>
              <w:rPr>
                <w:rFonts w:ascii="Arial" w:eastAsia="Times New Roman" w:hAnsi="Arial" w:cs="Arial"/>
                <w:sz w:val="18"/>
                <w:szCs w:val="18"/>
              </w:rPr>
            </w:pPr>
            <w:r w:rsidRPr="00BA083B">
              <w:rPr>
                <w:rFonts w:ascii="Arial" w:eastAsia="Times New Roman" w:hAnsi="Arial" w:cs="Arial"/>
                <w:sz w:val="18"/>
                <w:szCs w:val="18"/>
              </w:rPr>
              <w:t xml:space="preserve">1.4 </w:t>
            </w:r>
            <w:r w:rsidR="00761D6B" w:rsidRPr="00BA083B">
              <w:rPr>
                <w:rFonts w:ascii="Arial" w:eastAsia="Times New Roman" w:hAnsi="Arial" w:cs="Arial"/>
                <w:sz w:val="18"/>
                <w:szCs w:val="18"/>
              </w:rPr>
              <w:t>Development of the curricula for the training program and validation with the private sector.</w:t>
            </w:r>
          </w:p>
        </w:tc>
        <w:tc>
          <w:tcPr>
            <w:tcW w:w="632" w:type="pct"/>
            <w:tcBorders>
              <w:top w:val="single" w:sz="4" w:space="0" w:color="000000"/>
              <w:bottom w:val="single" w:sz="4" w:space="0" w:color="000000"/>
            </w:tcBorders>
            <w:tcMar>
              <w:top w:w="30" w:type="dxa"/>
              <w:left w:w="45" w:type="dxa"/>
              <w:bottom w:w="30" w:type="dxa"/>
              <w:right w:w="45" w:type="dxa"/>
            </w:tcMar>
            <w:vAlign w:val="center"/>
            <w:hideMark/>
          </w:tcPr>
          <w:p w14:paraId="077B8073" w14:textId="0A179F5A" w:rsidR="00761D6B" w:rsidRPr="00761D6B" w:rsidRDefault="00D90ACE" w:rsidP="00761D6B">
            <w:pPr>
              <w:spacing w:after="0" w:line="240" w:lineRule="auto"/>
              <w:jc w:val="center"/>
              <w:rPr>
                <w:rFonts w:ascii="Arial" w:eastAsia="Times New Roman" w:hAnsi="Arial" w:cs="Arial"/>
                <w:sz w:val="18"/>
                <w:szCs w:val="18"/>
              </w:rPr>
            </w:pPr>
            <w:r>
              <w:rPr>
                <w:rFonts w:ascii="Arial" w:eastAsia="Times New Roman" w:hAnsi="Arial" w:cs="Arial"/>
                <w:sz w:val="18"/>
                <w:szCs w:val="18"/>
              </w:rPr>
              <w:t>25</w:t>
            </w:r>
            <w:r w:rsidR="00761D6B" w:rsidRPr="00761D6B">
              <w:rPr>
                <w:rFonts w:ascii="Arial" w:eastAsia="Times New Roman" w:hAnsi="Arial" w:cs="Arial"/>
                <w:sz w:val="18"/>
                <w:szCs w:val="18"/>
              </w:rPr>
              <w:t>,000</w:t>
            </w:r>
          </w:p>
        </w:tc>
        <w:tc>
          <w:tcPr>
            <w:tcW w:w="763" w:type="pct"/>
            <w:tcBorders>
              <w:top w:val="single" w:sz="4" w:space="0" w:color="000000"/>
              <w:bottom w:val="single" w:sz="4" w:space="0" w:color="000000"/>
            </w:tcBorders>
            <w:tcMar>
              <w:top w:w="30" w:type="dxa"/>
              <w:left w:w="45" w:type="dxa"/>
              <w:bottom w:w="30" w:type="dxa"/>
              <w:right w:w="45" w:type="dxa"/>
            </w:tcMar>
            <w:vAlign w:val="center"/>
            <w:hideMark/>
          </w:tcPr>
          <w:p w14:paraId="27FB7327" w14:textId="77777777" w:rsidR="00761D6B" w:rsidRPr="00761D6B" w:rsidRDefault="00761D6B" w:rsidP="00761D6B">
            <w:pPr>
              <w:spacing w:after="0" w:line="240" w:lineRule="auto"/>
              <w:jc w:val="center"/>
              <w:rPr>
                <w:rFonts w:ascii="Arial" w:eastAsia="Times New Roman" w:hAnsi="Arial" w:cs="Arial"/>
                <w:sz w:val="18"/>
                <w:szCs w:val="18"/>
              </w:rPr>
            </w:pPr>
            <w:r w:rsidRPr="00761D6B">
              <w:rPr>
                <w:rFonts w:ascii="Arial" w:eastAsia="Times New Roman" w:hAnsi="Arial" w:cs="Arial"/>
                <w:sz w:val="18"/>
                <w:szCs w:val="18"/>
              </w:rPr>
              <w:t>10,000</w:t>
            </w:r>
          </w:p>
        </w:tc>
        <w:tc>
          <w:tcPr>
            <w:tcW w:w="535" w:type="pct"/>
            <w:tcBorders>
              <w:top w:val="single" w:sz="4" w:space="0" w:color="000000"/>
              <w:bottom w:val="single" w:sz="4" w:space="0" w:color="000000"/>
            </w:tcBorders>
            <w:tcMar>
              <w:top w:w="30" w:type="dxa"/>
              <w:left w:w="45" w:type="dxa"/>
              <w:bottom w:w="30" w:type="dxa"/>
              <w:right w:w="45" w:type="dxa"/>
            </w:tcMar>
            <w:vAlign w:val="center"/>
            <w:hideMark/>
          </w:tcPr>
          <w:p w14:paraId="747D5B8F" w14:textId="032A8B5D" w:rsidR="00761D6B" w:rsidRPr="00761D6B" w:rsidRDefault="00D90ACE" w:rsidP="00761D6B">
            <w:pPr>
              <w:spacing w:after="0" w:line="240" w:lineRule="auto"/>
              <w:jc w:val="center"/>
              <w:rPr>
                <w:rFonts w:ascii="Arial" w:eastAsia="Times New Roman" w:hAnsi="Arial" w:cs="Arial"/>
                <w:sz w:val="18"/>
                <w:szCs w:val="18"/>
              </w:rPr>
            </w:pPr>
            <w:r>
              <w:rPr>
                <w:rFonts w:ascii="Arial" w:eastAsia="Times New Roman" w:hAnsi="Arial" w:cs="Arial"/>
                <w:sz w:val="18"/>
                <w:szCs w:val="18"/>
              </w:rPr>
              <w:t>35</w:t>
            </w:r>
            <w:r w:rsidR="00761D6B" w:rsidRPr="00761D6B">
              <w:rPr>
                <w:rFonts w:ascii="Arial" w:eastAsia="Times New Roman" w:hAnsi="Arial" w:cs="Arial"/>
                <w:sz w:val="18"/>
                <w:szCs w:val="18"/>
              </w:rPr>
              <w:t>,000</w:t>
            </w:r>
          </w:p>
        </w:tc>
      </w:tr>
      <w:tr w:rsidR="00761D6B" w:rsidRPr="00761D6B" w14:paraId="00E884C7" w14:textId="77777777" w:rsidTr="00761D6B">
        <w:trPr>
          <w:trHeight w:val="20"/>
        </w:trPr>
        <w:tc>
          <w:tcPr>
            <w:tcW w:w="204" w:type="pct"/>
            <w:tcBorders>
              <w:top w:val="single" w:sz="4" w:space="0" w:color="000000"/>
              <w:bottom w:val="single" w:sz="4" w:space="0" w:color="000000"/>
            </w:tcBorders>
            <w:tcMar>
              <w:top w:w="30" w:type="dxa"/>
              <w:left w:w="45" w:type="dxa"/>
              <w:bottom w:w="30" w:type="dxa"/>
              <w:right w:w="45" w:type="dxa"/>
            </w:tcMar>
            <w:vAlign w:val="bottom"/>
            <w:hideMark/>
          </w:tcPr>
          <w:p w14:paraId="77147A7C" w14:textId="77777777" w:rsidR="00761D6B" w:rsidRPr="00761D6B" w:rsidRDefault="00761D6B" w:rsidP="00761D6B">
            <w:pPr>
              <w:spacing w:after="0" w:line="240" w:lineRule="auto"/>
              <w:jc w:val="center"/>
              <w:rPr>
                <w:rFonts w:ascii="Arial" w:eastAsia="Times New Roman" w:hAnsi="Arial" w:cs="Arial"/>
                <w:sz w:val="18"/>
                <w:szCs w:val="18"/>
              </w:rPr>
            </w:pPr>
          </w:p>
        </w:tc>
        <w:tc>
          <w:tcPr>
            <w:tcW w:w="2866" w:type="pct"/>
            <w:gridSpan w:val="2"/>
            <w:tcBorders>
              <w:top w:val="single" w:sz="4" w:space="0" w:color="000000"/>
              <w:bottom w:val="single" w:sz="4" w:space="0" w:color="000000"/>
            </w:tcBorders>
            <w:tcMar>
              <w:top w:w="30" w:type="dxa"/>
              <w:left w:w="45" w:type="dxa"/>
              <w:bottom w:w="30" w:type="dxa"/>
              <w:right w:w="45" w:type="dxa"/>
            </w:tcMar>
            <w:vAlign w:val="bottom"/>
            <w:hideMark/>
          </w:tcPr>
          <w:p w14:paraId="67ABE8D2" w14:textId="77777777" w:rsidR="00761D6B" w:rsidRPr="00BA083B" w:rsidRDefault="00761D6B" w:rsidP="00761D6B">
            <w:pPr>
              <w:spacing w:after="0" w:line="240" w:lineRule="auto"/>
              <w:rPr>
                <w:rFonts w:ascii="Arial" w:eastAsia="Times New Roman" w:hAnsi="Arial" w:cs="Arial"/>
                <w:sz w:val="18"/>
                <w:szCs w:val="18"/>
              </w:rPr>
            </w:pPr>
            <w:r w:rsidRPr="00BA083B">
              <w:rPr>
                <w:rFonts w:ascii="Arial" w:eastAsia="Times New Roman" w:hAnsi="Arial" w:cs="Arial"/>
                <w:sz w:val="18"/>
                <w:szCs w:val="18"/>
              </w:rPr>
              <w:t>Consultancy services</w:t>
            </w:r>
          </w:p>
        </w:tc>
        <w:tc>
          <w:tcPr>
            <w:tcW w:w="632" w:type="pct"/>
            <w:tcBorders>
              <w:top w:val="single" w:sz="4" w:space="0" w:color="000000"/>
              <w:bottom w:val="single" w:sz="4" w:space="0" w:color="000000"/>
            </w:tcBorders>
            <w:tcMar>
              <w:top w:w="30" w:type="dxa"/>
              <w:left w:w="45" w:type="dxa"/>
              <w:bottom w:w="30" w:type="dxa"/>
              <w:right w:w="45" w:type="dxa"/>
            </w:tcMar>
            <w:vAlign w:val="center"/>
            <w:hideMark/>
          </w:tcPr>
          <w:p w14:paraId="490FB135" w14:textId="69C4D70C" w:rsidR="00761D6B" w:rsidRPr="00761D6B" w:rsidRDefault="00D90ACE" w:rsidP="00761D6B">
            <w:pPr>
              <w:spacing w:after="0" w:line="240" w:lineRule="auto"/>
              <w:jc w:val="center"/>
              <w:rPr>
                <w:rFonts w:ascii="Arial" w:eastAsia="Times New Roman" w:hAnsi="Arial" w:cs="Arial"/>
                <w:sz w:val="18"/>
                <w:szCs w:val="18"/>
              </w:rPr>
            </w:pPr>
            <w:r>
              <w:rPr>
                <w:rFonts w:ascii="Arial" w:eastAsia="Times New Roman" w:hAnsi="Arial" w:cs="Arial"/>
                <w:sz w:val="18"/>
                <w:szCs w:val="18"/>
              </w:rPr>
              <w:t>25</w:t>
            </w:r>
            <w:r w:rsidR="00761D6B" w:rsidRPr="00761D6B">
              <w:rPr>
                <w:rFonts w:ascii="Arial" w:eastAsia="Times New Roman" w:hAnsi="Arial" w:cs="Arial"/>
                <w:sz w:val="18"/>
                <w:szCs w:val="18"/>
              </w:rPr>
              <w:t>,000</w:t>
            </w:r>
          </w:p>
        </w:tc>
        <w:tc>
          <w:tcPr>
            <w:tcW w:w="763" w:type="pct"/>
            <w:tcBorders>
              <w:top w:val="single" w:sz="4" w:space="0" w:color="000000"/>
              <w:bottom w:val="single" w:sz="4" w:space="0" w:color="000000"/>
            </w:tcBorders>
            <w:tcMar>
              <w:top w:w="30" w:type="dxa"/>
              <w:left w:w="45" w:type="dxa"/>
              <w:bottom w:w="30" w:type="dxa"/>
              <w:right w:w="45" w:type="dxa"/>
            </w:tcMar>
            <w:vAlign w:val="center"/>
            <w:hideMark/>
          </w:tcPr>
          <w:p w14:paraId="7A0E0DD3" w14:textId="77777777" w:rsidR="00761D6B" w:rsidRPr="00761D6B" w:rsidRDefault="00761D6B" w:rsidP="00761D6B">
            <w:pPr>
              <w:spacing w:after="0" w:line="240" w:lineRule="auto"/>
              <w:jc w:val="center"/>
              <w:rPr>
                <w:rFonts w:ascii="Arial" w:eastAsia="Times New Roman" w:hAnsi="Arial" w:cs="Arial"/>
                <w:sz w:val="18"/>
                <w:szCs w:val="18"/>
              </w:rPr>
            </w:pPr>
            <w:r w:rsidRPr="00761D6B">
              <w:rPr>
                <w:rFonts w:ascii="Arial" w:eastAsia="Times New Roman" w:hAnsi="Arial" w:cs="Arial"/>
                <w:sz w:val="18"/>
                <w:szCs w:val="18"/>
              </w:rPr>
              <w:t>10,000</w:t>
            </w:r>
          </w:p>
        </w:tc>
        <w:tc>
          <w:tcPr>
            <w:tcW w:w="535" w:type="pct"/>
            <w:tcBorders>
              <w:top w:val="single" w:sz="4" w:space="0" w:color="000000"/>
              <w:bottom w:val="single" w:sz="4" w:space="0" w:color="000000"/>
            </w:tcBorders>
            <w:tcMar>
              <w:top w:w="30" w:type="dxa"/>
              <w:left w:w="45" w:type="dxa"/>
              <w:bottom w:w="30" w:type="dxa"/>
              <w:right w:w="45" w:type="dxa"/>
            </w:tcMar>
            <w:vAlign w:val="center"/>
            <w:hideMark/>
          </w:tcPr>
          <w:p w14:paraId="0835541D" w14:textId="4D90CD1F" w:rsidR="00761D6B" w:rsidRPr="00761D6B" w:rsidRDefault="00D90ACE" w:rsidP="00761D6B">
            <w:pPr>
              <w:spacing w:after="0" w:line="240" w:lineRule="auto"/>
              <w:jc w:val="center"/>
              <w:rPr>
                <w:rFonts w:ascii="Arial" w:eastAsia="Times New Roman" w:hAnsi="Arial" w:cs="Arial"/>
                <w:sz w:val="18"/>
                <w:szCs w:val="18"/>
              </w:rPr>
            </w:pPr>
            <w:r>
              <w:rPr>
                <w:rFonts w:ascii="Arial" w:eastAsia="Times New Roman" w:hAnsi="Arial" w:cs="Arial"/>
                <w:sz w:val="18"/>
                <w:szCs w:val="18"/>
              </w:rPr>
              <w:t>35</w:t>
            </w:r>
            <w:r w:rsidR="00761D6B" w:rsidRPr="00761D6B">
              <w:rPr>
                <w:rFonts w:ascii="Arial" w:eastAsia="Times New Roman" w:hAnsi="Arial" w:cs="Arial"/>
                <w:sz w:val="18"/>
                <w:szCs w:val="18"/>
              </w:rPr>
              <w:t>,000</w:t>
            </w:r>
          </w:p>
        </w:tc>
      </w:tr>
      <w:tr w:rsidR="00761D6B" w:rsidRPr="00761D6B" w14:paraId="7C2C64DE" w14:textId="77777777" w:rsidTr="00761D6B">
        <w:trPr>
          <w:trHeight w:val="20"/>
        </w:trPr>
        <w:tc>
          <w:tcPr>
            <w:tcW w:w="3070" w:type="pct"/>
            <w:gridSpan w:val="3"/>
            <w:tcBorders>
              <w:top w:val="single" w:sz="4" w:space="0" w:color="000000"/>
              <w:bottom w:val="single" w:sz="4" w:space="0" w:color="000000"/>
            </w:tcBorders>
            <w:tcMar>
              <w:top w:w="30" w:type="dxa"/>
              <w:left w:w="45" w:type="dxa"/>
              <w:bottom w:w="30" w:type="dxa"/>
              <w:right w:w="45" w:type="dxa"/>
            </w:tcMar>
            <w:vAlign w:val="center"/>
            <w:hideMark/>
          </w:tcPr>
          <w:p w14:paraId="733A6828" w14:textId="43C6DDE3" w:rsidR="00761D6B" w:rsidRPr="00BA083B" w:rsidRDefault="004E0A66" w:rsidP="00761D6B">
            <w:pPr>
              <w:spacing w:after="0" w:line="240" w:lineRule="auto"/>
              <w:rPr>
                <w:rFonts w:ascii="Arial" w:eastAsia="Times New Roman" w:hAnsi="Arial" w:cs="Arial"/>
                <w:sz w:val="18"/>
                <w:szCs w:val="18"/>
              </w:rPr>
            </w:pPr>
            <w:r w:rsidRPr="00BA083B">
              <w:rPr>
                <w:rFonts w:ascii="Arial" w:eastAsia="Times New Roman" w:hAnsi="Arial" w:cs="Arial"/>
                <w:sz w:val="18"/>
                <w:szCs w:val="18"/>
              </w:rPr>
              <w:t xml:space="preserve">1.5 </w:t>
            </w:r>
            <w:r w:rsidR="00761D6B" w:rsidRPr="00BA083B">
              <w:rPr>
                <w:rFonts w:ascii="Arial" w:eastAsia="Times New Roman" w:hAnsi="Arial" w:cs="Arial"/>
                <w:sz w:val="18"/>
                <w:szCs w:val="18"/>
              </w:rPr>
              <w:t>Training and updating of local teachers by instructors, experts or teachers from international institutions of excellence, with focus on Korean firms and schools.</w:t>
            </w:r>
          </w:p>
        </w:tc>
        <w:tc>
          <w:tcPr>
            <w:tcW w:w="632" w:type="pct"/>
            <w:tcBorders>
              <w:top w:val="single" w:sz="4" w:space="0" w:color="000000"/>
              <w:bottom w:val="single" w:sz="4" w:space="0" w:color="000000"/>
            </w:tcBorders>
            <w:tcMar>
              <w:top w:w="30" w:type="dxa"/>
              <w:left w:w="45" w:type="dxa"/>
              <w:bottom w:w="30" w:type="dxa"/>
              <w:right w:w="45" w:type="dxa"/>
            </w:tcMar>
            <w:vAlign w:val="center"/>
            <w:hideMark/>
          </w:tcPr>
          <w:p w14:paraId="22BACAA2" w14:textId="62E7F5C1" w:rsidR="00761D6B" w:rsidRPr="00761D6B" w:rsidRDefault="007E02BE" w:rsidP="00761D6B">
            <w:pPr>
              <w:spacing w:after="0" w:line="240" w:lineRule="auto"/>
              <w:jc w:val="center"/>
              <w:rPr>
                <w:rFonts w:ascii="Arial" w:eastAsia="Times New Roman" w:hAnsi="Arial" w:cs="Arial"/>
                <w:sz w:val="18"/>
                <w:szCs w:val="18"/>
              </w:rPr>
            </w:pPr>
            <w:r>
              <w:rPr>
                <w:rFonts w:ascii="Arial" w:eastAsia="Times New Roman" w:hAnsi="Arial" w:cs="Arial"/>
                <w:sz w:val="18"/>
                <w:szCs w:val="18"/>
              </w:rPr>
              <w:t>20</w:t>
            </w:r>
            <w:r w:rsidR="00970278">
              <w:rPr>
                <w:rFonts w:ascii="Arial" w:eastAsia="Times New Roman" w:hAnsi="Arial" w:cs="Arial"/>
                <w:sz w:val="18"/>
                <w:szCs w:val="18"/>
              </w:rPr>
              <w:t>5</w:t>
            </w:r>
            <w:r w:rsidR="00761D6B" w:rsidRPr="00761D6B">
              <w:rPr>
                <w:rFonts w:ascii="Arial" w:eastAsia="Times New Roman" w:hAnsi="Arial" w:cs="Arial"/>
                <w:sz w:val="18"/>
                <w:szCs w:val="18"/>
              </w:rPr>
              <w:t>,000</w:t>
            </w:r>
          </w:p>
        </w:tc>
        <w:tc>
          <w:tcPr>
            <w:tcW w:w="763" w:type="pct"/>
            <w:tcBorders>
              <w:top w:val="single" w:sz="4" w:space="0" w:color="000000"/>
              <w:bottom w:val="single" w:sz="4" w:space="0" w:color="000000"/>
            </w:tcBorders>
            <w:tcMar>
              <w:top w:w="30" w:type="dxa"/>
              <w:left w:w="45" w:type="dxa"/>
              <w:bottom w:w="30" w:type="dxa"/>
              <w:right w:w="45" w:type="dxa"/>
            </w:tcMar>
            <w:vAlign w:val="center"/>
            <w:hideMark/>
          </w:tcPr>
          <w:p w14:paraId="72FC70DB" w14:textId="77777777" w:rsidR="00761D6B" w:rsidRPr="00761D6B" w:rsidRDefault="00761D6B" w:rsidP="00761D6B">
            <w:pPr>
              <w:spacing w:after="0" w:line="240" w:lineRule="auto"/>
              <w:jc w:val="center"/>
              <w:rPr>
                <w:rFonts w:ascii="Arial" w:eastAsia="Times New Roman" w:hAnsi="Arial" w:cs="Arial"/>
                <w:sz w:val="18"/>
                <w:szCs w:val="18"/>
              </w:rPr>
            </w:pPr>
            <w:r w:rsidRPr="00761D6B">
              <w:rPr>
                <w:rFonts w:ascii="Arial" w:eastAsia="Times New Roman" w:hAnsi="Arial" w:cs="Arial"/>
                <w:sz w:val="18"/>
                <w:szCs w:val="18"/>
              </w:rPr>
              <w:t>0</w:t>
            </w:r>
          </w:p>
        </w:tc>
        <w:tc>
          <w:tcPr>
            <w:tcW w:w="535" w:type="pct"/>
            <w:tcBorders>
              <w:top w:val="single" w:sz="4" w:space="0" w:color="000000"/>
              <w:bottom w:val="single" w:sz="4" w:space="0" w:color="000000"/>
            </w:tcBorders>
            <w:tcMar>
              <w:top w:w="30" w:type="dxa"/>
              <w:left w:w="45" w:type="dxa"/>
              <w:bottom w:w="30" w:type="dxa"/>
              <w:right w:w="45" w:type="dxa"/>
            </w:tcMar>
            <w:vAlign w:val="center"/>
            <w:hideMark/>
          </w:tcPr>
          <w:p w14:paraId="598270C0" w14:textId="619BF94A" w:rsidR="00761D6B" w:rsidRPr="00761D6B" w:rsidRDefault="007E02BE" w:rsidP="00761D6B">
            <w:pPr>
              <w:spacing w:after="0" w:line="240" w:lineRule="auto"/>
              <w:jc w:val="center"/>
              <w:rPr>
                <w:rFonts w:ascii="Arial" w:eastAsia="Times New Roman" w:hAnsi="Arial" w:cs="Arial"/>
                <w:sz w:val="18"/>
                <w:szCs w:val="18"/>
              </w:rPr>
            </w:pPr>
            <w:r>
              <w:rPr>
                <w:rFonts w:ascii="Arial" w:eastAsia="Times New Roman" w:hAnsi="Arial" w:cs="Arial"/>
                <w:sz w:val="18"/>
                <w:szCs w:val="18"/>
              </w:rPr>
              <w:t>20</w:t>
            </w:r>
            <w:r w:rsidR="00970278">
              <w:rPr>
                <w:rFonts w:ascii="Arial" w:eastAsia="Times New Roman" w:hAnsi="Arial" w:cs="Arial"/>
                <w:sz w:val="18"/>
                <w:szCs w:val="18"/>
              </w:rPr>
              <w:t>5</w:t>
            </w:r>
            <w:r w:rsidR="00761D6B" w:rsidRPr="00761D6B">
              <w:rPr>
                <w:rFonts w:ascii="Arial" w:eastAsia="Times New Roman" w:hAnsi="Arial" w:cs="Arial"/>
                <w:sz w:val="18"/>
                <w:szCs w:val="18"/>
              </w:rPr>
              <w:t>,000</w:t>
            </w:r>
          </w:p>
        </w:tc>
      </w:tr>
      <w:tr w:rsidR="00761D6B" w:rsidRPr="00761D6B" w14:paraId="128B5899" w14:textId="77777777" w:rsidTr="00761D6B">
        <w:trPr>
          <w:trHeight w:val="20"/>
        </w:trPr>
        <w:tc>
          <w:tcPr>
            <w:tcW w:w="204" w:type="pct"/>
            <w:tcBorders>
              <w:top w:val="single" w:sz="4" w:space="0" w:color="000000"/>
              <w:bottom w:val="single" w:sz="4" w:space="0" w:color="000000"/>
            </w:tcBorders>
            <w:tcMar>
              <w:top w:w="30" w:type="dxa"/>
              <w:left w:w="45" w:type="dxa"/>
              <w:bottom w:w="30" w:type="dxa"/>
              <w:right w:w="45" w:type="dxa"/>
            </w:tcMar>
            <w:vAlign w:val="bottom"/>
            <w:hideMark/>
          </w:tcPr>
          <w:p w14:paraId="4E2680CC" w14:textId="77777777" w:rsidR="00761D6B" w:rsidRPr="00761D6B" w:rsidRDefault="00761D6B" w:rsidP="00761D6B">
            <w:pPr>
              <w:spacing w:after="0" w:line="240" w:lineRule="auto"/>
              <w:jc w:val="center"/>
              <w:rPr>
                <w:rFonts w:ascii="Arial" w:eastAsia="Times New Roman" w:hAnsi="Arial" w:cs="Arial"/>
                <w:sz w:val="18"/>
                <w:szCs w:val="18"/>
              </w:rPr>
            </w:pPr>
          </w:p>
        </w:tc>
        <w:tc>
          <w:tcPr>
            <w:tcW w:w="2866" w:type="pct"/>
            <w:gridSpan w:val="2"/>
            <w:tcBorders>
              <w:top w:val="single" w:sz="4" w:space="0" w:color="000000"/>
              <w:bottom w:val="single" w:sz="4" w:space="0" w:color="000000"/>
            </w:tcBorders>
            <w:tcMar>
              <w:top w:w="30" w:type="dxa"/>
              <w:left w:w="45" w:type="dxa"/>
              <w:bottom w:w="30" w:type="dxa"/>
              <w:right w:w="45" w:type="dxa"/>
            </w:tcMar>
            <w:vAlign w:val="bottom"/>
            <w:hideMark/>
          </w:tcPr>
          <w:p w14:paraId="3627FE88" w14:textId="77777777" w:rsidR="00761D6B" w:rsidRPr="00BA083B" w:rsidRDefault="00761D6B" w:rsidP="00761D6B">
            <w:pPr>
              <w:spacing w:after="0" w:line="240" w:lineRule="auto"/>
              <w:rPr>
                <w:rFonts w:ascii="Arial" w:eastAsia="Times New Roman" w:hAnsi="Arial" w:cs="Arial"/>
                <w:sz w:val="18"/>
                <w:szCs w:val="18"/>
              </w:rPr>
            </w:pPr>
            <w:r w:rsidRPr="00BA083B">
              <w:rPr>
                <w:rFonts w:ascii="Arial" w:eastAsia="Times New Roman" w:hAnsi="Arial" w:cs="Arial"/>
                <w:sz w:val="18"/>
                <w:szCs w:val="18"/>
              </w:rPr>
              <w:t>Visits to Korean textile training institutions for the coordination of academic collaboration</w:t>
            </w:r>
          </w:p>
        </w:tc>
        <w:tc>
          <w:tcPr>
            <w:tcW w:w="632" w:type="pct"/>
            <w:tcBorders>
              <w:top w:val="single" w:sz="4" w:space="0" w:color="000000"/>
              <w:bottom w:val="single" w:sz="4" w:space="0" w:color="000000"/>
            </w:tcBorders>
            <w:tcMar>
              <w:top w:w="30" w:type="dxa"/>
              <w:left w:w="45" w:type="dxa"/>
              <w:bottom w:w="30" w:type="dxa"/>
              <w:right w:w="45" w:type="dxa"/>
            </w:tcMar>
            <w:vAlign w:val="center"/>
            <w:hideMark/>
          </w:tcPr>
          <w:p w14:paraId="375C7AE1" w14:textId="5C74CF2C" w:rsidR="00761D6B" w:rsidRPr="00761D6B" w:rsidRDefault="00D21DE9" w:rsidP="00761D6B">
            <w:pPr>
              <w:spacing w:after="0" w:line="240" w:lineRule="auto"/>
              <w:jc w:val="center"/>
              <w:rPr>
                <w:rFonts w:ascii="Arial" w:eastAsia="Times New Roman" w:hAnsi="Arial" w:cs="Arial"/>
                <w:sz w:val="18"/>
                <w:szCs w:val="18"/>
              </w:rPr>
            </w:pPr>
            <w:r>
              <w:rPr>
                <w:rFonts w:ascii="Arial" w:eastAsia="Times New Roman" w:hAnsi="Arial" w:cs="Arial"/>
                <w:sz w:val="18"/>
                <w:szCs w:val="18"/>
              </w:rPr>
              <w:t>3</w:t>
            </w:r>
            <w:r w:rsidR="00761D6B" w:rsidRPr="00761D6B">
              <w:rPr>
                <w:rFonts w:ascii="Arial" w:eastAsia="Times New Roman" w:hAnsi="Arial" w:cs="Arial"/>
                <w:sz w:val="18"/>
                <w:szCs w:val="18"/>
              </w:rPr>
              <w:t>5,000</w:t>
            </w:r>
          </w:p>
        </w:tc>
        <w:tc>
          <w:tcPr>
            <w:tcW w:w="763" w:type="pct"/>
            <w:tcBorders>
              <w:top w:val="single" w:sz="4" w:space="0" w:color="000000"/>
              <w:bottom w:val="single" w:sz="4" w:space="0" w:color="000000"/>
            </w:tcBorders>
            <w:tcMar>
              <w:top w:w="30" w:type="dxa"/>
              <w:left w:w="45" w:type="dxa"/>
              <w:bottom w:w="30" w:type="dxa"/>
              <w:right w:w="45" w:type="dxa"/>
            </w:tcMar>
            <w:vAlign w:val="center"/>
            <w:hideMark/>
          </w:tcPr>
          <w:p w14:paraId="71E2CA8C" w14:textId="77777777" w:rsidR="00761D6B" w:rsidRPr="00761D6B" w:rsidRDefault="00761D6B" w:rsidP="00761D6B">
            <w:pPr>
              <w:spacing w:after="0" w:line="240" w:lineRule="auto"/>
              <w:jc w:val="center"/>
              <w:rPr>
                <w:rFonts w:ascii="Arial" w:eastAsia="Times New Roman" w:hAnsi="Arial" w:cs="Arial"/>
                <w:sz w:val="18"/>
                <w:szCs w:val="18"/>
              </w:rPr>
            </w:pPr>
            <w:r w:rsidRPr="00761D6B">
              <w:rPr>
                <w:rFonts w:ascii="Arial" w:eastAsia="Times New Roman" w:hAnsi="Arial" w:cs="Arial"/>
                <w:sz w:val="18"/>
                <w:szCs w:val="18"/>
              </w:rPr>
              <w:t>0</w:t>
            </w:r>
          </w:p>
        </w:tc>
        <w:tc>
          <w:tcPr>
            <w:tcW w:w="535" w:type="pct"/>
            <w:tcBorders>
              <w:top w:val="single" w:sz="4" w:space="0" w:color="000000"/>
              <w:bottom w:val="single" w:sz="4" w:space="0" w:color="000000"/>
            </w:tcBorders>
            <w:tcMar>
              <w:top w:w="30" w:type="dxa"/>
              <w:left w:w="45" w:type="dxa"/>
              <w:bottom w:w="30" w:type="dxa"/>
              <w:right w:w="45" w:type="dxa"/>
            </w:tcMar>
            <w:vAlign w:val="center"/>
            <w:hideMark/>
          </w:tcPr>
          <w:p w14:paraId="248161A2" w14:textId="1A18DDFD" w:rsidR="00761D6B" w:rsidRPr="00761D6B" w:rsidRDefault="00D21DE9" w:rsidP="00761D6B">
            <w:pPr>
              <w:spacing w:after="0" w:line="240" w:lineRule="auto"/>
              <w:jc w:val="center"/>
              <w:rPr>
                <w:rFonts w:ascii="Arial" w:eastAsia="Times New Roman" w:hAnsi="Arial" w:cs="Arial"/>
                <w:sz w:val="18"/>
                <w:szCs w:val="18"/>
              </w:rPr>
            </w:pPr>
            <w:r>
              <w:rPr>
                <w:rFonts w:ascii="Arial" w:eastAsia="Times New Roman" w:hAnsi="Arial" w:cs="Arial"/>
                <w:sz w:val="18"/>
                <w:szCs w:val="18"/>
              </w:rPr>
              <w:t>3</w:t>
            </w:r>
            <w:r w:rsidR="00761D6B" w:rsidRPr="00761D6B">
              <w:rPr>
                <w:rFonts w:ascii="Arial" w:eastAsia="Times New Roman" w:hAnsi="Arial" w:cs="Arial"/>
                <w:sz w:val="18"/>
                <w:szCs w:val="18"/>
              </w:rPr>
              <w:t>5,000</w:t>
            </w:r>
          </w:p>
        </w:tc>
      </w:tr>
      <w:tr w:rsidR="00761D6B" w:rsidRPr="00761D6B" w14:paraId="229E8D28" w14:textId="77777777" w:rsidTr="00761D6B">
        <w:trPr>
          <w:trHeight w:val="20"/>
        </w:trPr>
        <w:tc>
          <w:tcPr>
            <w:tcW w:w="204" w:type="pct"/>
            <w:tcBorders>
              <w:top w:val="single" w:sz="4" w:space="0" w:color="000000"/>
              <w:bottom w:val="single" w:sz="4" w:space="0" w:color="000000"/>
            </w:tcBorders>
            <w:tcMar>
              <w:top w:w="30" w:type="dxa"/>
              <w:left w:w="45" w:type="dxa"/>
              <w:bottom w:w="30" w:type="dxa"/>
              <w:right w:w="45" w:type="dxa"/>
            </w:tcMar>
            <w:vAlign w:val="bottom"/>
            <w:hideMark/>
          </w:tcPr>
          <w:p w14:paraId="06D2A9C5" w14:textId="77777777" w:rsidR="00761D6B" w:rsidRPr="00761D6B" w:rsidRDefault="00761D6B" w:rsidP="00761D6B">
            <w:pPr>
              <w:spacing w:after="0" w:line="240" w:lineRule="auto"/>
              <w:jc w:val="center"/>
              <w:rPr>
                <w:rFonts w:ascii="Arial" w:eastAsia="Times New Roman" w:hAnsi="Arial" w:cs="Arial"/>
                <w:sz w:val="18"/>
                <w:szCs w:val="18"/>
              </w:rPr>
            </w:pPr>
          </w:p>
        </w:tc>
        <w:tc>
          <w:tcPr>
            <w:tcW w:w="172" w:type="pct"/>
            <w:tcBorders>
              <w:top w:val="single" w:sz="4" w:space="0" w:color="000000"/>
              <w:bottom w:val="single" w:sz="4" w:space="0" w:color="000000"/>
            </w:tcBorders>
            <w:tcMar>
              <w:top w:w="30" w:type="dxa"/>
              <w:left w:w="45" w:type="dxa"/>
              <w:bottom w:w="30" w:type="dxa"/>
              <w:right w:w="45" w:type="dxa"/>
            </w:tcMar>
            <w:vAlign w:val="bottom"/>
            <w:hideMark/>
          </w:tcPr>
          <w:p w14:paraId="5AC7A948" w14:textId="77777777" w:rsidR="00761D6B" w:rsidRPr="00BA083B" w:rsidRDefault="00761D6B" w:rsidP="00761D6B">
            <w:pPr>
              <w:spacing w:after="0" w:line="240" w:lineRule="auto"/>
              <w:rPr>
                <w:rFonts w:ascii="Times New Roman" w:eastAsia="Times New Roman" w:hAnsi="Times New Roman" w:cs="Times New Roman"/>
                <w:sz w:val="18"/>
                <w:szCs w:val="18"/>
              </w:rPr>
            </w:pPr>
          </w:p>
        </w:tc>
        <w:tc>
          <w:tcPr>
            <w:tcW w:w="2694" w:type="pct"/>
            <w:tcBorders>
              <w:top w:val="single" w:sz="4" w:space="0" w:color="000000"/>
              <w:bottom w:val="single" w:sz="4" w:space="0" w:color="000000"/>
            </w:tcBorders>
            <w:tcMar>
              <w:top w:w="30" w:type="dxa"/>
              <w:left w:w="45" w:type="dxa"/>
              <w:bottom w:w="30" w:type="dxa"/>
              <w:right w:w="45" w:type="dxa"/>
            </w:tcMar>
            <w:vAlign w:val="bottom"/>
            <w:hideMark/>
          </w:tcPr>
          <w:p w14:paraId="38B60A45" w14:textId="77777777" w:rsidR="00761D6B" w:rsidRPr="00BA083B" w:rsidRDefault="00761D6B" w:rsidP="00761D6B">
            <w:pPr>
              <w:spacing w:after="0" w:line="240" w:lineRule="auto"/>
              <w:rPr>
                <w:rFonts w:ascii="Arial" w:eastAsia="Times New Roman" w:hAnsi="Arial" w:cs="Arial"/>
                <w:sz w:val="18"/>
                <w:szCs w:val="18"/>
              </w:rPr>
            </w:pPr>
            <w:r w:rsidRPr="00BA083B">
              <w:rPr>
                <w:rFonts w:ascii="Arial" w:eastAsia="Times New Roman" w:hAnsi="Arial" w:cs="Arial"/>
                <w:sz w:val="18"/>
                <w:szCs w:val="18"/>
              </w:rPr>
              <w:t>Travel expenses (2 consultants)</w:t>
            </w:r>
          </w:p>
        </w:tc>
        <w:tc>
          <w:tcPr>
            <w:tcW w:w="632" w:type="pct"/>
            <w:tcBorders>
              <w:top w:val="single" w:sz="4" w:space="0" w:color="000000"/>
              <w:bottom w:val="single" w:sz="4" w:space="0" w:color="000000"/>
            </w:tcBorders>
            <w:tcMar>
              <w:top w:w="30" w:type="dxa"/>
              <w:left w:w="45" w:type="dxa"/>
              <w:bottom w:w="30" w:type="dxa"/>
              <w:right w:w="45" w:type="dxa"/>
            </w:tcMar>
            <w:vAlign w:val="center"/>
            <w:hideMark/>
          </w:tcPr>
          <w:p w14:paraId="3AB4CE1C" w14:textId="2B1FAA71" w:rsidR="00761D6B" w:rsidRPr="00BA083B" w:rsidRDefault="005679E0" w:rsidP="00761D6B">
            <w:pPr>
              <w:spacing w:after="0" w:line="240" w:lineRule="auto"/>
              <w:jc w:val="center"/>
              <w:rPr>
                <w:rFonts w:ascii="Arial" w:eastAsia="Times New Roman" w:hAnsi="Arial" w:cs="Arial"/>
                <w:sz w:val="18"/>
                <w:szCs w:val="18"/>
              </w:rPr>
            </w:pPr>
            <w:r>
              <w:rPr>
                <w:rFonts w:ascii="Arial" w:eastAsia="Times New Roman" w:hAnsi="Arial" w:cs="Arial"/>
                <w:sz w:val="18"/>
                <w:szCs w:val="18"/>
              </w:rPr>
              <w:t>1</w:t>
            </w:r>
            <w:r w:rsidR="00D90ACE">
              <w:rPr>
                <w:rFonts w:ascii="Arial" w:eastAsia="Times New Roman" w:hAnsi="Arial" w:cs="Arial"/>
                <w:sz w:val="18"/>
                <w:szCs w:val="18"/>
              </w:rPr>
              <w:t>5</w:t>
            </w:r>
            <w:r w:rsidR="00761D6B" w:rsidRPr="00BA083B">
              <w:rPr>
                <w:rFonts w:ascii="Arial" w:eastAsia="Times New Roman" w:hAnsi="Arial" w:cs="Arial"/>
                <w:sz w:val="18"/>
                <w:szCs w:val="18"/>
              </w:rPr>
              <w:t>,000</w:t>
            </w:r>
          </w:p>
        </w:tc>
        <w:tc>
          <w:tcPr>
            <w:tcW w:w="763" w:type="pct"/>
            <w:tcBorders>
              <w:top w:val="single" w:sz="4" w:space="0" w:color="000000"/>
              <w:bottom w:val="single" w:sz="4" w:space="0" w:color="000000"/>
            </w:tcBorders>
            <w:tcMar>
              <w:top w:w="30" w:type="dxa"/>
              <w:left w:w="45" w:type="dxa"/>
              <w:bottom w:w="30" w:type="dxa"/>
              <w:right w:w="45" w:type="dxa"/>
            </w:tcMar>
            <w:vAlign w:val="center"/>
            <w:hideMark/>
          </w:tcPr>
          <w:p w14:paraId="4553E83B" w14:textId="77777777" w:rsidR="00761D6B" w:rsidRPr="00BA083B" w:rsidRDefault="00761D6B" w:rsidP="00761D6B">
            <w:pPr>
              <w:spacing w:after="0" w:line="240" w:lineRule="auto"/>
              <w:jc w:val="center"/>
              <w:rPr>
                <w:rFonts w:ascii="Arial" w:eastAsia="Times New Roman" w:hAnsi="Arial" w:cs="Arial"/>
                <w:sz w:val="18"/>
                <w:szCs w:val="18"/>
              </w:rPr>
            </w:pPr>
            <w:r w:rsidRPr="00BA083B">
              <w:rPr>
                <w:rFonts w:ascii="Arial" w:eastAsia="Times New Roman" w:hAnsi="Arial" w:cs="Arial"/>
                <w:sz w:val="18"/>
                <w:szCs w:val="18"/>
              </w:rPr>
              <w:t>0</w:t>
            </w:r>
          </w:p>
        </w:tc>
        <w:tc>
          <w:tcPr>
            <w:tcW w:w="535" w:type="pct"/>
            <w:tcBorders>
              <w:top w:val="single" w:sz="4" w:space="0" w:color="000000"/>
              <w:bottom w:val="single" w:sz="4" w:space="0" w:color="000000"/>
            </w:tcBorders>
            <w:tcMar>
              <w:top w:w="30" w:type="dxa"/>
              <w:left w:w="45" w:type="dxa"/>
              <w:bottom w:w="30" w:type="dxa"/>
              <w:right w:w="45" w:type="dxa"/>
            </w:tcMar>
            <w:vAlign w:val="center"/>
            <w:hideMark/>
          </w:tcPr>
          <w:p w14:paraId="3F00F407" w14:textId="71883016" w:rsidR="00761D6B" w:rsidRPr="00BA083B" w:rsidRDefault="005679E0" w:rsidP="00761D6B">
            <w:pPr>
              <w:spacing w:after="0" w:line="240" w:lineRule="auto"/>
              <w:jc w:val="center"/>
              <w:rPr>
                <w:rFonts w:ascii="Arial" w:eastAsia="Times New Roman" w:hAnsi="Arial" w:cs="Arial"/>
                <w:sz w:val="18"/>
                <w:szCs w:val="18"/>
              </w:rPr>
            </w:pPr>
            <w:r>
              <w:rPr>
                <w:rFonts w:ascii="Arial" w:eastAsia="Times New Roman" w:hAnsi="Arial" w:cs="Arial"/>
                <w:sz w:val="18"/>
                <w:szCs w:val="18"/>
              </w:rPr>
              <w:t>1</w:t>
            </w:r>
            <w:r w:rsidR="00D90ACE">
              <w:rPr>
                <w:rFonts w:ascii="Arial" w:eastAsia="Times New Roman" w:hAnsi="Arial" w:cs="Arial"/>
                <w:sz w:val="18"/>
                <w:szCs w:val="18"/>
              </w:rPr>
              <w:t>5</w:t>
            </w:r>
            <w:r w:rsidR="00761D6B" w:rsidRPr="00BA083B">
              <w:rPr>
                <w:rFonts w:ascii="Arial" w:eastAsia="Times New Roman" w:hAnsi="Arial" w:cs="Arial"/>
                <w:sz w:val="18"/>
                <w:szCs w:val="18"/>
              </w:rPr>
              <w:t>,000</w:t>
            </w:r>
          </w:p>
        </w:tc>
      </w:tr>
      <w:tr w:rsidR="00761D6B" w:rsidRPr="00761D6B" w14:paraId="5C11AAC5" w14:textId="77777777" w:rsidTr="00761D6B">
        <w:trPr>
          <w:trHeight w:val="20"/>
        </w:trPr>
        <w:tc>
          <w:tcPr>
            <w:tcW w:w="204" w:type="pct"/>
            <w:tcBorders>
              <w:top w:val="single" w:sz="4" w:space="0" w:color="000000"/>
              <w:bottom w:val="single" w:sz="4" w:space="0" w:color="000000"/>
            </w:tcBorders>
            <w:tcMar>
              <w:top w:w="30" w:type="dxa"/>
              <w:left w:w="45" w:type="dxa"/>
              <w:bottom w:w="30" w:type="dxa"/>
              <w:right w:w="45" w:type="dxa"/>
            </w:tcMar>
            <w:vAlign w:val="bottom"/>
            <w:hideMark/>
          </w:tcPr>
          <w:p w14:paraId="3799FE7D" w14:textId="77777777" w:rsidR="00761D6B" w:rsidRPr="00761D6B" w:rsidRDefault="00761D6B" w:rsidP="00761D6B">
            <w:pPr>
              <w:spacing w:after="0" w:line="240" w:lineRule="auto"/>
              <w:jc w:val="center"/>
              <w:rPr>
                <w:rFonts w:ascii="Arial" w:eastAsia="Times New Roman" w:hAnsi="Arial" w:cs="Arial"/>
                <w:sz w:val="18"/>
                <w:szCs w:val="18"/>
              </w:rPr>
            </w:pPr>
          </w:p>
        </w:tc>
        <w:tc>
          <w:tcPr>
            <w:tcW w:w="172" w:type="pct"/>
            <w:tcBorders>
              <w:top w:val="single" w:sz="4" w:space="0" w:color="000000"/>
              <w:bottom w:val="single" w:sz="4" w:space="0" w:color="000000"/>
            </w:tcBorders>
            <w:tcMar>
              <w:top w:w="30" w:type="dxa"/>
              <w:left w:w="45" w:type="dxa"/>
              <w:bottom w:w="30" w:type="dxa"/>
              <w:right w:w="45" w:type="dxa"/>
            </w:tcMar>
            <w:vAlign w:val="bottom"/>
            <w:hideMark/>
          </w:tcPr>
          <w:p w14:paraId="29C4DBC6" w14:textId="77777777" w:rsidR="00761D6B" w:rsidRPr="00BA083B" w:rsidRDefault="00761D6B" w:rsidP="00761D6B">
            <w:pPr>
              <w:spacing w:after="0" w:line="240" w:lineRule="auto"/>
              <w:rPr>
                <w:rFonts w:ascii="Times New Roman" w:eastAsia="Times New Roman" w:hAnsi="Times New Roman" w:cs="Times New Roman"/>
                <w:sz w:val="18"/>
                <w:szCs w:val="18"/>
              </w:rPr>
            </w:pPr>
          </w:p>
        </w:tc>
        <w:tc>
          <w:tcPr>
            <w:tcW w:w="2694" w:type="pct"/>
            <w:tcBorders>
              <w:top w:val="single" w:sz="4" w:space="0" w:color="000000"/>
              <w:bottom w:val="single" w:sz="4" w:space="0" w:color="000000"/>
            </w:tcBorders>
            <w:tcMar>
              <w:top w:w="30" w:type="dxa"/>
              <w:left w:w="45" w:type="dxa"/>
              <w:bottom w:w="30" w:type="dxa"/>
              <w:right w:w="45" w:type="dxa"/>
            </w:tcMar>
            <w:vAlign w:val="bottom"/>
            <w:hideMark/>
          </w:tcPr>
          <w:p w14:paraId="00301705" w14:textId="77777777" w:rsidR="00761D6B" w:rsidRPr="00BA083B" w:rsidRDefault="00761D6B" w:rsidP="00761D6B">
            <w:pPr>
              <w:spacing w:after="0" w:line="240" w:lineRule="auto"/>
              <w:rPr>
                <w:rFonts w:ascii="Arial" w:eastAsia="Times New Roman" w:hAnsi="Arial" w:cs="Arial"/>
                <w:sz w:val="18"/>
                <w:szCs w:val="18"/>
              </w:rPr>
            </w:pPr>
            <w:r w:rsidRPr="00BA083B">
              <w:rPr>
                <w:rFonts w:ascii="Arial" w:eastAsia="Times New Roman" w:hAnsi="Arial" w:cs="Arial"/>
                <w:sz w:val="18"/>
                <w:szCs w:val="18"/>
              </w:rPr>
              <w:t xml:space="preserve">Consultancy services </w:t>
            </w:r>
          </w:p>
        </w:tc>
        <w:tc>
          <w:tcPr>
            <w:tcW w:w="632" w:type="pct"/>
            <w:tcBorders>
              <w:top w:val="single" w:sz="4" w:space="0" w:color="000000"/>
              <w:bottom w:val="single" w:sz="4" w:space="0" w:color="000000"/>
            </w:tcBorders>
            <w:tcMar>
              <w:top w:w="30" w:type="dxa"/>
              <w:left w:w="45" w:type="dxa"/>
              <w:bottom w:w="30" w:type="dxa"/>
              <w:right w:w="45" w:type="dxa"/>
            </w:tcMar>
            <w:vAlign w:val="center"/>
            <w:hideMark/>
          </w:tcPr>
          <w:p w14:paraId="4FEFD75C" w14:textId="77777777" w:rsidR="00761D6B" w:rsidRPr="00BA083B" w:rsidRDefault="00761D6B" w:rsidP="00761D6B">
            <w:pPr>
              <w:spacing w:after="0" w:line="240" w:lineRule="auto"/>
              <w:jc w:val="center"/>
              <w:rPr>
                <w:rFonts w:ascii="Arial" w:eastAsia="Times New Roman" w:hAnsi="Arial" w:cs="Arial"/>
                <w:sz w:val="18"/>
                <w:szCs w:val="18"/>
              </w:rPr>
            </w:pPr>
            <w:r w:rsidRPr="00BA083B">
              <w:rPr>
                <w:rFonts w:ascii="Arial" w:eastAsia="Times New Roman" w:hAnsi="Arial" w:cs="Arial"/>
                <w:sz w:val="18"/>
                <w:szCs w:val="18"/>
              </w:rPr>
              <w:t>20,000</w:t>
            </w:r>
          </w:p>
        </w:tc>
        <w:tc>
          <w:tcPr>
            <w:tcW w:w="763" w:type="pct"/>
            <w:tcBorders>
              <w:top w:val="single" w:sz="4" w:space="0" w:color="000000"/>
              <w:bottom w:val="single" w:sz="4" w:space="0" w:color="000000"/>
            </w:tcBorders>
            <w:tcMar>
              <w:top w:w="30" w:type="dxa"/>
              <w:left w:w="45" w:type="dxa"/>
              <w:bottom w:w="30" w:type="dxa"/>
              <w:right w:w="45" w:type="dxa"/>
            </w:tcMar>
            <w:vAlign w:val="center"/>
            <w:hideMark/>
          </w:tcPr>
          <w:p w14:paraId="3F25B545" w14:textId="77777777" w:rsidR="00761D6B" w:rsidRPr="00BA083B" w:rsidRDefault="00761D6B" w:rsidP="00761D6B">
            <w:pPr>
              <w:spacing w:after="0" w:line="240" w:lineRule="auto"/>
              <w:jc w:val="center"/>
              <w:rPr>
                <w:rFonts w:ascii="Arial" w:eastAsia="Times New Roman" w:hAnsi="Arial" w:cs="Arial"/>
                <w:sz w:val="18"/>
                <w:szCs w:val="18"/>
              </w:rPr>
            </w:pPr>
            <w:r w:rsidRPr="00BA083B">
              <w:rPr>
                <w:rFonts w:ascii="Arial" w:eastAsia="Times New Roman" w:hAnsi="Arial" w:cs="Arial"/>
                <w:sz w:val="18"/>
                <w:szCs w:val="18"/>
              </w:rPr>
              <w:t>0</w:t>
            </w:r>
          </w:p>
        </w:tc>
        <w:tc>
          <w:tcPr>
            <w:tcW w:w="535" w:type="pct"/>
            <w:tcBorders>
              <w:top w:val="single" w:sz="4" w:space="0" w:color="000000"/>
              <w:bottom w:val="single" w:sz="4" w:space="0" w:color="000000"/>
            </w:tcBorders>
            <w:tcMar>
              <w:top w:w="30" w:type="dxa"/>
              <w:left w:w="45" w:type="dxa"/>
              <w:bottom w:w="30" w:type="dxa"/>
              <w:right w:w="45" w:type="dxa"/>
            </w:tcMar>
            <w:vAlign w:val="center"/>
            <w:hideMark/>
          </w:tcPr>
          <w:p w14:paraId="24A7FFEB" w14:textId="77777777" w:rsidR="00761D6B" w:rsidRPr="00BA083B" w:rsidRDefault="00761D6B" w:rsidP="00761D6B">
            <w:pPr>
              <w:spacing w:after="0" w:line="240" w:lineRule="auto"/>
              <w:jc w:val="center"/>
              <w:rPr>
                <w:rFonts w:ascii="Arial" w:eastAsia="Times New Roman" w:hAnsi="Arial" w:cs="Arial"/>
                <w:sz w:val="18"/>
                <w:szCs w:val="18"/>
              </w:rPr>
            </w:pPr>
            <w:r w:rsidRPr="00BA083B">
              <w:rPr>
                <w:rFonts w:ascii="Arial" w:eastAsia="Times New Roman" w:hAnsi="Arial" w:cs="Arial"/>
                <w:sz w:val="18"/>
                <w:szCs w:val="18"/>
              </w:rPr>
              <w:t>20,000</w:t>
            </w:r>
          </w:p>
        </w:tc>
      </w:tr>
      <w:tr w:rsidR="00761D6B" w:rsidRPr="00761D6B" w14:paraId="7C5DC1D6" w14:textId="77777777" w:rsidTr="00761D6B">
        <w:trPr>
          <w:trHeight w:val="20"/>
        </w:trPr>
        <w:tc>
          <w:tcPr>
            <w:tcW w:w="204" w:type="pct"/>
            <w:tcBorders>
              <w:top w:val="single" w:sz="4" w:space="0" w:color="000000"/>
              <w:bottom w:val="single" w:sz="4" w:space="0" w:color="000000"/>
            </w:tcBorders>
            <w:tcMar>
              <w:top w:w="30" w:type="dxa"/>
              <w:left w:w="45" w:type="dxa"/>
              <w:bottom w:w="30" w:type="dxa"/>
              <w:right w:w="45" w:type="dxa"/>
            </w:tcMar>
            <w:vAlign w:val="bottom"/>
            <w:hideMark/>
          </w:tcPr>
          <w:p w14:paraId="2CD11D96" w14:textId="77777777" w:rsidR="00761D6B" w:rsidRPr="00761D6B" w:rsidRDefault="00761D6B" w:rsidP="00761D6B">
            <w:pPr>
              <w:spacing w:after="0" w:line="240" w:lineRule="auto"/>
              <w:jc w:val="center"/>
              <w:rPr>
                <w:rFonts w:ascii="Arial" w:eastAsia="Times New Roman" w:hAnsi="Arial" w:cs="Arial"/>
                <w:sz w:val="18"/>
                <w:szCs w:val="18"/>
              </w:rPr>
            </w:pPr>
          </w:p>
        </w:tc>
        <w:tc>
          <w:tcPr>
            <w:tcW w:w="2866" w:type="pct"/>
            <w:gridSpan w:val="2"/>
            <w:tcBorders>
              <w:top w:val="single" w:sz="4" w:space="0" w:color="000000"/>
              <w:bottom w:val="single" w:sz="4" w:space="0" w:color="000000"/>
            </w:tcBorders>
            <w:tcMar>
              <w:top w:w="30" w:type="dxa"/>
              <w:left w:w="45" w:type="dxa"/>
              <w:bottom w:w="30" w:type="dxa"/>
              <w:right w:w="45" w:type="dxa"/>
            </w:tcMar>
            <w:vAlign w:val="bottom"/>
            <w:hideMark/>
          </w:tcPr>
          <w:p w14:paraId="6D68CB0C" w14:textId="2990FE9D" w:rsidR="00761D6B" w:rsidRPr="00BA083B" w:rsidRDefault="00761D6B" w:rsidP="00761D6B">
            <w:pPr>
              <w:spacing w:after="0" w:line="240" w:lineRule="auto"/>
              <w:rPr>
                <w:rFonts w:ascii="Arial" w:eastAsia="Times New Roman" w:hAnsi="Arial" w:cs="Arial"/>
                <w:sz w:val="18"/>
                <w:szCs w:val="18"/>
              </w:rPr>
            </w:pPr>
            <w:r w:rsidRPr="00BA083B">
              <w:rPr>
                <w:rFonts w:ascii="Arial" w:eastAsia="Times New Roman" w:hAnsi="Arial" w:cs="Arial"/>
                <w:sz w:val="18"/>
                <w:szCs w:val="18"/>
              </w:rPr>
              <w:t>Training of instructors and teachers in</w:t>
            </w:r>
            <w:r w:rsidR="004E0A66" w:rsidRPr="00BA083B">
              <w:rPr>
                <w:rFonts w:ascii="Arial" w:eastAsia="Times New Roman" w:hAnsi="Arial" w:cs="Arial"/>
                <w:sz w:val="18"/>
                <w:szCs w:val="18"/>
              </w:rPr>
              <w:t xml:space="preserve"> </w:t>
            </w:r>
            <w:r w:rsidR="00324918" w:rsidRPr="00BA083B">
              <w:rPr>
                <w:rFonts w:ascii="Arial" w:eastAsia="Times New Roman" w:hAnsi="Arial" w:cs="Arial"/>
                <w:sz w:val="18"/>
                <w:szCs w:val="18"/>
              </w:rPr>
              <w:t>Korea</w:t>
            </w:r>
            <w:r w:rsidRPr="00BA083B">
              <w:rPr>
                <w:rFonts w:ascii="Arial" w:eastAsia="Times New Roman" w:hAnsi="Arial" w:cs="Arial"/>
                <w:sz w:val="18"/>
                <w:szCs w:val="18"/>
              </w:rPr>
              <w:t xml:space="preserve"> by </w:t>
            </w:r>
            <w:r w:rsidR="00BA083B" w:rsidRPr="00BA083B">
              <w:rPr>
                <w:rFonts w:ascii="Arial" w:eastAsia="Times New Roman" w:hAnsi="Arial" w:cs="Arial"/>
                <w:sz w:val="18"/>
                <w:szCs w:val="18"/>
              </w:rPr>
              <w:t>Korean experts</w:t>
            </w:r>
            <w:r w:rsidRPr="00BA083B">
              <w:rPr>
                <w:rFonts w:ascii="Arial" w:eastAsia="Times New Roman" w:hAnsi="Arial" w:cs="Arial"/>
                <w:sz w:val="18"/>
                <w:szCs w:val="18"/>
              </w:rPr>
              <w:t xml:space="preserve"> for the teaching of three specific subjects</w:t>
            </w:r>
          </w:p>
        </w:tc>
        <w:tc>
          <w:tcPr>
            <w:tcW w:w="632" w:type="pct"/>
            <w:tcBorders>
              <w:top w:val="single" w:sz="4" w:space="0" w:color="000000"/>
              <w:bottom w:val="single" w:sz="4" w:space="0" w:color="000000"/>
            </w:tcBorders>
            <w:tcMar>
              <w:top w:w="30" w:type="dxa"/>
              <w:left w:w="45" w:type="dxa"/>
              <w:bottom w:w="30" w:type="dxa"/>
              <w:right w:w="45" w:type="dxa"/>
            </w:tcMar>
            <w:vAlign w:val="center"/>
            <w:hideMark/>
          </w:tcPr>
          <w:p w14:paraId="6842771B" w14:textId="54D4FF36" w:rsidR="00761D6B" w:rsidRPr="00BA083B" w:rsidRDefault="00761D6B" w:rsidP="00761D6B">
            <w:pPr>
              <w:spacing w:after="0" w:line="240" w:lineRule="auto"/>
              <w:jc w:val="center"/>
              <w:rPr>
                <w:rFonts w:ascii="Arial" w:eastAsia="Times New Roman" w:hAnsi="Arial" w:cs="Arial"/>
                <w:sz w:val="18"/>
                <w:szCs w:val="18"/>
              </w:rPr>
            </w:pPr>
            <w:r w:rsidRPr="00BA083B">
              <w:rPr>
                <w:rFonts w:ascii="Arial" w:eastAsia="Times New Roman" w:hAnsi="Arial" w:cs="Arial"/>
                <w:sz w:val="18"/>
                <w:szCs w:val="18"/>
              </w:rPr>
              <w:t>1</w:t>
            </w:r>
            <w:r w:rsidR="00970278">
              <w:rPr>
                <w:rFonts w:ascii="Arial" w:eastAsia="Times New Roman" w:hAnsi="Arial" w:cs="Arial"/>
                <w:sz w:val="18"/>
                <w:szCs w:val="18"/>
              </w:rPr>
              <w:t>70</w:t>
            </w:r>
            <w:r w:rsidRPr="00BA083B">
              <w:rPr>
                <w:rFonts w:ascii="Arial" w:eastAsia="Times New Roman" w:hAnsi="Arial" w:cs="Arial"/>
                <w:sz w:val="18"/>
                <w:szCs w:val="18"/>
              </w:rPr>
              <w:t>,000</w:t>
            </w:r>
          </w:p>
        </w:tc>
        <w:tc>
          <w:tcPr>
            <w:tcW w:w="763" w:type="pct"/>
            <w:tcBorders>
              <w:top w:val="single" w:sz="4" w:space="0" w:color="000000"/>
              <w:bottom w:val="single" w:sz="4" w:space="0" w:color="000000"/>
            </w:tcBorders>
            <w:tcMar>
              <w:top w:w="30" w:type="dxa"/>
              <w:left w:w="45" w:type="dxa"/>
              <w:bottom w:w="30" w:type="dxa"/>
              <w:right w:w="45" w:type="dxa"/>
            </w:tcMar>
            <w:vAlign w:val="center"/>
            <w:hideMark/>
          </w:tcPr>
          <w:p w14:paraId="58E02870" w14:textId="77777777" w:rsidR="00761D6B" w:rsidRPr="00BA083B" w:rsidRDefault="00761D6B" w:rsidP="00761D6B">
            <w:pPr>
              <w:spacing w:after="0" w:line="240" w:lineRule="auto"/>
              <w:jc w:val="center"/>
              <w:rPr>
                <w:rFonts w:ascii="Arial" w:eastAsia="Times New Roman" w:hAnsi="Arial" w:cs="Arial"/>
                <w:sz w:val="18"/>
                <w:szCs w:val="18"/>
              </w:rPr>
            </w:pPr>
            <w:r w:rsidRPr="00BA083B">
              <w:rPr>
                <w:rFonts w:ascii="Arial" w:eastAsia="Times New Roman" w:hAnsi="Arial" w:cs="Arial"/>
                <w:sz w:val="18"/>
                <w:szCs w:val="18"/>
              </w:rPr>
              <w:t>0</w:t>
            </w:r>
          </w:p>
        </w:tc>
        <w:tc>
          <w:tcPr>
            <w:tcW w:w="535" w:type="pct"/>
            <w:tcBorders>
              <w:top w:val="single" w:sz="4" w:space="0" w:color="000000"/>
              <w:bottom w:val="single" w:sz="4" w:space="0" w:color="000000"/>
            </w:tcBorders>
            <w:tcMar>
              <w:top w:w="30" w:type="dxa"/>
              <w:left w:w="45" w:type="dxa"/>
              <w:bottom w:w="30" w:type="dxa"/>
              <w:right w:w="45" w:type="dxa"/>
            </w:tcMar>
            <w:vAlign w:val="center"/>
            <w:hideMark/>
          </w:tcPr>
          <w:p w14:paraId="2A7C4487" w14:textId="79A67A2B" w:rsidR="00761D6B" w:rsidRPr="00BA083B" w:rsidRDefault="00761D6B" w:rsidP="00761D6B">
            <w:pPr>
              <w:spacing w:after="0" w:line="240" w:lineRule="auto"/>
              <w:jc w:val="center"/>
              <w:rPr>
                <w:rFonts w:ascii="Arial" w:eastAsia="Times New Roman" w:hAnsi="Arial" w:cs="Arial"/>
                <w:sz w:val="18"/>
                <w:szCs w:val="18"/>
              </w:rPr>
            </w:pPr>
            <w:r w:rsidRPr="00BA083B">
              <w:rPr>
                <w:rFonts w:ascii="Arial" w:eastAsia="Times New Roman" w:hAnsi="Arial" w:cs="Arial"/>
                <w:sz w:val="18"/>
                <w:szCs w:val="18"/>
              </w:rPr>
              <w:t>1</w:t>
            </w:r>
            <w:r w:rsidR="00970278">
              <w:rPr>
                <w:rFonts w:ascii="Arial" w:eastAsia="Times New Roman" w:hAnsi="Arial" w:cs="Arial"/>
                <w:sz w:val="18"/>
                <w:szCs w:val="18"/>
              </w:rPr>
              <w:t>70</w:t>
            </w:r>
            <w:r w:rsidRPr="00BA083B">
              <w:rPr>
                <w:rFonts w:ascii="Arial" w:eastAsia="Times New Roman" w:hAnsi="Arial" w:cs="Arial"/>
                <w:sz w:val="18"/>
                <w:szCs w:val="18"/>
              </w:rPr>
              <w:t>,000</w:t>
            </w:r>
          </w:p>
        </w:tc>
      </w:tr>
      <w:tr w:rsidR="00761D6B" w:rsidRPr="00761D6B" w14:paraId="00245111" w14:textId="77777777" w:rsidTr="00761D6B">
        <w:trPr>
          <w:trHeight w:val="20"/>
        </w:trPr>
        <w:tc>
          <w:tcPr>
            <w:tcW w:w="204" w:type="pct"/>
            <w:tcBorders>
              <w:top w:val="single" w:sz="4" w:space="0" w:color="000000"/>
              <w:bottom w:val="single" w:sz="4" w:space="0" w:color="000000"/>
            </w:tcBorders>
            <w:tcMar>
              <w:top w:w="30" w:type="dxa"/>
              <w:left w:w="45" w:type="dxa"/>
              <w:bottom w:w="30" w:type="dxa"/>
              <w:right w:w="45" w:type="dxa"/>
            </w:tcMar>
            <w:vAlign w:val="bottom"/>
            <w:hideMark/>
          </w:tcPr>
          <w:p w14:paraId="33E223EE" w14:textId="77777777" w:rsidR="00761D6B" w:rsidRPr="00761D6B" w:rsidRDefault="00761D6B" w:rsidP="00761D6B">
            <w:pPr>
              <w:spacing w:after="0" w:line="240" w:lineRule="auto"/>
              <w:jc w:val="center"/>
              <w:rPr>
                <w:rFonts w:ascii="Arial" w:eastAsia="Times New Roman" w:hAnsi="Arial" w:cs="Arial"/>
                <w:sz w:val="18"/>
                <w:szCs w:val="18"/>
              </w:rPr>
            </w:pPr>
          </w:p>
        </w:tc>
        <w:tc>
          <w:tcPr>
            <w:tcW w:w="172" w:type="pct"/>
            <w:tcBorders>
              <w:top w:val="single" w:sz="4" w:space="0" w:color="000000"/>
              <w:bottom w:val="single" w:sz="4" w:space="0" w:color="000000"/>
            </w:tcBorders>
            <w:tcMar>
              <w:top w:w="30" w:type="dxa"/>
              <w:left w:w="45" w:type="dxa"/>
              <w:bottom w:w="30" w:type="dxa"/>
              <w:right w:w="45" w:type="dxa"/>
            </w:tcMar>
            <w:vAlign w:val="bottom"/>
            <w:hideMark/>
          </w:tcPr>
          <w:p w14:paraId="05893E9A" w14:textId="77777777" w:rsidR="00761D6B" w:rsidRPr="00BA083B" w:rsidRDefault="00761D6B" w:rsidP="00761D6B">
            <w:pPr>
              <w:spacing w:after="0" w:line="240" w:lineRule="auto"/>
              <w:rPr>
                <w:rFonts w:ascii="Times New Roman" w:eastAsia="Times New Roman" w:hAnsi="Times New Roman" w:cs="Times New Roman"/>
                <w:sz w:val="18"/>
                <w:szCs w:val="18"/>
              </w:rPr>
            </w:pPr>
          </w:p>
        </w:tc>
        <w:tc>
          <w:tcPr>
            <w:tcW w:w="2694" w:type="pct"/>
            <w:tcBorders>
              <w:top w:val="single" w:sz="4" w:space="0" w:color="000000"/>
              <w:bottom w:val="single" w:sz="4" w:space="0" w:color="000000"/>
            </w:tcBorders>
            <w:tcMar>
              <w:top w:w="30" w:type="dxa"/>
              <w:left w:w="45" w:type="dxa"/>
              <w:bottom w:w="30" w:type="dxa"/>
              <w:right w:w="45" w:type="dxa"/>
            </w:tcMar>
            <w:vAlign w:val="bottom"/>
            <w:hideMark/>
          </w:tcPr>
          <w:p w14:paraId="7D3344F3" w14:textId="027C2D80" w:rsidR="00761D6B" w:rsidRPr="00BA083B" w:rsidRDefault="00761D6B" w:rsidP="00761D6B">
            <w:pPr>
              <w:spacing w:after="0" w:line="240" w:lineRule="auto"/>
              <w:rPr>
                <w:rFonts w:ascii="Arial" w:eastAsia="Times New Roman" w:hAnsi="Arial" w:cs="Arial"/>
                <w:sz w:val="18"/>
                <w:szCs w:val="18"/>
              </w:rPr>
            </w:pPr>
            <w:r w:rsidRPr="00BA083B">
              <w:rPr>
                <w:rFonts w:ascii="Arial" w:eastAsia="Times New Roman" w:hAnsi="Arial" w:cs="Arial"/>
                <w:sz w:val="18"/>
                <w:szCs w:val="18"/>
              </w:rPr>
              <w:t>Travel expenses (</w:t>
            </w:r>
            <w:r w:rsidR="00A50B6B">
              <w:rPr>
                <w:rFonts w:ascii="Arial" w:eastAsia="Times New Roman" w:hAnsi="Arial" w:cs="Arial"/>
                <w:sz w:val="18"/>
                <w:szCs w:val="18"/>
              </w:rPr>
              <w:t>6</w:t>
            </w:r>
            <w:r w:rsidRPr="00BA083B">
              <w:rPr>
                <w:rFonts w:ascii="Arial" w:eastAsia="Times New Roman" w:hAnsi="Arial" w:cs="Arial"/>
                <w:sz w:val="18"/>
                <w:szCs w:val="18"/>
              </w:rPr>
              <w:t xml:space="preserve"> consultants)</w:t>
            </w:r>
          </w:p>
        </w:tc>
        <w:tc>
          <w:tcPr>
            <w:tcW w:w="632" w:type="pct"/>
            <w:tcBorders>
              <w:top w:val="single" w:sz="4" w:space="0" w:color="000000"/>
              <w:bottom w:val="single" w:sz="4" w:space="0" w:color="000000"/>
            </w:tcBorders>
            <w:tcMar>
              <w:top w:w="30" w:type="dxa"/>
              <w:left w:w="45" w:type="dxa"/>
              <w:bottom w:w="30" w:type="dxa"/>
              <w:right w:w="45" w:type="dxa"/>
            </w:tcMar>
            <w:vAlign w:val="center"/>
            <w:hideMark/>
          </w:tcPr>
          <w:p w14:paraId="32E92885" w14:textId="51D47E48" w:rsidR="00761D6B" w:rsidRPr="00BA083B" w:rsidRDefault="00A50B6B" w:rsidP="00761D6B">
            <w:pPr>
              <w:spacing w:after="0" w:line="240" w:lineRule="auto"/>
              <w:jc w:val="center"/>
              <w:rPr>
                <w:rFonts w:ascii="Arial" w:eastAsia="Times New Roman" w:hAnsi="Arial" w:cs="Arial"/>
                <w:sz w:val="18"/>
                <w:szCs w:val="18"/>
              </w:rPr>
            </w:pPr>
            <w:r>
              <w:rPr>
                <w:rFonts w:ascii="Arial" w:eastAsia="Times New Roman" w:hAnsi="Arial" w:cs="Arial"/>
                <w:sz w:val="18"/>
                <w:szCs w:val="18"/>
              </w:rPr>
              <w:t>2</w:t>
            </w:r>
            <w:r w:rsidR="00970278">
              <w:rPr>
                <w:rFonts w:ascii="Arial" w:eastAsia="Times New Roman" w:hAnsi="Arial" w:cs="Arial"/>
                <w:sz w:val="18"/>
                <w:szCs w:val="18"/>
              </w:rPr>
              <w:t>5</w:t>
            </w:r>
            <w:r w:rsidR="00761D6B" w:rsidRPr="00BA083B">
              <w:rPr>
                <w:rFonts w:ascii="Arial" w:eastAsia="Times New Roman" w:hAnsi="Arial" w:cs="Arial"/>
                <w:sz w:val="18"/>
                <w:szCs w:val="18"/>
              </w:rPr>
              <w:t>,000</w:t>
            </w:r>
          </w:p>
        </w:tc>
        <w:tc>
          <w:tcPr>
            <w:tcW w:w="763" w:type="pct"/>
            <w:tcBorders>
              <w:top w:val="single" w:sz="4" w:space="0" w:color="000000"/>
              <w:bottom w:val="single" w:sz="4" w:space="0" w:color="000000"/>
            </w:tcBorders>
            <w:tcMar>
              <w:top w:w="30" w:type="dxa"/>
              <w:left w:w="45" w:type="dxa"/>
              <w:bottom w:w="30" w:type="dxa"/>
              <w:right w:w="45" w:type="dxa"/>
            </w:tcMar>
            <w:vAlign w:val="center"/>
            <w:hideMark/>
          </w:tcPr>
          <w:p w14:paraId="35C4551A" w14:textId="77777777" w:rsidR="00761D6B" w:rsidRPr="00BA083B" w:rsidRDefault="00761D6B" w:rsidP="00761D6B">
            <w:pPr>
              <w:spacing w:after="0" w:line="240" w:lineRule="auto"/>
              <w:jc w:val="center"/>
              <w:rPr>
                <w:rFonts w:ascii="Arial" w:eastAsia="Times New Roman" w:hAnsi="Arial" w:cs="Arial"/>
                <w:sz w:val="18"/>
                <w:szCs w:val="18"/>
              </w:rPr>
            </w:pPr>
            <w:r w:rsidRPr="00BA083B">
              <w:rPr>
                <w:rFonts w:ascii="Arial" w:eastAsia="Times New Roman" w:hAnsi="Arial" w:cs="Arial"/>
                <w:sz w:val="18"/>
                <w:szCs w:val="18"/>
              </w:rPr>
              <w:t>0</w:t>
            </w:r>
          </w:p>
        </w:tc>
        <w:tc>
          <w:tcPr>
            <w:tcW w:w="535" w:type="pct"/>
            <w:tcBorders>
              <w:top w:val="single" w:sz="4" w:space="0" w:color="000000"/>
              <w:bottom w:val="single" w:sz="4" w:space="0" w:color="000000"/>
            </w:tcBorders>
            <w:tcMar>
              <w:top w:w="30" w:type="dxa"/>
              <w:left w:w="45" w:type="dxa"/>
              <w:bottom w:w="30" w:type="dxa"/>
              <w:right w:w="45" w:type="dxa"/>
            </w:tcMar>
            <w:vAlign w:val="center"/>
            <w:hideMark/>
          </w:tcPr>
          <w:p w14:paraId="480197AB" w14:textId="1828A9B1" w:rsidR="00761D6B" w:rsidRPr="00BA083B" w:rsidRDefault="00A50B6B" w:rsidP="00761D6B">
            <w:pPr>
              <w:spacing w:after="0" w:line="240" w:lineRule="auto"/>
              <w:jc w:val="center"/>
              <w:rPr>
                <w:rFonts w:ascii="Arial" w:eastAsia="Times New Roman" w:hAnsi="Arial" w:cs="Arial"/>
                <w:sz w:val="18"/>
                <w:szCs w:val="18"/>
              </w:rPr>
            </w:pPr>
            <w:r>
              <w:rPr>
                <w:rFonts w:ascii="Arial" w:eastAsia="Times New Roman" w:hAnsi="Arial" w:cs="Arial"/>
                <w:sz w:val="18"/>
                <w:szCs w:val="18"/>
              </w:rPr>
              <w:t>2</w:t>
            </w:r>
            <w:r w:rsidR="00970278">
              <w:rPr>
                <w:rFonts w:ascii="Arial" w:eastAsia="Times New Roman" w:hAnsi="Arial" w:cs="Arial"/>
                <w:sz w:val="18"/>
                <w:szCs w:val="18"/>
              </w:rPr>
              <w:t>5</w:t>
            </w:r>
            <w:r w:rsidR="00761D6B" w:rsidRPr="00BA083B">
              <w:rPr>
                <w:rFonts w:ascii="Arial" w:eastAsia="Times New Roman" w:hAnsi="Arial" w:cs="Arial"/>
                <w:sz w:val="18"/>
                <w:szCs w:val="18"/>
              </w:rPr>
              <w:t>,000</w:t>
            </w:r>
          </w:p>
        </w:tc>
      </w:tr>
      <w:tr w:rsidR="00761D6B" w:rsidRPr="00761D6B" w14:paraId="1D2AE580" w14:textId="77777777" w:rsidTr="00761D6B">
        <w:trPr>
          <w:trHeight w:val="20"/>
        </w:trPr>
        <w:tc>
          <w:tcPr>
            <w:tcW w:w="204" w:type="pct"/>
            <w:tcBorders>
              <w:top w:val="single" w:sz="4" w:space="0" w:color="000000"/>
              <w:bottom w:val="single" w:sz="4" w:space="0" w:color="000000"/>
            </w:tcBorders>
            <w:tcMar>
              <w:top w:w="30" w:type="dxa"/>
              <w:left w:w="45" w:type="dxa"/>
              <w:bottom w:w="30" w:type="dxa"/>
              <w:right w:w="45" w:type="dxa"/>
            </w:tcMar>
            <w:vAlign w:val="bottom"/>
            <w:hideMark/>
          </w:tcPr>
          <w:p w14:paraId="0C46B9C4" w14:textId="77777777" w:rsidR="00761D6B" w:rsidRPr="00761D6B" w:rsidRDefault="00761D6B" w:rsidP="00761D6B">
            <w:pPr>
              <w:spacing w:after="0" w:line="240" w:lineRule="auto"/>
              <w:jc w:val="center"/>
              <w:rPr>
                <w:rFonts w:ascii="Arial" w:eastAsia="Times New Roman" w:hAnsi="Arial" w:cs="Arial"/>
                <w:sz w:val="18"/>
                <w:szCs w:val="18"/>
              </w:rPr>
            </w:pPr>
          </w:p>
        </w:tc>
        <w:tc>
          <w:tcPr>
            <w:tcW w:w="172" w:type="pct"/>
            <w:tcBorders>
              <w:top w:val="single" w:sz="4" w:space="0" w:color="000000"/>
              <w:bottom w:val="single" w:sz="4" w:space="0" w:color="000000"/>
            </w:tcBorders>
            <w:tcMar>
              <w:top w:w="30" w:type="dxa"/>
              <w:left w:w="45" w:type="dxa"/>
              <w:bottom w:w="30" w:type="dxa"/>
              <w:right w:w="45" w:type="dxa"/>
            </w:tcMar>
            <w:vAlign w:val="bottom"/>
            <w:hideMark/>
          </w:tcPr>
          <w:p w14:paraId="10515DB6" w14:textId="77777777" w:rsidR="00761D6B" w:rsidRPr="00BA083B" w:rsidRDefault="00761D6B" w:rsidP="00761D6B">
            <w:pPr>
              <w:spacing w:after="0" w:line="240" w:lineRule="auto"/>
              <w:rPr>
                <w:rFonts w:ascii="Times New Roman" w:eastAsia="Times New Roman" w:hAnsi="Times New Roman" w:cs="Times New Roman"/>
                <w:sz w:val="18"/>
                <w:szCs w:val="18"/>
              </w:rPr>
            </w:pPr>
          </w:p>
        </w:tc>
        <w:tc>
          <w:tcPr>
            <w:tcW w:w="2694" w:type="pct"/>
            <w:tcBorders>
              <w:top w:val="single" w:sz="4" w:space="0" w:color="000000"/>
              <w:bottom w:val="single" w:sz="4" w:space="0" w:color="000000"/>
            </w:tcBorders>
            <w:tcMar>
              <w:top w:w="30" w:type="dxa"/>
              <w:left w:w="45" w:type="dxa"/>
              <w:bottom w:w="30" w:type="dxa"/>
              <w:right w:w="45" w:type="dxa"/>
            </w:tcMar>
            <w:vAlign w:val="bottom"/>
            <w:hideMark/>
          </w:tcPr>
          <w:p w14:paraId="1C84D83E" w14:textId="77777777" w:rsidR="00761D6B" w:rsidRPr="00BA083B" w:rsidRDefault="00761D6B" w:rsidP="00761D6B">
            <w:pPr>
              <w:spacing w:after="0" w:line="240" w:lineRule="auto"/>
              <w:rPr>
                <w:rFonts w:ascii="Arial" w:eastAsia="Times New Roman" w:hAnsi="Arial" w:cs="Arial"/>
                <w:sz w:val="18"/>
                <w:szCs w:val="18"/>
              </w:rPr>
            </w:pPr>
            <w:r w:rsidRPr="00BA083B">
              <w:rPr>
                <w:rFonts w:ascii="Arial" w:eastAsia="Times New Roman" w:hAnsi="Arial" w:cs="Arial"/>
                <w:sz w:val="18"/>
                <w:szCs w:val="18"/>
              </w:rPr>
              <w:t>Consultancy services</w:t>
            </w:r>
          </w:p>
        </w:tc>
        <w:tc>
          <w:tcPr>
            <w:tcW w:w="632" w:type="pct"/>
            <w:tcBorders>
              <w:top w:val="single" w:sz="4" w:space="0" w:color="000000"/>
              <w:bottom w:val="single" w:sz="4" w:space="0" w:color="000000"/>
            </w:tcBorders>
            <w:tcMar>
              <w:top w:w="30" w:type="dxa"/>
              <w:left w:w="45" w:type="dxa"/>
              <w:bottom w:w="30" w:type="dxa"/>
              <w:right w:w="45" w:type="dxa"/>
            </w:tcMar>
            <w:vAlign w:val="center"/>
            <w:hideMark/>
          </w:tcPr>
          <w:p w14:paraId="2F68718B" w14:textId="7059769A" w:rsidR="00761D6B" w:rsidRPr="00BA083B" w:rsidRDefault="00A50B6B" w:rsidP="00761D6B">
            <w:pPr>
              <w:spacing w:after="0" w:line="240" w:lineRule="auto"/>
              <w:jc w:val="center"/>
              <w:rPr>
                <w:rFonts w:ascii="Arial" w:eastAsia="Times New Roman" w:hAnsi="Arial" w:cs="Arial"/>
                <w:sz w:val="18"/>
                <w:szCs w:val="18"/>
              </w:rPr>
            </w:pPr>
            <w:r>
              <w:rPr>
                <w:rFonts w:ascii="Arial" w:eastAsia="Times New Roman" w:hAnsi="Arial" w:cs="Arial"/>
                <w:sz w:val="18"/>
                <w:szCs w:val="18"/>
              </w:rPr>
              <w:t>1</w:t>
            </w:r>
            <w:r w:rsidR="00D90ACE">
              <w:rPr>
                <w:rFonts w:ascii="Arial" w:eastAsia="Times New Roman" w:hAnsi="Arial" w:cs="Arial"/>
                <w:sz w:val="18"/>
                <w:szCs w:val="18"/>
              </w:rPr>
              <w:t>4</w:t>
            </w:r>
            <w:r>
              <w:rPr>
                <w:rFonts w:ascii="Arial" w:eastAsia="Times New Roman" w:hAnsi="Arial" w:cs="Arial"/>
                <w:sz w:val="18"/>
                <w:szCs w:val="18"/>
              </w:rPr>
              <w:t>5</w:t>
            </w:r>
            <w:r w:rsidR="00761D6B" w:rsidRPr="00BA083B">
              <w:rPr>
                <w:rFonts w:ascii="Arial" w:eastAsia="Times New Roman" w:hAnsi="Arial" w:cs="Arial"/>
                <w:sz w:val="18"/>
                <w:szCs w:val="18"/>
              </w:rPr>
              <w:t>,000</w:t>
            </w:r>
          </w:p>
        </w:tc>
        <w:tc>
          <w:tcPr>
            <w:tcW w:w="763" w:type="pct"/>
            <w:tcBorders>
              <w:top w:val="single" w:sz="4" w:space="0" w:color="000000"/>
              <w:bottom w:val="single" w:sz="4" w:space="0" w:color="000000"/>
            </w:tcBorders>
            <w:tcMar>
              <w:top w:w="30" w:type="dxa"/>
              <w:left w:w="45" w:type="dxa"/>
              <w:bottom w:w="30" w:type="dxa"/>
              <w:right w:w="45" w:type="dxa"/>
            </w:tcMar>
            <w:vAlign w:val="center"/>
            <w:hideMark/>
          </w:tcPr>
          <w:p w14:paraId="54D8A75E" w14:textId="77777777" w:rsidR="00761D6B" w:rsidRPr="00BA083B" w:rsidRDefault="00761D6B" w:rsidP="00761D6B">
            <w:pPr>
              <w:spacing w:after="0" w:line="240" w:lineRule="auto"/>
              <w:jc w:val="center"/>
              <w:rPr>
                <w:rFonts w:ascii="Arial" w:eastAsia="Times New Roman" w:hAnsi="Arial" w:cs="Arial"/>
                <w:sz w:val="18"/>
                <w:szCs w:val="18"/>
              </w:rPr>
            </w:pPr>
            <w:r w:rsidRPr="00BA083B">
              <w:rPr>
                <w:rFonts w:ascii="Arial" w:eastAsia="Times New Roman" w:hAnsi="Arial" w:cs="Arial"/>
                <w:sz w:val="18"/>
                <w:szCs w:val="18"/>
              </w:rPr>
              <w:t>0</w:t>
            </w:r>
          </w:p>
        </w:tc>
        <w:tc>
          <w:tcPr>
            <w:tcW w:w="535" w:type="pct"/>
            <w:tcBorders>
              <w:top w:val="single" w:sz="4" w:space="0" w:color="000000"/>
              <w:bottom w:val="single" w:sz="4" w:space="0" w:color="000000"/>
            </w:tcBorders>
            <w:tcMar>
              <w:top w:w="30" w:type="dxa"/>
              <w:left w:w="45" w:type="dxa"/>
              <w:bottom w:w="30" w:type="dxa"/>
              <w:right w:w="45" w:type="dxa"/>
            </w:tcMar>
            <w:vAlign w:val="center"/>
            <w:hideMark/>
          </w:tcPr>
          <w:p w14:paraId="16999662" w14:textId="1F1F8684" w:rsidR="00761D6B" w:rsidRPr="00BA083B" w:rsidRDefault="00A50B6B" w:rsidP="00761D6B">
            <w:pPr>
              <w:spacing w:after="0" w:line="240" w:lineRule="auto"/>
              <w:jc w:val="center"/>
              <w:rPr>
                <w:rFonts w:ascii="Arial" w:eastAsia="Times New Roman" w:hAnsi="Arial" w:cs="Arial"/>
                <w:sz w:val="18"/>
                <w:szCs w:val="18"/>
              </w:rPr>
            </w:pPr>
            <w:r>
              <w:rPr>
                <w:rFonts w:ascii="Arial" w:eastAsia="Times New Roman" w:hAnsi="Arial" w:cs="Arial"/>
                <w:sz w:val="18"/>
                <w:szCs w:val="18"/>
              </w:rPr>
              <w:t>1</w:t>
            </w:r>
            <w:r w:rsidR="00D90ACE">
              <w:rPr>
                <w:rFonts w:ascii="Arial" w:eastAsia="Times New Roman" w:hAnsi="Arial" w:cs="Arial"/>
                <w:sz w:val="18"/>
                <w:szCs w:val="18"/>
              </w:rPr>
              <w:t>4</w:t>
            </w:r>
            <w:r>
              <w:rPr>
                <w:rFonts w:ascii="Arial" w:eastAsia="Times New Roman" w:hAnsi="Arial" w:cs="Arial"/>
                <w:sz w:val="18"/>
                <w:szCs w:val="18"/>
              </w:rPr>
              <w:t>5</w:t>
            </w:r>
            <w:r w:rsidR="00761D6B" w:rsidRPr="00BA083B">
              <w:rPr>
                <w:rFonts w:ascii="Arial" w:eastAsia="Times New Roman" w:hAnsi="Arial" w:cs="Arial"/>
                <w:sz w:val="18"/>
                <w:szCs w:val="18"/>
              </w:rPr>
              <w:t>,000</w:t>
            </w:r>
          </w:p>
        </w:tc>
      </w:tr>
      <w:tr w:rsidR="00761D6B" w:rsidRPr="00761D6B" w14:paraId="1A827001" w14:textId="77777777" w:rsidTr="00761D6B">
        <w:trPr>
          <w:trHeight w:val="20"/>
        </w:trPr>
        <w:tc>
          <w:tcPr>
            <w:tcW w:w="3070" w:type="pct"/>
            <w:gridSpan w:val="3"/>
            <w:tcBorders>
              <w:top w:val="single" w:sz="4" w:space="0" w:color="000000"/>
              <w:bottom w:val="single" w:sz="4" w:space="0" w:color="000000"/>
            </w:tcBorders>
            <w:tcMar>
              <w:top w:w="30" w:type="dxa"/>
              <w:left w:w="45" w:type="dxa"/>
              <w:bottom w:w="30" w:type="dxa"/>
              <w:right w:w="45" w:type="dxa"/>
            </w:tcMar>
            <w:vAlign w:val="bottom"/>
            <w:hideMark/>
          </w:tcPr>
          <w:p w14:paraId="11B3264F" w14:textId="6DBFC46A" w:rsidR="00761D6B" w:rsidRPr="00BA083B" w:rsidRDefault="004E0A66" w:rsidP="00761D6B">
            <w:pPr>
              <w:spacing w:after="0" w:line="240" w:lineRule="auto"/>
              <w:rPr>
                <w:rFonts w:ascii="Arial" w:eastAsia="Times New Roman" w:hAnsi="Arial" w:cs="Arial"/>
                <w:sz w:val="18"/>
                <w:szCs w:val="18"/>
              </w:rPr>
            </w:pPr>
            <w:r w:rsidRPr="00BA083B">
              <w:rPr>
                <w:rFonts w:ascii="Arial" w:eastAsia="Times New Roman" w:hAnsi="Arial" w:cs="Arial"/>
                <w:sz w:val="18"/>
                <w:szCs w:val="18"/>
              </w:rPr>
              <w:t xml:space="preserve">1.6 </w:t>
            </w:r>
            <w:r w:rsidR="00761D6B" w:rsidRPr="00BA083B">
              <w:rPr>
                <w:rFonts w:ascii="Arial" w:eastAsia="Times New Roman" w:hAnsi="Arial" w:cs="Arial"/>
                <w:sz w:val="18"/>
                <w:szCs w:val="18"/>
              </w:rPr>
              <w:t>Acquisition of machinery and inputs for the training of teachers and students.</w:t>
            </w:r>
          </w:p>
        </w:tc>
        <w:tc>
          <w:tcPr>
            <w:tcW w:w="632" w:type="pct"/>
            <w:tcBorders>
              <w:top w:val="single" w:sz="4" w:space="0" w:color="000000"/>
              <w:bottom w:val="single" w:sz="4" w:space="0" w:color="000000"/>
            </w:tcBorders>
            <w:tcMar>
              <w:top w:w="30" w:type="dxa"/>
              <w:left w:w="45" w:type="dxa"/>
              <w:bottom w:w="30" w:type="dxa"/>
              <w:right w:w="45" w:type="dxa"/>
            </w:tcMar>
            <w:vAlign w:val="center"/>
            <w:hideMark/>
          </w:tcPr>
          <w:p w14:paraId="20D17121" w14:textId="77777777" w:rsidR="00761D6B" w:rsidRPr="00BA083B" w:rsidRDefault="00761D6B" w:rsidP="00761D6B">
            <w:pPr>
              <w:spacing w:after="0" w:line="240" w:lineRule="auto"/>
              <w:jc w:val="center"/>
              <w:rPr>
                <w:rFonts w:ascii="Arial" w:eastAsia="Times New Roman" w:hAnsi="Arial" w:cs="Arial"/>
                <w:sz w:val="18"/>
                <w:szCs w:val="18"/>
              </w:rPr>
            </w:pPr>
            <w:r w:rsidRPr="00BA083B">
              <w:rPr>
                <w:rFonts w:ascii="Arial" w:eastAsia="Times New Roman" w:hAnsi="Arial" w:cs="Arial"/>
                <w:sz w:val="18"/>
                <w:szCs w:val="18"/>
              </w:rPr>
              <w:t>40,000</w:t>
            </w:r>
          </w:p>
        </w:tc>
        <w:tc>
          <w:tcPr>
            <w:tcW w:w="763" w:type="pct"/>
            <w:tcBorders>
              <w:top w:val="single" w:sz="4" w:space="0" w:color="000000"/>
              <w:bottom w:val="single" w:sz="4" w:space="0" w:color="000000"/>
            </w:tcBorders>
            <w:tcMar>
              <w:top w:w="30" w:type="dxa"/>
              <w:left w:w="45" w:type="dxa"/>
              <w:bottom w:w="30" w:type="dxa"/>
              <w:right w:w="45" w:type="dxa"/>
            </w:tcMar>
            <w:vAlign w:val="center"/>
            <w:hideMark/>
          </w:tcPr>
          <w:p w14:paraId="1DEDBCF5" w14:textId="77777777" w:rsidR="00761D6B" w:rsidRPr="00BA083B" w:rsidRDefault="00761D6B" w:rsidP="00761D6B">
            <w:pPr>
              <w:spacing w:after="0" w:line="240" w:lineRule="auto"/>
              <w:jc w:val="center"/>
              <w:rPr>
                <w:rFonts w:ascii="Arial" w:eastAsia="Times New Roman" w:hAnsi="Arial" w:cs="Arial"/>
                <w:sz w:val="18"/>
                <w:szCs w:val="18"/>
              </w:rPr>
            </w:pPr>
            <w:r w:rsidRPr="00BA083B">
              <w:rPr>
                <w:rFonts w:ascii="Arial" w:eastAsia="Times New Roman" w:hAnsi="Arial" w:cs="Arial"/>
                <w:sz w:val="18"/>
                <w:szCs w:val="18"/>
              </w:rPr>
              <w:t>320,000</w:t>
            </w:r>
          </w:p>
        </w:tc>
        <w:tc>
          <w:tcPr>
            <w:tcW w:w="535" w:type="pct"/>
            <w:tcBorders>
              <w:top w:val="single" w:sz="4" w:space="0" w:color="000000"/>
              <w:bottom w:val="single" w:sz="4" w:space="0" w:color="000000"/>
            </w:tcBorders>
            <w:tcMar>
              <w:top w:w="30" w:type="dxa"/>
              <w:left w:w="45" w:type="dxa"/>
              <w:bottom w:w="30" w:type="dxa"/>
              <w:right w:w="45" w:type="dxa"/>
            </w:tcMar>
            <w:vAlign w:val="center"/>
            <w:hideMark/>
          </w:tcPr>
          <w:p w14:paraId="4476BECC" w14:textId="77777777" w:rsidR="00761D6B" w:rsidRPr="00BA083B" w:rsidRDefault="00761D6B" w:rsidP="00761D6B">
            <w:pPr>
              <w:spacing w:after="0" w:line="240" w:lineRule="auto"/>
              <w:jc w:val="center"/>
              <w:rPr>
                <w:rFonts w:ascii="Arial" w:eastAsia="Times New Roman" w:hAnsi="Arial" w:cs="Arial"/>
                <w:sz w:val="18"/>
                <w:szCs w:val="18"/>
              </w:rPr>
            </w:pPr>
            <w:r w:rsidRPr="00BA083B">
              <w:rPr>
                <w:rFonts w:ascii="Arial" w:eastAsia="Times New Roman" w:hAnsi="Arial" w:cs="Arial"/>
                <w:sz w:val="18"/>
                <w:szCs w:val="18"/>
              </w:rPr>
              <w:t>360,000</w:t>
            </w:r>
          </w:p>
        </w:tc>
      </w:tr>
      <w:tr w:rsidR="00761D6B" w:rsidRPr="00761D6B" w14:paraId="164914F7" w14:textId="77777777" w:rsidTr="00761D6B">
        <w:trPr>
          <w:trHeight w:val="20"/>
        </w:trPr>
        <w:tc>
          <w:tcPr>
            <w:tcW w:w="204" w:type="pct"/>
            <w:tcBorders>
              <w:top w:val="single" w:sz="4" w:space="0" w:color="000000"/>
              <w:bottom w:val="single" w:sz="4" w:space="0" w:color="000000"/>
            </w:tcBorders>
            <w:tcMar>
              <w:top w:w="30" w:type="dxa"/>
              <w:left w:w="45" w:type="dxa"/>
              <w:bottom w:w="30" w:type="dxa"/>
              <w:right w:w="45" w:type="dxa"/>
            </w:tcMar>
            <w:vAlign w:val="bottom"/>
            <w:hideMark/>
          </w:tcPr>
          <w:p w14:paraId="190F8C50" w14:textId="77777777" w:rsidR="00761D6B" w:rsidRPr="00761D6B" w:rsidRDefault="00761D6B" w:rsidP="00761D6B">
            <w:pPr>
              <w:spacing w:after="0" w:line="240" w:lineRule="auto"/>
              <w:jc w:val="center"/>
              <w:rPr>
                <w:rFonts w:ascii="Arial" w:eastAsia="Times New Roman" w:hAnsi="Arial" w:cs="Arial"/>
                <w:sz w:val="18"/>
                <w:szCs w:val="18"/>
              </w:rPr>
            </w:pPr>
          </w:p>
        </w:tc>
        <w:tc>
          <w:tcPr>
            <w:tcW w:w="2866" w:type="pct"/>
            <w:gridSpan w:val="2"/>
            <w:tcBorders>
              <w:top w:val="single" w:sz="4" w:space="0" w:color="000000"/>
              <w:bottom w:val="single" w:sz="4" w:space="0" w:color="000000"/>
            </w:tcBorders>
            <w:shd w:val="clear" w:color="auto" w:fill="FFFFFF"/>
            <w:tcMar>
              <w:top w:w="30" w:type="dxa"/>
              <w:left w:w="45" w:type="dxa"/>
              <w:bottom w:w="30" w:type="dxa"/>
              <w:right w:w="45" w:type="dxa"/>
            </w:tcMar>
            <w:vAlign w:val="bottom"/>
            <w:hideMark/>
          </w:tcPr>
          <w:p w14:paraId="0486AA83" w14:textId="77777777" w:rsidR="00761D6B" w:rsidRPr="00BA083B" w:rsidRDefault="00761D6B" w:rsidP="00761D6B">
            <w:pPr>
              <w:spacing w:after="0" w:line="240" w:lineRule="auto"/>
              <w:rPr>
                <w:rFonts w:ascii="Arial" w:eastAsia="Times New Roman" w:hAnsi="Arial" w:cs="Arial"/>
                <w:sz w:val="18"/>
                <w:szCs w:val="18"/>
              </w:rPr>
            </w:pPr>
            <w:r w:rsidRPr="00BA083B">
              <w:rPr>
                <w:rFonts w:ascii="Arial" w:eastAsia="Times New Roman" w:hAnsi="Arial" w:cs="Arial"/>
                <w:sz w:val="18"/>
                <w:szCs w:val="18"/>
              </w:rPr>
              <w:t>Machinery and inputs (</w:t>
            </w:r>
            <w:proofErr w:type="spellStart"/>
            <w:r w:rsidRPr="00BA083B">
              <w:rPr>
                <w:rFonts w:ascii="Arial" w:eastAsia="Times New Roman" w:hAnsi="Arial" w:cs="Arial"/>
                <w:sz w:val="18"/>
                <w:szCs w:val="18"/>
              </w:rPr>
              <w:t>i.e</w:t>
            </w:r>
            <w:proofErr w:type="spellEnd"/>
            <w:r w:rsidRPr="00BA083B">
              <w:rPr>
                <w:rFonts w:ascii="Arial" w:eastAsia="Times New Roman" w:hAnsi="Arial" w:cs="Arial"/>
                <w:sz w:val="18"/>
                <w:szCs w:val="18"/>
              </w:rPr>
              <w:t>, thread)</w:t>
            </w:r>
          </w:p>
        </w:tc>
        <w:tc>
          <w:tcPr>
            <w:tcW w:w="632" w:type="pct"/>
            <w:tcBorders>
              <w:top w:val="single" w:sz="4" w:space="0" w:color="000000"/>
              <w:bottom w:val="single" w:sz="4" w:space="0" w:color="000000"/>
            </w:tcBorders>
            <w:tcMar>
              <w:top w:w="30" w:type="dxa"/>
              <w:left w:w="45" w:type="dxa"/>
              <w:bottom w:w="30" w:type="dxa"/>
              <w:right w:w="45" w:type="dxa"/>
            </w:tcMar>
            <w:vAlign w:val="center"/>
            <w:hideMark/>
          </w:tcPr>
          <w:p w14:paraId="3D482813" w14:textId="77777777" w:rsidR="00761D6B" w:rsidRPr="00761D6B" w:rsidRDefault="00761D6B" w:rsidP="00761D6B">
            <w:pPr>
              <w:spacing w:after="0" w:line="240" w:lineRule="auto"/>
              <w:jc w:val="center"/>
              <w:rPr>
                <w:rFonts w:ascii="Arial" w:eastAsia="Times New Roman" w:hAnsi="Arial" w:cs="Arial"/>
                <w:sz w:val="18"/>
                <w:szCs w:val="18"/>
              </w:rPr>
            </w:pPr>
            <w:r w:rsidRPr="00761D6B">
              <w:rPr>
                <w:rFonts w:ascii="Arial" w:eastAsia="Times New Roman" w:hAnsi="Arial" w:cs="Arial"/>
                <w:sz w:val="18"/>
                <w:szCs w:val="18"/>
              </w:rPr>
              <w:t>20,000</w:t>
            </w:r>
          </w:p>
        </w:tc>
        <w:tc>
          <w:tcPr>
            <w:tcW w:w="763" w:type="pct"/>
            <w:tcBorders>
              <w:top w:val="single" w:sz="4" w:space="0" w:color="000000"/>
              <w:bottom w:val="single" w:sz="4" w:space="0" w:color="000000"/>
            </w:tcBorders>
            <w:tcMar>
              <w:top w:w="30" w:type="dxa"/>
              <w:left w:w="45" w:type="dxa"/>
              <w:bottom w:w="30" w:type="dxa"/>
              <w:right w:w="45" w:type="dxa"/>
            </w:tcMar>
            <w:vAlign w:val="center"/>
            <w:hideMark/>
          </w:tcPr>
          <w:p w14:paraId="14363B7E" w14:textId="77777777" w:rsidR="00761D6B" w:rsidRPr="00761D6B" w:rsidRDefault="00761D6B" w:rsidP="00761D6B">
            <w:pPr>
              <w:spacing w:after="0" w:line="240" w:lineRule="auto"/>
              <w:jc w:val="center"/>
              <w:rPr>
                <w:rFonts w:ascii="Arial" w:eastAsia="Times New Roman" w:hAnsi="Arial" w:cs="Arial"/>
                <w:sz w:val="18"/>
                <w:szCs w:val="18"/>
              </w:rPr>
            </w:pPr>
            <w:r w:rsidRPr="00761D6B">
              <w:rPr>
                <w:rFonts w:ascii="Arial" w:eastAsia="Times New Roman" w:hAnsi="Arial" w:cs="Arial"/>
                <w:sz w:val="18"/>
                <w:szCs w:val="18"/>
              </w:rPr>
              <w:t>260,000</w:t>
            </w:r>
          </w:p>
        </w:tc>
        <w:tc>
          <w:tcPr>
            <w:tcW w:w="535" w:type="pct"/>
            <w:tcBorders>
              <w:top w:val="single" w:sz="4" w:space="0" w:color="000000"/>
              <w:bottom w:val="single" w:sz="4" w:space="0" w:color="000000"/>
            </w:tcBorders>
            <w:tcMar>
              <w:top w:w="30" w:type="dxa"/>
              <w:left w:w="45" w:type="dxa"/>
              <w:bottom w:w="30" w:type="dxa"/>
              <w:right w:w="45" w:type="dxa"/>
            </w:tcMar>
            <w:vAlign w:val="center"/>
            <w:hideMark/>
          </w:tcPr>
          <w:p w14:paraId="7F951B66" w14:textId="77777777" w:rsidR="00761D6B" w:rsidRPr="00761D6B" w:rsidRDefault="00761D6B" w:rsidP="00761D6B">
            <w:pPr>
              <w:spacing w:after="0" w:line="240" w:lineRule="auto"/>
              <w:jc w:val="center"/>
              <w:rPr>
                <w:rFonts w:ascii="Arial" w:eastAsia="Times New Roman" w:hAnsi="Arial" w:cs="Arial"/>
                <w:sz w:val="18"/>
                <w:szCs w:val="18"/>
              </w:rPr>
            </w:pPr>
            <w:r w:rsidRPr="00761D6B">
              <w:rPr>
                <w:rFonts w:ascii="Arial" w:eastAsia="Times New Roman" w:hAnsi="Arial" w:cs="Arial"/>
                <w:sz w:val="18"/>
                <w:szCs w:val="18"/>
              </w:rPr>
              <w:t>280,000</w:t>
            </w:r>
          </w:p>
        </w:tc>
      </w:tr>
      <w:tr w:rsidR="00761D6B" w:rsidRPr="00761D6B" w14:paraId="0FCB42E1" w14:textId="77777777" w:rsidTr="00761D6B">
        <w:trPr>
          <w:trHeight w:val="20"/>
        </w:trPr>
        <w:tc>
          <w:tcPr>
            <w:tcW w:w="204" w:type="pct"/>
            <w:tcBorders>
              <w:top w:val="single" w:sz="4" w:space="0" w:color="000000"/>
              <w:bottom w:val="single" w:sz="4" w:space="0" w:color="000000"/>
            </w:tcBorders>
            <w:tcMar>
              <w:top w:w="30" w:type="dxa"/>
              <w:left w:w="45" w:type="dxa"/>
              <w:bottom w:w="30" w:type="dxa"/>
              <w:right w:w="45" w:type="dxa"/>
            </w:tcMar>
            <w:vAlign w:val="bottom"/>
            <w:hideMark/>
          </w:tcPr>
          <w:p w14:paraId="0CB5F36B" w14:textId="77777777" w:rsidR="00761D6B" w:rsidRPr="00761D6B" w:rsidRDefault="00761D6B" w:rsidP="00761D6B">
            <w:pPr>
              <w:spacing w:after="0" w:line="240" w:lineRule="auto"/>
              <w:jc w:val="center"/>
              <w:rPr>
                <w:rFonts w:ascii="Arial" w:eastAsia="Times New Roman" w:hAnsi="Arial" w:cs="Arial"/>
                <w:sz w:val="18"/>
                <w:szCs w:val="18"/>
              </w:rPr>
            </w:pPr>
          </w:p>
        </w:tc>
        <w:tc>
          <w:tcPr>
            <w:tcW w:w="2866" w:type="pct"/>
            <w:gridSpan w:val="2"/>
            <w:tcBorders>
              <w:top w:val="single" w:sz="4" w:space="0" w:color="000000"/>
              <w:bottom w:val="single" w:sz="4" w:space="0" w:color="000000"/>
            </w:tcBorders>
            <w:tcMar>
              <w:top w:w="30" w:type="dxa"/>
              <w:left w:w="45" w:type="dxa"/>
              <w:bottom w:w="30" w:type="dxa"/>
              <w:right w:w="45" w:type="dxa"/>
            </w:tcMar>
            <w:vAlign w:val="bottom"/>
            <w:hideMark/>
          </w:tcPr>
          <w:p w14:paraId="3B47FF60" w14:textId="77777777" w:rsidR="00761D6B" w:rsidRPr="00BA083B" w:rsidRDefault="00761D6B" w:rsidP="00761D6B">
            <w:pPr>
              <w:spacing w:after="0" w:line="240" w:lineRule="auto"/>
              <w:rPr>
                <w:rFonts w:ascii="Arial" w:eastAsia="Times New Roman" w:hAnsi="Arial" w:cs="Arial"/>
                <w:sz w:val="18"/>
                <w:szCs w:val="18"/>
              </w:rPr>
            </w:pPr>
            <w:proofErr w:type="spellStart"/>
            <w:r w:rsidRPr="00BA083B">
              <w:rPr>
                <w:rFonts w:ascii="Arial" w:eastAsia="Times New Roman" w:hAnsi="Arial" w:cs="Arial"/>
                <w:sz w:val="18"/>
                <w:szCs w:val="18"/>
              </w:rPr>
              <w:t>Sorfware</w:t>
            </w:r>
            <w:proofErr w:type="spellEnd"/>
            <w:r w:rsidRPr="00BA083B">
              <w:rPr>
                <w:rFonts w:ascii="Arial" w:eastAsia="Times New Roman" w:hAnsi="Arial" w:cs="Arial"/>
                <w:sz w:val="18"/>
                <w:szCs w:val="18"/>
              </w:rPr>
              <w:t xml:space="preserve"> </w:t>
            </w:r>
          </w:p>
        </w:tc>
        <w:tc>
          <w:tcPr>
            <w:tcW w:w="632" w:type="pct"/>
            <w:tcBorders>
              <w:top w:val="single" w:sz="4" w:space="0" w:color="000000"/>
              <w:bottom w:val="single" w:sz="4" w:space="0" w:color="000000"/>
            </w:tcBorders>
            <w:tcMar>
              <w:top w:w="30" w:type="dxa"/>
              <w:left w:w="45" w:type="dxa"/>
              <w:bottom w:w="30" w:type="dxa"/>
              <w:right w:w="45" w:type="dxa"/>
            </w:tcMar>
            <w:vAlign w:val="center"/>
            <w:hideMark/>
          </w:tcPr>
          <w:p w14:paraId="541CE5DB" w14:textId="0430FCE8" w:rsidR="00761D6B" w:rsidRPr="00761D6B" w:rsidRDefault="005679E0" w:rsidP="00761D6B">
            <w:pPr>
              <w:spacing w:after="0" w:line="240" w:lineRule="auto"/>
              <w:jc w:val="center"/>
              <w:rPr>
                <w:rFonts w:ascii="Arial" w:eastAsia="Times New Roman" w:hAnsi="Arial" w:cs="Arial"/>
                <w:sz w:val="18"/>
                <w:szCs w:val="18"/>
              </w:rPr>
            </w:pPr>
            <w:r>
              <w:rPr>
                <w:rFonts w:ascii="Arial" w:eastAsia="Times New Roman" w:hAnsi="Arial" w:cs="Arial"/>
                <w:sz w:val="18"/>
                <w:szCs w:val="18"/>
              </w:rPr>
              <w:t>20</w:t>
            </w:r>
            <w:r w:rsidR="00761D6B" w:rsidRPr="00761D6B">
              <w:rPr>
                <w:rFonts w:ascii="Arial" w:eastAsia="Times New Roman" w:hAnsi="Arial" w:cs="Arial"/>
                <w:sz w:val="18"/>
                <w:szCs w:val="18"/>
              </w:rPr>
              <w:t>,000</w:t>
            </w:r>
          </w:p>
        </w:tc>
        <w:tc>
          <w:tcPr>
            <w:tcW w:w="763" w:type="pct"/>
            <w:tcBorders>
              <w:top w:val="single" w:sz="4" w:space="0" w:color="000000"/>
              <w:bottom w:val="single" w:sz="4" w:space="0" w:color="000000"/>
            </w:tcBorders>
            <w:tcMar>
              <w:top w:w="30" w:type="dxa"/>
              <w:left w:w="45" w:type="dxa"/>
              <w:bottom w:w="30" w:type="dxa"/>
              <w:right w:w="45" w:type="dxa"/>
            </w:tcMar>
            <w:vAlign w:val="center"/>
            <w:hideMark/>
          </w:tcPr>
          <w:p w14:paraId="73AAF68B" w14:textId="77777777" w:rsidR="00761D6B" w:rsidRPr="00761D6B" w:rsidRDefault="00761D6B" w:rsidP="00761D6B">
            <w:pPr>
              <w:spacing w:after="0" w:line="240" w:lineRule="auto"/>
              <w:jc w:val="center"/>
              <w:rPr>
                <w:rFonts w:ascii="Arial" w:eastAsia="Times New Roman" w:hAnsi="Arial" w:cs="Arial"/>
                <w:sz w:val="18"/>
                <w:szCs w:val="18"/>
              </w:rPr>
            </w:pPr>
            <w:r w:rsidRPr="00761D6B">
              <w:rPr>
                <w:rFonts w:ascii="Arial" w:eastAsia="Times New Roman" w:hAnsi="Arial" w:cs="Arial"/>
                <w:sz w:val="18"/>
                <w:szCs w:val="18"/>
              </w:rPr>
              <w:t>60,000</w:t>
            </w:r>
          </w:p>
        </w:tc>
        <w:tc>
          <w:tcPr>
            <w:tcW w:w="535" w:type="pct"/>
            <w:tcBorders>
              <w:top w:val="single" w:sz="4" w:space="0" w:color="000000"/>
              <w:bottom w:val="single" w:sz="4" w:space="0" w:color="000000"/>
            </w:tcBorders>
            <w:tcMar>
              <w:top w:w="30" w:type="dxa"/>
              <w:left w:w="45" w:type="dxa"/>
              <w:bottom w:w="30" w:type="dxa"/>
              <w:right w:w="45" w:type="dxa"/>
            </w:tcMar>
            <w:vAlign w:val="center"/>
            <w:hideMark/>
          </w:tcPr>
          <w:p w14:paraId="00C13999" w14:textId="16E02550" w:rsidR="00761D6B" w:rsidRPr="00761D6B" w:rsidRDefault="005679E0" w:rsidP="00761D6B">
            <w:pPr>
              <w:spacing w:after="0" w:line="240" w:lineRule="auto"/>
              <w:jc w:val="center"/>
              <w:rPr>
                <w:rFonts w:ascii="Arial" w:eastAsia="Times New Roman" w:hAnsi="Arial" w:cs="Arial"/>
                <w:sz w:val="18"/>
                <w:szCs w:val="18"/>
              </w:rPr>
            </w:pPr>
            <w:r>
              <w:rPr>
                <w:rFonts w:ascii="Arial" w:eastAsia="Times New Roman" w:hAnsi="Arial" w:cs="Arial"/>
                <w:sz w:val="18"/>
                <w:szCs w:val="18"/>
              </w:rPr>
              <w:t>80</w:t>
            </w:r>
            <w:r w:rsidR="00761D6B" w:rsidRPr="00761D6B">
              <w:rPr>
                <w:rFonts w:ascii="Arial" w:eastAsia="Times New Roman" w:hAnsi="Arial" w:cs="Arial"/>
                <w:sz w:val="18"/>
                <w:szCs w:val="18"/>
              </w:rPr>
              <w:t>,000</w:t>
            </w:r>
          </w:p>
        </w:tc>
      </w:tr>
      <w:tr w:rsidR="00761D6B" w:rsidRPr="00761D6B" w14:paraId="70FED401" w14:textId="77777777" w:rsidTr="00761D6B">
        <w:trPr>
          <w:trHeight w:val="20"/>
        </w:trPr>
        <w:tc>
          <w:tcPr>
            <w:tcW w:w="3070" w:type="pct"/>
            <w:gridSpan w:val="3"/>
            <w:tcBorders>
              <w:top w:val="single" w:sz="4" w:space="0" w:color="000000"/>
              <w:bottom w:val="single" w:sz="4" w:space="0" w:color="000000"/>
            </w:tcBorders>
            <w:shd w:val="clear" w:color="auto" w:fill="CCCCCC"/>
            <w:tcMar>
              <w:top w:w="30" w:type="dxa"/>
              <w:left w:w="45" w:type="dxa"/>
              <w:bottom w:w="30" w:type="dxa"/>
              <w:right w:w="45" w:type="dxa"/>
            </w:tcMar>
            <w:vAlign w:val="center"/>
            <w:hideMark/>
          </w:tcPr>
          <w:p w14:paraId="03D1703C" w14:textId="77777777" w:rsidR="00761D6B" w:rsidRPr="00BA083B" w:rsidRDefault="00761D6B" w:rsidP="00761D6B">
            <w:pPr>
              <w:spacing w:after="0" w:line="240" w:lineRule="auto"/>
              <w:rPr>
                <w:rFonts w:ascii="Arial" w:eastAsia="Times New Roman" w:hAnsi="Arial" w:cs="Arial"/>
                <w:b/>
                <w:bCs/>
                <w:sz w:val="18"/>
                <w:szCs w:val="18"/>
              </w:rPr>
            </w:pPr>
            <w:r w:rsidRPr="00BA083B">
              <w:rPr>
                <w:rFonts w:ascii="Arial" w:eastAsia="Times New Roman" w:hAnsi="Arial" w:cs="Arial"/>
                <w:b/>
                <w:bCs/>
                <w:sz w:val="18"/>
                <w:szCs w:val="18"/>
              </w:rPr>
              <w:t xml:space="preserve">Component 2: training incentives and internship programs for young workers in the upper stages of the textile industry. </w:t>
            </w:r>
          </w:p>
        </w:tc>
        <w:tc>
          <w:tcPr>
            <w:tcW w:w="632" w:type="pct"/>
            <w:tcBorders>
              <w:top w:val="single" w:sz="4" w:space="0" w:color="000000"/>
              <w:bottom w:val="single" w:sz="4" w:space="0" w:color="000000"/>
            </w:tcBorders>
            <w:shd w:val="clear" w:color="auto" w:fill="CCCCCC"/>
            <w:tcMar>
              <w:top w:w="30" w:type="dxa"/>
              <w:left w:w="45" w:type="dxa"/>
              <w:bottom w:w="30" w:type="dxa"/>
              <w:right w:w="45" w:type="dxa"/>
            </w:tcMar>
            <w:vAlign w:val="center"/>
            <w:hideMark/>
          </w:tcPr>
          <w:p w14:paraId="14CB5925" w14:textId="77777777" w:rsidR="00761D6B" w:rsidRPr="00761D6B" w:rsidRDefault="00761D6B" w:rsidP="00761D6B">
            <w:pPr>
              <w:spacing w:after="0" w:line="240" w:lineRule="auto"/>
              <w:jc w:val="center"/>
              <w:rPr>
                <w:rFonts w:ascii="Arial" w:eastAsia="Times New Roman" w:hAnsi="Arial" w:cs="Arial"/>
                <w:b/>
                <w:bCs/>
                <w:sz w:val="18"/>
                <w:szCs w:val="18"/>
              </w:rPr>
            </w:pPr>
            <w:r w:rsidRPr="00761D6B">
              <w:rPr>
                <w:rFonts w:ascii="Arial" w:eastAsia="Times New Roman" w:hAnsi="Arial" w:cs="Arial"/>
                <w:b/>
                <w:bCs/>
                <w:sz w:val="18"/>
                <w:szCs w:val="18"/>
              </w:rPr>
              <w:t>185,000</w:t>
            </w:r>
          </w:p>
        </w:tc>
        <w:tc>
          <w:tcPr>
            <w:tcW w:w="763" w:type="pct"/>
            <w:tcBorders>
              <w:top w:val="single" w:sz="4" w:space="0" w:color="000000"/>
              <w:bottom w:val="single" w:sz="4" w:space="0" w:color="000000"/>
            </w:tcBorders>
            <w:shd w:val="clear" w:color="auto" w:fill="CCCCCC"/>
            <w:tcMar>
              <w:top w:w="30" w:type="dxa"/>
              <w:left w:w="45" w:type="dxa"/>
              <w:bottom w:w="30" w:type="dxa"/>
              <w:right w:w="45" w:type="dxa"/>
            </w:tcMar>
            <w:vAlign w:val="center"/>
            <w:hideMark/>
          </w:tcPr>
          <w:p w14:paraId="5827AA22" w14:textId="77777777" w:rsidR="00761D6B" w:rsidRPr="00761D6B" w:rsidRDefault="00761D6B" w:rsidP="00761D6B">
            <w:pPr>
              <w:spacing w:after="0" w:line="240" w:lineRule="auto"/>
              <w:jc w:val="center"/>
              <w:rPr>
                <w:rFonts w:ascii="Arial" w:eastAsia="Times New Roman" w:hAnsi="Arial" w:cs="Arial"/>
                <w:b/>
                <w:bCs/>
                <w:sz w:val="18"/>
                <w:szCs w:val="18"/>
              </w:rPr>
            </w:pPr>
            <w:r w:rsidRPr="00761D6B">
              <w:rPr>
                <w:rFonts w:ascii="Arial" w:eastAsia="Times New Roman" w:hAnsi="Arial" w:cs="Arial"/>
                <w:b/>
                <w:bCs/>
                <w:sz w:val="18"/>
                <w:szCs w:val="18"/>
              </w:rPr>
              <w:t>50,000</w:t>
            </w:r>
          </w:p>
        </w:tc>
        <w:tc>
          <w:tcPr>
            <w:tcW w:w="535" w:type="pct"/>
            <w:tcBorders>
              <w:top w:val="single" w:sz="4" w:space="0" w:color="000000"/>
              <w:bottom w:val="single" w:sz="4" w:space="0" w:color="000000"/>
            </w:tcBorders>
            <w:shd w:val="clear" w:color="auto" w:fill="CCCCCC"/>
            <w:tcMar>
              <w:top w:w="30" w:type="dxa"/>
              <w:left w:w="45" w:type="dxa"/>
              <w:bottom w:w="30" w:type="dxa"/>
              <w:right w:w="45" w:type="dxa"/>
            </w:tcMar>
            <w:vAlign w:val="center"/>
            <w:hideMark/>
          </w:tcPr>
          <w:p w14:paraId="04B6B9B4" w14:textId="77777777" w:rsidR="00761D6B" w:rsidRPr="00761D6B" w:rsidRDefault="00761D6B" w:rsidP="00761D6B">
            <w:pPr>
              <w:spacing w:after="0" w:line="240" w:lineRule="auto"/>
              <w:jc w:val="center"/>
              <w:rPr>
                <w:rFonts w:ascii="Arial" w:eastAsia="Times New Roman" w:hAnsi="Arial" w:cs="Arial"/>
                <w:b/>
                <w:bCs/>
                <w:sz w:val="18"/>
                <w:szCs w:val="18"/>
              </w:rPr>
            </w:pPr>
            <w:r w:rsidRPr="00761D6B">
              <w:rPr>
                <w:rFonts w:ascii="Arial" w:eastAsia="Times New Roman" w:hAnsi="Arial" w:cs="Arial"/>
                <w:b/>
                <w:bCs/>
                <w:sz w:val="18"/>
                <w:szCs w:val="18"/>
              </w:rPr>
              <w:t>235,000</w:t>
            </w:r>
          </w:p>
        </w:tc>
      </w:tr>
      <w:tr w:rsidR="00761D6B" w:rsidRPr="00761D6B" w14:paraId="29C277EF" w14:textId="77777777" w:rsidTr="00761D6B">
        <w:trPr>
          <w:trHeight w:val="20"/>
        </w:trPr>
        <w:tc>
          <w:tcPr>
            <w:tcW w:w="3070" w:type="pct"/>
            <w:gridSpan w:val="3"/>
            <w:tcBorders>
              <w:top w:val="single" w:sz="4" w:space="0" w:color="000000"/>
              <w:bottom w:val="single" w:sz="4" w:space="0" w:color="000000"/>
            </w:tcBorders>
            <w:shd w:val="clear" w:color="auto" w:fill="FFFFFF"/>
            <w:tcMar>
              <w:top w:w="30" w:type="dxa"/>
              <w:left w:w="45" w:type="dxa"/>
              <w:bottom w:w="30" w:type="dxa"/>
              <w:right w:w="45" w:type="dxa"/>
            </w:tcMar>
            <w:vAlign w:val="bottom"/>
            <w:hideMark/>
          </w:tcPr>
          <w:p w14:paraId="7B180B3E" w14:textId="71DC77F2" w:rsidR="00761D6B" w:rsidRPr="00BA083B" w:rsidRDefault="004E0A66" w:rsidP="00761D6B">
            <w:pPr>
              <w:spacing w:after="0" w:line="240" w:lineRule="auto"/>
              <w:rPr>
                <w:rFonts w:ascii="Arial" w:eastAsia="Times New Roman" w:hAnsi="Arial" w:cs="Arial"/>
                <w:sz w:val="18"/>
                <w:szCs w:val="18"/>
              </w:rPr>
            </w:pPr>
            <w:r w:rsidRPr="00BA083B">
              <w:rPr>
                <w:rFonts w:ascii="Arial" w:eastAsia="Times New Roman" w:hAnsi="Arial" w:cs="Arial"/>
                <w:sz w:val="18"/>
                <w:szCs w:val="18"/>
              </w:rPr>
              <w:t xml:space="preserve">2.1 </w:t>
            </w:r>
            <w:r w:rsidR="00761D6B" w:rsidRPr="00BA083B">
              <w:rPr>
                <w:rFonts w:ascii="Arial" w:eastAsia="Times New Roman" w:hAnsi="Arial" w:cs="Arial"/>
                <w:sz w:val="18"/>
                <w:szCs w:val="18"/>
              </w:rPr>
              <w:t>Student scholarship program.</w:t>
            </w:r>
          </w:p>
        </w:tc>
        <w:tc>
          <w:tcPr>
            <w:tcW w:w="632" w:type="pct"/>
            <w:tcBorders>
              <w:top w:val="single" w:sz="4" w:space="0" w:color="000000"/>
              <w:bottom w:val="single" w:sz="4" w:space="0" w:color="000000"/>
            </w:tcBorders>
            <w:tcMar>
              <w:top w:w="30" w:type="dxa"/>
              <w:left w:w="45" w:type="dxa"/>
              <w:bottom w:w="30" w:type="dxa"/>
              <w:right w:w="45" w:type="dxa"/>
            </w:tcMar>
            <w:vAlign w:val="center"/>
            <w:hideMark/>
          </w:tcPr>
          <w:p w14:paraId="6474447B" w14:textId="77777777" w:rsidR="00761D6B" w:rsidRPr="00761D6B" w:rsidRDefault="00761D6B" w:rsidP="00761D6B">
            <w:pPr>
              <w:spacing w:after="0" w:line="240" w:lineRule="auto"/>
              <w:jc w:val="center"/>
              <w:rPr>
                <w:rFonts w:ascii="Arial" w:eastAsia="Times New Roman" w:hAnsi="Arial" w:cs="Arial"/>
                <w:sz w:val="18"/>
                <w:szCs w:val="18"/>
              </w:rPr>
            </w:pPr>
            <w:r w:rsidRPr="00761D6B">
              <w:rPr>
                <w:rFonts w:ascii="Arial" w:eastAsia="Times New Roman" w:hAnsi="Arial" w:cs="Arial"/>
                <w:sz w:val="18"/>
                <w:szCs w:val="18"/>
              </w:rPr>
              <w:t>100,000</w:t>
            </w:r>
          </w:p>
        </w:tc>
        <w:tc>
          <w:tcPr>
            <w:tcW w:w="763" w:type="pct"/>
            <w:tcBorders>
              <w:top w:val="single" w:sz="4" w:space="0" w:color="000000"/>
              <w:bottom w:val="single" w:sz="4" w:space="0" w:color="000000"/>
            </w:tcBorders>
            <w:tcMar>
              <w:top w:w="30" w:type="dxa"/>
              <w:left w:w="45" w:type="dxa"/>
              <w:bottom w:w="30" w:type="dxa"/>
              <w:right w:w="45" w:type="dxa"/>
            </w:tcMar>
            <w:vAlign w:val="center"/>
            <w:hideMark/>
          </w:tcPr>
          <w:p w14:paraId="5B73FF5E" w14:textId="77777777" w:rsidR="00761D6B" w:rsidRPr="00761D6B" w:rsidRDefault="00761D6B" w:rsidP="00761D6B">
            <w:pPr>
              <w:spacing w:after="0" w:line="240" w:lineRule="auto"/>
              <w:jc w:val="center"/>
              <w:rPr>
                <w:rFonts w:ascii="Arial" w:eastAsia="Times New Roman" w:hAnsi="Arial" w:cs="Arial"/>
                <w:sz w:val="18"/>
                <w:szCs w:val="18"/>
              </w:rPr>
            </w:pPr>
            <w:r w:rsidRPr="00761D6B">
              <w:rPr>
                <w:rFonts w:ascii="Arial" w:eastAsia="Times New Roman" w:hAnsi="Arial" w:cs="Arial"/>
                <w:sz w:val="18"/>
                <w:szCs w:val="18"/>
              </w:rPr>
              <w:t>0</w:t>
            </w:r>
          </w:p>
        </w:tc>
        <w:tc>
          <w:tcPr>
            <w:tcW w:w="535" w:type="pct"/>
            <w:tcBorders>
              <w:top w:val="single" w:sz="4" w:space="0" w:color="000000"/>
              <w:bottom w:val="single" w:sz="4" w:space="0" w:color="000000"/>
            </w:tcBorders>
            <w:tcMar>
              <w:top w:w="30" w:type="dxa"/>
              <w:left w:w="45" w:type="dxa"/>
              <w:bottom w:w="30" w:type="dxa"/>
              <w:right w:w="45" w:type="dxa"/>
            </w:tcMar>
            <w:vAlign w:val="center"/>
            <w:hideMark/>
          </w:tcPr>
          <w:p w14:paraId="0C18AD71" w14:textId="77777777" w:rsidR="00761D6B" w:rsidRPr="00761D6B" w:rsidRDefault="00761D6B" w:rsidP="00761D6B">
            <w:pPr>
              <w:spacing w:after="0" w:line="240" w:lineRule="auto"/>
              <w:jc w:val="center"/>
              <w:rPr>
                <w:rFonts w:ascii="Arial" w:eastAsia="Times New Roman" w:hAnsi="Arial" w:cs="Arial"/>
                <w:sz w:val="18"/>
                <w:szCs w:val="18"/>
              </w:rPr>
            </w:pPr>
            <w:r w:rsidRPr="00761D6B">
              <w:rPr>
                <w:rFonts w:ascii="Arial" w:eastAsia="Times New Roman" w:hAnsi="Arial" w:cs="Arial"/>
                <w:sz w:val="18"/>
                <w:szCs w:val="18"/>
              </w:rPr>
              <w:t>100,000</w:t>
            </w:r>
          </w:p>
        </w:tc>
      </w:tr>
      <w:tr w:rsidR="00761D6B" w:rsidRPr="00761D6B" w14:paraId="716DC103" w14:textId="77777777" w:rsidTr="00761D6B">
        <w:trPr>
          <w:trHeight w:val="20"/>
        </w:trPr>
        <w:tc>
          <w:tcPr>
            <w:tcW w:w="204" w:type="pct"/>
            <w:tcBorders>
              <w:top w:val="single" w:sz="4" w:space="0" w:color="000000"/>
              <w:bottom w:val="single" w:sz="4" w:space="0" w:color="000000"/>
            </w:tcBorders>
            <w:tcMar>
              <w:top w:w="30" w:type="dxa"/>
              <w:left w:w="45" w:type="dxa"/>
              <w:bottom w:w="30" w:type="dxa"/>
              <w:right w:w="45" w:type="dxa"/>
            </w:tcMar>
            <w:vAlign w:val="bottom"/>
            <w:hideMark/>
          </w:tcPr>
          <w:p w14:paraId="247FC1ED" w14:textId="77777777" w:rsidR="00761D6B" w:rsidRPr="00761D6B" w:rsidRDefault="00761D6B" w:rsidP="00761D6B">
            <w:pPr>
              <w:spacing w:after="0" w:line="240" w:lineRule="auto"/>
              <w:jc w:val="center"/>
              <w:rPr>
                <w:rFonts w:ascii="Arial" w:eastAsia="Times New Roman" w:hAnsi="Arial" w:cs="Arial"/>
                <w:sz w:val="18"/>
                <w:szCs w:val="18"/>
              </w:rPr>
            </w:pPr>
          </w:p>
        </w:tc>
        <w:tc>
          <w:tcPr>
            <w:tcW w:w="2866" w:type="pct"/>
            <w:gridSpan w:val="2"/>
            <w:tcBorders>
              <w:top w:val="single" w:sz="4" w:space="0" w:color="000000"/>
              <w:bottom w:val="single" w:sz="4" w:space="0" w:color="000000"/>
            </w:tcBorders>
            <w:tcMar>
              <w:top w:w="30" w:type="dxa"/>
              <w:left w:w="45" w:type="dxa"/>
              <w:bottom w:w="30" w:type="dxa"/>
              <w:right w:w="45" w:type="dxa"/>
            </w:tcMar>
            <w:vAlign w:val="bottom"/>
            <w:hideMark/>
          </w:tcPr>
          <w:p w14:paraId="543F5A1E" w14:textId="77777777" w:rsidR="00761D6B" w:rsidRPr="00BA083B" w:rsidRDefault="00761D6B" w:rsidP="00761D6B">
            <w:pPr>
              <w:spacing w:after="0" w:line="240" w:lineRule="auto"/>
              <w:rPr>
                <w:rFonts w:ascii="Arial" w:eastAsia="Times New Roman" w:hAnsi="Arial" w:cs="Arial"/>
                <w:sz w:val="18"/>
                <w:szCs w:val="18"/>
              </w:rPr>
            </w:pPr>
            <w:r w:rsidRPr="00BA083B">
              <w:rPr>
                <w:rFonts w:ascii="Arial" w:eastAsia="Times New Roman" w:hAnsi="Arial" w:cs="Arial"/>
                <w:sz w:val="18"/>
                <w:szCs w:val="18"/>
              </w:rPr>
              <w:t>Payment of a stipend of approximately 1,000 dollars in financial aid to 100 students.</w:t>
            </w:r>
          </w:p>
        </w:tc>
        <w:tc>
          <w:tcPr>
            <w:tcW w:w="632" w:type="pct"/>
            <w:tcBorders>
              <w:top w:val="single" w:sz="4" w:space="0" w:color="000000"/>
              <w:bottom w:val="single" w:sz="4" w:space="0" w:color="000000"/>
            </w:tcBorders>
            <w:tcMar>
              <w:top w:w="30" w:type="dxa"/>
              <w:left w:w="45" w:type="dxa"/>
              <w:bottom w:w="30" w:type="dxa"/>
              <w:right w:w="45" w:type="dxa"/>
            </w:tcMar>
            <w:vAlign w:val="center"/>
            <w:hideMark/>
          </w:tcPr>
          <w:p w14:paraId="1D711382" w14:textId="77777777" w:rsidR="00761D6B" w:rsidRPr="00761D6B" w:rsidRDefault="00761D6B" w:rsidP="00761D6B">
            <w:pPr>
              <w:spacing w:after="0" w:line="240" w:lineRule="auto"/>
              <w:jc w:val="center"/>
              <w:rPr>
                <w:rFonts w:ascii="Arial" w:eastAsia="Times New Roman" w:hAnsi="Arial" w:cs="Arial"/>
                <w:sz w:val="18"/>
                <w:szCs w:val="18"/>
              </w:rPr>
            </w:pPr>
            <w:r w:rsidRPr="00761D6B">
              <w:rPr>
                <w:rFonts w:ascii="Arial" w:eastAsia="Times New Roman" w:hAnsi="Arial" w:cs="Arial"/>
                <w:sz w:val="18"/>
                <w:szCs w:val="18"/>
              </w:rPr>
              <w:t>100,000</w:t>
            </w:r>
          </w:p>
        </w:tc>
        <w:tc>
          <w:tcPr>
            <w:tcW w:w="763" w:type="pct"/>
            <w:tcBorders>
              <w:top w:val="single" w:sz="4" w:space="0" w:color="000000"/>
              <w:bottom w:val="single" w:sz="4" w:space="0" w:color="000000"/>
            </w:tcBorders>
            <w:tcMar>
              <w:top w:w="30" w:type="dxa"/>
              <w:left w:w="45" w:type="dxa"/>
              <w:bottom w:w="30" w:type="dxa"/>
              <w:right w:w="45" w:type="dxa"/>
            </w:tcMar>
            <w:vAlign w:val="center"/>
            <w:hideMark/>
          </w:tcPr>
          <w:p w14:paraId="16061734" w14:textId="77777777" w:rsidR="00761D6B" w:rsidRPr="00761D6B" w:rsidRDefault="00761D6B" w:rsidP="00761D6B">
            <w:pPr>
              <w:spacing w:after="0" w:line="240" w:lineRule="auto"/>
              <w:jc w:val="center"/>
              <w:rPr>
                <w:rFonts w:ascii="Arial" w:eastAsia="Times New Roman" w:hAnsi="Arial" w:cs="Arial"/>
                <w:sz w:val="18"/>
                <w:szCs w:val="18"/>
              </w:rPr>
            </w:pPr>
            <w:r w:rsidRPr="00761D6B">
              <w:rPr>
                <w:rFonts w:ascii="Arial" w:eastAsia="Times New Roman" w:hAnsi="Arial" w:cs="Arial"/>
                <w:sz w:val="18"/>
                <w:szCs w:val="18"/>
              </w:rPr>
              <w:t>0</w:t>
            </w:r>
          </w:p>
        </w:tc>
        <w:tc>
          <w:tcPr>
            <w:tcW w:w="535" w:type="pct"/>
            <w:tcBorders>
              <w:top w:val="single" w:sz="4" w:space="0" w:color="000000"/>
              <w:bottom w:val="single" w:sz="4" w:space="0" w:color="000000"/>
            </w:tcBorders>
            <w:tcMar>
              <w:top w:w="30" w:type="dxa"/>
              <w:left w:w="45" w:type="dxa"/>
              <w:bottom w:w="30" w:type="dxa"/>
              <w:right w:w="45" w:type="dxa"/>
            </w:tcMar>
            <w:vAlign w:val="center"/>
            <w:hideMark/>
          </w:tcPr>
          <w:p w14:paraId="02B4E97B" w14:textId="77777777" w:rsidR="00761D6B" w:rsidRPr="00761D6B" w:rsidRDefault="00761D6B" w:rsidP="00761D6B">
            <w:pPr>
              <w:spacing w:after="0" w:line="240" w:lineRule="auto"/>
              <w:jc w:val="center"/>
              <w:rPr>
                <w:rFonts w:ascii="Arial" w:eastAsia="Times New Roman" w:hAnsi="Arial" w:cs="Arial"/>
                <w:sz w:val="18"/>
                <w:szCs w:val="18"/>
              </w:rPr>
            </w:pPr>
            <w:r w:rsidRPr="00761D6B">
              <w:rPr>
                <w:rFonts w:ascii="Arial" w:eastAsia="Times New Roman" w:hAnsi="Arial" w:cs="Arial"/>
                <w:sz w:val="18"/>
                <w:szCs w:val="18"/>
              </w:rPr>
              <w:t>100,000</w:t>
            </w:r>
          </w:p>
        </w:tc>
      </w:tr>
      <w:tr w:rsidR="00761D6B" w:rsidRPr="00761D6B" w14:paraId="0C2C9918" w14:textId="77777777" w:rsidTr="00761D6B">
        <w:trPr>
          <w:trHeight w:val="20"/>
        </w:trPr>
        <w:tc>
          <w:tcPr>
            <w:tcW w:w="3070" w:type="pct"/>
            <w:gridSpan w:val="3"/>
            <w:tcBorders>
              <w:top w:val="single" w:sz="4" w:space="0" w:color="000000"/>
              <w:bottom w:val="single" w:sz="4" w:space="0" w:color="000000"/>
            </w:tcBorders>
            <w:tcMar>
              <w:top w:w="30" w:type="dxa"/>
              <w:left w:w="45" w:type="dxa"/>
              <w:bottom w:w="30" w:type="dxa"/>
              <w:right w:w="45" w:type="dxa"/>
            </w:tcMar>
            <w:vAlign w:val="bottom"/>
            <w:hideMark/>
          </w:tcPr>
          <w:p w14:paraId="1A928C2D" w14:textId="21ACA902" w:rsidR="00761D6B" w:rsidRPr="00BA083B" w:rsidRDefault="004E0A66" w:rsidP="00761D6B">
            <w:pPr>
              <w:spacing w:after="0" w:line="240" w:lineRule="auto"/>
              <w:rPr>
                <w:rFonts w:ascii="Arial" w:eastAsia="Times New Roman" w:hAnsi="Arial" w:cs="Arial"/>
                <w:sz w:val="18"/>
                <w:szCs w:val="18"/>
              </w:rPr>
            </w:pPr>
            <w:r w:rsidRPr="00BA083B">
              <w:rPr>
                <w:rFonts w:ascii="Arial" w:eastAsia="Times New Roman" w:hAnsi="Arial" w:cs="Arial"/>
                <w:sz w:val="18"/>
                <w:szCs w:val="18"/>
              </w:rPr>
              <w:t xml:space="preserve">2.2 </w:t>
            </w:r>
            <w:r w:rsidR="00761D6B" w:rsidRPr="00BA083B">
              <w:rPr>
                <w:rFonts w:ascii="Arial" w:eastAsia="Times New Roman" w:hAnsi="Arial" w:cs="Arial"/>
                <w:sz w:val="18"/>
                <w:szCs w:val="18"/>
              </w:rPr>
              <w:t>Training program through internships in the firm.</w:t>
            </w:r>
          </w:p>
        </w:tc>
        <w:tc>
          <w:tcPr>
            <w:tcW w:w="632" w:type="pct"/>
            <w:tcBorders>
              <w:top w:val="single" w:sz="4" w:space="0" w:color="000000"/>
              <w:bottom w:val="single" w:sz="4" w:space="0" w:color="000000"/>
            </w:tcBorders>
            <w:tcMar>
              <w:top w:w="30" w:type="dxa"/>
              <w:left w:w="45" w:type="dxa"/>
              <w:bottom w:w="30" w:type="dxa"/>
              <w:right w:w="45" w:type="dxa"/>
            </w:tcMar>
            <w:vAlign w:val="center"/>
            <w:hideMark/>
          </w:tcPr>
          <w:p w14:paraId="03185D1D" w14:textId="77777777" w:rsidR="00761D6B" w:rsidRPr="00761D6B" w:rsidRDefault="00761D6B" w:rsidP="00761D6B">
            <w:pPr>
              <w:spacing w:after="0" w:line="240" w:lineRule="auto"/>
              <w:jc w:val="center"/>
              <w:rPr>
                <w:rFonts w:ascii="Arial" w:eastAsia="Times New Roman" w:hAnsi="Arial" w:cs="Arial"/>
                <w:sz w:val="18"/>
                <w:szCs w:val="18"/>
              </w:rPr>
            </w:pPr>
            <w:r w:rsidRPr="00761D6B">
              <w:rPr>
                <w:rFonts w:ascii="Arial" w:eastAsia="Times New Roman" w:hAnsi="Arial" w:cs="Arial"/>
                <w:sz w:val="18"/>
                <w:szCs w:val="18"/>
              </w:rPr>
              <w:t>80,000</w:t>
            </w:r>
          </w:p>
        </w:tc>
        <w:tc>
          <w:tcPr>
            <w:tcW w:w="763" w:type="pct"/>
            <w:tcBorders>
              <w:top w:val="single" w:sz="4" w:space="0" w:color="000000"/>
              <w:bottom w:val="single" w:sz="4" w:space="0" w:color="000000"/>
            </w:tcBorders>
            <w:tcMar>
              <w:top w:w="30" w:type="dxa"/>
              <w:left w:w="45" w:type="dxa"/>
              <w:bottom w:w="30" w:type="dxa"/>
              <w:right w:w="45" w:type="dxa"/>
            </w:tcMar>
            <w:vAlign w:val="center"/>
            <w:hideMark/>
          </w:tcPr>
          <w:p w14:paraId="58B8CEF1" w14:textId="77777777" w:rsidR="00761D6B" w:rsidRPr="00761D6B" w:rsidRDefault="00761D6B" w:rsidP="00761D6B">
            <w:pPr>
              <w:spacing w:after="0" w:line="240" w:lineRule="auto"/>
              <w:jc w:val="center"/>
              <w:rPr>
                <w:rFonts w:ascii="Arial" w:eastAsia="Times New Roman" w:hAnsi="Arial" w:cs="Arial"/>
                <w:sz w:val="18"/>
                <w:szCs w:val="18"/>
              </w:rPr>
            </w:pPr>
            <w:r w:rsidRPr="00761D6B">
              <w:rPr>
                <w:rFonts w:ascii="Arial" w:eastAsia="Times New Roman" w:hAnsi="Arial" w:cs="Arial"/>
                <w:sz w:val="18"/>
                <w:szCs w:val="18"/>
              </w:rPr>
              <w:t>50,000</w:t>
            </w:r>
          </w:p>
        </w:tc>
        <w:tc>
          <w:tcPr>
            <w:tcW w:w="535" w:type="pct"/>
            <w:tcBorders>
              <w:top w:val="single" w:sz="4" w:space="0" w:color="000000"/>
              <w:bottom w:val="single" w:sz="4" w:space="0" w:color="000000"/>
            </w:tcBorders>
            <w:tcMar>
              <w:top w:w="30" w:type="dxa"/>
              <w:left w:w="45" w:type="dxa"/>
              <w:bottom w:w="30" w:type="dxa"/>
              <w:right w:w="45" w:type="dxa"/>
            </w:tcMar>
            <w:vAlign w:val="center"/>
            <w:hideMark/>
          </w:tcPr>
          <w:p w14:paraId="44E7D03D" w14:textId="77777777" w:rsidR="00761D6B" w:rsidRPr="00761D6B" w:rsidRDefault="00761D6B" w:rsidP="00761D6B">
            <w:pPr>
              <w:spacing w:after="0" w:line="240" w:lineRule="auto"/>
              <w:jc w:val="center"/>
              <w:rPr>
                <w:rFonts w:ascii="Arial" w:eastAsia="Times New Roman" w:hAnsi="Arial" w:cs="Arial"/>
                <w:sz w:val="18"/>
                <w:szCs w:val="18"/>
              </w:rPr>
            </w:pPr>
            <w:r w:rsidRPr="00761D6B">
              <w:rPr>
                <w:rFonts w:ascii="Arial" w:eastAsia="Times New Roman" w:hAnsi="Arial" w:cs="Arial"/>
                <w:sz w:val="18"/>
                <w:szCs w:val="18"/>
              </w:rPr>
              <w:t>130,000</w:t>
            </w:r>
          </w:p>
        </w:tc>
      </w:tr>
      <w:tr w:rsidR="00761D6B" w:rsidRPr="00761D6B" w14:paraId="7D8BFD1A" w14:textId="77777777" w:rsidTr="00761D6B">
        <w:trPr>
          <w:trHeight w:val="20"/>
        </w:trPr>
        <w:tc>
          <w:tcPr>
            <w:tcW w:w="204" w:type="pct"/>
            <w:tcBorders>
              <w:top w:val="single" w:sz="4" w:space="0" w:color="000000"/>
              <w:bottom w:val="single" w:sz="4" w:space="0" w:color="000000"/>
            </w:tcBorders>
            <w:tcMar>
              <w:top w:w="30" w:type="dxa"/>
              <w:left w:w="45" w:type="dxa"/>
              <w:bottom w:w="30" w:type="dxa"/>
              <w:right w:w="45" w:type="dxa"/>
            </w:tcMar>
            <w:vAlign w:val="bottom"/>
            <w:hideMark/>
          </w:tcPr>
          <w:p w14:paraId="25F9D489" w14:textId="77777777" w:rsidR="00761D6B" w:rsidRPr="00761D6B" w:rsidRDefault="00761D6B" w:rsidP="00761D6B">
            <w:pPr>
              <w:spacing w:after="0" w:line="240" w:lineRule="auto"/>
              <w:jc w:val="center"/>
              <w:rPr>
                <w:rFonts w:ascii="Arial" w:eastAsia="Times New Roman" w:hAnsi="Arial" w:cs="Arial"/>
                <w:sz w:val="18"/>
                <w:szCs w:val="18"/>
              </w:rPr>
            </w:pPr>
          </w:p>
        </w:tc>
        <w:tc>
          <w:tcPr>
            <w:tcW w:w="2866" w:type="pct"/>
            <w:gridSpan w:val="2"/>
            <w:tcBorders>
              <w:top w:val="single" w:sz="4" w:space="0" w:color="000000"/>
              <w:bottom w:val="single" w:sz="4" w:space="0" w:color="000000"/>
            </w:tcBorders>
            <w:tcMar>
              <w:top w:w="30" w:type="dxa"/>
              <w:left w:w="45" w:type="dxa"/>
              <w:bottom w:w="30" w:type="dxa"/>
              <w:right w:w="45" w:type="dxa"/>
            </w:tcMar>
            <w:vAlign w:val="bottom"/>
            <w:hideMark/>
          </w:tcPr>
          <w:p w14:paraId="7C5B42B0" w14:textId="77777777" w:rsidR="00761D6B" w:rsidRPr="00BA083B" w:rsidRDefault="00761D6B" w:rsidP="00761D6B">
            <w:pPr>
              <w:spacing w:after="0" w:line="240" w:lineRule="auto"/>
              <w:rPr>
                <w:rFonts w:ascii="Arial" w:eastAsia="Times New Roman" w:hAnsi="Arial" w:cs="Arial"/>
                <w:sz w:val="18"/>
                <w:szCs w:val="18"/>
              </w:rPr>
            </w:pPr>
            <w:r w:rsidRPr="00BA083B">
              <w:rPr>
                <w:rFonts w:ascii="Arial" w:eastAsia="Times New Roman" w:hAnsi="Arial" w:cs="Arial"/>
                <w:sz w:val="18"/>
                <w:szCs w:val="18"/>
              </w:rPr>
              <w:t>Training of tutors in firms.</w:t>
            </w:r>
          </w:p>
        </w:tc>
        <w:tc>
          <w:tcPr>
            <w:tcW w:w="632" w:type="pct"/>
            <w:tcBorders>
              <w:top w:val="single" w:sz="4" w:space="0" w:color="000000"/>
              <w:bottom w:val="single" w:sz="4" w:space="0" w:color="000000"/>
            </w:tcBorders>
            <w:tcMar>
              <w:top w:w="30" w:type="dxa"/>
              <w:left w:w="45" w:type="dxa"/>
              <w:bottom w:w="30" w:type="dxa"/>
              <w:right w:w="45" w:type="dxa"/>
            </w:tcMar>
            <w:vAlign w:val="center"/>
            <w:hideMark/>
          </w:tcPr>
          <w:p w14:paraId="541A5F9C" w14:textId="77777777" w:rsidR="00761D6B" w:rsidRPr="00761D6B" w:rsidRDefault="00761D6B" w:rsidP="00761D6B">
            <w:pPr>
              <w:spacing w:after="0" w:line="240" w:lineRule="auto"/>
              <w:jc w:val="center"/>
              <w:rPr>
                <w:rFonts w:ascii="Arial" w:eastAsia="Times New Roman" w:hAnsi="Arial" w:cs="Arial"/>
                <w:sz w:val="18"/>
                <w:szCs w:val="18"/>
              </w:rPr>
            </w:pPr>
            <w:r w:rsidRPr="00761D6B">
              <w:rPr>
                <w:rFonts w:ascii="Arial" w:eastAsia="Times New Roman" w:hAnsi="Arial" w:cs="Arial"/>
                <w:sz w:val="18"/>
                <w:szCs w:val="18"/>
              </w:rPr>
              <w:t>5,000</w:t>
            </w:r>
          </w:p>
        </w:tc>
        <w:tc>
          <w:tcPr>
            <w:tcW w:w="763" w:type="pct"/>
            <w:tcBorders>
              <w:top w:val="single" w:sz="4" w:space="0" w:color="000000"/>
              <w:bottom w:val="single" w:sz="4" w:space="0" w:color="000000"/>
            </w:tcBorders>
            <w:tcMar>
              <w:top w:w="30" w:type="dxa"/>
              <w:left w:w="45" w:type="dxa"/>
              <w:bottom w:w="30" w:type="dxa"/>
              <w:right w:w="45" w:type="dxa"/>
            </w:tcMar>
            <w:vAlign w:val="center"/>
            <w:hideMark/>
          </w:tcPr>
          <w:p w14:paraId="12D2BF50" w14:textId="2736703D" w:rsidR="00761D6B" w:rsidRPr="00761D6B" w:rsidRDefault="00761D6B" w:rsidP="00761D6B">
            <w:pPr>
              <w:spacing w:after="0" w:line="240" w:lineRule="auto"/>
              <w:jc w:val="center"/>
              <w:rPr>
                <w:rFonts w:ascii="Arial" w:eastAsia="Times New Roman" w:hAnsi="Arial" w:cs="Arial"/>
                <w:sz w:val="18"/>
                <w:szCs w:val="18"/>
              </w:rPr>
            </w:pPr>
            <w:r w:rsidRPr="00761D6B">
              <w:rPr>
                <w:rFonts w:ascii="Arial" w:eastAsia="Times New Roman" w:hAnsi="Arial" w:cs="Arial"/>
                <w:sz w:val="18"/>
                <w:szCs w:val="18"/>
              </w:rPr>
              <w:t>0</w:t>
            </w:r>
          </w:p>
        </w:tc>
        <w:tc>
          <w:tcPr>
            <w:tcW w:w="535" w:type="pct"/>
            <w:tcBorders>
              <w:top w:val="single" w:sz="4" w:space="0" w:color="000000"/>
              <w:bottom w:val="single" w:sz="4" w:space="0" w:color="000000"/>
            </w:tcBorders>
            <w:tcMar>
              <w:top w:w="30" w:type="dxa"/>
              <w:left w:w="45" w:type="dxa"/>
              <w:bottom w:w="30" w:type="dxa"/>
              <w:right w:w="45" w:type="dxa"/>
            </w:tcMar>
            <w:vAlign w:val="center"/>
            <w:hideMark/>
          </w:tcPr>
          <w:p w14:paraId="3A021929" w14:textId="1412C955" w:rsidR="00761D6B" w:rsidRPr="00761D6B" w:rsidRDefault="00BA083B" w:rsidP="00761D6B">
            <w:pPr>
              <w:spacing w:after="0" w:line="240" w:lineRule="auto"/>
              <w:jc w:val="center"/>
              <w:rPr>
                <w:rFonts w:ascii="Arial" w:eastAsia="Times New Roman" w:hAnsi="Arial" w:cs="Arial"/>
                <w:sz w:val="18"/>
                <w:szCs w:val="18"/>
              </w:rPr>
            </w:pPr>
            <w:r>
              <w:rPr>
                <w:rFonts w:ascii="Arial" w:eastAsia="Times New Roman" w:hAnsi="Arial" w:cs="Arial"/>
                <w:sz w:val="18"/>
                <w:szCs w:val="18"/>
              </w:rPr>
              <w:t>5</w:t>
            </w:r>
            <w:r w:rsidR="00761D6B" w:rsidRPr="00761D6B">
              <w:rPr>
                <w:rFonts w:ascii="Arial" w:eastAsia="Times New Roman" w:hAnsi="Arial" w:cs="Arial"/>
                <w:sz w:val="18"/>
                <w:szCs w:val="18"/>
              </w:rPr>
              <w:t>,000</w:t>
            </w:r>
          </w:p>
        </w:tc>
      </w:tr>
      <w:tr w:rsidR="00761D6B" w:rsidRPr="00761D6B" w14:paraId="2007572A" w14:textId="77777777" w:rsidTr="00761D6B">
        <w:trPr>
          <w:trHeight w:val="20"/>
        </w:trPr>
        <w:tc>
          <w:tcPr>
            <w:tcW w:w="204" w:type="pct"/>
            <w:tcBorders>
              <w:top w:val="single" w:sz="4" w:space="0" w:color="000000"/>
              <w:bottom w:val="single" w:sz="4" w:space="0" w:color="000000"/>
            </w:tcBorders>
            <w:tcMar>
              <w:top w:w="30" w:type="dxa"/>
              <w:left w:w="45" w:type="dxa"/>
              <w:bottom w:w="30" w:type="dxa"/>
              <w:right w:w="45" w:type="dxa"/>
            </w:tcMar>
            <w:vAlign w:val="bottom"/>
            <w:hideMark/>
          </w:tcPr>
          <w:p w14:paraId="7E79CC06" w14:textId="77777777" w:rsidR="00761D6B" w:rsidRPr="00761D6B" w:rsidRDefault="00761D6B" w:rsidP="00761D6B">
            <w:pPr>
              <w:spacing w:after="0" w:line="240" w:lineRule="auto"/>
              <w:jc w:val="center"/>
              <w:rPr>
                <w:rFonts w:ascii="Arial" w:eastAsia="Times New Roman" w:hAnsi="Arial" w:cs="Arial"/>
                <w:sz w:val="18"/>
                <w:szCs w:val="18"/>
              </w:rPr>
            </w:pPr>
          </w:p>
        </w:tc>
        <w:tc>
          <w:tcPr>
            <w:tcW w:w="2866" w:type="pct"/>
            <w:gridSpan w:val="2"/>
            <w:tcBorders>
              <w:top w:val="single" w:sz="4" w:space="0" w:color="000000"/>
              <w:bottom w:val="single" w:sz="4" w:space="0" w:color="000000"/>
            </w:tcBorders>
            <w:tcMar>
              <w:top w:w="30" w:type="dxa"/>
              <w:left w:w="45" w:type="dxa"/>
              <w:bottom w:w="30" w:type="dxa"/>
              <w:right w:w="45" w:type="dxa"/>
            </w:tcMar>
            <w:vAlign w:val="bottom"/>
            <w:hideMark/>
          </w:tcPr>
          <w:p w14:paraId="2194EC81" w14:textId="242B2CE8" w:rsidR="00761D6B" w:rsidRPr="00BA083B" w:rsidRDefault="00761D6B" w:rsidP="00761D6B">
            <w:pPr>
              <w:spacing w:after="0" w:line="240" w:lineRule="auto"/>
              <w:rPr>
                <w:rFonts w:ascii="Arial" w:eastAsia="Times New Roman" w:hAnsi="Arial" w:cs="Arial"/>
                <w:sz w:val="18"/>
                <w:szCs w:val="18"/>
              </w:rPr>
            </w:pPr>
            <w:r w:rsidRPr="00BA083B">
              <w:rPr>
                <w:rFonts w:ascii="Arial" w:eastAsia="Times New Roman" w:hAnsi="Arial" w:cs="Arial"/>
                <w:sz w:val="18"/>
                <w:szCs w:val="18"/>
              </w:rPr>
              <w:t xml:space="preserve">Non-remunerative payment of approximately </w:t>
            </w:r>
            <w:r w:rsidR="00BA083B" w:rsidRPr="00BA083B">
              <w:rPr>
                <w:rFonts w:ascii="Arial" w:eastAsia="Times New Roman" w:hAnsi="Arial" w:cs="Arial"/>
                <w:sz w:val="18"/>
                <w:szCs w:val="18"/>
              </w:rPr>
              <w:t>2</w:t>
            </w:r>
            <w:r w:rsidRPr="00BA083B">
              <w:rPr>
                <w:rFonts w:ascii="Arial" w:eastAsia="Times New Roman" w:hAnsi="Arial" w:cs="Arial"/>
                <w:sz w:val="18"/>
                <w:szCs w:val="18"/>
              </w:rPr>
              <w:t>,500 dollars for six months to 50 interns.</w:t>
            </w:r>
          </w:p>
        </w:tc>
        <w:tc>
          <w:tcPr>
            <w:tcW w:w="632" w:type="pct"/>
            <w:tcBorders>
              <w:top w:val="single" w:sz="4" w:space="0" w:color="000000"/>
              <w:bottom w:val="single" w:sz="4" w:space="0" w:color="000000"/>
            </w:tcBorders>
            <w:tcMar>
              <w:top w:w="30" w:type="dxa"/>
              <w:left w:w="45" w:type="dxa"/>
              <w:bottom w:w="30" w:type="dxa"/>
              <w:right w:w="45" w:type="dxa"/>
            </w:tcMar>
            <w:vAlign w:val="center"/>
            <w:hideMark/>
          </w:tcPr>
          <w:p w14:paraId="6941E11C" w14:textId="77777777" w:rsidR="00761D6B" w:rsidRPr="00761D6B" w:rsidRDefault="00761D6B" w:rsidP="00761D6B">
            <w:pPr>
              <w:spacing w:after="0" w:line="240" w:lineRule="auto"/>
              <w:jc w:val="center"/>
              <w:rPr>
                <w:rFonts w:ascii="Arial" w:eastAsia="Times New Roman" w:hAnsi="Arial" w:cs="Arial"/>
                <w:sz w:val="18"/>
                <w:szCs w:val="18"/>
              </w:rPr>
            </w:pPr>
            <w:r w:rsidRPr="00761D6B">
              <w:rPr>
                <w:rFonts w:ascii="Arial" w:eastAsia="Times New Roman" w:hAnsi="Arial" w:cs="Arial"/>
                <w:sz w:val="18"/>
                <w:szCs w:val="18"/>
              </w:rPr>
              <w:t>75,000</w:t>
            </w:r>
          </w:p>
        </w:tc>
        <w:tc>
          <w:tcPr>
            <w:tcW w:w="763" w:type="pct"/>
            <w:tcBorders>
              <w:top w:val="single" w:sz="4" w:space="0" w:color="000000"/>
              <w:bottom w:val="single" w:sz="4" w:space="0" w:color="000000"/>
            </w:tcBorders>
            <w:tcMar>
              <w:top w:w="30" w:type="dxa"/>
              <w:left w:w="45" w:type="dxa"/>
              <w:bottom w:w="30" w:type="dxa"/>
              <w:right w:w="45" w:type="dxa"/>
            </w:tcMar>
            <w:vAlign w:val="center"/>
            <w:hideMark/>
          </w:tcPr>
          <w:p w14:paraId="1F65DD9E" w14:textId="69726E25" w:rsidR="00761D6B" w:rsidRPr="00761D6B" w:rsidRDefault="00BA083B" w:rsidP="00761D6B">
            <w:pPr>
              <w:spacing w:after="0" w:line="240" w:lineRule="auto"/>
              <w:jc w:val="center"/>
              <w:rPr>
                <w:rFonts w:ascii="Arial" w:eastAsia="Times New Roman" w:hAnsi="Arial" w:cs="Arial"/>
                <w:sz w:val="18"/>
                <w:szCs w:val="18"/>
              </w:rPr>
            </w:pPr>
            <w:r>
              <w:rPr>
                <w:rFonts w:ascii="Arial" w:eastAsia="Times New Roman" w:hAnsi="Arial" w:cs="Arial"/>
                <w:sz w:val="18"/>
                <w:szCs w:val="18"/>
              </w:rPr>
              <w:t>50</w:t>
            </w:r>
            <w:r w:rsidR="00761D6B" w:rsidRPr="00761D6B">
              <w:rPr>
                <w:rFonts w:ascii="Arial" w:eastAsia="Times New Roman" w:hAnsi="Arial" w:cs="Arial"/>
                <w:sz w:val="18"/>
                <w:szCs w:val="18"/>
              </w:rPr>
              <w:t>,000</w:t>
            </w:r>
          </w:p>
        </w:tc>
        <w:tc>
          <w:tcPr>
            <w:tcW w:w="535" w:type="pct"/>
            <w:tcBorders>
              <w:top w:val="single" w:sz="4" w:space="0" w:color="000000"/>
              <w:bottom w:val="single" w:sz="4" w:space="0" w:color="000000"/>
            </w:tcBorders>
            <w:tcMar>
              <w:top w:w="30" w:type="dxa"/>
              <w:left w:w="45" w:type="dxa"/>
              <w:bottom w:w="30" w:type="dxa"/>
              <w:right w:w="45" w:type="dxa"/>
            </w:tcMar>
            <w:vAlign w:val="center"/>
            <w:hideMark/>
          </w:tcPr>
          <w:p w14:paraId="21F3C633" w14:textId="4FAC5A7F" w:rsidR="00761D6B" w:rsidRPr="00761D6B" w:rsidRDefault="00761D6B" w:rsidP="00761D6B">
            <w:pPr>
              <w:spacing w:after="0" w:line="240" w:lineRule="auto"/>
              <w:jc w:val="center"/>
              <w:rPr>
                <w:rFonts w:ascii="Arial" w:eastAsia="Times New Roman" w:hAnsi="Arial" w:cs="Arial"/>
                <w:sz w:val="18"/>
                <w:szCs w:val="18"/>
              </w:rPr>
            </w:pPr>
            <w:r w:rsidRPr="00761D6B">
              <w:rPr>
                <w:rFonts w:ascii="Arial" w:eastAsia="Times New Roman" w:hAnsi="Arial" w:cs="Arial"/>
                <w:sz w:val="18"/>
                <w:szCs w:val="18"/>
              </w:rPr>
              <w:t>1</w:t>
            </w:r>
            <w:r w:rsidR="00BA083B">
              <w:rPr>
                <w:rFonts w:ascii="Arial" w:eastAsia="Times New Roman" w:hAnsi="Arial" w:cs="Arial"/>
                <w:sz w:val="18"/>
                <w:szCs w:val="18"/>
              </w:rPr>
              <w:t>25</w:t>
            </w:r>
            <w:r w:rsidRPr="00761D6B">
              <w:rPr>
                <w:rFonts w:ascii="Arial" w:eastAsia="Times New Roman" w:hAnsi="Arial" w:cs="Arial"/>
                <w:sz w:val="18"/>
                <w:szCs w:val="18"/>
              </w:rPr>
              <w:t>,000</w:t>
            </w:r>
          </w:p>
        </w:tc>
      </w:tr>
      <w:tr w:rsidR="00761D6B" w:rsidRPr="00761D6B" w14:paraId="74A85981" w14:textId="77777777" w:rsidTr="00761D6B">
        <w:trPr>
          <w:trHeight w:val="20"/>
        </w:trPr>
        <w:tc>
          <w:tcPr>
            <w:tcW w:w="3070" w:type="pct"/>
            <w:gridSpan w:val="3"/>
            <w:tcBorders>
              <w:top w:val="single" w:sz="4" w:space="0" w:color="000000"/>
              <w:bottom w:val="single" w:sz="4" w:space="0" w:color="000000"/>
            </w:tcBorders>
            <w:tcMar>
              <w:top w:w="30" w:type="dxa"/>
              <w:left w:w="45" w:type="dxa"/>
              <w:bottom w:w="30" w:type="dxa"/>
              <w:right w:w="45" w:type="dxa"/>
            </w:tcMar>
            <w:vAlign w:val="bottom"/>
            <w:hideMark/>
          </w:tcPr>
          <w:p w14:paraId="54A7A86B" w14:textId="1EA95D3D" w:rsidR="00761D6B" w:rsidRPr="00BA083B" w:rsidRDefault="004E0A66" w:rsidP="00761D6B">
            <w:pPr>
              <w:spacing w:after="0" w:line="240" w:lineRule="auto"/>
              <w:rPr>
                <w:rFonts w:ascii="Arial" w:eastAsia="Times New Roman" w:hAnsi="Arial" w:cs="Arial"/>
                <w:sz w:val="18"/>
                <w:szCs w:val="18"/>
              </w:rPr>
            </w:pPr>
            <w:r w:rsidRPr="00BA083B">
              <w:rPr>
                <w:rFonts w:ascii="Arial" w:eastAsia="Times New Roman" w:hAnsi="Arial" w:cs="Arial"/>
                <w:sz w:val="18"/>
                <w:szCs w:val="18"/>
              </w:rPr>
              <w:t xml:space="preserve">2.3 </w:t>
            </w:r>
            <w:r w:rsidR="00761D6B" w:rsidRPr="00BA083B">
              <w:rPr>
                <w:rFonts w:ascii="Arial" w:eastAsia="Times New Roman" w:hAnsi="Arial" w:cs="Arial"/>
                <w:sz w:val="18"/>
                <w:szCs w:val="18"/>
              </w:rPr>
              <w:t>Activity for the dissemination of the training program</w:t>
            </w:r>
          </w:p>
        </w:tc>
        <w:tc>
          <w:tcPr>
            <w:tcW w:w="632" w:type="pct"/>
            <w:tcBorders>
              <w:top w:val="single" w:sz="4" w:space="0" w:color="000000"/>
              <w:bottom w:val="single" w:sz="4" w:space="0" w:color="000000"/>
            </w:tcBorders>
            <w:tcMar>
              <w:top w:w="30" w:type="dxa"/>
              <w:left w:w="45" w:type="dxa"/>
              <w:bottom w:w="30" w:type="dxa"/>
              <w:right w:w="45" w:type="dxa"/>
            </w:tcMar>
            <w:vAlign w:val="center"/>
            <w:hideMark/>
          </w:tcPr>
          <w:p w14:paraId="3EF4F99F" w14:textId="77777777" w:rsidR="00761D6B" w:rsidRPr="00761D6B" w:rsidRDefault="00761D6B" w:rsidP="00761D6B">
            <w:pPr>
              <w:spacing w:after="0" w:line="240" w:lineRule="auto"/>
              <w:jc w:val="center"/>
              <w:rPr>
                <w:rFonts w:ascii="Arial" w:eastAsia="Times New Roman" w:hAnsi="Arial" w:cs="Arial"/>
                <w:sz w:val="18"/>
                <w:szCs w:val="18"/>
              </w:rPr>
            </w:pPr>
            <w:r w:rsidRPr="00761D6B">
              <w:rPr>
                <w:rFonts w:ascii="Arial" w:eastAsia="Times New Roman" w:hAnsi="Arial" w:cs="Arial"/>
                <w:sz w:val="18"/>
                <w:szCs w:val="18"/>
              </w:rPr>
              <w:t>5,000</w:t>
            </w:r>
          </w:p>
        </w:tc>
        <w:tc>
          <w:tcPr>
            <w:tcW w:w="763" w:type="pct"/>
            <w:tcBorders>
              <w:top w:val="single" w:sz="4" w:space="0" w:color="000000"/>
              <w:bottom w:val="single" w:sz="4" w:space="0" w:color="000000"/>
            </w:tcBorders>
            <w:tcMar>
              <w:top w:w="30" w:type="dxa"/>
              <w:left w:w="45" w:type="dxa"/>
              <w:bottom w:w="30" w:type="dxa"/>
              <w:right w:w="45" w:type="dxa"/>
            </w:tcMar>
            <w:vAlign w:val="center"/>
            <w:hideMark/>
          </w:tcPr>
          <w:p w14:paraId="5719200D" w14:textId="77777777" w:rsidR="00761D6B" w:rsidRPr="00761D6B" w:rsidRDefault="00761D6B" w:rsidP="00761D6B">
            <w:pPr>
              <w:spacing w:after="0" w:line="240" w:lineRule="auto"/>
              <w:jc w:val="center"/>
              <w:rPr>
                <w:rFonts w:ascii="Arial" w:eastAsia="Times New Roman" w:hAnsi="Arial" w:cs="Arial"/>
                <w:sz w:val="18"/>
                <w:szCs w:val="18"/>
              </w:rPr>
            </w:pPr>
            <w:r w:rsidRPr="00761D6B">
              <w:rPr>
                <w:rFonts w:ascii="Arial" w:eastAsia="Times New Roman" w:hAnsi="Arial" w:cs="Arial"/>
                <w:sz w:val="18"/>
                <w:szCs w:val="18"/>
              </w:rPr>
              <w:t>0</w:t>
            </w:r>
          </w:p>
        </w:tc>
        <w:tc>
          <w:tcPr>
            <w:tcW w:w="535" w:type="pct"/>
            <w:tcBorders>
              <w:top w:val="single" w:sz="4" w:space="0" w:color="000000"/>
              <w:bottom w:val="single" w:sz="4" w:space="0" w:color="000000"/>
            </w:tcBorders>
            <w:tcMar>
              <w:top w:w="30" w:type="dxa"/>
              <w:left w:w="45" w:type="dxa"/>
              <w:bottom w:w="30" w:type="dxa"/>
              <w:right w:w="45" w:type="dxa"/>
            </w:tcMar>
            <w:vAlign w:val="center"/>
            <w:hideMark/>
          </w:tcPr>
          <w:p w14:paraId="79EF8403" w14:textId="77777777" w:rsidR="00761D6B" w:rsidRPr="00761D6B" w:rsidRDefault="00761D6B" w:rsidP="00761D6B">
            <w:pPr>
              <w:spacing w:after="0" w:line="240" w:lineRule="auto"/>
              <w:jc w:val="center"/>
              <w:rPr>
                <w:rFonts w:ascii="Arial" w:eastAsia="Times New Roman" w:hAnsi="Arial" w:cs="Arial"/>
                <w:sz w:val="18"/>
                <w:szCs w:val="18"/>
              </w:rPr>
            </w:pPr>
            <w:r w:rsidRPr="00761D6B">
              <w:rPr>
                <w:rFonts w:ascii="Arial" w:eastAsia="Times New Roman" w:hAnsi="Arial" w:cs="Arial"/>
                <w:sz w:val="18"/>
                <w:szCs w:val="18"/>
              </w:rPr>
              <w:t>5,000</w:t>
            </w:r>
          </w:p>
        </w:tc>
      </w:tr>
      <w:tr w:rsidR="00761D6B" w:rsidRPr="00761D6B" w14:paraId="2D925CA1" w14:textId="77777777" w:rsidTr="00761D6B">
        <w:trPr>
          <w:trHeight w:val="20"/>
        </w:trPr>
        <w:tc>
          <w:tcPr>
            <w:tcW w:w="376" w:type="pct"/>
            <w:gridSpan w:val="2"/>
            <w:tcBorders>
              <w:top w:val="single" w:sz="4" w:space="0" w:color="000000"/>
            </w:tcBorders>
            <w:shd w:val="clear" w:color="auto" w:fill="999999"/>
            <w:tcMar>
              <w:top w:w="30" w:type="dxa"/>
              <w:left w:w="45" w:type="dxa"/>
              <w:bottom w:w="30" w:type="dxa"/>
              <w:right w:w="45" w:type="dxa"/>
            </w:tcMar>
            <w:vAlign w:val="bottom"/>
            <w:hideMark/>
          </w:tcPr>
          <w:p w14:paraId="797E91C9" w14:textId="77777777" w:rsidR="00761D6B" w:rsidRPr="00761D6B" w:rsidRDefault="00761D6B" w:rsidP="00761D6B">
            <w:pPr>
              <w:spacing w:after="0" w:line="240" w:lineRule="auto"/>
              <w:rPr>
                <w:rFonts w:ascii="Arial" w:eastAsia="Times New Roman" w:hAnsi="Arial" w:cs="Arial"/>
                <w:b/>
                <w:bCs/>
                <w:sz w:val="18"/>
                <w:szCs w:val="18"/>
              </w:rPr>
            </w:pPr>
            <w:r w:rsidRPr="00761D6B">
              <w:rPr>
                <w:rFonts w:ascii="Arial" w:eastAsia="Times New Roman" w:hAnsi="Arial" w:cs="Arial"/>
                <w:b/>
                <w:bCs/>
                <w:sz w:val="18"/>
                <w:szCs w:val="18"/>
              </w:rPr>
              <w:t>Total</w:t>
            </w:r>
          </w:p>
        </w:tc>
        <w:tc>
          <w:tcPr>
            <w:tcW w:w="2694" w:type="pct"/>
            <w:tcBorders>
              <w:top w:val="single" w:sz="4" w:space="0" w:color="000000"/>
            </w:tcBorders>
            <w:shd w:val="clear" w:color="auto" w:fill="999999"/>
            <w:tcMar>
              <w:top w:w="30" w:type="dxa"/>
              <w:left w:w="45" w:type="dxa"/>
              <w:bottom w:w="30" w:type="dxa"/>
              <w:right w:w="45" w:type="dxa"/>
            </w:tcMar>
            <w:vAlign w:val="center"/>
            <w:hideMark/>
          </w:tcPr>
          <w:p w14:paraId="07ABC9D4" w14:textId="77777777" w:rsidR="00761D6B" w:rsidRPr="00761D6B" w:rsidRDefault="00761D6B" w:rsidP="00761D6B">
            <w:pPr>
              <w:spacing w:after="0" w:line="240" w:lineRule="auto"/>
              <w:rPr>
                <w:rFonts w:ascii="Arial" w:eastAsia="Times New Roman" w:hAnsi="Arial" w:cs="Arial"/>
                <w:b/>
                <w:bCs/>
                <w:sz w:val="18"/>
                <w:szCs w:val="18"/>
              </w:rPr>
            </w:pPr>
          </w:p>
        </w:tc>
        <w:tc>
          <w:tcPr>
            <w:tcW w:w="632" w:type="pct"/>
            <w:tcBorders>
              <w:top w:val="single" w:sz="4" w:space="0" w:color="000000"/>
            </w:tcBorders>
            <w:shd w:val="clear" w:color="auto" w:fill="999999"/>
            <w:tcMar>
              <w:top w:w="30" w:type="dxa"/>
              <w:left w:w="45" w:type="dxa"/>
              <w:bottom w:w="30" w:type="dxa"/>
              <w:right w:w="45" w:type="dxa"/>
            </w:tcMar>
            <w:vAlign w:val="center"/>
            <w:hideMark/>
          </w:tcPr>
          <w:p w14:paraId="646A7C97" w14:textId="77777777" w:rsidR="00761D6B" w:rsidRPr="00761D6B" w:rsidRDefault="00761D6B" w:rsidP="00761D6B">
            <w:pPr>
              <w:spacing w:after="0" w:line="240" w:lineRule="auto"/>
              <w:jc w:val="center"/>
              <w:rPr>
                <w:rFonts w:ascii="Arial" w:eastAsia="Times New Roman" w:hAnsi="Arial" w:cs="Arial"/>
                <w:b/>
                <w:bCs/>
                <w:sz w:val="18"/>
                <w:szCs w:val="18"/>
              </w:rPr>
            </w:pPr>
            <w:r w:rsidRPr="00761D6B">
              <w:rPr>
                <w:rFonts w:ascii="Arial" w:eastAsia="Times New Roman" w:hAnsi="Arial" w:cs="Arial"/>
                <w:b/>
                <w:bCs/>
                <w:sz w:val="18"/>
                <w:szCs w:val="18"/>
              </w:rPr>
              <w:t>500,000</w:t>
            </w:r>
          </w:p>
        </w:tc>
        <w:tc>
          <w:tcPr>
            <w:tcW w:w="763" w:type="pct"/>
            <w:tcBorders>
              <w:top w:val="single" w:sz="4" w:space="0" w:color="000000"/>
            </w:tcBorders>
            <w:shd w:val="clear" w:color="auto" w:fill="999999"/>
            <w:tcMar>
              <w:top w:w="30" w:type="dxa"/>
              <w:left w:w="45" w:type="dxa"/>
              <w:bottom w:w="30" w:type="dxa"/>
              <w:right w:w="45" w:type="dxa"/>
            </w:tcMar>
            <w:vAlign w:val="center"/>
            <w:hideMark/>
          </w:tcPr>
          <w:p w14:paraId="643A9DFF" w14:textId="77777777" w:rsidR="00761D6B" w:rsidRPr="00761D6B" w:rsidRDefault="00761D6B" w:rsidP="00761D6B">
            <w:pPr>
              <w:spacing w:after="0" w:line="240" w:lineRule="auto"/>
              <w:jc w:val="center"/>
              <w:rPr>
                <w:rFonts w:ascii="Arial" w:eastAsia="Times New Roman" w:hAnsi="Arial" w:cs="Arial"/>
                <w:b/>
                <w:bCs/>
                <w:sz w:val="18"/>
                <w:szCs w:val="18"/>
              </w:rPr>
            </w:pPr>
            <w:r w:rsidRPr="00761D6B">
              <w:rPr>
                <w:rFonts w:ascii="Arial" w:eastAsia="Times New Roman" w:hAnsi="Arial" w:cs="Arial"/>
                <w:b/>
                <w:bCs/>
                <w:sz w:val="18"/>
                <w:szCs w:val="18"/>
              </w:rPr>
              <w:t>400,000</w:t>
            </w:r>
          </w:p>
        </w:tc>
        <w:tc>
          <w:tcPr>
            <w:tcW w:w="535" w:type="pct"/>
            <w:tcBorders>
              <w:top w:val="single" w:sz="4" w:space="0" w:color="000000"/>
            </w:tcBorders>
            <w:shd w:val="clear" w:color="auto" w:fill="999999"/>
            <w:tcMar>
              <w:top w:w="30" w:type="dxa"/>
              <w:left w:w="45" w:type="dxa"/>
              <w:bottom w:w="30" w:type="dxa"/>
              <w:right w:w="45" w:type="dxa"/>
            </w:tcMar>
            <w:vAlign w:val="center"/>
            <w:hideMark/>
          </w:tcPr>
          <w:p w14:paraId="37CC241E" w14:textId="77777777" w:rsidR="00761D6B" w:rsidRPr="00761D6B" w:rsidRDefault="00761D6B" w:rsidP="00761D6B">
            <w:pPr>
              <w:spacing w:after="0" w:line="240" w:lineRule="auto"/>
              <w:jc w:val="center"/>
              <w:rPr>
                <w:rFonts w:ascii="Arial" w:eastAsia="Times New Roman" w:hAnsi="Arial" w:cs="Arial"/>
                <w:b/>
                <w:bCs/>
                <w:sz w:val="18"/>
                <w:szCs w:val="18"/>
              </w:rPr>
            </w:pPr>
            <w:r w:rsidRPr="00761D6B">
              <w:rPr>
                <w:rFonts w:ascii="Arial" w:eastAsia="Times New Roman" w:hAnsi="Arial" w:cs="Arial"/>
                <w:b/>
                <w:bCs/>
                <w:sz w:val="18"/>
                <w:szCs w:val="18"/>
              </w:rPr>
              <w:t>900,000</w:t>
            </w:r>
          </w:p>
        </w:tc>
      </w:tr>
    </w:tbl>
    <w:p w14:paraId="7D88A757" w14:textId="77777777" w:rsidR="00761D6B" w:rsidRPr="00761D6B" w:rsidRDefault="00761D6B" w:rsidP="00761D6B">
      <w:pPr>
        <w:pBdr>
          <w:top w:val="nil"/>
          <w:left w:val="nil"/>
          <w:bottom w:val="nil"/>
          <w:right w:val="nil"/>
          <w:between w:val="nil"/>
        </w:pBdr>
        <w:spacing w:after="120"/>
        <w:ind w:left="360"/>
        <w:jc w:val="center"/>
        <w:rPr>
          <w:rFonts w:ascii="Arial" w:eastAsia="Arial" w:hAnsi="Arial" w:cs="Arial"/>
          <w:b/>
          <w:color w:val="000000"/>
        </w:rPr>
      </w:pPr>
    </w:p>
    <w:p w14:paraId="4A82D5E3" w14:textId="77777777" w:rsidR="00AC6121" w:rsidRDefault="00A40AC5">
      <w:pPr>
        <w:numPr>
          <w:ilvl w:val="0"/>
          <w:numId w:val="1"/>
        </w:numPr>
        <w:pBdr>
          <w:top w:val="nil"/>
          <w:left w:val="nil"/>
          <w:bottom w:val="nil"/>
          <w:right w:val="nil"/>
          <w:between w:val="nil"/>
        </w:pBdr>
        <w:spacing w:after="0"/>
        <w:jc w:val="both"/>
        <w:rPr>
          <w:rFonts w:ascii="Arial" w:eastAsia="Arial" w:hAnsi="Arial" w:cs="Arial"/>
          <w:b/>
          <w:color w:val="000000"/>
        </w:rPr>
      </w:pPr>
      <w:r>
        <w:rPr>
          <w:rFonts w:ascii="Arial" w:eastAsia="Arial" w:hAnsi="Arial" w:cs="Arial"/>
          <w:b/>
          <w:color w:val="000000"/>
        </w:rPr>
        <w:t>Executing agency and execution structure</w:t>
      </w:r>
    </w:p>
    <w:p w14:paraId="1854417B" w14:textId="44F4C8F9" w:rsidR="00AC6121" w:rsidRDefault="00300648" w:rsidP="004536BA">
      <w:pPr>
        <w:pBdr>
          <w:top w:val="nil"/>
          <w:left w:val="nil"/>
          <w:bottom w:val="nil"/>
          <w:right w:val="nil"/>
          <w:between w:val="nil"/>
        </w:pBdr>
        <w:spacing w:after="0"/>
        <w:ind w:left="360" w:hanging="630"/>
        <w:jc w:val="both"/>
        <w:rPr>
          <w:rFonts w:ascii="Arial" w:eastAsia="Arial" w:hAnsi="Arial" w:cs="Arial"/>
          <w:color w:val="000000"/>
        </w:rPr>
      </w:pPr>
      <w:r>
        <w:rPr>
          <w:rFonts w:ascii="Arial" w:eastAsia="Arial" w:hAnsi="Arial" w:cs="Arial"/>
          <w:color w:val="000000"/>
        </w:rPr>
        <w:t>5.1</w:t>
      </w:r>
      <w:r>
        <w:rPr>
          <w:rFonts w:ascii="Arial" w:eastAsia="Arial" w:hAnsi="Arial" w:cs="Arial"/>
          <w:color w:val="000000"/>
        </w:rPr>
        <w:tab/>
      </w:r>
      <w:r w:rsidR="00A40AC5">
        <w:rPr>
          <w:rFonts w:ascii="Arial" w:eastAsia="Arial" w:hAnsi="Arial" w:cs="Arial"/>
          <w:color w:val="000000"/>
        </w:rPr>
        <w:t>The IDB, through SCL/LMK, will execute this TC, due to LMK's expertise in labor markets and vocational training.</w:t>
      </w:r>
    </w:p>
    <w:p w14:paraId="7360C141" w14:textId="77777777" w:rsidR="00AC6121" w:rsidRDefault="00AC6121">
      <w:pPr>
        <w:pBdr>
          <w:top w:val="nil"/>
          <w:left w:val="nil"/>
          <w:bottom w:val="nil"/>
          <w:right w:val="nil"/>
          <w:between w:val="nil"/>
        </w:pBdr>
        <w:spacing w:after="0"/>
        <w:ind w:left="360" w:hanging="720"/>
        <w:jc w:val="both"/>
        <w:rPr>
          <w:rFonts w:ascii="Arial" w:eastAsia="Arial" w:hAnsi="Arial" w:cs="Arial"/>
          <w:color w:val="000000"/>
        </w:rPr>
      </w:pPr>
    </w:p>
    <w:p w14:paraId="61E2D5F2" w14:textId="77777777" w:rsidR="00AC6121" w:rsidRDefault="00A40AC5">
      <w:pPr>
        <w:numPr>
          <w:ilvl w:val="0"/>
          <w:numId w:val="1"/>
        </w:numPr>
        <w:pBdr>
          <w:top w:val="nil"/>
          <w:left w:val="nil"/>
          <w:bottom w:val="nil"/>
          <w:right w:val="nil"/>
          <w:between w:val="nil"/>
        </w:pBdr>
        <w:spacing w:after="0"/>
        <w:jc w:val="both"/>
        <w:rPr>
          <w:rFonts w:ascii="Arial" w:eastAsia="Arial" w:hAnsi="Arial" w:cs="Arial"/>
          <w:b/>
          <w:color w:val="000000"/>
        </w:rPr>
      </w:pPr>
      <w:r>
        <w:rPr>
          <w:rFonts w:ascii="Arial" w:eastAsia="Arial" w:hAnsi="Arial" w:cs="Arial"/>
          <w:b/>
          <w:color w:val="000000"/>
        </w:rPr>
        <w:t xml:space="preserve">Project Risks and issues </w:t>
      </w:r>
    </w:p>
    <w:p w14:paraId="56367E27" w14:textId="77777777" w:rsidR="00AC6121" w:rsidRDefault="00A40AC5" w:rsidP="000A107A">
      <w:pPr>
        <w:numPr>
          <w:ilvl w:val="1"/>
          <w:numId w:val="2"/>
        </w:numPr>
        <w:pBdr>
          <w:top w:val="nil"/>
          <w:left w:val="nil"/>
          <w:bottom w:val="nil"/>
          <w:right w:val="nil"/>
          <w:between w:val="nil"/>
        </w:pBdr>
        <w:spacing w:after="0" w:line="240" w:lineRule="auto"/>
        <w:ind w:left="360" w:hanging="630"/>
        <w:jc w:val="both"/>
        <w:rPr>
          <w:rFonts w:ascii="Arial" w:eastAsia="Arial" w:hAnsi="Arial" w:cs="Arial"/>
          <w:color w:val="000000"/>
        </w:rPr>
      </w:pPr>
      <w:r>
        <w:rPr>
          <w:rFonts w:ascii="Arial" w:eastAsia="Arial" w:hAnsi="Arial" w:cs="Arial"/>
          <w:color w:val="000000"/>
        </w:rPr>
        <w:t xml:space="preserve">TC execution may take more time than originally planned. </w:t>
      </w:r>
    </w:p>
    <w:p w14:paraId="039284D3" w14:textId="77777777" w:rsidR="00AC6121" w:rsidRDefault="00AC6121">
      <w:pPr>
        <w:pBdr>
          <w:top w:val="nil"/>
          <w:left w:val="nil"/>
          <w:bottom w:val="nil"/>
          <w:right w:val="nil"/>
          <w:between w:val="nil"/>
        </w:pBdr>
        <w:spacing w:before="120" w:after="120" w:line="240" w:lineRule="auto"/>
        <w:ind w:left="360" w:hanging="720"/>
        <w:jc w:val="both"/>
        <w:rPr>
          <w:rFonts w:ascii="Arial" w:eastAsia="Arial" w:hAnsi="Arial" w:cs="Arial"/>
          <w:b/>
          <w:color w:val="000000"/>
        </w:rPr>
      </w:pPr>
    </w:p>
    <w:p w14:paraId="26FE4049" w14:textId="77777777" w:rsidR="00AC6121" w:rsidRDefault="00A40AC5">
      <w:pPr>
        <w:numPr>
          <w:ilvl w:val="0"/>
          <w:numId w:val="1"/>
        </w:numPr>
        <w:pBdr>
          <w:top w:val="nil"/>
          <w:left w:val="nil"/>
          <w:bottom w:val="nil"/>
          <w:right w:val="nil"/>
          <w:between w:val="nil"/>
        </w:pBdr>
        <w:spacing w:before="120" w:after="120" w:line="240" w:lineRule="auto"/>
        <w:jc w:val="both"/>
        <w:rPr>
          <w:rFonts w:ascii="Arial" w:eastAsia="Arial" w:hAnsi="Arial" w:cs="Arial"/>
          <w:b/>
          <w:color w:val="000000"/>
        </w:rPr>
      </w:pPr>
      <w:r>
        <w:rPr>
          <w:rFonts w:ascii="Arial" w:eastAsia="Arial" w:hAnsi="Arial" w:cs="Arial"/>
          <w:b/>
          <w:color w:val="000000"/>
        </w:rPr>
        <w:t>Environmental and Social Classification</w:t>
      </w:r>
    </w:p>
    <w:p w14:paraId="02F4FBC0" w14:textId="2E1D32F8" w:rsidR="00AC6121" w:rsidRDefault="00300648" w:rsidP="004536BA">
      <w:pPr>
        <w:pBdr>
          <w:top w:val="nil"/>
          <w:left w:val="nil"/>
          <w:bottom w:val="nil"/>
          <w:right w:val="nil"/>
          <w:between w:val="nil"/>
        </w:pBdr>
        <w:spacing w:before="120" w:after="120" w:line="240" w:lineRule="auto"/>
        <w:ind w:left="360" w:hanging="720"/>
        <w:jc w:val="both"/>
        <w:rPr>
          <w:rFonts w:ascii="Arial" w:eastAsia="Arial" w:hAnsi="Arial" w:cs="Arial"/>
          <w:color w:val="000000"/>
        </w:rPr>
      </w:pPr>
      <w:r>
        <w:rPr>
          <w:rFonts w:ascii="Arial" w:eastAsia="Arial" w:hAnsi="Arial" w:cs="Arial"/>
          <w:color w:val="000000"/>
        </w:rPr>
        <w:t>7.1</w:t>
      </w:r>
      <w:r>
        <w:rPr>
          <w:rFonts w:ascii="Arial" w:eastAsia="Arial" w:hAnsi="Arial" w:cs="Arial"/>
          <w:color w:val="000000"/>
        </w:rPr>
        <w:tab/>
      </w:r>
      <w:r w:rsidR="00A40AC5">
        <w:rPr>
          <w:rFonts w:ascii="Arial" w:eastAsia="Arial" w:hAnsi="Arial" w:cs="Arial"/>
          <w:color w:val="000000"/>
        </w:rPr>
        <w:t>The ESG classification for this operation is [C</w:t>
      </w:r>
      <w:del w:id="1" w:author="Muhlstein, Ethel Rosa" w:date="2019-02-13T09:53:00Z">
        <w:r w:rsidR="00A40AC5" w:rsidDel="009D2C75">
          <w:rPr>
            <w:rFonts w:ascii="Arial" w:eastAsia="Arial" w:hAnsi="Arial" w:cs="Arial"/>
            <w:color w:val="000000"/>
          </w:rPr>
          <w:delText>]</w:delText>
        </w:r>
      </w:del>
      <w:bookmarkStart w:id="2" w:name="_GoBack"/>
      <w:bookmarkEnd w:id="2"/>
      <w:r w:rsidR="00A40AC5">
        <w:rPr>
          <w:rFonts w:ascii="Arial" w:eastAsia="Arial" w:hAnsi="Arial" w:cs="Arial"/>
          <w:color w:val="000000"/>
        </w:rPr>
        <w:t>.</w:t>
      </w:r>
    </w:p>
    <w:sectPr w:rsidR="00AC6121">
      <w:headerReference w:type="default" r:id="rId7"/>
      <w:footerReference w:type="default" r:id="rId8"/>
      <w:pgSz w:w="12240" w:h="15840"/>
      <w:pgMar w:top="1440" w:right="1800" w:bottom="1440"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51128B" w14:textId="77777777" w:rsidR="005873AC" w:rsidRDefault="005873AC">
      <w:pPr>
        <w:spacing w:after="0" w:line="240" w:lineRule="auto"/>
      </w:pPr>
      <w:r>
        <w:separator/>
      </w:r>
    </w:p>
  </w:endnote>
  <w:endnote w:type="continuationSeparator" w:id="0">
    <w:p w14:paraId="3A238104" w14:textId="77777777" w:rsidR="005873AC" w:rsidRDefault="005873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OpenSans-Regular">
    <w:altName w:val="Calibri"/>
    <w:charset w:val="00"/>
    <w:family w:val="auto"/>
    <w:pitch w:val="default"/>
  </w:font>
  <w:font w:name="Gotham Book">
    <w:panose1 w:val="00000000000000000000"/>
    <w:charset w:val="00"/>
    <w:family w:val="modern"/>
    <w:notTrueType/>
    <w:pitch w:val="variable"/>
    <w:sig w:usb0="A10000FF" w:usb1="4000005B" w:usb2="00000000" w:usb3="00000000" w:csb0="0000009B"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4203F4" w14:textId="77777777" w:rsidR="00AC6121" w:rsidRDefault="00AC6121">
    <w:pPr>
      <w:pBdr>
        <w:top w:val="nil"/>
        <w:left w:val="nil"/>
        <w:bottom w:val="nil"/>
        <w:right w:val="nil"/>
        <w:between w:val="nil"/>
      </w:pBdr>
      <w:tabs>
        <w:tab w:val="center" w:pos="4680"/>
        <w:tab w:val="right" w:pos="9360"/>
      </w:tabs>
      <w:spacing w:after="0" w:line="240" w:lineRule="auto"/>
      <w:jc w:val="center"/>
      <w:rPr>
        <w:color w:val="000000"/>
      </w:rPr>
    </w:pPr>
  </w:p>
  <w:p w14:paraId="7F9E5DCF" w14:textId="77777777" w:rsidR="00AC6121" w:rsidRDefault="00AC6121">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ED1FC5" w14:textId="77777777" w:rsidR="005873AC" w:rsidRDefault="005873AC">
      <w:pPr>
        <w:spacing w:after="0" w:line="240" w:lineRule="auto"/>
      </w:pPr>
      <w:r>
        <w:separator/>
      </w:r>
    </w:p>
  </w:footnote>
  <w:footnote w:type="continuationSeparator" w:id="0">
    <w:p w14:paraId="33804EE7" w14:textId="77777777" w:rsidR="005873AC" w:rsidRDefault="005873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22179A" w14:textId="77777777" w:rsidR="00AC6121" w:rsidRDefault="00A40AC5">
    <w:pPr>
      <w:pBdr>
        <w:top w:val="nil"/>
        <w:left w:val="nil"/>
        <w:bottom w:val="nil"/>
        <w:right w:val="nil"/>
        <w:between w:val="nil"/>
      </w:pBdr>
      <w:tabs>
        <w:tab w:val="center" w:pos="4680"/>
        <w:tab w:val="right" w:pos="9360"/>
      </w:tabs>
      <w:spacing w:after="0" w:line="240" w:lineRule="auto"/>
      <w:jc w:val="center"/>
      <w:rPr>
        <w:rFonts w:ascii="Gotham Book" w:eastAsia="Gotham Book" w:hAnsi="Gotham Book" w:cs="Gotham Book"/>
        <w:color w:val="000000"/>
        <w:sz w:val="18"/>
        <w:szCs w:val="18"/>
      </w:rPr>
    </w:pPr>
    <w:r>
      <w:rPr>
        <w:rFonts w:ascii="Gotham Book" w:eastAsia="Gotham Book" w:hAnsi="Gotham Book" w:cs="Gotham Book"/>
        <w:color w:val="000000"/>
        <w:sz w:val="18"/>
        <w:szCs w:val="18"/>
      </w:rPr>
      <w:t>- </w:t>
    </w:r>
    <w:r>
      <w:rPr>
        <w:rFonts w:ascii="Gotham Book" w:eastAsia="Gotham Book" w:hAnsi="Gotham Book" w:cs="Gotham Book"/>
        <w:color w:val="000000"/>
        <w:sz w:val="18"/>
        <w:szCs w:val="18"/>
      </w:rPr>
      <w:fldChar w:fldCharType="begin"/>
    </w:r>
    <w:r>
      <w:rPr>
        <w:rFonts w:ascii="Gotham Book" w:eastAsia="Gotham Book" w:hAnsi="Gotham Book" w:cs="Gotham Book"/>
        <w:color w:val="000000"/>
        <w:sz w:val="18"/>
        <w:szCs w:val="18"/>
      </w:rPr>
      <w:instrText>PAGE</w:instrText>
    </w:r>
    <w:r>
      <w:rPr>
        <w:rFonts w:ascii="Gotham Book" w:eastAsia="Gotham Book" w:hAnsi="Gotham Book" w:cs="Gotham Book"/>
        <w:color w:val="000000"/>
        <w:sz w:val="18"/>
        <w:szCs w:val="18"/>
      </w:rPr>
      <w:fldChar w:fldCharType="separate"/>
    </w:r>
    <w:r w:rsidR="00542606">
      <w:rPr>
        <w:rFonts w:ascii="Gotham Book" w:eastAsia="Gotham Book" w:hAnsi="Gotham Book" w:cs="Gotham Book"/>
        <w:noProof/>
        <w:color w:val="000000"/>
        <w:sz w:val="18"/>
        <w:szCs w:val="18"/>
      </w:rPr>
      <w:t>1</w:t>
    </w:r>
    <w:r>
      <w:rPr>
        <w:rFonts w:ascii="Gotham Book" w:eastAsia="Gotham Book" w:hAnsi="Gotham Book" w:cs="Gotham Book"/>
        <w:color w:val="000000"/>
        <w:sz w:val="18"/>
        <w:szCs w:val="18"/>
      </w:rPr>
      <w:fldChar w:fldCharType="end"/>
    </w:r>
    <w:r>
      <w:rPr>
        <w:rFonts w:ascii="Gotham Book" w:eastAsia="Gotham Book" w:hAnsi="Gotham Book" w:cs="Gotham Book"/>
        <w:color w:val="000000"/>
        <w:sz w:val="18"/>
        <w:szCs w:val="18"/>
      </w:rPr>
      <w:t> -</w:t>
    </w:r>
  </w:p>
  <w:p w14:paraId="55F03C45" w14:textId="77777777" w:rsidR="00AC6121" w:rsidRDefault="00AC6121">
    <w:pPr>
      <w:pBdr>
        <w:top w:val="nil"/>
        <w:left w:val="nil"/>
        <w:bottom w:val="nil"/>
        <w:right w:val="nil"/>
        <w:between w:val="nil"/>
      </w:pBdr>
      <w:tabs>
        <w:tab w:val="center" w:pos="4680"/>
        <w:tab w:val="right" w:pos="9360"/>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310889"/>
    <w:multiLevelType w:val="multilevel"/>
    <w:tmpl w:val="44A00B7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3A796499"/>
    <w:multiLevelType w:val="hybridMultilevel"/>
    <w:tmpl w:val="115AF734"/>
    <w:lvl w:ilvl="0" w:tplc="49269534">
      <w:start w:val="2"/>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9FE5AAB"/>
    <w:multiLevelType w:val="multilevel"/>
    <w:tmpl w:val="60946DD0"/>
    <w:lvl w:ilvl="0">
      <w:start w:val="1"/>
      <w:numFmt w:val="upperRoman"/>
      <w:lvlText w:val="%1."/>
      <w:lvlJc w:val="right"/>
      <w:pPr>
        <w:ind w:left="360" w:hanging="360"/>
      </w:pPr>
    </w:lvl>
    <w:lvl w:ilvl="1">
      <w:start w:val="1"/>
      <w:numFmt w:val="decimal"/>
      <w:lvlText w:val="%2.1"/>
      <w:lvlJc w:val="left"/>
      <w:pPr>
        <w:ind w:left="720" w:hanging="360"/>
      </w:pPr>
      <w:rPr>
        <w:rFonts w:hint="default"/>
        <w:b w:val="0"/>
      </w:rPr>
    </w:lvl>
    <w:lvl w:ilvl="2">
      <w:start w:val="1"/>
      <w:numFmt w:val="decimal"/>
      <w:lvlText w:val="%1.%2.%3"/>
      <w:lvlJc w:val="left"/>
      <w:pPr>
        <w:ind w:left="1440" w:hanging="720"/>
      </w:pPr>
      <w:rPr>
        <w:b w:val="0"/>
      </w:rPr>
    </w:lvl>
    <w:lvl w:ilvl="3">
      <w:start w:val="1"/>
      <w:numFmt w:val="decimal"/>
      <w:lvlText w:val="%1.%2.%3.%4"/>
      <w:lvlJc w:val="left"/>
      <w:pPr>
        <w:ind w:left="1800" w:hanging="720"/>
      </w:pPr>
      <w:rPr>
        <w:b w:val="0"/>
      </w:rPr>
    </w:lvl>
    <w:lvl w:ilvl="4">
      <w:start w:val="1"/>
      <w:numFmt w:val="decimal"/>
      <w:lvlText w:val="%1.%2.%3.%4.%5"/>
      <w:lvlJc w:val="left"/>
      <w:pPr>
        <w:ind w:left="2520" w:hanging="1080"/>
      </w:pPr>
      <w:rPr>
        <w:b w:val="0"/>
      </w:rPr>
    </w:lvl>
    <w:lvl w:ilvl="5">
      <w:start w:val="1"/>
      <w:numFmt w:val="decimal"/>
      <w:lvlText w:val="%1.%2.%3.%4.%5.%6"/>
      <w:lvlJc w:val="left"/>
      <w:pPr>
        <w:ind w:left="2880" w:hanging="1080"/>
      </w:pPr>
      <w:rPr>
        <w:b w:val="0"/>
      </w:rPr>
    </w:lvl>
    <w:lvl w:ilvl="6">
      <w:start w:val="1"/>
      <w:numFmt w:val="decimal"/>
      <w:lvlText w:val="%1.%2.%3.%4.%5.%6.%7"/>
      <w:lvlJc w:val="left"/>
      <w:pPr>
        <w:ind w:left="3600" w:hanging="1440"/>
      </w:pPr>
      <w:rPr>
        <w:b w:val="0"/>
      </w:rPr>
    </w:lvl>
    <w:lvl w:ilvl="7">
      <w:start w:val="1"/>
      <w:numFmt w:val="decimal"/>
      <w:lvlText w:val="%1.%2.%3.%4.%5.%6.%7.%8"/>
      <w:lvlJc w:val="left"/>
      <w:pPr>
        <w:ind w:left="3960" w:hanging="1440"/>
      </w:pPr>
      <w:rPr>
        <w:b w:val="0"/>
      </w:rPr>
    </w:lvl>
    <w:lvl w:ilvl="8">
      <w:start w:val="1"/>
      <w:numFmt w:val="decimal"/>
      <w:lvlText w:val="%1.%2.%3.%4.%5.%6.%7.%8.%9"/>
      <w:lvlJc w:val="left"/>
      <w:pPr>
        <w:ind w:left="4680" w:hanging="1800"/>
      </w:pPr>
      <w:rPr>
        <w:b w:val="0"/>
      </w:rPr>
    </w:lvl>
  </w:abstractNum>
  <w:abstractNum w:abstractNumId="3" w15:restartNumberingAfterBreak="0">
    <w:nsid w:val="68107E67"/>
    <w:multiLevelType w:val="multilevel"/>
    <w:tmpl w:val="04B8503A"/>
    <w:lvl w:ilvl="0">
      <w:start w:val="6"/>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 w15:restartNumberingAfterBreak="0">
    <w:nsid w:val="6BEB5404"/>
    <w:multiLevelType w:val="hybridMultilevel"/>
    <w:tmpl w:val="C7E2C844"/>
    <w:lvl w:ilvl="0" w:tplc="46CA0C6A">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4"/>
  </w:num>
  <w:num w:numId="5">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uhlstein, Ethel Rosa">
    <w15:presenceInfo w15:providerId="AD" w15:userId="S::ETHELM@iadb.org::182b8e06-c805-4247-84a5-b6bfc7d951a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trackRevisions/>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6121"/>
    <w:rsid w:val="00095B30"/>
    <w:rsid w:val="000A107A"/>
    <w:rsid w:val="000D7EDA"/>
    <w:rsid w:val="0014484F"/>
    <w:rsid w:val="002710DE"/>
    <w:rsid w:val="00300648"/>
    <w:rsid w:val="00324918"/>
    <w:rsid w:val="004536BA"/>
    <w:rsid w:val="004E0A66"/>
    <w:rsid w:val="00542606"/>
    <w:rsid w:val="005679E0"/>
    <w:rsid w:val="005873AC"/>
    <w:rsid w:val="005A4827"/>
    <w:rsid w:val="006A083B"/>
    <w:rsid w:val="006B2618"/>
    <w:rsid w:val="00761D6B"/>
    <w:rsid w:val="00794642"/>
    <w:rsid w:val="007E02BE"/>
    <w:rsid w:val="00807EB0"/>
    <w:rsid w:val="00862FD3"/>
    <w:rsid w:val="00904EF2"/>
    <w:rsid w:val="00970278"/>
    <w:rsid w:val="00972357"/>
    <w:rsid w:val="009D2C75"/>
    <w:rsid w:val="00A012FF"/>
    <w:rsid w:val="00A40AC5"/>
    <w:rsid w:val="00A50B6B"/>
    <w:rsid w:val="00AC6121"/>
    <w:rsid w:val="00AF2201"/>
    <w:rsid w:val="00BA083B"/>
    <w:rsid w:val="00BD67DF"/>
    <w:rsid w:val="00C3234F"/>
    <w:rsid w:val="00D21DE9"/>
    <w:rsid w:val="00D77EF2"/>
    <w:rsid w:val="00D90ACE"/>
    <w:rsid w:val="00DD5A44"/>
    <w:rsid w:val="00E95F3C"/>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C12ADC"/>
  <w15:docId w15:val="{4C6EA41F-935C-4318-87B4-F7A4EDCD4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Batang"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character" w:styleId="CommentReference">
    <w:name w:val="annotation reference"/>
    <w:basedOn w:val="DefaultParagraphFont"/>
    <w:uiPriority w:val="99"/>
    <w:semiHidden/>
    <w:unhideWhenUsed/>
    <w:rsid w:val="000D7EDA"/>
    <w:rPr>
      <w:sz w:val="16"/>
      <w:szCs w:val="16"/>
    </w:rPr>
  </w:style>
  <w:style w:type="paragraph" w:styleId="CommentText">
    <w:name w:val="annotation text"/>
    <w:basedOn w:val="Normal"/>
    <w:link w:val="CommentTextChar"/>
    <w:uiPriority w:val="99"/>
    <w:semiHidden/>
    <w:unhideWhenUsed/>
    <w:rsid w:val="000D7EDA"/>
    <w:pPr>
      <w:spacing w:line="240" w:lineRule="auto"/>
    </w:pPr>
    <w:rPr>
      <w:sz w:val="20"/>
      <w:szCs w:val="20"/>
    </w:rPr>
  </w:style>
  <w:style w:type="character" w:customStyle="1" w:styleId="CommentTextChar">
    <w:name w:val="Comment Text Char"/>
    <w:basedOn w:val="DefaultParagraphFont"/>
    <w:link w:val="CommentText"/>
    <w:uiPriority w:val="99"/>
    <w:semiHidden/>
    <w:rsid w:val="000D7EDA"/>
    <w:rPr>
      <w:sz w:val="20"/>
      <w:szCs w:val="20"/>
    </w:rPr>
  </w:style>
  <w:style w:type="paragraph" w:styleId="CommentSubject">
    <w:name w:val="annotation subject"/>
    <w:basedOn w:val="CommentText"/>
    <w:next w:val="CommentText"/>
    <w:link w:val="CommentSubjectChar"/>
    <w:uiPriority w:val="99"/>
    <w:semiHidden/>
    <w:unhideWhenUsed/>
    <w:rsid w:val="000D7EDA"/>
    <w:rPr>
      <w:b/>
      <w:bCs/>
    </w:rPr>
  </w:style>
  <w:style w:type="character" w:customStyle="1" w:styleId="CommentSubjectChar">
    <w:name w:val="Comment Subject Char"/>
    <w:basedOn w:val="CommentTextChar"/>
    <w:link w:val="CommentSubject"/>
    <w:uiPriority w:val="99"/>
    <w:semiHidden/>
    <w:rsid w:val="000D7EDA"/>
    <w:rPr>
      <w:b/>
      <w:bCs/>
      <w:sz w:val="20"/>
      <w:szCs w:val="20"/>
    </w:rPr>
  </w:style>
  <w:style w:type="paragraph" w:styleId="BalloonText">
    <w:name w:val="Balloon Text"/>
    <w:basedOn w:val="Normal"/>
    <w:link w:val="BalloonTextChar"/>
    <w:uiPriority w:val="99"/>
    <w:semiHidden/>
    <w:unhideWhenUsed/>
    <w:rsid w:val="000D7ED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7EDA"/>
    <w:rPr>
      <w:rFonts w:ascii="Segoe UI" w:hAnsi="Segoe UI" w:cs="Segoe UI"/>
      <w:sz w:val="18"/>
      <w:szCs w:val="18"/>
    </w:rPr>
  </w:style>
  <w:style w:type="paragraph" w:styleId="Revision">
    <w:name w:val="Revision"/>
    <w:hidden/>
    <w:uiPriority w:val="99"/>
    <w:semiHidden/>
    <w:rsid w:val="004E0A66"/>
    <w:pPr>
      <w:spacing w:after="0" w:line="240" w:lineRule="auto"/>
    </w:pPr>
  </w:style>
  <w:style w:type="paragraph" w:styleId="ListParagraph">
    <w:name w:val="List Paragraph"/>
    <w:basedOn w:val="Normal"/>
    <w:uiPriority w:val="34"/>
    <w:qFormat/>
    <w:rsid w:val="006A083B"/>
    <w:pPr>
      <w:ind w:left="720"/>
      <w:contextualSpacing/>
    </w:pPr>
  </w:style>
  <w:style w:type="character" w:customStyle="1" w:styleId="checkbox-default-text2">
    <w:name w:val="checkbox-default-text2"/>
    <w:basedOn w:val="DefaultParagraphFont"/>
    <w:rsid w:val="004536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3526216">
      <w:bodyDiv w:val="1"/>
      <w:marLeft w:val="0"/>
      <w:marRight w:val="0"/>
      <w:marTop w:val="0"/>
      <w:marBottom w:val="0"/>
      <w:divBdr>
        <w:top w:val="none" w:sz="0" w:space="0" w:color="auto"/>
        <w:left w:val="none" w:sz="0" w:space="0" w:color="auto"/>
        <w:bottom w:val="none" w:sz="0" w:space="0" w:color="auto"/>
        <w:right w:val="none" w:sz="0" w:space="0" w:color="auto"/>
      </w:divBdr>
    </w:div>
    <w:div w:id="21108072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1.xml"/><Relationship Id="rId17" Type="http://schemas.openxmlformats.org/officeDocument/2006/relationships/customXml" Target="../customXml/item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customXml" Target="../customXml/item4.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7FC8CBDEC49B0842B18C2029EC463359" ma:contentTypeVersion="765" ma:contentTypeDescription="A content type to manage public (operations) IDB documents" ma:contentTypeScope="" ma:versionID="7eb6f21f73c543d4eece3df8b78e7e38">
  <xsd:schema xmlns:xsd="http://www.w3.org/2001/XMLSchema" xmlns:xs="http://www.w3.org/2001/XMLSchema" xmlns:p="http://schemas.microsoft.com/office/2006/metadata/properties" xmlns:ns2="cdc7663a-08f0-4737-9e8c-148ce897a09c" targetNamespace="http://schemas.microsoft.com/office/2006/metadata/properties" ma:root="true" ma:fieldsID="03ba89b40a77feed9da0b1ece8bee66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SCL/LMK</Division_x0020_or_x0020_Unit>
    <IDBDocs_x0020_Number xmlns="cdc7663a-08f0-4737-9e8c-148ce897a09c" xsi:nil="true"/>
    <Document_x0020_Author xmlns="cdc7663a-08f0-4737-9e8c-148ce897a09c">Rucci, Graciana</Document_x0020_Author>
    <_dlc_DocId xmlns="cdc7663a-08f0-4737-9e8c-148ce897a09c">EZSHARE-1705254774-3</_dlc_DocId>
    <Operation_x0020_Type xmlns="cdc7663a-08f0-4737-9e8c-148ce897a09c">Technical Cooperation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Argentina</TermName>
          <TermId xmlns="http://schemas.microsoft.com/office/infopath/2007/PartnerControls">eb1b705c-195f-4c3b-9661-b201f2fee3c5</TermId>
        </TermInfo>
      </Terms>
    </ic46d7e087fd4a108fb86518ca413cc6>
    <TaxCatchAll xmlns="cdc7663a-08f0-4737-9e8c-148ce897a09c">
      <Value>302</Value>
      <Value>28</Value>
      <Value>2</Value>
      <Value>29</Value>
      <Value>315</Value>
    </TaxCatchAll>
    <Fiscal_x0020_Year_x0020_IDB xmlns="cdc7663a-08f0-4737-9e8c-148ce897a09c">2019</Fiscal_x0020_Year_x0020_IDB>
    <b26cdb1da78c4bb4b1c1bac2f6ac5911 xmlns="cdc7663a-08f0-4737-9e8c-148ce897a09c">
      <Terms xmlns="http://schemas.microsoft.com/office/infopath/2007/PartnerControls"/>
    </b26cdb1da78c4bb4b1c1bac2f6ac5911>
    <Project_x0020_Number xmlns="cdc7663a-08f0-4737-9e8c-148ce897a09c">AR-T1223</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 xsi:nil="true"/>
    <SISCOR_x0020_Number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Access_x0020_to_x0020_Information_x00a0_Policy>
    <Identifier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KPR</TermName>
          <TermId xmlns="http://schemas.microsoft.com/office/infopath/2007/PartnerControls">6532625e-d021-44f5-96e1-a6225058695c</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VOCATIONAL AND WORKFORCE TRAINING</TermName>
          <TermId xmlns="http://schemas.microsoft.com/office/infopath/2007/PartnerControls">8404f753-fb1a-4c37-9f07-9c666bbff14a</TermId>
        </TermInfo>
      </Terms>
    </b2ec7cfb18674cb8803df6b262e8b107>
    <Document_x0020_Language_x0020_IDB xmlns="cdc7663a-08f0-4737-9e8c-148ce897a09c">English</Document_x0020_Language_x0020_IDB>
    <_dlc_DocIdUrl xmlns="cdc7663a-08f0-4737-9e8c-148ce897a09c">
      <Url>https://idbg.sharepoint.com/teams/EZ-AR-TCP/AR-T1223/_layouts/15/DocIdRedir.aspx?ID=EZSHARE-1705254774-3</Url>
      <Description>EZSHARE-1705254774-3</Description>
    </_dlc_DocIdUrl>
    <Phase xmlns="cdc7663a-08f0-4737-9e8c-148ce897a09c" xsi:nil="true"/>
    <Other_x0020_Author xmlns="cdc7663a-08f0-4737-9e8c-148ce897a09c" xsi:nil="true"/>
    <Disclosure_x0020_Activity xmlns="cdc7663a-08f0-4737-9e8c-148ce897a09c">TC Abstract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Labor and Training;</Webtopic>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4E1B7801-5B11-41CC-86B5-CDBB6CDCEB15}"/>
</file>

<file path=customXml/itemProps2.xml><?xml version="1.0" encoding="utf-8"?>
<ds:datastoreItem xmlns:ds="http://schemas.openxmlformats.org/officeDocument/2006/customXml" ds:itemID="{C6F9962B-D680-4CE2-B120-80E30DB5A9CB}"/>
</file>

<file path=customXml/itemProps3.xml><?xml version="1.0" encoding="utf-8"?>
<ds:datastoreItem xmlns:ds="http://schemas.openxmlformats.org/officeDocument/2006/customXml" ds:itemID="{78C2E17C-0CE9-4BEE-8157-4064287E369B}"/>
</file>

<file path=customXml/itemProps4.xml><?xml version="1.0" encoding="utf-8"?>
<ds:datastoreItem xmlns:ds="http://schemas.openxmlformats.org/officeDocument/2006/customXml" ds:itemID="{35BB0E54-C12C-490A-B801-3B26CA0230AB}"/>
</file>

<file path=customXml/itemProps5.xml><?xml version="1.0" encoding="utf-8"?>
<ds:datastoreItem xmlns:ds="http://schemas.openxmlformats.org/officeDocument/2006/customXml" ds:itemID="{91E71D5B-80DD-47FB-B5D6-0EC51A905D44}"/>
</file>

<file path=customXml/itemProps6.xml><?xml version="1.0" encoding="utf-8"?>
<ds:datastoreItem xmlns:ds="http://schemas.openxmlformats.org/officeDocument/2006/customXml" ds:itemID="{AAF18873-864A-4E3A-A8D6-C34329E3A4A1}"/>
</file>

<file path=docProps/app.xml><?xml version="1.0" encoding="utf-8"?>
<Properties xmlns="http://schemas.openxmlformats.org/officeDocument/2006/extended-properties" xmlns:vt="http://schemas.openxmlformats.org/officeDocument/2006/docPropsVTypes">
  <Template>Normal.dotm</Template>
  <TotalTime>2</TotalTime>
  <Pages>4</Pages>
  <Words>1483</Words>
  <Characters>8455</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Vazquez, Claudia</dc:creator>
  <cp:keywords/>
  <cp:lastModifiedBy>Muhlstein, Ethel Rosa</cp:lastModifiedBy>
  <cp:revision>4</cp:revision>
  <dcterms:created xsi:type="dcterms:W3CDTF">2019-02-13T14:52:00Z</dcterms:created>
  <dcterms:modified xsi:type="dcterms:W3CDTF">2019-02-13T14:54:00Z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302;#VOCATIONAL AND WORKFORCE TRAINING|8404f753-fb1a-4c37-9f07-9c666bbff14a</vt:lpwstr>
  </property>
  <property fmtid="{D5CDD505-2E9C-101B-9397-08002B2CF9AE}" pid="7" name="Country">
    <vt:lpwstr>28;#Argentina|eb1b705c-195f-4c3b-9661-b201f2fee3c5</vt:lpwstr>
  </property>
  <property fmtid="{D5CDD505-2E9C-101B-9397-08002B2CF9AE}" pid="8" name="Fund IDB">
    <vt:lpwstr>315;#KPR|6532625e-d021-44f5-96e1-a6225058695c</vt:lpwstr>
  </property>
  <property fmtid="{D5CDD505-2E9C-101B-9397-08002B2CF9AE}" pid="9" name="_dlc_DocIdItemGuid">
    <vt:lpwstr>f2e6e72e-acc4-4461-88a6-f63f4ca4dea6</vt:lpwstr>
  </property>
  <property fmtid="{D5CDD505-2E9C-101B-9397-08002B2CF9AE}" pid="10" name="Sector IDB">
    <vt:lpwstr>29;#SOCIAL INVESTMENT|3f908695-d5b5-49f6-941f-76876b39564f</vt:lpwstr>
  </property>
  <property fmtid="{D5CDD505-2E9C-101B-9397-08002B2CF9AE}" pid="11" name="Function Operations IDB">
    <vt:lpwstr>2;#Project Preparation, Planning and Design|29ca0c72-1fc4-435f-a09c-28585cb5eac9</vt:lpwstr>
  </property>
  <property fmtid="{D5CDD505-2E9C-101B-9397-08002B2CF9AE}" pid="12" name="ContentTypeId">
    <vt:lpwstr>0x0101001A458A224826124E8B45B1D613300CFC007FC8CBDEC49B0842B18C2029EC463359</vt:lpwstr>
  </property>
</Properties>
</file>