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2.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C8" w:rsidRPr="008A7448" w:rsidRDefault="007A09C8" w:rsidP="00D54BB0">
      <w:pPr>
        <w:spacing w:before="0" w:after="0" w:line="360" w:lineRule="auto"/>
        <w:jc w:val="center"/>
        <w:rPr>
          <w:rFonts w:ascii="Times New Roman" w:hAnsi="Times New Roman" w:cs="Times New Roman"/>
          <w:b/>
          <w:smallCaps/>
          <w:sz w:val="26"/>
          <w:szCs w:val="26"/>
        </w:rPr>
      </w:pPr>
      <w:r w:rsidRPr="008A7448">
        <w:rPr>
          <w:rFonts w:ascii="Times New Roman" w:hAnsi="Times New Roman" w:cs="Times New Roman"/>
          <w:b/>
          <w:smallCaps/>
          <w:sz w:val="26"/>
          <w:szCs w:val="26"/>
        </w:rPr>
        <w:t>Document of the Inter-American Development Bank</w:t>
      </w:r>
    </w:p>
    <w:p w:rsidR="008E1C3B" w:rsidRPr="008A7448" w:rsidRDefault="008E1C3B"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8E1C3B" w:rsidRPr="008A7448" w:rsidRDefault="009F3EFB" w:rsidP="00D54BB0">
      <w:pPr>
        <w:spacing w:before="0" w:after="0" w:line="360" w:lineRule="auto"/>
        <w:jc w:val="center"/>
        <w:rPr>
          <w:rFonts w:ascii="Times New Roman" w:hAnsi="Times New Roman" w:cs="Times New Roman"/>
          <w:b/>
          <w:smallCaps/>
          <w:sz w:val="26"/>
          <w:szCs w:val="26"/>
        </w:rPr>
      </w:pPr>
      <w:r w:rsidRPr="008A7448">
        <w:rPr>
          <w:rFonts w:ascii="Times New Roman" w:hAnsi="Times New Roman" w:cs="Times New Roman"/>
          <w:b/>
          <w:smallCaps/>
          <w:sz w:val="26"/>
          <w:szCs w:val="26"/>
        </w:rPr>
        <w:t>Belize</w:t>
      </w:r>
    </w:p>
    <w:p w:rsidR="008E1C3B" w:rsidRPr="008A7448" w:rsidRDefault="008E1C3B"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F666B5" w:rsidRPr="008A7448" w:rsidRDefault="00F666B5" w:rsidP="00D54BB0">
      <w:pPr>
        <w:spacing w:before="0" w:after="0" w:line="360" w:lineRule="auto"/>
        <w:jc w:val="center"/>
        <w:rPr>
          <w:rFonts w:ascii="Times New Roman" w:hAnsi="Times New Roman" w:cs="Times New Roman"/>
          <w:b/>
          <w:smallCaps/>
          <w:sz w:val="26"/>
          <w:szCs w:val="26"/>
        </w:rPr>
      </w:pPr>
    </w:p>
    <w:p w:rsidR="00EF2C0E" w:rsidRPr="008A7448" w:rsidRDefault="009F3EFB" w:rsidP="00D54BB0">
      <w:pPr>
        <w:spacing w:before="0" w:after="0" w:line="360" w:lineRule="auto"/>
        <w:jc w:val="center"/>
        <w:rPr>
          <w:rFonts w:ascii="Times New Roman" w:hAnsi="Times New Roman" w:cs="Times New Roman"/>
          <w:b/>
          <w:smallCaps/>
          <w:sz w:val="26"/>
          <w:szCs w:val="26"/>
        </w:rPr>
      </w:pPr>
      <w:r w:rsidRPr="008A7448">
        <w:rPr>
          <w:rFonts w:ascii="Times New Roman" w:hAnsi="Times New Roman" w:cs="Times New Roman"/>
          <w:b/>
          <w:smallCaps/>
          <w:sz w:val="26"/>
          <w:szCs w:val="26"/>
        </w:rPr>
        <w:t>Education Quality Improvement Program</w:t>
      </w:r>
    </w:p>
    <w:p w:rsidR="000101C8" w:rsidRPr="008A7448" w:rsidRDefault="000101C8"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232A8A" w:rsidRPr="008A7448" w:rsidRDefault="00232A8A" w:rsidP="00D54BB0">
      <w:pPr>
        <w:spacing w:before="0" w:after="0" w:line="360" w:lineRule="auto"/>
        <w:jc w:val="center"/>
        <w:rPr>
          <w:rFonts w:ascii="Times New Roman" w:hAnsi="Times New Roman" w:cs="Times New Roman"/>
          <w:b/>
          <w:smallCaps/>
          <w:sz w:val="26"/>
          <w:szCs w:val="26"/>
        </w:rPr>
      </w:pPr>
    </w:p>
    <w:p w:rsidR="008E1C3B" w:rsidRPr="008A7448" w:rsidRDefault="000101C8" w:rsidP="00D54BB0">
      <w:pPr>
        <w:spacing w:before="0" w:after="0" w:line="360" w:lineRule="auto"/>
        <w:jc w:val="center"/>
        <w:rPr>
          <w:rFonts w:ascii="Times New Roman" w:hAnsi="Times New Roman" w:cs="Times New Roman"/>
          <w:b/>
          <w:smallCaps/>
          <w:sz w:val="26"/>
          <w:szCs w:val="26"/>
        </w:rPr>
      </w:pPr>
      <w:r w:rsidRPr="008A7448">
        <w:rPr>
          <w:rFonts w:ascii="Times New Roman" w:hAnsi="Times New Roman" w:cs="Times New Roman"/>
          <w:b/>
          <w:smallCaps/>
          <w:sz w:val="26"/>
          <w:szCs w:val="26"/>
        </w:rPr>
        <w:t>(</w:t>
      </w:r>
      <w:r w:rsidR="008E1C3B" w:rsidRPr="008A7448">
        <w:rPr>
          <w:rFonts w:ascii="Times New Roman" w:hAnsi="Times New Roman" w:cs="Times New Roman"/>
          <w:b/>
          <w:smallCaps/>
          <w:sz w:val="26"/>
          <w:szCs w:val="26"/>
        </w:rPr>
        <w:t>B</w:t>
      </w:r>
      <w:r w:rsidR="009F3EFB" w:rsidRPr="008A7448">
        <w:rPr>
          <w:rFonts w:ascii="Times New Roman" w:hAnsi="Times New Roman" w:cs="Times New Roman"/>
          <w:b/>
          <w:smallCaps/>
          <w:sz w:val="26"/>
          <w:szCs w:val="26"/>
        </w:rPr>
        <w:t>L-L1018</w:t>
      </w:r>
      <w:r w:rsidRPr="008A7448">
        <w:rPr>
          <w:rFonts w:ascii="Times New Roman" w:hAnsi="Times New Roman" w:cs="Times New Roman"/>
          <w:b/>
          <w:smallCaps/>
          <w:sz w:val="26"/>
          <w:szCs w:val="26"/>
        </w:rPr>
        <w:t>)</w:t>
      </w:r>
    </w:p>
    <w:p w:rsidR="00BB0078" w:rsidRPr="008A7448" w:rsidRDefault="00BB0078" w:rsidP="00D54BB0">
      <w:pPr>
        <w:spacing w:before="0" w:after="0" w:line="360" w:lineRule="auto"/>
        <w:jc w:val="center"/>
        <w:rPr>
          <w:rFonts w:ascii="Times New Roman" w:hAnsi="Times New Roman" w:cs="Times New Roman"/>
          <w:b/>
          <w:smallCaps/>
          <w:sz w:val="26"/>
          <w:szCs w:val="26"/>
        </w:rPr>
      </w:pPr>
    </w:p>
    <w:p w:rsidR="00BB0078" w:rsidRPr="008A7448" w:rsidRDefault="00BB0078" w:rsidP="00D54BB0">
      <w:pPr>
        <w:spacing w:before="0" w:after="0" w:line="360" w:lineRule="auto"/>
        <w:jc w:val="center"/>
        <w:rPr>
          <w:rFonts w:ascii="Times New Roman" w:hAnsi="Times New Roman" w:cs="Times New Roman"/>
          <w:b/>
          <w:smallCaps/>
          <w:sz w:val="26"/>
          <w:szCs w:val="26"/>
        </w:rPr>
      </w:pPr>
    </w:p>
    <w:p w:rsidR="00BB0078" w:rsidRPr="008A7448" w:rsidRDefault="00BB0078" w:rsidP="00D54BB0">
      <w:pPr>
        <w:spacing w:before="0" w:after="0" w:line="360" w:lineRule="auto"/>
        <w:jc w:val="center"/>
        <w:rPr>
          <w:rFonts w:ascii="Times New Roman" w:hAnsi="Times New Roman" w:cs="Times New Roman"/>
          <w:b/>
          <w:smallCaps/>
          <w:sz w:val="26"/>
          <w:szCs w:val="26"/>
        </w:rPr>
      </w:pPr>
    </w:p>
    <w:p w:rsidR="00BB0078" w:rsidRPr="008A7448" w:rsidRDefault="000101C8" w:rsidP="00D54BB0">
      <w:pPr>
        <w:spacing w:before="0" w:after="0" w:line="360" w:lineRule="auto"/>
        <w:jc w:val="center"/>
        <w:rPr>
          <w:rFonts w:ascii="Times New Roman" w:hAnsi="Times New Roman" w:cs="Times New Roman"/>
          <w:b/>
          <w:smallCaps/>
          <w:sz w:val="24"/>
          <w:szCs w:val="24"/>
        </w:rPr>
      </w:pPr>
      <w:r w:rsidRPr="008A7448">
        <w:rPr>
          <w:rFonts w:ascii="Times New Roman" w:hAnsi="Times New Roman" w:cs="Times New Roman"/>
          <w:b/>
          <w:smallCaps/>
          <w:sz w:val="26"/>
          <w:szCs w:val="26"/>
        </w:rPr>
        <w:t>Economic Analysis</w:t>
      </w:r>
    </w:p>
    <w:p w:rsidR="00BB0078" w:rsidRPr="008A7448" w:rsidRDefault="00BB0078" w:rsidP="00D54BB0">
      <w:pPr>
        <w:spacing w:before="0" w:after="0" w:line="360" w:lineRule="auto"/>
        <w:jc w:val="center"/>
        <w:rPr>
          <w:rFonts w:ascii="Times New Roman" w:hAnsi="Times New Roman" w:cs="Times New Roman"/>
          <w:b/>
          <w:smallCaps/>
          <w:sz w:val="24"/>
          <w:szCs w:val="24"/>
        </w:rPr>
      </w:pPr>
    </w:p>
    <w:p w:rsidR="008C4F57" w:rsidRPr="008A7448" w:rsidRDefault="008C4F57" w:rsidP="00D54BB0">
      <w:pPr>
        <w:spacing w:before="0" w:after="0" w:line="360" w:lineRule="auto"/>
        <w:jc w:val="center"/>
        <w:rPr>
          <w:rFonts w:ascii="Times New Roman" w:hAnsi="Times New Roman" w:cs="Times New Roman"/>
          <w:b/>
          <w:smallCaps/>
          <w:sz w:val="24"/>
          <w:szCs w:val="24"/>
        </w:rPr>
      </w:pPr>
    </w:p>
    <w:p w:rsidR="00836797" w:rsidRPr="008A7448" w:rsidRDefault="000478BB" w:rsidP="00D54BB0">
      <w:pPr>
        <w:pStyle w:val="ListParagraph"/>
        <w:spacing w:before="0" w:after="0" w:line="360" w:lineRule="auto"/>
        <w:ind w:left="0"/>
        <w:contextualSpacing w:val="0"/>
        <w:rPr>
          <w:rFonts w:ascii="Times New Roman" w:hAnsi="Times New Roman" w:cs="Times New Roman"/>
          <w:b/>
          <w:smallCaps/>
          <w:sz w:val="24"/>
          <w:szCs w:val="24"/>
        </w:rPr>
        <w:sectPr w:rsidR="00836797" w:rsidRPr="008A7448" w:rsidSect="00836797">
          <w:footerReference w:type="default" r:id="rId9"/>
          <w:pgSz w:w="12240" w:h="15840"/>
          <w:pgMar w:top="1440" w:right="1440" w:bottom="1440" w:left="1440" w:header="720" w:footer="720" w:gutter="0"/>
          <w:pgNumType w:start="1"/>
          <w:cols w:space="720"/>
          <w:docGrid w:linePitch="360"/>
        </w:sectPr>
      </w:pPr>
      <w:r w:rsidRPr="008A7448">
        <w:rPr>
          <w:rFonts w:ascii="Times New Roman" w:hAnsi="Times New Roman" w:cs="Times New Roman"/>
          <w:noProof/>
          <w:sz w:val="24"/>
          <w:szCs w:val="24"/>
          <w:lang w:val="es-ES" w:eastAsia="es-ES"/>
        </w:rPr>
        <mc:AlternateContent>
          <mc:Choice Requires="wps">
            <w:drawing>
              <wp:anchor distT="0" distB="0" distL="114300" distR="114300" simplePos="0" relativeHeight="251659264" behindDoc="0" locked="0" layoutInCell="0" allowOverlap="0" wp14:anchorId="1A308DD7" wp14:editId="53BE34FD">
                <wp:simplePos x="0" y="0"/>
                <wp:positionH relativeFrom="margin">
                  <wp:posOffset>619125</wp:posOffset>
                </wp:positionH>
                <wp:positionV relativeFrom="bottomMargin">
                  <wp:posOffset>-861695</wp:posOffset>
                </wp:positionV>
                <wp:extent cx="5029200" cy="718185"/>
                <wp:effectExtent l="0" t="0" r="19050"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71818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F1E9A" w:rsidRPr="007D5DCF" w:rsidRDefault="004F1E9A" w:rsidP="000101C8">
                            <w:pPr>
                              <w:spacing w:before="0" w:after="0"/>
                              <w:ind w:left="0" w:firstLine="0"/>
                              <w:jc w:val="both"/>
                              <w:rPr>
                                <w:rFonts w:ascii="Times New Roman" w:hAnsi="Times New Roman" w:cs="Times New Roman"/>
                                <w:szCs w:val="28"/>
                              </w:rPr>
                            </w:pPr>
                            <w:r w:rsidRPr="007D5DCF">
                              <w:rPr>
                                <w:rFonts w:ascii="Times New Roman" w:hAnsi="Times New Roman" w:cs="Times New Roman"/>
                                <w:color w:val="000000" w:themeColor="text1"/>
                                <w:sz w:val="24"/>
                                <w:szCs w:val="24"/>
                              </w:rPr>
                              <w:t xml:space="preserve">This document was prepared by: Marcela Gómez, Consultant </w:t>
                            </w:r>
                          </w:p>
                        </w:txbxContent>
                      </wps:txbx>
                      <wps:bodyPr rot="0" vert="horz" wrap="square" lIns="137160" tIns="91440" rIns="137160" bIns="91440" anchor="ctr" anchorCtr="0" upright="1">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75pt;margin-top:-67.85pt;width:396pt;height:56.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" o:allowincell="f" o:allowoverlap="f" filled="f" strokecolor="black [3213]">
                <v:textbox style="mso-fit-shape-to-text:t" inset="10.8pt,7.2pt,10.8pt,7.2pt">
                  <w:txbxContent>
                    <w:p w:rsidR="004F1E9A" w:rsidRPr="007D5DCF" w:rsidRDefault="004F1E9A" w:rsidP="000101C8">
                      <w:pPr>
                        <w:spacing w:before="0" w:after="0"/>
                        <w:ind w:left="0" w:firstLine="0"/>
                        <w:jc w:val="both"/>
                        <w:rPr>
                          <w:rFonts w:ascii="Times New Roman" w:hAnsi="Times New Roman" w:cs="Times New Roman"/>
                          <w:szCs w:val="28"/>
                        </w:rPr>
                      </w:pPr>
                      <w:r w:rsidRPr="007D5DCF">
                        <w:rPr>
                          <w:rFonts w:ascii="Times New Roman" w:hAnsi="Times New Roman" w:cs="Times New Roman"/>
                          <w:color w:val="000000" w:themeColor="text1"/>
                          <w:sz w:val="24"/>
                          <w:szCs w:val="24"/>
                        </w:rPr>
                        <w:t xml:space="preserve">This document was prepared by: Marcela Gómez, Consultant </w:t>
                      </w:r>
                    </w:p>
                  </w:txbxContent>
                </v:textbox>
                <w10:wrap type="topAndBottom" anchorx="margin" anchory="margin"/>
              </v:shape>
            </w:pict>
          </mc:Fallback>
        </mc:AlternateContent>
      </w:r>
    </w:p>
    <w:p w:rsidR="00032C45" w:rsidRPr="008A7448" w:rsidRDefault="004453F9" w:rsidP="00D54BB0">
      <w:pPr>
        <w:spacing w:before="0" w:after="0" w:line="360" w:lineRule="auto"/>
        <w:jc w:val="center"/>
        <w:rPr>
          <w:rFonts w:ascii="Times New Roman" w:hAnsi="Times New Roman" w:cs="Times New Roman"/>
          <w:sz w:val="24"/>
          <w:szCs w:val="24"/>
          <w:u w:val="single"/>
        </w:rPr>
      </w:pPr>
      <w:r w:rsidRPr="008A7448">
        <w:rPr>
          <w:rFonts w:ascii="Times New Roman" w:hAnsi="Times New Roman" w:cs="Times New Roman"/>
          <w:sz w:val="24"/>
          <w:szCs w:val="24"/>
          <w:u w:val="single"/>
        </w:rPr>
        <w:lastRenderedPageBreak/>
        <w:t xml:space="preserve">EXECUTIVE SUMMARY </w:t>
      </w:r>
    </w:p>
    <w:p w:rsidR="00477F80" w:rsidRPr="008A7448" w:rsidRDefault="00477F80" w:rsidP="00954C9E">
      <w:pPr>
        <w:pStyle w:val="Default"/>
        <w:spacing w:before="120" w:after="120"/>
        <w:jc w:val="both"/>
        <w:rPr>
          <w:lang w:val="en-US"/>
        </w:rPr>
      </w:pPr>
      <w:r w:rsidRPr="008A7448">
        <w:rPr>
          <w:lang w:val="en-US"/>
        </w:rPr>
        <w:t xml:space="preserve">This document describes the economic analysis of </w:t>
      </w:r>
      <w:r w:rsidR="004453F9" w:rsidRPr="008A7448">
        <w:rPr>
          <w:lang w:val="en-US"/>
        </w:rPr>
        <w:t>the</w:t>
      </w:r>
      <w:r w:rsidR="00032C45" w:rsidRPr="008A7448">
        <w:rPr>
          <w:lang w:val="en-US"/>
        </w:rPr>
        <w:t xml:space="preserve"> “Education Quality Improvement Program” (</w:t>
      </w:r>
      <w:r w:rsidRPr="008A7448">
        <w:rPr>
          <w:lang w:val="en-US"/>
        </w:rPr>
        <w:t>BL</w:t>
      </w:r>
      <w:r w:rsidR="00032C45" w:rsidRPr="008A7448">
        <w:rPr>
          <w:lang w:val="en-US"/>
        </w:rPr>
        <w:t>-L101</w:t>
      </w:r>
      <w:r w:rsidRPr="008A7448">
        <w:rPr>
          <w:lang w:val="en-US"/>
        </w:rPr>
        <w:t>8</w:t>
      </w:r>
      <w:r w:rsidR="004453F9" w:rsidRPr="008A7448">
        <w:rPr>
          <w:lang w:val="en-US"/>
        </w:rPr>
        <w:t>)</w:t>
      </w:r>
      <w:r w:rsidRPr="008A7448">
        <w:rPr>
          <w:lang w:val="en-US"/>
        </w:rPr>
        <w:t>. The economic analysis encompasses Components I and II of the project</w:t>
      </w:r>
      <w:r w:rsidR="008B6B52" w:rsidRPr="008A7448">
        <w:rPr>
          <w:lang w:val="en-US"/>
        </w:rPr>
        <w:t xml:space="preserve"> for which a cost-benefit analysis is conducted</w:t>
      </w:r>
      <w:r w:rsidRPr="008A7448">
        <w:rPr>
          <w:lang w:val="en-US"/>
        </w:rPr>
        <w:t xml:space="preserve">. </w:t>
      </w:r>
      <w:r w:rsidR="000F2D8C" w:rsidRPr="008A7448">
        <w:rPr>
          <w:lang w:val="en-US"/>
        </w:rPr>
        <w:t xml:space="preserve">The assessment concludes that the </w:t>
      </w:r>
      <w:r w:rsidR="00707AFC" w:rsidRPr="008A7448">
        <w:rPr>
          <w:lang w:val="en-US"/>
        </w:rPr>
        <w:t xml:space="preserve">principal </w:t>
      </w:r>
      <w:r w:rsidR="000F2D8C" w:rsidRPr="008A7448">
        <w:rPr>
          <w:lang w:val="en-US"/>
        </w:rPr>
        <w:t xml:space="preserve">combined effect of these two </w:t>
      </w:r>
      <w:r w:rsidR="00323D48" w:rsidRPr="008A7448">
        <w:rPr>
          <w:lang w:val="en-US"/>
        </w:rPr>
        <w:t xml:space="preserve">program </w:t>
      </w:r>
      <w:r w:rsidR="000F2D8C" w:rsidRPr="008A7448">
        <w:rPr>
          <w:lang w:val="en-US"/>
        </w:rPr>
        <w:t xml:space="preserve">components will be </w:t>
      </w:r>
      <w:r w:rsidR="00323D48" w:rsidRPr="008A7448">
        <w:rPr>
          <w:lang w:val="en-US"/>
        </w:rPr>
        <w:t xml:space="preserve">the </w:t>
      </w:r>
      <w:r w:rsidR="000F2D8C" w:rsidRPr="008A7448">
        <w:rPr>
          <w:lang w:val="en-US"/>
        </w:rPr>
        <w:t xml:space="preserve">improved </w:t>
      </w:r>
      <w:r w:rsidR="00323D48" w:rsidRPr="008A7448">
        <w:rPr>
          <w:lang w:val="en-US"/>
        </w:rPr>
        <w:t xml:space="preserve">academic </w:t>
      </w:r>
      <w:r w:rsidR="000F2D8C" w:rsidRPr="008A7448">
        <w:rPr>
          <w:lang w:val="en-US"/>
        </w:rPr>
        <w:t xml:space="preserve">achievement of students </w:t>
      </w:r>
      <w:r w:rsidR="00323D48" w:rsidRPr="008A7448">
        <w:rPr>
          <w:lang w:val="en-US"/>
        </w:rPr>
        <w:t xml:space="preserve">in </w:t>
      </w:r>
      <w:r w:rsidR="000F2D8C" w:rsidRPr="008A7448">
        <w:rPr>
          <w:lang w:val="en-US"/>
        </w:rPr>
        <w:t>the targeted primary schools. This in turn is expected to reduce repetition and dropout</w:t>
      </w:r>
      <w:r w:rsidR="00323D48" w:rsidRPr="008A7448">
        <w:rPr>
          <w:lang w:val="en-US"/>
        </w:rPr>
        <w:t xml:space="preserve"> rates</w:t>
      </w:r>
      <w:r w:rsidR="00C85E88" w:rsidRPr="008A7448">
        <w:rPr>
          <w:lang w:val="en-US"/>
        </w:rPr>
        <w:t>, increas</w:t>
      </w:r>
      <w:r w:rsidR="00323D48" w:rsidRPr="008A7448">
        <w:rPr>
          <w:lang w:val="en-US"/>
        </w:rPr>
        <w:t>e</w:t>
      </w:r>
      <w:r w:rsidR="00C85E88" w:rsidRPr="008A7448">
        <w:rPr>
          <w:lang w:val="en-US"/>
        </w:rPr>
        <w:t xml:space="preserve"> the number of </w:t>
      </w:r>
      <w:r w:rsidR="00C85E88" w:rsidRPr="008A7448">
        <w:rPr>
          <w:color w:val="auto"/>
          <w:lang w:val="en-US"/>
        </w:rPr>
        <w:t>students completing their primary education and that initiat</w:t>
      </w:r>
      <w:r w:rsidR="00B9286A" w:rsidRPr="008A7448">
        <w:rPr>
          <w:color w:val="auto"/>
          <w:lang w:val="en-US"/>
        </w:rPr>
        <w:t>e</w:t>
      </w:r>
      <w:r w:rsidR="00C85E88" w:rsidRPr="008A7448">
        <w:rPr>
          <w:color w:val="auto"/>
          <w:lang w:val="en-US"/>
        </w:rPr>
        <w:t xml:space="preserve"> secondary education</w:t>
      </w:r>
      <w:r w:rsidR="000F2D8C" w:rsidRPr="008A7448">
        <w:rPr>
          <w:lang w:val="en-US"/>
        </w:rPr>
        <w:t xml:space="preserve">. </w:t>
      </w:r>
      <w:r w:rsidR="00097971" w:rsidRPr="008A7448">
        <w:rPr>
          <w:color w:val="auto"/>
          <w:lang w:val="en-US"/>
        </w:rPr>
        <w:t>T</w:t>
      </w:r>
      <w:r w:rsidR="00C85E88" w:rsidRPr="008A7448">
        <w:rPr>
          <w:color w:val="auto"/>
          <w:lang w:val="en-US"/>
        </w:rPr>
        <w:t>h</w:t>
      </w:r>
      <w:r w:rsidR="00097971" w:rsidRPr="008A7448">
        <w:rPr>
          <w:color w:val="auto"/>
          <w:lang w:val="en-US"/>
        </w:rPr>
        <w:t>e</w:t>
      </w:r>
      <w:r w:rsidR="00C85E88" w:rsidRPr="008A7448">
        <w:rPr>
          <w:color w:val="auto"/>
          <w:lang w:val="en-US"/>
        </w:rPr>
        <w:t xml:space="preserve"> students who complete</w:t>
      </w:r>
      <w:r w:rsidR="00C85E88" w:rsidRPr="008A7448">
        <w:rPr>
          <w:lang w:val="en-US"/>
        </w:rPr>
        <w:t xml:space="preserve"> secondary education </w:t>
      </w:r>
      <w:r w:rsidR="00097971" w:rsidRPr="008A7448">
        <w:rPr>
          <w:lang w:val="en-US"/>
        </w:rPr>
        <w:t>are expected to</w:t>
      </w:r>
      <w:r w:rsidR="00C85E88" w:rsidRPr="008A7448">
        <w:rPr>
          <w:lang w:val="en-US"/>
        </w:rPr>
        <w:t xml:space="preserve"> obtain </w:t>
      </w:r>
      <w:r w:rsidR="00097971" w:rsidRPr="008A7448">
        <w:rPr>
          <w:lang w:val="en-US"/>
        </w:rPr>
        <w:t xml:space="preserve">higher </w:t>
      </w:r>
      <w:r w:rsidR="00C85E88" w:rsidRPr="008A7448">
        <w:rPr>
          <w:lang w:val="en-US"/>
        </w:rPr>
        <w:t>wages, which will benefit the economy as a whole.</w:t>
      </w:r>
      <w:r w:rsidR="00097971" w:rsidRPr="008A7448">
        <w:rPr>
          <w:lang w:val="en-US"/>
        </w:rPr>
        <w:t xml:space="preserve"> </w:t>
      </w:r>
      <w:r w:rsidR="000F2D8C" w:rsidRPr="008A7448">
        <w:rPr>
          <w:lang w:val="en-US"/>
        </w:rPr>
        <w:t xml:space="preserve">The analysis also estimates cost-savings from the implementation of the quality assurance system, including the Education Management Information System (EMIS). </w:t>
      </w:r>
      <w:r w:rsidR="00941BBD" w:rsidRPr="008A7448">
        <w:rPr>
          <w:lang w:val="en-US"/>
        </w:rPr>
        <w:t>The sensitivity analysis presents the effects of a conservative, neutral</w:t>
      </w:r>
      <w:r w:rsidR="00BB79C2">
        <w:rPr>
          <w:lang w:val="en-US"/>
        </w:rPr>
        <w:t>,</w:t>
      </w:r>
      <w:r w:rsidR="00941BBD" w:rsidRPr="008A7448">
        <w:rPr>
          <w:lang w:val="en-US"/>
        </w:rPr>
        <w:t xml:space="preserve"> and optimistic scenario.</w:t>
      </w:r>
    </w:p>
    <w:p w:rsidR="001C3476" w:rsidRPr="008A7448" w:rsidRDefault="00C85E88" w:rsidP="00954C9E">
      <w:pPr>
        <w:pStyle w:val="Default"/>
        <w:spacing w:before="120" w:after="120"/>
        <w:jc w:val="both"/>
        <w:rPr>
          <w:color w:val="auto"/>
          <w:lang w:val="en-US"/>
        </w:rPr>
      </w:pPr>
      <w:r w:rsidRPr="008A7448">
        <w:rPr>
          <w:lang w:val="en-US"/>
        </w:rPr>
        <w:t xml:space="preserve">Under our conservative scenario, </w:t>
      </w:r>
      <w:r w:rsidR="003371E8" w:rsidRPr="008A7448">
        <w:rPr>
          <w:lang w:val="en-US"/>
        </w:rPr>
        <w:t>Component I</w:t>
      </w:r>
      <w:r w:rsidR="00BB79C2">
        <w:rPr>
          <w:lang w:val="en-US"/>
        </w:rPr>
        <w:t xml:space="preserve"> represents</w:t>
      </w:r>
      <w:r w:rsidR="004453F9" w:rsidRPr="008A7448">
        <w:rPr>
          <w:lang w:val="en-US"/>
        </w:rPr>
        <w:t xml:space="preserve"> </w:t>
      </w:r>
      <w:r w:rsidR="00B608A0" w:rsidRPr="008A7448">
        <w:rPr>
          <w:lang w:val="en-US"/>
        </w:rPr>
        <w:t>43</w:t>
      </w:r>
      <w:r w:rsidR="003371E8" w:rsidRPr="008A7448">
        <w:rPr>
          <w:lang w:val="en-US"/>
        </w:rPr>
        <w:t xml:space="preserve">% </w:t>
      </w:r>
      <w:r w:rsidR="004453F9" w:rsidRPr="008A7448">
        <w:rPr>
          <w:lang w:val="en-US"/>
        </w:rPr>
        <w:t>of the investment</w:t>
      </w:r>
      <w:r w:rsidRPr="008A7448">
        <w:rPr>
          <w:lang w:val="en-US"/>
        </w:rPr>
        <w:t xml:space="preserve"> and</w:t>
      </w:r>
      <w:r w:rsidR="004453F9" w:rsidRPr="008A7448">
        <w:rPr>
          <w:lang w:val="en-US"/>
        </w:rPr>
        <w:t xml:space="preserve"> </w:t>
      </w:r>
      <w:r w:rsidR="001C3476" w:rsidRPr="008A7448">
        <w:rPr>
          <w:color w:val="auto"/>
          <w:lang w:val="en-US"/>
        </w:rPr>
        <w:t>9</w:t>
      </w:r>
      <w:r w:rsidR="00B608A0" w:rsidRPr="008A7448">
        <w:rPr>
          <w:color w:val="auto"/>
          <w:lang w:val="en-US"/>
        </w:rPr>
        <w:t>6</w:t>
      </w:r>
      <w:r w:rsidR="00323D48" w:rsidRPr="008A7448">
        <w:rPr>
          <w:color w:val="auto"/>
          <w:lang w:val="en-US"/>
        </w:rPr>
        <w:t>.</w:t>
      </w:r>
      <w:r w:rsidR="00B608A0" w:rsidRPr="008A7448">
        <w:rPr>
          <w:color w:val="auto"/>
          <w:lang w:val="en-US"/>
        </w:rPr>
        <w:t>68</w:t>
      </w:r>
      <w:r w:rsidR="001C3476" w:rsidRPr="008A7448">
        <w:rPr>
          <w:color w:val="auto"/>
          <w:lang w:val="en-US"/>
        </w:rPr>
        <w:t xml:space="preserve">% of </w:t>
      </w:r>
      <w:r w:rsidR="008B6B52" w:rsidRPr="008A7448">
        <w:rPr>
          <w:color w:val="auto"/>
          <w:lang w:val="en-US"/>
        </w:rPr>
        <w:t>t</w:t>
      </w:r>
      <w:r w:rsidRPr="008A7448">
        <w:rPr>
          <w:color w:val="auto"/>
          <w:lang w:val="en-US"/>
        </w:rPr>
        <w:t>otal program b</w:t>
      </w:r>
      <w:r w:rsidR="001C3476" w:rsidRPr="008A7448">
        <w:rPr>
          <w:color w:val="auto"/>
          <w:lang w:val="en-US"/>
        </w:rPr>
        <w:t xml:space="preserve">enefits </w:t>
      </w:r>
      <w:r w:rsidR="008B6B52" w:rsidRPr="008A7448">
        <w:rPr>
          <w:color w:val="auto"/>
          <w:lang w:val="en-US"/>
        </w:rPr>
        <w:t>(</w:t>
      </w:r>
      <w:r w:rsidR="00B608A0" w:rsidRPr="008A7448">
        <w:rPr>
          <w:color w:val="auto"/>
          <w:lang w:val="en-US"/>
        </w:rPr>
        <w:t>2.24</w:t>
      </w:r>
      <w:r w:rsidR="008B6B52" w:rsidRPr="008A7448">
        <w:rPr>
          <w:color w:val="auto"/>
          <w:lang w:val="en-US"/>
        </w:rPr>
        <w:t xml:space="preserve"> percentage point</w:t>
      </w:r>
      <w:r w:rsidR="00323D48" w:rsidRPr="008A7448">
        <w:rPr>
          <w:color w:val="auto"/>
          <w:lang w:val="en-US"/>
        </w:rPr>
        <w:t>s</w:t>
      </w:r>
      <w:r w:rsidR="001C3476" w:rsidRPr="008A7448">
        <w:rPr>
          <w:color w:val="auto"/>
          <w:lang w:val="en-US"/>
        </w:rPr>
        <w:t xml:space="preserve"> come from savings i</w:t>
      </w:r>
      <w:r w:rsidR="00487203" w:rsidRPr="008A7448">
        <w:rPr>
          <w:color w:val="auto"/>
          <w:lang w:val="en-US"/>
        </w:rPr>
        <w:t>n recurrent</w:t>
      </w:r>
      <w:r w:rsidR="001C3476" w:rsidRPr="008A7448">
        <w:rPr>
          <w:color w:val="auto"/>
          <w:lang w:val="en-US"/>
        </w:rPr>
        <w:t xml:space="preserve"> costs by reducing repetition rates</w:t>
      </w:r>
      <w:r w:rsidR="008B6B52" w:rsidRPr="008A7448">
        <w:rPr>
          <w:color w:val="auto"/>
          <w:lang w:val="en-US"/>
        </w:rPr>
        <w:t xml:space="preserve"> and </w:t>
      </w:r>
      <w:r w:rsidR="00B608A0" w:rsidRPr="008A7448">
        <w:rPr>
          <w:color w:val="auto"/>
          <w:lang w:val="en-US"/>
        </w:rPr>
        <w:t>94.45</w:t>
      </w:r>
      <w:r w:rsidR="008B6B52" w:rsidRPr="008A7448">
        <w:rPr>
          <w:color w:val="auto"/>
          <w:lang w:val="en-US"/>
        </w:rPr>
        <w:t xml:space="preserve"> percentage points</w:t>
      </w:r>
      <w:r w:rsidR="001C3476" w:rsidRPr="008A7448">
        <w:rPr>
          <w:color w:val="auto"/>
          <w:lang w:val="en-US"/>
        </w:rPr>
        <w:t xml:space="preserve"> from higher income due to greater schooling).</w:t>
      </w:r>
      <w:r w:rsidR="001C3476" w:rsidRPr="008A7448">
        <w:rPr>
          <w:lang w:val="en-US"/>
        </w:rPr>
        <w:t xml:space="preserve"> </w:t>
      </w:r>
      <w:r w:rsidR="001C3476" w:rsidRPr="008A7448">
        <w:rPr>
          <w:color w:val="auto"/>
          <w:lang w:val="en-US"/>
        </w:rPr>
        <w:t>The ex-ante evaluation of the benefits of the Component I indicates that the net present value (NPV) is positive and reaches 10</w:t>
      </w:r>
      <w:r w:rsidR="00B608A0" w:rsidRPr="008A7448">
        <w:rPr>
          <w:color w:val="auto"/>
          <w:lang w:val="en-US"/>
        </w:rPr>
        <w:t>9</w:t>
      </w:r>
      <w:r w:rsidR="00323D48" w:rsidRPr="008A7448">
        <w:rPr>
          <w:color w:val="auto"/>
          <w:lang w:val="en-US"/>
        </w:rPr>
        <w:t>.</w:t>
      </w:r>
      <w:r w:rsidR="00B608A0" w:rsidRPr="008A7448">
        <w:rPr>
          <w:color w:val="auto"/>
          <w:lang w:val="en-US"/>
        </w:rPr>
        <w:t>26</w:t>
      </w:r>
      <w:r w:rsidR="001C3476" w:rsidRPr="008A7448">
        <w:rPr>
          <w:color w:val="auto"/>
          <w:lang w:val="en-US"/>
        </w:rPr>
        <w:t>% of its costs.</w:t>
      </w:r>
    </w:p>
    <w:p w:rsidR="001C3476" w:rsidRPr="008A7448" w:rsidRDefault="001C3476" w:rsidP="00613A48">
      <w:pPr>
        <w:pStyle w:val="Default"/>
        <w:spacing w:line="360" w:lineRule="auto"/>
        <w:jc w:val="center"/>
        <w:rPr>
          <w:sz w:val="20"/>
          <w:szCs w:val="20"/>
          <w:lang w:val="en-US"/>
        </w:rPr>
      </w:pPr>
      <w:r w:rsidRPr="008A7448">
        <w:rPr>
          <w:sz w:val="20"/>
          <w:szCs w:val="20"/>
          <w:lang w:val="en-US"/>
        </w:rPr>
        <w:t>NPV Benefits Component I</w:t>
      </w:r>
    </w:p>
    <w:tbl>
      <w:tblPr>
        <w:tblW w:w="6594" w:type="dxa"/>
        <w:jc w:val="center"/>
        <w:tblInd w:w="-287" w:type="dxa"/>
        <w:tblLayout w:type="fixed"/>
        <w:tblCellMar>
          <w:left w:w="70" w:type="dxa"/>
          <w:right w:w="70" w:type="dxa"/>
        </w:tblCellMar>
        <w:tblLook w:val="04A0" w:firstRow="1" w:lastRow="0" w:firstColumn="1" w:lastColumn="0" w:noHBand="0" w:noVBand="1"/>
      </w:tblPr>
      <w:tblGrid>
        <w:gridCol w:w="4468"/>
        <w:gridCol w:w="1318"/>
        <w:gridCol w:w="808"/>
      </w:tblGrid>
      <w:tr w:rsidR="001C3476" w:rsidRPr="008A7448" w:rsidTr="009422F1">
        <w:trPr>
          <w:trHeight w:val="280"/>
          <w:jc w:val="center"/>
        </w:trPr>
        <w:tc>
          <w:tcPr>
            <w:tcW w:w="4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1C3476" w:rsidRPr="008A7448" w:rsidRDefault="001C3476"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BENEFITS COMPONENT I</w:t>
            </w:r>
          </w:p>
        </w:tc>
        <w:tc>
          <w:tcPr>
            <w:tcW w:w="1318" w:type="dxa"/>
            <w:tcBorders>
              <w:top w:val="single" w:sz="4" w:space="0" w:color="auto"/>
              <w:left w:val="nil"/>
              <w:bottom w:val="single" w:sz="4" w:space="0" w:color="auto"/>
              <w:right w:val="single" w:sz="4" w:space="0" w:color="auto"/>
            </w:tcBorders>
            <w:shd w:val="clear" w:color="000000" w:fill="B8CCE4"/>
            <w:vAlign w:val="center"/>
            <w:hideMark/>
          </w:tcPr>
          <w:p w:rsidR="001C3476" w:rsidRPr="008A7448" w:rsidRDefault="001C3476"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US$</w:t>
            </w:r>
          </w:p>
        </w:tc>
        <w:tc>
          <w:tcPr>
            <w:tcW w:w="808" w:type="dxa"/>
            <w:tcBorders>
              <w:top w:val="single" w:sz="4" w:space="0" w:color="auto"/>
              <w:left w:val="nil"/>
              <w:bottom w:val="single" w:sz="4" w:space="0" w:color="auto"/>
              <w:right w:val="single" w:sz="4" w:space="0" w:color="auto"/>
            </w:tcBorders>
            <w:shd w:val="clear" w:color="000000" w:fill="B8CCE4"/>
            <w:noWrap/>
            <w:vAlign w:val="center"/>
            <w:hideMark/>
          </w:tcPr>
          <w:p w:rsidR="001C3476" w:rsidRPr="008A7448" w:rsidRDefault="001C3476"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w:t>
            </w:r>
          </w:p>
        </w:tc>
      </w:tr>
      <w:tr w:rsidR="00B608A0" w:rsidRPr="008A7448" w:rsidTr="009422F1">
        <w:trPr>
          <w:trHeight w:val="280"/>
          <w:jc w:val="center"/>
        </w:trPr>
        <w:tc>
          <w:tcPr>
            <w:tcW w:w="4468" w:type="dxa"/>
            <w:tcBorders>
              <w:top w:val="single" w:sz="4" w:space="0" w:color="auto"/>
              <w:left w:val="single" w:sz="4" w:space="0" w:color="auto"/>
              <w:bottom w:val="nil"/>
              <w:right w:val="single" w:sz="4" w:space="0" w:color="auto"/>
            </w:tcBorders>
            <w:shd w:val="clear" w:color="000000" w:fill="FFFFFF"/>
            <w:noWrap/>
            <w:vAlign w:val="center"/>
            <w:hideMark/>
          </w:tcPr>
          <w:p w:rsidR="00B608A0" w:rsidRPr="008A7448" w:rsidRDefault="000B19B0" w:rsidP="009422F1">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Savings in recurrent</w:t>
            </w:r>
            <w:r w:rsidR="00B608A0" w:rsidRPr="008A7448">
              <w:rPr>
                <w:rFonts w:ascii="Times New Roman" w:eastAsia="Times New Roman" w:hAnsi="Times New Roman" w:cs="Times New Roman"/>
                <w:color w:val="000000"/>
                <w:sz w:val="18"/>
                <w:szCs w:val="18"/>
                <w:lang w:eastAsia="es-ES"/>
              </w:rPr>
              <w:t xml:space="preserve"> costs by reducing repetition rates</w:t>
            </w:r>
          </w:p>
        </w:tc>
        <w:tc>
          <w:tcPr>
            <w:tcW w:w="1318" w:type="dxa"/>
            <w:tcBorders>
              <w:top w:val="single" w:sz="4" w:space="0" w:color="auto"/>
              <w:left w:val="nil"/>
              <w:bottom w:val="nil"/>
              <w:right w:val="single" w:sz="4" w:space="0" w:color="auto"/>
            </w:tcBorders>
            <w:shd w:val="clear" w:color="000000" w:fill="FFFFFF"/>
            <w:vAlign w:val="center"/>
            <w:hideMark/>
          </w:tcPr>
          <w:p w:rsidR="00B608A0" w:rsidRPr="008A7448" w:rsidRDefault="00B608A0" w:rsidP="003B54D7">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828,811</w:t>
            </w:r>
          </w:p>
        </w:tc>
        <w:tc>
          <w:tcPr>
            <w:tcW w:w="808" w:type="dxa"/>
            <w:tcBorders>
              <w:top w:val="single" w:sz="4" w:space="0" w:color="auto"/>
              <w:left w:val="nil"/>
              <w:bottom w:val="nil"/>
              <w:right w:val="single" w:sz="4" w:space="0" w:color="auto"/>
            </w:tcBorders>
            <w:shd w:val="clear" w:color="000000" w:fill="FFFFFF"/>
            <w:noWrap/>
            <w:vAlign w:val="center"/>
            <w:hideMark/>
          </w:tcPr>
          <w:p w:rsidR="00B608A0" w:rsidRPr="008A7448" w:rsidRDefault="00B608A0" w:rsidP="003B54D7">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2.24</w:t>
            </w:r>
          </w:p>
        </w:tc>
      </w:tr>
      <w:tr w:rsidR="00B608A0" w:rsidRPr="008A7448" w:rsidTr="009422F1">
        <w:trPr>
          <w:trHeight w:val="280"/>
          <w:jc w:val="center"/>
        </w:trPr>
        <w:tc>
          <w:tcPr>
            <w:tcW w:w="4468" w:type="dxa"/>
            <w:tcBorders>
              <w:top w:val="nil"/>
              <w:left w:val="single" w:sz="4" w:space="0" w:color="auto"/>
              <w:bottom w:val="nil"/>
              <w:right w:val="single" w:sz="4" w:space="0" w:color="auto"/>
            </w:tcBorders>
            <w:shd w:val="clear" w:color="000000" w:fill="FFFFFF"/>
            <w:noWrap/>
            <w:vAlign w:val="center"/>
            <w:hideMark/>
          </w:tcPr>
          <w:p w:rsidR="00B608A0" w:rsidRPr="008A7448" w:rsidRDefault="00B608A0" w:rsidP="009422F1">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Higher income due to greater schooling</w:t>
            </w:r>
          </w:p>
        </w:tc>
        <w:tc>
          <w:tcPr>
            <w:tcW w:w="1318" w:type="dxa"/>
            <w:tcBorders>
              <w:top w:val="nil"/>
              <w:left w:val="nil"/>
              <w:bottom w:val="nil"/>
              <w:right w:val="single" w:sz="4" w:space="0" w:color="auto"/>
            </w:tcBorders>
            <w:shd w:val="clear" w:color="000000" w:fill="FFFFFF"/>
            <w:vAlign w:val="center"/>
            <w:hideMark/>
          </w:tcPr>
          <w:p w:rsidR="00B608A0" w:rsidRPr="008A7448" w:rsidRDefault="00B608A0" w:rsidP="003B54D7">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37,019,516</w:t>
            </w:r>
          </w:p>
        </w:tc>
        <w:tc>
          <w:tcPr>
            <w:tcW w:w="808" w:type="dxa"/>
            <w:tcBorders>
              <w:top w:val="nil"/>
              <w:left w:val="nil"/>
              <w:bottom w:val="nil"/>
              <w:right w:val="single" w:sz="4" w:space="0" w:color="auto"/>
            </w:tcBorders>
            <w:shd w:val="clear" w:color="000000" w:fill="FFFFFF"/>
            <w:noWrap/>
            <w:vAlign w:val="center"/>
            <w:hideMark/>
          </w:tcPr>
          <w:p w:rsidR="00B608A0" w:rsidRPr="008A7448" w:rsidRDefault="00B608A0" w:rsidP="003B54D7">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94.45</w:t>
            </w:r>
          </w:p>
        </w:tc>
      </w:tr>
      <w:tr w:rsidR="00B608A0" w:rsidRPr="008A7448" w:rsidTr="009422F1">
        <w:trPr>
          <w:trHeight w:val="280"/>
          <w:jc w:val="center"/>
        </w:trPr>
        <w:tc>
          <w:tcPr>
            <w:tcW w:w="4468" w:type="dxa"/>
            <w:tcBorders>
              <w:top w:val="nil"/>
              <w:left w:val="single" w:sz="4" w:space="0" w:color="auto"/>
              <w:bottom w:val="single" w:sz="4" w:space="0" w:color="auto"/>
              <w:right w:val="single" w:sz="4" w:space="0" w:color="auto"/>
            </w:tcBorders>
            <w:shd w:val="clear" w:color="000000" w:fill="FFFFFF"/>
            <w:noWrap/>
            <w:vAlign w:val="center"/>
            <w:hideMark/>
          </w:tcPr>
          <w:p w:rsidR="00B608A0" w:rsidRPr="008A7448" w:rsidRDefault="00B608A0" w:rsidP="009422F1">
            <w:pPr>
              <w:spacing w:before="0" w:after="0"/>
              <w:ind w:left="0" w:firstLine="0"/>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TOTAL PROGRAM BENEFITS</w:t>
            </w:r>
          </w:p>
        </w:tc>
        <w:tc>
          <w:tcPr>
            <w:tcW w:w="1318" w:type="dxa"/>
            <w:tcBorders>
              <w:top w:val="nil"/>
              <w:left w:val="nil"/>
              <w:bottom w:val="single" w:sz="4" w:space="0" w:color="auto"/>
              <w:right w:val="single" w:sz="4" w:space="0" w:color="auto"/>
            </w:tcBorders>
            <w:shd w:val="clear" w:color="000000" w:fill="FFFFFF"/>
            <w:vAlign w:val="center"/>
            <w:hideMark/>
          </w:tcPr>
          <w:p w:rsidR="00B608A0" w:rsidRPr="008A7448" w:rsidRDefault="00B608A0" w:rsidP="003B54D7">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37,078,308</w:t>
            </w:r>
          </w:p>
        </w:tc>
        <w:tc>
          <w:tcPr>
            <w:tcW w:w="808" w:type="dxa"/>
            <w:tcBorders>
              <w:top w:val="nil"/>
              <w:left w:val="nil"/>
              <w:bottom w:val="single" w:sz="4" w:space="0" w:color="auto"/>
              <w:right w:val="single" w:sz="4" w:space="0" w:color="auto"/>
            </w:tcBorders>
            <w:shd w:val="clear" w:color="000000" w:fill="FFFFFF"/>
            <w:noWrap/>
            <w:vAlign w:val="bottom"/>
            <w:hideMark/>
          </w:tcPr>
          <w:p w:rsidR="00B608A0" w:rsidRPr="008A7448" w:rsidRDefault="00B608A0" w:rsidP="003B54D7">
            <w:pPr>
              <w:spacing w:before="0" w:after="0"/>
              <w:ind w:left="0" w:firstLine="0"/>
              <w:jc w:val="center"/>
              <w:rPr>
                <w:rFonts w:ascii="Times New Roman" w:eastAsia="Times New Roman" w:hAnsi="Times New Roman" w:cs="Times New Roman"/>
                <w:lang w:eastAsia="es-ES"/>
              </w:rPr>
            </w:pPr>
          </w:p>
        </w:tc>
      </w:tr>
    </w:tbl>
    <w:p w:rsidR="001C3476" w:rsidRPr="008A7448" w:rsidRDefault="001C3476" w:rsidP="001C3476">
      <w:pPr>
        <w:spacing w:before="0" w:after="0" w:line="360" w:lineRule="auto"/>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B608A0" w:rsidRPr="008A7448">
        <w:rPr>
          <w:rFonts w:ascii="Times New Roman" w:hAnsi="Times New Roman" w:cs="Times New Roman"/>
          <w:sz w:val="18"/>
          <w:szCs w:val="18"/>
        </w:rPr>
        <w:t>Calculations based on model</w:t>
      </w:r>
    </w:p>
    <w:p w:rsidR="001C3476" w:rsidRPr="008A7448" w:rsidRDefault="00554B9E" w:rsidP="00954C9E">
      <w:pPr>
        <w:pStyle w:val="Default"/>
        <w:spacing w:before="120" w:after="120"/>
        <w:jc w:val="both"/>
        <w:rPr>
          <w:color w:val="auto"/>
          <w:lang w:val="en-US"/>
        </w:rPr>
      </w:pPr>
      <w:r w:rsidRPr="008A7448">
        <w:rPr>
          <w:color w:val="auto"/>
          <w:lang w:val="en-US"/>
        </w:rPr>
        <w:t>Under our conservative scenario, t</w:t>
      </w:r>
      <w:r w:rsidR="001C3476" w:rsidRPr="008A7448">
        <w:rPr>
          <w:color w:val="auto"/>
          <w:lang w:val="en-US"/>
        </w:rPr>
        <w:t xml:space="preserve">he benefits of Component </w:t>
      </w:r>
      <w:r w:rsidR="00BB79C2">
        <w:rPr>
          <w:color w:val="auto"/>
          <w:lang w:val="en-US"/>
        </w:rPr>
        <w:t>II represent</w:t>
      </w:r>
      <w:r w:rsidRPr="008A7448">
        <w:rPr>
          <w:color w:val="auto"/>
          <w:lang w:val="en-US"/>
        </w:rPr>
        <w:t xml:space="preserve"> </w:t>
      </w:r>
      <w:r w:rsidR="00B608A0" w:rsidRPr="008A7448">
        <w:rPr>
          <w:color w:val="auto"/>
          <w:lang w:val="en-US"/>
        </w:rPr>
        <w:t>3.32</w:t>
      </w:r>
      <w:r w:rsidRPr="008A7448">
        <w:rPr>
          <w:color w:val="auto"/>
          <w:lang w:val="en-US"/>
        </w:rPr>
        <w:t>% of total p</w:t>
      </w:r>
      <w:r w:rsidR="001C3476" w:rsidRPr="008A7448">
        <w:rPr>
          <w:color w:val="auto"/>
          <w:lang w:val="en-US"/>
        </w:rPr>
        <w:t>rogram</w:t>
      </w:r>
      <w:r w:rsidRPr="008A7448">
        <w:rPr>
          <w:color w:val="auto"/>
          <w:lang w:val="en-US"/>
        </w:rPr>
        <w:t xml:space="preserve"> b</w:t>
      </w:r>
      <w:r w:rsidR="001C3476" w:rsidRPr="008A7448">
        <w:rPr>
          <w:color w:val="auto"/>
          <w:lang w:val="en-US"/>
        </w:rPr>
        <w:t>enefits.</w:t>
      </w:r>
      <w:r w:rsidR="003B7AE2" w:rsidRPr="008A7448">
        <w:rPr>
          <w:color w:val="auto"/>
          <w:lang w:val="en-US"/>
        </w:rPr>
        <w:t xml:space="preserve"> The ex-ante evaluation of the benefits of Component </w:t>
      </w:r>
      <w:r w:rsidR="0055321F" w:rsidRPr="008A7448">
        <w:rPr>
          <w:color w:val="auto"/>
          <w:lang w:val="en-US"/>
        </w:rPr>
        <w:t xml:space="preserve">II indicates that the </w:t>
      </w:r>
      <w:r w:rsidR="003B7AE2" w:rsidRPr="008A7448">
        <w:rPr>
          <w:color w:val="auto"/>
          <w:lang w:val="en-US"/>
        </w:rPr>
        <w:t>NPV is positive and reaches 10</w:t>
      </w:r>
      <w:r w:rsidR="00B608A0" w:rsidRPr="008A7448">
        <w:rPr>
          <w:color w:val="auto"/>
          <w:lang w:val="en-US"/>
        </w:rPr>
        <w:t>6</w:t>
      </w:r>
      <w:r w:rsidR="00D728FA" w:rsidRPr="008A7448">
        <w:rPr>
          <w:color w:val="auto"/>
          <w:lang w:val="en-US"/>
        </w:rPr>
        <w:t>.</w:t>
      </w:r>
      <w:r w:rsidR="00B608A0" w:rsidRPr="008A7448">
        <w:rPr>
          <w:color w:val="auto"/>
          <w:lang w:val="en-US"/>
        </w:rPr>
        <w:t>40</w:t>
      </w:r>
      <w:r w:rsidR="003B7AE2" w:rsidRPr="008A7448">
        <w:rPr>
          <w:color w:val="auto"/>
          <w:lang w:val="en-US"/>
        </w:rPr>
        <w:t>% of it</w:t>
      </w:r>
      <w:r w:rsidR="00613A48" w:rsidRPr="008A7448">
        <w:rPr>
          <w:color w:val="auto"/>
          <w:lang w:val="en-US"/>
        </w:rPr>
        <w:t>s costs.</w:t>
      </w:r>
    </w:p>
    <w:p w:rsidR="001C3476" w:rsidRPr="008A7448" w:rsidRDefault="001C3476" w:rsidP="001C3476">
      <w:pPr>
        <w:pStyle w:val="Default"/>
        <w:spacing w:line="360" w:lineRule="auto"/>
        <w:jc w:val="center"/>
        <w:rPr>
          <w:sz w:val="20"/>
          <w:szCs w:val="20"/>
          <w:lang w:val="en-US"/>
        </w:rPr>
      </w:pPr>
      <w:r w:rsidRPr="008A7448">
        <w:rPr>
          <w:sz w:val="20"/>
          <w:szCs w:val="20"/>
          <w:lang w:val="en-US"/>
        </w:rPr>
        <w:t>NPV Benefits Component II</w:t>
      </w:r>
    </w:p>
    <w:tbl>
      <w:tblPr>
        <w:tblW w:w="6629" w:type="dxa"/>
        <w:jc w:val="center"/>
        <w:tblInd w:w="-247" w:type="dxa"/>
        <w:tblCellMar>
          <w:left w:w="70" w:type="dxa"/>
          <w:right w:w="70" w:type="dxa"/>
        </w:tblCellMar>
        <w:tblLook w:val="04A0" w:firstRow="1" w:lastRow="0" w:firstColumn="1" w:lastColumn="0" w:noHBand="0" w:noVBand="1"/>
      </w:tblPr>
      <w:tblGrid>
        <w:gridCol w:w="4494"/>
        <w:gridCol w:w="1371"/>
        <w:gridCol w:w="764"/>
      </w:tblGrid>
      <w:tr w:rsidR="001C3476" w:rsidRPr="008A7448" w:rsidTr="007D2E67">
        <w:trPr>
          <w:trHeight w:val="280"/>
          <w:jc w:val="center"/>
        </w:trPr>
        <w:tc>
          <w:tcPr>
            <w:tcW w:w="44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476" w:rsidRPr="008A7448" w:rsidRDefault="001C3476" w:rsidP="009422F1">
            <w:pPr>
              <w:spacing w:before="0" w:after="0"/>
              <w:ind w:left="0" w:firstLine="0"/>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BENEFITS COMPONENT II</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1C3476" w:rsidRPr="008A7448" w:rsidRDefault="001C3476"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US$</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rsidR="001C3476" w:rsidRPr="008A7448" w:rsidRDefault="001C3476"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w:t>
            </w:r>
          </w:p>
        </w:tc>
      </w:tr>
      <w:tr w:rsidR="00B608A0" w:rsidRPr="008A7448" w:rsidTr="007D2E67">
        <w:trPr>
          <w:trHeight w:val="280"/>
          <w:jc w:val="center"/>
        </w:trPr>
        <w:tc>
          <w:tcPr>
            <w:tcW w:w="4494" w:type="dxa"/>
            <w:tcBorders>
              <w:top w:val="single" w:sz="4" w:space="0" w:color="auto"/>
              <w:left w:val="single" w:sz="4" w:space="0" w:color="auto"/>
              <w:bottom w:val="nil"/>
              <w:right w:val="single" w:sz="4" w:space="0" w:color="auto"/>
            </w:tcBorders>
            <w:shd w:val="clear" w:color="auto" w:fill="auto"/>
            <w:noWrap/>
            <w:vAlign w:val="center"/>
            <w:hideMark/>
          </w:tcPr>
          <w:p w:rsidR="00B608A0" w:rsidRPr="008A7448" w:rsidRDefault="00B608A0" w:rsidP="009422F1">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 xml:space="preserve">  EMIS’s savings</w:t>
            </w:r>
          </w:p>
        </w:tc>
        <w:tc>
          <w:tcPr>
            <w:tcW w:w="1371" w:type="dxa"/>
            <w:tcBorders>
              <w:top w:val="single" w:sz="4" w:space="0" w:color="auto"/>
              <w:left w:val="nil"/>
              <w:bottom w:val="nil"/>
              <w:right w:val="single" w:sz="4" w:space="0" w:color="auto"/>
            </w:tcBorders>
            <w:shd w:val="clear" w:color="auto" w:fill="auto"/>
            <w:vAlign w:val="center"/>
            <w:hideMark/>
          </w:tcPr>
          <w:p w:rsidR="00B608A0" w:rsidRPr="008A7448" w:rsidRDefault="00B608A0" w:rsidP="003B54D7">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1,229,981</w:t>
            </w:r>
          </w:p>
        </w:tc>
        <w:tc>
          <w:tcPr>
            <w:tcW w:w="764" w:type="dxa"/>
            <w:tcBorders>
              <w:top w:val="single" w:sz="4" w:space="0" w:color="auto"/>
              <w:left w:val="nil"/>
              <w:bottom w:val="nil"/>
              <w:right w:val="single" w:sz="4" w:space="0" w:color="auto"/>
            </w:tcBorders>
            <w:shd w:val="clear" w:color="auto" w:fill="auto"/>
            <w:noWrap/>
            <w:vAlign w:val="center"/>
            <w:hideMark/>
          </w:tcPr>
          <w:p w:rsidR="00B608A0" w:rsidRPr="008A7448" w:rsidRDefault="00B608A0" w:rsidP="003B54D7">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3.32</w:t>
            </w:r>
          </w:p>
        </w:tc>
      </w:tr>
      <w:tr w:rsidR="00B608A0" w:rsidRPr="008A7448" w:rsidTr="007D2E67">
        <w:trPr>
          <w:trHeight w:val="280"/>
          <w:jc w:val="center"/>
        </w:trPr>
        <w:tc>
          <w:tcPr>
            <w:tcW w:w="4494" w:type="dxa"/>
            <w:tcBorders>
              <w:top w:val="nil"/>
              <w:left w:val="single" w:sz="4" w:space="0" w:color="auto"/>
              <w:bottom w:val="single" w:sz="4" w:space="0" w:color="auto"/>
              <w:right w:val="single" w:sz="4" w:space="0" w:color="auto"/>
            </w:tcBorders>
            <w:shd w:val="clear" w:color="auto" w:fill="auto"/>
            <w:noWrap/>
            <w:vAlign w:val="center"/>
            <w:hideMark/>
          </w:tcPr>
          <w:p w:rsidR="00B608A0" w:rsidRPr="008A7448" w:rsidRDefault="00B608A0" w:rsidP="009422F1">
            <w:pPr>
              <w:spacing w:before="0" w:after="0"/>
              <w:ind w:left="0" w:firstLine="0"/>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TOTAL PROGRAM BENEFITS</w:t>
            </w:r>
          </w:p>
        </w:tc>
        <w:tc>
          <w:tcPr>
            <w:tcW w:w="1371" w:type="dxa"/>
            <w:tcBorders>
              <w:top w:val="nil"/>
              <w:left w:val="nil"/>
              <w:bottom w:val="single" w:sz="4" w:space="0" w:color="auto"/>
              <w:right w:val="single" w:sz="4" w:space="0" w:color="auto"/>
            </w:tcBorders>
            <w:shd w:val="clear" w:color="auto" w:fill="auto"/>
            <w:vAlign w:val="center"/>
            <w:hideMark/>
          </w:tcPr>
          <w:p w:rsidR="00B608A0" w:rsidRPr="008A7448" w:rsidRDefault="00B608A0" w:rsidP="003B54D7">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37,078,308</w:t>
            </w:r>
          </w:p>
        </w:tc>
        <w:tc>
          <w:tcPr>
            <w:tcW w:w="764" w:type="dxa"/>
            <w:tcBorders>
              <w:top w:val="nil"/>
              <w:left w:val="nil"/>
              <w:bottom w:val="single" w:sz="4" w:space="0" w:color="auto"/>
              <w:right w:val="single" w:sz="4" w:space="0" w:color="auto"/>
            </w:tcBorders>
            <w:shd w:val="clear" w:color="auto" w:fill="auto"/>
            <w:noWrap/>
            <w:vAlign w:val="center"/>
            <w:hideMark/>
          </w:tcPr>
          <w:p w:rsidR="00B608A0" w:rsidRPr="008A7448" w:rsidRDefault="00B608A0" w:rsidP="003B54D7">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r>
    </w:tbl>
    <w:p w:rsidR="001C3476" w:rsidRPr="008A7448" w:rsidRDefault="001C3476" w:rsidP="00766EF1">
      <w:pPr>
        <w:spacing w:before="0" w:after="0" w:line="360" w:lineRule="auto"/>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B608A0" w:rsidRPr="008A7448">
        <w:rPr>
          <w:rFonts w:ascii="Times New Roman" w:hAnsi="Times New Roman" w:cs="Times New Roman"/>
          <w:sz w:val="18"/>
          <w:szCs w:val="18"/>
        </w:rPr>
        <w:t>Calculations based on model</w:t>
      </w:r>
    </w:p>
    <w:p w:rsidR="00032C45" w:rsidRPr="008A7448" w:rsidRDefault="00032C45" w:rsidP="00D54BB0">
      <w:pPr>
        <w:pStyle w:val="Default"/>
        <w:spacing w:line="360" w:lineRule="auto"/>
        <w:jc w:val="both"/>
        <w:rPr>
          <w:lang w:val="en-US"/>
        </w:rPr>
      </w:pPr>
      <w:r w:rsidRPr="008A7448">
        <w:rPr>
          <w:lang w:val="en-US"/>
        </w:rPr>
        <w:tab/>
      </w:r>
    </w:p>
    <w:p w:rsidR="00D54BB0" w:rsidRPr="008A7448" w:rsidRDefault="0095125D" w:rsidP="00D54BB0">
      <w:pPr>
        <w:pStyle w:val="Default"/>
        <w:spacing w:line="360" w:lineRule="auto"/>
        <w:jc w:val="both"/>
        <w:rPr>
          <w:lang w:val="en-US"/>
        </w:rPr>
      </w:pPr>
      <w:r w:rsidRPr="008A7448">
        <w:rPr>
          <w:lang w:val="en-US"/>
        </w:rPr>
        <w:t xml:space="preserve">The </w:t>
      </w:r>
      <w:r w:rsidR="00551FAE" w:rsidRPr="008A7448">
        <w:rPr>
          <w:lang w:val="en-US"/>
        </w:rPr>
        <w:t xml:space="preserve">results of the </w:t>
      </w:r>
      <w:r w:rsidR="00766EF1" w:rsidRPr="008A7448">
        <w:rPr>
          <w:lang w:val="en-US"/>
        </w:rPr>
        <w:t xml:space="preserve">sensitivity analysis </w:t>
      </w:r>
      <w:r w:rsidR="00551FAE" w:rsidRPr="008A7448">
        <w:rPr>
          <w:lang w:val="en-US"/>
        </w:rPr>
        <w:t>are summarized in the below tables:</w:t>
      </w:r>
      <w:r w:rsidRPr="008A7448">
        <w:rPr>
          <w:lang w:val="en-US"/>
        </w:rPr>
        <w:t xml:space="preserve"> </w:t>
      </w:r>
    </w:p>
    <w:tbl>
      <w:tblPr>
        <w:tblW w:w="9637" w:type="dxa"/>
        <w:jc w:val="center"/>
        <w:tblLayout w:type="fixed"/>
        <w:tblCellMar>
          <w:left w:w="70" w:type="dxa"/>
          <w:right w:w="70" w:type="dxa"/>
        </w:tblCellMar>
        <w:tblLook w:val="04A0" w:firstRow="1" w:lastRow="0" w:firstColumn="1" w:lastColumn="0" w:noHBand="0" w:noVBand="1"/>
      </w:tblPr>
      <w:tblGrid>
        <w:gridCol w:w="1699"/>
        <w:gridCol w:w="1134"/>
        <w:gridCol w:w="426"/>
        <w:gridCol w:w="1700"/>
        <w:gridCol w:w="1276"/>
        <w:gridCol w:w="426"/>
        <w:gridCol w:w="1700"/>
        <w:gridCol w:w="1276"/>
      </w:tblGrid>
      <w:tr w:rsidR="005503C4" w:rsidRPr="008A7448" w:rsidTr="005503C4">
        <w:trPr>
          <w:trHeight w:val="300"/>
          <w:jc w:val="center"/>
        </w:trPr>
        <w:tc>
          <w:tcPr>
            <w:tcW w:w="2833" w:type="dxa"/>
            <w:gridSpan w:val="2"/>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CONSERVAT</w:t>
            </w:r>
            <w:r w:rsidR="00783C60" w:rsidRPr="008A7448">
              <w:rPr>
                <w:rFonts w:ascii="Times New Roman" w:eastAsia="Times New Roman" w:hAnsi="Times New Roman" w:cs="Times New Roman"/>
                <w:b/>
                <w:bCs/>
                <w:color w:val="000000"/>
                <w:sz w:val="18"/>
                <w:szCs w:val="18"/>
                <w:lang w:eastAsia="es-CO"/>
              </w:rPr>
              <w:t>IVE</w:t>
            </w:r>
            <w:r w:rsidRPr="008A7448">
              <w:rPr>
                <w:rFonts w:ascii="Times New Roman" w:eastAsia="Times New Roman" w:hAnsi="Times New Roman" w:cs="Times New Roman"/>
                <w:b/>
                <w:bCs/>
                <w:color w:val="000000"/>
                <w:sz w:val="18"/>
                <w:szCs w:val="18"/>
                <w:lang w:eastAsia="es-CO"/>
              </w:rPr>
              <w:t xml:space="preserve"> SCENARIO</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2976" w:type="dxa"/>
            <w:gridSpan w:val="2"/>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NEUTRAL SCENARIO</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2976" w:type="dxa"/>
            <w:gridSpan w:val="2"/>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OPTIMISTIC SCENARIO</w:t>
            </w:r>
          </w:p>
        </w:tc>
      </w:tr>
      <w:tr w:rsidR="003371E8" w:rsidRPr="008A7448" w:rsidTr="00E246F4">
        <w:trPr>
          <w:trHeight w:val="70"/>
          <w:jc w:val="center"/>
        </w:trPr>
        <w:tc>
          <w:tcPr>
            <w:tcW w:w="1699"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134"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276"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276" w:type="dxa"/>
            <w:tcBorders>
              <w:top w:val="nil"/>
              <w:left w:val="nil"/>
              <w:bottom w:val="single" w:sz="4" w:space="0" w:color="auto"/>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r>
      <w:tr w:rsidR="003371E8" w:rsidRPr="008A7448" w:rsidTr="00037370">
        <w:trPr>
          <w:trHeight w:val="330"/>
          <w:jc w:val="center"/>
        </w:trPr>
        <w:tc>
          <w:tcPr>
            <w:tcW w:w="1699" w:type="dxa"/>
            <w:tcBorders>
              <w:top w:val="single" w:sz="4" w:space="0" w:color="auto"/>
              <w:left w:val="single" w:sz="4" w:space="0" w:color="auto"/>
              <w:bottom w:val="single" w:sz="4" w:space="0" w:color="auto"/>
              <w:right w:val="nil"/>
            </w:tcBorders>
            <w:shd w:val="clear" w:color="000000" w:fill="B8CCE4"/>
            <w:vAlign w:val="center"/>
            <w:hideMark/>
          </w:tcPr>
          <w:p w:rsidR="005503C4"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ECONOMIC </w:t>
            </w:r>
          </w:p>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INDICATOR </w:t>
            </w:r>
          </w:p>
        </w:tc>
        <w:tc>
          <w:tcPr>
            <w:tcW w:w="1134" w:type="dxa"/>
            <w:tcBorders>
              <w:top w:val="single" w:sz="4" w:space="0" w:color="auto"/>
              <w:left w:val="nil"/>
              <w:bottom w:val="single" w:sz="4" w:space="0" w:color="auto"/>
              <w:right w:val="single" w:sz="4" w:space="0" w:color="auto"/>
            </w:tcBorders>
            <w:shd w:val="clear" w:color="000000" w:fill="B8CCE4"/>
            <w:vAlign w:val="center"/>
            <w:hideMark/>
          </w:tcPr>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 </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single" w:sz="4" w:space="0" w:color="auto"/>
              <w:left w:val="single" w:sz="4" w:space="0" w:color="auto"/>
              <w:bottom w:val="single" w:sz="4" w:space="0" w:color="auto"/>
              <w:right w:val="nil"/>
            </w:tcBorders>
            <w:shd w:val="clear" w:color="000000" w:fill="B8CCE4"/>
            <w:vAlign w:val="center"/>
            <w:hideMark/>
          </w:tcPr>
          <w:p w:rsidR="005503C4"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ECONOMIC </w:t>
            </w:r>
          </w:p>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INDICATOR </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rsidR="00142234"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w:t>
            </w:r>
          </w:p>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w:t>
            </w:r>
          </w:p>
        </w:tc>
        <w:tc>
          <w:tcPr>
            <w:tcW w:w="426" w:type="dxa"/>
            <w:tcBorders>
              <w:top w:val="nil"/>
              <w:left w:val="nil"/>
              <w:bottom w:val="nil"/>
              <w:right w:val="nil"/>
            </w:tcBorders>
            <w:shd w:val="clear" w:color="000000" w:fill="FFFFFF"/>
            <w:vAlign w:val="center"/>
            <w:hideMark/>
          </w:tcPr>
          <w:p w:rsidR="003371E8" w:rsidRPr="008A7448" w:rsidRDefault="003371E8"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single" w:sz="4" w:space="0" w:color="auto"/>
              <w:left w:val="single" w:sz="4" w:space="0" w:color="auto"/>
              <w:bottom w:val="single" w:sz="4" w:space="0" w:color="auto"/>
              <w:right w:val="nil"/>
            </w:tcBorders>
            <w:shd w:val="clear" w:color="000000" w:fill="B8CCE4"/>
            <w:vAlign w:val="center"/>
            <w:hideMark/>
          </w:tcPr>
          <w:p w:rsidR="005503C4"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ECONOMIC </w:t>
            </w:r>
          </w:p>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INDICATOR </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rsidR="003371E8" w:rsidRPr="008A7448" w:rsidRDefault="003371E8" w:rsidP="00D52F37">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w:t>
            </w:r>
          </w:p>
        </w:tc>
      </w:tr>
      <w:tr w:rsidR="00CD0AE6" w:rsidRPr="008A7448" w:rsidTr="00D52F37">
        <w:trPr>
          <w:trHeight w:val="330"/>
          <w:jc w:val="center"/>
        </w:trPr>
        <w:tc>
          <w:tcPr>
            <w:tcW w:w="1699"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  12,0%</w:t>
            </w:r>
            <w:r w:rsidRPr="008A7448">
              <w:rPr>
                <w:rFonts w:ascii="Times New Roman" w:eastAsia="Times New Roman" w:hAnsi="Times New Roman" w:cs="Times New Roman"/>
                <w:bCs/>
                <w:sz w:val="18"/>
                <w:szCs w:val="18"/>
                <w:lang w:eastAsia="es-CO"/>
              </w:rPr>
              <w:t>(US$)</w:t>
            </w:r>
          </w:p>
        </w:tc>
        <w:tc>
          <w:tcPr>
            <w:tcW w:w="1134"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 xml:space="preserve"> 3,112,923</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  12,0%</w:t>
            </w:r>
            <w:r w:rsidRPr="008A7448">
              <w:rPr>
                <w:rFonts w:ascii="Times New Roman" w:eastAsia="Times New Roman" w:hAnsi="Times New Roman" w:cs="Times New Roman"/>
                <w:bCs/>
                <w:sz w:val="18"/>
                <w:szCs w:val="18"/>
                <w:lang w:eastAsia="es-CO"/>
              </w:rPr>
              <w:t>(US$)</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38,394,874</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  12,0%</w:t>
            </w:r>
            <w:r w:rsidRPr="008A7448">
              <w:rPr>
                <w:rFonts w:ascii="Times New Roman" w:eastAsia="Times New Roman" w:hAnsi="Times New Roman" w:cs="Times New Roman"/>
                <w:bCs/>
                <w:sz w:val="18"/>
                <w:szCs w:val="18"/>
                <w:lang w:eastAsia="es-CO"/>
              </w:rPr>
              <w:t>(US$)</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79,614,584</w:t>
            </w:r>
          </w:p>
        </w:tc>
      </w:tr>
      <w:tr w:rsidR="00CD0AE6" w:rsidRPr="008A7448" w:rsidTr="00D52F37">
        <w:trPr>
          <w:trHeight w:val="330"/>
          <w:jc w:val="center"/>
        </w:trPr>
        <w:tc>
          <w:tcPr>
            <w:tcW w:w="1699"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IRR </w:t>
            </w:r>
            <w:r w:rsidRPr="008A7448">
              <w:rPr>
                <w:rFonts w:ascii="Times New Roman" w:eastAsia="Times New Roman" w:hAnsi="Times New Roman" w:cs="Times New Roman"/>
                <w:bCs/>
                <w:sz w:val="18"/>
                <w:szCs w:val="18"/>
                <w:lang w:eastAsia="es-CO"/>
              </w:rPr>
              <w:t>(%)</w:t>
            </w:r>
          </w:p>
        </w:tc>
        <w:tc>
          <w:tcPr>
            <w:tcW w:w="1134"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12.5%</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IRR </w:t>
            </w:r>
            <w:r w:rsidRPr="008A7448">
              <w:rPr>
                <w:rFonts w:ascii="Times New Roman" w:eastAsia="Times New Roman" w:hAnsi="Times New Roman" w:cs="Times New Roman"/>
                <w:bCs/>
                <w:sz w:val="18"/>
                <w:szCs w:val="18"/>
                <w:lang w:eastAsia="es-CO"/>
              </w:rPr>
              <w:t>(%)</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15.4%</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IRR </w:t>
            </w:r>
            <w:r w:rsidRPr="008A7448">
              <w:rPr>
                <w:rFonts w:ascii="Times New Roman" w:eastAsia="Times New Roman" w:hAnsi="Times New Roman" w:cs="Times New Roman"/>
                <w:bCs/>
                <w:sz w:val="18"/>
                <w:szCs w:val="18"/>
                <w:lang w:eastAsia="es-CO"/>
              </w:rPr>
              <w:t>(%)</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17.5%</w:t>
            </w:r>
          </w:p>
        </w:tc>
      </w:tr>
      <w:tr w:rsidR="00CD0AE6" w:rsidRPr="008A7448" w:rsidTr="00D90055">
        <w:trPr>
          <w:trHeight w:val="330"/>
          <w:jc w:val="center"/>
        </w:trPr>
        <w:tc>
          <w:tcPr>
            <w:tcW w:w="1699"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COST/BENEFIT</w:t>
            </w:r>
          </w:p>
        </w:tc>
        <w:tc>
          <w:tcPr>
            <w:tcW w:w="1134"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 xml:space="preserve"> 1.09 </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COST/BENEFIT</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 xml:space="preserve"> 1.63</w:t>
            </w:r>
          </w:p>
        </w:tc>
        <w:tc>
          <w:tcPr>
            <w:tcW w:w="426" w:type="dxa"/>
            <w:tcBorders>
              <w:top w:val="nil"/>
              <w:left w:val="nil"/>
              <w:bottom w:val="nil"/>
              <w:right w:val="nil"/>
            </w:tcBorders>
            <w:shd w:val="clear" w:color="000000" w:fill="FFFFFF"/>
            <w:vAlign w:val="center"/>
            <w:hideMark/>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1700" w:type="dxa"/>
            <w:tcBorders>
              <w:top w:val="nil"/>
              <w:left w:val="single" w:sz="4" w:space="0" w:color="auto"/>
              <w:bottom w:val="nil"/>
              <w:right w:val="nil"/>
            </w:tcBorders>
            <w:shd w:val="clear" w:color="000000" w:fill="FFFFFF"/>
            <w:vAlign w:val="center"/>
            <w:hideMark/>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COST/BENEFIT</w:t>
            </w:r>
          </w:p>
        </w:tc>
        <w:tc>
          <w:tcPr>
            <w:tcW w:w="1276" w:type="dxa"/>
            <w:tcBorders>
              <w:top w:val="nil"/>
              <w:left w:val="nil"/>
              <w:bottom w:val="nil"/>
              <w:right w:val="single" w:sz="4" w:space="0" w:color="auto"/>
            </w:tcBorders>
            <w:shd w:val="clear" w:color="000000" w:fill="FFFFFF"/>
            <w:vAlign w:val="center"/>
            <w:hideMark/>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2.01</w:t>
            </w:r>
          </w:p>
        </w:tc>
      </w:tr>
      <w:tr w:rsidR="00CD0AE6" w:rsidRPr="008A7448" w:rsidTr="00E246F4">
        <w:trPr>
          <w:trHeight w:val="330"/>
          <w:jc w:val="center"/>
        </w:trPr>
        <w:tc>
          <w:tcPr>
            <w:tcW w:w="1699" w:type="dxa"/>
            <w:tcBorders>
              <w:top w:val="nil"/>
              <w:left w:val="single" w:sz="4" w:space="0" w:color="auto"/>
              <w:bottom w:val="single" w:sz="4" w:space="0" w:color="auto"/>
              <w:right w:val="nil"/>
            </w:tcBorders>
            <w:shd w:val="clear" w:color="000000" w:fill="FFFFFF"/>
            <w:vAlign w:val="center"/>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Payback Period</w:t>
            </w:r>
          </w:p>
        </w:tc>
        <w:tc>
          <w:tcPr>
            <w:tcW w:w="1134" w:type="dxa"/>
            <w:tcBorders>
              <w:top w:val="nil"/>
              <w:left w:val="nil"/>
              <w:bottom w:val="single" w:sz="4" w:space="0" w:color="auto"/>
              <w:right w:val="single" w:sz="4" w:space="0" w:color="auto"/>
            </w:tcBorders>
            <w:shd w:val="clear" w:color="000000" w:fill="FFFFFF"/>
            <w:vAlign w:val="center"/>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20</w:t>
            </w:r>
          </w:p>
        </w:tc>
        <w:tc>
          <w:tcPr>
            <w:tcW w:w="426" w:type="dxa"/>
            <w:tcBorders>
              <w:top w:val="nil"/>
              <w:left w:val="nil"/>
              <w:bottom w:val="nil"/>
              <w:right w:val="nil"/>
            </w:tcBorders>
            <w:shd w:val="clear" w:color="000000" w:fill="FFFFFF"/>
            <w:vAlign w:val="center"/>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p>
        </w:tc>
        <w:tc>
          <w:tcPr>
            <w:tcW w:w="1700" w:type="dxa"/>
            <w:tcBorders>
              <w:top w:val="nil"/>
              <w:left w:val="single" w:sz="4" w:space="0" w:color="auto"/>
              <w:bottom w:val="single" w:sz="4" w:space="0" w:color="auto"/>
              <w:right w:val="nil"/>
            </w:tcBorders>
            <w:shd w:val="clear" w:color="000000" w:fill="FFFFFF"/>
            <w:vAlign w:val="center"/>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Payback Period</w:t>
            </w:r>
          </w:p>
        </w:tc>
        <w:tc>
          <w:tcPr>
            <w:tcW w:w="1276" w:type="dxa"/>
            <w:tcBorders>
              <w:top w:val="nil"/>
              <w:left w:val="nil"/>
              <w:bottom w:val="single" w:sz="4" w:space="0" w:color="auto"/>
              <w:right w:val="single" w:sz="4" w:space="0" w:color="auto"/>
            </w:tcBorders>
            <w:shd w:val="clear" w:color="000000" w:fill="FFFFFF"/>
            <w:vAlign w:val="center"/>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17</w:t>
            </w:r>
          </w:p>
        </w:tc>
        <w:tc>
          <w:tcPr>
            <w:tcW w:w="426" w:type="dxa"/>
            <w:tcBorders>
              <w:top w:val="nil"/>
              <w:left w:val="nil"/>
              <w:bottom w:val="nil"/>
              <w:right w:val="nil"/>
            </w:tcBorders>
            <w:shd w:val="clear" w:color="000000" w:fill="FFFFFF"/>
            <w:vAlign w:val="center"/>
          </w:tcPr>
          <w:p w:rsidR="00CD0AE6" w:rsidRPr="008A7448" w:rsidRDefault="00CD0AE6" w:rsidP="00D52F37">
            <w:pPr>
              <w:spacing w:before="0" w:after="0"/>
              <w:ind w:left="0" w:firstLine="0"/>
              <w:rPr>
                <w:rFonts w:ascii="Times New Roman" w:eastAsia="Times New Roman" w:hAnsi="Times New Roman" w:cs="Times New Roman"/>
                <w:color w:val="000000"/>
                <w:sz w:val="18"/>
                <w:szCs w:val="18"/>
                <w:lang w:eastAsia="es-CO"/>
              </w:rPr>
            </w:pPr>
          </w:p>
        </w:tc>
        <w:tc>
          <w:tcPr>
            <w:tcW w:w="1700" w:type="dxa"/>
            <w:tcBorders>
              <w:top w:val="nil"/>
              <w:left w:val="single" w:sz="4" w:space="0" w:color="auto"/>
              <w:bottom w:val="single" w:sz="4" w:space="0" w:color="auto"/>
              <w:right w:val="nil"/>
            </w:tcBorders>
            <w:shd w:val="clear" w:color="000000" w:fill="FFFFFF"/>
            <w:vAlign w:val="center"/>
          </w:tcPr>
          <w:p w:rsidR="00CD0AE6" w:rsidRPr="008A7448" w:rsidRDefault="00CD0AE6" w:rsidP="00E15786">
            <w:pPr>
              <w:spacing w:before="0" w:after="0"/>
              <w:ind w:left="717" w:hangingChars="397" w:hanging="71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Payback Period</w:t>
            </w:r>
          </w:p>
        </w:tc>
        <w:tc>
          <w:tcPr>
            <w:tcW w:w="1276" w:type="dxa"/>
            <w:tcBorders>
              <w:top w:val="nil"/>
              <w:left w:val="nil"/>
              <w:bottom w:val="single" w:sz="4" w:space="0" w:color="auto"/>
              <w:right w:val="single" w:sz="4" w:space="0" w:color="auto"/>
            </w:tcBorders>
            <w:shd w:val="clear" w:color="000000" w:fill="FFFFFF"/>
            <w:vAlign w:val="center"/>
          </w:tcPr>
          <w:p w:rsidR="00CD0AE6" w:rsidRPr="008A7448" w:rsidRDefault="00CD0AE6" w:rsidP="003B54D7">
            <w:pPr>
              <w:spacing w:before="0" w:after="0"/>
              <w:jc w:val="right"/>
              <w:rPr>
                <w:rFonts w:ascii="Times New Roman" w:hAnsi="Times New Roman" w:cs="Times New Roman"/>
                <w:sz w:val="18"/>
                <w:szCs w:val="18"/>
              </w:rPr>
            </w:pPr>
            <w:r w:rsidRPr="008A7448">
              <w:rPr>
                <w:rFonts w:ascii="Times New Roman" w:hAnsi="Times New Roman" w:cs="Times New Roman"/>
                <w:sz w:val="18"/>
                <w:szCs w:val="18"/>
              </w:rPr>
              <w:t>16</w:t>
            </w:r>
          </w:p>
        </w:tc>
      </w:tr>
    </w:tbl>
    <w:p w:rsidR="006076DA" w:rsidRPr="008A7448" w:rsidRDefault="006076DA" w:rsidP="006076DA">
      <w:pPr>
        <w:spacing w:before="0" w:after="0" w:line="360" w:lineRule="auto"/>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CD0AE6" w:rsidRPr="008A7448">
        <w:rPr>
          <w:rFonts w:ascii="Times New Roman" w:hAnsi="Times New Roman" w:cs="Times New Roman"/>
          <w:sz w:val="18"/>
          <w:szCs w:val="18"/>
        </w:rPr>
        <w:t>Calculations based on model</w:t>
      </w:r>
    </w:p>
    <w:sdt>
      <w:sdtPr>
        <w:rPr>
          <w:rFonts w:ascii="Times New Roman" w:eastAsiaTheme="minorHAnsi" w:hAnsi="Times New Roman" w:cs="Times New Roman"/>
          <w:b w:val="0"/>
          <w:bCs w:val="0"/>
          <w:color w:val="auto"/>
          <w:sz w:val="22"/>
          <w:szCs w:val="22"/>
          <w:lang w:val="en-US"/>
        </w:rPr>
        <w:id w:val="7976493"/>
        <w:docPartObj>
          <w:docPartGallery w:val="Table of Contents"/>
          <w:docPartUnique/>
        </w:docPartObj>
      </w:sdtPr>
      <w:sdtEndPr/>
      <w:sdtContent>
        <w:p w:rsidR="006076DA" w:rsidRPr="008A7448" w:rsidRDefault="00EA2A09">
          <w:pPr>
            <w:pStyle w:val="TOCHeading"/>
            <w:rPr>
              <w:rFonts w:ascii="Times New Roman" w:hAnsi="Times New Roman" w:cs="Times New Roman"/>
              <w:sz w:val="22"/>
              <w:szCs w:val="22"/>
              <w:lang w:val="en-US"/>
            </w:rPr>
          </w:pPr>
          <w:r w:rsidRPr="008A7448">
            <w:rPr>
              <w:rFonts w:ascii="Times New Roman" w:hAnsi="Times New Roman" w:cs="Times New Roman"/>
              <w:color w:val="auto"/>
              <w:sz w:val="22"/>
              <w:szCs w:val="22"/>
              <w:lang w:val="en-US"/>
            </w:rPr>
            <w:t xml:space="preserve">Table of </w:t>
          </w:r>
          <w:r w:rsidR="0013646F" w:rsidRPr="008A7448">
            <w:rPr>
              <w:rFonts w:ascii="Times New Roman" w:hAnsi="Times New Roman" w:cs="Times New Roman"/>
              <w:color w:val="auto"/>
              <w:sz w:val="22"/>
              <w:szCs w:val="22"/>
              <w:lang w:val="en-US"/>
            </w:rPr>
            <w:t>Contents</w:t>
          </w:r>
        </w:p>
        <w:p w:rsidR="00366D96" w:rsidRPr="00BB79C2" w:rsidRDefault="00E15786">
          <w:pPr>
            <w:pStyle w:val="TOC1"/>
            <w:tabs>
              <w:tab w:val="right" w:leader="dot" w:pos="9350"/>
            </w:tabs>
            <w:rPr>
              <w:rFonts w:ascii="Times New Roman" w:eastAsiaTheme="minorEastAsia" w:hAnsi="Times New Roman" w:cs="Times New Roman"/>
              <w:lang w:eastAsia="es-ES"/>
            </w:rPr>
          </w:pPr>
          <w:r w:rsidRPr="008A7448">
            <w:rPr>
              <w:rFonts w:ascii="Times New Roman" w:hAnsi="Times New Roman" w:cs="Times New Roman"/>
            </w:rPr>
            <w:fldChar w:fldCharType="begin"/>
          </w:r>
          <w:r w:rsidR="006076DA" w:rsidRPr="008A7448">
            <w:rPr>
              <w:rFonts w:ascii="Times New Roman" w:hAnsi="Times New Roman" w:cs="Times New Roman"/>
            </w:rPr>
            <w:instrText xml:space="preserve"> TOC \o "1-3" \h \z \u </w:instrText>
          </w:r>
          <w:r w:rsidRPr="008A7448">
            <w:rPr>
              <w:rFonts w:ascii="Times New Roman" w:hAnsi="Times New Roman" w:cs="Times New Roman"/>
            </w:rPr>
            <w:fldChar w:fldCharType="separate"/>
          </w:r>
          <w:hyperlink w:anchor="_Toc383317410" w:history="1">
            <w:r w:rsidR="00366D96" w:rsidRPr="00BB79C2">
              <w:rPr>
                <w:rStyle w:val="Hyperlink"/>
                <w:rFonts w:ascii="Times New Roman" w:hAnsi="Times New Roman" w:cs="Times New Roman"/>
              </w:rPr>
              <w:t>I.</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Introduction</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_Toc383317410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- 3 -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426" w:history="1">
            <w:r w:rsidR="00366D96" w:rsidRPr="00BB79C2">
              <w:rPr>
                <w:rStyle w:val="Hyperlink"/>
                <w:rFonts w:ascii="Times New Roman" w:hAnsi="Times New Roman" w:cs="Times New Roman"/>
              </w:rPr>
              <w:t>II.</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Methodology and Assumptions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_Toc383317426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- 4 -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28" w:history="1">
            <w:r w:rsidR="00366D96" w:rsidRPr="00BB79C2">
              <w:rPr>
                <w:rStyle w:val="Hyperlink"/>
                <w:rFonts w:ascii="Times New Roman" w:hAnsi="Times New Roman" w:cs="Times New Roman"/>
              </w:rPr>
              <w:t>A)</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Methodology</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_Toc383317428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- 4 -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1" w:history="1">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Assumptions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_Toc383317431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- 5 -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3" w:history="1">
            <w:r w:rsidR="00366D96" w:rsidRPr="00BB79C2">
              <w:rPr>
                <w:rStyle w:val="Hyperlink"/>
                <w:rFonts w:ascii="Times New Roman" w:hAnsi="Times New Roman" w:cs="Times New Roman"/>
                <w:lang w:eastAsia="es-ES"/>
              </w:rPr>
              <w:t>B)</w:t>
            </w:r>
            <w:r w:rsidR="00366D96" w:rsidRPr="00BB79C2">
              <w:rPr>
                <w:rFonts w:ascii="Times New Roman" w:eastAsiaTheme="minorEastAsia" w:hAnsi="Times New Roman" w:cs="Times New Roman"/>
                <w:lang w:eastAsia="es-ES"/>
              </w:rPr>
              <w:tab/>
            </w:r>
            <w:r w:rsidR="00EA05F4" w:rsidRPr="00BB79C2">
              <w:rPr>
                <w:rStyle w:val="Hyperlink"/>
                <w:rFonts w:ascii="Times New Roman" w:hAnsi="Times New Roman" w:cs="Times New Roman"/>
                <w:lang w:eastAsia="es-ES"/>
              </w:rPr>
              <w:t>A</w:t>
            </w:r>
            <w:r w:rsidR="00F4585E" w:rsidRPr="00BB79C2">
              <w:rPr>
                <w:rStyle w:val="Hyperlink"/>
                <w:rFonts w:ascii="Times New Roman" w:hAnsi="Times New Roman" w:cs="Times New Roman"/>
                <w:lang w:eastAsia="es-ES"/>
              </w:rPr>
              <w:t>ssumptions a</w:t>
            </w:r>
            <w:r w:rsidR="00366D96" w:rsidRPr="00BB79C2">
              <w:rPr>
                <w:rStyle w:val="Hyperlink"/>
                <w:rFonts w:ascii="Times New Roman" w:hAnsi="Times New Roman" w:cs="Times New Roman"/>
                <w:lang w:eastAsia="es-ES"/>
              </w:rPr>
              <w:t>ssociated with the expected number of beneficiary students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_Toc383317433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- 5 -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4" w:history="1">
            <w:r w:rsidR="00366D96" w:rsidRPr="00BB79C2">
              <w:rPr>
                <w:rStyle w:val="Hyperlink"/>
                <w:rFonts w:ascii="Times New Roman" w:hAnsi="Times New Roman" w:cs="Times New Roman"/>
              </w:rPr>
              <w:t>C)</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Assumptions associated to the benefits derived from the increase in the academic performance and the retention of students (Component I)</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_Toc383317434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- 6 -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5" w:history="1">
            <w:r w:rsidR="00366D96" w:rsidRPr="00BB79C2">
              <w:rPr>
                <w:rStyle w:val="Hyperlink"/>
                <w:rFonts w:ascii="Times New Roman" w:hAnsi="Times New Roman" w:cs="Times New Roman"/>
              </w:rPr>
              <w:t>D)</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Assumptions of future benefits of long term effects of the Program: Future in</w:t>
            </w:r>
            <w:r w:rsidR="00722EE7" w:rsidRPr="00BB79C2">
              <w:rPr>
                <w:rStyle w:val="Hyperlink"/>
                <w:rFonts w:ascii="Times New Roman" w:hAnsi="Times New Roman" w:cs="Times New Roman"/>
              </w:rPr>
              <w:t>come of the beneficiary cohorts</w:t>
            </w:r>
            <w:r w:rsidR="00366D96" w:rsidRPr="00BB79C2">
              <w:rPr>
                <w:rStyle w:val="Hyperlink"/>
                <w:rFonts w:ascii="Times New Roman" w:hAnsi="Times New Roman" w:cs="Times New Roman"/>
              </w:rPr>
              <w:t xml:space="preserve"> </w:t>
            </w:r>
            <w:r w:rsidR="00722EE7" w:rsidRPr="00BB79C2">
              <w:rPr>
                <w:rStyle w:val="Hyperlink"/>
                <w:rFonts w:ascii="Times New Roman" w:hAnsi="Times New Roman" w:cs="Times New Roman"/>
              </w:rPr>
              <w:t>(</w:t>
            </w:r>
            <w:r w:rsidR="00366D96" w:rsidRPr="00BB79C2">
              <w:rPr>
                <w:rStyle w:val="Hyperlink"/>
                <w:rFonts w:ascii="Times New Roman" w:hAnsi="Times New Roman" w:cs="Times New Roman"/>
              </w:rPr>
              <w:t>Component I</w:t>
            </w:r>
            <w:r w:rsidR="00722EE7" w:rsidRPr="00BB79C2">
              <w:rPr>
                <w:rStyle w:val="Hyperlink"/>
                <w:rFonts w:ascii="Times New Roman" w:hAnsi="Times New Roman" w:cs="Times New Roman"/>
              </w:rPr>
              <w:t>)</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_Toc383317435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- 9 -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6" w:history="1">
            <w:r w:rsidR="00366D96" w:rsidRPr="00BB79C2">
              <w:rPr>
                <w:rStyle w:val="Hyperlink"/>
                <w:rFonts w:ascii="Times New Roman" w:hAnsi="Times New Roman" w:cs="Times New Roman"/>
                <w:lang w:eastAsia="es-ES"/>
              </w:rPr>
              <w:t>E)</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lang w:eastAsia="es-ES"/>
              </w:rPr>
              <w:t xml:space="preserve">Assumptions associated to the District Education Centers’s cost savings after EMIS implementation  </w:t>
            </w:r>
            <w:r w:rsidR="00722EE7" w:rsidRPr="00BB79C2">
              <w:rPr>
                <w:rStyle w:val="Hyperlink"/>
                <w:rFonts w:ascii="Times New Roman" w:hAnsi="Times New Roman" w:cs="Times New Roman"/>
                <w:lang w:eastAsia="es-ES"/>
              </w:rPr>
              <w:t>(</w:t>
            </w:r>
            <w:r w:rsidR="00366D96" w:rsidRPr="00BB79C2">
              <w:rPr>
                <w:rStyle w:val="Hyperlink"/>
                <w:rFonts w:ascii="Times New Roman" w:hAnsi="Times New Roman" w:cs="Times New Roman"/>
                <w:lang w:eastAsia="es-ES"/>
              </w:rPr>
              <w:t>Component II</w:t>
            </w:r>
            <w:r w:rsidR="00722EE7" w:rsidRPr="00BB79C2">
              <w:rPr>
                <w:rStyle w:val="Hyperlink"/>
                <w:rFonts w:ascii="Times New Roman" w:hAnsi="Times New Roman" w:cs="Times New Roman"/>
                <w:lang w:eastAsia="es-ES"/>
              </w:rPr>
              <w:t>)</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_Toc383317436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- 10 -</w:t>
            </w:r>
            <w:r w:rsidR="00366D96" w:rsidRPr="00BB79C2">
              <w:rPr>
                <w:rFonts w:ascii="Times New Roman" w:hAnsi="Times New Roman" w:cs="Times New Roman"/>
                <w:webHidden/>
              </w:rPr>
              <w:fldChar w:fldCharType="end"/>
            </w:r>
          </w:hyperlink>
        </w:p>
        <w:p w:rsidR="00366D96" w:rsidRPr="00BB79C2" w:rsidRDefault="003A04FC">
          <w:pPr>
            <w:pStyle w:val="TOC2"/>
            <w:tabs>
              <w:tab w:val="right" w:leader="dot" w:pos="9350"/>
            </w:tabs>
            <w:rPr>
              <w:rFonts w:ascii="Times New Roman" w:eastAsiaTheme="minorEastAsia" w:hAnsi="Times New Roman" w:cs="Times New Roman"/>
              <w:lang w:eastAsia="es-ES"/>
            </w:rPr>
          </w:pPr>
          <w:hyperlink w:anchor="_Toc383317437" w:history="1">
            <w:r w:rsidR="00366D96" w:rsidRPr="00BB79C2">
              <w:rPr>
                <w:rStyle w:val="Hyperlink"/>
                <w:rFonts w:ascii="Times New Roman" w:hAnsi="Times New Roman" w:cs="Times New Roman"/>
                <w:lang w:eastAsia="es-ES"/>
              </w:rPr>
              <w:t>F)</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lang w:eastAsia="es-ES"/>
              </w:rPr>
              <w:t>Assumption of</w:t>
            </w:r>
            <w:r w:rsidR="00FB5931" w:rsidRPr="00BB79C2">
              <w:rPr>
                <w:rStyle w:val="Hyperlink"/>
                <w:rFonts w:ascii="Times New Roman" w:hAnsi="Times New Roman" w:cs="Times New Roman"/>
                <w:lang w:eastAsia="es-ES"/>
              </w:rPr>
              <w:t xml:space="preserve"> costs associated with recurrent</w:t>
            </w:r>
            <w:r w:rsidR="00366D96" w:rsidRPr="00BB79C2">
              <w:rPr>
                <w:rStyle w:val="Hyperlink"/>
                <w:rFonts w:ascii="Times New Roman" w:hAnsi="Times New Roman" w:cs="Times New Roman"/>
                <w:lang w:eastAsia="es-ES"/>
              </w:rPr>
              <w:t xml:space="preserve"> expenses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_Toc383317437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- 11 -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438" w:history="1">
            <w:r w:rsidR="00366D96" w:rsidRPr="00BB79C2">
              <w:rPr>
                <w:rStyle w:val="Hyperlink"/>
                <w:rFonts w:ascii="Times New Roman" w:hAnsi="Times New Roman" w:cs="Times New Roman"/>
              </w:rPr>
              <w:t>III.</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Economic Benefits.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_Toc383317438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- 12 -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439" w:history="1">
            <w:r w:rsidR="00366D96" w:rsidRPr="00BB79C2">
              <w:rPr>
                <w:rStyle w:val="Hyperlink"/>
                <w:rFonts w:ascii="Times New Roman" w:hAnsi="Times New Roman" w:cs="Times New Roman"/>
              </w:rPr>
              <w:t>IV.</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Economic Costs.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_Toc383317439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- 13 -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440" w:history="1">
            <w:r w:rsidR="00366D96" w:rsidRPr="00BB79C2">
              <w:rPr>
                <w:rStyle w:val="Hyperlink"/>
                <w:rFonts w:ascii="Times New Roman" w:hAnsi="Times New Roman" w:cs="Times New Roman"/>
              </w:rPr>
              <w:t>V.</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Economic Returns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_Toc383317440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- 14 -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529" w:history="1">
            <w:r w:rsidR="00366D96" w:rsidRPr="00BB79C2">
              <w:rPr>
                <w:rStyle w:val="Hyperlink"/>
                <w:rFonts w:ascii="Times New Roman" w:hAnsi="Times New Roman" w:cs="Times New Roman"/>
              </w:rPr>
              <w:t>VI.</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rPr>
              <w:t>Sensitivity Analysis.</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_Toc383317529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- 15 -</w:t>
            </w:r>
            <w:r w:rsidR="00366D96" w:rsidRPr="00BB79C2">
              <w:rPr>
                <w:rFonts w:ascii="Times New Roman" w:hAnsi="Times New Roman" w:cs="Times New Roman"/>
                <w:webHidden/>
              </w:rPr>
              <w:fldChar w:fldCharType="end"/>
            </w:r>
          </w:hyperlink>
        </w:p>
        <w:p w:rsidR="00366D96" w:rsidRPr="00BB79C2" w:rsidRDefault="003A04FC">
          <w:pPr>
            <w:pStyle w:val="TOC1"/>
            <w:tabs>
              <w:tab w:val="right" w:leader="dot" w:pos="9350"/>
            </w:tabs>
            <w:rPr>
              <w:rFonts w:ascii="Times New Roman" w:eastAsiaTheme="minorEastAsia" w:hAnsi="Times New Roman" w:cs="Times New Roman"/>
              <w:lang w:eastAsia="es-ES"/>
            </w:rPr>
          </w:pPr>
          <w:hyperlink w:anchor="_Toc383317530" w:history="1">
            <w:r w:rsidR="00366D96" w:rsidRPr="00BB79C2">
              <w:rPr>
                <w:rStyle w:val="Hyperlink"/>
                <w:rFonts w:ascii="Times New Roman" w:hAnsi="Times New Roman" w:cs="Times New Roman"/>
                <w:lang w:eastAsia="es-ES"/>
              </w:rPr>
              <w:t>VII.</w:t>
            </w:r>
            <w:r w:rsidR="00366D96" w:rsidRPr="00BB79C2">
              <w:rPr>
                <w:rFonts w:ascii="Times New Roman" w:eastAsiaTheme="minorEastAsia" w:hAnsi="Times New Roman" w:cs="Times New Roman"/>
                <w:lang w:eastAsia="es-ES"/>
              </w:rPr>
              <w:tab/>
            </w:r>
            <w:r w:rsidR="00366D96" w:rsidRPr="00BB79C2">
              <w:rPr>
                <w:rStyle w:val="Hyperlink"/>
                <w:rFonts w:ascii="Times New Roman" w:hAnsi="Times New Roman" w:cs="Times New Roman"/>
                <w:lang w:eastAsia="es-ES"/>
              </w:rPr>
              <w:t>Conclusions .</w:t>
            </w:r>
            <w:r w:rsidR="00366D96" w:rsidRPr="00BB79C2">
              <w:rPr>
                <w:rFonts w:ascii="Times New Roman" w:hAnsi="Times New Roman" w:cs="Times New Roman"/>
                <w:webHidden/>
              </w:rPr>
              <w:tab/>
            </w:r>
            <w:r w:rsidR="00366D96" w:rsidRPr="00BB79C2">
              <w:rPr>
                <w:rFonts w:ascii="Times New Roman" w:hAnsi="Times New Roman" w:cs="Times New Roman"/>
                <w:webHidden/>
              </w:rPr>
              <w:fldChar w:fldCharType="begin"/>
            </w:r>
            <w:r w:rsidR="00366D96" w:rsidRPr="00BB79C2">
              <w:rPr>
                <w:rFonts w:ascii="Times New Roman" w:hAnsi="Times New Roman" w:cs="Times New Roman"/>
                <w:webHidden/>
              </w:rPr>
              <w:instrText xml:space="preserve"> PAGEREF _Toc383317530 \h </w:instrText>
            </w:r>
            <w:r w:rsidR="00366D96" w:rsidRPr="00BB79C2">
              <w:rPr>
                <w:rFonts w:ascii="Times New Roman" w:hAnsi="Times New Roman" w:cs="Times New Roman"/>
                <w:webHidden/>
              </w:rPr>
            </w:r>
            <w:r w:rsidR="00366D96" w:rsidRPr="00BB79C2">
              <w:rPr>
                <w:rFonts w:ascii="Times New Roman" w:hAnsi="Times New Roman" w:cs="Times New Roman"/>
                <w:webHidden/>
              </w:rPr>
              <w:fldChar w:fldCharType="separate"/>
            </w:r>
            <w:r w:rsidR="007031F1" w:rsidRPr="00BB79C2">
              <w:rPr>
                <w:rFonts w:ascii="Times New Roman" w:hAnsi="Times New Roman" w:cs="Times New Roman"/>
                <w:noProof/>
                <w:webHidden/>
              </w:rPr>
              <w:t>- 16 -</w:t>
            </w:r>
            <w:r w:rsidR="00366D96" w:rsidRPr="00BB79C2">
              <w:rPr>
                <w:rFonts w:ascii="Times New Roman" w:hAnsi="Times New Roman" w:cs="Times New Roman"/>
                <w:webHidden/>
              </w:rPr>
              <w:fldChar w:fldCharType="end"/>
            </w:r>
          </w:hyperlink>
        </w:p>
        <w:p w:rsidR="006076DA" w:rsidRPr="008A7448" w:rsidRDefault="00E15786">
          <w:pPr>
            <w:rPr>
              <w:rFonts w:ascii="Times New Roman" w:hAnsi="Times New Roman" w:cs="Times New Roman"/>
            </w:rPr>
          </w:pPr>
          <w:r w:rsidRPr="008A7448">
            <w:rPr>
              <w:rFonts w:ascii="Times New Roman" w:hAnsi="Times New Roman" w:cs="Times New Roman"/>
            </w:rPr>
            <w:fldChar w:fldCharType="end"/>
          </w:r>
        </w:p>
      </w:sdtContent>
    </w:sdt>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600D9B" w:rsidRPr="008A7448" w:rsidRDefault="00600D9B" w:rsidP="00600D9B">
      <w:pPr>
        <w:pStyle w:val="ListParagraph"/>
        <w:spacing w:before="0" w:after="0" w:line="360" w:lineRule="auto"/>
        <w:ind w:left="0" w:firstLine="0"/>
        <w:contextualSpacing w:val="0"/>
        <w:rPr>
          <w:rFonts w:ascii="Times New Roman" w:hAnsi="Times New Roman" w:cs="Times New Roman"/>
          <w:b/>
          <w:smallCaps/>
          <w:sz w:val="24"/>
          <w:szCs w:val="24"/>
        </w:rPr>
      </w:pPr>
    </w:p>
    <w:p w:rsidR="00551FAE" w:rsidRPr="008A7448" w:rsidRDefault="00551FAE">
      <w:pPr>
        <w:rPr>
          <w:rFonts w:ascii="Times New Roman" w:hAnsi="Times New Roman" w:cs="Times New Roman"/>
          <w:b/>
          <w:smallCaps/>
          <w:sz w:val="24"/>
          <w:szCs w:val="24"/>
        </w:rPr>
      </w:pPr>
      <w:r w:rsidRPr="008A7448">
        <w:rPr>
          <w:rFonts w:ascii="Times New Roman" w:hAnsi="Times New Roman" w:cs="Times New Roman"/>
          <w:b/>
          <w:smallCaps/>
          <w:sz w:val="24"/>
          <w:szCs w:val="24"/>
        </w:rPr>
        <w:br w:type="page"/>
      </w:r>
    </w:p>
    <w:p w:rsidR="000B105D" w:rsidRPr="008A7448" w:rsidRDefault="000B105D" w:rsidP="00600D9B">
      <w:pPr>
        <w:pStyle w:val="Heading1"/>
        <w:numPr>
          <w:ilvl w:val="0"/>
          <w:numId w:val="33"/>
        </w:numPr>
        <w:rPr>
          <w:rFonts w:ascii="Times New Roman" w:hAnsi="Times New Roman" w:cs="Times New Roman"/>
          <w:color w:val="auto"/>
        </w:rPr>
      </w:pPr>
      <w:bookmarkStart w:id="0" w:name="_Toc383317410"/>
      <w:r w:rsidRPr="008A7448">
        <w:rPr>
          <w:rFonts w:ascii="Times New Roman" w:hAnsi="Times New Roman" w:cs="Times New Roman"/>
          <w:color w:val="auto"/>
        </w:rPr>
        <w:lastRenderedPageBreak/>
        <w:t>Introduction</w:t>
      </w:r>
      <w:bookmarkEnd w:id="0"/>
    </w:p>
    <w:p w:rsidR="001634AB" w:rsidRPr="008A7448" w:rsidRDefault="005425ED"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This document presents the </w:t>
      </w:r>
      <w:r w:rsidR="00AB086E" w:rsidRPr="008A7448">
        <w:rPr>
          <w:rFonts w:ascii="Times New Roman" w:hAnsi="Times New Roman" w:cs="Times New Roman"/>
          <w:sz w:val="24"/>
          <w:szCs w:val="24"/>
        </w:rPr>
        <w:t xml:space="preserve">ex-ante </w:t>
      </w:r>
      <w:r w:rsidRPr="008A7448">
        <w:rPr>
          <w:rFonts w:ascii="Times New Roman" w:hAnsi="Times New Roman" w:cs="Times New Roman"/>
          <w:sz w:val="24"/>
          <w:szCs w:val="24"/>
        </w:rPr>
        <w:t xml:space="preserve">economic analysis for the Education Quality Improvement Program, </w:t>
      </w:r>
      <w:r w:rsidR="00AB086E" w:rsidRPr="008A7448">
        <w:rPr>
          <w:rFonts w:ascii="Times New Roman" w:hAnsi="Times New Roman" w:cs="Times New Roman"/>
          <w:sz w:val="24"/>
          <w:szCs w:val="24"/>
        </w:rPr>
        <w:t>which will be implemented by the Ministry of Education Youth and Sports (MOEYS)</w:t>
      </w:r>
      <w:r w:rsidRPr="008A7448">
        <w:rPr>
          <w:rFonts w:ascii="Times New Roman" w:hAnsi="Times New Roman" w:cs="Times New Roman"/>
          <w:sz w:val="24"/>
          <w:szCs w:val="24"/>
        </w:rPr>
        <w:t xml:space="preserve"> between 201</w:t>
      </w:r>
      <w:r w:rsidR="009B3EDB" w:rsidRPr="008A7448">
        <w:rPr>
          <w:rFonts w:ascii="Times New Roman" w:hAnsi="Times New Roman" w:cs="Times New Roman"/>
          <w:sz w:val="24"/>
          <w:szCs w:val="24"/>
        </w:rPr>
        <w:t>5</w:t>
      </w:r>
      <w:r w:rsidRPr="008A7448">
        <w:rPr>
          <w:rFonts w:ascii="Times New Roman" w:hAnsi="Times New Roman" w:cs="Times New Roman"/>
          <w:sz w:val="24"/>
          <w:szCs w:val="24"/>
        </w:rPr>
        <w:t xml:space="preserve"> and 2018. </w:t>
      </w:r>
      <w:r w:rsidR="006F0CB5" w:rsidRPr="008A7448">
        <w:rPr>
          <w:rFonts w:ascii="Times New Roman" w:hAnsi="Times New Roman" w:cs="Times New Roman"/>
          <w:sz w:val="24"/>
          <w:szCs w:val="24"/>
        </w:rPr>
        <w:t>T</w:t>
      </w:r>
      <w:r w:rsidR="00D2158B" w:rsidRPr="008A7448">
        <w:rPr>
          <w:rFonts w:ascii="Times New Roman" w:hAnsi="Times New Roman" w:cs="Times New Roman"/>
          <w:sz w:val="24"/>
          <w:szCs w:val="24"/>
        </w:rPr>
        <w:t>h</w:t>
      </w:r>
      <w:r w:rsidR="006F0CB5" w:rsidRPr="008A7448">
        <w:rPr>
          <w:rFonts w:ascii="Times New Roman" w:hAnsi="Times New Roman" w:cs="Times New Roman"/>
          <w:sz w:val="24"/>
          <w:szCs w:val="24"/>
        </w:rPr>
        <w:t>e analysis includes a cost-benefit analysis</w:t>
      </w:r>
      <w:r w:rsidR="00E224E7" w:rsidRPr="008A7448">
        <w:rPr>
          <w:rFonts w:ascii="Times New Roman" w:hAnsi="Times New Roman" w:cs="Times New Roman"/>
          <w:sz w:val="24"/>
          <w:szCs w:val="24"/>
        </w:rPr>
        <w:t xml:space="preserve"> of</w:t>
      </w:r>
      <w:r w:rsidR="006F0CB5" w:rsidRPr="008A7448">
        <w:rPr>
          <w:rFonts w:ascii="Times New Roman" w:hAnsi="Times New Roman" w:cs="Times New Roman"/>
          <w:sz w:val="24"/>
          <w:szCs w:val="24"/>
        </w:rPr>
        <w:t xml:space="preserve"> </w:t>
      </w:r>
      <w:r w:rsidR="00E224E7" w:rsidRPr="008A7448">
        <w:rPr>
          <w:rFonts w:ascii="Times New Roman" w:hAnsi="Times New Roman" w:cs="Times New Roman"/>
          <w:sz w:val="24"/>
          <w:szCs w:val="24"/>
        </w:rPr>
        <w:t xml:space="preserve">the perceived costs and benefits associated with this particular project investment. </w:t>
      </w:r>
    </w:p>
    <w:p w:rsidR="00032C45" w:rsidRPr="008A7448" w:rsidRDefault="005425ED"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The program </w:t>
      </w:r>
      <w:r w:rsidR="00D24869" w:rsidRPr="008A7448">
        <w:rPr>
          <w:rFonts w:ascii="Times New Roman" w:hAnsi="Times New Roman" w:cs="Times New Roman"/>
          <w:sz w:val="24"/>
          <w:szCs w:val="24"/>
        </w:rPr>
        <w:t>aims</w:t>
      </w:r>
      <w:r w:rsidRPr="008A7448">
        <w:rPr>
          <w:rFonts w:ascii="Times New Roman" w:hAnsi="Times New Roman" w:cs="Times New Roman"/>
          <w:sz w:val="24"/>
          <w:szCs w:val="24"/>
        </w:rPr>
        <w:t xml:space="preserve"> to</w:t>
      </w:r>
      <w:r w:rsidR="00032C45"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contribute to the improvement of </w:t>
      </w:r>
      <w:r w:rsidR="007D3072" w:rsidRPr="008A7448">
        <w:rPr>
          <w:rFonts w:ascii="Times New Roman" w:hAnsi="Times New Roman" w:cs="Times New Roman"/>
          <w:sz w:val="24"/>
          <w:szCs w:val="24"/>
        </w:rPr>
        <w:t xml:space="preserve">the </w:t>
      </w:r>
      <w:r w:rsidRPr="008A7448">
        <w:rPr>
          <w:rFonts w:ascii="Times New Roman" w:hAnsi="Times New Roman" w:cs="Times New Roman"/>
          <w:sz w:val="24"/>
          <w:szCs w:val="24"/>
        </w:rPr>
        <w:t>quality of education</w:t>
      </w:r>
      <w:r w:rsidR="00D24869" w:rsidRPr="008A7448">
        <w:rPr>
          <w:rFonts w:ascii="Times New Roman" w:hAnsi="Times New Roman" w:cs="Times New Roman"/>
          <w:sz w:val="24"/>
          <w:szCs w:val="24"/>
        </w:rPr>
        <w:t>” at</w:t>
      </w:r>
      <w:r w:rsidR="001938F0" w:rsidRPr="008A7448">
        <w:rPr>
          <w:rFonts w:ascii="Times New Roman" w:hAnsi="Times New Roman" w:cs="Times New Roman"/>
          <w:sz w:val="24"/>
          <w:szCs w:val="24"/>
        </w:rPr>
        <w:t xml:space="preserve"> the </w:t>
      </w:r>
      <w:r w:rsidR="00957F20" w:rsidRPr="008A7448">
        <w:rPr>
          <w:rFonts w:ascii="Times New Roman" w:hAnsi="Times New Roman" w:cs="Times New Roman"/>
          <w:sz w:val="24"/>
          <w:szCs w:val="24"/>
        </w:rPr>
        <w:t>p</w:t>
      </w:r>
      <w:r w:rsidRPr="008A7448">
        <w:rPr>
          <w:rFonts w:ascii="Times New Roman" w:hAnsi="Times New Roman" w:cs="Times New Roman"/>
          <w:sz w:val="24"/>
          <w:szCs w:val="24"/>
        </w:rPr>
        <w:t xml:space="preserve">rimary </w:t>
      </w:r>
      <w:r w:rsidR="00957F20" w:rsidRPr="008A7448">
        <w:rPr>
          <w:rFonts w:ascii="Times New Roman" w:hAnsi="Times New Roman" w:cs="Times New Roman"/>
          <w:sz w:val="24"/>
          <w:szCs w:val="24"/>
        </w:rPr>
        <w:t xml:space="preserve">education </w:t>
      </w:r>
      <w:r w:rsidRPr="008A7448">
        <w:rPr>
          <w:rFonts w:ascii="Times New Roman" w:hAnsi="Times New Roman" w:cs="Times New Roman"/>
          <w:sz w:val="24"/>
          <w:szCs w:val="24"/>
        </w:rPr>
        <w:t>level, through three main components</w:t>
      </w:r>
      <w:r w:rsidR="00B07BEA" w:rsidRPr="008A7448">
        <w:rPr>
          <w:rFonts w:ascii="Times New Roman" w:hAnsi="Times New Roman" w:cs="Times New Roman"/>
          <w:sz w:val="24"/>
          <w:szCs w:val="24"/>
        </w:rPr>
        <w:t xml:space="preserve">: </w:t>
      </w:r>
      <w:r w:rsidR="00032C45" w:rsidRPr="008A7448">
        <w:rPr>
          <w:rFonts w:ascii="Times New Roman" w:hAnsi="Times New Roman" w:cs="Times New Roman"/>
          <w:sz w:val="24"/>
          <w:szCs w:val="24"/>
        </w:rPr>
        <w:t>Component I: Im</w:t>
      </w:r>
      <w:r w:rsidR="0013646F" w:rsidRPr="008A7448">
        <w:rPr>
          <w:rFonts w:ascii="Times New Roman" w:hAnsi="Times New Roman" w:cs="Times New Roman"/>
          <w:sz w:val="24"/>
          <w:szCs w:val="24"/>
        </w:rPr>
        <w:t xml:space="preserve">proving the </w:t>
      </w:r>
      <w:r w:rsidR="00BB79C2">
        <w:rPr>
          <w:rFonts w:ascii="Times New Roman" w:hAnsi="Times New Roman" w:cs="Times New Roman"/>
          <w:sz w:val="24"/>
          <w:szCs w:val="24"/>
        </w:rPr>
        <w:t>Quality of Teachers;</w:t>
      </w:r>
      <w:r w:rsidR="000067A9" w:rsidRPr="008A7448">
        <w:rPr>
          <w:rFonts w:ascii="Times New Roman" w:hAnsi="Times New Roman" w:cs="Times New Roman"/>
          <w:sz w:val="24"/>
          <w:szCs w:val="24"/>
        </w:rPr>
        <w:t xml:space="preserve"> </w:t>
      </w:r>
      <w:r w:rsidR="00032C45" w:rsidRPr="008A7448">
        <w:rPr>
          <w:rFonts w:ascii="Times New Roman" w:hAnsi="Times New Roman" w:cs="Times New Roman"/>
          <w:sz w:val="24"/>
          <w:szCs w:val="24"/>
        </w:rPr>
        <w:t>Component II: Gov</w:t>
      </w:r>
      <w:r w:rsidR="00BB79C2">
        <w:rPr>
          <w:rFonts w:ascii="Times New Roman" w:hAnsi="Times New Roman" w:cs="Times New Roman"/>
          <w:sz w:val="24"/>
          <w:szCs w:val="24"/>
        </w:rPr>
        <w:t>ernance of the Education System;</w:t>
      </w:r>
      <w:r w:rsidR="000067A9" w:rsidRPr="008A7448">
        <w:rPr>
          <w:rFonts w:ascii="Times New Roman" w:hAnsi="Times New Roman" w:cs="Times New Roman"/>
          <w:sz w:val="24"/>
          <w:szCs w:val="24"/>
        </w:rPr>
        <w:t xml:space="preserve"> </w:t>
      </w:r>
      <w:r w:rsidR="00A051A8" w:rsidRPr="008A7448">
        <w:rPr>
          <w:rFonts w:ascii="Times New Roman" w:hAnsi="Times New Roman" w:cs="Times New Roman"/>
          <w:sz w:val="24"/>
          <w:szCs w:val="24"/>
        </w:rPr>
        <w:t xml:space="preserve">and </w:t>
      </w:r>
      <w:r w:rsidR="00032C45" w:rsidRPr="008A7448">
        <w:rPr>
          <w:rFonts w:ascii="Times New Roman" w:hAnsi="Times New Roman" w:cs="Times New Roman"/>
          <w:sz w:val="24"/>
          <w:szCs w:val="24"/>
        </w:rPr>
        <w:t>Component III: Evaluation</w:t>
      </w:r>
      <w:r w:rsidR="00756B82" w:rsidRPr="008A7448">
        <w:rPr>
          <w:rFonts w:ascii="Times New Roman" w:hAnsi="Times New Roman" w:cs="Times New Roman"/>
          <w:sz w:val="24"/>
          <w:szCs w:val="24"/>
        </w:rPr>
        <w:t xml:space="preserve">. The amount invested </w:t>
      </w:r>
      <w:r w:rsidR="00A11B65" w:rsidRPr="008A7448">
        <w:rPr>
          <w:rFonts w:ascii="Times New Roman" w:hAnsi="Times New Roman" w:cs="Times New Roman"/>
          <w:sz w:val="24"/>
          <w:szCs w:val="24"/>
        </w:rPr>
        <w:t xml:space="preserve">will be </w:t>
      </w:r>
      <w:r w:rsidR="00C93A1E" w:rsidRPr="008A7448">
        <w:rPr>
          <w:rFonts w:ascii="Times New Roman" w:hAnsi="Times New Roman" w:cs="Times New Roman"/>
          <w:sz w:val="24"/>
          <w:szCs w:val="24"/>
        </w:rPr>
        <w:t>US$1</w:t>
      </w:r>
      <w:r w:rsidR="00957F20" w:rsidRPr="008A7448">
        <w:rPr>
          <w:rFonts w:ascii="Times New Roman" w:hAnsi="Times New Roman" w:cs="Times New Roman"/>
          <w:sz w:val="24"/>
          <w:szCs w:val="24"/>
        </w:rPr>
        <w:t>0</w:t>
      </w:r>
      <w:r w:rsidR="00FA6541" w:rsidRPr="008A7448">
        <w:rPr>
          <w:rFonts w:ascii="Times New Roman" w:hAnsi="Times New Roman" w:cs="Times New Roman"/>
          <w:sz w:val="24"/>
          <w:szCs w:val="24"/>
        </w:rPr>
        <w:t>,</w:t>
      </w:r>
      <w:r w:rsidR="00C93A1E" w:rsidRPr="008A7448">
        <w:rPr>
          <w:rFonts w:ascii="Times New Roman" w:hAnsi="Times New Roman" w:cs="Times New Roman"/>
          <w:sz w:val="24"/>
          <w:szCs w:val="24"/>
        </w:rPr>
        <w:t>100</w:t>
      </w:r>
      <w:r w:rsidR="00FA6541" w:rsidRPr="008A7448">
        <w:rPr>
          <w:rFonts w:ascii="Times New Roman" w:hAnsi="Times New Roman" w:cs="Times New Roman"/>
          <w:sz w:val="24"/>
          <w:szCs w:val="24"/>
        </w:rPr>
        <w:t>,</w:t>
      </w:r>
      <w:r w:rsidR="00C93A1E" w:rsidRPr="008A7448">
        <w:rPr>
          <w:rFonts w:ascii="Times New Roman" w:hAnsi="Times New Roman" w:cs="Times New Roman"/>
          <w:sz w:val="24"/>
          <w:szCs w:val="24"/>
        </w:rPr>
        <w:t>000.</w:t>
      </w:r>
    </w:p>
    <w:p w:rsidR="00943EAD" w:rsidRPr="008A7448" w:rsidRDefault="005425ED"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Through the development of </w:t>
      </w:r>
      <w:r w:rsidR="00032C45" w:rsidRPr="008A7448">
        <w:rPr>
          <w:rFonts w:ascii="Times New Roman" w:hAnsi="Times New Roman" w:cs="Times New Roman"/>
          <w:sz w:val="24"/>
          <w:szCs w:val="24"/>
        </w:rPr>
        <w:t xml:space="preserve">Component I: Improving the Quality of Teachers, </w:t>
      </w:r>
      <w:r w:rsidR="00FA6541" w:rsidRPr="008A7448">
        <w:rPr>
          <w:rFonts w:ascii="Times New Roman" w:hAnsi="Times New Roman" w:cs="Times New Roman"/>
          <w:sz w:val="24"/>
          <w:szCs w:val="24"/>
        </w:rPr>
        <w:t>an</w:t>
      </w:r>
      <w:r w:rsidRPr="008A7448">
        <w:rPr>
          <w:rFonts w:ascii="Times New Roman" w:hAnsi="Times New Roman" w:cs="Times New Roman"/>
          <w:sz w:val="24"/>
          <w:szCs w:val="24"/>
        </w:rPr>
        <w:t xml:space="preserve"> expected </w:t>
      </w:r>
      <w:r w:rsidR="00D52F37" w:rsidRPr="008A7448">
        <w:rPr>
          <w:rFonts w:ascii="Times New Roman" w:hAnsi="Times New Roman" w:cs="Times New Roman"/>
          <w:sz w:val="24"/>
          <w:szCs w:val="24"/>
        </w:rPr>
        <w:t>1</w:t>
      </w:r>
      <w:r w:rsidR="00FA6541" w:rsidRPr="008A7448">
        <w:rPr>
          <w:rFonts w:ascii="Times New Roman" w:hAnsi="Times New Roman" w:cs="Times New Roman"/>
          <w:sz w:val="24"/>
          <w:szCs w:val="24"/>
        </w:rPr>
        <w:t>,</w:t>
      </w:r>
      <w:r w:rsidR="00D52F37" w:rsidRPr="008A7448">
        <w:rPr>
          <w:rFonts w:ascii="Times New Roman" w:hAnsi="Times New Roman" w:cs="Times New Roman"/>
          <w:sz w:val="24"/>
          <w:szCs w:val="24"/>
        </w:rPr>
        <w:t>200</w:t>
      </w:r>
      <w:r w:rsidR="000067A9" w:rsidRPr="008A7448">
        <w:rPr>
          <w:rFonts w:ascii="Times New Roman" w:hAnsi="Times New Roman" w:cs="Times New Roman"/>
          <w:sz w:val="24"/>
          <w:szCs w:val="24"/>
        </w:rPr>
        <w:t xml:space="preserve"> </w:t>
      </w:r>
      <w:r w:rsidR="0013646F" w:rsidRPr="008A7448">
        <w:rPr>
          <w:rFonts w:ascii="Times New Roman" w:hAnsi="Times New Roman" w:cs="Times New Roman"/>
          <w:sz w:val="24"/>
          <w:szCs w:val="24"/>
        </w:rPr>
        <w:t xml:space="preserve">in service </w:t>
      </w:r>
      <w:r w:rsidRPr="008A7448">
        <w:rPr>
          <w:rFonts w:ascii="Times New Roman" w:hAnsi="Times New Roman" w:cs="Times New Roman"/>
          <w:sz w:val="24"/>
          <w:szCs w:val="24"/>
        </w:rPr>
        <w:t>teachers</w:t>
      </w:r>
      <w:r w:rsidR="00B07BEA" w:rsidRPr="008A7448">
        <w:rPr>
          <w:rFonts w:ascii="Times New Roman" w:hAnsi="Times New Roman" w:cs="Times New Roman"/>
          <w:sz w:val="24"/>
          <w:szCs w:val="24"/>
        </w:rPr>
        <w:t xml:space="preserve"> and 500</w:t>
      </w:r>
      <w:r w:rsidR="00C93A1E" w:rsidRPr="008A7448">
        <w:rPr>
          <w:rFonts w:ascii="Times New Roman" w:hAnsi="Times New Roman" w:cs="Times New Roman"/>
          <w:sz w:val="24"/>
          <w:szCs w:val="24"/>
        </w:rPr>
        <w:t xml:space="preserve"> pr</w:t>
      </w:r>
      <w:r w:rsidR="00DE1EBD" w:rsidRPr="008A7448">
        <w:rPr>
          <w:rFonts w:ascii="Times New Roman" w:hAnsi="Times New Roman" w:cs="Times New Roman"/>
          <w:sz w:val="24"/>
          <w:szCs w:val="24"/>
        </w:rPr>
        <w:t>e-</w:t>
      </w:r>
      <w:r w:rsidR="00D52F37" w:rsidRPr="008A7448">
        <w:rPr>
          <w:rFonts w:ascii="Times New Roman" w:hAnsi="Times New Roman" w:cs="Times New Roman"/>
          <w:sz w:val="24"/>
          <w:szCs w:val="24"/>
        </w:rPr>
        <w:t>service teacher</w:t>
      </w:r>
      <w:r w:rsidR="00C93A1E" w:rsidRPr="008A7448">
        <w:rPr>
          <w:rFonts w:ascii="Times New Roman" w:hAnsi="Times New Roman" w:cs="Times New Roman"/>
          <w:sz w:val="24"/>
          <w:szCs w:val="24"/>
        </w:rPr>
        <w:t>s</w:t>
      </w:r>
      <w:r w:rsidR="00FA6541" w:rsidRPr="008A7448">
        <w:rPr>
          <w:rFonts w:ascii="Times New Roman" w:hAnsi="Times New Roman" w:cs="Times New Roman"/>
          <w:sz w:val="24"/>
          <w:szCs w:val="24"/>
        </w:rPr>
        <w:t xml:space="preserve"> </w:t>
      </w:r>
      <w:r w:rsidR="00526194" w:rsidRPr="008A7448">
        <w:rPr>
          <w:rFonts w:ascii="Times New Roman" w:hAnsi="Times New Roman" w:cs="Times New Roman"/>
          <w:sz w:val="24"/>
          <w:szCs w:val="24"/>
        </w:rPr>
        <w:t>will be</w:t>
      </w:r>
      <w:r w:rsidR="00FA6541" w:rsidRPr="008A7448">
        <w:rPr>
          <w:rFonts w:ascii="Times New Roman" w:hAnsi="Times New Roman" w:cs="Times New Roman"/>
          <w:sz w:val="24"/>
          <w:szCs w:val="24"/>
        </w:rPr>
        <w:t xml:space="preserve"> </w:t>
      </w:r>
      <w:r w:rsidR="00943EAD" w:rsidRPr="008A7448">
        <w:rPr>
          <w:rFonts w:ascii="Times New Roman" w:hAnsi="Times New Roman" w:cs="Times New Roman"/>
          <w:sz w:val="24"/>
          <w:szCs w:val="24"/>
        </w:rPr>
        <w:t>t</w:t>
      </w:r>
      <w:r w:rsidR="00FA6541" w:rsidRPr="008A7448">
        <w:rPr>
          <w:rFonts w:ascii="Times New Roman" w:hAnsi="Times New Roman" w:cs="Times New Roman"/>
          <w:sz w:val="24"/>
          <w:szCs w:val="24"/>
        </w:rPr>
        <w:t>rained</w:t>
      </w:r>
      <w:r w:rsidR="00943EAD" w:rsidRPr="008A7448">
        <w:rPr>
          <w:rFonts w:ascii="Times New Roman" w:hAnsi="Times New Roman" w:cs="Times New Roman"/>
          <w:sz w:val="24"/>
          <w:szCs w:val="24"/>
        </w:rPr>
        <w:t xml:space="preserve"> in content and pedagogy</w:t>
      </w:r>
      <w:r w:rsidR="00FA6541" w:rsidRPr="008A7448">
        <w:rPr>
          <w:rFonts w:ascii="Times New Roman" w:hAnsi="Times New Roman" w:cs="Times New Roman"/>
          <w:sz w:val="24"/>
          <w:szCs w:val="24"/>
        </w:rPr>
        <w:t>.</w:t>
      </w:r>
      <w:r w:rsidR="00C32A9A" w:rsidRPr="008A7448">
        <w:rPr>
          <w:rFonts w:ascii="Times New Roman" w:hAnsi="Times New Roman" w:cs="Times New Roman"/>
          <w:sz w:val="24"/>
          <w:szCs w:val="24"/>
        </w:rPr>
        <w:t xml:space="preserve"> </w:t>
      </w:r>
      <w:r w:rsidR="00F54933" w:rsidRPr="008A7448">
        <w:rPr>
          <w:rFonts w:ascii="Times New Roman" w:hAnsi="Times New Roman" w:cs="Times New Roman"/>
          <w:sz w:val="24"/>
          <w:szCs w:val="24"/>
        </w:rPr>
        <w:t xml:space="preserve">The investment in teacher training </w:t>
      </w:r>
      <w:r w:rsidR="00EA05F4" w:rsidRPr="008A7448">
        <w:rPr>
          <w:rFonts w:ascii="Times New Roman" w:hAnsi="Times New Roman" w:cs="Times New Roman"/>
          <w:sz w:val="24"/>
          <w:szCs w:val="24"/>
        </w:rPr>
        <w:t>is</w:t>
      </w:r>
      <w:r w:rsidR="00F54933" w:rsidRPr="008A7448">
        <w:rPr>
          <w:rFonts w:ascii="Times New Roman" w:hAnsi="Times New Roman" w:cs="Times New Roman"/>
          <w:sz w:val="24"/>
          <w:szCs w:val="24"/>
        </w:rPr>
        <w:t xml:space="preserve"> expected to improve student achievement in the targeted primary schools. This in turn is expected to reduce repetition and dropout rates, </w:t>
      </w:r>
      <w:r w:rsidR="00EA05F4" w:rsidRPr="008A7448">
        <w:rPr>
          <w:rFonts w:ascii="Times New Roman" w:hAnsi="Times New Roman" w:cs="Times New Roman"/>
          <w:sz w:val="24"/>
          <w:szCs w:val="24"/>
        </w:rPr>
        <w:t xml:space="preserve">and </w:t>
      </w:r>
      <w:r w:rsidR="00F54933" w:rsidRPr="008A7448">
        <w:rPr>
          <w:rFonts w:ascii="Times New Roman" w:hAnsi="Times New Roman" w:cs="Times New Roman"/>
          <w:sz w:val="24"/>
          <w:szCs w:val="24"/>
        </w:rPr>
        <w:t>increas</w:t>
      </w:r>
      <w:r w:rsidR="00EA05F4" w:rsidRPr="008A7448">
        <w:rPr>
          <w:rFonts w:ascii="Times New Roman" w:hAnsi="Times New Roman" w:cs="Times New Roman"/>
          <w:sz w:val="24"/>
          <w:szCs w:val="24"/>
        </w:rPr>
        <w:t>e</w:t>
      </w:r>
      <w:r w:rsidR="00F54933" w:rsidRPr="008A7448">
        <w:rPr>
          <w:rFonts w:ascii="Times New Roman" w:hAnsi="Times New Roman" w:cs="Times New Roman"/>
          <w:sz w:val="24"/>
          <w:szCs w:val="24"/>
        </w:rPr>
        <w:t xml:space="preserve"> the number of students completing their primary education and initiat</w:t>
      </w:r>
      <w:r w:rsidR="00EA05F4" w:rsidRPr="008A7448">
        <w:rPr>
          <w:rFonts w:ascii="Times New Roman" w:hAnsi="Times New Roman" w:cs="Times New Roman"/>
          <w:sz w:val="24"/>
          <w:szCs w:val="24"/>
        </w:rPr>
        <w:t>ing</w:t>
      </w:r>
      <w:r w:rsidR="00F54933" w:rsidRPr="008A7448">
        <w:rPr>
          <w:rFonts w:ascii="Times New Roman" w:hAnsi="Times New Roman" w:cs="Times New Roman"/>
          <w:sz w:val="24"/>
          <w:szCs w:val="24"/>
        </w:rPr>
        <w:t xml:space="preserve"> secondary education. The students who complete secondary education are expected to obtain higher wages, which will benefit the economy as a whole.</w:t>
      </w:r>
    </w:p>
    <w:p w:rsidR="00032C45" w:rsidRPr="008A7448" w:rsidRDefault="00943EAD"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Component II will support efforts to improve the governance of the education system, including investments in principa</w:t>
      </w:r>
      <w:r w:rsidR="00EF6371" w:rsidRPr="008A7448">
        <w:rPr>
          <w:rFonts w:ascii="Times New Roman" w:hAnsi="Times New Roman" w:cs="Times New Roman"/>
          <w:sz w:val="24"/>
          <w:szCs w:val="24"/>
        </w:rPr>
        <w:t>l, parental</w:t>
      </w:r>
      <w:r w:rsidR="00BB79C2">
        <w:rPr>
          <w:rFonts w:ascii="Times New Roman" w:hAnsi="Times New Roman" w:cs="Times New Roman"/>
          <w:sz w:val="24"/>
          <w:szCs w:val="24"/>
        </w:rPr>
        <w:t>,</w:t>
      </w:r>
      <w:r w:rsidR="00EF6371" w:rsidRPr="008A7448">
        <w:rPr>
          <w:rFonts w:ascii="Times New Roman" w:hAnsi="Times New Roman" w:cs="Times New Roman"/>
          <w:sz w:val="24"/>
          <w:szCs w:val="24"/>
        </w:rPr>
        <w:t xml:space="preserve"> and </w:t>
      </w:r>
      <w:r w:rsidR="00AB086E" w:rsidRPr="008A7448">
        <w:rPr>
          <w:rFonts w:ascii="Times New Roman" w:hAnsi="Times New Roman" w:cs="Times New Roman"/>
          <w:sz w:val="24"/>
          <w:szCs w:val="24"/>
        </w:rPr>
        <w:t xml:space="preserve">MOEYS </w:t>
      </w:r>
      <w:r w:rsidR="00EF6371" w:rsidRPr="008A7448">
        <w:rPr>
          <w:rFonts w:ascii="Times New Roman" w:hAnsi="Times New Roman" w:cs="Times New Roman"/>
          <w:sz w:val="24"/>
          <w:szCs w:val="24"/>
        </w:rPr>
        <w:t xml:space="preserve">officer </w:t>
      </w:r>
      <w:r w:rsidRPr="008A7448">
        <w:rPr>
          <w:rFonts w:ascii="Times New Roman" w:hAnsi="Times New Roman" w:cs="Times New Roman"/>
          <w:sz w:val="24"/>
          <w:szCs w:val="24"/>
        </w:rPr>
        <w:t>training</w:t>
      </w:r>
      <w:r w:rsidR="00AD39D8" w:rsidRPr="008A7448">
        <w:rPr>
          <w:rFonts w:ascii="Times New Roman" w:hAnsi="Times New Roman" w:cs="Times New Roman"/>
          <w:sz w:val="24"/>
          <w:szCs w:val="24"/>
        </w:rPr>
        <w:t xml:space="preserve"> in </w:t>
      </w:r>
      <w:r w:rsidR="00F50AE0" w:rsidRPr="008A7448">
        <w:rPr>
          <w:rFonts w:ascii="Times New Roman" w:hAnsi="Times New Roman" w:cs="Times New Roman"/>
          <w:sz w:val="24"/>
          <w:szCs w:val="24"/>
        </w:rPr>
        <w:t xml:space="preserve">planning and quality assurance at various levels of the </w:t>
      </w:r>
      <w:r w:rsidR="00602588" w:rsidRPr="008A7448">
        <w:rPr>
          <w:rFonts w:ascii="Times New Roman" w:hAnsi="Times New Roman" w:cs="Times New Roman"/>
          <w:sz w:val="24"/>
          <w:szCs w:val="24"/>
        </w:rPr>
        <w:t xml:space="preserve">education </w:t>
      </w:r>
      <w:r w:rsidR="00F50AE0" w:rsidRPr="008A7448">
        <w:rPr>
          <w:rFonts w:ascii="Times New Roman" w:hAnsi="Times New Roman" w:cs="Times New Roman"/>
          <w:sz w:val="24"/>
          <w:szCs w:val="24"/>
        </w:rPr>
        <w:t xml:space="preserve">system (schools, </w:t>
      </w:r>
      <w:r w:rsidR="00C2019E" w:rsidRPr="008A7448">
        <w:rPr>
          <w:rFonts w:ascii="Times New Roman" w:hAnsi="Times New Roman" w:cs="Times New Roman"/>
          <w:sz w:val="24"/>
          <w:szCs w:val="24"/>
        </w:rPr>
        <w:t>D</w:t>
      </w:r>
      <w:r w:rsidR="00F50AE0" w:rsidRPr="008A7448">
        <w:rPr>
          <w:rFonts w:ascii="Times New Roman" w:hAnsi="Times New Roman" w:cs="Times New Roman"/>
          <w:sz w:val="24"/>
          <w:szCs w:val="24"/>
        </w:rPr>
        <w:t xml:space="preserve">istrict </w:t>
      </w:r>
      <w:r w:rsidR="00C2019E" w:rsidRPr="008A7448">
        <w:rPr>
          <w:rFonts w:ascii="Times New Roman" w:hAnsi="Times New Roman" w:cs="Times New Roman"/>
          <w:sz w:val="24"/>
          <w:szCs w:val="24"/>
        </w:rPr>
        <w:t>E</w:t>
      </w:r>
      <w:r w:rsidR="00F50AE0" w:rsidRPr="008A7448">
        <w:rPr>
          <w:rFonts w:ascii="Times New Roman" w:hAnsi="Times New Roman" w:cs="Times New Roman"/>
          <w:sz w:val="24"/>
          <w:szCs w:val="24"/>
        </w:rPr>
        <w:t xml:space="preserve">ducation </w:t>
      </w:r>
      <w:r w:rsidR="00C2019E" w:rsidRPr="008A7448">
        <w:rPr>
          <w:rFonts w:ascii="Times New Roman" w:hAnsi="Times New Roman" w:cs="Times New Roman"/>
          <w:sz w:val="24"/>
          <w:szCs w:val="24"/>
        </w:rPr>
        <w:t>Centers</w:t>
      </w:r>
      <w:r w:rsidR="00F50AE0" w:rsidRPr="008A7448">
        <w:rPr>
          <w:rFonts w:ascii="Times New Roman" w:hAnsi="Times New Roman" w:cs="Times New Roman"/>
          <w:sz w:val="24"/>
          <w:szCs w:val="24"/>
        </w:rPr>
        <w:t>, and central</w:t>
      </w:r>
      <w:r w:rsidR="00EA05F4" w:rsidRPr="008A7448">
        <w:rPr>
          <w:rFonts w:ascii="Times New Roman" w:hAnsi="Times New Roman" w:cs="Times New Roman"/>
          <w:sz w:val="24"/>
          <w:szCs w:val="24"/>
        </w:rPr>
        <w:t xml:space="preserve"> national </w:t>
      </w:r>
      <w:r w:rsidR="00F50AE0" w:rsidRPr="008A7448">
        <w:rPr>
          <w:rFonts w:ascii="Times New Roman" w:hAnsi="Times New Roman" w:cs="Times New Roman"/>
          <w:sz w:val="24"/>
          <w:szCs w:val="24"/>
        </w:rPr>
        <w:t xml:space="preserve"> level)</w:t>
      </w:r>
      <w:r w:rsidR="00EF6371" w:rsidRPr="008A7448">
        <w:rPr>
          <w:rFonts w:ascii="Times New Roman" w:hAnsi="Times New Roman" w:cs="Times New Roman"/>
          <w:sz w:val="24"/>
          <w:szCs w:val="24"/>
        </w:rPr>
        <w:t xml:space="preserve">. The training will benefit </w:t>
      </w:r>
      <w:r w:rsidR="00DE46DF" w:rsidRPr="008A7448">
        <w:rPr>
          <w:rFonts w:ascii="Times New Roman" w:hAnsi="Times New Roman" w:cs="Times New Roman"/>
          <w:sz w:val="24"/>
          <w:szCs w:val="24"/>
        </w:rPr>
        <w:t xml:space="preserve">approximately </w:t>
      </w:r>
      <w:r w:rsidR="00EF6371" w:rsidRPr="008A7448">
        <w:rPr>
          <w:rFonts w:ascii="Times New Roman" w:hAnsi="Times New Roman" w:cs="Times New Roman"/>
          <w:sz w:val="24"/>
          <w:szCs w:val="24"/>
        </w:rPr>
        <w:t>129 p</w:t>
      </w:r>
      <w:r w:rsidR="00DE46DF" w:rsidRPr="008A7448">
        <w:rPr>
          <w:rFonts w:ascii="Times New Roman" w:hAnsi="Times New Roman" w:cs="Times New Roman"/>
          <w:sz w:val="24"/>
          <w:szCs w:val="24"/>
        </w:rPr>
        <w:t xml:space="preserve">rincipals, </w:t>
      </w:r>
      <w:r w:rsidR="00EF6371" w:rsidRPr="008A7448">
        <w:rPr>
          <w:rFonts w:ascii="Times New Roman" w:hAnsi="Times New Roman" w:cs="Times New Roman"/>
          <w:sz w:val="24"/>
          <w:szCs w:val="24"/>
        </w:rPr>
        <w:t>450 parents</w:t>
      </w:r>
      <w:r w:rsidR="00DE46DF" w:rsidRPr="008A7448">
        <w:rPr>
          <w:rFonts w:ascii="Times New Roman" w:hAnsi="Times New Roman" w:cs="Times New Roman"/>
          <w:sz w:val="24"/>
          <w:szCs w:val="24"/>
        </w:rPr>
        <w:t xml:space="preserve">, and some </w:t>
      </w:r>
      <w:r w:rsidR="000C76FE" w:rsidRPr="008A7448">
        <w:rPr>
          <w:rFonts w:ascii="Times New Roman" w:hAnsi="Times New Roman" w:cs="Times New Roman"/>
          <w:sz w:val="24"/>
          <w:szCs w:val="24"/>
        </w:rPr>
        <w:t>50</w:t>
      </w:r>
      <w:r w:rsidR="00DE46DF" w:rsidRPr="008A7448">
        <w:rPr>
          <w:rFonts w:ascii="Times New Roman" w:hAnsi="Times New Roman" w:cs="Times New Roman"/>
          <w:sz w:val="24"/>
          <w:szCs w:val="24"/>
        </w:rPr>
        <w:t xml:space="preserve"> MOEYS staff at the central and district officer levels</w:t>
      </w:r>
      <w:r w:rsidR="00EF6371" w:rsidRPr="008A7448">
        <w:rPr>
          <w:rFonts w:ascii="Times New Roman" w:hAnsi="Times New Roman" w:cs="Times New Roman"/>
          <w:sz w:val="24"/>
          <w:szCs w:val="24"/>
        </w:rPr>
        <w:t>.</w:t>
      </w:r>
      <w:r w:rsidR="00DE46DF" w:rsidRPr="008A7448">
        <w:rPr>
          <w:rFonts w:ascii="Times New Roman" w:hAnsi="Times New Roman" w:cs="Times New Roman"/>
          <w:sz w:val="24"/>
          <w:szCs w:val="24"/>
        </w:rPr>
        <w:t xml:space="preserve"> </w:t>
      </w:r>
      <w:r w:rsidR="00EF6371" w:rsidRPr="008A7448">
        <w:rPr>
          <w:rFonts w:ascii="Times New Roman" w:hAnsi="Times New Roman" w:cs="Times New Roman"/>
          <w:sz w:val="24"/>
          <w:szCs w:val="24"/>
        </w:rPr>
        <w:t xml:space="preserve">The component also supports </w:t>
      </w:r>
      <w:r w:rsidRPr="008A7448">
        <w:rPr>
          <w:rFonts w:ascii="Times New Roman" w:hAnsi="Times New Roman" w:cs="Times New Roman"/>
          <w:sz w:val="24"/>
          <w:szCs w:val="24"/>
        </w:rPr>
        <w:t xml:space="preserve">the creation of </w:t>
      </w:r>
      <w:r w:rsidR="00D54DE4" w:rsidRPr="008A7448">
        <w:rPr>
          <w:rFonts w:ascii="Times New Roman" w:hAnsi="Times New Roman" w:cs="Times New Roman"/>
          <w:sz w:val="24"/>
          <w:szCs w:val="24"/>
        </w:rPr>
        <w:t>an</w:t>
      </w:r>
      <w:r w:rsidR="000067A9" w:rsidRPr="008A7448">
        <w:rPr>
          <w:rFonts w:ascii="Times New Roman" w:hAnsi="Times New Roman" w:cs="Times New Roman"/>
          <w:sz w:val="24"/>
          <w:szCs w:val="24"/>
        </w:rPr>
        <w:t xml:space="preserve"> </w:t>
      </w:r>
      <w:r w:rsidR="00B679AC" w:rsidRPr="008A7448">
        <w:rPr>
          <w:rFonts w:ascii="Times New Roman" w:hAnsi="Times New Roman" w:cs="Times New Roman"/>
          <w:sz w:val="24"/>
          <w:szCs w:val="24"/>
        </w:rPr>
        <w:t>E</w:t>
      </w:r>
      <w:r w:rsidR="006C26AF" w:rsidRPr="008A7448">
        <w:rPr>
          <w:rFonts w:ascii="Times New Roman" w:hAnsi="Times New Roman" w:cs="Times New Roman"/>
          <w:sz w:val="24"/>
          <w:szCs w:val="24"/>
        </w:rPr>
        <w:t>ducation Management Information System (EMIS</w:t>
      </w:r>
      <w:r w:rsidR="00B558CA" w:rsidRPr="008A7448">
        <w:rPr>
          <w:rFonts w:ascii="Times New Roman" w:hAnsi="Times New Roman" w:cs="Times New Roman"/>
          <w:sz w:val="24"/>
          <w:szCs w:val="24"/>
        </w:rPr>
        <w:t>)</w:t>
      </w:r>
      <w:r w:rsidR="00544D7E" w:rsidRPr="008A7448">
        <w:rPr>
          <w:rFonts w:ascii="Times New Roman" w:hAnsi="Times New Roman" w:cs="Times New Roman"/>
          <w:sz w:val="24"/>
          <w:szCs w:val="24"/>
        </w:rPr>
        <w:t>.</w:t>
      </w:r>
      <w:r w:rsidR="00EF6371"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The EMIS, combined with the </w:t>
      </w:r>
      <w:r w:rsidR="003F1942" w:rsidRPr="008A7448">
        <w:rPr>
          <w:rFonts w:ascii="Times New Roman" w:hAnsi="Times New Roman" w:cs="Times New Roman"/>
          <w:sz w:val="24"/>
          <w:szCs w:val="24"/>
        </w:rPr>
        <w:t>t</w:t>
      </w:r>
      <w:r w:rsidRPr="008A7448">
        <w:rPr>
          <w:rFonts w:ascii="Times New Roman" w:hAnsi="Times New Roman" w:cs="Times New Roman"/>
          <w:sz w:val="24"/>
          <w:szCs w:val="24"/>
        </w:rPr>
        <w:t>raining</w:t>
      </w:r>
      <w:r w:rsidR="00EA05F4" w:rsidRPr="008A7448">
        <w:rPr>
          <w:rFonts w:ascii="Times New Roman" w:hAnsi="Times New Roman" w:cs="Times New Roman"/>
          <w:sz w:val="24"/>
          <w:szCs w:val="24"/>
        </w:rPr>
        <w:t>,</w:t>
      </w:r>
      <w:r w:rsidR="00D904D7" w:rsidRPr="008A7448">
        <w:rPr>
          <w:rFonts w:ascii="Times New Roman" w:hAnsi="Times New Roman" w:cs="Times New Roman"/>
          <w:sz w:val="24"/>
          <w:szCs w:val="24"/>
        </w:rPr>
        <w:t xml:space="preserve"> </w:t>
      </w:r>
      <w:r w:rsidR="003F1942" w:rsidRPr="008A7448">
        <w:rPr>
          <w:rFonts w:ascii="Times New Roman" w:hAnsi="Times New Roman" w:cs="Times New Roman"/>
          <w:sz w:val="24"/>
          <w:szCs w:val="24"/>
        </w:rPr>
        <w:t>wi</w:t>
      </w:r>
      <w:r w:rsidR="00716753" w:rsidRPr="008A7448">
        <w:rPr>
          <w:rFonts w:ascii="Times New Roman" w:hAnsi="Times New Roman" w:cs="Times New Roman"/>
          <w:sz w:val="24"/>
          <w:szCs w:val="24"/>
        </w:rPr>
        <w:t>ll</w:t>
      </w:r>
      <w:r w:rsidR="004E738F" w:rsidRPr="008A7448">
        <w:rPr>
          <w:rFonts w:ascii="Times New Roman" w:hAnsi="Times New Roman" w:cs="Times New Roman"/>
          <w:sz w:val="24"/>
          <w:szCs w:val="24"/>
        </w:rPr>
        <w:t xml:space="preserve"> </w:t>
      </w:r>
      <w:r w:rsidR="00D54DE4" w:rsidRPr="008A7448">
        <w:rPr>
          <w:rFonts w:ascii="Times New Roman" w:hAnsi="Times New Roman" w:cs="Times New Roman"/>
          <w:sz w:val="24"/>
          <w:szCs w:val="24"/>
        </w:rPr>
        <w:t>provid</w:t>
      </w:r>
      <w:r w:rsidR="00716753" w:rsidRPr="008A7448">
        <w:rPr>
          <w:rFonts w:ascii="Times New Roman" w:hAnsi="Times New Roman" w:cs="Times New Roman"/>
          <w:sz w:val="24"/>
          <w:szCs w:val="24"/>
        </w:rPr>
        <w:t>e a</w:t>
      </w:r>
      <w:r w:rsidR="00D54DE4" w:rsidRPr="008A7448">
        <w:rPr>
          <w:rFonts w:ascii="Times New Roman" w:hAnsi="Times New Roman" w:cs="Times New Roman"/>
          <w:sz w:val="24"/>
          <w:szCs w:val="24"/>
        </w:rPr>
        <w:t xml:space="preserve"> solution to current economic inefficienc</w:t>
      </w:r>
      <w:r w:rsidR="00716753" w:rsidRPr="008A7448">
        <w:rPr>
          <w:rFonts w:ascii="Times New Roman" w:hAnsi="Times New Roman" w:cs="Times New Roman"/>
          <w:sz w:val="24"/>
          <w:szCs w:val="24"/>
        </w:rPr>
        <w:t xml:space="preserve">ies related to data collection and management. </w:t>
      </w:r>
      <w:r w:rsidR="00AD1A2A" w:rsidRPr="008A7448">
        <w:rPr>
          <w:rFonts w:ascii="Times New Roman" w:hAnsi="Times New Roman" w:cs="Times New Roman"/>
          <w:sz w:val="24"/>
          <w:szCs w:val="24"/>
        </w:rPr>
        <w:t>The combination of these investments</w:t>
      </w:r>
      <w:r w:rsidR="00D54DE4" w:rsidRPr="008A7448">
        <w:rPr>
          <w:rFonts w:ascii="Times New Roman" w:hAnsi="Times New Roman" w:cs="Times New Roman"/>
          <w:sz w:val="24"/>
          <w:szCs w:val="24"/>
        </w:rPr>
        <w:t xml:space="preserve"> is expected to free up human resources of the </w:t>
      </w:r>
      <w:r w:rsidR="00630710" w:rsidRPr="008A7448">
        <w:rPr>
          <w:rFonts w:ascii="Times New Roman" w:hAnsi="Times New Roman" w:cs="Times New Roman"/>
          <w:sz w:val="24"/>
          <w:szCs w:val="24"/>
        </w:rPr>
        <w:t>District Education Centers</w:t>
      </w:r>
      <w:r w:rsidR="00D54DE4" w:rsidRPr="008A7448">
        <w:rPr>
          <w:rFonts w:ascii="Times New Roman" w:hAnsi="Times New Roman" w:cs="Times New Roman"/>
          <w:sz w:val="24"/>
          <w:szCs w:val="24"/>
        </w:rPr>
        <w:t xml:space="preserve">, which currently collect this information manually, and, thanks to the implementation of </w:t>
      </w:r>
      <w:r w:rsidR="005347CC" w:rsidRPr="008A7448">
        <w:rPr>
          <w:rFonts w:ascii="Times New Roman" w:hAnsi="Times New Roman" w:cs="Times New Roman"/>
          <w:sz w:val="24"/>
          <w:szCs w:val="24"/>
        </w:rPr>
        <w:t>t</w:t>
      </w:r>
      <w:r w:rsidR="00FE7169" w:rsidRPr="008A7448">
        <w:rPr>
          <w:rFonts w:ascii="Times New Roman" w:hAnsi="Times New Roman" w:cs="Times New Roman"/>
          <w:sz w:val="24"/>
          <w:szCs w:val="24"/>
        </w:rPr>
        <w:t xml:space="preserve">he </w:t>
      </w:r>
      <w:r w:rsidR="00D54DE4" w:rsidRPr="008A7448">
        <w:rPr>
          <w:rFonts w:ascii="Times New Roman" w:hAnsi="Times New Roman" w:cs="Times New Roman"/>
          <w:sz w:val="24"/>
          <w:szCs w:val="24"/>
        </w:rPr>
        <w:t xml:space="preserve">EMIS, could devote their working hours to </w:t>
      </w:r>
      <w:r w:rsidR="00A67EEF" w:rsidRPr="008A7448">
        <w:rPr>
          <w:rFonts w:ascii="Times New Roman" w:hAnsi="Times New Roman" w:cs="Times New Roman"/>
          <w:sz w:val="24"/>
          <w:szCs w:val="24"/>
        </w:rPr>
        <w:t xml:space="preserve">pedagogical </w:t>
      </w:r>
      <w:r w:rsidR="0028635E" w:rsidRPr="008A7448">
        <w:rPr>
          <w:rFonts w:ascii="Times New Roman" w:hAnsi="Times New Roman" w:cs="Times New Roman"/>
          <w:sz w:val="24"/>
          <w:szCs w:val="24"/>
        </w:rPr>
        <w:t xml:space="preserve">and curriculum </w:t>
      </w:r>
      <w:r w:rsidR="00D54DE4" w:rsidRPr="008A7448">
        <w:rPr>
          <w:rFonts w:ascii="Times New Roman" w:hAnsi="Times New Roman" w:cs="Times New Roman"/>
          <w:sz w:val="24"/>
          <w:szCs w:val="24"/>
        </w:rPr>
        <w:t xml:space="preserve">support </w:t>
      </w:r>
      <w:r w:rsidR="00A67EEF" w:rsidRPr="008A7448">
        <w:rPr>
          <w:rFonts w:ascii="Times New Roman" w:hAnsi="Times New Roman" w:cs="Times New Roman"/>
          <w:sz w:val="24"/>
          <w:szCs w:val="24"/>
        </w:rPr>
        <w:t>to schools</w:t>
      </w:r>
      <w:r w:rsidR="00D54DE4" w:rsidRPr="008A7448">
        <w:rPr>
          <w:rFonts w:ascii="Times New Roman" w:hAnsi="Times New Roman" w:cs="Times New Roman"/>
          <w:sz w:val="24"/>
          <w:szCs w:val="24"/>
        </w:rPr>
        <w:t>.</w:t>
      </w:r>
    </w:p>
    <w:p w:rsidR="00032C45" w:rsidRPr="008A7448" w:rsidRDefault="00BC478A"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T</w:t>
      </w:r>
      <w:r w:rsidR="00D54DE4" w:rsidRPr="008A7448">
        <w:rPr>
          <w:rFonts w:ascii="Times New Roman" w:hAnsi="Times New Roman" w:cs="Times New Roman"/>
          <w:sz w:val="24"/>
          <w:szCs w:val="24"/>
        </w:rPr>
        <w:t xml:space="preserve">hrough the development of </w:t>
      </w:r>
      <w:r w:rsidR="004E738F" w:rsidRPr="008A7448">
        <w:rPr>
          <w:rFonts w:ascii="Times New Roman" w:hAnsi="Times New Roman" w:cs="Times New Roman"/>
          <w:sz w:val="24"/>
          <w:szCs w:val="24"/>
        </w:rPr>
        <w:t>Component III:</w:t>
      </w:r>
      <w:r w:rsidR="000067A9" w:rsidRPr="008A7448">
        <w:rPr>
          <w:rFonts w:ascii="Times New Roman" w:hAnsi="Times New Roman" w:cs="Times New Roman"/>
          <w:sz w:val="24"/>
          <w:szCs w:val="24"/>
        </w:rPr>
        <w:t xml:space="preserve"> </w:t>
      </w:r>
      <w:r w:rsidR="00D54DE4" w:rsidRPr="008A7448">
        <w:rPr>
          <w:rFonts w:ascii="Times New Roman" w:hAnsi="Times New Roman" w:cs="Times New Roman"/>
          <w:sz w:val="24"/>
          <w:szCs w:val="24"/>
        </w:rPr>
        <w:t xml:space="preserve">Evaluation, </w:t>
      </w:r>
      <w:r w:rsidR="00C2019E" w:rsidRPr="008A7448">
        <w:rPr>
          <w:rFonts w:ascii="Times New Roman" w:hAnsi="Times New Roman" w:cs="Times New Roman"/>
          <w:sz w:val="24"/>
          <w:szCs w:val="24"/>
        </w:rPr>
        <w:t xml:space="preserve">the </w:t>
      </w:r>
      <w:r w:rsidR="00382852" w:rsidRPr="008A7448">
        <w:rPr>
          <w:rFonts w:ascii="Times New Roman" w:hAnsi="Times New Roman" w:cs="Times New Roman"/>
          <w:sz w:val="24"/>
          <w:szCs w:val="24"/>
        </w:rPr>
        <w:t>program</w:t>
      </w:r>
      <w:r w:rsidR="00C2019E" w:rsidRPr="008A7448">
        <w:rPr>
          <w:rFonts w:ascii="Times New Roman" w:hAnsi="Times New Roman" w:cs="Times New Roman"/>
          <w:sz w:val="24"/>
          <w:szCs w:val="24"/>
        </w:rPr>
        <w:t xml:space="preserve"> will</w:t>
      </w:r>
      <w:r w:rsidR="00D54DE4" w:rsidRPr="008A7448">
        <w:rPr>
          <w:rFonts w:ascii="Times New Roman" w:hAnsi="Times New Roman" w:cs="Times New Roman"/>
          <w:sz w:val="24"/>
          <w:szCs w:val="24"/>
        </w:rPr>
        <w:t xml:space="preserve"> support the system of feedback and adjustments to comply with the goals</w:t>
      </w:r>
      <w:r w:rsidR="00C77F45" w:rsidRPr="008A7448">
        <w:rPr>
          <w:rFonts w:ascii="Times New Roman" w:hAnsi="Times New Roman" w:cs="Times New Roman"/>
          <w:sz w:val="24"/>
          <w:szCs w:val="24"/>
        </w:rPr>
        <w:t xml:space="preserve"> of the </w:t>
      </w:r>
      <w:r w:rsidR="00AE076C" w:rsidRPr="008A7448">
        <w:rPr>
          <w:rFonts w:ascii="Times New Roman" w:hAnsi="Times New Roman" w:cs="Times New Roman"/>
          <w:sz w:val="24"/>
          <w:szCs w:val="24"/>
        </w:rPr>
        <w:t>p</w:t>
      </w:r>
      <w:r w:rsidR="00C77F45" w:rsidRPr="008A7448">
        <w:rPr>
          <w:rFonts w:ascii="Times New Roman" w:hAnsi="Times New Roman" w:cs="Times New Roman"/>
          <w:sz w:val="24"/>
          <w:szCs w:val="24"/>
        </w:rPr>
        <w:t>rogram</w:t>
      </w:r>
      <w:r w:rsidR="00A3216F" w:rsidRPr="008A7448">
        <w:rPr>
          <w:rFonts w:ascii="Times New Roman" w:hAnsi="Times New Roman" w:cs="Times New Roman"/>
          <w:sz w:val="24"/>
          <w:szCs w:val="24"/>
        </w:rPr>
        <w:t>.</w:t>
      </w:r>
      <w:r w:rsidRPr="008A7448">
        <w:rPr>
          <w:rFonts w:ascii="Times New Roman" w:hAnsi="Times New Roman" w:cs="Times New Roman"/>
          <w:sz w:val="24"/>
          <w:szCs w:val="24"/>
        </w:rPr>
        <w:t xml:space="preserve"> </w:t>
      </w:r>
      <w:r w:rsidR="00A3216F" w:rsidRPr="008A7448">
        <w:rPr>
          <w:rFonts w:ascii="Times New Roman" w:hAnsi="Times New Roman" w:cs="Times New Roman"/>
          <w:sz w:val="24"/>
          <w:szCs w:val="24"/>
        </w:rPr>
        <w:t>H</w:t>
      </w:r>
      <w:r w:rsidRPr="008A7448">
        <w:rPr>
          <w:rFonts w:ascii="Times New Roman" w:hAnsi="Times New Roman" w:cs="Times New Roman"/>
          <w:sz w:val="24"/>
          <w:szCs w:val="24"/>
        </w:rPr>
        <w:t>owever, this component doesn´t have an impact on the projected cash flows.</w:t>
      </w:r>
    </w:p>
    <w:p w:rsidR="004B2534" w:rsidRPr="008A7448" w:rsidRDefault="00E8085F" w:rsidP="007D5DCF">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In combination,</w:t>
      </w:r>
      <w:r w:rsidR="0064756F" w:rsidRPr="008A7448">
        <w:rPr>
          <w:rFonts w:ascii="Times New Roman" w:hAnsi="Times New Roman" w:cs="Times New Roman"/>
          <w:sz w:val="24"/>
          <w:szCs w:val="24"/>
        </w:rPr>
        <w:t xml:space="preserve"> the three</w:t>
      </w:r>
      <w:r w:rsidR="00863345" w:rsidRPr="008A7448">
        <w:rPr>
          <w:rFonts w:ascii="Times New Roman" w:hAnsi="Times New Roman" w:cs="Times New Roman"/>
          <w:sz w:val="24"/>
          <w:szCs w:val="24"/>
        </w:rPr>
        <w:t xml:space="preserve"> </w:t>
      </w:r>
      <w:r w:rsidR="0064756F" w:rsidRPr="008A7448">
        <w:rPr>
          <w:rFonts w:ascii="Times New Roman" w:hAnsi="Times New Roman" w:cs="Times New Roman"/>
          <w:sz w:val="24"/>
          <w:szCs w:val="24"/>
        </w:rPr>
        <w:t>components</w:t>
      </w:r>
      <w:r w:rsidRPr="008A7448">
        <w:rPr>
          <w:rFonts w:ascii="Times New Roman" w:hAnsi="Times New Roman" w:cs="Times New Roman"/>
          <w:sz w:val="24"/>
          <w:szCs w:val="24"/>
        </w:rPr>
        <w:t xml:space="preserve"> aim to</w:t>
      </w:r>
      <w:r w:rsidR="0064756F" w:rsidRPr="008A7448">
        <w:rPr>
          <w:rFonts w:ascii="Times New Roman" w:hAnsi="Times New Roman" w:cs="Times New Roman"/>
          <w:sz w:val="24"/>
          <w:szCs w:val="24"/>
        </w:rPr>
        <w:t xml:space="preserve"> </w:t>
      </w:r>
      <w:r w:rsidR="00FE1170" w:rsidRPr="008A7448">
        <w:rPr>
          <w:rFonts w:ascii="Times New Roman" w:hAnsi="Times New Roman" w:cs="Times New Roman"/>
          <w:sz w:val="24"/>
          <w:szCs w:val="24"/>
        </w:rPr>
        <w:t>reduce</w:t>
      </w:r>
      <w:r w:rsidRPr="008A7448">
        <w:rPr>
          <w:rFonts w:ascii="Times New Roman" w:hAnsi="Times New Roman" w:cs="Times New Roman"/>
          <w:sz w:val="24"/>
          <w:szCs w:val="24"/>
        </w:rPr>
        <w:t xml:space="preserve"> teacher content and pedagogical gaps, </w:t>
      </w:r>
      <w:r w:rsidR="00C2019E" w:rsidRPr="008A7448">
        <w:rPr>
          <w:rFonts w:ascii="Times New Roman" w:hAnsi="Times New Roman" w:cs="Times New Roman"/>
          <w:sz w:val="24"/>
          <w:szCs w:val="24"/>
        </w:rPr>
        <w:t xml:space="preserve">improve </w:t>
      </w:r>
      <w:r w:rsidRPr="008A7448">
        <w:rPr>
          <w:rFonts w:ascii="Times New Roman" w:hAnsi="Times New Roman" w:cs="Times New Roman"/>
          <w:sz w:val="24"/>
          <w:szCs w:val="24"/>
        </w:rPr>
        <w:t>school management, and ultimately</w:t>
      </w:r>
      <w:r w:rsidR="0064756F" w:rsidRPr="008A7448">
        <w:rPr>
          <w:rFonts w:ascii="Times New Roman" w:hAnsi="Times New Roman" w:cs="Times New Roman"/>
          <w:sz w:val="24"/>
          <w:szCs w:val="24"/>
        </w:rPr>
        <w:t xml:space="preserve"> </w:t>
      </w:r>
      <w:r w:rsidR="00C2019E" w:rsidRPr="008A7448">
        <w:rPr>
          <w:rFonts w:ascii="Times New Roman" w:hAnsi="Times New Roman" w:cs="Times New Roman"/>
          <w:sz w:val="24"/>
          <w:szCs w:val="24"/>
        </w:rPr>
        <w:t xml:space="preserve">raise </w:t>
      </w:r>
      <w:r w:rsidR="0064756F" w:rsidRPr="008A7448">
        <w:rPr>
          <w:rFonts w:ascii="Times New Roman" w:hAnsi="Times New Roman" w:cs="Times New Roman"/>
          <w:sz w:val="24"/>
          <w:szCs w:val="24"/>
        </w:rPr>
        <w:t>the perform</w:t>
      </w:r>
      <w:r w:rsidR="001938F0" w:rsidRPr="008A7448">
        <w:rPr>
          <w:rFonts w:ascii="Times New Roman" w:hAnsi="Times New Roman" w:cs="Times New Roman"/>
          <w:sz w:val="24"/>
          <w:szCs w:val="24"/>
        </w:rPr>
        <w:t xml:space="preserve">ance of </w:t>
      </w:r>
      <w:r w:rsidRPr="008A7448">
        <w:rPr>
          <w:rFonts w:ascii="Times New Roman" w:hAnsi="Times New Roman" w:cs="Times New Roman"/>
          <w:sz w:val="24"/>
          <w:szCs w:val="24"/>
        </w:rPr>
        <w:t xml:space="preserve">targeted primary </w:t>
      </w:r>
      <w:r w:rsidR="001938F0" w:rsidRPr="008A7448">
        <w:rPr>
          <w:rFonts w:ascii="Times New Roman" w:hAnsi="Times New Roman" w:cs="Times New Roman"/>
          <w:sz w:val="24"/>
          <w:szCs w:val="24"/>
        </w:rPr>
        <w:t>students</w:t>
      </w:r>
      <w:r w:rsidRPr="008A7448">
        <w:rPr>
          <w:rFonts w:ascii="Times New Roman" w:hAnsi="Times New Roman" w:cs="Times New Roman"/>
          <w:sz w:val="24"/>
          <w:szCs w:val="24"/>
        </w:rPr>
        <w:t>.</w:t>
      </w:r>
      <w:r w:rsidR="0064756F"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This in turn </w:t>
      </w:r>
      <w:r w:rsidR="0064756F" w:rsidRPr="008A7448">
        <w:rPr>
          <w:rFonts w:ascii="Times New Roman" w:hAnsi="Times New Roman" w:cs="Times New Roman"/>
          <w:sz w:val="24"/>
          <w:szCs w:val="24"/>
        </w:rPr>
        <w:t xml:space="preserve">is expected </w:t>
      </w:r>
      <w:r w:rsidRPr="008A7448">
        <w:rPr>
          <w:rFonts w:ascii="Times New Roman" w:hAnsi="Times New Roman" w:cs="Times New Roman"/>
          <w:sz w:val="24"/>
          <w:szCs w:val="24"/>
        </w:rPr>
        <w:t>to reduce</w:t>
      </w:r>
      <w:r w:rsidR="0064756F" w:rsidRPr="008A7448">
        <w:rPr>
          <w:rFonts w:ascii="Times New Roman" w:hAnsi="Times New Roman" w:cs="Times New Roman"/>
          <w:sz w:val="24"/>
          <w:szCs w:val="24"/>
        </w:rPr>
        <w:t xml:space="preserve"> repetition </w:t>
      </w:r>
      <w:r w:rsidR="00C72C3C" w:rsidRPr="008A7448">
        <w:rPr>
          <w:rFonts w:ascii="Times New Roman" w:hAnsi="Times New Roman" w:cs="Times New Roman"/>
          <w:sz w:val="24"/>
          <w:szCs w:val="24"/>
        </w:rPr>
        <w:t xml:space="preserve">and dropout </w:t>
      </w:r>
      <w:r w:rsidR="0064756F" w:rsidRPr="008A7448">
        <w:rPr>
          <w:rFonts w:ascii="Times New Roman" w:hAnsi="Times New Roman" w:cs="Times New Roman"/>
          <w:sz w:val="24"/>
          <w:szCs w:val="24"/>
        </w:rPr>
        <w:t xml:space="preserve">rates, </w:t>
      </w:r>
      <w:r w:rsidR="00382852" w:rsidRPr="008A7448">
        <w:rPr>
          <w:rFonts w:ascii="Times New Roman" w:hAnsi="Times New Roman" w:cs="Times New Roman"/>
          <w:sz w:val="24"/>
          <w:szCs w:val="24"/>
        </w:rPr>
        <w:t>raise the</w:t>
      </w:r>
      <w:r w:rsidR="0064756F" w:rsidRPr="008A7448">
        <w:rPr>
          <w:rFonts w:ascii="Times New Roman" w:hAnsi="Times New Roman" w:cs="Times New Roman"/>
          <w:sz w:val="24"/>
          <w:szCs w:val="24"/>
        </w:rPr>
        <w:t xml:space="preserve"> levels in the transi</w:t>
      </w:r>
      <w:r w:rsidR="001938F0" w:rsidRPr="008A7448">
        <w:rPr>
          <w:rFonts w:ascii="Times New Roman" w:hAnsi="Times New Roman" w:cs="Times New Roman"/>
          <w:sz w:val="24"/>
          <w:szCs w:val="24"/>
        </w:rPr>
        <w:t xml:space="preserve">tion between the last grade of </w:t>
      </w:r>
      <w:r w:rsidR="00C2019E" w:rsidRPr="008A7448">
        <w:rPr>
          <w:rFonts w:ascii="Times New Roman" w:hAnsi="Times New Roman" w:cs="Times New Roman"/>
          <w:sz w:val="24"/>
          <w:szCs w:val="24"/>
        </w:rPr>
        <w:t>p</w:t>
      </w:r>
      <w:r w:rsidR="0064756F" w:rsidRPr="008A7448">
        <w:rPr>
          <w:rFonts w:ascii="Times New Roman" w:hAnsi="Times New Roman" w:cs="Times New Roman"/>
          <w:sz w:val="24"/>
          <w:szCs w:val="24"/>
        </w:rPr>
        <w:t>rimary education and enrollment in secondary education</w:t>
      </w:r>
      <w:r w:rsidRPr="008A7448">
        <w:rPr>
          <w:rFonts w:ascii="Times New Roman" w:hAnsi="Times New Roman" w:cs="Times New Roman"/>
          <w:sz w:val="24"/>
          <w:szCs w:val="24"/>
        </w:rPr>
        <w:t>.</w:t>
      </w:r>
      <w:r w:rsidR="0064756F"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As a result, </w:t>
      </w:r>
      <w:r w:rsidR="001938F0" w:rsidRPr="008A7448">
        <w:rPr>
          <w:rFonts w:ascii="Times New Roman" w:hAnsi="Times New Roman" w:cs="Times New Roman"/>
          <w:sz w:val="24"/>
          <w:szCs w:val="24"/>
        </w:rPr>
        <w:t xml:space="preserve">the number of </w:t>
      </w:r>
      <w:r w:rsidRPr="008A7448">
        <w:rPr>
          <w:rFonts w:ascii="Times New Roman" w:hAnsi="Times New Roman" w:cs="Times New Roman"/>
          <w:sz w:val="24"/>
          <w:szCs w:val="24"/>
        </w:rPr>
        <w:t>s</w:t>
      </w:r>
      <w:r w:rsidR="001938F0" w:rsidRPr="008A7448">
        <w:rPr>
          <w:rFonts w:ascii="Times New Roman" w:hAnsi="Times New Roman" w:cs="Times New Roman"/>
          <w:sz w:val="24"/>
          <w:szCs w:val="24"/>
        </w:rPr>
        <w:t>eco</w:t>
      </w:r>
      <w:r w:rsidR="00585BFE" w:rsidRPr="008A7448">
        <w:rPr>
          <w:rFonts w:ascii="Times New Roman" w:hAnsi="Times New Roman" w:cs="Times New Roman"/>
          <w:sz w:val="24"/>
          <w:szCs w:val="24"/>
        </w:rPr>
        <w:t xml:space="preserve">ndary </w:t>
      </w:r>
      <w:r w:rsidRPr="008A7448">
        <w:rPr>
          <w:rFonts w:ascii="Times New Roman" w:hAnsi="Times New Roman" w:cs="Times New Roman"/>
          <w:sz w:val="24"/>
          <w:szCs w:val="24"/>
        </w:rPr>
        <w:t xml:space="preserve">education </w:t>
      </w:r>
      <w:r w:rsidR="00585BFE" w:rsidRPr="008A7448">
        <w:rPr>
          <w:rFonts w:ascii="Times New Roman" w:hAnsi="Times New Roman" w:cs="Times New Roman"/>
          <w:sz w:val="24"/>
          <w:szCs w:val="24"/>
        </w:rPr>
        <w:t xml:space="preserve">graduates </w:t>
      </w:r>
      <w:r w:rsidRPr="008A7448">
        <w:rPr>
          <w:rFonts w:ascii="Times New Roman" w:hAnsi="Times New Roman" w:cs="Times New Roman"/>
          <w:sz w:val="24"/>
          <w:szCs w:val="24"/>
        </w:rPr>
        <w:t xml:space="preserve">is expected to </w:t>
      </w:r>
      <w:r w:rsidR="00585BFE" w:rsidRPr="008A7448">
        <w:rPr>
          <w:rFonts w:ascii="Times New Roman" w:hAnsi="Times New Roman" w:cs="Times New Roman"/>
          <w:sz w:val="24"/>
          <w:szCs w:val="24"/>
        </w:rPr>
        <w:t>increase</w:t>
      </w:r>
      <w:r w:rsidRPr="008A7448">
        <w:rPr>
          <w:rFonts w:ascii="Times New Roman" w:hAnsi="Times New Roman" w:cs="Times New Roman"/>
          <w:sz w:val="24"/>
          <w:szCs w:val="24"/>
        </w:rPr>
        <w:t>,</w:t>
      </w:r>
      <w:r w:rsidR="00863345" w:rsidRPr="008A7448">
        <w:rPr>
          <w:rFonts w:ascii="Times New Roman" w:hAnsi="Times New Roman" w:cs="Times New Roman"/>
          <w:sz w:val="24"/>
          <w:szCs w:val="24"/>
        </w:rPr>
        <w:t xml:space="preserve"> </w:t>
      </w:r>
      <w:r w:rsidR="00F11B45" w:rsidRPr="008A7448">
        <w:rPr>
          <w:rFonts w:ascii="Times New Roman" w:hAnsi="Times New Roman" w:cs="Times New Roman"/>
          <w:sz w:val="24"/>
          <w:szCs w:val="24"/>
        </w:rPr>
        <w:t>which in turn is expected to increase future earnings</w:t>
      </w:r>
      <w:r w:rsidR="0064756F" w:rsidRPr="008A7448">
        <w:rPr>
          <w:rFonts w:ascii="Times New Roman" w:hAnsi="Times New Roman" w:cs="Times New Roman"/>
          <w:sz w:val="24"/>
          <w:szCs w:val="24"/>
        </w:rPr>
        <w:t xml:space="preserve">.  </w:t>
      </w:r>
    </w:p>
    <w:p w:rsidR="004F0204" w:rsidRPr="008A7448" w:rsidRDefault="004F0204" w:rsidP="004F0204">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This </w:t>
      </w:r>
      <w:r w:rsidR="0087047F" w:rsidRPr="008A7448">
        <w:rPr>
          <w:rFonts w:ascii="Times New Roman" w:hAnsi="Times New Roman" w:cs="Times New Roman"/>
          <w:sz w:val="24"/>
          <w:szCs w:val="24"/>
        </w:rPr>
        <w:t>note</w:t>
      </w:r>
      <w:r w:rsidRPr="008A7448">
        <w:rPr>
          <w:rFonts w:ascii="Times New Roman" w:hAnsi="Times New Roman" w:cs="Times New Roman"/>
          <w:sz w:val="24"/>
          <w:szCs w:val="24"/>
        </w:rPr>
        <w:t xml:space="preserve"> </w:t>
      </w:r>
      <w:r w:rsidR="005B6304" w:rsidRPr="008A7448">
        <w:rPr>
          <w:rFonts w:ascii="Times New Roman" w:hAnsi="Times New Roman" w:cs="Times New Roman"/>
          <w:sz w:val="24"/>
          <w:szCs w:val="24"/>
        </w:rPr>
        <w:t>is</w:t>
      </w:r>
      <w:r w:rsidRPr="008A7448">
        <w:rPr>
          <w:rFonts w:ascii="Times New Roman" w:hAnsi="Times New Roman" w:cs="Times New Roman"/>
          <w:sz w:val="24"/>
          <w:szCs w:val="24"/>
        </w:rPr>
        <w:t xml:space="preserve"> organized </w:t>
      </w:r>
      <w:r w:rsidR="00BB79C2">
        <w:rPr>
          <w:rFonts w:ascii="Times New Roman" w:hAnsi="Times New Roman" w:cs="Times New Roman"/>
          <w:sz w:val="24"/>
          <w:szCs w:val="24"/>
        </w:rPr>
        <w:t>into</w:t>
      </w:r>
      <w:r w:rsidRPr="008A7448">
        <w:rPr>
          <w:rFonts w:ascii="Times New Roman" w:hAnsi="Times New Roman" w:cs="Times New Roman"/>
          <w:sz w:val="24"/>
          <w:szCs w:val="24"/>
        </w:rPr>
        <w:t xml:space="preserve"> </w:t>
      </w:r>
      <w:r w:rsidR="00347F5B" w:rsidRPr="008A7448">
        <w:rPr>
          <w:rFonts w:ascii="Times New Roman" w:hAnsi="Times New Roman" w:cs="Times New Roman"/>
          <w:sz w:val="24"/>
          <w:szCs w:val="24"/>
        </w:rPr>
        <w:t>seven</w:t>
      </w:r>
      <w:r w:rsidRPr="008A7448">
        <w:rPr>
          <w:rFonts w:ascii="Times New Roman" w:hAnsi="Times New Roman" w:cs="Times New Roman"/>
          <w:sz w:val="24"/>
          <w:szCs w:val="24"/>
        </w:rPr>
        <w:t xml:space="preserve"> chapters. </w:t>
      </w:r>
      <w:r w:rsidR="00A76497" w:rsidRPr="008A7448">
        <w:rPr>
          <w:rFonts w:ascii="Times New Roman" w:hAnsi="Times New Roman" w:cs="Times New Roman"/>
          <w:sz w:val="24"/>
          <w:szCs w:val="24"/>
        </w:rPr>
        <w:t>Following this introductory chapter, c</w:t>
      </w:r>
      <w:r w:rsidR="00B35088" w:rsidRPr="008A7448">
        <w:rPr>
          <w:rFonts w:ascii="Times New Roman" w:hAnsi="Times New Roman" w:cs="Times New Roman"/>
          <w:sz w:val="24"/>
          <w:szCs w:val="24"/>
        </w:rPr>
        <w:t xml:space="preserve">hapter </w:t>
      </w:r>
      <w:r w:rsidR="00A76497" w:rsidRPr="008A7448">
        <w:rPr>
          <w:rFonts w:ascii="Times New Roman" w:hAnsi="Times New Roman" w:cs="Times New Roman"/>
          <w:sz w:val="24"/>
          <w:szCs w:val="24"/>
        </w:rPr>
        <w:t>two</w:t>
      </w:r>
      <w:r w:rsidRPr="008A7448">
        <w:rPr>
          <w:rFonts w:ascii="Times New Roman" w:hAnsi="Times New Roman" w:cs="Times New Roman"/>
          <w:sz w:val="24"/>
          <w:szCs w:val="24"/>
        </w:rPr>
        <w:t xml:space="preserve"> will provide a brief overview of the methodology used for the analysis, the methodological limitations and the underlying assumptions of the analysis. </w:t>
      </w:r>
    </w:p>
    <w:p w:rsidR="004F0204" w:rsidRPr="008A7448" w:rsidRDefault="004F0204" w:rsidP="004F0204">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lastRenderedPageBreak/>
        <w:t xml:space="preserve">The </w:t>
      </w:r>
      <w:r w:rsidR="00564C0D" w:rsidRPr="008A7448">
        <w:rPr>
          <w:rFonts w:ascii="Times New Roman" w:hAnsi="Times New Roman" w:cs="Times New Roman"/>
          <w:sz w:val="24"/>
          <w:szCs w:val="24"/>
        </w:rPr>
        <w:t>third</w:t>
      </w:r>
      <w:r w:rsidRPr="008A7448">
        <w:rPr>
          <w:rFonts w:ascii="Times New Roman" w:hAnsi="Times New Roman" w:cs="Times New Roman"/>
          <w:sz w:val="24"/>
          <w:szCs w:val="24"/>
        </w:rPr>
        <w:t xml:space="preserve"> chapter will present the </w:t>
      </w:r>
      <w:r w:rsidR="00635C66" w:rsidRPr="008A7448">
        <w:rPr>
          <w:rFonts w:ascii="Times New Roman" w:hAnsi="Times New Roman" w:cs="Times New Roman"/>
          <w:sz w:val="24"/>
          <w:szCs w:val="24"/>
        </w:rPr>
        <w:t xml:space="preserve">direct </w:t>
      </w:r>
      <w:r w:rsidRPr="008A7448">
        <w:rPr>
          <w:rFonts w:ascii="Times New Roman" w:hAnsi="Times New Roman" w:cs="Times New Roman"/>
          <w:sz w:val="24"/>
          <w:szCs w:val="24"/>
        </w:rPr>
        <w:t>expected benefits of investing in teacher training as well as the benefits derived from it. This chapter will discuss the benefits of improved teacher content and pedagogical knowle</w:t>
      </w:r>
      <w:r w:rsidR="00BB79C2">
        <w:rPr>
          <w:rFonts w:ascii="Times New Roman" w:hAnsi="Times New Roman" w:cs="Times New Roman"/>
          <w:sz w:val="24"/>
          <w:szCs w:val="24"/>
        </w:rPr>
        <w:t xml:space="preserve">dge, as well as the savings of </w:t>
      </w:r>
      <w:r w:rsidRPr="008A7448">
        <w:rPr>
          <w:rFonts w:ascii="Times New Roman" w:hAnsi="Times New Roman" w:cs="Times New Roman"/>
          <w:sz w:val="24"/>
          <w:szCs w:val="24"/>
        </w:rPr>
        <w:t xml:space="preserve">the MOEYS from having a modern EMIS. </w:t>
      </w:r>
    </w:p>
    <w:p w:rsidR="004F0204" w:rsidRPr="008A7448" w:rsidRDefault="004F0204" w:rsidP="001810AC">
      <w:pPr>
        <w:pStyle w:val="ListParagraph"/>
        <w:numPr>
          <w:ilvl w:val="1"/>
          <w:numId w:val="4"/>
        </w:numPr>
        <w:ind w:left="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The </w:t>
      </w:r>
      <w:r w:rsidR="00564C0D" w:rsidRPr="008A7448">
        <w:rPr>
          <w:rFonts w:ascii="Times New Roman" w:hAnsi="Times New Roman" w:cs="Times New Roman"/>
          <w:sz w:val="24"/>
          <w:szCs w:val="24"/>
        </w:rPr>
        <w:t>fourth</w:t>
      </w:r>
      <w:r w:rsidRPr="008A7448">
        <w:rPr>
          <w:rFonts w:ascii="Times New Roman" w:hAnsi="Times New Roman" w:cs="Times New Roman"/>
          <w:sz w:val="24"/>
          <w:szCs w:val="24"/>
        </w:rPr>
        <w:t xml:space="preserve"> chapter </w:t>
      </w:r>
      <w:r w:rsidR="00A55A39" w:rsidRPr="008A7448">
        <w:rPr>
          <w:rFonts w:ascii="Times New Roman" w:hAnsi="Times New Roman" w:cs="Times New Roman"/>
          <w:sz w:val="24"/>
          <w:szCs w:val="24"/>
        </w:rPr>
        <w:t>describes</w:t>
      </w:r>
      <w:r w:rsidRPr="008A7448">
        <w:rPr>
          <w:rFonts w:ascii="Times New Roman" w:hAnsi="Times New Roman" w:cs="Times New Roman"/>
          <w:sz w:val="24"/>
          <w:szCs w:val="24"/>
        </w:rPr>
        <w:t xml:space="preserve"> the implementation and program execution costs</w:t>
      </w:r>
      <w:r w:rsidR="00A55A39" w:rsidRPr="008A7448">
        <w:rPr>
          <w:rFonts w:ascii="Times New Roman" w:hAnsi="Times New Roman" w:cs="Times New Roman"/>
          <w:sz w:val="24"/>
          <w:szCs w:val="24"/>
        </w:rPr>
        <w:t>, as well as</w:t>
      </w:r>
      <w:r w:rsidRPr="008A7448">
        <w:rPr>
          <w:rFonts w:ascii="Times New Roman" w:hAnsi="Times New Roman" w:cs="Times New Roman"/>
          <w:sz w:val="24"/>
          <w:szCs w:val="24"/>
        </w:rPr>
        <w:t xml:space="preserve"> incremental costs that are generated by the program.</w:t>
      </w:r>
      <w:r w:rsidR="001810AC" w:rsidRPr="008A7448">
        <w:rPr>
          <w:rFonts w:ascii="Times New Roman" w:hAnsi="Times New Roman" w:cs="Times New Roman"/>
          <w:sz w:val="24"/>
          <w:szCs w:val="24"/>
        </w:rPr>
        <w:t xml:space="preserve"> Chapter five</w:t>
      </w:r>
      <w:r w:rsidRPr="008A7448">
        <w:rPr>
          <w:rFonts w:ascii="Times New Roman" w:hAnsi="Times New Roman" w:cs="Times New Roman"/>
          <w:sz w:val="24"/>
          <w:szCs w:val="24"/>
        </w:rPr>
        <w:t xml:space="preserve"> </w:t>
      </w:r>
      <w:r w:rsidR="001810AC" w:rsidRPr="008A7448">
        <w:rPr>
          <w:rFonts w:ascii="Times New Roman" w:hAnsi="Times New Roman" w:cs="Times New Roman"/>
          <w:sz w:val="24"/>
          <w:szCs w:val="24"/>
        </w:rPr>
        <w:t>describes</w:t>
      </w:r>
      <w:r w:rsidRPr="008A7448">
        <w:rPr>
          <w:rFonts w:ascii="Times New Roman" w:hAnsi="Times New Roman" w:cs="Times New Roman"/>
          <w:sz w:val="24"/>
          <w:szCs w:val="24"/>
        </w:rPr>
        <w:t xml:space="preserve"> the economic return to the project. The economic return will be represented by the cost benefit ratio,</w:t>
      </w:r>
      <w:r w:rsidR="00BB79C2">
        <w:rPr>
          <w:rFonts w:ascii="Times New Roman" w:hAnsi="Times New Roman" w:cs="Times New Roman"/>
          <w:sz w:val="24"/>
          <w:szCs w:val="24"/>
        </w:rPr>
        <w:t xml:space="preserve"> and</w:t>
      </w:r>
      <w:r w:rsidRPr="008A7448">
        <w:rPr>
          <w:rFonts w:ascii="Times New Roman" w:hAnsi="Times New Roman" w:cs="Times New Roman"/>
          <w:sz w:val="24"/>
          <w:szCs w:val="24"/>
        </w:rPr>
        <w:t xml:space="preserve"> the net present value of benefits and costs, considering the assumptions made for the analysis of this program. </w:t>
      </w:r>
      <w:r w:rsidR="001810AC" w:rsidRPr="008A7448">
        <w:rPr>
          <w:rFonts w:ascii="Times New Roman" w:hAnsi="Times New Roman" w:cs="Times New Roman"/>
          <w:sz w:val="24"/>
          <w:szCs w:val="24"/>
        </w:rPr>
        <w:t xml:space="preserve">In chapter six, the </w:t>
      </w:r>
      <w:r w:rsidRPr="008A7448">
        <w:rPr>
          <w:rFonts w:ascii="Times New Roman" w:hAnsi="Times New Roman" w:cs="Times New Roman"/>
          <w:sz w:val="24"/>
          <w:szCs w:val="24"/>
        </w:rPr>
        <w:t>economic return will be subject to a sensitivity analysis, which will allow</w:t>
      </w:r>
      <w:r w:rsidR="00635C66" w:rsidRPr="008A7448">
        <w:rPr>
          <w:rFonts w:ascii="Times New Roman" w:hAnsi="Times New Roman" w:cs="Times New Roman"/>
          <w:sz w:val="24"/>
          <w:szCs w:val="24"/>
        </w:rPr>
        <w:t xml:space="preserve"> for a review of the model’s behavior</w:t>
      </w:r>
      <w:r w:rsidRPr="008A7448">
        <w:rPr>
          <w:rFonts w:ascii="Times New Roman" w:hAnsi="Times New Roman" w:cs="Times New Roman"/>
          <w:sz w:val="24"/>
          <w:szCs w:val="24"/>
        </w:rPr>
        <w:t xml:space="preserve"> under different scenarios and with it, the strength of the results.</w:t>
      </w:r>
      <w:r w:rsidR="001810AC" w:rsidRPr="008A7448">
        <w:rPr>
          <w:rFonts w:ascii="Times New Roman" w:hAnsi="Times New Roman" w:cs="Times New Roman"/>
          <w:sz w:val="24"/>
          <w:szCs w:val="24"/>
        </w:rPr>
        <w:t xml:space="preserve"> The note ends with chapter seven</w:t>
      </w:r>
      <w:r w:rsidR="00BB79C2">
        <w:rPr>
          <w:rFonts w:ascii="Times New Roman" w:hAnsi="Times New Roman" w:cs="Times New Roman"/>
          <w:sz w:val="24"/>
          <w:szCs w:val="24"/>
        </w:rPr>
        <w:t>, which</w:t>
      </w:r>
      <w:r w:rsidR="001810AC" w:rsidRPr="008A7448">
        <w:rPr>
          <w:rFonts w:ascii="Times New Roman" w:hAnsi="Times New Roman" w:cs="Times New Roman"/>
          <w:sz w:val="24"/>
          <w:szCs w:val="24"/>
        </w:rPr>
        <w:t xml:space="preserve"> summarizes the conclusions and provides some recommendations.</w:t>
      </w:r>
    </w:p>
    <w:p w:rsidR="000B105D" w:rsidRPr="008A7448" w:rsidRDefault="00F90A3B" w:rsidP="00A55E91">
      <w:pPr>
        <w:pStyle w:val="Heading1"/>
        <w:numPr>
          <w:ilvl w:val="0"/>
          <w:numId w:val="33"/>
        </w:numPr>
        <w:spacing w:before="240" w:after="240"/>
        <w:rPr>
          <w:rFonts w:ascii="Times New Roman" w:hAnsi="Times New Roman" w:cs="Times New Roman"/>
          <w:color w:val="auto"/>
        </w:rPr>
      </w:pPr>
      <w:bookmarkStart w:id="1" w:name="_Toc383316783"/>
      <w:bookmarkStart w:id="2" w:name="_Toc383316914"/>
      <w:bookmarkStart w:id="3" w:name="_Toc383317411"/>
      <w:bookmarkStart w:id="4" w:name="_Toc383316784"/>
      <w:bookmarkStart w:id="5" w:name="_Toc383316915"/>
      <w:bookmarkStart w:id="6" w:name="_Toc383317412"/>
      <w:bookmarkStart w:id="7" w:name="_Toc383316785"/>
      <w:bookmarkStart w:id="8" w:name="_Toc383316916"/>
      <w:bookmarkStart w:id="9" w:name="_Toc383317413"/>
      <w:bookmarkStart w:id="10" w:name="_Toc383316786"/>
      <w:bookmarkStart w:id="11" w:name="_Toc383316917"/>
      <w:bookmarkStart w:id="12" w:name="_Toc383317414"/>
      <w:bookmarkStart w:id="13" w:name="_Toc383316787"/>
      <w:bookmarkStart w:id="14" w:name="_Toc383316918"/>
      <w:bookmarkStart w:id="15" w:name="_Toc383317415"/>
      <w:bookmarkStart w:id="16" w:name="_Toc383316788"/>
      <w:bookmarkStart w:id="17" w:name="_Toc383316919"/>
      <w:bookmarkStart w:id="18" w:name="_Toc383317416"/>
      <w:bookmarkStart w:id="19" w:name="_Toc383316789"/>
      <w:bookmarkStart w:id="20" w:name="_Toc383316920"/>
      <w:bookmarkStart w:id="21" w:name="_Toc383317417"/>
      <w:bookmarkStart w:id="22" w:name="_Toc383316790"/>
      <w:bookmarkStart w:id="23" w:name="_Toc383316921"/>
      <w:bookmarkStart w:id="24" w:name="_Toc383317418"/>
      <w:bookmarkStart w:id="25" w:name="_Toc383316791"/>
      <w:bookmarkStart w:id="26" w:name="_Toc383316922"/>
      <w:bookmarkStart w:id="27" w:name="_Toc383317419"/>
      <w:bookmarkStart w:id="28" w:name="_Toc383316792"/>
      <w:bookmarkStart w:id="29" w:name="_Toc383316923"/>
      <w:bookmarkStart w:id="30" w:name="_Toc383317420"/>
      <w:bookmarkStart w:id="31" w:name="_Toc383316793"/>
      <w:bookmarkStart w:id="32" w:name="_Toc383316924"/>
      <w:bookmarkStart w:id="33" w:name="_Toc383317421"/>
      <w:bookmarkStart w:id="34" w:name="_Toc383316794"/>
      <w:bookmarkStart w:id="35" w:name="_Toc383316925"/>
      <w:bookmarkStart w:id="36" w:name="_Toc383317422"/>
      <w:bookmarkStart w:id="37" w:name="_Toc383316795"/>
      <w:bookmarkStart w:id="38" w:name="_Toc383316926"/>
      <w:bookmarkStart w:id="39" w:name="_Toc383317423"/>
      <w:bookmarkStart w:id="40" w:name="_Toc383316796"/>
      <w:bookmarkStart w:id="41" w:name="_Toc383316927"/>
      <w:bookmarkStart w:id="42" w:name="_Toc383317424"/>
      <w:bookmarkStart w:id="43" w:name="_Toc383316797"/>
      <w:bookmarkStart w:id="44" w:name="_Toc383316928"/>
      <w:bookmarkStart w:id="45" w:name="_Toc383317425"/>
      <w:bookmarkStart w:id="46" w:name="_Toc38331742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8A7448">
        <w:rPr>
          <w:rFonts w:ascii="Times New Roman" w:hAnsi="Times New Roman" w:cs="Times New Roman"/>
          <w:color w:val="auto"/>
        </w:rPr>
        <w:t>Methodology</w:t>
      </w:r>
      <w:r w:rsidR="002E1128" w:rsidRPr="008A7448">
        <w:rPr>
          <w:rFonts w:ascii="Times New Roman" w:hAnsi="Times New Roman" w:cs="Times New Roman"/>
          <w:color w:val="auto"/>
        </w:rPr>
        <w:t xml:space="preserve"> and Assumptions</w:t>
      </w:r>
      <w:bookmarkEnd w:id="46"/>
    </w:p>
    <w:p w:rsidR="00D54BB0" w:rsidRPr="008A7448" w:rsidRDefault="00D54BB0" w:rsidP="00600D9B">
      <w:pPr>
        <w:pStyle w:val="Heading2"/>
        <w:numPr>
          <w:ilvl w:val="0"/>
          <w:numId w:val="34"/>
        </w:numPr>
        <w:rPr>
          <w:rFonts w:ascii="Times New Roman" w:hAnsi="Times New Roman" w:cs="Times New Roman"/>
          <w:color w:val="auto"/>
          <w:sz w:val="24"/>
          <w:szCs w:val="24"/>
        </w:rPr>
      </w:pPr>
      <w:bookmarkStart w:id="47" w:name="_Toc383316799"/>
      <w:bookmarkStart w:id="48" w:name="_Toc383316930"/>
      <w:bookmarkStart w:id="49" w:name="_Toc383317427"/>
      <w:bookmarkStart w:id="50" w:name="_Toc383317428"/>
      <w:bookmarkEnd w:id="47"/>
      <w:bookmarkEnd w:id="48"/>
      <w:bookmarkEnd w:id="49"/>
      <w:r w:rsidRPr="008A7448">
        <w:rPr>
          <w:rFonts w:ascii="Times New Roman" w:hAnsi="Times New Roman" w:cs="Times New Roman"/>
          <w:color w:val="auto"/>
          <w:sz w:val="24"/>
          <w:szCs w:val="24"/>
        </w:rPr>
        <w:t>Methodology</w:t>
      </w:r>
      <w:bookmarkEnd w:id="50"/>
    </w:p>
    <w:p w:rsidR="00374D76" w:rsidRPr="008A7448" w:rsidRDefault="002E1128" w:rsidP="006250B3">
      <w:pPr>
        <w:pStyle w:val="Default"/>
        <w:numPr>
          <w:ilvl w:val="1"/>
          <w:numId w:val="33"/>
        </w:numPr>
        <w:spacing w:before="120" w:after="120"/>
        <w:ind w:hanging="720"/>
        <w:jc w:val="both"/>
        <w:rPr>
          <w:lang w:val="en-US"/>
        </w:rPr>
      </w:pPr>
      <w:r w:rsidRPr="008A7448">
        <w:rPr>
          <w:lang w:val="en-US"/>
        </w:rPr>
        <w:t xml:space="preserve">The </w:t>
      </w:r>
      <w:r w:rsidR="00E77F35" w:rsidRPr="008A7448">
        <w:rPr>
          <w:lang w:val="en-US"/>
        </w:rPr>
        <w:t>economic</w:t>
      </w:r>
      <w:r w:rsidR="00D54BB0" w:rsidRPr="008A7448">
        <w:rPr>
          <w:lang w:val="en-US"/>
        </w:rPr>
        <w:t xml:space="preserve"> analysis </w:t>
      </w:r>
      <w:r w:rsidR="00B54D25" w:rsidRPr="008A7448">
        <w:rPr>
          <w:lang w:val="en-US"/>
        </w:rPr>
        <w:t xml:space="preserve">of the Education Quality Improvement Program </w:t>
      </w:r>
      <w:r w:rsidR="00D54BB0" w:rsidRPr="008A7448">
        <w:rPr>
          <w:lang w:val="en-US"/>
        </w:rPr>
        <w:t xml:space="preserve">is done by </w:t>
      </w:r>
      <w:r w:rsidR="00B54D25" w:rsidRPr="008A7448">
        <w:rPr>
          <w:lang w:val="en-US"/>
        </w:rPr>
        <w:t>assigning values to each of the expected impacts, including the costs (negative impacts) and the benefits (positive impacts).</w:t>
      </w:r>
    </w:p>
    <w:p w:rsidR="000E6A9C" w:rsidRPr="008A7448" w:rsidRDefault="00E77F35" w:rsidP="006250B3">
      <w:pPr>
        <w:pStyle w:val="Default"/>
        <w:numPr>
          <w:ilvl w:val="1"/>
          <w:numId w:val="33"/>
        </w:numPr>
        <w:spacing w:before="120" w:after="120"/>
        <w:ind w:hanging="720"/>
        <w:jc w:val="both"/>
        <w:rPr>
          <w:lang w:val="en-US"/>
        </w:rPr>
      </w:pPr>
      <w:r w:rsidRPr="008A7448">
        <w:rPr>
          <w:lang w:val="en-US"/>
        </w:rPr>
        <w:t xml:space="preserve">Once the costs and expected benefits of </w:t>
      </w:r>
      <w:r w:rsidR="00D6432D" w:rsidRPr="008A7448">
        <w:rPr>
          <w:lang w:val="en-US"/>
        </w:rPr>
        <w:t>the</w:t>
      </w:r>
      <w:r w:rsidRPr="008A7448">
        <w:rPr>
          <w:lang w:val="en-US"/>
        </w:rPr>
        <w:t xml:space="preserve"> investment </w:t>
      </w:r>
      <w:r w:rsidR="00D6432D" w:rsidRPr="008A7448">
        <w:rPr>
          <w:lang w:val="en-US"/>
        </w:rPr>
        <w:t>have</w:t>
      </w:r>
      <w:r w:rsidRPr="008A7448">
        <w:rPr>
          <w:lang w:val="en-US"/>
        </w:rPr>
        <w:t xml:space="preserve"> been measured and discounted, we present the results in three ways: (i) the benefit cost ratio, which measures the ratio of discounted future benefits to discounted costs; (i) the net present value of the project, which is the value of discounted benefits minus discounted costs; and (iii) the internal rate of return of the investment, which is the rate of interest that equates the discounted present value of expected benefits and the present value of the costs of the project</w:t>
      </w:r>
      <w:r w:rsidR="00374D76" w:rsidRPr="008A7448">
        <w:rPr>
          <w:lang w:val="en-US"/>
        </w:rPr>
        <w:t>.</w:t>
      </w:r>
    </w:p>
    <w:p w:rsidR="000E6A9C" w:rsidRPr="008A7448" w:rsidRDefault="000E6A9C" w:rsidP="006250B3">
      <w:pPr>
        <w:pStyle w:val="Default"/>
        <w:numPr>
          <w:ilvl w:val="1"/>
          <w:numId w:val="33"/>
        </w:numPr>
        <w:spacing w:before="120" w:after="120"/>
        <w:ind w:hanging="720"/>
        <w:jc w:val="both"/>
        <w:rPr>
          <w:lang w:val="en-US"/>
        </w:rPr>
      </w:pPr>
      <w:r w:rsidRPr="008A7448">
        <w:rPr>
          <w:lang w:val="en-US"/>
        </w:rPr>
        <w:t>In the base situation, what would normally occur in the abse</w:t>
      </w:r>
      <w:r w:rsidR="00204FFD" w:rsidRPr="008A7448">
        <w:rPr>
          <w:lang w:val="en-US"/>
        </w:rPr>
        <w:t>nce of the project is described</w:t>
      </w:r>
      <w:r w:rsidRPr="008A7448">
        <w:rPr>
          <w:lang w:val="en-US"/>
        </w:rPr>
        <w:t xml:space="preserve"> </w:t>
      </w:r>
      <w:r w:rsidR="00204FFD" w:rsidRPr="008A7448">
        <w:rPr>
          <w:lang w:val="en-US"/>
        </w:rPr>
        <w:t>(</w:t>
      </w:r>
      <w:r w:rsidRPr="008A7448">
        <w:rPr>
          <w:lang w:val="en-US"/>
        </w:rPr>
        <w:t xml:space="preserve">i.e. what would happen if the </w:t>
      </w:r>
      <w:r w:rsidR="00382852" w:rsidRPr="008A7448">
        <w:rPr>
          <w:lang w:val="en-US"/>
        </w:rPr>
        <w:t>program</w:t>
      </w:r>
      <w:r w:rsidRPr="008A7448">
        <w:rPr>
          <w:lang w:val="en-US"/>
        </w:rPr>
        <w:t xml:space="preserve"> would not have been realized</w:t>
      </w:r>
      <w:r w:rsidR="00204FFD" w:rsidRPr="008A7448">
        <w:rPr>
          <w:lang w:val="en-US"/>
        </w:rPr>
        <w:t>)</w:t>
      </w:r>
      <w:r w:rsidRPr="008A7448">
        <w:rPr>
          <w:lang w:val="en-US"/>
        </w:rPr>
        <w:t>, commonly called situation “without project</w:t>
      </w:r>
      <w:r w:rsidR="00204FFD" w:rsidRPr="008A7448">
        <w:rPr>
          <w:lang w:val="en-US"/>
        </w:rPr>
        <w:t>.</w:t>
      </w:r>
      <w:r w:rsidRPr="008A7448">
        <w:rPr>
          <w:lang w:val="en-US"/>
        </w:rPr>
        <w:t xml:space="preserve">” </w:t>
      </w:r>
      <w:r w:rsidR="00204FFD" w:rsidRPr="008A7448">
        <w:rPr>
          <w:lang w:val="en-US"/>
        </w:rPr>
        <w:t>T</w:t>
      </w:r>
      <w:r w:rsidR="00941BBD" w:rsidRPr="008A7448">
        <w:rPr>
          <w:lang w:val="en-US"/>
        </w:rPr>
        <w:t>he</w:t>
      </w:r>
      <w:r w:rsidRPr="008A7448">
        <w:rPr>
          <w:lang w:val="en-US"/>
        </w:rPr>
        <w:t xml:space="preserve"> objective situation i</w:t>
      </w:r>
      <w:r w:rsidR="00204FFD" w:rsidRPr="008A7448">
        <w:rPr>
          <w:lang w:val="en-US"/>
        </w:rPr>
        <w:t xml:space="preserve">s </w:t>
      </w:r>
      <w:r w:rsidRPr="008A7448">
        <w:rPr>
          <w:lang w:val="en-US"/>
        </w:rPr>
        <w:t xml:space="preserve">what would happen in </w:t>
      </w:r>
      <w:r w:rsidR="00204FFD" w:rsidRPr="008A7448">
        <w:rPr>
          <w:lang w:val="en-US"/>
        </w:rPr>
        <w:t>if</w:t>
      </w:r>
      <w:r w:rsidRPr="008A7448">
        <w:rPr>
          <w:lang w:val="en-US"/>
        </w:rPr>
        <w:t xml:space="preserve"> the</w:t>
      </w:r>
      <w:r w:rsidR="00204FFD" w:rsidRPr="008A7448">
        <w:rPr>
          <w:lang w:val="en-US"/>
        </w:rPr>
        <w:t xml:space="preserve"> proposed</w:t>
      </w:r>
      <w:r w:rsidRPr="008A7448">
        <w:rPr>
          <w:lang w:val="en-US"/>
        </w:rPr>
        <w:t xml:space="preserve"> project</w:t>
      </w:r>
      <w:r w:rsidR="00204FFD" w:rsidRPr="008A7448">
        <w:rPr>
          <w:lang w:val="en-US"/>
        </w:rPr>
        <w:t xml:space="preserve"> is undertaken</w:t>
      </w:r>
      <w:r w:rsidRPr="008A7448">
        <w:rPr>
          <w:lang w:val="en-US"/>
        </w:rPr>
        <w:t xml:space="preserve">, commonly called "project situation". For purposes of this evaluation, three “project situation" </w:t>
      </w:r>
      <w:r w:rsidR="00941BBD" w:rsidRPr="008A7448">
        <w:rPr>
          <w:lang w:val="en-US"/>
        </w:rPr>
        <w:t xml:space="preserve">scenarios </w:t>
      </w:r>
      <w:r w:rsidRPr="008A7448">
        <w:rPr>
          <w:lang w:val="en-US"/>
        </w:rPr>
        <w:t xml:space="preserve">are </w:t>
      </w:r>
      <w:r w:rsidR="00941BBD" w:rsidRPr="008A7448">
        <w:rPr>
          <w:lang w:val="en-US"/>
        </w:rPr>
        <w:t xml:space="preserve">calculated from </w:t>
      </w:r>
      <w:r w:rsidRPr="008A7448">
        <w:rPr>
          <w:lang w:val="en-US"/>
        </w:rPr>
        <w:t>a conservative, neutral</w:t>
      </w:r>
      <w:r w:rsidR="00BB79C2">
        <w:rPr>
          <w:lang w:val="en-US"/>
        </w:rPr>
        <w:t>,</w:t>
      </w:r>
      <w:r w:rsidRPr="008A7448">
        <w:rPr>
          <w:lang w:val="en-US"/>
        </w:rPr>
        <w:t xml:space="preserve"> and optimistic viewpoint. </w:t>
      </w:r>
    </w:p>
    <w:p w:rsidR="00914903" w:rsidRPr="008A7448" w:rsidRDefault="00A14C40" w:rsidP="006250B3">
      <w:pPr>
        <w:pStyle w:val="Default"/>
        <w:numPr>
          <w:ilvl w:val="1"/>
          <w:numId w:val="33"/>
        </w:numPr>
        <w:spacing w:before="120" w:after="120"/>
        <w:ind w:hanging="720"/>
        <w:jc w:val="both"/>
        <w:rPr>
          <w:lang w:val="en-US"/>
        </w:rPr>
      </w:pPr>
      <w:r w:rsidRPr="008A7448">
        <w:rPr>
          <w:lang w:val="en-US"/>
        </w:rPr>
        <w:t xml:space="preserve">In order to make a more conservative analysis, and considering </w:t>
      </w:r>
      <w:r w:rsidR="007031F1" w:rsidRPr="008A7448">
        <w:rPr>
          <w:lang w:val="en-US"/>
        </w:rPr>
        <w:t>possible</w:t>
      </w:r>
      <w:r w:rsidR="00BB79C2">
        <w:rPr>
          <w:lang w:val="en-US"/>
        </w:rPr>
        <w:t xml:space="preserve"> delays in the execution of </w:t>
      </w:r>
      <w:r w:rsidRPr="008A7448">
        <w:rPr>
          <w:lang w:val="en-US"/>
        </w:rPr>
        <w:t xml:space="preserve">the loan, the project benefits are expected to begin only at year five. </w:t>
      </w:r>
    </w:p>
    <w:p w:rsidR="00914903" w:rsidRPr="008A7448" w:rsidRDefault="00914903" w:rsidP="006250B3">
      <w:pPr>
        <w:pStyle w:val="Default"/>
        <w:numPr>
          <w:ilvl w:val="1"/>
          <w:numId w:val="33"/>
        </w:numPr>
        <w:spacing w:before="120" w:after="120"/>
        <w:ind w:hanging="720"/>
        <w:jc w:val="both"/>
        <w:rPr>
          <w:lang w:val="en-US"/>
        </w:rPr>
      </w:pPr>
      <w:r w:rsidRPr="008A7448">
        <w:rPr>
          <w:lang w:val="en-US"/>
        </w:rPr>
        <w:t xml:space="preserve">Taking into consideration that during the average working life of teachers benefited </w:t>
      </w:r>
      <w:r w:rsidR="00917122" w:rsidRPr="008A7448">
        <w:rPr>
          <w:lang w:val="en-US"/>
        </w:rPr>
        <w:t xml:space="preserve">by </w:t>
      </w:r>
      <w:r w:rsidRPr="008A7448">
        <w:rPr>
          <w:lang w:val="en-US"/>
        </w:rPr>
        <w:t>the program, the effectiveness of the training given may decrease</w:t>
      </w:r>
      <w:r w:rsidR="00014316" w:rsidRPr="008A7448">
        <w:rPr>
          <w:lang w:val="en-US"/>
        </w:rPr>
        <w:t>,</w:t>
      </w:r>
      <w:r w:rsidRPr="008A7448">
        <w:rPr>
          <w:lang w:val="en-US"/>
        </w:rPr>
        <w:t xml:space="preserve"> or new skills can be taught, </w:t>
      </w:r>
      <w:r w:rsidR="00014316" w:rsidRPr="008A7448">
        <w:rPr>
          <w:lang w:val="en-US"/>
        </w:rPr>
        <w:t xml:space="preserve">it is important </w:t>
      </w:r>
      <w:r w:rsidRPr="008A7448">
        <w:rPr>
          <w:lang w:val="en-US"/>
        </w:rPr>
        <w:t xml:space="preserve">to </w:t>
      </w:r>
      <w:r w:rsidR="00014316" w:rsidRPr="008A7448">
        <w:rPr>
          <w:lang w:val="en-US"/>
        </w:rPr>
        <w:t xml:space="preserve">avoid </w:t>
      </w:r>
      <w:r w:rsidRPr="008A7448">
        <w:rPr>
          <w:lang w:val="en-US"/>
        </w:rPr>
        <w:t>overestimat</w:t>
      </w:r>
      <w:r w:rsidR="00014316" w:rsidRPr="008A7448">
        <w:rPr>
          <w:lang w:val="en-US"/>
        </w:rPr>
        <w:t>ing</w:t>
      </w:r>
      <w:r w:rsidRPr="008A7448">
        <w:rPr>
          <w:lang w:val="en-US"/>
        </w:rPr>
        <w:t xml:space="preserve"> the benefits of this </w:t>
      </w:r>
      <w:r w:rsidR="00865533" w:rsidRPr="008A7448">
        <w:rPr>
          <w:lang w:val="en-US"/>
        </w:rPr>
        <w:t>p</w:t>
      </w:r>
      <w:r w:rsidRPr="008A7448">
        <w:rPr>
          <w:lang w:val="en-US"/>
        </w:rPr>
        <w:t>rogram</w:t>
      </w:r>
      <w:r w:rsidR="00014316" w:rsidRPr="008A7448">
        <w:rPr>
          <w:lang w:val="en-US"/>
        </w:rPr>
        <w:t xml:space="preserve">. To address </w:t>
      </w:r>
      <w:r w:rsidR="007031F1" w:rsidRPr="008A7448">
        <w:rPr>
          <w:lang w:val="en-US"/>
        </w:rPr>
        <w:t>this</w:t>
      </w:r>
      <w:r w:rsidR="00014316" w:rsidRPr="008A7448">
        <w:rPr>
          <w:lang w:val="en-US"/>
        </w:rPr>
        <w:t xml:space="preserve"> concern </w:t>
      </w:r>
      <w:r w:rsidR="00362B8C" w:rsidRPr="008A7448">
        <w:rPr>
          <w:lang w:val="en-US"/>
        </w:rPr>
        <w:t xml:space="preserve">the model encompasses </w:t>
      </w:r>
      <w:r w:rsidRPr="008A7448">
        <w:rPr>
          <w:lang w:val="en-US"/>
        </w:rPr>
        <w:t xml:space="preserve">the income </w:t>
      </w:r>
      <w:r w:rsidR="00362B8C" w:rsidRPr="008A7448">
        <w:rPr>
          <w:lang w:val="en-US"/>
        </w:rPr>
        <w:t xml:space="preserve">only for </w:t>
      </w:r>
      <w:r w:rsidRPr="008A7448">
        <w:rPr>
          <w:lang w:val="en-US"/>
        </w:rPr>
        <w:t xml:space="preserve">the first </w:t>
      </w:r>
      <w:r w:rsidR="000F280F" w:rsidRPr="008A7448">
        <w:rPr>
          <w:lang w:val="en-US"/>
        </w:rPr>
        <w:t>13</w:t>
      </w:r>
      <w:r w:rsidRPr="008A7448">
        <w:rPr>
          <w:lang w:val="en-US"/>
        </w:rPr>
        <w:t xml:space="preserve"> cohorts </w:t>
      </w:r>
      <w:r w:rsidR="00362B8C" w:rsidRPr="008A7448">
        <w:rPr>
          <w:lang w:val="en-US"/>
        </w:rPr>
        <w:t xml:space="preserve">in the case of the </w:t>
      </w:r>
      <w:r w:rsidRPr="008A7448">
        <w:rPr>
          <w:lang w:val="en-US"/>
        </w:rPr>
        <w:t>conservative scenario, 1</w:t>
      </w:r>
      <w:r w:rsidR="000F280F" w:rsidRPr="008A7448">
        <w:rPr>
          <w:lang w:val="en-US"/>
        </w:rPr>
        <w:t>5</w:t>
      </w:r>
      <w:r w:rsidRPr="008A7448">
        <w:rPr>
          <w:lang w:val="en-US"/>
        </w:rPr>
        <w:t xml:space="preserve"> </w:t>
      </w:r>
      <w:r w:rsidR="00657AA8" w:rsidRPr="008A7448">
        <w:rPr>
          <w:lang w:val="en-US"/>
        </w:rPr>
        <w:t xml:space="preserve">first </w:t>
      </w:r>
      <w:r w:rsidRPr="008A7448">
        <w:rPr>
          <w:lang w:val="en-US"/>
        </w:rPr>
        <w:t xml:space="preserve">cohorts </w:t>
      </w:r>
      <w:r w:rsidR="00362B8C" w:rsidRPr="008A7448">
        <w:rPr>
          <w:lang w:val="en-US"/>
        </w:rPr>
        <w:t xml:space="preserve">in the case of </w:t>
      </w:r>
      <w:r w:rsidRPr="008A7448">
        <w:rPr>
          <w:lang w:val="en-US"/>
        </w:rPr>
        <w:t xml:space="preserve">the neutral scenario, and 18 </w:t>
      </w:r>
      <w:r w:rsidR="00657AA8" w:rsidRPr="008A7448">
        <w:rPr>
          <w:lang w:val="en-US"/>
        </w:rPr>
        <w:t xml:space="preserve">first </w:t>
      </w:r>
      <w:r w:rsidRPr="008A7448">
        <w:rPr>
          <w:lang w:val="en-US"/>
        </w:rPr>
        <w:t xml:space="preserve">cohorts </w:t>
      </w:r>
      <w:r w:rsidR="00362B8C" w:rsidRPr="008A7448">
        <w:rPr>
          <w:lang w:val="en-US"/>
        </w:rPr>
        <w:t>in the case of</w:t>
      </w:r>
      <w:r w:rsidRPr="008A7448">
        <w:rPr>
          <w:lang w:val="en-US"/>
        </w:rPr>
        <w:t xml:space="preserve"> the optimistic scenario. These revenues are estimated from the time in which the cohorts complete their </w:t>
      </w:r>
      <w:r w:rsidR="00657AA8" w:rsidRPr="008A7448">
        <w:rPr>
          <w:lang w:val="en-US"/>
        </w:rPr>
        <w:t>s</w:t>
      </w:r>
      <w:r w:rsidRPr="008A7448">
        <w:rPr>
          <w:lang w:val="en-US"/>
        </w:rPr>
        <w:t>econdary education, and are projected until the theoretical age of retirement estimated for Belize at the age of 60.</w:t>
      </w:r>
    </w:p>
    <w:p w:rsidR="00914903" w:rsidRPr="008A7448" w:rsidRDefault="009430F2" w:rsidP="006250B3">
      <w:pPr>
        <w:pStyle w:val="Default"/>
        <w:numPr>
          <w:ilvl w:val="1"/>
          <w:numId w:val="33"/>
        </w:numPr>
        <w:spacing w:before="120" w:after="120"/>
        <w:ind w:hanging="720"/>
        <w:jc w:val="both"/>
        <w:rPr>
          <w:lang w:val="en-US"/>
        </w:rPr>
      </w:pPr>
      <w:r w:rsidRPr="008A7448">
        <w:rPr>
          <w:lang w:val="en-US"/>
        </w:rPr>
        <w:t>T</w:t>
      </w:r>
      <w:r w:rsidR="00914903" w:rsidRPr="008A7448">
        <w:rPr>
          <w:lang w:val="en-US"/>
        </w:rPr>
        <w:t xml:space="preserve">he information collected about the educational system and the macroeconomic situation of Belize included volatile data for some indicators. Perhaps most strikingly, the first </w:t>
      </w:r>
      <w:r w:rsidR="00914903" w:rsidRPr="008A7448">
        <w:rPr>
          <w:lang w:val="en-US"/>
        </w:rPr>
        <w:lastRenderedPageBreak/>
        <w:t xml:space="preserve">grade repetition rates fluctuated greatly from year to year. </w:t>
      </w:r>
      <w:r w:rsidRPr="008A7448">
        <w:rPr>
          <w:lang w:val="en-US"/>
        </w:rPr>
        <w:t>The model includes adjustments for</w:t>
      </w:r>
      <w:r w:rsidR="00914903" w:rsidRPr="008A7448">
        <w:rPr>
          <w:lang w:val="en-US"/>
        </w:rPr>
        <w:t xml:space="preserve"> some </w:t>
      </w:r>
      <w:r w:rsidRPr="008A7448">
        <w:rPr>
          <w:lang w:val="en-US"/>
        </w:rPr>
        <w:t xml:space="preserve">of the most extreme </w:t>
      </w:r>
      <w:r w:rsidR="00431680" w:rsidRPr="008A7448">
        <w:rPr>
          <w:lang w:val="en-US"/>
        </w:rPr>
        <w:t>outlier</w:t>
      </w:r>
      <w:r w:rsidR="00914903" w:rsidRPr="008A7448">
        <w:rPr>
          <w:lang w:val="en-US"/>
        </w:rPr>
        <w:t>s</w:t>
      </w:r>
      <w:r w:rsidRPr="008A7448">
        <w:rPr>
          <w:lang w:val="en-US"/>
        </w:rPr>
        <w:t xml:space="preserve">. </w:t>
      </w:r>
      <w:r w:rsidR="00914903" w:rsidRPr="008A7448">
        <w:rPr>
          <w:lang w:val="en-US"/>
        </w:rPr>
        <w:t xml:space="preserve">  </w:t>
      </w:r>
    </w:p>
    <w:p w:rsidR="00914903" w:rsidRPr="008A7448" w:rsidRDefault="00914903" w:rsidP="006250B3">
      <w:pPr>
        <w:pStyle w:val="Default"/>
        <w:numPr>
          <w:ilvl w:val="1"/>
          <w:numId w:val="33"/>
        </w:numPr>
        <w:spacing w:before="120" w:after="120"/>
        <w:ind w:hanging="720"/>
        <w:jc w:val="both"/>
        <w:rPr>
          <w:lang w:val="en-US"/>
        </w:rPr>
      </w:pPr>
      <w:r w:rsidRPr="008A7448">
        <w:rPr>
          <w:lang w:val="en-US"/>
        </w:rPr>
        <w:t xml:space="preserve">Moreover, it was not possible to attain specific characteristics </w:t>
      </w:r>
      <w:r w:rsidR="00264C23" w:rsidRPr="008A7448">
        <w:rPr>
          <w:lang w:val="en-US"/>
        </w:rPr>
        <w:t xml:space="preserve">about </w:t>
      </w:r>
      <w:r w:rsidRPr="008A7448">
        <w:rPr>
          <w:lang w:val="en-US"/>
        </w:rPr>
        <w:t>the s</w:t>
      </w:r>
      <w:r w:rsidR="00264C23" w:rsidRPr="008A7448">
        <w:rPr>
          <w:lang w:val="en-US"/>
        </w:rPr>
        <w:t>a</w:t>
      </w:r>
      <w:r w:rsidRPr="008A7448">
        <w:rPr>
          <w:lang w:val="en-US"/>
        </w:rPr>
        <w:t>mple (benefited teachers) in terms of the average age and salary level</w:t>
      </w:r>
      <w:r w:rsidR="00014316" w:rsidRPr="008A7448">
        <w:rPr>
          <w:lang w:val="en-US"/>
        </w:rPr>
        <w:t>.</w:t>
      </w:r>
      <w:r w:rsidRPr="008A7448">
        <w:rPr>
          <w:lang w:val="en-US"/>
        </w:rPr>
        <w:t xml:space="preserve"> Therefore, the analysis is based on the average age of primary </w:t>
      </w:r>
      <w:r w:rsidR="00014316" w:rsidRPr="008A7448">
        <w:rPr>
          <w:lang w:val="en-US"/>
        </w:rPr>
        <w:t xml:space="preserve">school </w:t>
      </w:r>
      <w:r w:rsidRPr="008A7448">
        <w:rPr>
          <w:lang w:val="en-US"/>
        </w:rPr>
        <w:t>teachers</w:t>
      </w:r>
      <w:r w:rsidR="00014316" w:rsidRPr="008A7448">
        <w:rPr>
          <w:lang w:val="en-US"/>
        </w:rPr>
        <w:t xml:space="preserve"> in Belize</w:t>
      </w:r>
      <w:r w:rsidRPr="008A7448">
        <w:rPr>
          <w:lang w:val="en-US"/>
        </w:rPr>
        <w:t>, and the average of salaries of current teachers at this level of education</w:t>
      </w:r>
      <w:r w:rsidR="0064549E" w:rsidRPr="008A7448">
        <w:rPr>
          <w:lang w:val="en-US"/>
        </w:rPr>
        <w:t>.</w:t>
      </w:r>
    </w:p>
    <w:p w:rsidR="00941BBD" w:rsidRPr="008A7448" w:rsidRDefault="00041783" w:rsidP="006250B3">
      <w:pPr>
        <w:pStyle w:val="Default"/>
        <w:numPr>
          <w:ilvl w:val="1"/>
          <w:numId w:val="33"/>
        </w:numPr>
        <w:spacing w:before="120" w:after="120"/>
        <w:ind w:hanging="720"/>
        <w:jc w:val="both"/>
        <w:rPr>
          <w:lang w:val="en-US"/>
        </w:rPr>
      </w:pPr>
      <w:r w:rsidRPr="008A7448">
        <w:rPr>
          <w:lang w:val="en-US"/>
        </w:rPr>
        <w:t xml:space="preserve">The spreadsheet in </w:t>
      </w:r>
      <w:ins w:id="51" w:author="Livia" w:date="2014-05-16T14:34: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00941BBD" w:rsidRPr="003A04FC">
          <w:rPr>
            <w:rStyle w:val="Hyperlink"/>
            <w:lang w:val="en-US"/>
          </w:rPr>
          <w:t>Annex 1</w:t>
        </w:r>
        <w:r w:rsidR="003A04FC">
          <w:rPr>
            <w:lang w:val="en-US"/>
          </w:rPr>
          <w:fldChar w:fldCharType="end"/>
        </w:r>
      </w:ins>
      <w:r w:rsidR="00941BBD" w:rsidRPr="008A7448">
        <w:rPr>
          <w:lang w:val="en-US"/>
        </w:rPr>
        <w:t xml:space="preserve"> shows the economic model that supports the analysis. </w:t>
      </w:r>
      <w:r w:rsidR="00C62150" w:rsidRPr="008A7448">
        <w:rPr>
          <w:lang w:val="en-US"/>
        </w:rPr>
        <w:t>The</w:t>
      </w:r>
      <w:r w:rsidR="00941BBD" w:rsidRPr="008A7448">
        <w:rPr>
          <w:lang w:val="en-US"/>
        </w:rPr>
        <w:t xml:space="preserve"> cont</w:t>
      </w:r>
      <w:r w:rsidR="00BB79C2">
        <w:rPr>
          <w:lang w:val="en-US"/>
        </w:rPr>
        <w:t xml:space="preserve">ent and encoding of each of its </w:t>
      </w:r>
      <w:r w:rsidR="00C62150" w:rsidRPr="008A7448">
        <w:rPr>
          <w:lang w:val="en-US"/>
        </w:rPr>
        <w:t xml:space="preserve">Excel </w:t>
      </w:r>
      <w:r w:rsidR="00BB79C2">
        <w:rPr>
          <w:lang w:val="en-US"/>
        </w:rPr>
        <w:t>sheets</w:t>
      </w:r>
      <w:r w:rsidR="00941BBD" w:rsidRPr="008A7448">
        <w:rPr>
          <w:lang w:val="en-US"/>
        </w:rPr>
        <w:t xml:space="preserve"> is </w:t>
      </w:r>
      <w:r w:rsidR="00FD62DC" w:rsidRPr="008A7448">
        <w:rPr>
          <w:lang w:val="en-US"/>
        </w:rPr>
        <w:t xml:space="preserve">summarized </w:t>
      </w:r>
      <w:r w:rsidR="00941BBD" w:rsidRPr="008A7448">
        <w:rPr>
          <w:lang w:val="en-US"/>
        </w:rPr>
        <w:t>in the following table:</w:t>
      </w:r>
    </w:p>
    <w:p w:rsidR="00941BBD" w:rsidRPr="008A7448" w:rsidRDefault="00941BBD" w:rsidP="006250B3">
      <w:pPr>
        <w:pStyle w:val="ListParagraph"/>
        <w:spacing w:before="240" w:after="24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 xml:space="preserve">Table </w:t>
      </w:r>
      <w:r w:rsidR="00395894" w:rsidRPr="008A7448">
        <w:rPr>
          <w:rFonts w:ascii="Times New Roman" w:hAnsi="Times New Roman" w:cs="Times New Roman"/>
          <w:sz w:val="20"/>
          <w:szCs w:val="20"/>
        </w:rPr>
        <w:t>1</w:t>
      </w:r>
      <w:r w:rsidRPr="008A7448">
        <w:rPr>
          <w:rFonts w:ascii="Times New Roman" w:hAnsi="Times New Roman" w:cs="Times New Roman"/>
          <w:sz w:val="20"/>
          <w:szCs w:val="20"/>
        </w:rPr>
        <w:t>. Description of the Content Presented in Annex 1</w:t>
      </w:r>
    </w:p>
    <w:tbl>
      <w:tblPr>
        <w:tblW w:w="9644" w:type="dxa"/>
        <w:tblInd w:w="65" w:type="dxa"/>
        <w:tblLayout w:type="fixed"/>
        <w:tblCellMar>
          <w:left w:w="70" w:type="dxa"/>
          <w:right w:w="70" w:type="dxa"/>
        </w:tblCellMar>
        <w:tblLook w:val="04A0" w:firstRow="1" w:lastRow="0" w:firstColumn="1" w:lastColumn="0" w:noHBand="0" w:noVBand="1"/>
      </w:tblPr>
      <w:tblGrid>
        <w:gridCol w:w="1423"/>
        <w:gridCol w:w="2126"/>
        <w:gridCol w:w="6095"/>
      </w:tblGrid>
      <w:tr w:rsidR="00941BBD" w:rsidRPr="008A7448" w:rsidTr="009422F1">
        <w:trPr>
          <w:trHeight w:val="280"/>
        </w:trPr>
        <w:tc>
          <w:tcPr>
            <w:tcW w:w="1423" w:type="dxa"/>
            <w:tcBorders>
              <w:top w:val="single" w:sz="4" w:space="0" w:color="auto"/>
              <w:left w:val="single" w:sz="4" w:space="0" w:color="auto"/>
              <w:bottom w:val="single" w:sz="4" w:space="0" w:color="auto"/>
              <w:right w:val="nil"/>
            </w:tcBorders>
            <w:shd w:val="clear" w:color="000000" w:fill="B8CCE4"/>
            <w:vAlign w:val="center"/>
            <w:hideMark/>
          </w:tcPr>
          <w:p w:rsidR="00941BBD" w:rsidRPr="008A7448" w:rsidRDefault="00941BBD" w:rsidP="009422F1">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ABBREVIATION</w:t>
            </w:r>
          </w:p>
        </w:tc>
        <w:tc>
          <w:tcPr>
            <w:tcW w:w="2126" w:type="dxa"/>
            <w:tcBorders>
              <w:top w:val="single" w:sz="4" w:space="0" w:color="auto"/>
              <w:left w:val="single" w:sz="4" w:space="0" w:color="auto"/>
              <w:bottom w:val="single" w:sz="4" w:space="0" w:color="auto"/>
              <w:right w:val="nil"/>
            </w:tcBorders>
            <w:shd w:val="clear" w:color="000000" w:fill="B8CCE4"/>
            <w:vAlign w:val="center"/>
            <w:hideMark/>
          </w:tcPr>
          <w:p w:rsidR="00941BBD" w:rsidRPr="008A7448" w:rsidRDefault="00941BBD" w:rsidP="009422F1">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NAME</w:t>
            </w:r>
          </w:p>
        </w:tc>
        <w:tc>
          <w:tcPr>
            <w:tcW w:w="6095" w:type="dxa"/>
            <w:tcBorders>
              <w:top w:val="single" w:sz="4" w:space="0" w:color="auto"/>
              <w:left w:val="single" w:sz="4" w:space="0" w:color="auto"/>
              <w:bottom w:val="single" w:sz="4" w:space="0" w:color="auto"/>
              <w:right w:val="single" w:sz="4" w:space="0" w:color="auto"/>
            </w:tcBorders>
            <w:shd w:val="clear" w:color="000000" w:fill="B8CCE4"/>
            <w:vAlign w:val="center"/>
            <w:hideMark/>
          </w:tcPr>
          <w:p w:rsidR="00941BBD" w:rsidRPr="008A7448" w:rsidRDefault="00941BBD" w:rsidP="009422F1">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CONTENT</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FRONTP</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Front page</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70260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Contains cover page with the name of the Program </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CONTENTS</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Table of Contents</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70260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Contains the index and a description of the tabs </w:t>
            </w:r>
            <w:r w:rsidR="00702601" w:rsidRPr="008A7448">
              <w:rPr>
                <w:rFonts w:ascii="Times New Roman" w:eastAsia="Times New Roman" w:hAnsi="Times New Roman" w:cs="Times New Roman"/>
                <w:color w:val="000000"/>
                <w:sz w:val="16"/>
                <w:szCs w:val="16"/>
                <w:lang w:eastAsia="es-ES"/>
              </w:rPr>
              <w:t>used in</w:t>
            </w:r>
            <w:r w:rsidRPr="008A7448">
              <w:rPr>
                <w:rFonts w:ascii="Times New Roman" w:eastAsia="Times New Roman" w:hAnsi="Times New Roman" w:cs="Times New Roman"/>
                <w:color w:val="000000"/>
                <w:sz w:val="16"/>
                <w:szCs w:val="16"/>
                <w:lang w:eastAsia="es-ES"/>
              </w:rPr>
              <w:t xml:space="preserve"> the calculations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G.INFO</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General Information</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general information (descriptive, economic, population, education , etc.) that served as input during the assessment</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SUMMARY</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Summary</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results of the economic indicators for Program evaluation scenarios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SEC.STAT</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7031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Secondary </w:t>
            </w:r>
            <w:r w:rsidR="007031F1">
              <w:rPr>
                <w:rFonts w:ascii="Times New Roman" w:eastAsia="Times New Roman" w:hAnsi="Times New Roman" w:cs="Times New Roman"/>
                <w:color w:val="000000"/>
                <w:sz w:val="16"/>
                <w:szCs w:val="16"/>
                <w:lang w:eastAsia="es-ES"/>
              </w:rPr>
              <w:t>Statistics</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Secondary level statistics that supported part of the calculations developed</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PRI.STAT</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7031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Primary </w:t>
            </w:r>
            <w:r w:rsidR="007031F1">
              <w:rPr>
                <w:rFonts w:ascii="Times New Roman" w:eastAsia="Times New Roman" w:hAnsi="Times New Roman" w:cs="Times New Roman"/>
                <w:color w:val="000000"/>
                <w:sz w:val="16"/>
                <w:szCs w:val="16"/>
                <w:lang w:eastAsia="es-ES"/>
              </w:rPr>
              <w:t>Statistics</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Primary level statistics that supported part of the calculations developed</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REP.RATES.S</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Repetition Rates</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projected evolution of repetition rates and their supports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BEN</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Repeaters </w:t>
            </w:r>
            <w:r w:rsidR="00BD478A"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 xml:space="preserve"> Target</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target of the repetition analysis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REP</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Repeaters by scenario</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number of repeaters by scenario</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REP.CAL</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Repeaters cost by scenario</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repeaters costs by scenario</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REP.SAV</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Savings in recurrent cost – repetition rates</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w:t>
            </w:r>
            <w:r w:rsidR="00FB5931" w:rsidRPr="008A7448">
              <w:rPr>
                <w:rFonts w:ascii="Times New Roman" w:eastAsia="Times New Roman" w:hAnsi="Times New Roman" w:cs="Times New Roman"/>
                <w:color w:val="000000"/>
                <w:sz w:val="16"/>
                <w:szCs w:val="16"/>
                <w:lang w:eastAsia="es-ES"/>
              </w:rPr>
              <w:t>ontains the savings in recurrent</w:t>
            </w:r>
            <w:r w:rsidRPr="008A7448">
              <w:rPr>
                <w:rFonts w:ascii="Times New Roman" w:eastAsia="Times New Roman" w:hAnsi="Times New Roman" w:cs="Times New Roman"/>
                <w:color w:val="000000"/>
                <w:sz w:val="16"/>
                <w:szCs w:val="16"/>
                <w:lang w:eastAsia="es-ES"/>
              </w:rPr>
              <w:t xml:space="preserve"> costs by reducing repetition rates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ENROL</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Enrolment</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data about the cohorts (students) which will be monitored according to the expected benefits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REVENUE</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Revenue</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estimated salary income by educational attainment, for each of the scenarios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REC.SPEND</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Recurrent Spending</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w:t>
            </w:r>
            <w:r w:rsidR="00FB5931" w:rsidRPr="008A7448">
              <w:rPr>
                <w:rFonts w:ascii="Times New Roman" w:eastAsia="Times New Roman" w:hAnsi="Times New Roman" w:cs="Times New Roman"/>
                <w:color w:val="000000"/>
                <w:sz w:val="16"/>
                <w:szCs w:val="16"/>
                <w:lang w:eastAsia="es-ES"/>
              </w:rPr>
              <w:t xml:space="preserve"> information about the recurrent</w:t>
            </w:r>
            <w:r w:rsidRPr="008A7448">
              <w:rPr>
                <w:rFonts w:ascii="Times New Roman" w:eastAsia="Times New Roman" w:hAnsi="Times New Roman" w:cs="Times New Roman"/>
                <w:color w:val="000000"/>
                <w:sz w:val="16"/>
                <w:szCs w:val="16"/>
                <w:lang w:eastAsia="es-ES"/>
              </w:rPr>
              <w:t xml:space="preserve"> costs associated with both students and teachers beneficiaries</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INVEST</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Investment</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the flow of investments to be supported by the Program</w:t>
            </w:r>
          </w:p>
        </w:tc>
      </w:tr>
      <w:tr w:rsidR="00941BBD" w:rsidRPr="008A7448" w:rsidTr="009422F1">
        <w:trPr>
          <w:trHeight w:val="280"/>
        </w:trPr>
        <w:tc>
          <w:tcPr>
            <w:tcW w:w="1423" w:type="dxa"/>
            <w:tcBorders>
              <w:top w:val="nil"/>
              <w:left w:val="single" w:sz="4" w:space="0" w:color="auto"/>
              <w:bottom w:val="nil"/>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CCF</w:t>
            </w:r>
          </w:p>
        </w:tc>
        <w:tc>
          <w:tcPr>
            <w:tcW w:w="2126" w:type="dxa"/>
            <w:tcBorders>
              <w:top w:val="nil"/>
              <w:left w:val="single" w:sz="4" w:space="0" w:color="auto"/>
              <w:bottom w:val="nil"/>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Conservative Cash Flow</w:t>
            </w:r>
          </w:p>
        </w:tc>
        <w:tc>
          <w:tcPr>
            <w:tcW w:w="6095" w:type="dxa"/>
            <w:tcBorders>
              <w:top w:val="nil"/>
              <w:left w:val="single" w:sz="4" w:space="0" w:color="auto"/>
              <w:bottom w:val="nil"/>
              <w:right w:val="single" w:sz="4" w:space="0" w:color="auto"/>
            </w:tcBorders>
            <w:shd w:val="clear" w:color="000000" w:fill="FFFFFF"/>
            <w:noWrap/>
            <w:vAlign w:val="center"/>
            <w:hideMark/>
          </w:tcPr>
          <w:p w:rsidR="00941BBD" w:rsidRPr="008A7448" w:rsidRDefault="00941BBD" w:rsidP="004F1E9A">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 xml:space="preserve">Contains cash flow of the Program </w:t>
            </w:r>
            <w:r w:rsidR="004F1E9A">
              <w:rPr>
                <w:rFonts w:ascii="Times New Roman" w:eastAsia="Times New Roman" w:hAnsi="Times New Roman" w:cs="Times New Roman"/>
                <w:color w:val="000000"/>
                <w:sz w:val="16"/>
                <w:szCs w:val="16"/>
                <w:lang w:eastAsia="es-ES"/>
              </w:rPr>
              <w:t>i</w:t>
            </w:r>
            <w:r w:rsidRPr="008A7448">
              <w:rPr>
                <w:rFonts w:ascii="Times New Roman" w:eastAsia="Times New Roman" w:hAnsi="Times New Roman" w:cs="Times New Roman"/>
                <w:color w:val="000000"/>
                <w:sz w:val="16"/>
                <w:szCs w:val="16"/>
                <w:lang w:eastAsia="es-ES"/>
              </w:rPr>
              <w:t>n the conservative scenario</w:t>
            </w:r>
          </w:p>
        </w:tc>
      </w:tr>
      <w:tr w:rsidR="00941BBD" w:rsidRPr="008A7448" w:rsidTr="001634AB">
        <w:trPr>
          <w:trHeight w:val="280"/>
        </w:trPr>
        <w:tc>
          <w:tcPr>
            <w:tcW w:w="1423" w:type="dxa"/>
            <w:tcBorders>
              <w:top w:val="nil"/>
              <w:left w:val="single" w:sz="4" w:space="0" w:color="auto"/>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NCF</w:t>
            </w:r>
          </w:p>
        </w:tc>
        <w:tc>
          <w:tcPr>
            <w:tcW w:w="2126" w:type="dxa"/>
            <w:tcBorders>
              <w:top w:val="nil"/>
              <w:left w:val="single" w:sz="4" w:space="0" w:color="auto"/>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Neutral Cash Flow</w:t>
            </w:r>
          </w:p>
        </w:tc>
        <w:tc>
          <w:tcPr>
            <w:tcW w:w="6095" w:type="dxa"/>
            <w:tcBorders>
              <w:top w:val="nil"/>
              <w:left w:val="single" w:sz="4" w:space="0" w:color="auto"/>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project cash flow in the neutral scenario</w:t>
            </w:r>
          </w:p>
        </w:tc>
      </w:tr>
      <w:tr w:rsidR="00941BBD" w:rsidRPr="008A7448" w:rsidTr="001634AB">
        <w:trPr>
          <w:trHeight w:val="280"/>
        </w:trPr>
        <w:tc>
          <w:tcPr>
            <w:tcW w:w="1423" w:type="dxa"/>
            <w:tcBorders>
              <w:top w:val="nil"/>
              <w:left w:val="single" w:sz="4" w:space="0" w:color="auto"/>
              <w:bottom w:val="single" w:sz="4" w:space="0" w:color="auto"/>
              <w:right w:val="nil"/>
            </w:tcBorders>
            <w:shd w:val="clear" w:color="000000" w:fill="FFFFFF"/>
            <w:noWrap/>
            <w:vAlign w:val="bottom"/>
            <w:hideMark/>
          </w:tcPr>
          <w:p w:rsidR="00941BBD" w:rsidRPr="008A7448" w:rsidRDefault="00941BBD" w:rsidP="009422F1">
            <w:pPr>
              <w:spacing w:before="0" w:after="0"/>
              <w:ind w:left="0" w:firstLine="0"/>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OCF</w:t>
            </w:r>
          </w:p>
        </w:tc>
        <w:tc>
          <w:tcPr>
            <w:tcW w:w="2126" w:type="dxa"/>
            <w:tcBorders>
              <w:top w:val="nil"/>
              <w:left w:val="single" w:sz="4" w:space="0" w:color="auto"/>
              <w:bottom w:val="single" w:sz="4" w:space="0" w:color="auto"/>
              <w:right w:val="dotted" w:sz="4" w:space="0" w:color="8DB4E2"/>
            </w:tcBorders>
            <w:shd w:val="clear" w:color="000000" w:fill="FFFFFF"/>
            <w:noWrap/>
            <w:vAlign w:val="center"/>
            <w:hideMark/>
          </w:tcPr>
          <w:p w:rsidR="00941BBD" w:rsidRPr="008A7448" w:rsidRDefault="00941BBD" w:rsidP="009422F1">
            <w:pPr>
              <w:spacing w:before="0" w:after="0"/>
              <w:ind w:hangingChars="45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Optimistic Cash Flow</w:t>
            </w:r>
          </w:p>
        </w:tc>
        <w:tc>
          <w:tcPr>
            <w:tcW w:w="6095" w:type="dxa"/>
            <w:tcBorders>
              <w:top w:val="nil"/>
              <w:left w:val="single" w:sz="4" w:space="0" w:color="auto"/>
              <w:bottom w:val="single" w:sz="4" w:space="0" w:color="auto"/>
              <w:right w:val="single" w:sz="4" w:space="0" w:color="auto"/>
            </w:tcBorders>
            <w:shd w:val="clear" w:color="000000" w:fill="FFFFFF"/>
            <w:noWrap/>
            <w:vAlign w:val="center"/>
            <w:hideMark/>
          </w:tcPr>
          <w:p w:rsidR="00941BBD" w:rsidRPr="008A7448" w:rsidRDefault="00941BBD" w:rsidP="009422F1">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Contains cash flow of the Program in the optimistic scenario</w:t>
            </w:r>
          </w:p>
        </w:tc>
      </w:tr>
    </w:tbl>
    <w:p w:rsidR="00FA6541" w:rsidRPr="008A7448" w:rsidRDefault="00D54BB0" w:rsidP="007D5DCF">
      <w:pPr>
        <w:pStyle w:val="Heading2"/>
        <w:numPr>
          <w:ilvl w:val="0"/>
          <w:numId w:val="34"/>
        </w:numPr>
        <w:rPr>
          <w:rFonts w:ascii="Times New Roman" w:hAnsi="Times New Roman" w:cs="Times New Roman"/>
          <w:color w:val="auto"/>
          <w:sz w:val="24"/>
          <w:szCs w:val="24"/>
          <w:lang w:eastAsia="es-ES"/>
        </w:rPr>
      </w:pPr>
      <w:bookmarkStart w:id="52" w:name="_Toc383316801"/>
      <w:bookmarkStart w:id="53" w:name="_Toc383316932"/>
      <w:bookmarkStart w:id="54" w:name="_Toc383317429"/>
      <w:bookmarkStart w:id="55" w:name="_Toc383316802"/>
      <w:bookmarkStart w:id="56" w:name="_Toc383316933"/>
      <w:bookmarkStart w:id="57" w:name="_Toc383317430"/>
      <w:bookmarkStart w:id="58" w:name="_Toc383317431"/>
      <w:bookmarkEnd w:id="52"/>
      <w:bookmarkEnd w:id="53"/>
      <w:bookmarkEnd w:id="54"/>
      <w:bookmarkEnd w:id="55"/>
      <w:bookmarkEnd w:id="56"/>
      <w:bookmarkEnd w:id="57"/>
      <w:r w:rsidRPr="008A7448">
        <w:rPr>
          <w:rFonts w:ascii="Times New Roman" w:hAnsi="Times New Roman" w:cs="Times New Roman"/>
          <w:color w:val="auto"/>
          <w:sz w:val="24"/>
          <w:szCs w:val="24"/>
        </w:rPr>
        <w:t>Assumptions</w:t>
      </w:r>
      <w:bookmarkStart w:id="59" w:name="_Toc383316804"/>
      <w:bookmarkStart w:id="60" w:name="_Toc383316935"/>
      <w:bookmarkStart w:id="61" w:name="_Toc383317432"/>
      <w:bookmarkEnd w:id="58"/>
      <w:bookmarkEnd w:id="59"/>
      <w:bookmarkEnd w:id="60"/>
      <w:bookmarkEnd w:id="61"/>
      <w:r w:rsidR="00FA6541" w:rsidRPr="008A7448">
        <w:rPr>
          <w:rFonts w:ascii="Times New Roman" w:hAnsi="Times New Roman" w:cs="Times New Roman"/>
          <w:color w:val="auto"/>
          <w:sz w:val="24"/>
          <w:szCs w:val="24"/>
          <w:lang w:eastAsia="es-ES"/>
        </w:rPr>
        <w:t xml:space="preserve"> </w:t>
      </w:r>
      <w:bookmarkStart w:id="62" w:name="_Toc383317433"/>
      <w:r w:rsidR="006250B3" w:rsidRPr="008A7448">
        <w:rPr>
          <w:rFonts w:ascii="Times New Roman" w:hAnsi="Times New Roman" w:cs="Times New Roman"/>
          <w:color w:val="auto"/>
          <w:sz w:val="24"/>
          <w:szCs w:val="24"/>
          <w:lang w:eastAsia="es-ES"/>
        </w:rPr>
        <w:t>Associated with the Expected Number of Beneficiary S</w:t>
      </w:r>
      <w:r w:rsidR="00FA6541" w:rsidRPr="008A7448">
        <w:rPr>
          <w:rFonts w:ascii="Times New Roman" w:hAnsi="Times New Roman" w:cs="Times New Roman"/>
          <w:color w:val="auto"/>
          <w:sz w:val="24"/>
          <w:szCs w:val="24"/>
          <w:lang w:eastAsia="es-ES"/>
        </w:rPr>
        <w:t>tudents</w:t>
      </w:r>
      <w:bookmarkEnd w:id="62"/>
    </w:p>
    <w:p w:rsidR="00FA6541" w:rsidRPr="008A7448" w:rsidRDefault="00ED2DA0" w:rsidP="0064549E">
      <w:pPr>
        <w:pStyle w:val="Default"/>
        <w:numPr>
          <w:ilvl w:val="1"/>
          <w:numId w:val="33"/>
        </w:numPr>
        <w:spacing w:before="120" w:after="120"/>
        <w:ind w:hanging="720"/>
        <w:jc w:val="both"/>
        <w:rPr>
          <w:lang w:val="en-US"/>
        </w:rPr>
      </w:pPr>
      <w:r w:rsidRPr="008A7448">
        <w:rPr>
          <w:lang w:val="en-US"/>
        </w:rPr>
        <w:t>The analysis is based on the assumption that the future student-teacher ratio will be equal to the average ratio of the past</w:t>
      </w:r>
      <w:r w:rsidR="0075449B" w:rsidRPr="008A7448">
        <w:rPr>
          <w:lang w:val="en-US"/>
        </w:rPr>
        <w:t xml:space="preserve"> decade, </w:t>
      </w:r>
      <w:r w:rsidR="0007619E" w:rsidRPr="008A7448">
        <w:rPr>
          <w:lang w:val="en-US"/>
        </w:rPr>
        <w:t>a</w:t>
      </w:r>
      <w:r w:rsidR="00E426CA" w:rsidRPr="008A7448">
        <w:rPr>
          <w:lang w:val="en-US"/>
        </w:rPr>
        <w:t xml:space="preserve">djusting for extreme </w:t>
      </w:r>
      <w:r w:rsidR="00431680" w:rsidRPr="008A7448">
        <w:rPr>
          <w:lang w:val="en-US"/>
        </w:rPr>
        <w:t>outlier</w:t>
      </w:r>
      <w:r w:rsidR="0007619E" w:rsidRPr="008A7448">
        <w:rPr>
          <w:lang w:val="en-US"/>
        </w:rPr>
        <w:t>s</w:t>
      </w:r>
      <w:r w:rsidRPr="008A7448">
        <w:rPr>
          <w:lang w:val="en-US"/>
        </w:rPr>
        <w:t>.</w:t>
      </w:r>
      <w:r w:rsidR="00FA6541" w:rsidRPr="008A7448">
        <w:rPr>
          <w:lang w:val="en-US"/>
        </w:rPr>
        <w:t xml:space="preserve"> </w:t>
      </w:r>
      <w:r w:rsidR="0075449B" w:rsidRPr="008A7448">
        <w:rPr>
          <w:lang w:val="en-US"/>
        </w:rPr>
        <w:t>This provides us with an average student-teacher ratio of</w:t>
      </w:r>
      <w:r w:rsidR="00FA6541" w:rsidRPr="008A7448">
        <w:rPr>
          <w:lang w:val="en-US"/>
        </w:rPr>
        <w:t xml:space="preserve"> 22</w:t>
      </w:r>
      <w:r w:rsidR="00AE431D" w:rsidRPr="008A7448">
        <w:rPr>
          <w:lang w:val="en-US"/>
        </w:rPr>
        <w:t>.</w:t>
      </w:r>
      <w:r w:rsidR="00C80FC8" w:rsidRPr="008A7448">
        <w:rPr>
          <w:lang w:val="en-US"/>
        </w:rPr>
        <w:t xml:space="preserve">5 (see </w:t>
      </w:r>
      <w:ins w:id="63" w:author="Livia" w:date="2014-05-16T14:34: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00C80FC8" w:rsidRPr="003A04FC">
          <w:rPr>
            <w:rStyle w:val="Hyperlink"/>
            <w:lang w:val="en-US"/>
          </w:rPr>
          <w:t>A</w:t>
        </w:r>
        <w:r w:rsidR="00FA6541" w:rsidRPr="003A04FC">
          <w:rPr>
            <w:rStyle w:val="Hyperlink"/>
            <w:lang w:val="en-US"/>
          </w:rPr>
          <w:t>nnex 1</w:t>
        </w:r>
        <w:r w:rsidR="003A04FC">
          <w:rPr>
            <w:lang w:val="en-US"/>
          </w:rPr>
          <w:fldChar w:fldCharType="end"/>
        </w:r>
      </w:ins>
      <w:r w:rsidR="00FA6541" w:rsidRPr="008A7448">
        <w:rPr>
          <w:lang w:val="en-US"/>
        </w:rPr>
        <w:t xml:space="preserve"> sheet Enrol</w:t>
      </w:r>
      <w:r w:rsidR="007031F1">
        <w:rPr>
          <w:lang w:val="en-US"/>
        </w:rPr>
        <w:t>l</w:t>
      </w:r>
      <w:r w:rsidR="00FA6541" w:rsidRPr="008A7448">
        <w:rPr>
          <w:lang w:val="en-US"/>
        </w:rPr>
        <w:t xml:space="preserve">), </w:t>
      </w:r>
      <w:r w:rsidR="0075449B" w:rsidRPr="008A7448">
        <w:rPr>
          <w:lang w:val="en-US"/>
        </w:rPr>
        <w:t xml:space="preserve">which </w:t>
      </w:r>
      <w:r w:rsidR="0005544E" w:rsidRPr="008A7448">
        <w:rPr>
          <w:lang w:val="en-US"/>
        </w:rPr>
        <w:t xml:space="preserve">multiplied by </w:t>
      </w:r>
      <w:r w:rsidR="00995D30" w:rsidRPr="008A7448">
        <w:rPr>
          <w:lang w:val="en-US"/>
        </w:rPr>
        <w:t xml:space="preserve">the number of trained teachers </w:t>
      </w:r>
      <w:r w:rsidR="0005544E" w:rsidRPr="008A7448">
        <w:rPr>
          <w:lang w:val="en-US"/>
        </w:rPr>
        <w:t xml:space="preserve">produces a beneficiary group of </w:t>
      </w:r>
      <w:r w:rsidR="00FA6541" w:rsidRPr="008A7448">
        <w:rPr>
          <w:lang w:val="en-US"/>
        </w:rPr>
        <w:t>about 38</w:t>
      </w:r>
      <w:r w:rsidR="00142234" w:rsidRPr="008A7448">
        <w:rPr>
          <w:lang w:val="en-US"/>
        </w:rPr>
        <w:t>,</w:t>
      </w:r>
      <w:r w:rsidR="00FA6541" w:rsidRPr="008A7448">
        <w:rPr>
          <w:lang w:val="en-US"/>
        </w:rPr>
        <w:t>197</w:t>
      </w:r>
      <w:r w:rsidR="00397932" w:rsidRPr="008A7448">
        <w:rPr>
          <w:lang w:val="en-US"/>
        </w:rPr>
        <w:t xml:space="preserve"> </w:t>
      </w:r>
      <w:r w:rsidR="00FA6541" w:rsidRPr="008A7448">
        <w:rPr>
          <w:lang w:val="en-US"/>
        </w:rPr>
        <w:t>students.</w:t>
      </w:r>
      <w:r w:rsidR="000F280F" w:rsidRPr="008A7448">
        <w:rPr>
          <w:rStyle w:val="FootnoteReference"/>
          <w:lang w:val="en-US"/>
        </w:rPr>
        <w:footnoteReference w:id="1"/>
      </w:r>
    </w:p>
    <w:p w:rsidR="00FA6541" w:rsidRPr="008A7448" w:rsidRDefault="00FA6541" w:rsidP="007D5DCF">
      <w:pPr>
        <w:pStyle w:val="Default"/>
        <w:tabs>
          <w:tab w:val="left" w:pos="1701"/>
        </w:tabs>
        <w:spacing w:line="360" w:lineRule="auto"/>
        <w:ind w:left="360"/>
        <w:jc w:val="center"/>
        <w:rPr>
          <w:sz w:val="20"/>
          <w:szCs w:val="20"/>
          <w:lang w:val="en-US"/>
        </w:rPr>
      </w:pPr>
      <w:r w:rsidRPr="008A7448">
        <w:rPr>
          <w:sz w:val="20"/>
          <w:szCs w:val="20"/>
          <w:lang w:val="en-US"/>
        </w:rPr>
        <w:t xml:space="preserve">Table </w:t>
      </w:r>
      <w:r w:rsidR="00B726CA" w:rsidRPr="008A7448">
        <w:rPr>
          <w:sz w:val="20"/>
          <w:szCs w:val="20"/>
          <w:lang w:val="en-US"/>
        </w:rPr>
        <w:t>2</w:t>
      </w:r>
      <w:r w:rsidRPr="008A7448">
        <w:rPr>
          <w:sz w:val="20"/>
          <w:szCs w:val="20"/>
          <w:lang w:val="en-US"/>
        </w:rPr>
        <w:t xml:space="preserve">. </w:t>
      </w:r>
      <w:r w:rsidR="00B726CA" w:rsidRPr="008A7448">
        <w:rPr>
          <w:sz w:val="20"/>
          <w:szCs w:val="20"/>
          <w:lang w:val="en-US"/>
        </w:rPr>
        <w:t xml:space="preserve">Historic </w:t>
      </w:r>
      <w:r w:rsidRPr="008A7448">
        <w:rPr>
          <w:sz w:val="20"/>
          <w:szCs w:val="20"/>
          <w:lang w:val="en-US"/>
        </w:rPr>
        <w:t>Primary Student-Teacher Ratio</w:t>
      </w:r>
      <w:r w:rsidR="00B726CA" w:rsidRPr="008A7448">
        <w:rPr>
          <w:sz w:val="20"/>
          <w:szCs w:val="20"/>
          <w:lang w:val="en-US"/>
        </w:rPr>
        <w:t>s</w:t>
      </w:r>
    </w:p>
    <w:tbl>
      <w:tblPr>
        <w:tblW w:w="9070" w:type="dxa"/>
        <w:jc w:val="center"/>
        <w:tblInd w:w="6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92"/>
        <w:gridCol w:w="851"/>
        <w:gridCol w:w="992"/>
        <w:gridCol w:w="851"/>
        <w:gridCol w:w="850"/>
        <w:gridCol w:w="992"/>
        <w:gridCol w:w="851"/>
        <w:gridCol w:w="850"/>
        <w:gridCol w:w="851"/>
        <w:gridCol w:w="990"/>
      </w:tblGrid>
      <w:tr w:rsidR="00FA6541" w:rsidRPr="008A7448" w:rsidTr="009422F1">
        <w:trPr>
          <w:trHeight w:val="280"/>
          <w:jc w:val="center"/>
        </w:trPr>
        <w:tc>
          <w:tcPr>
            <w:tcW w:w="992"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2004-05</w:t>
            </w:r>
          </w:p>
        </w:tc>
        <w:tc>
          <w:tcPr>
            <w:tcW w:w="851"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2005-06</w:t>
            </w:r>
          </w:p>
        </w:tc>
        <w:tc>
          <w:tcPr>
            <w:tcW w:w="992"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2006-07</w:t>
            </w:r>
          </w:p>
        </w:tc>
        <w:tc>
          <w:tcPr>
            <w:tcW w:w="851"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2007-08</w:t>
            </w:r>
          </w:p>
        </w:tc>
        <w:tc>
          <w:tcPr>
            <w:tcW w:w="850"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2008-09</w:t>
            </w:r>
          </w:p>
        </w:tc>
        <w:tc>
          <w:tcPr>
            <w:tcW w:w="992"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2009-10</w:t>
            </w:r>
          </w:p>
        </w:tc>
        <w:tc>
          <w:tcPr>
            <w:tcW w:w="851"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2010-11</w:t>
            </w:r>
          </w:p>
        </w:tc>
        <w:tc>
          <w:tcPr>
            <w:tcW w:w="850"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2011-12</w:t>
            </w:r>
          </w:p>
        </w:tc>
        <w:tc>
          <w:tcPr>
            <w:tcW w:w="851"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2012-13</w:t>
            </w:r>
          </w:p>
        </w:tc>
        <w:tc>
          <w:tcPr>
            <w:tcW w:w="990" w:type="dxa"/>
            <w:tcBorders>
              <w:top w:val="single" w:sz="4" w:space="0" w:color="auto"/>
              <w:bottom w:val="single" w:sz="4" w:space="0" w:color="auto"/>
            </w:tcBorders>
            <w:shd w:val="clear" w:color="000000" w:fill="B8CCE4"/>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Average</w:t>
            </w:r>
          </w:p>
        </w:tc>
      </w:tr>
      <w:tr w:rsidR="00FA6541" w:rsidRPr="008A7448" w:rsidTr="009422F1">
        <w:trPr>
          <w:trHeight w:val="280"/>
          <w:jc w:val="center"/>
        </w:trPr>
        <w:tc>
          <w:tcPr>
            <w:tcW w:w="992"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23</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7</w:t>
            </w:r>
          </w:p>
        </w:tc>
        <w:tc>
          <w:tcPr>
            <w:tcW w:w="851"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8</w:t>
            </w:r>
          </w:p>
        </w:tc>
        <w:tc>
          <w:tcPr>
            <w:tcW w:w="992"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9</w:t>
            </w:r>
          </w:p>
        </w:tc>
        <w:tc>
          <w:tcPr>
            <w:tcW w:w="851"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6</w:t>
            </w:r>
          </w:p>
        </w:tc>
        <w:tc>
          <w:tcPr>
            <w:tcW w:w="850"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6</w:t>
            </w:r>
          </w:p>
        </w:tc>
        <w:tc>
          <w:tcPr>
            <w:tcW w:w="992"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2</w:t>
            </w:r>
          </w:p>
        </w:tc>
        <w:tc>
          <w:tcPr>
            <w:tcW w:w="851"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21</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9</w:t>
            </w:r>
          </w:p>
        </w:tc>
        <w:tc>
          <w:tcPr>
            <w:tcW w:w="850"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21</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5</w:t>
            </w:r>
          </w:p>
        </w:tc>
        <w:tc>
          <w:tcPr>
            <w:tcW w:w="851"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w:t>
            </w:r>
            <w:r w:rsidR="00AE431D" w:rsidRPr="008A7448">
              <w:rPr>
                <w:rFonts w:ascii="Times New Roman" w:eastAsia="Times New Roman" w:hAnsi="Times New Roman" w:cs="Times New Roman"/>
                <w:sz w:val="18"/>
                <w:szCs w:val="18"/>
                <w:lang w:eastAsia="es-ES"/>
              </w:rPr>
              <w:t>.</w:t>
            </w:r>
            <w:r w:rsidRPr="008A7448">
              <w:rPr>
                <w:rFonts w:ascii="Times New Roman" w:eastAsia="Times New Roman" w:hAnsi="Times New Roman" w:cs="Times New Roman"/>
                <w:sz w:val="18"/>
                <w:szCs w:val="18"/>
                <w:lang w:eastAsia="es-ES"/>
              </w:rPr>
              <w:t>6</w:t>
            </w:r>
          </w:p>
        </w:tc>
        <w:tc>
          <w:tcPr>
            <w:tcW w:w="990" w:type="dxa"/>
            <w:tcBorders>
              <w:top w:val="single" w:sz="4" w:space="0" w:color="auto"/>
            </w:tcBorders>
            <w:shd w:val="clear" w:color="000000" w:fill="FFFFFF"/>
            <w:noWrap/>
            <w:vAlign w:val="center"/>
            <w:hideMark/>
          </w:tcPr>
          <w:p w:rsidR="00FA6541" w:rsidRPr="008A7448" w:rsidRDefault="00FA6541" w:rsidP="009422F1">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22</w:t>
            </w:r>
            <w:r w:rsidR="00AE431D"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5</w:t>
            </w:r>
          </w:p>
        </w:tc>
      </w:tr>
    </w:tbl>
    <w:p w:rsidR="00FA6541" w:rsidRPr="008A7448" w:rsidRDefault="00FA6541" w:rsidP="007D5DCF">
      <w:pPr>
        <w:pStyle w:val="ListParagraph"/>
        <w:spacing w:before="0" w:after="0" w:line="360" w:lineRule="auto"/>
        <w:ind w:left="360" w:firstLine="0"/>
        <w:rPr>
          <w:rFonts w:ascii="Times New Roman" w:hAnsi="Times New Roman" w:cs="Times New Roman"/>
          <w:sz w:val="18"/>
          <w:szCs w:val="18"/>
        </w:rPr>
      </w:pPr>
      <w:r w:rsidRPr="008A7448">
        <w:rPr>
          <w:rFonts w:ascii="Times New Roman" w:hAnsi="Times New Roman" w:cs="Times New Roman"/>
          <w:sz w:val="18"/>
          <w:szCs w:val="18"/>
        </w:rPr>
        <w:t xml:space="preserve">Source: </w:t>
      </w:r>
      <w:r w:rsidR="00D65D82" w:rsidRPr="008A7448">
        <w:rPr>
          <w:rFonts w:ascii="Times New Roman" w:hAnsi="Times New Roman" w:cs="Times New Roman"/>
          <w:sz w:val="18"/>
          <w:szCs w:val="18"/>
        </w:rPr>
        <w:t>C</w:t>
      </w:r>
      <w:r w:rsidRPr="008A7448">
        <w:rPr>
          <w:rFonts w:ascii="Times New Roman" w:hAnsi="Times New Roman" w:cs="Times New Roman"/>
          <w:sz w:val="18"/>
          <w:szCs w:val="18"/>
        </w:rPr>
        <w:t xml:space="preserve">alculations </w:t>
      </w:r>
      <w:r w:rsidR="00B726CA" w:rsidRPr="008A7448">
        <w:rPr>
          <w:rFonts w:ascii="Times New Roman" w:hAnsi="Times New Roman" w:cs="Times New Roman"/>
          <w:sz w:val="18"/>
          <w:szCs w:val="18"/>
        </w:rPr>
        <w:t xml:space="preserve">based on </w:t>
      </w:r>
      <w:r w:rsidRPr="008A7448">
        <w:rPr>
          <w:rFonts w:ascii="Times New Roman" w:hAnsi="Times New Roman" w:cs="Times New Roman"/>
          <w:sz w:val="18"/>
          <w:szCs w:val="18"/>
        </w:rPr>
        <w:t>MOEYS data</w:t>
      </w:r>
    </w:p>
    <w:p w:rsidR="00946126" w:rsidRPr="008A7448" w:rsidRDefault="00F11151" w:rsidP="001634AB">
      <w:pPr>
        <w:pStyle w:val="Heading2"/>
        <w:numPr>
          <w:ilvl w:val="0"/>
          <w:numId w:val="34"/>
        </w:numPr>
        <w:rPr>
          <w:rFonts w:ascii="Times New Roman" w:hAnsi="Times New Roman" w:cs="Times New Roman"/>
          <w:color w:val="auto"/>
          <w:sz w:val="24"/>
          <w:szCs w:val="24"/>
        </w:rPr>
      </w:pPr>
      <w:bookmarkStart w:id="64" w:name="_Toc383317434"/>
      <w:r w:rsidRPr="008A7448">
        <w:rPr>
          <w:rFonts w:ascii="Times New Roman" w:hAnsi="Times New Roman" w:cs="Times New Roman"/>
          <w:color w:val="auto"/>
          <w:sz w:val="24"/>
          <w:szCs w:val="24"/>
        </w:rPr>
        <w:lastRenderedPageBreak/>
        <w:t>Assumptions Associated with the B</w:t>
      </w:r>
      <w:r w:rsidR="00946126" w:rsidRPr="008A7448">
        <w:rPr>
          <w:rFonts w:ascii="Times New Roman" w:hAnsi="Times New Roman" w:cs="Times New Roman"/>
          <w:color w:val="auto"/>
          <w:sz w:val="24"/>
          <w:szCs w:val="24"/>
        </w:rPr>
        <w:t xml:space="preserve">enefits </w:t>
      </w:r>
      <w:r w:rsidRPr="008A7448">
        <w:rPr>
          <w:rFonts w:ascii="Times New Roman" w:hAnsi="Times New Roman" w:cs="Times New Roman"/>
          <w:color w:val="auto"/>
          <w:sz w:val="24"/>
          <w:szCs w:val="24"/>
        </w:rPr>
        <w:t>Derived from the I</w:t>
      </w:r>
      <w:r w:rsidR="00946126" w:rsidRPr="008A7448">
        <w:rPr>
          <w:rFonts w:ascii="Times New Roman" w:hAnsi="Times New Roman" w:cs="Times New Roman"/>
          <w:color w:val="auto"/>
          <w:sz w:val="24"/>
          <w:szCs w:val="24"/>
        </w:rPr>
        <w:t xml:space="preserve">ncrease in the </w:t>
      </w:r>
      <w:r w:rsidRPr="008A7448">
        <w:rPr>
          <w:rFonts w:ascii="Times New Roman" w:hAnsi="Times New Roman" w:cs="Times New Roman"/>
          <w:color w:val="auto"/>
          <w:sz w:val="24"/>
          <w:szCs w:val="24"/>
        </w:rPr>
        <w:t>Academic P</w:t>
      </w:r>
      <w:r w:rsidR="00946126" w:rsidRPr="008A7448">
        <w:rPr>
          <w:rFonts w:ascii="Times New Roman" w:hAnsi="Times New Roman" w:cs="Times New Roman"/>
          <w:color w:val="auto"/>
          <w:sz w:val="24"/>
          <w:szCs w:val="24"/>
        </w:rPr>
        <w:t>erformance</w:t>
      </w:r>
      <w:r w:rsidR="002B3132" w:rsidRPr="008A7448">
        <w:rPr>
          <w:rFonts w:ascii="Times New Roman" w:hAnsi="Times New Roman" w:cs="Times New Roman"/>
          <w:color w:val="auto"/>
          <w:sz w:val="24"/>
          <w:szCs w:val="24"/>
        </w:rPr>
        <w:t xml:space="preserve">, </w:t>
      </w:r>
      <w:r w:rsidR="00946126" w:rsidRPr="008A7448">
        <w:rPr>
          <w:rFonts w:ascii="Times New Roman" w:hAnsi="Times New Roman" w:cs="Times New Roman"/>
          <w:color w:val="auto"/>
          <w:sz w:val="24"/>
          <w:szCs w:val="24"/>
        </w:rPr>
        <w:t xml:space="preserve">the </w:t>
      </w:r>
      <w:r w:rsidRPr="008A7448">
        <w:rPr>
          <w:rFonts w:ascii="Times New Roman" w:hAnsi="Times New Roman" w:cs="Times New Roman"/>
          <w:color w:val="auto"/>
          <w:sz w:val="24"/>
          <w:szCs w:val="24"/>
        </w:rPr>
        <w:t>R</w:t>
      </w:r>
      <w:r w:rsidR="00946126" w:rsidRPr="008A7448">
        <w:rPr>
          <w:rFonts w:ascii="Times New Roman" w:hAnsi="Times New Roman" w:cs="Times New Roman"/>
          <w:color w:val="auto"/>
          <w:sz w:val="24"/>
          <w:szCs w:val="24"/>
        </w:rPr>
        <w:t>etention</w:t>
      </w:r>
      <w:r w:rsidR="00BB79C2">
        <w:rPr>
          <w:rFonts w:ascii="Times New Roman" w:hAnsi="Times New Roman" w:cs="Times New Roman"/>
          <w:color w:val="auto"/>
          <w:sz w:val="24"/>
          <w:szCs w:val="24"/>
        </w:rPr>
        <w:t>,</w:t>
      </w:r>
      <w:r w:rsidR="00946126" w:rsidRPr="008A7448">
        <w:rPr>
          <w:rFonts w:ascii="Times New Roman" w:hAnsi="Times New Roman" w:cs="Times New Roman"/>
          <w:color w:val="auto"/>
          <w:sz w:val="24"/>
          <w:szCs w:val="24"/>
        </w:rPr>
        <w:t xml:space="preserve"> </w:t>
      </w:r>
      <w:r w:rsidRPr="008A7448">
        <w:rPr>
          <w:rFonts w:ascii="Times New Roman" w:hAnsi="Times New Roman" w:cs="Times New Roman"/>
          <w:color w:val="auto"/>
          <w:sz w:val="24"/>
          <w:szCs w:val="24"/>
        </w:rPr>
        <w:t xml:space="preserve">and </w:t>
      </w:r>
      <w:r w:rsidR="00BB79C2">
        <w:rPr>
          <w:rFonts w:ascii="Times New Roman" w:hAnsi="Times New Roman" w:cs="Times New Roman"/>
          <w:color w:val="auto"/>
          <w:sz w:val="24"/>
          <w:szCs w:val="24"/>
        </w:rPr>
        <w:t xml:space="preserve">the </w:t>
      </w:r>
      <w:r w:rsidRPr="008A7448">
        <w:rPr>
          <w:rFonts w:ascii="Times New Roman" w:hAnsi="Times New Roman" w:cs="Times New Roman"/>
          <w:color w:val="auto"/>
          <w:sz w:val="24"/>
          <w:szCs w:val="24"/>
        </w:rPr>
        <w:t>D</w:t>
      </w:r>
      <w:r w:rsidR="002B3132" w:rsidRPr="008A7448">
        <w:rPr>
          <w:rFonts w:ascii="Times New Roman" w:hAnsi="Times New Roman" w:cs="Times New Roman"/>
          <w:color w:val="auto"/>
          <w:sz w:val="24"/>
          <w:szCs w:val="24"/>
        </w:rPr>
        <w:t xml:space="preserve">ropout </w:t>
      </w:r>
      <w:r w:rsidRPr="008A7448">
        <w:rPr>
          <w:rFonts w:ascii="Times New Roman" w:hAnsi="Times New Roman" w:cs="Times New Roman"/>
          <w:color w:val="auto"/>
          <w:sz w:val="24"/>
          <w:szCs w:val="24"/>
        </w:rPr>
        <w:t>of S</w:t>
      </w:r>
      <w:r w:rsidR="00946126" w:rsidRPr="008A7448">
        <w:rPr>
          <w:rFonts w:ascii="Times New Roman" w:hAnsi="Times New Roman" w:cs="Times New Roman"/>
          <w:color w:val="auto"/>
          <w:sz w:val="24"/>
          <w:szCs w:val="24"/>
        </w:rPr>
        <w:t xml:space="preserve">tudents </w:t>
      </w:r>
      <w:bookmarkEnd w:id="64"/>
    </w:p>
    <w:p w:rsidR="00396B8B" w:rsidRPr="008A7448" w:rsidRDefault="00396B8B" w:rsidP="003B54D7">
      <w:pPr>
        <w:pStyle w:val="Default"/>
        <w:numPr>
          <w:ilvl w:val="1"/>
          <w:numId w:val="33"/>
        </w:numPr>
        <w:spacing w:before="120" w:after="120"/>
        <w:ind w:hanging="720"/>
        <w:jc w:val="both"/>
        <w:rPr>
          <w:lang w:val="en-US"/>
        </w:rPr>
      </w:pPr>
      <w:r w:rsidRPr="008A7448">
        <w:rPr>
          <w:lang w:val="en-US"/>
        </w:rPr>
        <w:t xml:space="preserve">The </w:t>
      </w:r>
      <w:r w:rsidR="00397932" w:rsidRPr="008A7448">
        <w:rPr>
          <w:lang w:val="en-US"/>
        </w:rPr>
        <w:t xml:space="preserve">identified </w:t>
      </w:r>
      <w:r w:rsidRPr="008A7448">
        <w:rPr>
          <w:lang w:val="en-US"/>
        </w:rPr>
        <w:t xml:space="preserve">savings </w:t>
      </w:r>
      <w:r w:rsidR="00397932" w:rsidRPr="008A7448">
        <w:rPr>
          <w:lang w:val="en-US"/>
        </w:rPr>
        <w:t xml:space="preserve">from </w:t>
      </w:r>
      <w:r w:rsidRPr="008A7448">
        <w:rPr>
          <w:lang w:val="en-US"/>
        </w:rPr>
        <w:t xml:space="preserve">reducing repetition </w:t>
      </w:r>
      <w:r w:rsidR="00BB79C2">
        <w:rPr>
          <w:lang w:val="en-US"/>
        </w:rPr>
        <w:t>rates</w:t>
      </w:r>
      <w:r w:rsidRPr="008A7448">
        <w:rPr>
          <w:lang w:val="en-US"/>
        </w:rPr>
        <w:t xml:space="preserve"> are based on the premise that having fewer students per grade-level will reduce costs in terms of teacher salaries, teaching materials, text books, and administrative expenses</w:t>
      </w:r>
      <w:r w:rsidR="00974023" w:rsidRPr="008A7448">
        <w:rPr>
          <w:lang w:val="en-US"/>
        </w:rPr>
        <w:t xml:space="preserve">, lowering </w:t>
      </w:r>
      <w:r w:rsidR="001A721A" w:rsidRPr="008A7448">
        <w:rPr>
          <w:lang w:val="en-US"/>
        </w:rPr>
        <w:t>the</w:t>
      </w:r>
      <w:r w:rsidRPr="008A7448">
        <w:rPr>
          <w:lang w:val="en-US"/>
        </w:rPr>
        <w:t xml:space="preserve"> recurrent expenditure per student</w:t>
      </w:r>
      <w:r w:rsidR="001A721A" w:rsidRPr="008A7448">
        <w:rPr>
          <w:lang w:val="en-US"/>
        </w:rPr>
        <w:t>.</w:t>
      </w:r>
      <w:r w:rsidRPr="008A7448">
        <w:rPr>
          <w:lang w:val="en-US"/>
        </w:rPr>
        <w:t xml:space="preserve"> </w:t>
      </w:r>
    </w:p>
    <w:p w:rsidR="00946126" w:rsidRPr="008A7448" w:rsidRDefault="00F75F72" w:rsidP="003B54D7">
      <w:pPr>
        <w:pStyle w:val="Default"/>
        <w:numPr>
          <w:ilvl w:val="1"/>
          <w:numId w:val="33"/>
        </w:numPr>
        <w:spacing w:before="120" w:after="120"/>
        <w:ind w:hanging="720"/>
        <w:jc w:val="both"/>
        <w:rPr>
          <w:lang w:val="en-US"/>
        </w:rPr>
      </w:pPr>
      <w:r w:rsidRPr="008A7448">
        <w:rPr>
          <w:lang w:val="en-US"/>
        </w:rPr>
        <w:t xml:space="preserve">The expected </w:t>
      </w:r>
      <w:r w:rsidR="00946126" w:rsidRPr="008A7448">
        <w:rPr>
          <w:lang w:val="en-US"/>
        </w:rPr>
        <w:t>reduction in repetition rates</w:t>
      </w:r>
      <w:r w:rsidRPr="008A7448">
        <w:rPr>
          <w:lang w:val="en-US"/>
        </w:rPr>
        <w:t xml:space="preserve"> are based on</w:t>
      </w:r>
      <w:r w:rsidR="00946126" w:rsidRPr="008A7448">
        <w:rPr>
          <w:lang w:val="en-US"/>
        </w:rPr>
        <w:t xml:space="preserve"> the average repetition </w:t>
      </w:r>
      <w:r w:rsidRPr="008A7448">
        <w:rPr>
          <w:lang w:val="en-US"/>
        </w:rPr>
        <w:t xml:space="preserve">rates </w:t>
      </w:r>
      <w:r w:rsidR="00946126" w:rsidRPr="008A7448">
        <w:rPr>
          <w:lang w:val="en-US"/>
        </w:rPr>
        <w:t>between the years 2004 and 2012</w:t>
      </w:r>
      <w:r w:rsidRPr="008A7448">
        <w:rPr>
          <w:lang w:val="en-US"/>
        </w:rPr>
        <w:t xml:space="preserve"> (Table 3).</w:t>
      </w:r>
      <w:r w:rsidR="00632FC2" w:rsidRPr="008A7448">
        <w:rPr>
          <w:lang w:val="en-US"/>
        </w:rPr>
        <w:t xml:space="preserve"> To </w:t>
      </w:r>
      <w:r w:rsidR="00B976FB" w:rsidRPr="008A7448">
        <w:rPr>
          <w:lang w:val="en-US"/>
        </w:rPr>
        <w:t>avoid</w:t>
      </w:r>
      <w:r w:rsidR="00632FC2" w:rsidRPr="008A7448">
        <w:rPr>
          <w:lang w:val="en-US"/>
        </w:rPr>
        <w:t xml:space="preserve"> possible alterations from outliers, these were</w:t>
      </w:r>
      <w:r w:rsidR="00B976FB" w:rsidRPr="008A7448">
        <w:rPr>
          <w:lang w:val="en-US"/>
        </w:rPr>
        <w:t xml:space="preserve"> eliminated</w:t>
      </w:r>
      <w:r w:rsidR="00BB508E" w:rsidRPr="008A7448">
        <w:rPr>
          <w:lang w:val="en-US"/>
        </w:rPr>
        <w:t xml:space="preserve"> as d</w:t>
      </w:r>
      <w:r w:rsidR="00431680" w:rsidRPr="008A7448">
        <w:rPr>
          <w:lang w:val="en-US"/>
        </w:rPr>
        <w:t>escribed in paragraph 2.6 above</w:t>
      </w:r>
      <w:r w:rsidR="00632FC2" w:rsidRPr="008A7448">
        <w:rPr>
          <w:lang w:val="en-US"/>
        </w:rPr>
        <w:t xml:space="preserve"> </w:t>
      </w:r>
      <w:r w:rsidR="00B976FB" w:rsidRPr="008A7448">
        <w:rPr>
          <w:lang w:val="en-US"/>
        </w:rPr>
        <w:t>(</w:t>
      </w:r>
      <w:r w:rsidR="00422EEE" w:rsidRPr="008A7448">
        <w:rPr>
          <w:lang w:val="en-US"/>
        </w:rPr>
        <w:t>s</w:t>
      </w:r>
      <w:r w:rsidR="00632FC2" w:rsidRPr="008A7448">
        <w:rPr>
          <w:lang w:val="en-US"/>
        </w:rPr>
        <w:t>ee</w:t>
      </w:r>
      <w:r w:rsidR="00BB508E" w:rsidRPr="008A7448">
        <w:rPr>
          <w:lang w:val="en-US"/>
        </w:rPr>
        <w:t xml:space="preserve"> </w:t>
      </w:r>
      <w:ins w:id="65" w:author="Livia" w:date="2014-05-16T14:34: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00632FC2" w:rsidRPr="003A04FC">
          <w:rPr>
            <w:rStyle w:val="Hyperlink"/>
            <w:lang w:val="en-US"/>
          </w:rPr>
          <w:t>Annex 1</w:t>
        </w:r>
        <w:r w:rsidR="003A04FC">
          <w:rPr>
            <w:lang w:val="en-US"/>
          </w:rPr>
          <w:fldChar w:fldCharType="end"/>
        </w:r>
      </w:ins>
      <w:r w:rsidR="00632FC2" w:rsidRPr="008A7448">
        <w:rPr>
          <w:lang w:val="en-US"/>
        </w:rPr>
        <w:t xml:space="preserve"> sheet PRI.STAT</w:t>
      </w:r>
      <w:r w:rsidR="00BB508E" w:rsidRPr="008A7448">
        <w:rPr>
          <w:lang w:val="en-US"/>
        </w:rPr>
        <w:t>)</w:t>
      </w:r>
      <w:r w:rsidR="00632FC2" w:rsidRPr="008A7448">
        <w:rPr>
          <w:lang w:val="en-US"/>
        </w:rPr>
        <w:t>.</w:t>
      </w:r>
    </w:p>
    <w:p w:rsidR="00946126" w:rsidRPr="008A7448" w:rsidRDefault="00646C03" w:rsidP="00946126">
      <w:pPr>
        <w:spacing w:before="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t xml:space="preserve">Table </w:t>
      </w:r>
      <w:r w:rsidR="00F75F72" w:rsidRPr="008A7448">
        <w:rPr>
          <w:rFonts w:ascii="Times New Roman" w:hAnsi="Times New Roman" w:cs="Times New Roman"/>
          <w:sz w:val="20"/>
          <w:szCs w:val="20"/>
        </w:rPr>
        <w:t>3</w:t>
      </w:r>
      <w:r w:rsidR="00946126" w:rsidRPr="008A7448">
        <w:rPr>
          <w:rFonts w:ascii="Times New Roman" w:hAnsi="Times New Roman" w:cs="Times New Roman"/>
          <w:sz w:val="20"/>
          <w:szCs w:val="20"/>
        </w:rPr>
        <w:t xml:space="preserve">. Repetition rate - Primary level for the baseline </w:t>
      </w:r>
    </w:p>
    <w:p w:rsidR="00946126" w:rsidRPr="008A7448" w:rsidRDefault="00946126" w:rsidP="00946126">
      <w:pPr>
        <w:spacing w:before="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t>(without project)</w:t>
      </w:r>
    </w:p>
    <w:tbl>
      <w:tblPr>
        <w:tblW w:w="3488" w:type="dxa"/>
        <w:jc w:val="center"/>
        <w:tblCellMar>
          <w:left w:w="70" w:type="dxa"/>
          <w:right w:w="70" w:type="dxa"/>
        </w:tblCellMar>
        <w:tblLook w:val="04A0" w:firstRow="1" w:lastRow="0" w:firstColumn="1" w:lastColumn="0" w:noHBand="0" w:noVBand="1"/>
      </w:tblPr>
      <w:tblGrid>
        <w:gridCol w:w="581"/>
        <w:gridCol w:w="1476"/>
        <w:gridCol w:w="1431"/>
      </w:tblGrid>
      <w:tr w:rsidR="00946126" w:rsidRPr="008A7448" w:rsidTr="00946126">
        <w:trPr>
          <w:trHeight w:val="280"/>
          <w:tblHeader/>
          <w:jc w:val="center"/>
        </w:trPr>
        <w:tc>
          <w:tcPr>
            <w:tcW w:w="205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GRADE</w:t>
            </w:r>
          </w:p>
        </w:tc>
        <w:tc>
          <w:tcPr>
            <w:tcW w:w="1431"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AVERAGE</w:t>
            </w:r>
          </w:p>
        </w:tc>
      </w:tr>
      <w:tr w:rsidR="00946126" w:rsidRPr="008A7448" w:rsidTr="00946126">
        <w:trPr>
          <w:trHeight w:val="280"/>
          <w:jc w:val="center"/>
        </w:trPr>
        <w:tc>
          <w:tcPr>
            <w:tcW w:w="581" w:type="dxa"/>
            <w:tcBorders>
              <w:top w:val="single" w:sz="4" w:space="0" w:color="auto"/>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p>
        </w:tc>
        <w:tc>
          <w:tcPr>
            <w:tcW w:w="1476" w:type="dxa"/>
            <w:tcBorders>
              <w:top w:val="single" w:sz="4" w:space="0" w:color="auto"/>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Beginners</w:t>
            </w:r>
          </w:p>
        </w:tc>
        <w:tc>
          <w:tcPr>
            <w:tcW w:w="1431" w:type="dxa"/>
            <w:tcBorders>
              <w:top w:val="single" w:sz="4" w:space="0" w:color="auto"/>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4</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1%</w:t>
            </w:r>
          </w:p>
        </w:tc>
      </w:tr>
      <w:tr w:rsidR="00946126" w:rsidRPr="008A7448" w:rsidTr="00946126">
        <w:trPr>
          <w:trHeight w:val="280"/>
          <w:jc w:val="center"/>
        </w:trPr>
        <w:tc>
          <w:tcPr>
            <w:tcW w:w="581" w:type="dxa"/>
            <w:tcBorders>
              <w:top w:val="nil"/>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2</w:t>
            </w:r>
          </w:p>
        </w:tc>
        <w:tc>
          <w:tcPr>
            <w:tcW w:w="1476"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Infant 1</w:t>
            </w:r>
          </w:p>
        </w:tc>
        <w:tc>
          <w:tcPr>
            <w:tcW w:w="1431"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13</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3%</w:t>
            </w:r>
          </w:p>
        </w:tc>
      </w:tr>
      <w:tr w:rsidR="00946126" w:rsidRPr="008A7448" w:rsidTr="00946126">
        <w:trPr>
          <w:trHeight w:val="280"/>
          <w:jc w:val="center"/>
        </w:trPr>
        <w:tc>
          <w:tcPr>
            <w:tcW w:w="581" w:type="dxa"/>
            <w:tcBorders>
              <w:top w:val="nil"/>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3</w:t>
            </w:r>
          </w:p>
        </w:tc>
        <w:tc>
          <w:tcPr>
            <w:tcW w:w="1476"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Infant 2</w:t>
            </w:r>
          </w:p>
        </w:tc>
        <w:tc>
          <w:tcPr>
            <w:tcW w:w="1431"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7</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8%</w:t>
            </w:r>
          </w:p>
        </w:tc>
      </w:tr>
      <w:tr w:rsidR="00946126" w:rsidRPr="008A7448" w:rsidTr="00946126">
        <w:trPr>
          <w:trHeight w:val="280"/>
          <w:jc w:val="center"/>
        </w:trPr>
        <w:tc>
          <w:tcPr>
            <w:tcW w:w="581" w:type="dxa"/>
            <w:tcBorders>
              <w:top w:val="nil"/>
              <w:left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4</w:t>
            </w:r>
          </w:p>
        </w:tc>
        <w:tc>
          <w:tcPr>
            <w:tcW w:w="1476" w:type="dxa"/>
            <w:tcBorders>
              <w:top w:val="nil"/>
              <w:left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1</w:t>
            </w:r>
          </w:p>
        </w:tc>
        <w:tc>
          <w:tcPr>
            <w:tcW w:w="1431" w:type="dxa"/>
            <w:tcBorders>
              <w:top w:val="nil"/>
              <w:left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8</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0%</w:t>
            </w:r>
          </w:p>
        </w:tc>
      </w:tr>
      <w:tr w:rsidR="00946126" w:rsidRPr="008A7448" w:rsidTr="00946126">
        <w:trPr>
          <w:trHeight w:val="280"/>
          <w:jc w:val="center"/>
        </w:trPr>
        <w:tc>
          <w:tcPr>
            <w:tcW w:w="581" w:type="dxa"/>
            <w:tcBorders>
              <w:top w:val="nil"/>
              <w:left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5</w:t>
            </w:r>
          </w:p>
        </w:tc>
        <w:tc>
          <w:tcPr>
            <w:tcW w:w="1476" w:type="dxa"/>
            <w:tcBorders>
              <w:top w:val="nil"/>
              <w:left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2</w:t>
            </w:r>
          </w:p>
        </w:tc>
        <w:tc>
          <w:tcPr>
            <w:tcW w:w="1431" w:type="dxa"/>
            <w:tcBorders>
              <w:top w:val="nil"/>
              <w:left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7</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5%</w:t>
            </w:r>
          </w:p>
        </w:tc>
      </w:tr>
      <w:tr w:rsidR="00946126" w:rsidRPr="008A7448" w:rsidTr="00946126">
        <w:trPr>
          <w:trHeight w:val="280"/>
          <w:jc w:val="center"/>
        </w:trPr>
        <w:tc>
          <w:tcPr>
            <w:tcW w:w="581" w:type="dxa"/>
            <w:tcBorders>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w:t>
            </w:r>
          </w:p>
        </w:tc>
        <w:tc>
          <w:tcPr>
            <w:tcW w:w="1476" w:type="dxa"/>
            <w:tcBorders>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3</w:t>
            </w:r>
          </w:p>
        </w:tc>
        <w:tc>
          <w:tcPr>
            <w:tcW w:w="1431" w:type="dxa"/>
            <w:tcBorders>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6%</w:t>
            </w:r>
          </w:p>
        </w:tc>
      </w:tr>
      <w:tr w:rsidR="00946126" w:rsidRPr="008A7448" w:rsidTr="00946126">
        <w:trPr>
          <w:trHeight w:val="280"/>
          <w:jc w:val="center"/>
        </w:trPr>
        <w:tc>
          <w:tcPr>
            <w:tcW w:w="581" w:type="dxa"/>
            <w:tcBorders>
              <w:top w:val="nil"/>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7</w:t>
            </w:r>
          </w:p>
        </w:tc>
        <w:tc>
          <w:tcPr>
            <w:tcW w:w="1476"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4</w:t>
            </w:r>
          </w:p>
        </w:tc>
        <w:tc>
          <w:tcPr>
            <w:tcW w:w="1431"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5</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9%</w:t>
            </w:r>
          </w:p>
        </w:tc>
      </w:tr>
      <w:tr w:rsidR="00946126" w:rsidRPr="008A7448" w:rsidTr="00946126">
        <w:trPr>
          <w:trHeight w:val="280"/>
          <w:jc w:val="center"/>
        </w:trPr>
        <w:tc>
          <w:tcPr>
            <w:tcW w:w="581" w:type="dxa"/>
            <w:tcBorders>
              <w:top w:val="nil"/>
              <w:left w:val="single" w:sz="4" w:space="0" w:color="auto"/>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8</w:t>
            </w:r>
          </w:p>
        </w:tc>
        <w:tc>
          <w:tcPr>
            <w:tcW w:w="1476"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5</w:t>
            </w:r>
          </w:p>
        </w:tc>
        <w:tc>
          <w:tcPr>
            <w:tcW w:w="1431" w:type="dxa"/>
            <w:tcBorders>
              <w:top w:val="nil"/>
              <w:left w:val="nil"/>
              <w:bottom w:val="nil"/>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5</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7%</w:t>
            </w:r>
          </w:p>
        </w:tc>
      </w:tr>
      <w:tr w:rsidR="00946126" w:rsidRPr="008A7448" w:rsidTr="00946126">
        <w:trPr>
          <w:trHeight w:val="280"/>
          <w:jc w:val="center"/>
        </w:trPr>
        <w:tc>
          <w:tcPr>
            <w:tcW w:w="581" w:type="dxa"/>
            <w:tcBorders>
              <w:top w:val="nil"/>
              <w:left w:val="single" w:sz="4" w:space="0" w:color="auto"/>
              <w:bottom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9</w:t>
            </w:r>
          </w:p>
        </w:tc>
        <w:tc>
          <w:tcPr>
            <w:tcW w:w="1476" w:type="dxa"/>
            <w:tcBorders>
              <w:top w:val="nil"/>
              <w:left w:val="nil"/>
              <w:bottom w:val="single" w:sz="4" w:space="0" w:color="auto"/>
              <w:right w:val="single" w:sz="4" w:space="0" w:color="auto"/>
            </w:tcBorders>
            <w:shd w:val="clear" w:color="000000" w:fill="FFFFFF"/>
            <w:noWrap/>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Standard 6</w:t>
            </w:r>
          </w:p>
        </w:tc>
        <w:tc>
          <w:tcPr>
            <w:tcW w:w="1431" w:type="dxa"/>
            <w:tcBorders>
              <w:top w:val="nil"/>
              <w:left w:val="nil"/>
              <w:bottom w:val="single" w:sz="4" w:space="0" w:color="auto"/>
              <w:right w:val="single" w:sz="4" w:space="0" w:color="auto"/>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104716"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5%</w:t>
            </w:r>
          </w:p>
        </w:tc>
      </w:tr>
    </w:tbl>
    <w:p w:rsidR="00946126" w:rsidRPr="008A7448" w:rsidRDefault="00946126" w:rsidP="00946126">
      <w:pPr>
        <w:spacing w:before="0" w:after="0" w:line="360" w:lineRule="auto"/>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BC152F" w:rsidRPr="008A7448">
        <w:rPr>
          <w:rFonts w:ascii="Times New Roman" w:hAnsi="Times New Roman" w:cs="Times New Roman"/>
          <w:sz w:val="18"/>
          <w:szCs w:val="18"/>
        </w:rPr>
        <w:t>Calculated based on</w:t>
      </w:r>
      <w:r w:rsidRPr="008A7448">
        <w:rPr>
          <w:rFonts w:ascii="Times New Roman" w:hAnsi="Times New Roman" w:cs="Times New Roman"/>
          <w:sz w:val="18"/>
          <w:szCs w:val="18"/>
        </w:rPr>
        <w:t xml:space="preserve"> MOEYS data</w:t>
      </w:r>
    </w:p>
    <w:p w:rsidR="00946126" w:rsidRPr="008A7448" w:rsidRDefault="00946126" w:rsidP="003B54D7">
      <w:pPr>
        <w:pStyle w:val="Default"/>
        <w:numPr>
          <w:ilvl w:val="1"/>
          <w:numId w:val="33"/>
        </w:numPr>
        <w:spacing w:before="240" w:after="240"/>
        <w:ind w:hanging="720"/>
        <w:jc w:val="both"/>
        <w:rPr>
          <w:lang w:val="en-US"/>
        </w:rPr>
      </w:pPr>
      <w:r w:rsidRPr="008A7448">
        <w:rPr>
          <w:lang w:val="en-US"/>
        </w:rPr>
        <w:t xml:space="preserve">The model constructed assumes equal reductions </w:t>
      </w:r>
      <w:r w:rsidR="008137A5" w:rsidRPr="008A7448">
        <w:rPr>
          <w:lang w:val="en-US"/>
        </w:rPr>
        <w:t>during years 6, 7</w:t>
      </w:r>
      <w:r w:rsidR="00A94E27">
        <w:rPr>
          <w:lang w:val="en-US"/>
        </w:rPr>
        <w:t>,</w:t>
      </w:r>
      <w:r w:rsidR="008137A5" w:rsidRPr="008A7448">
        <w:rPr>
          <w:lang w:val="en-US"/>
        </w:rPr>
        <w:t xml:space="preserve"> and 8 of the project. </w:t>
      </w:r>
      <w:r w:rsidR="009D4A1C" w:rsidRPr="008A7448">
        <w:rPr>
          <w:lang w:val="en-US"/>
        </w:rPr>
        <w:t>The model presents three scenarios of project impact on repetition rates, bringing the rates of the lower grades closer</w:t>
      </w:r>
      <w:r w:rsidR="00A94E27">
        <w:rPr>
          <w:lang w:val="en-US"/>
        </w:rPr>
        <w:t xml:space="preserve"> to those of the upper grades. </w:t>
      </w:r>
      <w:r w:rsidRPr="008A7448">
        <w:rPr>
          <w:lang w:val="en-US"/>
        </w:rPr>
        <w:t>Depending on the scenario</w:t>
      </w:r>
      <w:r w:rsidR="008137A5" w:rsidRPr="008A7448">
        <w:rPr>
          <w:lang w:val="en-US"/>
        </w:rPr>
        <w:t xml:space="preserve"> (</w:t>
      </w:r>
      <w:r w:rsidRPr="008A7448">
        <w:rPr>
          <w:lang w:val="en-US"/>
        </w:rPr>
        <w:t>conservative</w:t>
      </w:r>
      <w:r w:rsidR="008137A5" w:rsidRPr="008A7448">
        <w:rPr>
          <w:lang w:val="en-US"/>
        </w:rPr>
        <w:t xml:space="preserve">, </w:t>
      </w:r>
      <w:r w:rsidRPr="008A7448">
        <w:rPr>
          <w:lang w:val="en-US"/>
        </w:rPr>
        <w:t>neutral</w:t>
      </w:r>
      <w:r w:rsidR="00A94E27">
        <w:rPr>
          <w:lang w:val="en-US"/>
        </w:rPr>
        <w:t>,</w:t>
      </w:r>
      <w:r w:rsidRPr="008A7448">
        <w:rPr>
          <w:lang w:val="en-US"/>
        </w:rPr>
        <w:t xml:space="preserve"> </w:t>
      </w:r>
      <w:r w:rsidR="008137A5" w:rsidRPr="008A7448">
        <w:rPr>
          <w:lang w:val="en-US"/>
        </w:rPr>
        <w:t>or</w:t>
      </w:r>
      <w:r w:rsidRPr="008A7448">
        <w:rPr>
          <w:lang w:val="en-US"/>
        </w:rPr>
        <w:t xml:space="preserve"> optimistic</w:t>
      </w:r>
      <w:r w:rsidR="008137A5" w:rsidRPr="008A7448">
        <w:rPr>
          <w:lang w:val="en-US"/>
        </w:rPr>
        <w:t>)</w:t>
      </w:r>
      <w:r w:rsidR="00A94E27">
        <w:rPr>
          <w:lang w:val="en-US"/>
        </w:rPr>
        <w:t>, the target values are set</w:t>
      </w:r>
      <w:r w:rsidRPr="008A7448">
        <w:rPr>
          <w:lang w:val="en-US"/>
        </w:rPr>
        <w:t xml:space="preserve"> as shown in Table</w:t>
      </w:r>
      <w:r w:rsidR="00A77FB5" w:rsidRPr="008A7448">
        <w:rPr>
          <w:lang w:val="en-US"/>
        </w:rPr>
        <w:t xml:space="preserve"> </w:t>
      </w:r>
      <w:r w:rsidR="008811F2" w:rsidRPr="008A7448">
        <w:rPr>
          <w:lang w:val="en-US"/>
        </w:rPr>
        <w:t>4</w:t>
      </w:r>
      <w:r w:rsidRPr="008A7448">
        <w:rPr>
          <w:lang w:val="en-US"/>
        </w:rPr>
        <w:t>.</w:t>
      </w:r>
    </w:p>
    <w:p w:rsidR="001634AB" w:rsidRPr="008A7448" w:rsidRDefault="001634AB">
      <w:pPr>
        <w:rPr>
          <w:rFonts w:ascii="Times New Roman" w:hAnsi="Times New Roman" w:cs="Times New Roman"/>
          <w:sz w:val="20"/>
          <w:szCs w:val="20"/>
        </w:rPr>
      </w:pPr>
      <w:r w:rsidRPr="008A7448">
        <w:rPr>
          <w:rFonts w:ascii="Times New Roman" w:hAnsi="Times New Roman" w:cs="Times New Roman"/>
          <w:sz w:val="20"/>
          <w:szCs w:val="20"/>
        </w:rPr>
        <w:br w:type="page"/>
      </w:r>
    </w:p>
    <w:p w:rsidR="003B54D7" w:rsidRPr="008A7448" w:rsidRDefault="00F05953" w:rsidP="003B54D7">
      <w:pPr>
        <w:spacing w:before="0" w:after="0" w:line="360" w:lineRule="auto"/>
        <w:ind w:left="1080"/>
        <w:jc w:val="center"/>
        <w:rPr>
          <w:rFonts w:ascii="Times New Roman" w:hAnsi="Times New Roman" w:cs="Times New Roman"/>
          <w:sz w:val="20"/>
          <w:szCs w:val="20"/>
        </w:rPr>
      </w:pPr>
      <w:r w:rsidRPr="008A7448">
        <w:rPr>
          <w:rFonts w:ascii="Times New Roman" w:hAnsi="Times New Roman" w:cs="Times New Roman"/>
          <w:sz w:val="20"/>
          <w:szCs w:val="20"/>
        </w:rPr>
        <w:lastRenderedPageBreak/>
        <w:t xml:space="preserve">Table </w:t>
      </w:r>
      <w:r w:rsidR="002C617B" w:rsidRPr="008A7448">
        <w:rPr>
          <w:rFonts w:ascii="Times New Roman" w:hAnsi="Times New Roman" w:cs="Times New Roman"/>
          <w:sz w:val="20"/>
          <w:szCs w:val="20"/>
        </w:rPr>
        <w:t>4</w:t>
      </w:r>
      <w:r w:rsidR="00946126" w:rsidRPr="008A7448">
        <w:rPr>
          <w:rFonts w:ascii="Times New Roman" w:hAnsi="Times New Roman" w:cs="Times New Roman"/>
          <w:sz w:val="20"/>
          <w:szCs w:val="20"/>
        </w:rPr>
        <w:t xml:space="preserve">. Scenarios of </w:t>
      </w:r>
      <w:r w:rsidR="002B5038" w:rsidRPr="008A7448">
        <w:rPr>
          <w:rFonts w:ascii="Times New Roman" w:hAnsi="Times New Roman" w:cs="Times New Roman"/>
          <w:sz w:val="20"/>
          <w:szCs w:val="20"/>
        </w:rPr>
        <w:t>D</w:t>
      </w:r>
      <w:r w:rsidR="00946126" w:rsidRPr="008A7448">
        <w:rPr>
          <w:rFonts w:ascii="Times New Roman" w:hAnsi="Times New Roman" w:cs="Times New Roman"/>
          <w:sz w:val="20"/>
          <w:szCs w:val="20"/>
        </w:rPr>
        <w:t xml:space="preserve">ecrease </w:t>
      </w:r>
      <w:r w:rsidR="002B5038" w:rsidRPr="008A7448">
        <w:rPr>
          <w:rFonts w:ascii="Times New Roman" w:hAnsi="Times New Roman" w:cs="Times New Roman"/>
          <w:sz w:val="20"/>
          <w:szCs w:val="20"/>
        </w:rPr>
        <w:t xml:space="preserve">in </w:t>
      </w:r>
      <w:r w:rsidR="00946126" w:rsidRPr="008A7448">
        <w:rPr>
          <w:rFonts w:ascii="Times New Roman" w:hAnsi="Times New Roman" w:cs="Times New Roman"/>
          <w:sz w:val="20"/>
          <w:szCs w:val="20"/>
        </w:rPr>
        <w:t>Repetition Rates</w:t>
      </w:r>
      <w:r w:rsidR="003B54D7" w:rsidRPr="008A7448">
        <w:rPr>
          <w:rFonts w:ascii="Times New Roman" w:hAnsi="Times New Roman" w:cs="Times New Roman"/>
          <w:sz w:val="20"/>
          <w:szCs w:val="20"/>
        </w:rPr>
        <w:t xml:space="preserve"> </w:t>
      </w:r>
    </w:p>
    <w:tbl>
      <w:tblPr>
        <w:tblW w:w="10026" w:type="dxa"/>
        <w:jc w:val="center"/>
        <w:tblInd w:w="65" w:type="dxa"/>
        <w:tblLayout w:type="fixed"/>
        <w:tblCellMar>
          <w:left w:w="70" w:type="dxa"/>
          <w:right w:w="70" w:type="dxa"/>
        </w:tblCellMar>
        <w:tblLook w:val="04A0" w:firstRow="1" w:lastRow="0" w:firstColumn="1" w:lastColumn="0" w:noHBand="0" w:noVBand="1"/>
      </w:tblPr>
      <w:tblGrid>
        <w:gridCol w:w="830"/>
        <w:gridCol w:w="232"/>
        <w:gridCol w:w="885"/>
        <w:gridCol w:w="992"/>
        <w:gridCol w:w="992"/>
        <w:gridCol w:w="992"/>
        <w:gridCol w:w="993"/>
        <w:gridCol w:w="992"/>
        <w:gridCol w:w="992"/>
        <w:gridCol w:w="992"/>
        <w:gridCol w:w="1134"/>
      </w:tblGrid>
      <w:tr w:rsidR="003B54D7" w:rsidRPr="008A7448" w:rsidTr="003B54D7">
        <w:trPr>
          <w:trHeight w:val="280"/>
          <w:jc w:val="center"/>
        </w:trPr>
        <w:tc>
          <w:tcPr>
            <w:tcW w:w="10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CONSERVATIVE SCENARIO</w:t>
            </w:r>
          </w:p>
        </w:tc>
      </w:tr>
      <w:tr w:rsidR="003B54D7" w:rsidRPr="008A7448" w:rsidTr="003B54D7">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color w:val="000000"/>
                <w:sz w:val="14"/>
                <w:szCs w:val="14"/>
                <w:lang w:eastAsia="es-ES"/>
              </w:rPr>
            </w:pPr>
            <w:r w:rsidRPr="008A7448">
              <w:rPr>
                <w:rFonts w:ascii="Times New Roman" w:eastAsia="Times New Roman" w:hAnsi="Times New Roman" w:cs="Times New Roman"/>
                <w:color w:val="000000"/>
                <w:sz w:val="14"/>
                <w:szCs w:val="14"/>
                <w:lang w:eastAsia="es-ES"/>
              </w:rPr>
              <w:t> </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Beginners</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Infant 1</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Infant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1</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3</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Standard 6</w:t>
            </w:r>
          </w:p>
        </w:tc>
      </w:tr>
      <w:tr w:rsidR="003B54D7" w:rsidRPr="008A7448" w:rsidTr="003B54D7">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Actual Rate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7.8%</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8.0%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5.7%</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Goal (rate)</w:t>
            </w:r>
          </w:p>
        </w:tc>
        <w:tc>
          <w:tcPr>
            <w:tcW w:w="885"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3.1%</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10.0%</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6.0%</w:t>
            </w:r>
          </w:p>
        </w:tc>
        <w:tc>
          <w:tcPr>
            <w:tcW w:w="993"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5.6%</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4.4%</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4.3%</w:t>
            </w:r>
          </w:p>
        </w:tc>
        <w:tc>
          <w:tcPr>
            <w:tcW w:w="1134"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Difference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1.4%</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Variation</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6</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3.8%</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7.3%</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5.2%</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1.4%</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7</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6.6%</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4.8%</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r>
      <w:tr w:rsidR="003B54D7" w:rsidRPr="008A7448" w:rsidTr="003B54D7">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8</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3.1%</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6.0%</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5.6%</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4.4%</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4.3%</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r>
      <w:tr w:rsidR="003B54D7" w:rsidRPr="008A7448" w:rsidTr="003B54D7">
        <w:trPr>
          <w:trHeight w:val="280"/>
          <w:jc w:val="center"/>
        </w:trPr>
        <w:tc>
          <w:tcPr>
            <w:tcW w:w="830"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color w:val="000000"/>
                <w:sz w:val="14"/>
                <w:szCs w:val="14"/>
                <w:lang w:eastAsia="es-ES"/>
              </w:rPr>
            </w:pPr>
            <w:r w:rsidRPr="008A7448">
              <w:rPr>
                <w:rFonts w:ascii="Times New Roman" w:eastAsia="Times New Roman" w:hAnsi="Times New Roman" w:cs="Times New Roman"/>
                <w:color w:val="000000"/>
                <w:sz w:val="14"/>
                <w:szCs w:val="14"/>
                <w:lang w:eastAsia="es-ES"/>
              </w:rPr>
              <w:t> </w:t>
            </w:r>
          </w:p>
        </w:tc>
        <w:tc>
          <w:tcPr>
            <w:tcW w:w="23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 </w:t>
            </w:r>
          </w:p>
        </w:tc>
        <w:tc>
          <w:tcPr>
            <w:tcW w:w="885"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3"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1134"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r>
      <w:tr w:rsidR="003B54D7" w:rsidRPr="008A7448" w:rsidTr="003B54D7">
        <w:trPr>
          <w:trHeight w:val="280"/>
          <w:jc w:val="center"/>
        </w:trPr>
        <w:tc>
          <w:tcPr>
            <w:tcW w:w="10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NEUTRAL SCENARIO</w:t>
            </w:r>
          </w:p>
        </w:tc>
      </w:tr>
      <w:tr w:rsidR="003B54D7" w:rsidRPr="008A7448" w:rsidTr="003B54D7">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color w:val="000000"/>
                <w:sz w:val="14"/>
                <w:szCs w:val="14"/>
                <w:lang w:eastAsia="es-ES"/>
              </w:rPr>
            </w:pPr>
            <w:r w:rsidRPr="008A7448">
              <w:rPr>
                <w:rFonts w:ascii="Times New Roman" w:eastAsia="Times New Roman" w:hAnsi="Times New Roman" w:cs="Times New Roman"/>
                <w:color w:val="000000"/>
                <w:sz w:val="14"/>
                <w:szCs w:val="14"/>
                <w:lang w:eastAsia="es-ES"/>
              </w:rPr>
              <w:t> </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Beginners</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1</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1</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3</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6</w:t>
            </w:r>
          </w:p>
        </w:tc>
      </w:tr>
      <w:tr w:rsidR="003B54D7" w:rsidRPr="008A7448" w:rsidTr="003B54D7">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Actual Rate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7.8%</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8.0%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5.7%</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Goal (rate)</w:t>
            </w:r>
          </w:p>
        </w:tc>
        <w:tc>
          <w:tcPr>
            <w:tcW w:w="885"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6.7%</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3.9%</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4.0%</w:t>
            </w:r>
          </w:p>
        </w:tc>
        <w:tc>
          <w:tcPr>
            <w:tcW w:w="993"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3.7%</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3.0%</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2.9%</w:t>
            </w:r>
          </w:p>
        </w:tc>
        <w:tc>
          <w:tcPr>
            <w:tcW w:w="1134"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Difference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2.9%</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Variation</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6</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6.6%</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4.8%</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7</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8.9%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5.2%</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5.3%</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3.8%</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r w:rsidR="003B54D7" w:rsidRPr="008A7448" w:rsidTr="003B54D7">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8</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6.7%</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3.9%</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4.0%</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3.7%</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3.0%</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2.9%</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r>
      <w:tr w:rsidR="003B54D7" w:rsidRPr="008A7448" w:rsidTr="003B54D7">
        <w:trPr>
          <w:trHeight w:val="280"/>
          <w:jc w:val="center"/>
        </w:trPr>
        <w:tc>
          <w:tcPr>
            <w:tcW w:w="830"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color w:val="000000"/>
                <w:sz w:val="14"/>
                <w:szCs w:val="14"/>
                <w:lang w:eastAsia="es-ES"/>
              </w:rPr>
            </w:pPr>
            <w:r w:rsidRPr="008A7448">
              <w:rPr>
                <w:rFonts w:ascii="Times New Roman" w:eastAsia="Times New Roman" w:hAnsi="Times New Roman" w:cs="Times New Roman"/>
                <w:color w:val="000000"/>
                <w:sz w:val="14"/>
                <w:szCs w:val="14"/>
                <w:lang w:eastAsia="es-ES"/>
              </w:rPr>
              <w:t> </w:t>
            </w:r>
          </w:p>
        </w:tc>
        <w:tc>
          <w:tcPr>
            <w:tcW w:w="23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 </w:t>
            </w:r>
          </w:p>
        </w:tc>
        <w:tc>
          <w:tcPr>
            <w:tcW w:w="885"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3"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992"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c>
          <w:tcPr>
            <w:tcW w:w="1134" w:type="dxa"/>
            <w:tcBorders>
              <w:top w:val="nil"/>
              <w:left w:val="nil"/>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 </w:t>
            </w:r>
          </w:p>
        </w:tc>
      </w:tr>
      <w:tr w:rsidR="003B54D7" w:rsidRPr="008A7448" w:rsidTr="003B54D7">
        <w:trPr>
          <w:trHeight w:val="280"/>
          <w:jc w:val="center"/>
        </w:trPr>
        <w:tc>
          <w:tcPr>
            <w:tcW w:w="10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OPTIMISTIC SCENARIO</w:t>
            </w:r>
          </w:p>
        </w:tc>
      </w:tr>
      <w:tr w:rsidR="003B54D7" w:rsidRPr="008A7448" w:rsidTr="003B54D7">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color w:val="000000"/>
                <w:sz w:val="14"/>
                <w:szCs w:val="14"/>
                <w:lang w:eastAsia="es-ES"/>
              </w:rPr>
            </w:pPr>
            <w:r w:rsidRPr="008A7448">
              <w:rPr>
                <w:rFonts w:ascii="Times New Roman" w:eastAsia="Times New Roman" w:hAnsi="Times New Roman" w:cs="Times New Roman"/>
                <w:color w:val="000000"/>
                <w:sz w:val="14"/>
                <w:szCs w:val="14"/>
                <w:lang w:eastAsia="es-ES"/>
              </w:rPr>
              <w:t> </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Beginners</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1</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1</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3</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6</w:t>
            </w:r>
          </w:p>
        </w:tc>
      </w:tr>
      <w:tr w:rsidR="003B54D7" w:rsidRPr="008A7448" w:rsidTr="003B54D7">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Actual Rate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7.8%</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8.0%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7.5%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5.7%</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Goal (rate)</w:t>
            </w:r>
          </w:p>
        </w:tc>
        <w:tc>
          <w:tcPr>
            <w:tcW w:w="885"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3"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1.9%</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1.6%</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992"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1.4%</w:t>
            </w:r>
          </w:p>
        </w:tc>
        <w:tc>
          <w:tcPr>
            <w:tcW w:w="1134" w:type="dxa"/>
            <w:tcBorders>
              <w:top w:val="nil"/>
              <w:left w:val="nil"/>
              <w:bottom w:val="nil"/>
              <w:right w:val="single" w:sz="4" w:space="0" w:color="auto"/>
            </w:tcBorders>
            <w:shd w:val="clear" w:color="000000" w:fill="F2F2F2"/>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Difference</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4.3%</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r>
      <w:tr w:rsidR="003B54D7" w:rsidRPr="008A7448" w:rsidTr="003B54D7">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Variation</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1.4%</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6</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3.1%</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5.6%</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4.4%</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4.3%</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r>
      <w:tr w:rsidR="003B54D7" w:rsidRPr="008A7448" w:rsidTr="003B54D7">
        <w:trPr>
          <w:trHeight w:val="280"/>
          <w:jc w:val="center"/>
        </w:trPr>
        <w:tc>
          <w:tcPr>
            <w:tcW w:w="830" w:type="dxa"/>
            <w:tcBorders>
              <w:top w:val="nil"/>
              <w:left w:val="single" w:sz="4" w:space="0" w:color="auto"/>
              <w:bottom w:val="nil"/>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7</w:t>
            </w:r>
          </w:p>
        </w:tc>
        <w:tc>
          <w:tcPr>
            <w:tcW w:w="885"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6.7%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3.9%</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4.0%</w:t>
            </w:r>
          </w:p>
        </w:tc>
        <w:tc>
          <w:tcPr>
            <w:tcW w:w="993"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3.7%</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3.0%</w:t>
            </w:r>
          </w:p>
        </w:tc>
        <w:tc>
          <w:tcPr>
            <w:tcW w:w="992"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2.9%</w:t>
            </w:r>
          </w:p>
        </w:tc>
        <w:tc>
          <w:tcPr>
            <w:tcW w:w="1134" w:type="dxa"/>
            <w:tcBorders>
              <w:top w:val="nil"/>
              <w:left w:val="nil"/>
              <w:bottom w:val="nil"/>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0.7%</w:t>
            </w:r>
          </w:p>
        </w:tc>
      </w:tr>
      <w:tr w:rsidR="003B54D7" w:rsidRPr="008A7448" w:rsidTr="003B54D7">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rPr>
                <w:rFonts w:ascii="Times New Roman" w:eastAsia="Times New Roman" w:hAnsi="Times New Roman" w:cs="Times New Roman"/>
                <w:b/>
                <w:bCs/>
                <w:color w:val="000000"/>
                <w:sz w:val="14"/>
                <w:szCs w:val="14"/>
                <w:lang w:eastAsia="es-ES"/>
              </w:rPr>
            </w:pPr>
            <w:r w:rsidRPr="008A7448">
              <w:rPr>
                <w:rFonts w:ascii="Times New Roman" w:eastAsia="Times New Roman" w:hAnsi="Times New Roman" w:cs="Times New Roman"/>
                <w:b/>
                <w:bCs/>
                <w:color w:val="000000"/>
                <w:sz w:val="14"/>
                <w:szCs w:val="14"/>
                <w:lang w:eastAsia="es-ES"/>
              </w:rPr>
              <w:t>8</w:t>
            </w:r>
          </w:p>
        </w:tc>
        <w:tc>
          <w:tcPr>
            <w:tcW w:w="885"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3.3%</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993"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1.9%</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1.6%</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992"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1.4%</w:t>
            </w:r>
          </w:p>
        </w:tc>
        <w:tc>
          <w:tcPr>
            <w:tcW w:w="1134" w:type="dxa"/>
            <w:tcBorders>
              <w:top w:val="nil"/>
              <w:left w:val="nil"/>
              <w:bottom w:val="single" w:sz="4" w:space="0" w:color="auto"/>
              <w:right w:val="single" w:sz="4" w:space="0" w:color="auto"/>
            </w:tcBorders>
            <w:shd w:val="clear" w:color="000000" w:fill="FFFFFF"/>
            <w:noWrap/>
            <w:vAlign w:val="center"/>
            <w:hideMark/>
          </w:tcPr>
          <w:p w:rsidR="003B54D7" w:rsidRPr="008A7448" w:rsidRDefault="003B54D7" w:rsidP="003B54D7">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r>
    </w:tbl>
    <w:p w:rsidR="00946126" w:rsidRPr="008A7448" w:rsidRDefault="00946126" w:rsidP="003B54D7">
      <w:pPr>
        <w:spacing w:before="0" w:after="0" w:line="360" w:lineRule="auto"/>
        <w:ind w:left="1080"/>
        <w:jc w:val="center"/>
        <w:rPr>
          <w:rFonts w:ascii="Times New Roman" w:hAnsi="Times New Roman" w:cs="Times New Roman"/>
        </w:rPr>
      </w:pPr>
    </w:p>
    <w:p w:rsidR="002B3132" w:rsidRPr="008A7448" w:rsidRDefault="002B3132" w:rsidP="00A61360">
      <w:pPr>
        <w:pStyle w:val="Default"/>
        <w:numPr>
          <w:ilvl w:val="1"/>
          <w:numId w:val="33"/>
        </w:numPr>
        <w:ind w:hanging="720"/>
        <w:jc w:val="both"/>
        <w:rPr>
          <w:lang w:val="en-US"/>
        </w:rPr>
      </w:pPr>
      <w:r w:rsidRPr="008A7448">
        <w:rPr>
          <w:lang w:val="en-US"/>
        </w:rPr>
        <w:t xml:space="preserve">The reduced repetition rates, combined with </w:t>
      </w:r>
      <w:r w:rsidR="00BD478A" w:rsidRPr="008A7448">
        <w:rPr>
          <w:lang w:val="en-US"/>
        </w:rPr>
        <w:t>improved</w:t>
      </w:r>
      <w:r w:rsidRPr="008A7448">
        <w:rPr>
          <w:lang w:val="en-US"/>
        </w:rPr>
        <w:t xml:space="preserve"> training and tutoring of principals, primary </w:t>
      </w:r>
      <w:r w:rsidR="007031F1" w:rsidRPr="008A7448">
        <w:rPr>
          <w:lang w:val="en-US"/>
        </w:rPr>
        <w:t>education</w:t>
      </w:r>
      <w:r w:rsidRPr="008A7448">
        <w:rPr>
          <w:lang w:val="en-US"/>
        </w:rPr>
        <w:t xml:space="preserve"> teachers and parents</w:t>
      </w:r>
      <w:r w:rsidR="00A94E27">
        <w:rPr>
          <w:lang w:val="en-US"/>
        </w:rPr>
        <w:t>,</w:t>
      </w:r>
      <w:r w:rsidRPr="008A7448">
        <w:rPr>
          <w:lang w:val="en-US"/>
        </w:rPr>
        <w:t xml:space="preserve"> is expected to reduce dropout rates</w:t>
      </w:r>
      <w:r w:rsidR="00BD478A" w:rsidRPr="008A7448">
        <w:rPr>
          <w:lang w:val="en-US"/>
        </w:rPr>
        <w:t xml:space="preserve"> and </w:t>
      </w:r>
      <w:r w:rsidRPr="008A7448">
        <w:rPr>
          <w:lang w:val="en-US"/>
        </w:rPr>
        <w:t>increas</w:t>
      </w:r>
      <w:r w:rsidR="00BD478A" w:rsidRPr="008A7448">
        <w:rPr>
          <w:lang w:val="en-US"/>
        </w:rPr>
        <w:t>e</w:t>
      </w:r>
      <w:r w:rsidRPr="008A7448">
        <w:rPr>
          <w:lang w:val="en-US"/>
        </w:rPr>
        <w:t xml:space="preserve"> the number of poten</w:t>
      </w:r>
      <w:r w:rsidR="00BD478A" w:rsidRPr="008A7448">
        <w:rPr>
          <w:lang w:val="en-US"/>
        </w:rPr>
        <w:t>t</w:t>
      </w:r>
      <w:r w:rsidRPr="008A7448">
        <w:rPr>
          <w:lang w:val="en-US"/>
        </w:rPr>
        <w:t>ial s</w:t>
      </w:r>
      <w:r w:rsidR="00BF7600" w:rsidRPr="008A7448">
        <w:rPr>
          <w:lang w:val="en-US"/>
        </w:rPr>
        <w:t>econdary e</w:t>
      </w:r>
      <w:r w:rsidRPr="008A7448">
        <w:rPr>
          <w:lang w:val="en-US"/>
        </w:rPr>
        <w:t>ducation graduates. The expected reduction</w:t>
      </w:r>
      <w:r w:rsidR="00A94E27">
        <w:rPr>
          <w:lang w:val="en-US"/>
        </w:rPr>
        <w:t>s</w:t>
      </w:r>
      <w:r w:rsidRPr="008A7448">
        <w:rPr>
          <w:lang w:val="en-US"/>
        </w:rPr>
        <w:t xml:space="preserve"> in drop-out rates are based on the average rates between the years 2004 and 2012 (Table </w:t>
      </w:r>
      <w:r w:rsidR="00077A12" w:rsidRPr="008A7448">
        <w:rPr>
          <w:lang w:val="en-US"/>
        </w:rPr>
        <w:t>5</w:t>
      </w:r>
      <w:r w:rsidRPr="008A7448">
        <w:rPr>
          <w:lang w:val="en-US"/>
        </w:rPr>
        <w:t>). To avoid possible alterations from outliers, the</w:t>
      </w:r>
      <w:r w:rsidR="00786A08" w:rsidRPr="008A7448">
        <w:rPr>
          <w:lang w:val="en-US"/>
        </w:rPr>
        <w:t xml:space="preserve"> model </w:t>
      </w:r>
      <w:r w:rsidR="00934BE6" w:rsidRPr="008A7448">
        <w:rPr>
          <w:lang w:val="en-US"/>
        </w:rPr>
        <w:t>is based on</w:t>
      </w:r>
      <w:r w:rsidR="00786A08" w:rsidRPr="008A7448">
        <w:rPr>
          <w:lang w:val="en-US"/>
        </w:rPr>
        <w:t xml:space="preserve"> adjustments of extreme values</w:t>
      </w:r>
      <w:r w:rsidRPr="008A7448">
        <w:rPr>
          <w:lang w:val="en-US"/>
        </w:rPr>
        <w:t xml:space="preserve"> as d</w:t>
      </w:r>
      <w:r w:rsidR="00197FA0" w:rsidRPr="008A7448">
        <w:rPr>
          <w:lang w:val="en-US"/>
        </w:rPr>
        <w:t>escribed in paragraph 2.6 above</w:t>
      </w:r>
      <w:r w:rsidRPr="008A7448">
        <w:rPr>
          <w:lang w:val="en-US"/>
        </w:rPr>
        <w:t xml:space="preserve"> (</w:t>
      </w:r>
      <w:r w:rsidR="00197FA0" w:rsidRPr="008A7448">
        <w:rPr>
          <w:lang w:val="en-US"/>
        </w:rPr>
        <w:t>s</w:t>
      </w:r>
      <w:r w:rsidRPr="008A7448">
        <w:rPr>
          <w:lang w:val="en-US"/>
        </w:rPr>
        <w:t xml:space="preserve">ee </w:t>
      </w:r>
      <w:ins w:id="66" w:author="Livia" w:date="2014-05-16T14:34: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Pr="003A04FC">
          <w:rPr>
            <w:rStyle w:val="Hyperlink"/>
            <w:lang w:val="en-US"/>
          </w:rPr>
          <w:t>Annex 1</w:t>
        </w:r>
        <w:r w:rsidR="003A04FC">
          <w:rPr>
            <w:lang w:val="en-US"/>
          </w:rPr>
          <w:fldChar w:fldCharType="end"/>
        </w:r>
      </w:ins>
      <w:r w:rsidRPr="008A7448">
        <w:rPr>
          <w:lang w:val="en-US"/>
        </w:rPr>
        <w:t xml:space="preserve"> sheet PRI.STAT).</w:t>
      </w:r>
    </w:p>
    <w:p w:rsidR="001634AB" w:rsidRPr="008A7448" w:rsidRDefault="001634AB">
      <w:pPr>
        <w:rPr>
          <w:rFonts w:ascii="Times New Roman" w:hAnsi="Times New Roman" w:cs="Times New Roman"/>
          <w:sz w:val="20"/>
          <w:szCs w:val="20"/>
        </w:rPr>
      </w:pPr>
      <w:r w:rsidRPr="008A7448">
        <w:rPr>
          <w:rFonts w:ascii="Times New Roman" w:hAnsi="Times New Roman" w:cs="Times New Roman"/>
          <w:sz w:val="20"/>
          <w:szCs w:val="20"/>
        </w:rPr>
        <w:br w:type="page"/>
      </w:r>
    </w:p>
    <w:p w:rsidR="002B3132" w:rsidRPr="008A7448" w:rsidRDefault="002B3132" w:rsidP="00A61360">
      <w:pPr>
        <w:spacing w:before="24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lastRenderedPageBreak/>
        <w:t xml:space="preserve">Table </w:t>
      </w:r>
      <w:r w:rsidR="00077A12" w:rsidRPr="008A7448">
        <w:rPr>
          <w:rFonts w:ascii="Times New Roman" w:hAnsi="Times New Roman" w:cs="Times New Roman"/>
          <w:sz w:val="20"/>
          <w:szCs w:val="20"/>
        </w:rPr>
        <w:t>5</w:t>
      </w:r>
      <w:r w:rsidRPr="008A7448">
        <w:rPr>
          <w:rFonts w:ascii="Times New Roman" w:hAnsi="Times New Roman" w:cs="Times New Roman"/>
          <w:sz w:val="20"/>
          <w:szCs w:val="20"/>
        </w:rPr>
        <w:t xml:space="preserve">. Dropout rate - Primary level for the baseline </w:t>
      </w:r>
    </w:p>
    <w:p w:rsidR="002B3132" w:rsidRPr="008A7448" w:rsidRDefault="002B3132" w:rsidP="002B3132">
      <w:pPr>
        <w:spacing w:before="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t>(without project)</w:t>
      </w:r>
      <w:r w:rsidR="002C60C1" w:rsidRPr="008A7448">
        <w:rPr>
          <w:rFonts w:ascii="Times New Roman" w:hAnsi="Times New Roman" w:cs="Times New Roman"/>
          <w:sz w:val="20"/>
          <w:szCs w:val="20"/>
        </w:rPr>
        <w:t xml:space="preserve"> sc</w:t>
      </w:r>
      <w:r w:rsidR="00883C1C" w:rsidRPr="008A7448">
        <w:rPr>
          <w:rFonts w:ascii="Times New Roman" w:hAnsi="Times New Roman" w:cs="Times New Roman"/>
          <w:sz w:val="20"/>
          <w:szCs w:val="20"/>
        </w:rPr>
        <w:t>en</w:t>
      </w:r>
      <w:r w:rsidR="002C60C1" w:rsidRPr="008A7448">
        <w:rPr>
          <w:rFonts w:ascii="Times New Roman" w:hAnsi="Times New Roman" w:cs="Times New Roman"/>
          <w:sz w:val="20"/>
          <w:szCs w:val="20"/>
        </w:rPr>
        <w:t>ario</w:t>
      </w:r>
    </w:p>
    <w:tbl>
      <w:tblPr>
        <w:tblW w:w="3557" w:type="dxa"/>
        <w:jc w:val="center"/>
        <w:tblInd w:w="65" w:type="dxa"/>
        <w:tblLayout w:type="fixed"/>
        <w:tblCellMar>
          <w:left w:w="70" w:type="dxa"/>
          <w:right w:w="70" w:type="dxa"/>
        </w:tblCellMar>
        <w:tblLook w:val="04A0" w:firstRow="1" w:lastRow="0" w:firstColumn="1" w:lastColumn="0" w:noHBand="0" w:noVBand="1"/>
      </w:tblPr>
      <w:tblGrid>
        <w:gridCol w:w="439"/>
        <w:gridCol w:w="1480"/>
        <w:gridCol w:w="1638"/>
      </w:tblGrid>
      <w:tr w:rsidR="002B3132" w:rsidRPr="008A7448" w:rsidTr="00296AE0">
        <w:trPr>
          <w:trHeight w:val="280"/>
          <w:jc w:val="center"/>
        </w:trPr>
        <w:tc>
          <w:tcPr>
            <w:tcW w:w="1919"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B3132" w:rsidRPr="008A7448" w:rsidRDefault="002B3132" w:rsidP="00296AE0">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GRADE</w:t>
            </w:r>
          </w:p>
        </w:tc>
        <w:tc>
          <w:tcPr>
            <w:tcW w:w="1638" w:type="dxa"/>
            <w:tcBorders>
              <w:top w:val="single" w:sz="4" w:space="0" w:color="auto"/>
              <w:left w:val="nil"/>
              <w:bottom w:val="single" w:sz="4" w:space="0" w:color="auto"/>
              <w:right w:val="single" w:sz="4" w:space="0" w:color="auto"/>
            </w:tcBorders>
            <w:shd w:val="clear" w:color="000000" w:fill="B8CCE4"/>
            <w:vAlign w:val="center"/>
            <w:hideMark/>
          </w:tcPr>
          <w:p w:rsidR="002B3132" w:rsidRPr="008A7448" w:rsidRDefault="002B3132" w:rsidP="00296AE0">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AVERAGE</w:t>
            </w:r>
          </w:p>
        </w:tc>
      </w:tr>
      <w:tr w:rsidR="002B3132" w:rsidRPr="008A7448" w:rsidTr="00296AE0">
        <w:trPr>
          <w:trHeight w:val="280"/>
          <w:jc w:val="center"/>
        </w:trPr>
        <w:tc>
          <w:tcPr>
            <w:tcW w:w="439" w:type="dxa"/>
            <w:tcBorders>
              <w:top w:val="single" w:sz="4" w:space="0" w:color="auto"/>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w:t>
            </w:r>
          </w:p>
        </w:tc>
        <w:tc>
          <w:tcPr>
            <w:tcW w:w="1480" w:type="dxa"/>
            <w:tcBorders>
              <w:top w:val="single" w:sz="4" w:space="0" w:color="auto"/>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Beginners</w:t>
            </w:r>
          </w:p>
        </w:tc>
        <w:tc>
          <w:tcPr>
            <w:tcW w:w="1638" w:type="dxa"/>
            <w:tcBorders>
              <w:top w:val="single" w:sz="4" w:space="0" w:color="auto"/>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0%</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Infant 1</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2%</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3</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Infant 2</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2%</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4</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1</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3%</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5</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2</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4%</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6</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3</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0</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6%</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7</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4</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2%</w:t>
            </w:r>
          </w:p>
        </w:tc>
      </w:tr>
      <w:tr w:rsidR="002B3132" w:rsidRPr="008A7448" w:rsidTr="00296AE0">
        <w:trPr>
          <w:trHeight w:val="280"/>
          <w:jc w:val="center"/>
        </w:trPr>
        <w:tc>
          <w:tcPr>
            <w:tcW w:w="439" w:type="dxa"/>
            <w:tcBorders>
              <w:top w:val="nil"/>
              <w:left w:val="single" w:sz="4" w:space="0" w:color="auto"/>
              <w:bottom w:val="nil"/>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8</w:t>
            </w:r>
          </w:p>
        </w:tc>
        <w:tc>
          <w:tcPr>
            <w:tcW w:w="1480"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5</w:t>
            </w:r>
          </w:p>
        </w:tc>
        <w:tc>
          <w:tcPr>
            <w:tcW w:w="1638" w:type="dxa"/>
            <w:tcBorders>
              <w:top w:val="nil"/>
              <w:left w:val="nil"/>
              <w:bottom w:val="nil"/>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0%</w:t>
            </w:r>
          </w:p>
        </w:tc>
      </w:tr>
      <w:tr w:rsidR="002B3132" w:rsidRPr="008A7448" w:rsidTr="00296AE0">
        <w:trPr>
          <w:trHeight w:val="280"/>
          <w:jc w:val="center"/>
        </w:trPr>
        <w:tc>
          <w:tcPr>
            <w:tcW w:w="439" w:type="dxa"/>
            <w:tcBorders>
              <w:top w:val="nil"/>
              <w:left w:val="single" w:sz="4" w:space="0" w:color="auto"/>
              <w:bottom w:val="single" w:sz="4" w:space="0" w:color="auto"/>
              <w:right w:val="nil"/>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9</w:t>
            </w:r>
          </w:p>
        </w:tc>
        <w:tc>
          <w:tcPr>
            <w:tcW w:w="1480" w:type="dxa"/>
            <w:tcBorders>
              <w:top w:val="nil"/>
              <w:left w:val="nil"/>
              <w:bottom w:val="single" w:sz="4" w:space="0" w:color="auto"/>
              <w:right w:val="single" w:sz="4" w:space="0" w:color="auto"/>
            </w:tcBorders>
            <w:shd w:val="clear" w:color="000000" w:fill="FFFFFF"/>
            <w:noWrap/>
            <w:vAlign w:val="bottom"/>
            <w:hideMark/>
          </w:tcPr>
          <w:p w:rsidR="002B3132" w:rsidRPr="008A7448" w:rsidRDefault="002B3132" w:rsidP="00296AE0">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Standard 6</w:t>
            </w:r>
          </w:p>
        </w:tc>
        <w:tc>
          <w:tcPr>
            <w:tcW w:w="1638" w:type="dxa"/>
            <w:tcBorders>
              <w:top w:val="nil"/>
              <w:left w:val="nil"/>
              <w:bottom w:val="single" w:sz="4" w:space="0" w:color="auto"/>
              <w:right w:val="single" w:sz="4" w:space="0" w:color="auto"/>
            </w:tcBorders>
            <w:shd w:val="clear" w:color="000000" w:fill="FFFFFF"/>
            <w:noWrap/>
            <w:vAlign w:val="bottom"/>
            <w:hideMark/>
          </w:tcPr>
          <w:p w:rsidR="002B3132" w:rsidRPr="008A7448" w:rsidRDefault="002B3132" w:rsidP="00296AE0">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w:t>
            </w:r>
            <w:r w:rsidR="002C60C1"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0%</w:t>
            </w:r>
          </w:p>
        </w:tc>
      </w:tr>
    </w:tbl>
    <w:p w:rsidR="002B3132" w:rsidRPr="008A7448" w:rsidRDefault="002B3132" w:rsidP="00A61360">
      <w:pPr>
        <w:spacing w:before="0" w:after="240"/>
        <w:jc w:val="center"/>
        <w:rPr>
          <w:rFonts w:ascii="Times New Roman" w:hAnsi="Times New Roman" w:cs="Times New Roman"/>
          <w:sz w:val="18"/>
          <w:szCs w:val="18"/>
        </w:rPr>
      </w:pPr>
      <w:r w:rsidRPr="008A7448">
        <w:rPr>
          <w:rFonts w:ascii="Times New Roman" w:hAnsi="Times New Roman" w:cs="Times New Roman"/>
          <w:sz w:val="18"/>
          <w:szCs w:val="18"/>
        </w:rPr>
        <w:t xml:space="preserve">Source: Calculations based on MOEYS </w:t>
      </w:r>
      <w:r w:rsidR="00BF5C83" w:rsidRPr="008A7448">
        <w:rPr>
          <w:rFonts w:ascii="Times New Roman" w:hAnsi="Times New Roman" w:cs="Times New Roman"/>
          <w:sz w:val="18"/>
          <w:szCs w:val="18"/>
        </w:rPr>
        <w:t xml:space="preserve">administrative </w:t>
      </w:r>
      <w:r w:rsidRPr="008A7448">
        <w:rPr>
          <w:rFonts w:ascii="Times New Roman" w:hAnsi="Times New Roman" w:cs="Times New Roman"/>
          <w:sz w:val="18"/>
          <w:szCs w:val="18"/>
        </w:rPr>
        <w:t>data</w:t>
      </w:r>
    </w:p>
    <w:p w:rsidR="002B3132" w:rsidRPr="008A7448" w:rsidRDefault="00961C55" w:rsidP="00A61360">
      <w:pPr>
        <w:pStyle w:val="Default"/>
        <w:numPr>
          <w:ilvl w:val="1"/>
          <w:numId w:val="33"/>
        </w:numPr>
        <w:spacing w:before="240" w:after="240"/>
        <w:ind w:hanging="720"/>
        <w:jc w:val="both"/>
        <w:rPr>
          <w:lang w:val="en-US"/>
        </w:rPr>
      </w:pPr>
      <w:r w:rsidRPr="008A7448">
        <w:rPr>
          <w:lang w:val="en-US"/>
        </w:rPr>
        <w:t xml:space="preserve">The model presents three alternative scenarios for changes in dropout rates </w:t>
      </w:r>
      <w:r w:rsidR="008F135E" w:rsidRPr="008A7448">
        <w:rPr>
          <w:lang w:val="en-US"/>
        </w:rPr>
        <w:t>(conservative, neutral</w:t>
      </w:r>
      <w:r w:rsidR="00A94E27">
        <w:rPr>
          <w:lang w:val="en-US"/>
        </w:rPr>
        <w:t>,</w:t>
      </w:r>
      <w:r w:rsidR="008F135E" w:rsidRPr="008A7448">
        <w:rPr>
          <w:lang w:val="en-US"/>
        </w:rPr>
        <w:t xml:space="preserve"> or optimistic</w:t>
      </w:r>
      <w:r w:rsidR="00743681" w:rsidRPr="008A7448">
        <w:rPr>
          <w:lang w:val="en-US"/>
        </w:rPr>
        <w:t>)</w:t>
      </w:r>
      <w:r w:rsidRPr="008A7448">
        <w:rPr>
          <w:lang w:val="en-US"/>
        </w:rPr>
        <w:t>. T</w:t>
      </w:r>
      <w:r w:rsidR="00A94E27">
        <w:rPr>
          <w:lang w:val="en-US"/>
        </w:rPr>
        <w:t>he target values are set</w:t>
      </w:r>
      <w:r w:rsidR="008F135E" w:rsidRPr="008A7448">
        <w:rPr>
          <w:lang w:val="en-US"/>
        </w:rPr>
        <w:t xml:space="preserve"> as shown in Table </w:t>
      </w:r>
      <w:r w:rsidRPr="008A7448">
        <w:rPr>
          <w:lang w:val="en-US"/>
        </w:rPr>
        <w:t>6</w:t>
      </w:r>
      <w:r w:rsidR="008F135E" w:rsidRPr="008A7448">
        <w:rPr>
          <w:lang w:val="en-US"/>
        </w:rPr>
        <w:t>.</w:t>
      </w:r>
    </w:p>
    <w:p w:rsidR="00A61360" w:rsidRPr="008A7448" w:rsidRDefault="002B3132" w:rsidP="00A61360">
      <w:pPr>
        <w:spacing w:before="0" w:after="0" w:line="360" w:lineRule="auto"/>
        <w:ind w:left="1080"/>
        <w:jc w:val="center"/>
        <w:rPr>
          <w:rFonts w:ascii="Times New Roman" w:hAnsi="Times New Roman" w:cs="Times New Roman"/>
          <w:sz w:val="20"/>
          <w:szCs w:val="20"/>
        </w:rPr>
      </w:pPr>
      <w:r w:rsidRPr="008A7448">
        <w:rPr>
          <w:rFonts w:ascii="Times New Roman" w:hAnsi="Times New Roman" w:cs="Times New Roman"/>
          <w:sz w:val="20"/>
          <w:szCs w:val="20"/>
        </w:rPr>
        <w:t xml:space="preserve">Table </w:t>
      </w:r>
      <w:r w:rsidR="00077A12" w:rsidRPr="008A7448">
        <w:rPr>
          <w:rFonts w:ascii="Times New Roman" w:hAnsi="Times New Roman" w:cs="Times New Roman"/>
          <w:sz w:val="20"/>
          <w:szCs w:val="20"/>
        </w:rPr>
        <w:t>6</w:t>
      </w:r>
      <w:r w:rsidRPr="008A7448">
        <w:rPr>
          <w:rFonts w:ascii="Times New Roman" w:hAnsi="Times New Roman" w:cs="Times New Roman"/>
          <w:sz w:val="20"/>
          <w:szCs w:val="20"/>
        </w:rPr>
        <w:t xml:space="preserve">. Scenarios of </w:t>
      </w:r>
      <w:r w:rsidR="00BF5C83" w:rsidRPr="008A7448">
        <w:rPr>
          <w:rFonts w:ascii="Times New Roman" w:hAnsi="Times New Roman" w:cs="Times New Roman"/>
          <w:sz w:val="20"/>
          <w:szCs w:val="20"/>
        </w:rPr>
        <w:t>D</w:t>
      </w:r>
      <w:r w:rsidRPr="008A7448">
        <w:rPr>
          <w:rFonts w:ascii="Times New Roman" w:hAnsi="Times New Roman" w:cs="Times New Roman"/>
          <w:sz w:val="20"/>
          <w:szCs w:val="20"/>
        </w:rPr>
        <w:t>ecrease</w:t>
      </w:r>
      <w:r w:rsidR="00EA54C4" w:rsidRPr="008A7448">
        <w:rPr>
          <w:rFonts w:ascii="Times New Roman" w:hAnsi="Times New Roman" w:cs="Times New Roman"/>
          <w:sz w:val="20"/>
          <w:szCs w:val="20"/>
        </w:rPr>
        <w:t>s</w:t>
      </w:r>
      <w:r w:rsidRPr="008A7448">
        <w:rPr>
          <w:rFonts w:ascii="Times New Roman" w:hAnsi="Times New Roman" w:cs="Times New Roman"/>
          <w:sz w:val="20"/>
          <w:szCs w:val="20"/>
        </w:rPr>
        <w:t xml:space="preserve"> </w:t>
      </w:r>
      <w:r w:rsidR="00BF5C83" w:rsidRPr="008A7448">
        <w:rPr>
          <w:rFonts w:ascii="Times New Roman" w:hAnsi="Times New Roman" w:cs="Times New Roman"/>
          <w:sz w:val="20"/>
          <w:szCs w:val="20"/>
        </w:rPr>
        <w:t xml:space="preserve">in </w:t>
      </w:r>
      <w:r w:rsidRPr="008A7448">
        <w:rPr>
          <w:rFonts w:ascii="Times New Roman" w:hAnsi="Times New Roman" w:cs="Times New Roman"/>
          <w:sz w:val="20"/>
          <w:szCs w:val="20"/>
        </w:rPr>
        <w:t xml:space="preserve">Primary </w:t>
      </w:r>
      <w:r w:rsidR="00BF5C83" w:rsidRPr="008A7448">
        <w:rPr>
          <w:rFonts w:ascii="Times New Roman" w:hAnsi="Times New Roman" w:cs="Times New Roman"/>
          <w:sz w:val="20"/>
          <w:szCs w:val="20"/>
        </w:rPr>
        <w:t xml:space="preserve">Education </w:t>
      </w:r>
      <w:r w:rsidRPr="008A7448">
        <w:rPr>
          <w:rFonts w:ascii="Times New Roman" w:hAnsi="Times New Roman" w:cs="Times New Roman"/>
          <w:sz w:val="20"/>
          <w:szCs w:val="20"/>
        </w:rPr>
        <w:t>Drop</w:t>
      </w:r>
      <w:r w:rsidR="00EA54C4" w:rsidRPr="008A7448">
        <w:rPr>
          <w:rFonts w:ascii="Times New Roman" w:hAnsi="Times New Roman" w:cs="Times New Roman"/>
          <w:sz w:val="20"/>
          <w:szCs w:val="20"/>
        </w:rPr>
        <w:t>-</w:t>
      </w:r>
      <w:r w:rsidRPr="008A7448">
        <w:rPr>
          <w:rFonts w:ascii="Times New Roman" w:hAnsi="Times New Roman" w:cs="Times New Roman"/>
          <w:sz w:val="20"/>
          <w:szCs w:val="20"/>
        </w:rPr>
        <w:t>out Rates</w:t>
      </w:r>
      <w:r w:rsidR="00A61360" w:rsidRPr="008A7448">
        <w:rPr>
          <w:rFonts w:ascii="Times New Roman" w:hAnsi="Times New Roman" w:cs="Times New Roman"/>
          <w:sz w:val="20"/>
          <w:szCs w:val="20"/>
        </w:rPr>
        <w:t xml:space="preserve"> </w:t>
      </w:r>
    </w:p>
    <w:tbl>
      <w:tblPr>
        <w:tblW w:w="9893" w:type="dxa"/>
        <w:jc w:val="center"/>
        <w:tblInd w:w="65" w:type="dxa"/>
        <w:tblLayout w:type="fixed"/>
        <w:tblCellMar>
          <w:left w:w="70" w:type="dxa"/>
          <w:right w:w="70" w:type="dxa"/>
        </w:tblCellMar>
        <w:tblLook w:val="04A0" w:firstRow="1" w:lastRow="0" w:firstColumn="1" w:lastColumn="0" w:noHBand="0" w:noVBand="1"/>
      </w:tblPr>
      <w:tblGrid>
        <w:gridCol w:w="830"/>
        <w:gridCol w:w="232"/>
        <w:gridCol w:w="928"/>
        <w:gridCol w:w="850"/>
        <w:gridCol w:w="993"/>
        <w:gridCol w:w="957"/>
        <w:gridCol w:w="992"/>
        <w:gridCol w:w="992"/>
        <w:gridCol w:w="993"/>
        <w:gridCol w:w="992"/>
        <w:gridCol w:w="1134"/>
      </w:tblGrid>
      <w:tr w:rsidR="00A61360" w:rsidRPr="008A7448" w:rsidTr="00D81505">
        <w:trPr>
          <w:trHeight w:val="280"/>
          <w:jc w:val="center"/>
        </w:trPr>
        <w:tc>
          <w:tcPr>
            <w:tcW w:w="9893"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CONSERVATIVE SCENARIO</w:t>
            </w:r>
          </w:p>
        </w:tc>
      </w:tr>
      <w:tr w:rsidR="00A61360" w:rsidRPr="008A7448" w:rsidTr="00D81505">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Beginners</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1</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2</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1</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3</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6</w:t>
            </w:r>
          </w:p>
        </w:tc>
      </w:tr>
      <w:tr w:rsidR="00A61360" w:rsidRPr="008A7448" w:rsidTr="00D81505">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Actual Rate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A61360">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Goal (rate)</w:t>
            </w:r>
          </w:p>
        </w:tc>
        <w:tc>
          <w:tcPr>
            <w:tcW w:w="928"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0.9%</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1134"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Difference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Variation</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6</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1.1%</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1.8%</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1.8%</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7</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r>
      <w:tr w:rsidR="00A61360" w:rsidRPr="008A7448" w:rsidTr="00D81505">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8</w:t>
            </w: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0.9%</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1.5%</w:t>
            </w:r>
          </w:p>
        </w:tc>
      </w:tr>
      <w:tr w:rsidR="00A61360" w:rsidRPr="008A7448" w:rsidTr="00D81505">
        <w:trPr>
          <w:trHeight w:val="280"/>
          <w:jc w:val="center"/>
        </w:trPr>
        <w:tc>
          <w:tcPr>
            <w:tcW w:w="830"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23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928"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850"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993"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57"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3"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1134"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r>
      <w:tr w:rsidR="00A61360" w:rsidRPr="008A7448" w:rsidTr="00D81505">
        <w:trPr>
          <w:trHeight w:val="280"/>
          <w:jc w:val="center"/>
        </w:trPr>
        <w:tc>
          <w:tcPr>
            <w:tcW w:w="9893"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NEUTRAL SCENARIO</w:t>
            </w:r>
          </w:p>
        </w:tc>
      </w:tr>
      <w:tr w:rsidR="00A61360" w:rsidRPr="008A7448" w:rsidTr="00D81505">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Beginners</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1</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2</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1</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3</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6</w:t>
            </w:r>
          </w:p>
        </w:tc>
      </w:tr>
      <w:tr w:rsidR="00A61360" w:rsidRPr="008A7448" w:rsidTr="00D81505">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Actual Rate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Goal (rate)</w:t>
            </w:r>
          </w:p>
        </w:tc>
        <w:tc>
          <w:tcPr>
            <w:tcW w:w="928"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Difference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Variation</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6</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7</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0.8%</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r>
      <w:tr w:rsidR="00A61360" w:rsidRPr="008A7448" w:rsidTr="00D81505">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8</w:t>
            </w: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bl>
    <w:p w:rsidR="001634AB" w:rsidRPr="008A7448" w:rsidRDefault="001634AB">
      <w:r w:rsidRPr="008A7448">
        <w:br w:type="page"/>
      </w:r>
    </w:p>
    <w:tbl>
      <w:tblPr>
        <w:tblW w:w="9893" w:type="dxa"/>
        <w:jc w:val="center"/>
        <w:tblInd w:w="65" w:type="dxa"/>
        <w:tblLayout w:type="fixed"/>
        <w:tblCellMar>
          <w:left w:w="70" w:type="dxa"/>
          <w:right w:w="70" w:type="dxa"/>
        </w:tblCellMar>
        <w:tblLook w:val="04A0" w:firstRow="1" w:lastRow="0" w:firstColumn="1" w:lastColumn="0" w:noHBand="0" w:noVBand="1"/>
      </w:tblPr>
      <w:tblGrid>
        <w:gridCol w:w="830"/>
        <w:gridCol w:w="232"/>
        <w:gridCol w:w="928"/>
        <w:gridCol w:w="850"/>
        <w:gridCol w:w="993"/>
        <w:gridCol w:w="957"/>
        <w:gridCol w:w="992"/>
        <w:gridCol w:w="992"/>
        <w:gridCol w:w="993"/>
        <w:gridCol w:w="992"/>
        <w:gridCol w:w="1134"/>
      </w:tblGrid>
      <w:tr w:rsidR="00A61360" w:rsidRPr="008A7448" w:rsidTr="00D81505">
        <w:trPr>
          <w:trHeight w:val="280"/>
          <w:jc w:val="center"/>
        </w:trPr>
        <w:tc>
          <w:tcPr>
            <w:tcW w:w="830"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23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928"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850"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p>
        </w:tc>
        <w:tc>
          <w:tcPr>
            <w:tcW w:w="993"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57"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2" w:type="dxa"/>
            <w:tcBorders>
              <w:top w:val="nil"/>
              <w:left w:val="nil"/>
              <w:bottom w:val="nil"/>
              <w:right w:val="nil"/>
            </w:tcBorders>
            <w:shd w:val="clear" w:color="000000" w:fill="FFFFFF"/>
            <w:noWrap/>
            <w:vAlign w:val="center"/>
            <w:hideMark/>
          </w:tcPr>
          <w:p w:rsidR="00A61360" w:rsidRPr="008A7448" w:rsidRDefault="001634AB"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Table 6 cont.</w:t>
            </w:r>
          </w:p>
        </w:tc>
        <w:tc>
          <w:tcPr>
            <w:tcW w:w="99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3"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92"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1134" w:type="dxa"/>
            <w:tcBorders>
              <w:top w:val="nil"/>
              <w:left w:val="nil"/>
              <w:bottom w:val="nil"/>
              <w:right w:val="nil"/>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r>
      <w:tr w:rsidR="00A61360" w:rsidRPr="008A7448" w:rsidTr="00D81505">
        <w:trPr>
          <w:trHeight w:val="280"/>
          <w:jc w:val="center"/>
        </w:trPr>
        <w:tc>
          <w:tcPr>
            <w:tcW w:w="9893" w:type="dxa"/>
            <w:gridSpan w:val="11"/>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OPTIMISTIC SCENARIO</w:t>
            </w:r>
          </w:p>
        </w:tc>
      </w:tr>
      <w:tr w:rsidR="00A61360" w:rsidRPr="008A7448" w:rsidTr="00D81505">
        <w:trPr>
          <w:trHeight w:val="280"/>
          <w:jc w:val="center"/>
        </w:trPr>
        <w:tc>
          <w:tcPr>
            <w:tcW w:w="106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Beginners</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1</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Infant 2</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1</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2</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3</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4</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5</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Standard 6</w:t>
            </w:r>
          </w:p>
        </w:tc>
      </w:tr>
      <w:tr w:rsidR="00A61360" w:rsidRPr="008A7448" w:rsidTr="00D81505">
        <w:trPr>
          <w:trHeight w:val="280"/>
          <w:jc w:val="center"/>
        </w:trPr>
        <w:tc>
          <w:tcPr>
            <w:tcW w:w="1062"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Actual Rate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2.0%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2F2F2"/>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Goal (rate)</w:t>
            </w:r>
          </w:p>
        </w:tc>
        <w:tc>
          <w:tcPr>
            <w:tcW w:w="928"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57"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nil"/>
              <w:right w:val="single" w:sz="4" w:space="0" w:color="auto"/>
            </w:tcBorders>
            <w:shd w:val="clear" w:color="000000" w:fill="F2F2F2"/>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Difference</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0.5%</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r w:rsidR="00A61360" w:rsidRPr="008A7448" w:rsidTr="00D81505">
        <w:trPr>
          <w:trHeight w:val="280"/>
          <w:jc w:val="center"/>
        </w:trPr>
        <w:tc>
          <w:tcPr>
            <w:tcW w:w="1062" w:type="dxa"/>
            <w:gridSpan w:val="2"/>
            <w:tcBorders>
              <w:top w:val="nil"/>
              <w:left w:val="single" w:sz="4" w:space="0" w:color="auto"/>
              <w:bottom w:val="nil"/>
              <w:right w:val="single" w:sz="4" w:space="0" w:color="000000"/>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Variation</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6</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0.4%</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1.7%</w:t>
            </w:r>
          </w:p>
        </w:tc>
      </w:tr>
      <w:tr w:rsidR="00A61360" w:rsidRPr="008A7448" w:rsidTr="00D81505">
        <w:trPr>
          <w:trHeight w:val="280"/>
          <w:jc w:val="center"/>
        </w:trPr>
        <w:tc>
          <w:tcPr>
            <w:tcW w:w="830" w:type="dxa"/>
            <w:tcBorders>
              <w:top w:val="nil"/>
              <w:left w:val="single" w:sz="4" w:space="0" w:color="auto"/>
              <w:bottom w:val="nil"/>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7</w:t>
            </w:r>
          </w:p>
        </w:tc>
        <w:tc>
          <w:tcPr>
            <w:tcW w:w="928"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57"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0.2%</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0.3%</w:t>
            </w:r>
          </w:p>
        </w:tc>
        <w:tc>
          <w:tcPr>
            <w:tcW w:w="993"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0.8%</w:t>
            </w:r>
          </w:p>
        </w:tc>
        <w:tc>
          <w:tcPr>
            <w:tcW w:w="992"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c>
          <w:tcPr>
            <w:tcW w:w="1134" w:type="dxa"/>
            <w:tcBorders>
              <w:top w:val="nil"/>
              <w:left w:val="nil"/>
              <w:bottom w:val="nil"/>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1.3%</w:t>
            </w:r>
          </w:p>
        </w:tc>
      </w:tr>
      <w:tr w:rsidR="00A61360" w:rsidRPr="008A7448" w:rsidTr="00D81505">
        <w:trPr>
          <w:trHeight w:val="280"/>
          <w:jc w:val="center"/>
        </w:trPr>
        <w:tc>
          <w:tcPr>
            <w:tcW w:w="830" w:type="dxa"/>
            <w:tcBorders>
              <w:top w:val="nil"/>
              <w:left w:val="single" w:sz="4" w:space="0" w:color="auto"/>
              <w:bottom w:val="single" w:sz="4" w:space="0" w:color="auto"/>
              <w:right w:val="nil"/>
            </w:tcBorders>
            <w:shd w:val="clear" w:color="000000" w:fill="FFFFFF"/>
            <w:noWrap/>
            <w:vAlign w:val="center"/>
            <w:hideMark/>
          </w:tcPr>
          <w:p w:rsidR="00A61360" w:rsidRPr="008A7448" w:rsidRDefault="00A61360" w:rsidP="00D81505">
            <w:pPr>
              <w:spacing w:before="0" w:after="0"/>
              <w:ind w:left="0" w:firstLine="0"/>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Year</w:t>
            </w:r>
          </w:p>
        </w:tc>
        <w:tc>
          <w:tcPr>
            <w:tcW w:w="23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b/>
                <w:bCs/>
                <w:sz w:val="14"/>
                <w:szCs w:val="14"/>
                <w:lang w:eastAsia="es-ES"/>
              </w:rPr>
            </w:pPr>
            <w:r w:rsidRPr="008A7448">
              <w:rPr>
                <w:rFonts w:ascii="Times New Roman" w:eastAsia="Times New Roman" w:hAnsi="Times New Roman" w:cs="Times New Roman"/>
                <w:b/>
                <w:bCs/>
                <w:sz w:val="14"/>
                <w:szCs w:val="14"/>
                <w:lang w:eastAsia="es-ES"/>
              </w:rPr>
              <w:t>8</w:t>
            </w:r>
          </w:p>
        </w:tc>
        <w:tc>
          <w:tcPr>
            <w:tcW w:w="928"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57"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0.1%</w:t>
            </w:r>
          </w:p>
        </w:tc>
        <w:tc>
          <w:tcPr>
            <w:tcW w:w="993"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c>
          <w:tcPr>
            <w:tcW w:w="1134" w:type="dxa"/>
            <w:tcBorders>
              <w:top w:val="nil"/>
              <w:left w:val="nil"/>
              <w:bottom w:val="single" w:sz="4" w:space="0" w:color="auto"/>
              <w:right w:val="single" w:sz="4" w:space="0" w:color="auto"/>
            </w:tcBorders>
            <w:shd w:val="clear" w:color="000000" w:fill="FFFFFF"/>
            <w:noWrap/>
            <w:vAlign w:val="center"/>
            <w:hideMark/>
          </w:tcPr>
          <w:p w:rsidR="00A61360" w:rsidRPr="008A7448" w:rsidRDefault="00A61360" w:rsidP="00D81505">
            <w:pPr>
              <w:spacing w:before="0" w:after="0"/>
              <w:ind w:left="0" w:firstLine="0"/>
              <w:jc w:val="center"/>
              <w:rPr>
                <w:rFonts w:ascii="Times New Roman" w:eastAsia="Times New Roman" w:hAnsi="Times New Roman" w:cs="Times New Roman"/>
                <w:sz w:val="14"/>
                <w:szCs w:val="14"/>
                <w:lang w:eastAsia="es-ES"/>
              </w:rPr>
            </w:pPr>
            <w:r w:rsidRPr="008A7448">
              <w:rPr>
                <w:rFonts w:ascii="Times New Roman" w:eastAsia="Times New Roman" w:hAnsi="Times New Roman" w:cs="Times New Roman"/>
                <w:sz w:val="14"/>
                <w:szCs w:val="14"/>
                <w:lang w:eastAsia="es-ES"/>
              </w:rPr>
              <w:t>1.0%</w:t>
            </w:r>
          </w:p>
        </w:tc>
      </w:tr>
    </w:tbl>
    <w:p w:rsidR="00A61360" w:rsidRPr="008A7448" w:rsidRDefault="00A61360" w:rsidP="00A61360">
      <w:pPr>
        <w:spacing w:before="0" w:after="0" w:line="360" w:lineRule="auto"/>
        <w:ind w:left="1080"/>
        <w:jc w:val="center"/>
        <w:rPr>
          <w:rFonts w:ascii="Times New Roman" w:hAnsi="Times New Roman" w:cs="Times New Roman"/>
          <w:sz w:val="20"/>
          <w:szCs w:val="20"/>
        </w:rPr>
      </w:pPr>
    </w:p>
    <w:p w:rsidR="00077A12" w:rsidRPr="008A7448" w:rsidRDefault="00077A12" w:rsidP="00A61360">
      <w:pPr>
        <w:pStyle w:val="Default"/>
        <w:numPr>
          <w:ilvl w:val="1"/>
          <w:numId w:val="33"/>
        </w:numPr>
        <w:spacing w:before="120" w:after="120"/>
        <w:ind w:hanging="720"/>
        <w:jc w:val="both"/>
        <w:rPr>
          <w:lang w:val="en-US"/>
        </w:rPr>
      </w:pPr>
      <w:r w:rsidRPr="008A7448">
        <w:rPr>
          <w:lang w:val="en-US"/>
        </w:rPr>
        <w:t>The secondary education repetition and dropout rates were included in the analysis to estimate the number of students that will complete this level of education. Given that the program targets the primary education level, in our model the secondary education repetition and dropout rates are the same as those of the baseline scenario or “without project” scenario. These rates are held constant for the three scenarios. The baseline scenarios were constructed from averaging the repetition rates between the years 2004 and 2012 (Tables 7). To avoid possible alterations from outliers, these were eliminated as described in paragraph 2.6 above (</w:t>
      </w:r>
      <w:ins w:id="67" w:author="Livia" w:date="2014-05-16T14:34: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Pr="003A04FC">
          <w:rPr>
            <w:rStyle w:val="Hyperlink"/>
            <w:lang w:val="en-US"/>
          </w:rPr>
          <w:t>Annex 1</w:t>
        </w:r>
        <w:r w:rsidR="003A04FC">
          <w:rPr>
            <w:lang w:val="en-US"/>
          </w:rPr>
          <w:fldChar w:fldCharType="end"/>
        </w:r>
      </w:ins>
      <w:r w:rsidRPr="008A7448">
        <w:rPr>
          <w:lang w:val="en-US"/>
        </w:rPr>
        <w:t xml:space="preserve"> sheet SEC.STAT).</w:t>
      </w:r>
    </w:p>
    <w:p w:rsidR="00077A12" w:rsidRPr="008A7448" w:rsidRDefault="00077A12" w:rsidP="00077A12">
      <w:pPr>
        <w:spacing w:before="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t xml:space="preserve">Table 7. </w:t>
      </w:r>
      <w:r w:rsidR="007031F1" w:rsidRPr="008A7448">
        <w:rPr>
          <w:rFonts w:ascii="Times New Roman" w:hAnsi="Times New Roman" w:cs="Times New Roman"/>
          <w:sz w:val="20"/>
          <w:szCs w:val="20"/>
        </w:rPr>
        <w:t>Average</w:t>
      </w:r>
      <w:r w:rsidR="00D31E3D" w:rsidRPr="008A7448">
        <w:rPr>
          <w:rFonts w:ascii="Times New Roman" w:hAnsi="Times New Roman" w:cs="Times New Roman"/>
          <w:sz w:val="20"/>
          <w:szCs w:val="20"/>
        </w:rPr>
        <w:t xml:space="preserve"> r</w:t>
      </w:r>
      <w:r w:rsidRPr="008A7448">
        <w:rPr>
          <w:rFonts w:ascii="Times New Roman" w:hAnsi="Times New Roman" w:cs="Times New Roman"/>
          <w:sz w:val="20"/>
          <w:szCs w:val="20"/>
        </w:rPr>
        <w:t xml:space="preserve">epetition </w:t>
      </w:r>
      <w:r w:rsidR="00D31E3D" w:rsidRPr="008A7448">
        <w:rPr>
          <w:rFonts w:ascii="Times New Roman" w:hAnsi="Times New Roman" w:cs="Times New Roman"/>
          <w:sz w:val="20"/>
          <w:szCs w:val="20"/>
        </w:rPr>
        <w:t xml:space="preserve">and dropout </w:t>
      </w:r>
      <w:r w:rsidRPr="008A7448">
        <w:rPr>
          <w:rFonts w:ascii="Times New Roman" w:hAnsi="Times New Roman" w:cs="Times New Roman"/>
          <w:sz w:val="20"/>
          <w:szCs w:val="20"/>
        </w:rPr>
        <w:t>rate</w:t>
      </w:r>
      <w:r w:rsidR="00D31E3D" w:rsidRPr="008A7448">
        <w:rPr>
          <w:rFonts w:ascii="Times New Roman" w:hAnsi="Times New Roman" w:cs="Times New Roman"/>
          <w:sz w:val="20"/>
          <w:szCs w:val="20"/>
        </w:rPr>
        <w:t>s</w:t>
      </w:r>
      <w:r w:rsidRPr="008A7448">
        <w:rPr>
          <w:rFonts w:ascii="Times New Roman" w:hAnsi="Times New Roman" w:cs="Times New Roman"/>
          <w:sz w:val="20"/>
          <w:szCs w:val="20"/>
        </w:rPr>
        <w:t xml:space="preserve"> – Secondary level for the baseline </w:t>
      </w:r>
    </w:p>
    <w:p w:rsidR="00077A12" w:rsidRPr="008A7448" w:rsidRDefault="00077A12" w:rsidP="00077A12">
      <w:pPr>
        <w:spacing w:before="0" w:after="0"/>
        <w:ind w:left="0" w:firstLine="0"/>
        <w:jc w:val="center"/>
        <w:rPr>
          <w:rFonts w:ascii="Times New Roman" w:hAnsi="Times New Roman" w:cs="Times New Roman"/>
          <w:sz w:val="20"/>
          <w:szCs w:val="20"/>
        </w:rPr>
      </w:pPr>
      <w:r w:rsidRPr="008A7448">
        <w:rPr>
          <w:rFonts w:ascii="Times New Roman" w:hAnsi="Times New Roman" w:cs="Times New Roman"/>
          <w:sz w:val="20"/>
          <w:szCs w:val="20"/>
        </w:rPr>
        <w:t>(</w:t>
      </w:r>
      <w:r w:rsidR="007031F1" w:rsidRPr="008A7448">
        <w:rPr>
          <w:rFonts w:ascii="Times New Roman" w:hAnsi="Times New Roman" w:cs="Times New Roman"/>
          <w:sz w:val="20"/>
          <w:szCs w:val="20"/>
        </w:rPr>
        <w:t>Without</w:t>
      </w:r>
      <w:r w:rsidRPr="008A7448">
        <w:rPr>
          <w:rFonts w:ascii="Times New Roman" w:hAnsi="Times New Roman" w:cs="Times New Roman"/>
          <w:sz w:val="20"/>
          <w:szCs w:val="20"/>
        </w:rPr>
        <w:t xml:space="preserve"> project)</w:t>
      </w:r>
    </w:p>
    <w:tbl>
      <w:tblPr>
        <w:tblW w:w="5609" w:type="dxa"/>
        <w:jc w:val="center"/>
        <w:tblCellMar>
          <w:left w:w="70" w:type="dxa"/>
          <w:right w:w="70" w:type="dxa"/>
        </w:tblCellMar>
        <w:tblLook w:val="04A0" w:firstRow="1" w:lastRow="0" w:firstColumn="1" w:lastColumn="0" w:noHBand="0" w:noVBand="1"/>
      </w:tblPr>
      <w:tblGrid>
        <w:gridCol w:w="429"/>
        <w:gridCol w:w="1500"/>
        <w:gridCol w:w="1840"/>
        <w:gridCol w:w="1840"/>
      </w:tblGrid>
      <w:tr w:rsidR="00D31E3D" w:rsidRPr="008A7448" w:rsidTr="007D5DCF">
        <w:trPr>
          <w:trHeight w:val="300"/>
          <w:tblHeader/>
          <w:jc w:val="center"/>
        </w:trPr>
        <w:tc>
          <w:tcPr>
            <w:tcW w:w="192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Grade</w:t>
            </w:r>
          </w:p>
        </w:tc>
        <w:tc>
          <w:tcPr>
            <w:tcW w:w="1840"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Repetition</w:t>
            </w:r>
          </w:p>
        </w:tc>
        <w:tc>
          <w:tcPr>
            <w:tcW w:w="1840" w:type="dxa"/>
            <w:tcBorders>
              <w:top w:val="single" w:sz="4" w:space="0" w:color="auto"/>
              <w:left w:val="nil"/>
              <w:bottom w:val="single" w:sz="4" w:space="0" w:color="auto"/>
              <w:right w:val="single" w:sz="4" w:space="0" w:color="auto"/>
            </w:tcBorders>
            <w:shd w:val="clear" w:color="auto" w:fill="B8CCE4" w:themeFill="accent1" w:themeFillTint="66"/>
          </w:tcPr>
          <w:p w:rsidR="00D31E3D" w:rsidRPr="008A7448" w:rsidDel="00D31E3D" w:rsidRDefault="00D31E3D" w:rsidP="00296AE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Drop-out</w:t>
            </w:r>
          </w:p>
        </w:tc>
      </w:tr>
      <w:tr w:rsidR="00D31E3D" w:rsidRPr="008A7448" w:rsidTr="007D5DCF">
        <w:trPr>
          <w:trHeight w:val="300"/>
          <w:jc w:val="center"/>
        </w:trPr>
        <w:tc>
          <w:tcPr>
            <w:tcW w:w="429" w:type="dxa"/>
            <w:tcBorders>
              <w:top w:val="single" w:sz="4" w:space="0" w:color="auto"/>
              <w:left w:val="single" w:sz="4" w:space="0" w:color="auto"/>
              <w:right w:val="nil"/>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1</w:t>
            </w:r>
          </w:p>
        </w:tc>
        <w:tc>
          <w:tcPr>
            <w:tcW w:w="1500" w:type="dxa"/>
            <w:tcBorders>
              <w:top w:val="single" w:sz="4" w:space="0" w:color="auto"/>
              <w:left w:val="nil"/>
              <w:right w:val="single" w:sz="4" w:space="0" w:color="auto"/>
            </w:tcBorders>
            <w:shd w:val="clear" w:color="000000" w:fill="FFFFFF"/>
            <w:noWrap/>
            <w:vAlign w:val="center"/>
            <w:hideMark/>
          </w:tcPr>
          <w:p w:rsidR="00D31E3D" w:rsidRPr="008A7448" w:rsidRDefault="00D31E3D" w:rsidP="00296AE0">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Prep</w:t>
            </w:r>
          </w:p>
        </w:tc>
        <w:tc>
          <w:tcPr>
            <w:tcW w:w="1840" w:type="dxa"/>
            <w:tcBorders>
              <w:top w:val="single" w:sz="4" w:space="0" w:color="auto"/>
              <w:left w:val="nil"/>
              <w:right w:val="single" w:sz="4" w:space="0" w:color="auto"/>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4.1%</w:t>
            </w:r>
          </w:p>
        </w:tc>
        <w:tc>
          <w:tcPr>
            <w:tcW w:w="1840" w:type="dxa"/>
            <w:tcBorders>
              <w:top w:val="single" w:sz="4" w:space="0" w:color="auto"/>
              <w:left w:val="nil"/>
              <w:right w:val="single" w:sz="4" w:space="0" w:color="auto"/>
            </w:tcBorders>
            <w:shd w:val="clear" w:color="000000" w:fill="FFFFFF"/>
            <w:vAlign w:val="bottom"/>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ES"/>
              </w:rPr>
              <w:t>11.6%</w:t>
            </w:r>
          </w:p>
        </w:tc>
      </w:tr>
      <w:tr w:rsidR="00D31E3D" w:rsidRPr="008A7448" w:rsidTr="007D5DCF">
        <w:trPr>
          <w:trHeight w:val="300"/>
          <w:jc w:val="center"/>
        </w:trPr>
        <w:tc>
          <w:tcPr>
            <w:tcW w:w="429" w:type="dxa"/>
            <w:tcBorders>
              <w:top w:val="nil"/>
              <w:left w:val="single" w:sz="4" w:space="0" w:color="auto"/>
              <w:right w:val="nil"/>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2</w:t>
            </w:r>
          </w:p>
        </w:tc>
        <w:tc>
          <w:tcPr>
            <w:tcW w:w="1500" w:type="dxa"/>
            <w:tcBorders>
              <w:top w:val="nil"/>
              <w:left w:val="nil"/>
              <w:right w:val="single" w:sz="4" w:space="0" w:color="auto"/>
            </w:tcBorders>
            <w:shd w:val="clear" w:color="000000" w:fill="FFFFFF"/>
            <w:noWrap/>
            <w:vAlign w:val="center"/>
            <w:hideMark/>
          </w:tcPr>
          <w:p w:rsidR="00D31E3D" w:rsidRPr="008A7448" w:rsidRDefault="00D31E3D" w:rsidP="00296AE0">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Form 1</w:t>
            </w:r>
          </w:p>
        </w:tc>
        <w:tc>
          <w:tcPr>
            <w:tcW w:w="1840" w:type="dxa"/>
            <w:tcBorders>
              <w:top w:val="nil"/>
              <w:left w:val="nil"/>
              <w:right w:val="single" w:sz="4" w:space="0" w:color="auto"/>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9.6%</w:t>
            </w:r>
          </w:p>
        </w:tc>
        <w:tc>
          <w:tcPr>
            <w:tcW w:w="1840" w:type="dxa"/>
            <w:tcBorders>
              <w:top w:val="nil"/>
              <w:left w:val="nil"/>
              <w:right w:val="single" w:sz="4" w:space="0" w:color="auto"/>
            </w:tcBorders>
            <w:shd w:val="clear" w:color="000000" w:fill="FFFFFF"/>
            <w:vAlign w:val="bottom"/>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ES"/>
              </w:rPr>
              <w:t>11.7%</w:t>
            </w:r>
          </w:p>
        </w:tc>
      </w:tr>
      <w:tr w:rsidR="00D31E3D" w:rsidRPr="008A7448" w:rsidTr="007D5DCF">
        <w:trPr>
          <w:trHeight w:val="300"/>
          <w:jc w:val="center"/>
        </w:trPr>
        <w:tc>
          <w:tcPr>
            <w:tcW w:w="429" w:type="dxa"/>
            <w:tcBorders>
              <w:left w:val="single" w:sz="4" w:space="0" w:color="auto"/>
              <w:right w:val="nil"/>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3</w:t>
            </w:r>
          </w:p>
        </w:tc>
        <w:tc>
          <w:tcPr>
            <w:tcW w:w="1500" w:type="dxa"/>
            <w:tcBorders>
              <w:left w:val="nil"/>
              <w:right w:val="single" w:sz="4" w:space="0" w:color="auto"/>
            </w:tcBorders>
            <w:shd w:val="clear" w:color="000000" w:fill="FFFFFF"/>
            <w:noWrap/>
            <w:vAlign w:val="center"/>
            <w:hideMark/>
          </w:tcPr>
          <w:p w:rsidR="00D31E3D" w:rsidRPr="008A7448" w:rsidRDefault="00D31E3D" w:rsidP="00296AE0">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Form 2</w:t>
            </w:r>
          </w:p>
        </w:tc>
        <w:tc>
          <w:tcPr>
            <w:tcW w:w="1840" w:type="dxa"/>
            <w:tcBorders>
              <w:left w:val="nil"/>
              <w:right w:val="single" w:sz="4" w:space="0" w:color="auto"/>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8.5%</w:t>
            </w:r>
          </w:p>
        </w:tc>
        <w:tc>
          <w:tcPr>
            <w:tcW w:w="1840" w:type="dxa"/>
            <w:tcBorders>
              <w:left w:val="nil"/>
              <w:right w:val="single" w:sz="4" w:space="0" w:color="auto"/>
            </w:tcBorders>
            <w:shd w:val="clear" w:color="000000" w:fill="FFFFFF"/>
            <w:vAlign w:val="bottom"/>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ES"/>
              </w:rPr>
              <w:t>8.8%</w:t>
            </w:r>
          </w:p>
        </w:tc>
      </w:tr>
      <w:tr w:rsidR="00D31E3D" w:rsidRPr="008A7448" w:rsidTr="007D5DCF">
        <w:trPr>
          <w:trHeight w:val="300"/>
          <w:jc w:val="center"/>
        </w:trPr>
        <w:tc>
          <w:tcPr>
            <w:tcW w:w="429" w:type="dxa"/>
            <w:tcBorders>
              <w:left w:val="single" w:sz="4" w:space="0" w:color="auto"/>
              <w:right w:val="nil"/>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w:t>
            </w:r>
          </w:p>
        </w:tc>
        <w:tc>
          <w:tcPr>
            <w:tcW w:w="1500" w:type="dxa"/>
            <w:tcBorders>
              <w:left w:val="nil"/>
              <w:right w:val="single" w:sz="4" w:space="0" w:color="auto"/>
            </w:tcBorders>
            <w:shd w:val="clear" w:color="000000" w:fill="FFFFFF"/>
            <w:noWrap/>
            <w:vAlign w:val="center"/>
            <w:hideMark/>
          </w:tcPr>
          <w:p w:rsidR="00D31E3D" w:rsidRPr="008A7448" w:rsidRDefault="00D31E3D" w:rsidP="00296AE0">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Form 3</w:t>
            </w:r>
          </w:p>
        </w:tc>
        <w:tc>
          <w:tcPr>
            <w:tcW w:w="1840" w:type="dxa"/>
            <w:tcBorders>
              <w:left w:val="nil"/>
              <w:right w:val="single" w:sz="4" w:space="0" w:color="auto"/>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9.1%</w:t>
            </w:r>
          </w:p>
        </w:tc>
        <w:tc>
          <w:tcPr>
            <w:tcW w:w="1840" w:type="dxa"/>
            <w:tcBorders>
              <w:left w:val="nil"/>
              <w:right w:val="single" w:sz="4" w:space="0" w:color="auto"/>
            </w:tcBorders>
            <w:shd w:val="clear" w:color="000000" w:fill="FFFFFF"/>
            <w:vAlign w:val="bottom"/>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ES"/>
              </w:rPr>
              <w:t>7.3%</w:t>
            </w:r>
          </w:p>
        </w:tc>
      </w:tr>
      <w:tr w:rsidR="00D31E3D" w:rsidRPr="008A7448" w:rsidTr="007D5DCF">
        <w:trPr>
          <w:trHeight w:val="300"/>
          <w:jc w:val="center"/>
        </w:trPr>
        <w:tc>
          <w:tcPr>
            <w:tcW w:w="429" w:type="dxa"/>
            <w:tcBorders>
              <w:left w:val="single" w:sz="4" w:space="0" w:color="auto"/>
              <w:bottom w:val="single" w:sz="4" w:space="0" w:color="auto"/>
              <w:right w:val="nil"/>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5</w:t>
            </w:r>
          </w:p>
        </w:tc>
        <w:tc>
          <w:tcPr>
            <w:tcW w:w="1500" w:type="dxa"/>
            <w:tcBorders>
              <w:left w:val="nil"/>
              <w:bottom w:val="single" w:sz="4" w:space="0" w:color="auto"/>
              <w:right w:val="single" w:sz="4" w:space="0" w:color="auto"/>
            </w:tcBorders>
            <w:shd w:val="clear" w:color="000000" w:fill="FFFFFF"/>
            <w:noWrap/>
            <w:vAlign w:val="center"/>
            <w:hideMark/>
          </w:tcPr>
          <w:p w:rsidR="00D31E3D" w:rsidRPr="008A7448" w:rsidRDefault="00D31E3D" w:rsidP="00296AE0">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Form 4</w:t>
            </w:r>
          </w:p>
        </w:tc>
        <w:tc>
          <w:tcPr>
            <w:tcW w:w="1840" w:type="dxa"/>
            <w:tcBorders>
              <w:left w:val="nil"/>
              <w:bottom w:val="single" w:sz="4" w:space="0" w:color="auto"/>
              <w:right w:val="single" w:sz="4" w:space="0" w:color="auto"/>
            </w:tcBorders>
            <w:shd w:val="clear" w:color="000000" w:fill="FFFFFF"/>
            <w:noWrap/>
            <w:vAlign w:val="center"/>
            <w:hideMark/>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43.0%</w:t>
            </w:r>
          </w:p>
        </w:tc>
        <w:tc>
          <w:tcPr>
            <w:tcW w:w="1840" w:type="dxa"/>
            <w:tcBorders>
              <w:left w:val="nil"/>
              <w:bottom w:val="single" w:sz="4" w:space="0" w:color="auto"/>
              <w:right w:val="single" w:sz="4" w:space="0" w:color="auto"/>
            </w:tcBorders>
            <w:shd w:val="clear" w:color="000000" w:fill="FFFFFF"/>
            <w:vAlign w:val="bottom"/>
          </w:tcPr>
          <w:p w:rsidR="00D31E3D" w:rsidRPr="008A7448" w:rsidRDefault="00D31E3D" w:rsidP="00296AE0">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ES"/>
              </w:rPr>
              <w:t>3.4%</w:t>
            </w:r>
          </w:p>
        </w:tc>
      </w:tr>
    </w:tbl>
    <w:p w:rsidR="00077A12" w:rsidRPr="008A7448" w:rsidRDefault="00077A12" w:rsidP="00077A12">
      <w:pPr>
        <w:spacing w:before="0" w:after="0" w:line="360" w:lineRule="auto"/>
        <w:jc w:val="center"/>
        <w:rPr>
          <w:rFonts w:ascii="Times New Roman" w:hAnsi="Times New Roman" w:cs="Times New Roman"/>
          <w:sz w:val="18"/>
          <w:szCs w:val="18"/>
        </w:rPr>
      </w:pPr>
      <w:r w:rsidRPr="008A7448">
        <w:rPr>
          <w:rFonts w:ascii="Times New Roman" w:hAnsi="Times New Roman" w:cs="Times New Roman"/>
          <w:sz w:val="18"/>
          <w:szCs w:val="18"/>
        </w:rPr>
        <w:t>Source: Calculations based on MOEYS data</w:t>
      </w:r>
    </w:p>
    <w:p w:rsidR="00946126" w:rsidRPr="008A7448" w:rsidRDefault="00946126" w:rsidP="0017588B">
      <w:pPr>
        <w:pStyle w:val="Heading2"/>
        <w:numPr>
          <w:ilvl w:val="0"/>
          <w:numId w:val="34"/>
        </w:numPr>
        <w:rPr>
          <w:rFonts w:ascii="Times New Roman" w:hAnsi="Times New Roman" w:cs="Times New Roman"/>
          <w:color w:val="auto"/>
          <w:sz w:val="24"/>
          <w:szCs w:val="24"/>
        </w:rPr>
      </w:pPr>
      <w:bookmarkStart w:id="68" w:name="_Toc383317435"/>
      <w:r w:rsidRPr="008A7448">
        <w:rPr>
          <w:rFonts w:ascii="Times New Roman" w:hAnsi="Times New Roman" w:cs="Times New Roman"/>
          <w:color w:val="auto"/>
          <w:sz w:val="24"/>
          <w:szCs w:val="24"/>
        </w:rPr>
        <w:t xml:space="preserve">Assumptions </w:t>
      </w:r>
      <w:r w:rsidR="00601A5A">
        <w:rPr>
          <w:rFonts w:ascii="Times New Roman" w:hAnsi="Times New Roman" w:cs="Times New Roman"/>
          <w:color w:val="auto"/>
          <w:sz w:val="24"/>
          <w:szCs w:val="24"/>
        </w:rPr>
        <w:t>A</w:t>
      </w:r>
      <w:r w:rsidR="00D45E7C">
        <w:rPr>
          <w:rFonts w:ascii="Times New Roman" w:hAnsi="Times New Roman" w:cs="Times New Roman"/>
          <w:color w:val="auto"/>
          <w:sz w:val="24"/>
          <w:szCs w:val="24"/>
        </w:rPr>
        <w:t>ssociated with</w:t>
      </w:r>
      <w:r w:rsidR="00A94E27">
        <w:rPr>
          <w:rFonts w:ascii="Times New Roman" w:hAnsi="Times New Roman" w:cs="Times New Roman"/>
          <w:color w:val="auto"/>
          <w:sz w:val="24"/>
          <w:szCs w:val="24"/>
        </w:rPr>
        <w:t xml:space="preserve"> Long-</w:t>
      </w:r>
      <w:r w:rsidR="00601A5A">
        <w:rPr>
          <w:rFonts w:ascii="Times New Roman" w:hAnsi="Times New Roman" w:cs="Times New Roman"/>
          <w:color w:val="auto"/>
          <w:sz w:val="24"/>
          <w:szCs w:val="24"/>
        </w:rPr>
        <w:t>term E</w:t>
      </w:r>
      <w:r w:rsidRPr="008A7448">
        <w:rPr>
          <w:rFonts w:ascii="Times New Roman" w:hAnsi="Times New Roman" w:cs="Times New Roman"/>
          <w:color w:val="auto"/>
          <w:sz w:val="24"/>
          <w:szCs w:val="24"/>
        </w:rPr>
        <w:t>ffects of the Program</w:t>
      </w:r>
      <w:r w:rsidR="00601A5A">
        <w:rPr>
          <w:rFonts w:ascii="Times New Roman" w:hAnsi="Times New Roman" w:cs="Times New Roman"/>
          <w:color w:val="auto"/>
          <w:sz w:val="24"/>
          <w:szCs w:val="24"/>
        </w:rPr>
        <w:t>: Future Income of the Beneficiary C</w:t>
      </w:r>
      <w:r w:rsidR="00FA0113" w:rsidRPr="008A7448">
        <w:rPr>
          <w:rFonts w:ascii="Times New Roman" w:hAnsi="Times New Roman" w:cs="Times New Roman"/>
          <w:color w:val="auto"/>
          <w:sz w:val="24"/>
          <w:szCs w:val="24"/>
        </w:rPr>
        <w:t>ohorts</w:t>
      </w:r>
      <w:bookmarkEnd w:id="68"/>
    </w:p>
    <w:p w:rsidR="001634AB" w:rsidRPr="008A7448" w:rsidRDefault="00946126" w:rsidP="00A61360">
      <w:pPr>
        <w:pStyle w:val="Default"/>
        <w:numPr>
          <w:ilvl w:val="1"/>
          <w:numId w:val="33"/>
        </w:numPr>
        <w:spacing w:before="120" w:after="120"/>
        <w:ind w:hanging="720"/>
        <w:jc w:val="both"/>
        <w:rPr>
          <w:lang w:val="en-US"/>
        </w:rPr>
      </w:pPr>
      <w:r w:rsidRPr="008A7448">
        <w:rPr>
          <w:lang w:val="en-US"/>
        </w:rPr>
        <w:t>The</w:t>
      </w:r>
      <w:r w:rsidR="00880471" w:rsidRPr="008A7448">
        <w:rPr>
          <w:lang w:val="en-US"/>
        </w:rPr>
        <w:t xml:space="preserve"> literature indicates that the</w:t>
      </w:r>
      <w:r w:rsidRPr="008A7448">
        <w:rPr>
          <w:lang w:val="en-US"/>
        </w:rPr>
        <w:t xml:space="preserve"> salary structure of </w:t>
      </w:r>
      <w:r w:rsidR="00880471" w:rsidRPr="008A7448">
        <w:rPr>
          <w:lang w:val="en-US"/>
        </w:rPr>
        <w:t>any la</w:t>
      </w:r>
      <w:r w:rsidRPr="008A7448">
        <w:rPr>
          <w:lang w:val="en-US"/>
        </w:rPr>
        <w:t xml:space="preserve">bor </w:t>
      </w:r>
      <w:r w:rsidR="00843F34" w:rsidRPr="008A7448">
        <w:rPr>
          <w:lang w:val="en-US"/>
        </w:rPr>
        <w:t xml:space="preserve">market </w:t>
      </w:r>
      <w:r w:rsidRPr="008A7448">
        <w:rPr>
          <w:lang w:val="en-US"/>
        </w:rPr>
        <w:t xml:space="preserve">is </w:t>
      </w:r>
      <w:r w:rsidR="00880471" w:rsidRPr="008A7448">
        <w:rPr>
          <w:lang w:val="en-US"/>
        </w:rPr>
        <w:t>a function of</w:t>
      </w:r>
      <w:r w:rsidRPr="008A7448">
        <w:rPr>
          <w:lang w:val="en-US"/>
        </w:rPr>
        <w:t xml:space="preserve"> the educational level of the economically active population</w:t>
      </w:r>
      <w:r w:rsidR="00880471" w:rsidRPr="008A7448">
        <w:rPr>
          <w:lang w:val="en-US"/>
        </w:rPr>
        <w:t xml:space="preserve"> </w:t>
      </w:r>
      <w:r w:rsidRPr="008A7448">
        <w:rPr>
          <w:lang w:val="en-US"/>
        </w:rPr>
        <w:t>(Patrinos y Psacharopoulos, 2004; Barro: 1991; Mankiw et al: 1992; Romer; 1986; Lucas, 1988; Guisán y Aguayo: 2001; UNESCO: 2005; Hanushek-Kimko: 2000).</w:t>
      </w:r>
      <w:r w:rsidR="00880471" w:rsidRPr="008A7448">
        <w:rPr>
          <w:lang w:val="en-US"/>
        </w:rPr>
        <w:t xml:space="preserve"> Thus, the future income of the beneficiary cohorts </w:t>
      </w:r>
      <w:r w:rsidR="00771DE9" w:rsidRPr="008A7448">
        <w:rPr>
          <w:lang w:val="en-US"/>
        </w:rPr>
        <w:t>depends</w:t>
      </w:r>
      <w:r w:rsidR="00880471" w:rsidRPr="008A7448">
        <w:rPr>
          <w:lang w:val="en-US"/>
        </w:rPr>
        <w:t xml:space="preserve"> on their education level.</w:t>
      </w:r>
      <w:r w:rsidR="00771DE9" w:rsidRPr="008A7448">
        <w:rPr>
          <w:lang w:val="en-US"/>
        </w:rPr>
        <w:t xml:space="preserve"> </w:t>
      </w:r>
      <w:r w:rsidR="006D4668" w:rsidRPr="008A7448">
        <w:rPr>
          <w:lang w:val="en-US"/>
        </w:rPr>
        <w:t>Belize p</w:t>
      </w:r>
      <w:r w:rsidR="00771DE9" w:rsidRPr="008A7448">
        <w:rPr>
          <w:lang w:val="en-US"/>
        </w:rPr>
        <w:t>opulation census data (2010) confirms this as</w:t>
      </w:r>
      <w:r w:rsidRPr="008A7448">
        <w:rPr>
          <w:lang w:val="en-US"/>
        </w:rPr>
        <w:t xml:space="preserve">sociation between </w:t>
      </w:r>
      <w:r w:rsidR="00771DE9" w:rsidRPr="008A7448">
        <w:rPr>
          <w:lang w:val="en-US"/>
        </w:rPr>
        <w:t xml:space="preserve">education attainment and </w:t>
      </w:r>
      <w:r w:rsidRPr="008A7448">
        <w:rPr>
          <w:lang w:val="en-US"/>
        </w:rPr>
        <w:t xml:space="preserve">income </w:t>
      </w:r>
      <w:r w:rsidR="00771DE9" w:rsidRPr="008A7448">
        <w:rPr>
          <w:lang w:val="en-US"/>
        </w:rPr>
        <w:t>levels. T</w:t>
      </w:r>
      <w:r w:rsidRPr="008A7448">
        <w:rPr>
          <w:lang w:val="en-US"/>
        </w:rPr>
        <w:t>he greater the level of education, the higher the income received.</w:t>
      </w:r>
      <w:r w:rsidR="0024401F" w:rsidRPr="008A7448">
        <w:rPr>
          <w:lang w:val="en-US"/>
        </w:rPr>
        <w:t xml:space="preserve"> Secondary education graduates have an</w:t>
      </w:r>
      <w:r w:rsidR="004F1E9A">
        <w:rPr>
          <w:lang w:val="en-US"/>
        </w:rPr>
        <w:t xml:space="preserve"> average </w:t>
      </w:r>
      <w:r w:rsidR="0024401F" w:rsidRPr="008A7448">
        <w:rPr>
          <w:lang w:val="en-US"/>
        </w:rPr>
        <w:t>annual salary of US$7,410 per year, compared to US$5,400 in the case of workers with an incomplete secondary education. Workers with an incomplete primary education earn</w:t>
      </w:r>
      <w:r w:rsidR="004F1E9A">
        <w:rPr>
          <w:lang w:val="en-US"/>
        </w:rPr>
        <w:t xml:space="preserve"> on average less than</w:t>
      </w:r>
      <w:r w:rsidR="0024401F" w:rsidRPr="008A7448">
        <w:rPr>
          <w:lang w:val="en-US"/>
        </w:rPr>
        <w:t xml:space="preserve"> five </w:t>
      </w:r>
      <w:r w:rsidR="007031F1" w:rsidRPr="008A7448">
        <w:rPr>
          <w:lang w:val="en-US"/>
        </w:rPr>
        <w:t>thousand</w:t>
      </w:r>
      <w:r w:rsidR="0024401F" w:rsidRPr="008A7448">
        <w:rPr>
          <w:lang w:val="en-US"/>
        </w:rPr>
        <w:t xml:space="preserve"> dollars per year.</w:t>
      </w:r>
    </w:p>
    <w:p w:rsidR="001634AB" w:rsidRPr="008A7448" w:rsidRDefault="001634AB">
      <w:pPr>
        <w:rPr>
          <w:rFonts w:ascii="Times New Roman" w:eastAsiaTheme="minorEastAsia" w:hAnsi="Times New Roman" w:cs="Times New Roman"/>
          <w:color w:val="000000"/>
          <w:sz w:val="24"/>
          <w:szCs w:val="24"/>
          <w:lang w:eastAsia="es-ES"/>
        </w:rPr>
      </w:pPr>
      <w:r w:rsidRPr="008A7448">
        <w:br w:type="page"/>
      </w:r>
    </w:p>
    <w:tbl>
      <w:tblPr>
        <w:tblW w:w="4940" w:type="dxa"/>
        <w:jc w:val="center"/>
        <w:tblCellMar>
          <w:left w:w="70" w:type="dxa"/>
          <w:right w:w="70" w:type="dxa"/>
        </w:tblCellMar>
        <w:tblLook w:val="04A0" w:firstRow="1" w:lastRow="0" w:firstColumn="1" w:lastColumn="0" w:noHBand="0" w:noVBand="1"/>
      </w:tblPr>
      <w:tblGrid>
        <w:gridCol w:w="1640"/>
        <w:gridCol w:w="1720"/>
        <w:gridCol w:w="1580"/>
      </w:tblGrid>
      <w:tr w:rsidR="00946126" w:rsidRPr="008A7448" w:rsidTr="00946126">
        <w:trPr>
          <w:trHeight w:val="555"/>
          <w:jc w:val="center"/>
        </w:trPr>
        <w:tc>
          <w:tcPr>
            <w:tcW w:w="4940" w:type="dxa"/>
            <w:gridSpan w:val="3"/>
            <w:tcBorders>
              <w:top w:val="nil"/>
              <w:left w:val="nil"/>
              <w:bottom w:val="nil"/>
              <w:right w:val="nil"/>
            </w:tcBorders>
            <w:shd w:val="clear" w:color="000000" w:fill="FFFFFF"/>
            <w:vAlign w:val="center"/>
            <w:hideMark/>
          </w:tcPr>
          <w:p w:rsidR="00946126" w:rsidRPr="008A7448" w:rsidRDefault="001C1B20" w:rsidP="00BA6592">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lastRenderedPageBreak/>
              <w:t xml:space="preserve">Table </w:t>
            </w:r>
            <w:r w:rsidR="00D7283E" w:rsidRPr="008A7448">
              <w:rPr>
                <w:rFonts w:ascii="Times New Roman" w:eastAsia="Times New Roman" w:hAnsi="Times New Roman" w:cs="Times New Roman"/>
                <w:bCs/>
                <w:color w:val="000000"/>
                <w:sz w:val="20"/>
                <w:szCs w:val="20"/>
                <w:lang w:eastAsia="es-CO"/>
              </w:rPr>
              <w:t>8</w:t>
            </w:r>
            <w:r w:rsidR="00E228D8">
              <w:rPr>
                <w:rFonts w:ascii="Times New Roman" w:eastAsia="Times New Roman" w:hAnsi="Times New Roman" w:cs="Times New Roman"/>
                <w:bCs/>
                <w:color w:val="000000"/>
                <w:sz w:val="20"/>
                <w:szCs w:val="20"/>
                <w:lang w:eastAsia="es-CO"/>
              </w:rPr>
              <w:t>. Average i</w:t>
            </w:r>
            <w:r w:rsidR="00946126" w:rsidRPr="008A7448">
              <w:rPr>
                <w:rFonts w:ascii="Times New Roman" w:eastAsia="Times New Roman" w:hAnsi="Times New Roman" w:cs="Times New Roman"/>
                <w:bCs/>
                <w:color w:val="000000"/>
                <w:sz w:val="20"/>
                <w:szCs w:val="20"/>
                <w:lang w:eastAsia="es-CO"/>
              </w:rPr>
              <w:t>ncome by highest level of education attaine</w:t>
            </w:r>
            <w:r w:rsidR="00D7283E" w:rsidRPr="008A7448">
              <w:rPr>
                <w:rFonts w:ascii="Times New Roman" w:eastAsia="Times New Roman" w:hAnsi="Times New Roman" w:cs="Times New Roman"/>
                <w:bCs/>
                <w:color w:val="000000"/>
                <w:sz w:val="20"/>
                <w:szCs w:val="20"/>
                <w:lang w:eastAsia="es-CO"/>
              </w:rPr>
              <w:t xml:space="preserve">d </w:t>
            </w:r>
            <w:r w:rsidR="00BA6592" w:rsidRPr="008A7448">
              <w:rPr>
                <w:rFonts w:ascii="Times New Roman" w:eastAsia="Times New Roman" w:hAnsi="Times New Roman" w:cs="Times New Roman"/>
                <w:bCs/>
                <w:color w:val="000000"/>
                <w:sz w:val="20"/>
                <w:szCs w:val="20"/>
                <w:lang w:eastAsia="es-CO"/>
              </w:rPr>
              <w:t>(US$)</w:t>
            </w:r>
          </w:p>
        </w:tc>
      </w:tr>
      <w:tr w:rsidR="00946126" w:rsidRPr="008A7448" w:rsidTr="00946126">
        <w:trPr>
          <w:trHeight w:val="300"/>
          <w:jc w:val="center"/>
        </w:trPr>
        <w:tc>
          <w:tcPr>
            <w:tcW w:w="1640" w:type="dxa"/>
            <w:tcBorders>
              <w:top w:val="single" w:sz="4" w:space="0" w:color="auto"/>
              <w:left w:val="single" w:sz="4" w:space="0" w:color="auto"/>
              <w:bottom w:val="single" w:sz="4" w:space="0" w:color="auto"/>
              <w:right w:val="single" w:sz="4" w:space="0" w:color="auto"/>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Level</w:t>
            </w:r>
          </w:p>
        </w:tc>
        <w:tc>
          <w:tcPr>
            <w:tcW w:w="1720" w:type="dxa"/>
            <w:tcBorders>
              <w:top w:val="single" w:sz="4" w:space="0" w:color="auto"/>
              <w:left w:val="nil"/>
              <w:bottom w:val="single" w:sz="4" w:space="0" w:color="auto"/>
              <w:right w:val="single" w:sz="4" w:space="0" w:color="auto"/>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Monthly</w:t>
            </w:r>
          </w:p>
        </w:tc>
        <w:tc>
          <w:tcPr>
            <w:tcW w:w="1580" w:type="dxa"/>
            <w:tcBorders>
              <w:top w:val="single" w:sz="4" w:space="0" w:color="auto"/>
              <w:left w:val="nil"/>
              <w:bottom w:val="single" w:sz="4" w:space="0" w:color="auto"/>
              <w:right w:val="single" w:sz="4" w:space="0" w:color="auto"/>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8"/>
                <w:szCs w:val="18"/>
                <w:lang w:eastAsia="es-CO"/>
              </w:rPr>
            </w:pPr>
            <w:r w:rsidRPr="008A7448">
              <w:rPr>
                <w:rFonts w:ascii="Times New Roman" w:eastAsia="Times New Roman" w:hAnsi="Times New Roman" w:cs="Times New Roman"/>
                <w:b/>
                <w:bCs/>
                <w:color w:val="000000"/>
                <w:sz w:val="18"/>
                <w:szCs w:val="18"/>
                <w:lang w:eastAsia="es-CO"/>
              </w:rPr>
              <w:t>Annual (*)</w:t>
            </w:r>
          </w:p>
        </w:tc>
      </w:tr>
      <w:tr w:rsidR="00946126" w:rsidRPr="008A7448" w:rsidTr="00946126">
        <w:trPr>
          <w:trHeight w:val="300"/>
          <w:jc w:val="center"/>
        </w:trPr>
        <w:tc>
          <w:tcPr>
            <w:tcW w:w="1640" w:type="dxa"/>
            <w:tcBorders>
              <w:top w:val="single" w:sz="4" w:space="0" w:color="auto"/>
              <w:left w:val="single" w:sz="4" w:space="0" w:color="auto"/>
              <w:bottom w:val="nil"/>
              <w:right w:val="single" w:sz="4" w:space="0" w:color="auto"/>
            </w:tcBorders>
            <w:shd w:val="clear" w:color="000000" w:fill="FFFFFF"/>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None</w:t>
            </w:r>
          </w:p>
        </w:tc>
        <w:tc>
          <w:tcPr>
            <w:tcW w:w="1720" w:type="dxa"/>
            <w:tcBorders>
              <w:top w:val="single" w:sz="4" w:space="0" w:color="auto"/>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404</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46</w:t>
            </w:r>
          </w:p>
        </w:tc>
        <w:tc>
          <w:tcPr>
            <w:tcW w:w="1580" w:type="dxa"/>
            <w:tcBorders>
              <w:top w:val="single" w:sz="4" w:space="0" w:color="auto"/>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853</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53</w:t>
            </w:r>
          </w:p>
        </w:tc>
      </w:tr>
      <w:tr w:rsidR="00946126" w:rsidRPr="008A7448" w:rsidTr="00946126">
        <w:trPr>
          <w:trHeight w:val="300"/>
          <w:jc w:val="center"/>
        </w:trPr>
        <w:tc>
          <w:tcPr>
            <w:tcW w:w="1640" w:type="dxa"/>
            <w:tcBorders>
              <w:top w:val="nil"/>
              <w:left w:val="single" w:sz="4" w:space="0" w:color="auto"/>
              <w:bottom w:val="nil"/>
              <w:right w:val="single" w:sz="4" w:space="0" w:color="auto"/>
            </w:tcBorders>
            <w:shd w:val="clear" w:color="000000" w:fill="FFFFFF"/>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Primary</w:t>
            </w:r>
          </w:p>
        </w:tc>
        <w:tc>
          <w:tcPr>
            <w:tcW w:w="172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450</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02</w:t>
            </w:r>
          </w:p>
        </w:tc>
        <w:tc>
          <w:tcPr>
            <w:tcW w:w="158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5</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400</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21</w:t>
            </w:r>
          </w:p>
        </w:tc>
      </w:tr>
      <w:tr w:rsidR="00946126" w:rsidRPr="008A7448" w:rsidTr="00946126">
        <w:trPr>
          <w:trHeight w:val="300"/>
          <w:jc w:val="center"/>
        </w:trPr>
        <w:tc>
          <w:tcPr>
            <w:tcW w:w="1640" w:type="dxa"/>
            <w:tcBorders>
              <w:top w:val="nil"/>
              <w:left w:val="single" w:sz="4" w:space="0" w:color="auto"/>
              <w:bottom w:val="nil"/>
              <w:right w:val="single" w:sz="4" w:space="0" w:color="auto"/>
            </w:tcBorders>
            <w:shd w:val="clear" w:color="000000" w:fill="F2F2F2"/>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Secondary</w:t>
            </w:r>
          </w:p>
        </w:tc>
        <w:tc>
          <w:tcPr>
            <w:tcW w:w="1720" w:type="dxa"/>
            <w:tcBorders>
              <w:top w:val="nil"/>
              <w:left w:val="nil"/>
              <w:bottom w:val="nil"/>
              <w:right w:val="single" w:sz="4" w:space="0" w:color="auto"/>
            </w:tcBorders>
            <w:shd w:val="clear" w:color="000000" w:fill="F2F2F2"/>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617</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55</w:t>
            </w:r>
          </w:p>
        </w:tc>
        <w:tc>
          <w:tcPr>
            <w:tcW w:w="1580" w:type="dxa"/>
            <w:tcBorders>
              <w:top w:val="nil"/>
              <w:left w:val="nil"/>
              <w:bottom w:val="nil"/>
              <w:right w:val="single" w:sz="4" w:space="0" w:color="auto"/>
            </w:tcBorders>
            <w:shd w:val="clear" w:color="000000" w:fill="F2F2F2"/>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7</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410</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57</w:t>
            </w:r>
          </w:p>
        </w:tc>
      </w:tr>
      <w:tr w:rsidR="00946126" w:rsidRPr="008A7448" w:rsidTr="00946126">
        <w:trPr>
          <w:trHeight w:val="300"/>
          <w:jc w:val="center"/>
        </w:trPr>
        <w:tc>
          <w:tcPr>
            <w:tcW w:w="1640" w:type="dxa"/>
            <w:tcBorders>
              <w:top w:val="nil"/>
              <w:left w:val="single" w:sz="4" w:space="0" w:color="auto"/>
              <w:bottom w:val="nil"/>
              <w:right w:val="single" w:sz="4" w:space="0" w:color="auto"/>
            </w:tcBorders>
            <w:shd w:val="clear" w:color="000000" w:fill="FFFFFF"/>
            <w:vAlign w:val="center"/>
            <w:hideMark/>
          </w:tcPr>
          <w:p w:rsidR="00946126" w:rsidRPr="008A7448" w:rsidRDefault="007031F1"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Post-Secondary</w:t>
            </w:r>
          </w:p>
        </w:tc>
        <w:tc>
          <w:tcPr>
            <w:tcW w:w="172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798</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23</w:t>
            </w:r>
          </w:p>
        </w:tc>
        <w:tc>
          <w:tcPr>
            <w:tcW w:w="158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9</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578</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80</w:t>
            </w:r>
          </w:p>
        </w:tc>
      </w:tr>
      <w:tr w:rsidR="00946126" w:rsidRPr="008A7448" w:rsidTr="00946126">
        <w:trPr>
          <w:trHeight w:val="300"/>
          <w:jc w:val="center"/>
        </w:trPr>
        <w:tc>
          <w:tcPr>
            <w:tcW w:w="1640" w:type="dxa"/>
            <w:tcBorders>
              <w:top w:val="nil"/>
              <w:left w:val="single" w:sz="4" w:space="0" w:color="auto"/>
              <w:bottom w:val="nil"/>
              <w:right w:val="single" w:sz="4" w:space="0" w:color="auto"/>
            </w:tcBorders>
            <w:shd w:val="clear" w:color="000000" w:fill="FFFFFF"/>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University</w:t>
            </w:r>
          </w:p>
        </w:tc>
        <w:tc>
          <w:tcPr>
            <w:tcW w:w="172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1</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151</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55</w:t>
            </w:r>
          </w:p>
        </w:tc>
        <w:tc>
          <w:tcPr>
            <w:tcW w:w="158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13</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818</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58</w:t>
            </w:r>
          </w:p>
        </w:tc>
      </w:tr>
      <w:tr w:rsidR="00946126" w:rsidRPr="008A7448" w:rsidTr="00946126">
        <w:trPr>
          <w:trHeight w:val="300"/>
          <w:jc w:val="center"/>
        </w:trPr>
        <w:tc>
          <w:tcPr>
            <w:tcW w:w="1640" w:type="dxa"/>
            <w:tcBorders>
              <w:top w:val="nil"/>
              <w:left w:val="single" w:sz="4" w:space="0" w:color="auto"/>
              <w:bottom w:val="nil"/>
              <w:right w:val="single" w:sz="4" w:space="0" w:color="auto"/>
            </w:tcBorders>
            <w:shd w:val="clear" w:color="000000" w:fill="FFFFFF"/>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Other</w:t>
            </w:r>
          </w:p>
        </w:tc>
        <w:tc>
          <w:tcPr>
            <w:tcW w:w="172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442</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08</w:t>
            </w:r>
          </w:p>
        </w:tc>
        <w:tc>
          <w:tcPr>
            <w:tcW w:w="1580" w:type="dxa"/>
            <w:tcBorders>
              <w:top w:val="nil"/>
              <w:left w:val="nil"/>
              <w:bottom w:val="nil"/>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5</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305</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01</w:t>
            </w:r>
          </w:p>
        </w:tc>
      </w:tr>
      <w:tr w:rsidR="00946126" w:rsidRPr="008A7448" w:rsidTr="00946126">
        <w:trPr>
          <w:trHeight w:val="300"/>
          <w:jc w:val="center"/>
        </w:trPr>
        <w:tc>
          <w:tcPr>
            <w:tcW w:w="1640" w:type="dxa"/>
            <w:tcBorders>
              <w:top w:val="nil"/>
              <w:left w:val="single" w:sz="4" w:space="0" w:color="auto"/>
              <w:bottom w:val="single" w:sz="4" w:space="0" w:color="auto"/>
              <w:right w:val="single" w:sz="4" w:space="0" w:color="auto"/>
            </w:tcBorders>
            <w:shd w:val="clear" w:color="000000" w:fill="FFFFFF"/>
            <w:vAlign w:val="center"/>
            <w:hideMark/>
          </w:tcPr>
          <w:p w:rsidR="00946126" w:rsidRPr="008A7448" w:rsidRDefault="00946126" w:rsidP="00946126">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Not Reported</w:t>
            </w:r>
          </w:p>
        </w:tc>
        <w:tc>
          <w:tcPr>
            <w:tcW w:w="1720" w:type="dxa"/>
            <w:tcBorders>
              <w:top w:val="nil"/>
              <w:left w:val="nil"/>
              <w:bottom w:val="single" w:sz="4" w:space="0" w:color="auto"/>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624</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70</w:t>
            </w:r>
          </w:p>
        </w:tc>
        <w:tc>
          <w:tcPr>
            <w:tcW w:w="1580" w:type="dxa"/>
            <w:tcBorders>
              <w:top w:val="nil"/>
              <w:left w:val="nil"/>
              <w:bottom w:val="single" w:sz="4" w:space="0" w:color="auto"/>
              <w:right w:val="single" w:sz="4" w:space="0" w:color="auto"/>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7</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496</w:t>
            </w:r>
            <w:r w:rsidR="00B956EB" w:rsidRPr="008A7448">
              <w:rPr>
                <w:rFonts w:ascii="Times New Roman" w:eastAsia="Times New Roman" w:hAnsi="Times New Roman" w:cs="Times New Roman"/>
                <w:color w:val="000000"/>
                <w:sz w:val="18"/>
                <w:szCs w:val="18"/>
                <w:lang w:eastAsia="es-CO"/>
              </w:rPr>
              <w:t>.</w:t>
            </w:r>
            <w:r w:rsidRPr="008A7448">
              <w:rPr>
                <w:rFonts w:ascii="Times New Roman" w:eastAsia="Times New Roman" w:hAnsi="Times New Roman" w:cs="Times New Roman"/>
                <w:color w:val="000000"/>
                <w:sz w:val="18"/>
                <w:szCs w:val="18"/>
                <w:lang w:eastAsia="es-CO"/>
              </w:rPr>
              <w:t>43</w:t>
            </w:r>
          </w:p>
        </w:tc>
      </w:tr>
    </w:tbl>
    <w:p w:rsidR="00946126" w:rsidRPr="008A7448" w:rsidRDefault="00946126" w:rsidP="0094612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*Own calculations </w:t>
      </w:r>
      <w:r w:rsidR="00F47562" w:rsidRPr="008A7448">
        <w:rPr>
          <w:rFonts w:ascii="Times New Roman" w:hAnsi="Times New Roman" w:cs="Times New Roman"/>
          <w:sz w:val="18"/>
          <w:szCs w:val="18"/>
        </w:rPr>
        <w:t>–Estimated value</w:t>
      </w:r>
    </w:p>
    <w:p w:rsidR="00946126" w:rsidRPr="008A7448" w:rsidRDefault="00946126" w:rsidP="00946126">
      <w:pPr>
        <w:spacing w:before="0" w:after="0"/>
        <w:ind w:left="0" w:firstLine="0"/>
        <w:jc w:val="center"/>
        <w:rPr>
          <w:rFonts w:ascii="Times New Roman" w:hAnsi="Times New Roman" w:cs="Times New Roman"/>
          <w:sz w:val="18"/>
          <w:szCs w:val="18"/>
        </w:rPr>
      </w:pPr>
      <w:r w:rsidRPr="008A7448">
        <w:rPr>
          <w:rFonts w:ascii="Times New Roman" w:hAnsi="Times New Roman" w:cs="Times New Roman"/>
          <w:color w:val="000000"/>
          <w:sz w:val="18"/>
          <w:szCs w:val="18"/>
        </w:rPr>
        <w:t xml:space="preserve">Source: </w:t>
      </w:r>
      <w:r w:rsidR="00D7283E" w:rsidRPr="008A7448">
        <w:rPr>
          <w:rFonts w:ascii="Times New Roman" w:hAnsi="Times New Roman" w:cs="Times New Roman"/>
          <w:color w:val="000000"/>
          <w:sz w:val="18"/>
          <w:szCs w:val="18"/>
        </w:rPr>
        <w:t>2010 Population Census data</w:t>
      </w:r>
    </w:p>
    <w:p w:rsidR="00366D96" w:rsidRPr="008A7448" w:rsidRDefault="00797BD3" w:rsidP="00A61360">
      <w:pPr>
        <w:pStyle w:val="Default"/>
        <w:numPr>
          <w:ilvl w:val="1"/>
          <w:numId w:val="33"/>
        </w:numPr>
        <w:spacing w:before="240" w:after="240"/>
        <w:ind w:hanging="720"/>
        <w:jc w:val="both"/>
        <w:rPr>
          <w:lang w:val="en-US"/>
        </w:rPr>
      </w:pPr>
      <w:r w:rsidRPr="008A7448">
        <w:rPr>
          <w:lang w:val="en-US"/>
        </w:rPr>
        <w:t xml:space="preserve">When calculating the number of beneficiaries that will benefit from </w:t>
      </w:r>
      <w:r w:rsidR="003C44B7" w:rsidRPr="008A7448">
        <w:rPr>
          <w:lang w:val="en-US"/>
        </w:rPr>
        <w:t xml:space="preserve">a </w:t>
      </w:r>
      <w:r w:rsidR="00DD77E2" w:rsidRPr="008A7448">
        <w:rPr>
          <w:lang w:val="en-US"/>
        </w:rPr>
        <w:t xml:space="preserve">higher </w:t>
      </w:r>
      <w:r w:rsidR="003C44B7" w:rsidRPr="008A7448">
        <w:rPr>
          <w:lang w:val="en-US"/>
        </w:rPr>
        <w:t>wage</w:t>
      </w:r>
      <w:r w:rsidR="00511F5D" w:rsidRPr="008A7448">
        <w:rPr>
          <w:lang w:val="en-US"/>
        </w:rPr>
        <w:t xml:space="preserve"> once insert</w:t>
      </w:r>
      <w:r w:rsidR="003C44B7" w:rsidRPr="008A7448">
        <w:rPr>
          <w:lang w:val="en-US"/>
        </w:rPr>
        <w:t>ed into the labor market</w:t>
      </w:r>
      <w:r w:rsidRPr="008A7448">
        <w:rPr>
          <w:lang w:val="en-US"/>
        </w:rPr>
        <w:t>, the model</w:t>
      </w:r>
      <w:r w:rsidR="00511F5D" w:rsidRPr="008A7448">
        <w:rPr>
          <w:lang w:val="en-US"/>
        </w:rPr>
        <w:t xml:space="preserve"> </w:t>
      </w:r>
      <w:r w:rsidR="00D344D9" w:rsidRPr="008A7448">
        <w:rPr>
          <w:lang w:val="en-US"/>
        </w:rPr>
        <w:t xml:space="preserve">considers </w:t>
      </w:r>
      <w:r w:rsidR="00511F5D" w:rsidRPr="008A7448">
        <w:rPr>
          <w:lang w:val="en-US"/>
        </w:rPr>
        <w:t>the unemployment rate.</w:t>
      </w:r>
      <w:r w:rsidR="00152021" w:rsidRPr="008A7448">
        <w:rPr>
          <w:lang w:val="en-US"/>
        </w:rPr>
        <w:t xml:space="preserve"> </w:t>
      </w:r>
      <w:r w:rsidR="003C44B7" w:rsidRPr="008A7448">
        <w:rPr>
          <w:lang w:val="en-US"/>
        </w:rPr>
        <w:t>The</w:t>
      </w:r>
      <w:r w:rsidR="00B75065" w:rsidRPr="008A7448">
        <w:rPr>
          <w:lang w:val="en-US"/>
        </w:rPr>
        <w:t xml:space="preserve"> unempl</w:t>
      </w:r>
      <w:r w:rsidR="003C44B7" w:rsidRPr="008A7448">
        <w:rPr>
          <w:lang w:val="en-US"/>
        </w:rPr>
        <w:t xml:space="preserve">oyment rate </w:t>
      </w:r>
      <w:r w:rsidR="007D5839" w:rsidRPr="008A7448">
        <w:rPr>
          <w:lang w:val="en-US"/>
        </w:rPr>
        <w:t>used in the model is</w:t>
      </w:r>
      <w:r w:rsidR="003C44B7" w:rsidRPr="008A7448">
        <w:rPr>
          <w:lang w:val="en-US"/>
        </w:rPr>
        <w:t xml:space="preserve"> 11</w:t>
      </w:r>
      <w:r w:rsidR="007355AA" w:rsidRPr="008A7448">
        <w:rPr>
          <w:lang w:val="en-US"/>
        </w:rPr>
        <w:t>.</w:t>
      </w:r>
      <w:r w:rsidR="003C44B7" w:rsidRPr="008A7448">
        <w:rPr>
          <w:lang w:val="en-US"/>
        </w:rPr>
        <w:t>1%</w:t>
      </w:r>
      <w:r w:rsidR="007D5839" w:rsidRPr="008A7448">
        <w:rPr>
          <w:lang w:val="en-US"/>
        </w:rPr>
        <w:t xml:space="preserve">, the 2001-12 average after </w:t>
      </w:r>
      <w:r w:rsidR="003C00BA" w:rsidRPr="008A7448">
        <w:rPr>
          <w:lang w:val="en-US"/>
        </w:rPr>
        <w:t xml:space="preserve">adjusting </w:t>
      </w:r>
      <w:r w:rsidR="007031F1" w:rsidRPr="008A7448">
        <w:rPr>
          <w:lang w:val="en-US"/>
        </w:rPr>
        <w:t>for extreme</w:t>
      </w:r>
      <w:r w:rsidR="003C00BA" w:rsidRPr="008A7448">
        <w:rPr>
          <w:lang w:val="en-US"/>
        </w:rPr>
        <w:t xml:space="preserve"> </w:t>
      </w:r>
      <w:r w:rsidR="007031F1" w:rsidRPr="008A7448">
        <w:rPr>
          <w:lang w:val="en-US"/>
        </w:rPr>
        <w:t>values</w:t>
      </w:r>
      <w:r w:rsidR="003C00BA" w:rsidRPr="008A7448">
        <w:rPr>
          <w:lang w:val="en-US"/>
        </w:rPr>
        <w:t xml:space="preserve"> (S</w:t>
      </w:r>
      <w:r w:rsidR="00B75065" w:rsidRPr="008A7448">
        <w:rPr>
          <w:lang w:val="en-US"/>
        </w:rPr>
        <w:t xml:space="preserve">ee </w:t>
      </w:r>
      <w:ins w:id="69" w:author="Livia" w:date="2014-05-16T14:33: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00B75065" w:rsidRPr="003A04FC">
          <w:rPr>
            <w:rStyle w:val="Hyperlink"/>
            <w:lang w:val="en-US"/>
          </w:rPr>
          <w:t>Annex I</w:t>
        </w:r>
        <w:r w:rsidR="003A04FC">
          <w:rPr>
            <w:lang w:val="en-US"/>
          </w:rPr>
          <w:fldChar w:fldCharType="end"/>
        </w:r>
      </w:ins>
      <w:r w:rsidR="00B75065" w:rsidRPr="008A7448">
        <w:rPr>
          <w:lang w:val="en-US"/>
        </w:rPr>
        <w:t xml:space="preserve"> sheet GEN.INFO).</w:t>
      </w:r>
    </w:p>
    <w:p w:rsidR="00366D96" w:rsidRPr="008A7448" w:rsidRDefault="00366D96" w:rsidP="00366D96">
      <w:pPr>
        <w:spacing w:before="0" w:after="0" w:line="360" w:lineRule="auto"/>
        <w:ind w:left="0" w:firstLine="0"/>
        <w:jc w:val="center"/>
        <w:rPr>
          <w:rFonts w:ascii="Times New Roman" w:hAnsi="Times New Roman" w:cs="Times New Roman"/>
          <w:sz w:val="20"/>
          <w:szCs w:val="20"/>
        </w:rPr>
      </w:pPr>
      <w:r w:rsidRPr="008A7448">
        <w:rPr>
          <w:rFonts w:ascii="Times New Roman" w:eastAsia="Times New Roman" w:hAnsi="Times New Roman" w:cs="Times New Roman"/>
          <w:bCs/>
          <w:sz w:val="20"/>
          <w:szCs w:val="20"/>
          <w:lang w:eastAsia="es-CO"/>
        </w:rPr>
        <w:t xml:space="preserve">Table </w:t>
      </w:r>
      <w:r w:rsidR="00A113A7" w:rsidRPr="008A7448">
        <w:rPr>
          <w:rFonts w:ascii="Times New Roman" w:eastAsia="Times New Roman" w:hAnsi="Times New Roman" w:cs="Times New Roman"/>
          <w:bCs/>
          <w:sz w:val="20"/>
          <w:szCs w:val="20"/>
          <w:lang w:eastAsia="es-CO"/>
        </w:rPr>
        <w:t>9</w:t>
      </w:r>
      <w:r w:rsidRPr="008A7448">
        <w:rPr>
          <w:rFonts w:ascii="Times New Roman" w:eastAsia="Times New Roman" w:hAnsi="Times New Roman" w:cs="Times New Roman"/>
          <w:bCs/>
          <w:sz w:val="20"/>
          <w:szCs w:val="20"/>
          <w:lang w:eastAsia="es-CO"/>
        </w:rPr>
        <w:t>. Average Unemployment Rate</w:t>
      </w:r>
    </w:p>
    <w:tbl>
      <w:tblPr>
        <w:tblW w:w="2982" w:type="dxa"/>
        <w:jc w:val="center"/>
        <w:tblInd w:w="65" w:type="dxa"/>
        <w:tblLayout w:type="fixed"/>
        <w:tblCellMar>
          <w:left w:w="70" w:type="dxa"/>
          <w:right w:w="70" w:type="dxa"/>
        </w:tblCellMar>
        <w:tblLook w:val="04A0" w:firstRow="1" w:lastRow="0" w:firstColumn="1" w:lastColumn="0" w:noHBand="0" w:noVBand="1"/>
      </w:tblPr>
      <w:tblGrid>
        <w:gridCol w:w="1848"/>
        <w:gridCol w:w="1134"/>
      </w:tblGrid>
      <w:tr w:rsidR="00366D96" w:rsidRPr="008A7448" w:rsidTr="008137A5">
        <w:trPr>
          <w:trHeight w:val="280"/>
          <w:jc w:val="center"/>
        </w:trPr>
        <w:tc>
          <w:tcPr>
            <w:tcW w:w="1848" w:type="dxa"/>
            <w:tcBorders>
              <w:top w:val="single" w:sz="4" w:space="0" w:color="auto"/>
              <w:left w:val="single" w:sz="4" w:space="0" w:color="auto"/>
              <w:bottom w:val="single" w:sz="4" w:space="0" w:color="auto"/>
              <w:right w:val="nil"/>
            </w:tcBorders>
            <w:shd w:val="clear" w:color="000000" w:fill="B8CCE4"/>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UNEMPLOYMENT</w:t>
            </w:r>
          </w:p>
          <w:p w:rsidR="00366D96" w:rsidRPr="008A7448" w:rsidRDefault="00366D96" w:rsidP="008137A5">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RATE</w:t>
            </w:r>
          </w:p>
        </w:tc>
        <w:tc>
          <w:tcPr>
            <w:tcW w:w="1134" w:type="dxa"/>
            <w:tcBorders>
              <w:top w:val="single" w:sz="4" w:space="0" w:color="auto"/>
              <w:left w:val="nil"/>
              <w:bottom w:val="single" w:sz="4" w:space="0" w:color="auto"/>
              <w:right w:val="single" w:sz="4" w:space="0" w:color="auto"/>
            </w:tcBorders>
            <w:shd w:val="clear" w:color="000000" w:fill="B8CCE4"/>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2001</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9</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1%</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2002</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10</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0%</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2003</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12</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9%</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2004</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11</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6%</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2005</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11</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0%</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2006</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9</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4%</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2007</w:t>
            </w:r>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8</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5%</w:t>
            </w:r>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0" w:name="_Toc383316939"/>
            <w:r w:rsidRPr="008A7448">
              <w:rPr>
                <w:rFonts w:ascii="Times New Roman" w:eastAsia="Times New Roman" w:hAnsi="Times New Roman" w:cs="Times New Roman"/>
                <w:color w:val="000000"/>
                <w:sz w:val="18"/>
                <w:szCs w:val="18"/>
                <w:lang w:eastAsia="es-ES"/>
              </w:rPr>
              <w:t>2008</w:t>
            </w:r>
            <w:bookmarkEnd w:id="70"/>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1" w:name="_Toc383316940"/>
            <w:r w:rsidRPr="008A7448">
              <w:rPr>
                <w:rFonts w:ascii="Times New Roman" w:eastAsia="Times New Roman" w:hAnsi="Times New Roman" w:cs="Times New Roman"/>
                <w:color w:val="000000"/>
                <w:sz w:val="18"/>
                <w:szCs w:val="18"/>
                <w:lang w:eastAsia="es-ES"/>
              </w:rPr>
              <w:t>8</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2%</w:t>
            </w:r>
            <w:bookmarkEnd w:id="71"/>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2" w:name="_Toc383316941"/>
            <w:r w:rsidRPr="008A7448">
              <w:rPr>
                <w:rFonts w:ascii="Times New Roman" w:eastAsia="Times New Roman" w:hAnsi="Times New Roman" w:cs="Times New Roman"/>
                <w:color w:val="000000"/>
                <w:sz w:val="18"/>
                <w:szCs w:val="18"/>
                <w:lang w:eastAsia="es-ES"/>
              </w:rPr>
              <w:t>2009</w:t>
            </w:r>
            <w:bookmarkEnd w:id="72"/>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3" w:name="_Toc383316942"/>
            <w:r w:rsidRPr="008A7448">
              <w:rPr>
                <w:rFonts w:ascii="Times New Roman" w:eastAsia="Times New Roman" w:hAnsi="Times New Roman" w:cs="Times New Roman"/>
                <w:color w:val="000000"/>
                <w:sz w:val="18"/>
                <w:szCs w:val="18"/>
                <w:lang w:eastAsia="es-ES"/>
              </w:rPr>
              <w:t>13</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1%</w:t>
            </w:r>
            <w:bookmarkEnd w:id="73"/>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4" w:name="_Toc383316943"/>
            <w:r w:rsidRPr="008A7448">
              <w:rPr>
                <w:rFonts w:ascii="Times New Roman" w:eastAsia="Times New Roman" w:hAnsi="Times New Roman" w:cs="Times New Roman"/>
                <w:color w:val="000000"/>
                <w:sz w:val="18"/>
                <w:szCs w:val="18"/>
                <w:lang w:eastAsia="es-ES"/>
              </w:rPr>
              <w:t>2010</w:t>
            </w:r>
            <w:bookmarkEnd w:id="74"/>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5" w:name="_Toc383316944"/>
            <w:r w:rsidRPr="008A7448">
              <w:rPr>
                <w:rFonts w:ascii="Times New Roman" w:eastAsia="Times New Roman" w:hAnsi="Times New Roman" w:cs="Times New Roman"/>
                <w:color w:val="000000"/>
                <w:sz w:val="18"/>
                <w:szCs w:val="18"/>
                <w:lang w:eastAsia="es-ES"/>
              </w:rPr>
              <w:t>23</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3%</w:t>
            </w:r>
            <w:bookmarkEnd w:id="75"/>
          </w:p>
        </w:tc>
      </w:tr>
      <w:tr w:rsidR="00366D96" w:rsidRPr="008A7448" w:rsidTr="008137A5">
        <w:trPr>
          <w:trHeight w:val="280"/>
          <w:jc w:val="center"/>
        </w:trPr>
        <w:tc>
          <w:tcPr>
            <w:tcW w:w="1848" w:type="dxa"/>
            <w:tcBorders>
              <w:top w:val="nil"/>
              <w:left w:val="single" w:sz="4" w:space="0" w:color="auto"/>
              <w:bottom w:val="nil"/>
              <w:right w:val="nil"/>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6" w:name="_Toc383316945"/>
            <w:r w:rsidRPr="008A7448">
              <w:rPr>
                <w:rFonts w:ascii="Times New Roman" w:eastAsia="Times New Roman" w:hAnsi="Times New Roman" w:cs="Times New Roman"/>
                <w:color w:val="000000"/>
                <w:sz w:val="18"/>
                <w:szCs w:val="18"/>
                <w:lang w:eastAsia="es-ES"/>
              </w:rPr>
              <w:t>2012</w:t>
            </w:r>
            <w:bookmarkEnd w:id="76"/>
          </w:p>
        </w:tc>
        <w:tc>
          <w:tcPr>
            <w:tcW w:w="1134" w:type="dxa"/>
            <w:tcBorders>
              <w:top w:val="nil"/>
              <w:left w:val="nil"/>
              <w:bottom w:val="nil"/>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color w:val="000000"/>
                <w:sz w:val="18"/>
                <w:szCs w:val="18"/>
                <w:lang w:eastAsia="es-ES"/>
              </w:rPr>
            </w:pPr>
            <w:bookmarkStart w:id="77" w:name="_Toc383316946"/>
            <w:r w:rsidRPr="008A7448">
              <w:rPr>
                <w:rFonts w:ascii="Times New Roman" w:eastAsia="Times New Roman" w:hAnsi="Times New Roman" w:cs="Times New Roman"/>
                <w:color w:val="000000"/>
                <w:sz w:val="18"/>
                <w:szCs w:val="18"/>
                <w:lang w:eastAsia="es-ES"/>
              </w:rPr>
              <w:t>14</w:t>
            </w:r>
            <w:r w:rsidR="0051568B" w:rsidRPr="008A7448">
              <w:rPr>
                <w:rFonts w:ascii="Times New Roman" w:eastAsia="Times New Roman" w:hAnsi="Times New Roman" w:cs="Times New Roman"/>
                <w:color w:val="000000"/>
                <w:sz w:val="18"/>
                <w:szCs w:val="18"/>
                <w:lang w:eastAsia="es-ES"/>
              </w:rPr>
              <w:t>.</w:t>
            </w:r>
            <w:r w:rsidRPr="008A7448">
              <w:rPr>
                <w:rFonts w:ascii="Times New Roman" w:eastAsia="Times New Roman" w:hAnsi="Times New Roman" w:cs="Times New Roman"/>
                <w:color w:val="000000"/>
                <w:sz w:val="18"/>
                <w:szCs w:val="18"/>
                <w:lang w:eastAsia="es-ES"/>
              </w:rPr>
              <w:t>4%</w:t>
            </w:r>
            <w:bookmarkEnd w:id="77"/>
          </w:p>
        </w:tc>
      </w:tr>
      <w:tr w:rsidR="00366D96" w:rsidRPr="008A7448" w:rsidTr="008137A5">
        <w:trPr>
          <w:trHeight w:val="280"/>
          <w:jc w:val="center"/>
        </w:trPr>
        <w:tc>
          <w:tcPr>
            <w:tcW w:w="1848" w:type="dxa"/>
            <w:tcBorders>
              <w:top w:val="nil"/>
              <w:left w:val="single" w:sz="4" w:space="0" w:color="auto"/>
              <w:bottom w:val="single" w:sz="4" w:space="0" w:color="auto"/>
              <w:right w:val="nil"/>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b/>
                <w:bCs/>
                <w:color w:val="000000"/>
                <w:sz w:val="18"/>
                <w:szCs w:val="18"/>
                <w:lang w:eastAsia="es-ES"/>
              </w:rPr>
            </w:pPr>
            <w:bookmarkStart w:id="78" w:name="_Toc383316947"/>
            <w:r w:rsidRPr="008A7448">
              <w:rPr>
                <w:rFonts w:ascii="Times New Roman" w:eastAsia="Times New Roman" w:hAnsi="Times New Roman" w:cs="Times New Roman"/>
                <w:b/>
                <w:bCs/>
                <w:color w:val="000000"/>
                <w:sz w:val="18"/>
                <w:szCs w:val="18"/>
                <w:lang w:eastAsia="es-ES"/>
              </w:rPr>
              <w:t>AVERAGE (*)</w:t>
            </w:r>
            <w:bookmarkEnd w:id="78"/>
          </w:p>
        </w:tc>
        <w:tc>
          <w:tcPr>
            <w:tcW w:w="1134" w:type="dxa"/>
            <w:tcBorders>
              <w:top w:val="nil"/>
              <w:left w:val="nil"/>
              <w:bottom w:val="single" w:sz="4" w:space="0" w:color="auto"/>
              <w:right w:val="single" w:sz="4" w:space="0" w:color="auto"/>
            </w:tcBorders>
            <w:shd w:val="clear" w:color="000000" w:fill="FFFFFF"/>
            <w:noWrap/>
            <w:vAlign w:val="center"/>
            <w:hideMark/>
          </w:tcPr>
          <w:p w:rsidR="00366D96" w:rsidRPr="008A7448" w:rsidRDefault="00366D96" w:rsidP="008137A5">
            <w:pPr>
              <w:spacing w:before="0" w:after="0"/>
              <w:ind w:left="0" w:firstLine="0"/>
              <w:jc w:val="center"/>
              <w:outlineLvl w:val="0"/>
              <w:rPr>
                <w:rFonts w:ascii="Times New Roman" w:eastAsia="Times New Roman" w:hAnsi="Times New Roman" w:cs="Times New Roman"/>
                <w:b/>
                <w:bCs/>
                <w:color w:val="000000"/>
                <w:sz w:val="18"/>
                <w:szCs w:val="18"/>
                <w:lang w:eastAsia="es-ES"/>
              </w:rPr>
            </w:pPr>
            <w:bookmarkStart w:id="79" w:name="_Toc383316948"/>
            <w:r w:rsidRPr="008A7448">
              <w:rPr>
                <w:rFonts w:ascii="Times New Roman" w:eastAsia="Times New Roman" w:hAnsi="Times New Roman" w:cs="Times New Roman"/>
                <w:b/>
                <w:bCs/>
                <w:color w:val="000000"/>
                <w:sz w:val="18"/>
                <w:szCs w:val="18"/>
                <w:lang w:eastAsia="es-ES"/>
              </w:rPr>
              <w:t>11</w:t>
            </w:r>
            <w:r w:rsidR="0051568B" w:rsidRPr="008A7448">
              <w:rPr>
                <w:rFonts w:ascii="Times New Roman" w:eastAsia="Times New Roman" w:hAnsi="Times New Roman" w:cs="Times New Roman"/>
                <w:b/>
                <w:bCs/>
                <w:color w:val="000000"/>
                <w:sz w:val="18"/>
                <w:szCs w:val="18"/>
                <w:lang w:eastAsia="es-ES"/>
              </w:rPr>
              <w:t>.</w:t>
            </w:r>
            <w:r w:rsidRPr="008A7448">
              <w:rPr>
                <w:rFonts w:ascii="Times New Roman" w:eastAsia="Times New Roman" w:hAnsi="Times New Roman" w:cs="Times New Roman"/>
                <w:b/>
                <w:bCs/>
                <w:color w:val="000000"/>
                <w:sz w:val="18"/>
                <w:szCs w:val="18"/>
                <w:lang w:eastAsia="es-ES"/>
              </w:rPr>
              <w:t>1%</w:t>
            </w:r>
            <w:bookmarkEnd w:id="79"/>
          </w:p>
        </w:tc>
      </w:tr>
    </w:tbl>
    <w:p w:rsidR="00366D96" w:rsidRPr="008A7448" w:rsidRDefault="00366D96" w:rsidP="00366D96">
      <w:pPr>
        <w:spacing w:before="0" w:after="0"/>
        <w:ind w:left="0" w:firstLine="0"/>
        <w:jc w:val="center"/>
        <w:rPr>
          <w:rFonts w:ascii="Times New Roman" w:hAnsi="Times New Roman" w:cs="Times New Roman"/>
          <w:color w:val="800000"/>
          <w:sz w:val="18"/>
          <w:szCs w:val="18"/>
        </w:rPr>
      </w:pPr>
      <w:r w:rsidRPr="008A7448">
        <w:rPr>
          <w:rFonts w:ascii="Times New Roman" w:hAnsi="Times New Roman" w:cs="Times New Roman"/>
          <w:sz w:val="18"/>
          <w:szCs w:val="18"/>
        </w:rPr>
        <w:t>Note: *Own calculations</w:t>
      </w:r>
    </w:p>
    <w:p w:rsidR="00946126" w:rsidRPr="008A7448" w:rsidRDefault="005F79DD" w:rsidP="002B5038">
      <w:pPr>
        <w:pStyle w:val="Heading2"/>
        <w:numPr>
          <w:ilvl w:val="0"/>
          <w:numId w:val="34"/>
        </w:numPr>
        <w:rPr>
          <w:rFonts w:ascii="Times New Roman" w:eastAsiaTheme="minorEastAsia" w:hAnsi="Times New Roman" w:cs="Times New Roman"/>
          <w:bCs w:val="0"/>
          <w:color w:val="auto"/>
          <w:sz w:val="24"/>
          <w:szCs w:val="24"/>
          <w:lang w:eastAsia="es-ES"/>
        </w:rPr>
      </w:pPr>
      <w:bookmarkStart w:id="80" w:name="_Toc383317436"/>
      <w:r>
        <w:rPr>
          <w:rFonts w:ascii="Times New Roman" w:eastAsiaTheme="minorEastAsia" w:hAnsi="Times New Roman" w:cs="Times New Roman"/>
          <w:bCs w:val="0"/>
          <w:color w:val="auto"/>
          <w:sz w:val="24"/>
          <w:szCs w:val="24"/>
          <w:lang w:eastAsia="es-ES"/>
        </w:rPr>
        <w:t>Assumptions A</w:t>
      </w:r>
      <w:r w:rsidR="00946126" w:rsidRPr="008A7448">
        <w:rPr>
          <w:rFonts w:ascii="Times New Roman" w:eastAsiaTheme="minorEastAsia" w:hAnsi="Times New Roman" w:cs="Times New Roman"/>
          <w:bCs w:val="0"/>
          <w:color w:val="auto"/>
          <w:sz w:val="24"/>
          <w:szCs w:val="24"/>
          <w:lang w:eastAsia="es-ES"/>
        </w:rPr>
        <w:t xml:space="preserve">ssociated </w:t>
      </w:r>
      <w:r>
        <w:rPr>
          <w:rFonts w:ascii="Times New Roman" w:eastAsiaTheme="minorEastAsia" w:hAnsi="Times New Roman" w:cs="Times New Roman"/>
          <w:bCs w:val="0"/>
          <w:color w:val="auto"/>
          <w:sz w:val="24"/>
          <w:szCs w:val="24"/>
          <w:lang w:eastAsia="es-ES"/>
        </w:rPr>
        <w:t>with</w:t>
      </w:r>
      <w:r w:rsidR="00946126" w:rsidRPr="008A7448">
        <w:rPr>
          <w:rFonts w:ascii="Times New Roman" w:eastAsiaTheme="minorEastAsia" w:hAnsi="Times New Roman" w:cs="Times New Roman"/>
          <w:bCs w:val="0"/>
          <w:color w:val="auto"/>
          <w:sz w:val="24"/>
          <w:szCs w:val="24"/>
          <w:lang w:eastAsia="es-ES"/>
        </w:rPr>
        <w:t xml:space="preserve"> the </w:t>
      </w:r>
      <w:r w:rsidR="003C44B7" w:rsidRPr="008A7448">
        <w:rPr>
          <w:rFonts w:ascii="Times New Roman" w:eastAsiaTheme="minorEastAsia" w:hAnsi="Times New Roman" w:cs="Times New Roman"/>
          <w:bCs w:val="0"/>
          <w:color w:val="auto"/>
          <w:sz w:val="24"/>
          <w:szCs w:val="24"/>
          <w:lang w:eastAsia="es-ES"/>
        </w:rPr>
        <w:t>District Education Ce</w:t>
      </w:r>
      <w:r w:rsidR="0079013E" w:rsidRPr="008A7448">
        <w:rPr>
          <w:rFonts w:ascii="Times New Roman" w:eastAsiaTheme="minorEastAsia" w:hAnsi="Times New Roman" w:cs="Times New Roman"/>
          <w:bCs w:val="0"/>
          <w:color w:val="auto"/>
          <w:sz w:val="24"/>
          <w:szCs w:val="24"/>
          <w:lang w:eastAsia="es-ES"/>
        </w:rPr>
        <w:t>nter</w:t>
      </w:r>
      <w:r w:rsidR="003C44B7" w:rsidRPr="008A7448">
        <w:rPr>
          <w:rFonts w:ascii="Times New Roman" w:eastAsiaTheme="minorEastAsia" w:hAnsi="Times New Roman" w:cs="Times New Roman"/>
          <w:bCs w:val="0"/>
          <w:color w:val="auto"/>
          <w:sz w:val="24"/>
          <w:szCs w:val="24"/>
          <w:lang w:eastAsia="es-ES"/>
        </w:rPr>
        <w:t>s</w:t>
      </w:r>
      <w:r w:rsidR="0079013E" w:rsidRPr="008A7448">
        <w:rPr>
          <w:rFonts w:ascii="Times New Roman" w:eastAsiaTheme="minorEastAsia" w:hAnsi="Times New Roman" w:cs="Times New Roman"/>
          <w:bCs w:val="0"/>
          <w:color w:val="auto"/>
          <w:sz w:val="24"/>
          <w:szCs w:val="24"/>
          <w:lang w:eastAsia="es-ES"/>
        </w:rPr>
        <w:t>’</w:t>
      </w:r>
      <w:r w:rsidR="003C44B7" w:rsidRPr="008A7448">
        <w:rPr>
          <w:rFonts w:ascii="Times New Roman" w:eastAsiaTheme="minorEastAsia" w:hAnsi="Times New Roman" w:cs="Times New Roman"/>
          <w:bCs w:val="0"/>
          <w:color w:val="auto"/>
          <w:sz w:val="24"/>
          <w:szCs w:val="24"/>
          <w:lang w:eastAsia="es-ES"/>
        </w:rPr>
        <w:t xml:space="preserve"> </w:t>
      </w:r>
      <w:r>
        <w:rPr>
          <w:rFonts w:ascii="Times New Roman" w:eastAsiaTheme="minorEastAsia" w:hAnsi="Times New Roman" w:cs="Times New Roman"/>
          <w:bCs w:val="0"/>
          <w:color w:val="auto"/>
          <w:sz w:val="24"/>
          <w:szCs w:val="24"/>
          <w:lang w:eastAsia="es-ES"/>
        </w:rPr>
        <w:t>Cost S</w:t>
      </w:r>
      <w:r w:rsidR="009643FC" w:rsidRPr="008A7448">
        <w:rPr>
          <w:rFonts w:ascii="Times New Roman" w:eastAsiaTheme="minorEastAsia" w:hAnsi="Times New Roman" w:cs="Times New Roman"/>
          <w:bCs w:val="0"/>
          <w:color w:val="auto"/>
          <w:sz w:val="24"/>
          <w:szCs w:val="24"/>
          <w:lang w:eastAsia="es-ES"/>
        </w:rPr>
        <w:t xml:space="preserve">avings </w:t>
      </w:r>
      <w:r w:rsidR="00B50C90" w:rsidRPr="008A7448">
        <w:rPr>
          <w:rFonts w:ascii="Times New Roman" w:eastAsiaTheme="minorEastAsia" w:hAnsi="Times New Roman" w:cs="Times New Roman"/>
          <w:bCs w:val="0"/>
          <w:color w:val="auto"/>
          <w:sz w:val="24"/>
          <w:szCs w:val="24"/>
          <w:lang w:eastAsia="es-ES"/>
        </w:rPr>
        <w:t>(</w:t>
      </w:r>
      <w:r w:rsidR="00946126" w:rsidRPr="008A7448">
        <w:rPr>
          <w:rFonts w:ascii="Times New Roman" w:eastAsiaTheme="minorEastAsia" w:hAnsi="Times New Roman" w:cs="Times New Roman"/>
          <w:bCs w:val="0"/>
          <w:color w:val="auto"/>
          <w:sz w:val="24"/>
          <w:szCs w:val="24"/>
          <w:lang w:eastAsia="es-ES"/>
        </w:rPr>
        <w:t>Component II</w:t>
      </w:r>
      <w:bookmarkEnd w:id="80"/>
      <w:r w:rsidR="00B50C90" w:rsidRPr="008A7448">
        <w:rPr>
          <w:rFonts w:ascii="Times New Roman" w:eastAsiaTheme="minorEastAsia" w:hAnsi="Times New Roman" w:cs="Times New Roman"/>
          <w:bCs w:val="0"/>
          <w:color w:val="auto"/>
          <w:sz w:val="24"/>
          <w:szCs w:val="24"/>
          <w:lang w:eastAsia="es-ES"/>
        </w:rPr>
        <w:t>)</w:t>
      </w:r>
    </w:p>
    <w:p w:rsidR="00A34FA7" w:rsidRPr="008A7448" w:rsidRDefault="005D7379" w:rsidP="00D81505">
      <w:pPr>
        <w:pStyle w:val="Default"/>
        <w:numPr>
          <w:ilvl w:val="1"/>
          <w:numId w:val="33"/>
        </w:numPr>
        <w:spacing w:before="240" w:after="240"/>
        <w:ind w:hanging="720"/>
        <w:jc w:val="both"/>
        <w:rPr>
          <w:lang w:val="en-US"/>
        </w:rPr>
      </w:pPr>
      <w:r w:rsidRPr="008A7448">
        <w:rPr>
          <w:lang w:val="en-US"/>
        </w:rPr>
        <w:t>The calculation of the</w:t>
      </w:r>
      <w:r w:rsidR="00F52050" w:rsidRPr="008A7448">
        <w:rPr>
          <w:lang w:val="en-US"/>
        </w:rPr>
        <w:t xml:space="preserve"> </w:t>
      </w:r>
      <w:r w:rsidR="009643FC" w:rsidRPr="008A7448">
        <w:rPr>
          <w:lang w:val="en-US"/>
        </w:rPr>
        <w:t>cost savings from decreased staff time devoted to information gathering and data entry</w:t>
      </w:r>
      <w:r w:rsidR="003C44B7" w:rsidRPr="008A7448">
        <w:rPr>
          <w:lang w:val="en-US"/>
        </w:rPr>
        <w:t xml:space="preserve"> depends on the optimization of the working time from the human resources </w:t>
      </w:r>
      <w:r w:rsidR="00314B4C">
        <w:rPr>
          <w:lang w:val="en-US"/>
        </w:rPr>
        <w:t>in</w:t>
      </w:r>
      <w:r w:rsidR="003C44B7" w:rsidRPr="008A7448">
        <w:rPr>
          <w:lang w:val="en-US"/>
        </w:rPr>
        <w:t xml:space="preserve"> the </w:t>
      </w:r>
      <w:r w:rsidR="00314B4C">
        <w:rPr>
          <w:lang w:val="en-US"/>
        </w:rPr>
        <w:t xml:space="preserve">MOEYS </w:t>
      </w:r>
      <w:r w:rsidR="003C44B7" w:rsidRPr="008A7448">
        <w:rPr>
          <w:lang w:val="en-US"/>
        </w:rPr>
        <w:t>District Education Center</w:t>
      </w:r>
      <w:r w:rsidR="00314B4C">
        <w:rPr>
          <w:lang w:val="en-US"/>
        </w:rPr>
        <w:t>s</w:t>
      </w:r>
      <w:r w:rsidR="00F64C3A" w:rsidRPr="008A7448">
        <w:rPr>
          <w:lang w:val="en-US"/>
        </w:rPr>
        <w:t>. T</w:t>
      </w:r>
      <w:r w:rsidR="00A113A7" w:rsidRPr="008A7448">
        <w:rPr>
          <w:lang w:val="en-US"/>
        </w:rPr>
        <w:t xml:space="preserve">able 10 </w:t>
      </w:r>
      <w:r w:rsidR="00F64C3A" w:rsidRPr="008A7448">
        <w:rPr>
          <w:lang w:val="en-US"/>
        </w:rPr>
        <w:t>present</w:t>
      </w:r>
      <w:r w:rsidR="004F1E9A">
        <w:rPr>
          <w:lang w:val="en-US"/>
        </w:rPr>
        <w:t>s</w:t>
      </w:r>
      <w:r w:rsidR="00F64C3A" w:rsidRPr="008A7448">
        <w:rPr>
          <w:lang w:val="en-US"/>
        </w:rPr>
        <w:t xml:space="preserve"> the </w:t>
      </w:r>
      <w:r w:rsidR="00BD478A" w:rsidRPr="008A7448">
        <w:rPr>
          <w:lang w:val="en-US"/>
        </w:rPr>
        <w:t xml:space="preserve">District Education Center </w:t>
      </w:r>
      <w:r w:rsidR="00DD1004" w:rsidRPr="008A7448">
        <w:rPr>
          <w:lang w:val="en-US"/>
        </w:rPr>
        <w:t xml:space="preserve">staff and </w:t>
      </w:r>
      <w:r w:rsidR="00535600" w:rsidRPr="008A7448">
        <w:rPr>
          <w:lang w:val="en-US"/>
        </w:rPr>
        <w:t xml:space="preserve">pay scale </w:t>
      </w:r>
      <w:r w:rsidR="00A113A7" w:rsidRPr="008A7448">
        <w:rPr>
          <w:lang w:val="en-US"/>
        </w:rPr>
        <w:t>data</w:t>
      </w:r>
      <w:r w:rsidR="00F64C3A" w:rsidRPr="008A7448">
        <w:rPr>
          <w:lang w:val="en-US"/>
        </w:rPr>
        <w:t xml:space="preserve"> </w:t>
      </w:r>
      <w:r w:rsidR="00A113A7" w:rsidRPr="008A7448">
        <w:rPr>
          <w:lang w:val="en-US"/>
        </w:rPr>
        <w:t>on which</w:t>
      </w:r>
      <w:r w:rsidR="00F64C3A" w:rsidRPr="008A7448">
        <w:rPr>
          <w:lang w:val="en-US"/>
        </w:rPr>
        <w:t xml:space="preserve"> the cost saving</w:t>
      </w:r>
      <w:r w:rsidR="00A113A7" w:rsidRPr="008A7448">
        <w:rPr>
          <w:lang w:val="en-US"/>
        </w:rPr>
        <w:t xml:space="preserve"> calculation was based.</w:t>
      </w:r>
      <w:r w:rsidR="00F64C3A" w:rsidRPr="008A7448">
        <w:rPr>
          <w:lang w:val="en-US"/>
        </w:rPr>
        <w:t xml:space="preserve"> </w:t>
      </w:r>
    </w:p>
    <w:p w:rsidR="001634AB" w:rsidRPr="008A7448" w:rsidRDefault="001634AB">
      <w:pPr>
        <w:rPr>
          <w:rFonts w:ascii="Times New Roman" w:hAnsi="Times New Roman" w:cs="Times New Roman"/>
          <w:sz w:val="20"/>
          <w:szCs w:val="20"/>
        </w:rPr>
      </w:pPr>
      <w:r w:rsidRPr="008A7448">
        <w:rPr>
          <w:rFonts w:ascii="Times New Roman" w:hAnsi="Times New Roman" w:cs="Times New Roman"/>
          <w:sz w:val="20"/>
          <w:szCs w:val="20"/>
        </w:rPr>
        <w:br w:type="page"/>
      </w:r>
    </w:p>
    <w:p w:rsidR="00EE4AF1" w:rsidRPr="008A7448" w:rsidRDefault="00EE4AF1" w:rsidP="00EE4AF1">
      <w:pPr>
        <w:spacing w:before="0" w:after="0" w:line="360" w:lineRule="auto"/>
        <w:jc w:val="center"/>
        <w:rPr>
          <w:rFonts w:ascii="Times New Roman" w:hAnsi="Times New Roman" w:cs="Times New Roman"/>
          <w:sz w:val="20"/>
          <w:szCs w:val="20"/>
        </w:rPr>
      </w:pPr>
      <w:r w:rsidRPr="008A7448">
        <w:rPr>
          <w:rFonts w:ascii="Times New Roman" w:hAnsi="Times New Roman" w:cs="Times New Roman"/>
          <w:sz w:val="20"/>
          <w:szCs w:val="20"/>
        </w:rPr>
        <w:lastRenderedPageBreak/>
        <w:t>Table 1</w:t>
      </w:r>
      <w:r w:rsidR="00A113A7" w:rsidRPr="008A7448">
        <w:rPr>
          <w:rFonts w:ascii="Times New Roman" w:hAnsi="Times New Roman" w:cs="Times New Roman"/>
          <w:sz w:val="20"/>
          <w:szCs w:val="20"/>
        </w:rPr>
        <w:t>0</w:t>
      </w:r>
      <w:r w:rsidRPr="008A7448">
        <w:rPr>
          <w:rFonts w:ascii="Times New Roman" w:hAnsi="Times New Roman" w:cs="Times New Roman"/>
          <w:sz w:val="20"/>
          <w:szCs w:val="20"/>
        </w:rPr>
        <w:t xml:space="preserve">. </w:t>
      </w:r>
      <w:r w:rsidR="007031F1" w:rsidRPr="008A7448">
        <w:rPr>
          <w:rFonts w:ascii="Times New Roman" w:hAnsi="Times New Roman" w:cs="Times New Roman"/>
          <w:sz w:val="20"/>
          <w:szCs w:val="20"/>
        </w:rPr>
        <w:t>District</w:t>
      </w:r>
      <w:r w:rsidR="00630710" w:rsidRPr="008A7448">
        <w:rPr>
          <w:rFonts w:ascii="Times New Roman" w:hAnsi="Times New Roman" w:cs="Times New Roman"/>
          <w:sz w:val="20"/>
          <w:szCs w:val="20"/>
        </w:rPr>
        <w:t xml:space="preserve"> </w:t>
      </w:r>
      <w:r w:rsidR="00DD1004" w:rsidRPr="008A7448">
        <w:rPr>
          <w:rFonts w:ascii="Times New Roman" w:hAnsi="Times New Roman" w:cs="Times New Roman"/>
          <w:sz w:val="20"/>
          <w:szCs w:val="20"/>
        </w:rPr>
        <w:t>E</w:t>
      </w:r>
      <w:r w:rsidR="00630710" w:rsidRPr="008A7448">
        <w:rPr>
          <w:rFonts w:ascii="Times New Roman" w:hAnsi="Times New Roman" w:cs="Times New Roman"/>
          <w:sz w:val="20"/>
          <w:szCs w:val="20"/>
        </w:rPr>
        <w:t xml:space="preserve">ducation </w:t>
      </w:r>
      <w:r w:rsidR="00DD1004" w:rsidRPr="008A7448">
        <w:rPr>
          <w:rFonts w:ascii="Times New Roman" w:hAnsi="Times New Roman" w:cs="Times New Roman"/>
          <w:sz w:val="20"/>
          <w:szCs w:val="20"/>
        </w:rPr>
        <w:t>Office</w:t>
      </w:r>
      <w:r w:rsidRPr="008A7448">
        <w:rPr>
          <w:rFonts w:ascii="Times New Roman" w:hAnsi="Times New Roman" w:cs="Times New Roman"/>
          <w:sz w:val="20"/>
          <w:szCs w:val="20"/>
        </w:rPr>
        <w:t xml:space="preserve"> Staff</w:t>
      </w:r>
      <w:r w:rsidR="00DD1004" w:rsidRPr="008A7448">
        <w:rPr>
          <w:rFonts w:ascii="Times New Roman" w:hAnsi="Times New Roman" w:cs="Times New Roman"/>
          <w:sz w:val="20"/>
          <w:szCs w:val="20"/>
        </w:rPr>
        <w:t xml:space="preserve"> and Pay Scale</w:t>
      </w:r>
      <w:r w:rsidR="00142234" w:rsidRPr="008A7448">
        <w:rPr>
          <w:rFonts w:ascii="Times New Roman" w:hAnsi="Times New Roman" w:cs="Times New Roman"/>
          <w:sz w:val="20"/>
          <w:szCs w:val="20"/>
        </w:rPr>
        <w:t xml:space="preserve"> (US</w:t>
      </w:r>
      <w:r w:rsidR="003D00F3" w:rsidRPr="008A7448">
        <w:rPr>
          <w:rFonts w:ascii="Times New Roman" w:hAnsi="Times New Roman" w:cs="Times New Roman"/>
          <w:sz w:val="20"/>
          <w:szCs w:val="20"/>
        </w:rPr>
        <w:t>$</w:t>
      </w:r>
      <w:r w:rsidR="00142234" w:rsidRPr="008A7448">
        <w:rPr>
          <w:rFonts w:ascii="Times New Roman" w:hAnsi="Times New Roman" w:cs="Times New Roman"/>
          <w:sz w:val="20"/>
          <w:szCs w:val="20"/>
        </w:rPr>
        <w:t xml:space="preserve">) </w:t>
      </w:r>
    </w:p>
    <w:tbl>
      <w:tblPr>
        <w:tblW w:w="7762" w:type="dxa"/>
        <w:jc w:val="center"/>
        <w:tblInd w:w="332" w:type="dxa"/>
        <w:tblCellMar>
          <w:left w:w="70" w:type="dxa"/>
          <w:right w:w="70" w:type="dxa"/>
        </w:tblCellMar>
        <w:tblLook w:val="04A0" w:firstRow="1" w:lastRow="0" w:firstColumn="1" w:lastColumn="0" w:noHBand="0" w:noVBand="1"/>
      </w:tblPr>
      <w:tblGrid>
        <w:gridCol w:w="400"/>
        <w:gridCol w:w="683"/>
        <w:gridCol w:w="993"/>
        <w:gridCol w:w="1399"/>
        <w:gridCol w:w="160"/>
        <w:gridCol w:w="567"/>
        <w:gridCol w:w="979"/>
        <w:gridCol w:w="1005"/>
        <w:gridCol w:w="1576"/>
      </w:tblGrid>
      <w:tr w:rsidR="00946126" w:rsidRPr="008A7448" w:rsidTr="00A62ECD">
        <w:trPr>
          <w:trHeight w:val="280"/>
          <w:jc w:val="center"/>
        </w:trPr>
        <w:tc>
          <w:tcPr>
            <w:tcW w:w="3475" w:type="dxa"/>
            <w:gridSpan w:val="4"/>
            <w:tcBorders>
              <w:top w:val="nil"/>
              <w:left w:val="nil"/>
              <w:bottom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EDUCATION OFFICERS II</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4127" w:type="dxa"/>
            <w:gridSpan w:val="4"/>
            <w:tcBorders>
              <w:top w:val="nil"/>
              <w:left w:val="nil"/>
              <w:bottom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PRINCIPAL EDUCATION OFFICERS</w:t>
            </w:r>
          </w:p>
        </w:tc>
      </w:tr>
      <w:tr w:rsidR="00946126" w:rsidRPr="008A7448" w:rsidTr="00A62ECD">
        <w:trPr>
          <w:trHeight w:val="280"/>
          <w:jc w:val="center"/>
        </w:trPr>
        <w:tc>
          <w:tcPr>
            <w:tcW w:w="400" w:type="dxa"/>
            <w:tcBorders>
              <w:top w:val="single" w:sz="4" w:space="0" w:color="auto"/>
              <w:left w:val="single" w:sz="4" w:space="0" w:color="auto"/>
              <w:bottom w:val="single" w:sz="4" w:space="0" w:color="auto"/>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w:t>
            </w:r>
          </w:p>
        </w:tc>
        <w:tc>
          <w:tcPr>
            <w:tcW w:w="683" w:type="dxa"/>
            <w:tcBorders>
              <w:top w:val="single" w:sz="4" w:space="0" w:color="auto"/>
              <w:left w:val="nil"/>
              <w:bottom w:val="single" w:sz="4" w:space="0" w:color="auto"/>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Post</w:t>
            </w:r>
          </w:p>
        </w:tc>
        <w:tc>
          <w:tcPr>
            <w:tcW w:w="993" w:type="dxa"/>
            <w:tcBorders>
              <w:top w:val="single" w:sz="4" w:space="0" w:color="auto"/>
              <w:left w:val="nil"/>
              <w:bottom w:val="single" w:sz="4" w:space="0" w:color="auto"/>
              <w:right w:val="nil"/>
            </w:tcBorders>
            <w:shd w:val="clear" w:color="000000" w:fill="B8CCE4"/>
            <w:vAlign w:val="center"/>
            <w:hideMark/>
          </w:tcPr>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Pay scale</w:t>
            </w:r>
          </w:p>
        </w:tc>
        <w:tc>
          <w:tcPr>
            <w:tcW w:w="1399" w:type="dxa"/>
            <w:tcBorders>
              <w:top w:val="single" w:sz="4" w:space="0" w:color="auto"/>
              <w:left w:val="nil"/>
              <w:bottom w:val="single" w:sz="4" w:space="0" w:color="auto"/>
              <w:right w:val="single" w:sz="4" w:space="0" w:color="auto"/>
            </w:tcBorders>
            <w:shd w:val="clear" w:color="000000" w:fill="B8CCE4"/>
            <w:vAlign w:val="center"/>
            <w:hideMark/>
          </w:tcPr>
          <w:p w:rsidR="00A62ECD" w:rsidRPr="008A7448" w:rsidRDefault="00A62ECD"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Average</w:t>
            </w:r>
          </w:p>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Annual Wage</w:t>
            </w:r>
            <w:r w:rsidR="00A62ECD" w:rsidRPr="008A7448">
              <w:rPr>
                <w:rFonts w:ascii="Times New Roman" w:eastAsia="Times New Roman" w:hAnsi="Times New Roman" w:cs="Times New Roman"/>
                <w:b/>
                <w:bCs/>
                <w:color w:val="000000"/>
                <w:sz w:val="16"/>
                <w:szCs w:val="16"/>
                <w:lang w:eastAsia="es-ES"/>
              </w:rPr>
              <w:t xml:space="preserve"> (*)</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w:t>
            </w:r>
          </w:p>
        </w:tc>
        <w:tc>
          <w:tcPr>
            <w:tcW w:w="979" w:type="dxa"/>
            <w:tcBorders>
              <w:top w:val="nil"/>
              <w:left w:val="nil"/>
              <w:bottom w:val="nil"/>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Post</w:t>
            </w:r>
          </w:p>
        </w:tc>
        <w:tc>
          <w:tcPr>
            <w:tcW w:w="1005" w:type="dxa"/>
            <w:tcBorders>
              <w:top w:val="nil"/>
              <w:left w:val="nil"/>
              <w:bottom w:val="nil"/>
              <w:right w:val="nil"/>
            </w:tcBorders>
            <w:shd w:val="clear" w:color="000000" w:fill="B8CCE4"/>
            <w:vAlign w:val="center"/>
            <w:hideMark/>
          </w:tcPr>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Pay scale</w:t>
            </w:r>
          </w:p>
        </w:tc>
        <w:tc>
          <w:tcPr>
            <w:tcW w:w="1576" w:type="dxa"/>
            <w:tcBorders>
              <w:top w:val="nil"/>
              <w:left w:val="nil"/>
              <w:bottom w:val="nil"/>
              <w:right w:val="single" w:sz="4" w:space="0" w:color="auto"/>
            </w:tcBorders>
            <w:shd w:val="clear" w:color="000000" w:fill="B8CCE4"/>
            <w:vAlign w:val="center"/>
            <w:hideMark/>
          </w:tcPr>
          <w:p w:rsidR="00A62ECD" w:rsidRPr="008A7448" w:rsidRDefault="00A62ECD"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Average</w:t>
            </w:r>
          </w:p>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Annual Wage</w:t>
            </w:r>
            <w:r w:rsidR="00A62ECD" w:rsidRPr="008A7448">
              <w:rPr>
                <w:rFonts w:ascii="Times New Roman" w:eastAsia="Times New Roman" w:hAnsi="Times New Roman" w:cs="Times New Roman"/>
                <w:b/>
                <w:bCs/>
                <w:color w:val="000000"/>
                <w:sz w:val="16"/>
                <w:szCs w:val="16"/>
                <w:lang w:eastAsia="es-ES"/>
              </w:rPr>
              <w:t xml:space="preserve"> (*)</w:t>
            </w:r>
          </w:p>
        </w:tc>
      </w:tr>
      <w:tr w:rsidR="00946126" w:rsidRPr="008A7448" w:rsidTr="00A62ECD">
        <w:trPr>
          <w:trHeight w:val="280"/>
          <w:jc w:val="center"/>
        </w:trPr>
        <w:tc>
          <w:tcPr>
            <w:tcW w:w="400" w:type="dxa"/>
            <w:tcBorders>
              <w:top w:val="single" w:sz="4" w:space="0" w:color="auto"/>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single" w:sz="4" w:space="0" w:color="auto"/>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single" w:sz="4" w:space="0" w:color="auto"/>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single" w:sz="4" w:space="0" w:color="auto"/>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30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PEO</w:t>
            </w:r>
          </w:p>
        </w:tc>
        <w:tc>
          <w:tcPr>
            <w:tcW w:w="1005"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24</w:t>
            </w:r>
          </w:p>
        </w:tc>
        <w:tc>
          <w:tcPr>
            <w:tcW w:w="1576" w:type="dxa"/>
            <w:tcBorders>
              <w:top w:val="nil"/>
              <w:left w:val="nil"/>
              <w:bottom w:val="single" w:sz="4" w:space="0" w:color="auto"/>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26,</w:t>
            </w:r>
            <w:r w:rsidR="00946126" w:rsidRPr="008A7448">
              <w:rPr>
                <w:rFonts w:ascii="Times New Roman" w:eastAsia="Times New Roman" w:hAnsi="Times New Roman" w:cs="Times New Roman"/>
                <w:color w:val="000000"/>
                <w:sz w:val="16"/>
                <w:szCs w:val="16"/>
                <w:lang w:eastAsia="es-ES"/>
              </w:rPr>
              <w:t>154</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979"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1005"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1576"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4127" w:type="dxa"/>
            <w:gridSpan w:val="4"/>
            <w:tcBorders>
              <w:top w:val="nil"/>
              <w:left w:val="nil"/>
              <w:bottom w:val="single" w:sz="4" w:space="0" w:color="auto"/>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SECOND CLASS CLERK/SECRETARY</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w:t>
            </w:r>
          </w:p>
        </w:tc>
        <w:tc>
          <w:tcPr>
            <w:tcW w:w="979" w:type="dxa"/>
            <w:tcBorders>
              <w:top w:val="nil"/>
              <w:left w:val="nil"/>
              <w:bottom w:val="nil"/>
              <w:right w:val="nil"/>
            </w:tcBorders>
            <w:shd w:val="clear" w:color="000000" w:fill="B8CCE4"/>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Post</w:t>
            </w:r>
          </w:p>
        </w:tc>
        <w:tc>
          <w:tcPr>
            <w:tcW w:w="1005" w:type="dxa"/>
            <w:tcBorders>
              <w:top w:val="nil"/>
              <w:left w:val="nil"/>
              <w:bottom w:val="nil"/>
              <w:right w:val="nil"/>
            </w:tcBorders>
            <w:shd w:val="clear" w:color="000000" w:fill="B8CCE4"/>
            <w:vAlign w:val="center"/>
            <w:hideMark/>
          </w:tcPr>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Pay scale</w:t>
            </w:r>
          </w:p>
        </w:tc>
        <w:tc>
          <w:tcPr>
            <w:tcW w:w="1576" w:type="dxa"/>
            <w:tcBorders>
              <w:top w:val="nil"/>
              <w:left w:val="nil"/>
              <w:bottom w:val="nil"/>
              <w:right w:val="single" w:sz="4" w:space="0" w:color="auto"/>
            </w:tcBorders>
            <w:shd w:val="clear" w:color="000000" w:fill="B8CCE4"/>
            <w:vAlign w:val="center"/>
            <w:hideMark/>
          </w:tcPr>
          <w:p w:rsidR="00A62ECD" w:rsidRPr="008A7448" w:rsidRDefault="00A62ECD"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Average</w:t>
            </w:r>
          </w:p>
          <w:p w:rsidR="00946126" w:rsidRPr="008A7448" w:rsidRDefault="007031F1" w:rsidP="00946126">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Annual Wage</w:t>
            </w:r>
            <w:r w:rsidR="00A62ECD" w:rsidRPr="008A7448">
              <w:rPr>
                <w:rFonts w:ascii="Times New Roman" w:eastAsia="Times New Roman" w:hAnsi="Times New Roman" w:cs="Times New Roman"/>
                <w:b/>
                <w:bCs/>
                <w:color w:val="000000"/>
                <w:sz w:val="16"/>
                <w:szCs w:val="16"/>
                <w:lang w:eastAsia="es-ES"/>
              </w:rPr>
              <w:t xml:space="preserve"> (*)</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SCC</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946126" w:rsidRPr="008A7448">
              <w:rPr>
                <w:rFonts w:ascii="Times New Roman" w:eastAsia="Times New Roman" w:hAnsi="Times New Roman" w:cs="Times New Roman"/>
                <w:color w:val="000000"/>
                <w:sz w:val="16"/>
                <w:szCs w:val="16"/>
                <w:lang w:eastAsia="es-ES"/>
              </w:rPr>
              <w:t>520</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SCC</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946126" w:rsidRPr="008A7448">
              <w:rPr>
                <w:rFonts w:ascii="Times New Roman" w:eastAsia="Times New Roman" w:hAnsi="Times New Roman" w:cs="Times New Roman"/>
                <w:color w:val="000000"/>
                <w:sz w:val="16"/>
                <w:szCs w:val="16"/>
                <w:lang w:eastAsia="es-ES"/>
              </w:rPr>
              <w:t>520</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Secretary I</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10</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946126" w:rsidRPr="008A7448">
              <w:rPr>
                <w:rFonts w:ascii="Times New Roman" w:eastAsia="Times New Roman" w:hAnsi="Times New Roman" w:cs="Times New Roman"/>
                <w:color w:val="000000"/>
                <w:sz w:val="16"/>
                <w:szCs w:val="16"/>
                <w:lang w:eastAsia="es-ES"/>
              </w:rPr>
              <w:t>267</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SCC</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946126" w:rsidRPr="008A7448">
              <w:rPr>
                <w:rFonts w:ascii="Times New Roman" w:eastAsia="Times New Roman" w:hAnsi="Times New Roman" w:cs="Times New Roman"/>
                <w:color w:val="000000"/>
                <w:sz w:val="16"/>
                <w:szCs w:val="16"/>
                <w:lang w:eastAsia="es-ES"/>
              </w:rPr>
              <w:t>520</w:t>
            </w:r>
          </w:p>
        </w:tc>
      </w:tr>
      <w:tr w:rsidR="00946126" w:rsidRPr="008A7448" w:rsidTr="00A62ECD">
        <w:trPr>
          <w:trHeight w:val="280"/>
          <w:jc w:val="center"/>
        </w:trPr>
        <w:tc>
          <w:tcPr>
            <w:tcW w:w="400"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SCC</w:t>
            </w:r>
          </w:p>
        </w:tc>
        <w:tc>
          <w:tcPr>
            <w:tcW w:w="1005" w:type="dxa"/>
            <w:tcBorders>
              <w:top w:val="nil"/>
              <w:left w:val="nil"/>
              <w:bottom w:val="nil"/>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1576" w:type="dxa"/>
            <w:tcBorders>
              <w:top w:val="nil"/>
              <w:left w:val="nil"/>
              <w:bottom w:val="nil"/>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946126" w:rsidRPr="008A7448">
              <w:rPr>
                <w:rFonts w:ascii="Times New Roman" w:eastAsia="Times New Roman" w:hAnsi="Times New Roman" w:cs="Times New Roman"/>
                <w:color w:val="000000"/>
                <w:sz w:val="16"/>
                <w:szCs w:val="16"/>
                <w:lang w:eastAsia="es-ES"/>
              </w:rPr>
              <w:t>520</w:t>
            </w:r>
          </w:p>
        </w:tc>
      </w:tr>
      <w:tr w:rsidR="00946126" w:rsidRPr="008A7448" w:rsidTr="00A62ECD">
        <w:trPr>
          <w:trHeight w:val="280"/>
          <w:jc w:val="center"/>
        </w:trPr>
        <w:tc>
          <w:tcPr>
            <w:tcW w:w="400" w:type="dxa"/>
            <w:tcBorders>
              <w:top w:val="nil"/>
              <w:left w:val="single" w:sz="4" w:space="0" w:color="auto"/>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683"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EO II</w:t>
            </w:r>
          </w:p>
        </w:tc>
        <w:tc>
          <w:tcPr>
            <w:tcW w:w="993"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p>
        </w:tc>
        <w:tc>
          <w:tcPr>
            <w:tcW w:w="1399" w:type="dxa"/>
            <w:tcBorders>
              <w:top w:val="nil"/>
              <w:left w:val="nil"/>
              <w:bottom w:val="single" w:sz="4" w:space="0" w:color="auto"/>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946126" w:rsidRPr="008A7448">
              <w:rPr>
                <w:rFonts w:ascii="Times New Roman" w:eastAsia="Times New Roman" w:hAnsi="Times New Roman" w:cs="Times New Roman"/>
                <w:color w:val="000000"/>
                <w:sz w:val="16"/>
                <w:szCs w:val="16"/>
                <w:lang w:eastAsia="es-ES"/>
              </w:rPr>
              <w:t>692</w:t>
            </w:r>
          </w:p>
        </w:tc>
        <w:tc>
          <w:tcPr>
            <w:tcW w:w="160" w:type="dxa"/>
            <w:tcBorders>
              <w:top w:val="nil"/>
              <w:left w:val="nil"/>
              <w:bottom w:val="nil"/>
              <w:right w:val="nil"/>
            </w:tcBorders>
            <w:shd w:val="clear" w:color="000000" w:fill="FFFFFF"/>
            <w:noWrap/>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p>
        </w:tc>
        <w:tc>
          <w:tcPr>
            <w:tcW w:w="567" w:type="dxa"/>
            <w:tcBorders>
              <w:top w:val="nil"/>
              <w:left w:val="single" w:sz="4" w:space="0" w:color="auto"/>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w:t>
            </w:r>
          </w:p>
        </w:tc>
        <w:tc>
          <w:tcPr>
            <w:tcW w:w="979"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SCC</w:t>
            </w:r>
          </w:p>
        </w:tc>
        <w:tc>
          <w:tcPr>
            <w:tcW w:w="1005" w:type="dxa"/>
            <w:tcBorders>
              <w:top w:val="nil"/>
              <w:left w:val="nil"/>
              <w:bottom w:val="single" w:sz="4" w:space="0" w:color="auto"/>
              <w:right w:val="nil"/>
            </w:tcBorders>
            <w:shd w:val="clear" w:color="000000" w:fill="FFFFFF"/>
            <w:vAlign w:val="center"/>
            <w:hideMark/>
          </w:tcPr>
          <w:p w:rsidR="00946126" w:rsidRPr="008A7448" w:rsidRDefault="00946126"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1576" w:type="dxa"/>
            <w:tcBorders>
              <w:top w:val="nil"/>
              <w:left w:val="nil"/>
              <w:bottom w:val="single" w:sz="4" w:space="0" w:color="auto"/>
              <w:right w:val="single" w:sz="4" w:space="0" w:color="auto"/>
            </w:tcBorders>
            <w:shd w:val="clear" w:color="000000" w:fill="FFFFFF"/>
            <w:vAlign w:val="center"/>
            <w:hideMark/>
          </w:tcPr>
          <w:p w:rsidR="00946126" w:rsidRPr="008A7448" w:rsidRDefault="00D81505" w:rsidP="00946126">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946126" w:rsidRPr="008A7448">
              <w:rPr>
                <w:rFonts w:ascii="Times New Roman" w:eastAsia="Times New Roman" w:hAnsi="Times New Roman" w:cs="Times New Roman"/>
                <w:color w:val="000000"/>
                <w:sz w:val="16"/>
                <w:szCs w:val="16"/>
                <w:lang w:eastAsia="es-ES"/>
              </w:rPr>
              <w:t>520</w:t>
            </w:r>
          </w:p>
        </w:tc>
      </w:tr>
    </w:tbl>
    <w:p w:rsidR="00A62ECD" w:rsidRPr="008A7448" w:rsidRDefault="00A62ECD" w:rsidP="00A62ECD">
      <w:pPr>
        <w:spacing w:before="0" w:after="0"/>
        <w:ind w:left="0" w:firstLine="0"/>
        <w:jc w:val="center"/>
        <w:rPr>
          <w:rFonts w:ascii="Times New Roman" w:hAnsi="Times New Roman" w:cs="Times New Roman"/>
          <w:color w:val="800000"/>
          <w:sz w:val="18"/>
          <w:szCs w:val="18"/>
        </w:rPr>
      </w:pPr>
      <w:r w:rsidRPr="008A7448">
        <w:rPr>
          <w:rFonts w:ascii="Times New Roman" w:hAnsi="Times New Roman" w:cs="Times New Roman"/>
          <w:sz w:val="18"/>
          <w:szCs w:val="18"/>
        </w:rPr>
        <w:t>Note: *Own calculations</w:t>
      </w:r>
    </w:p>
    <w:p w:rsidR="00946126" w:rsidRPr="008A7448" w:rsidRDefault="00A62ECD" w:rsidP="00A62ECD">
      <w:pPr>
        <w:spacing w:before="0" w:after="0"/>
        <w:ind w:left="0" w:firstLine="0"/>
        <w:jc w:val="center"/>
        <w:rPr>
          <w:rFonts w:ascii="Times New Roman" w:hAnsi="Times New Roman" w:cs="Times New Roman"/>
          <w:color w:val="000000"/>
          <w:sz w:val="18"/>
          <w:szCs w:val="18"/>
        </w:rPr>
      </w:pPr>
      <w:r w:rsidRPr="008A7448">
        <w:rPr>
          <w:rFonts w:ascii="Times New Roman" w:hAnsi="Times New Roman" w:cs="Times New Roman"/>
          <w:color w:val="000000"/>
          <w:sz w:val="18"/>
          <w:szCs w:val="18"/>
        </w:rPr>
        <w:t>Source: MOEYS</w:t>
      </w:r>
      <w:r w:rsidR="00DD1004" w:rsidRPr="008A7448">
        <w:rPr>
          <w:rFonts w:ascii="Times New Roman" w:hAnsi="Times New Roman" w:cs="Times New Roman"/>
          <w:color w:val="000000"/>
          <w:sz w:val="18"/>
          <w:szCs w:val="18"/>
        </w:rPr>
        <w:t xml:space="preserve"> administrative records (2014)</w:t>
      </w:r>
    </w:p>
    <w:p w:rsidR="00A62ECD" w:rsidRPr="008A7448" w:rsidRDefault="00A62ECD" w:rsidP="00A62ECD">
      <w:pPr>
        <w:spacing w:before="0" w:after="0"/>
        <w:ind w:left="0" w:firstLine="0"/>
        <w:jc w:val="center"/>
        <w:rPr>
          <w:rFonts w:ascii="Times New Roman" w:hAnsi="Times New Roman" w:cs="Times New Roman"/>
        </w:rPr>
      </w:pPr>
    </w:p>
    <w:p w:rsidR="00CB4B33" w:rsidRPr="008A7448" w:rsidRDefault="00B16557" w:rsidP="00D81505">
      <w:pPr>
        <w:pStyle w:val="Default"/>
        <w:numPr>
          <w:ilvl w:val="1"/>
          <w:numId w:val="33"/>
        </w:numPr>
        <w:spacing w:before="120" w:after="120"/>
        <w:ind w:hanging="720"/>
        <w:jc w:val="both"/>
        <w:rPr>
          <w:lang w:val="en-US"/>
        </w:rPr>
      </w:pPr>
      <w:r w:rsidRPr="008A7448">
        <w:rPr>
          <w:lang w:val="en-US"/>
        </w:rPr>
        <w:t xml:space="preserve">The average annual wage </w:t>
      </w:r>
      <w:r w:rsidR="006744E3" w:rsidRPr="008A7448">
        <w:rPr>
          <w:lang w:val="en-US"/>
        </w:rPr>
        <w:t xml:space="preserve">has been calculated as </w:t>
      </w:r>
      <w:r w:rsidRPr="008A7448">
        <w:rPr>
          <w:lang w:val="en-US"/>
        </w:rPr>
        <w:t>the average between the minimum and the maximum</w:t>
      </w:r>
      <w:r w:rsidR="00D90055" w:rsidRPr="008A7448">
        <w:rPr>
          <w:lang w:val="en-US"/>
        </w:rPr>
        <w:t xml:space="preserve"> value associated </w:t>
      </w:r>
      <w:r w:rsidR="006744E3" w:rsidRPr="008A7448">
        <w:rPr>
          <w:lang w:val="en-US"/>
        </w:rPr>
        <w:t xml:space="preserve">with </w:t>
      </w:r>
      <w:r w:rsidR="00D90055" w:rsidRPr="008A7448">
        <w:rPr>
          <w:lang w:val="en-US"/>
        </w:rPr>
        <w:t>each pay s</w:t>
      </w:r>
      <w:r w:rsidRPr="008A7448">
        <w:rPr>
          <w:lang w:val="en-US"/>
        </w:rPr>
        <w:t>cale</w:t>
      </w:r>
      <w:r w:rsidR="00946126" w:rsidRPr="008A7448">
        <w:rPr>
          <w:lang w:val="en-US"/>
        </w:rPr>
        <w:t>.</w:t>
      </w:r>
      <w:r w:rsidR="0001213C" w:rsidRPr="008A7448">
        <w:rPr>
          <w:lang w:val="en-US"/>
        </w:rPr>
        <w:t xml:space="preserve"> </w:t>
      </w:r>
      <w:r w:rsidR="00C93245" w:rsidRPr="008A7448">
        <w:rPr>
          <w:lang w:val="en-US"/>
        </w:rPr>
        <w:t xml:space="preserve">The Principal Education Officers </w:t>
      </w:r>
      <w:r w:rsidR="009F0E85" w:rsidRPr="008A7448">
        <w:rPr>
          <w:lang w:val="en-US"/>
        </w:rPr>
        <w:t xml:space="preserve">neither collect school administrative data from schools, nor do data entry. Therefore, </w:t>
      </w:r>
      <w:r w:rsidR="00C93245" w:rsidRPr="008A7448">
        <w:rPr>
          <w:lang w:val="en-US"/>
        </w:rPr>
        <w:t>the model</w:t>
      </w:r>
      <w:r w:rsidR="009F0E85" w:rsidRPr="008A7448">
        <w:rPr>
          <w:lang w:val="en-US"/>
        </w:rPr>
        <w:t xml:space="preserve"> does not contemplate any time saving</w:t>
      </w:r>
      <w:r w:rsidR="00995F20" w:rsidRPr="008A7448">
        <w:rPr>
          <w:lang w:val="en-US"/>
        </w:rPr>
        <w:t>s</w:t>
      </w:r>
      <w:r w:rsidR="009F0E85" w:rsidRPr="008A7448">
        <w:rPr>
          <w:lang w:val="en-US"/>
        </w:rPr>
        <w:t xml:space="preserve"> as a result of Component II</w:t>
      </w:r>
      <w:r w:rsidR="00C93245" w:rsidRPr="008A7448">
        <w:rPr>
          <w:lang w:val="en-US"/>
        </w:rPr>
        <w:t>. Although no formal study of time use have been conducted, interviews with two of the six education district offices</w:t>
      </w:r>
      <w:r w:rsidR="00995F20" w:rsidRPr="008A7448">
        <w:rPr>
          <w:lang w:val="en-US"/>
        </w:rPr>
        <w:t>,</w:t>
      </w:r>
      <w:r w:rsidR="00C93245" w:rsidRPr="008A7448">
        <w:rPr>
          <w:lang w:val="en-US"/>
        </w:rPr>
        <w:t xml:space="preserve"> as well as with central MOEYS officers</w:t>
      </w:r>
      <w:r w:rsidR="00995F20" w:rsidRPr="008A7448">
        <w:rPr>
          <w:lang w:val="en-US"/>
        </w:rPr>
        <w:t>,</w:t>
      </w:r>
      <w:r w:rsidR="00C93245" w:rsidRPr="008A7448">
        <w:rPr>
          <w:lang w:val="en-US"/>
        </w:rPr>
        <w:t xml:space="preserve"> indicate that data collection is currently the task </w:t>
      </w:r>
      <w:r w:rsidR="006A4391" w:rsidRPr="008A7448">
        <w:rPr>
          <w:lang w:val="en-US"/>
        </w:rPr>
        <w:t xml:space="preserve">that consumes most of the working hours </w:t>
      </w:r>
      <w:r w:rsidR="00C93245" w:rsidRPr="008A7448">
        <w:rPr>
          <w:lang w:val="en-US"/>
        </w:rPr>
        <w:t>of Education Officers, Clerks and Secretaries. The model</w:t>
      </w:r>
      <w:r w:rsidR="00731704" w:rsidRPr="008A7448">
        <w:rPr>
          <w:lang w:val="en-US"/>
        </w:rPr>
        <w:t xml:space="preserve"> </w:t>
      </w:r>
      <w:r w:rsidR="006A4391" w:rsidRPr="008A7448">
        <w:rPr>
          <w:lang w:val="en-US"/>
        </w:rPr>
        <w:t>considers three different time use scenarios</w:t>
      </w:r>
      <w:r w:rsidR="009F0E85" w:rsidRPr="008A7448">
        <w:rPr>
          <w:lang w:val="en-US"/>
        </w:rPr>
        <w:t xml:space="preserve"> for these three groups of MOEYS employees</w:t>
      </w:r>
      <w:r w:rsidR="006A4391" w:rsidRPr="008A7448">
        <w:rPr>
          <w:lang w:val="en-US"/>
        </w:rPr>
        <w:t xml:space="preserve">: </w:t>
      </w:r>
      <w:r w:rsidR="00B74FF1" w:rsidRPr="008A7448">
        <w:rPr>
          <w:lang w:val="en-US"/>
        </w:rPr>
        <w:t xml:space="preserve">70% </w:t>
      </w:r>
      <w:r w:rsidR="00064AA8" w:rsidRPr="008A7448">
        <w:rPr>
          <w:lang w:val="en-US"/>
        </w:rPr>
        <w:t xml:space="preserve">in </w:t>
      </w:r>
      <w:r w:rsidR="00B74FF1" w:rsidRPr="008A7448">
        <w:rPr>
          <w:lang w:val="en-US"/>
        </w:rPr>
        <w:t>the c</w:t>
      </w:r>
      <w:r w:rsidR="00731704" w:rsidRPr="008A7448">
        <w:rPr>
          <w:lang w:val="en-US"/>
        </w:rPr>
        <w:t>onservative scenario</w:t>
      </w:r>
      <w:r w:rsidR="006A4391" w:rsidRPr="008A7448">
        <w:rPr>
          <w:lang w:val="en-US"/>
        </w:rPr>
        <w:t>;</w:t>
      </w:r>
      <w:r w:rsidR="00064AA8" w:rsidRPr="008A7448">
        <w:rPr>
          <w:lang w:val="en-US"/>
        </w:rPr>
        <w:t xml:space="preserve"> 75% in</w:t>
      </w:r>
      <w:r w:rsidR="00B74FF1" w:rsidRPr="008A7448">
        <w:rPr>
          <w:lang w:val="en-US"/>
        </w:rPr>
        <w:t xml:space="preserve"> the neutral scenario</w:t>
      </w:r>
      <w:r w:rsidR="006A4391" w:rsidRPr="008A7448">
        <w:rPr>
          <w:lang w:val="en-US"/>
        </w:rPr>
        <w:t>;</w:t>
      </w:r>
      <w:r w:rsidR="00B74FF1" w:rsidRPr="008A7448">
        <w:rPr>
          <w:lang w:val="en-US"/>
        </w:rPr>
        <w:t xml:space="preserve"> and up to 80% in the optimist scenario.</w:t>
      </w:r>
    </w:p>
    <w:p w:rsidR="00032C45" w:rsidRPr="008A7448" w:rsidRDefault="00FB5A51" w:rsidP="00A627CE">
      <w:pPr>
        <w:pStyle w:val="Heading2"/>
        <w:numPr>
          <w:ilvl w:val="0"/>
          <w:numId w:val="34"/>
        </w:numPr>
        <w:rPr>
          <w:rFonts w:ascii="Times New Roman" w:eastAsiaTheme="minorEastAsia" w:hAnsi="Times New Roman" w:cs="Times New Roman"/>
          <w:bCs w:val="0"/>
          <w:color w:val="000000"/>
          <w:sz w:val="24"/>
          <w:szCs w:val="24"/>
          <w:lang w:eastAsia="es-ES"/>
        </w:rPr>
      </w:pPr>
      <w:bookmarkStart w:id="81" w:name="_Toc383317437"/>
      <w:r w:rsidRPr="008A7448">
        <w:rPr>
          <w:rFonts w:ascii="Times New Roman" w:eastAsiaTheme="minorEastAsia" w:hAnsi="Times New Roman" w:cs="Times New Roman"/>
          <w:bCs w:val="0"/>
          <w:color w:val="000000"/>
          <w:sz w:val="24"/>
          <w:szCs w:val="24"/>
          <w:lang w:eastAsia="es-ES"/>
        </w:rPr>
        <w:t>Assumption</w:t>
      </w:r>
      <w:r w:rsidR="00591449" w:rsidRPr="008A7448">
        <w:rPr>
          <w:rFonts w:ascii="Times New Roman" w:eastAsiaTheme="minorEastAsia" w:hAnsi="Times New Roman" w:cs="Times New Roman"/>
          <w:bCs w:val="0"/>
          <w:color w:val="000000"/>
          <w:sz w:val="24"/>
          <w:szCs w:val="24"/>
          <w:lang w:eastAsia="es-ES"/>
        </w:rPr>
        <w:t>s</w:t>
      </w:r>
      <w:r w:rsidRPr="008A7448">
        <w:rPr>
          <w:rFonts w:ascii="Times New Roman" w:eastAsiaTheme="minorEastAsia" w:hAnsi="Times New Roman" w:cs="Times New Roman"/>
          <w:bCs w:val="0"/>
          <w:color w:val="000000"/>
          <w:sz w:val="24"/>
          <w:szCs w:val="24"/>
          <w:lang w:eastAsia="es-ES"/>
        </w:rPr>
        <w:t xml:space="preserve"> </w:t>
      </w:r>
      <w:r w:rsidR="00591449" w:rsidRPr="008A7448">
        <w:rPr>
          <w:rFonts w:ascii="Times New Roman" w:eastAsiaTheme="minorEastAsia" w:hAnsi="Times New Roman" w:cs="Times New Roman"/>
          <w:bCs w:val="0"/>
          <w:color w:val="000000"/>
          <w:sz w:val="24"/>
          <w:szCs w:val="24"/>
          <w:lang w:eastAsia="es-ES"/>
        </w:rPr>
        <w:t xml:space="preserve">about </w:t>
      </w:r>
      <w:r w:rsidR="003E1C58">
        <w:rPr>
          <w:rFonts w:ascii="Times New Roman" w:eastAsiaTheme="minorEastAsia" w:hAnsi="Times New Roman" w:cs="Times New Roman"/>
          <w:bCs w:val="0"/>
          <w:color w:val="000000"/>
          <w:sz w:val="24"/>
          <w:szCs w:val="24"/>
          <w:lang w:eastAsia="es-ES"/>
        </w:rPr>
        <w:t>N</w:t>
      </w:r>
      <w:r w:rsidR="00B26C06" w:rsidRPr="008A7448">
        <w:rPr>
          <w:rFonts w:ascii="Times New Roman" w:eastAsiaTheme="minorEastAsia" w:hAnsi="Times New Roman" w:cs="Times New Roman"/>
          <w:bCs w:val="0"/>
          <w:color w:val="000000"/>
          <w:sz w:val="24"/>
          <w:szCs w:val="24"/>
          <w:lang w:eastAsia="es-ES"/>
        </w:rPr>
        <w:t xml:space="preserve">on-recurrent and </w:t>
      </w:r>
      <w:r w:rsidR="003E1C58">
        <w:rPr>
          <w:rFonts w:ascii="Times New Roman" w:eastAsiaTheme="minorEastAsia" w:hAnsi="Times New Roman" w:cs="Times New Roman"/>
          <w:bCs w:val="0"/>
          <w:color w:val="000000"/>
          <w:sz w:val="24"/>
          <w:szCs w:val="24"/>
          <w:lang w:eastAsia="es-ES"/>
        </w:rPr>
        <w:t>R</w:t>
      </w:r>
      <w:r w:rsidRPr="008A7448">
        <w:rPr>
          <w:rFonts w:ascii="Times New Roman" w:eastAsiaTheme="minorEastAsia" w:hAnsi="Times New Roman" w:cs="Times New Roman"/>
          <w:bCs w:val="0"/>
          <w:color w:val="000000"/>
          <w:sz w:val="24"/>
          <w:szCs w:val="24"/>
          <w:lang w:eastAsia="es-ES"/>
        </w:rPr>
        <w:t>ecurr</w:t>
      </w:r>
      <w:r w:rsidR="00591449" w:rsidRPr="008A7448">
        <w:rPr>
          <w:rFonts w:ascii="Times New Roman" w:eastAsiaTheme="minorEastAsia" w:hAnsi="Times New Roman" w:cs="Times New Roman"/>
          <w:bCs w:val="0"/>
          <w:color w:val="000000"/>
          <w:sz w:val="24"/>
          <w:szCs w:val="24"/>
          <w:lang w:eastAsia="es-ES"/>
        </w:rPr>
        <w:t>ent</w:t>
      </w:r>
      <w:r w:rsidRPr="008A7448">
        <w:rPr>
          <w:rFonts w:ascii="Times New Roman" w:eastAsiaTheme="minorEastAsia" w:hAnsi="Times New Roman" w:cs="Times New Roman"/>
          <w:bCs w:val="0"/>
          <w:color w:val="000000"/>
          <w:sz w:val="24"/>
          <w:szCs w:val="24"/>
          <w:lang w:eastAsia="es-ES"/>
        </w:rPr>
        <w:t xml:space="preserve"> </w:t>
      </w:r>
      <w:bookmarkEnd w:id="81"/>
      <w:r w:rsidR="003D00F3">
        <w:rPr>
          <w:rFonts w:ascii="Times New Roman" w:eastAsiaTheme="minorEastAsia" w:hAnsi="Times New Roman" w:cs="Times New Roman"/>
          <w:bCs w:val="0"/>
          <w:color w:val="000000"/>
          <w:sz w:val="24"/>
          <w:szCs w:val="24"/>
          <w:lang w:eastAsia="es-ES"/>
        </w:rPr>
        <w:t>E</w:t>
      </w:r>
      <w:r w:rsidR="00591449" w:rsidRPr="008A7448">
        <w:rPr>
          <w:rFonts w:ascii="Times New Roman" w:eastAsiaTheme="minorEastAsia" w:hAnsi="Times New Roman" w:cs="Times New Roman"/>
          <w:bCs w:val="0"/>
          <w:color w:val="000000"/>
          <w:sz w:val="24"/>
          <w:szCs w:val="24"/>
          <w:lang w:eastAsia="es-ES"/>
        </w:rPr>
        <w:t>xpenditure</w:t>
      </w:r>
      <w:r w:rsidR="00995F20" w:rsidRPr="008A7448">
        <w:rPr>
          <w:rFonts w:ascii="Times New Roman" w:eastAsiaTheme="minorEastAsia" w:hAnsi="Times New Roman" w:cs="Times New Roman"/>
          <w:bCs w:val="0"/>
          <w:color w:val="000000"/>
          <w:sz w:val="24"/>
          <w:szCs w:val="24"/>
          <w:lang w:eastAsia="es-ES"/>
        </w:rPr>
        <w:t>s</w:t>
      </w:r>
    </w:p>
    <w:p w:rsidR="00B26C06" w:rsidRPr="008A7448" w:rsidRDefault="00A94E27" w:rsidP="00D81505">
      <w:pPr>
        <w:pStyle w:val="Default"/>
        <w:numPr>
          <w:ilvl w:val="1"/>
          <w:numId w:val="33"/>
        </w:numPr>
        <w:spacing w:before="120" w:after="120"/>
        <w:ind w:hanging="720"/>
        <w:jc w:val="both"/>
        <w:rPr>
          <w:lang w:val="en-US"/>
        </w:rPr>
      </w:pPr>
      <w:r>
        <w:rPr>
          <w:lang w:val="en-US"/>
        </w:rPr>
        <w:t>Non-</w:t>
      </w:r>
      <w:r w:rsidR="00B26C06" w:rsidRPr="008A7448">
        <w:rPr>
          <w:lang w:val="en-US"/>
        </w:rPr>
        <w:t xml:space="preserve">recurrent or investment costs are the incremental costs generated with the program. </w:t>
      </w:r>
      <w:r w:rsidR="00714E46">
        <w:rPr>
          <w:lang w:val="en-US"/>
        </w:rPr>
        <w:t>The principal i</w:t>
      </w:r>
      <w:r w:rsidR="00B26C06" w:rsidRPr="008A7448">
        <w:rPr>
          <w:lang w:val="en-US"/>
        </w:rPr>
        <w:t xml:space="preserve">nvestment cost </w:t>
      </w:r>
      <w:r w:rsidR="00714E46">
        <w:rPr>
          <w:lang w:val="en-US"/>
        </w:rPr>
        <w:t>is</w:t>
      </w:r>
      <w:r w:rsidR="00B26C06" w:rsidRPr="008A7448">
        <w:rPr>
          <w:lang w:val="en-US"/>
        </w:rPr>
        <w:t xml:space="preserve"> the training budget (42%</w:t>
      </w:r>
      <w:r w:rsidR="00714E46">
        <w:rPr>
          <w:lang w:val="en-US"/>
        </w:rPr>
        <w:t xml:space="preserve"> of total investment costs</w:t>
      </w:r>
      <w:r w:rsidR="00B26C06" w:rsidRPr="008A7448">
        <w:rPr>
          <w:lang w:val="en-US"/>
        </w:rPr>
        <w:t xml:space="preserve">). The second cost in magnitude is the cost of the EMIS (35% of total </w:t>
      </w:r>
      <w:r w:rsidR="00714E46">
        <w:rPr>
          <w:lang w:val="en-US"/>
        </w:rPr>
        <w:t xml:space="preserve">investment </w:t>
      </w:r>
      <w:r w:rsidR="00B26C06" w:rsidRPr="008A7448">
        <w:rPr>
          <w:lang w:val="en-US"/>
        </w:rPr>
        <w:t xml:space="preserve">costs). </w:t>
      </w:r>
    </w:p>
    <w:p w:rsidR="00032C45" w:rsidRPr="008A7448" w:rsidRDefault="00CC09D3" w:rsidP="00D81505">
      <w:pPr>
        <w:pStyle w:val="Default"/>
        <w:numPr>
          <w:ilvl w:val="1"/>
          <w:numId w:val="33"/>
        </w:numPr>
        <w:spacing w:before="120" w:after="120"/>
        <w:ind w:hanging="720"/>
        <w:jc w:val="both"/>
        <w:rPr>
          <w:lang w:val="en-US"/>
        </w:rPr>
      </w:pPr>
      <w:r w:rsidRPr="008A7448">
        <w:rPr>
          <w:lang w:val="en-US"/>
        </w:rPr>
        <w:t>Recurrent costs are comprised of teacher salaries and the recurrent cost per student. The fo</w:t>
      </w:r>
      <w:r w:rsidR="004444AA">
        <w:rPr>
          <w:lang w:val="en-US"/>
        </w:rPr>
        <w:t>llowing table presents the cost</w:t>
      </w:r>
      <w:r w:rsidRPr="008A7448">
        <w:rPr>
          <w:lang w:val="en-US"/>
        </w:rPr>
        <w:t xml:space="preserve"> amounts for </w:t>
      </w:r>
      <w:r w:rsidR="00E13AB4" w:rsidRPr="008A7448">
        <w:rPr>
          <w:lang w:val="en-US"/>
        </w:rPr>
        <w:t xml:space="preserve">the </w:t>
      </w:r>
      <w:r w:rsidRPr="008A7448">
        <w:rPr>
          <w:lang w:val="en-US"/>
        </w:rPr>
        <w:t xml:space="preserve">recurrent costs of the </w:t>
      </w:r>
      <w:r w:rsidR="00E13AB4" w:rsidRPr="008A7448">
        <w:rPr>
          <w:lang w:val="en-US"/>
        </w:rPr>
        <w:t>project</w:t>
      </w:r>
      <w:r w:rsidRPr="008A7448">
        <w:rPr>
          <w:rFonts w:eastAsia="Times New Roman"/>
          <w:lang w:val="en-US"/>
        </w:rPr>
        <w:t xml:space="preserve"> </w:t>
      </w:r>
      <w:r w:rsidR="00ED5B12" w:rsidRPr="008A7448">
        <w:rPr>
          <w:lang w:val="en-US"/>
        </w:rPr>
        <w:t>(</w:t>
      </w:r>
      <w:r w:rsidR="00FB5A51" w:rsidRPr="008A7448">
        <w:rPr>
          <w:lang w:val="en-US"/>
        </w:rPr>
        <w:t>see annex</w:t>
      </w:r>
      <w:r w:rsidR="00ED5B12" w:rsidRPr="008A7448">
        <w:rPr>
          <w:lang w:val="en-US"/>
        </w:rPr>
        <w:t xml:space="preserve"> I </w:t>
      </w:r>
      <w:r w:rsidR="00FB5A51" w:rsidRPr="008A7448">
        <w:rPr>
          <w:lang w:val="en-US"/>
        </w:rPr>
        <w:t>sheet</w:t>
      </w:r>
      <w:r w:rsidR="000067A9" w:rsidRPr="008A7448">
        <w:rPr>
          <w:lang w:val="en-US"/>
        </w:rPr>
        <w:t xml:space="preserve"> </w:t>
      </w:r>
      <w:r w:rsidR="00ED5B12" w:rsidRPr="008A7448">
        <w:rPr>
          <w:lang w:val="en-US"/>
        </w:rPr>
        <w:t>Rec.Spend</w:t>
      </w:r>
      <w:r w:rsidR="000344E9" w:rsidRPr="008A7448">
        <w:rPr>
          <w:lang w:val="en-US"/>
        </w:rPr>
        <w:t>)</w:t>
      </w:r>
      <w:r w:rsidR="00F041F5" w:rsidRPr="008A7448">
        <w:rPr>
          <w:lang w:val="en-US"/>
        </w:rPr>
        <w:t>.</w:t>
      </w:r>
      <w:r w:rsidR="00E62CFE">
        <w:rPr>
          <w:rStyle w:val="FootnoteReference"/>
          <w:lang w:val="en-US"/>
        </w:rPr>
        <w:footnoteReference w:id="2"/>
      </w:r>
      <w:r w:rsidR="00AD772C" w:rsidRPr="008A7448">
        <w:rPr>
          <w:lang w:val="en-US"/>
        </w:rPr>
        <w:t xml:space="preserve"> </w:t>
      </w:r>
      <w:r w:rsidR="00436607" w:rsidRPr="008A7448">
        <w:rPr>
          <w:lang w:val="en-US"/>
        </w:rPr>
        <w:t>D</w:t>
      </w:r>
      <w:r w:rsidR="00AD772C" w:rsidRPr="008A7448">
        <w:rPr>
          <w:lang w:val="en-US"/>
        </w:rPr>
        <w:t xml:space="preserve">uring the years in which the </w:t>
      </w:r>
      <w:r w:rsidR="00436607" w:rsidRPr="008A7448">
        <w:rPr>
          <w:lang w:val="en-US"/>
        </w:rPr>
        <w:t xml:space="preserve">beneficiary </w:t>
      </w:r>
      <w:r w:rsidR="00AD772C" w:rsidRPr="008A7448">
        <w:rPr>
          <w:lang w:val="en-US"/>
        </w:rPr>
        <w:t xml:space="preserve">cohorts </w:t>
      </w:r>
      <w:r w:rsidR="00436607" w:rsidRPr="008A7448">
        <w:rPr>
          <w:lang w:val="en-US"/>
        </w:rPr>
        <w:t>are enrolled in primary and or secondary education,</w:t>
      </w:r>
      <w:r w:rsidR="00AD772C" w:rsidRPr="008A7448">
        <w:rPr>
          <w:lang w:val="en-US"/>
        </w:rPr>
        <w:t xml:space="preserve"> the </w:t>
      </w:r>
      <w:r w:rsidR="00436607" w:rsidRPr="008A7448">
        <w:rPr>
          <w:lang w:val="en-US"/>
        </w:rPr>
        <w:t xml:space="preserve">model calculates the </w:t>
      </w:r>
      <w:r w:rsidR="00AD772C" w:rsidRPr="008A7448">
        <w:rPr>
          <w:lang w:val="en-US"/>
        </w:rPr>
        <w:t xml:space="preserve">recurrent </w:t>
      </w:r>
      <w:r w:rsidR="00436607" w:rsidRPr="008A7448">
        <w:rPr>
          <w:lang w:val="en-US"/>
        </w:rPr>
        <w:t>expenditure as</w:t>
      </w:r>
      <w:r w:rsidR="00AD772C" w:rsidRPr="008A7448">
        <w:rPr>
          <w:lang w:val="en-US"/>
        </w:rPr>
        <w:t xml:space="preserve"> the </w:t>
      </w:r>
      <w:r w:rsidR="00436607" w:rsidRPr="008A7448">
        <w:rPr>
          <w:lang w:val="en-US"/>
        </w:rPr>
        <w:t xml:space="preserve">average </w:t>
      </w:r>
      <w:r w:rsidR="00AD772C" w:rsidRPr="008A7448">
        <w:rPr>
          <w:lang w:val="en-US"/>
        </w:rPr>
        <w:t>per student</w:t>
      </w:r>
      <w:r w:rsidR="00436607" w:rsidRPr="008A7448">
        <w:rPr>
          <w:lang w:val="en-US"/>
        </w:rPr>
        <w:t xml:space="preserve"> cost of education. Once a cohort has graduated,</w:t>
      </w:r>
      <w:r w:rsidR="00AD772C" w:rsidRPr="008A7448">
        <w:rPr>
          <w:lang w:val="en-US"/>
        </w:rPr>
        <w:t xml:space="preserve"> the </w:t>
      </w:r>
      <w:r w:rsidR="00436607" w:rsidRPr="008A7448">
        <w:rPr>
          <w:lang w:val="en-US"/>
        </w:rPr>
        <w:t>model estimates the recurrent expenditure</w:t>
      </w:r>
      <w:r w:rsidR="00AD772C" w:rsidRPr="008A7448">
        <w:rPr>
          <w:lang w:val="en-US"/>
        </w:rPr>
        <w:t xml:space="preserve"> </w:t>
      </w:r>
      <w:r w:rsidR="00436607" w:rsidRPr="008A7448">
        <w:rPr>
          <w:lang w:val="en-US"/>
        </w:rPr>
        <w:t xml:space="preserve">based on </w:t>
      </w:r>
      <w:r w:rsidR="00AD772C" w:rsidRPr="008A7448">
        <w:rPr>
          <w:lang w:val="en-US"/>
        </w:rPr>
        <w:t xml:space="preserve">the </w:t>
      </w:r>
      <w:r w:rsidR="00AD772C" w:rsidRPr="008A7448">
        <w:rPr>
          <w:sz w:val="22"/>
          <w:lang w:val="en-US"/>
        </w:rPr>
        <w:t xml:space="preserve">value </w:t>
      </w:r>
      <w:r w:rsidR="00AD772C" w:rsidRPr="008A7448">
        <w:rPr>
          <w:lang w:val="en-US"/>
        </w:rPr>
        <w:t xml:space="preserve">of the wages for </w:t>
      </w:r>
      <w:r w:rsidR="007A777A">
        <w:rPr>
          <w:lang w:val="en-US"/>
        </w:rPr>
        <w:t xml:space="preserve">beneficiary </w:t>
      </w:r>
      <w:r w:rsidR="00AD772C" w:rsidRPr="008A7448">
        <w:rPr>
          <w:lang w:val="en-US"/>
        </w:rPr>
        <w:t xml:space="preserve">teachers. </w:t>
      </w:r>
    </w:p>
    <w:p w:rsidR="00032C45" w:rsidRPr="008A7448" w:rsidRDefault="004E20ED" w:rsidP="00D54BB0">
      <w:pPr>
        <w:spacing w:before="0" w:after="0"/>
        <w:jc w:val="center"/>
        <w:rPr>
          <w:rFonts w:ascii="Times New Roman" w:hAnsi="Times New Roman" w:cs="Times New Roman"/>
          <w:sz w:val="20"/>
          <w:szCs w:val="20"/>
        </w:rPr>
      </w:pPr>
      <w:r w:rsidRPr="008A7448">
        <w:rPr>
          <w:rFonts w:ascii="Times New Roman" w:hAnsi="Times New Roman" w:cs="Times New Roman"/>
          <w:sz w:val="20"/>
          <w:szCs w:val="20"/>
        </w:rPr>
        <w:lastRenderedPageBreak/>
        <w:t>Tabl</w:t>
      </w:r>
      <w:r w:rsidR="0030780A" w:rsidRPr="008A7448">
        <w:rPr>
          <w:rFonts w:ascii="Times New Roman" w:hAnsi="Times New Roman" w:cs="Times New Roman"/>
          <w:sz w:val="20"/>
          <w:szCs w:val="20"/>
        </w:rPr>
        <w:t>e</w:t>
      </w:r>
      <w:r w:rsidR="00575BFD" w:rsidRPr="008A7448">
        <w:rPr>
          <w:rFonts w:ascii="Times New Roman" w:hAnsi="Times New Roman" w:cs="Times New Roman"/>
          <w:sz w:val="20"/>
          <w:szCs w:val="20"/>
        </w:rPr>
        <w:t xml:space="preserve"> 1</w:t>
      </w:r>
      <w:r w:rsidR="00131E65" w:rsidRPr="008A7448">
        <w:rPr>
          <w:rFonts w:ascii="Times New Roman" w:hAnsi="Times New Roman" w:cs="Times New Roman"/>
          <w:sz w:val="20"/>
          <w:szCs w:val="20"/>
        </w:rPr>
        <w:t>1</w:t>
      </w:r>
      <w:r w:rsidR="00575BFD" w:rsidRPr="008A7448">
        <w:rPr>
          <w:rFonts w:ascii="Times New Roman" w:hAnsi="Times New Roman" w:cs="Times New Roman"/>
          <w:sz w:val="20"/>
          <w:szCs w:val="20"/>
        </w:rPr>
        <w:t>.</w:t>
      </w:r>
      <w:r w:rsidR="0079013E" w:rsidRPr="008A7448">
        <w:rPr>
          <w:rFonts w:ascii="Times New Roman" w:hAnsi="Times New Roman" w:cs="Times New Roman"/>
          <w:sz w:val="20"/>
          <w:szCs w:val="20"/>
        </w:rPr>
        <w:t xml:space="preserve"> </w:t>
      </w:r>
      <w:r w:rsidR="0030780A" w:rsidRPr="008A7448">
        <w:rPr>
          <w:rFonts w:ascii="Times New Roman" w:hAnsi="Times New Roman" w:cs="Times New Roman"/>
          <w:sz w:val="20"/>
          <w:szCs w:val="20"/>
        </w:rPr>
        <w:t xml:space="preserve">Base </w:t>
      </w:r>
      <w:r w:rsidR="0025006A" w:rsidRPr="008A7448">
        <w:rPr>
          <w:rFonts w:ascii="Times New Roman" w:hAnsi="Times New Roman" w:cs="Times New Roman"/>
          <w:sz w:val="20"/>
          <w:szCs w:val="20"/>
        </w:rPr>
        <w:t xml:space="preserve">for </w:t>
      </w:r>
      <w:r w:rsidR="0030780A" w:rsidRPr="008A7448">
        <w:rPr>
          <w:rFonts w:ascii="Times New Roman" w:hAnsi="Times New Roman" w:cs="Times New Roman"/>
          <w:sz w:val="20"/>
          <w:szCs w:val="20"/>
        </w:rPr>
        <w:t xml:space="preserve">recurrent cost calculation while cohorts are </w:t>
      </w:r>
      <w:r w:rsidR="0025006A" w:rsidRPr="008A7448">
        <w:rPr>
          <w:rFonts w:ascii="Times New Roman" w:hAnsi="Times New Roman" w:cs="Times New Roman"/>
          <w:sz w:val="20"/>
          <w:szCs w:val="20"/>
        </w:rPr>
        <w:t>enrolled in school</w:t>
      </w:r>
      <w:r w:rsidR="007E6E0C" w:rsidRPr="008A7448">
        <w:rPr>
          <w:rFonts w:ascii="Times New Roman" w:hAnsi="Times New Roman" w:cs="Times New Roman"/>
          <w:sz w:val="20"/>
          <w:szCs w:val="20"/>
        </w:rPr>
        <w:t xml:space="preserve"> (US$)</w:t>
      </w:r>
    </w:p>
    <w:tbl>
      <w:tblPr>
        <w:tblW w:w="8506" w:type="dxa"/>
        <w:jc w:val="center"/>
        <w:tblLayout w:type="fixed"/>
        <w:tblCellMar>
          <w:left w:w="70" w:type="dxa"/>
          <w:right w:w="70" w:type="dxa"/>
        </w:tblCellMar>
        <w:tblLook w:val="04A0" w:firstRow="1" w:lastRow="0" w:firstColumn="1" w:lastColumn="0" w:noHBand="0" w:noVBand="1"/>
      </w:tblPr>
      <w:tblGrid>
        <w:gridCol w:w="1135"/>
        <w:gridCol w:w="851"/>
        <w:gridCol w:w="1417"/>
        <w:gridCol w:w="1134"/>
        <w:gridCol w:w="1418"/>
        <w:gridCol w:w="1134"/>
        <w:gridCol w:w="1417"/>
      </w:tblGrid>
      <w:tr w:rsidR="00065955" w:rsidRPr="008A7448" w:rsidTr="00065955">
        <w:trPr>
          <w:trHeight w:val="389"/>
          <w:jc w:val="center"/>
        </w:trPr>
        <w:tc>
          <w:tcPr>
            <w:tcW w:w="1135" w:type="dxa"/>
            <w:tcBorders>
              <w:top w:val="single" w:sz="4" w:space="0" w:color="auto"/>
              <w:left w:val="single" w:sz="4" w:space="0" w:color="auto"/>
              <w:bottom w:val="single" w:sz="4" w:space="0" w:color="auto"/>
              <w:right w:val="nil"/>
            </w:tcBorders>
            <w:shd w:val="clear" w:color="000000" w:fill="B8CCE4"/>
            <w:noWrap/>
            <w:vAlign w:val="center"/>
            <w:hideMark/>
          </w:tcPr>
          <w:p w:rsidR="00032C45" w:rsidRPr="008A7448" w:rsidRDefault="00394286"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Level</w:t>
            </w:r>
          </w:p>
        </w:tc>
        <w:tc>
          <w:tcPr>
            <w:tcW w:w="851" w:type="dxa"/>
            <w:tcBorders>
              <w:top w:val="single" w:sz="4" w:space="0" w:color="auto"/>
              <w:left w:val="nil"/>
              <w:bottom w:val="single" w:sz="4" w:space="0" w:color="auto"/>
              <w:right w:val="nil"/>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2006-07</w:t>
            </w:r>
          </w:p>
        </w:tc>
        <w:tc>
          <w:tcPr>
            <w:tcW w:w="1417" w:type="dxa"/>
            <w:tcBorders>
              <w:top w:val="single" w:sz="4" w:space="0" w:color="auto"/>
              <w:left w:val="nil"/>
              <w:bottom w:val="single" w:sz="4" w:space="0" w:color="auto"/>
              <w:right w:val="nil"/>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2007-08</w:t>
            </w:r>
          </w:p>
        </w:tc>
        <w:tc>
          <w:tcPr>
            <w:tcW w:w="1134" w:type="dxa"/>
            <w:tcBorders>
              <w:top w:val="single" w:sz="4" w:space="0" w:color="auto"/>
              <w:left w:val="nil"/>
              <w:bottom w:val="single" w:sz="4" w:space="0" w:color="auto"/>
              <w:right w:val="nil"/>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2008-09</w:t>
            </w:r>
          </w:p>
        </w:tc>
        <w:tc>
          <w:tcPr>
            <w:tcW w:w="1418" w:type="dxa"/>
            <w:tcBorders>
              <w:top w:val="single" w:sz="4" w:space="0" w:color="auto"/>
              <w:left w:val="nil"/>
              <w:bottom w:val="single" w:sz="4" w:space="0" w:color="auto"/>
              <w:right w:val="nil"/>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2009-10</w:t>
            </w:r>
          </w:p>
        </w:tc>
        <w:tc>
          <w:tcPr>
            <w:tcW w:w="1134" w:type="dxa"/>
            <w:tcBorders>
              <w:top w:val="single" w:sz="4" w:space="0" w:color="auto"/>
              <w:left w:val="nil"/>
              <w:bottom w:val="single" w:sz="4" w:space="0" w:color="auto"/>
              <w:right w:val="single" w:sz="12" w:space="0" w:color="244061" w:themeColor="accent1" w:themeShade="80"/>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2011-12</w:t>
            </w:r>
          </w:p>
        </w:tc>
        <w:tc>
          <w:tcPr>
            <w:tcW w:w="1417" w:type="dxa"/>
            <w:tcBorders>
              <w:top w:val="single" w:sz="12" w:space="0" w:color="244061" w:themeColor="accent1" w:themeShade="80"/>
              <w:left w:val="single" w:sz="12" w:space="0" w:color="244061" w:themeColor="accent1" w:themeShade="80"/>
              <w:bottom w:val="single" w:sz="4" w:space="0" w:color="auto"/>
              <w:right w:val="single" w:sz="12" w:space="0" w:color="244061" w:themeColor="accent1" w:themeShade="80"/>
            </w:tcBorders>
            <w:shd w:val="clear" w:color="000000" w:fill="B8CCE4"/>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2012-13</w:t>
            </w:r>
          </w:p>
        </w:tc>
      </w:tr>
      <w:tr w:rsidR="00065955" w:rsidRPr="008A7448" w:rsidTr="00065955">
        <w:trPr>
          <w:trHeight w:val="393"/>
          <w:jc w:val="center"/>
        </w:trPr>
        <w:tc>
          <w:tcPr>
            <w:tcW w:w="1135" w:type="dxa"/>
            <w:tcBorders>
              <w:top w:val="nil"/>
              <w:left w:val="single" w:sz="4" w:space="0" w:color="auto"/>
              <w:bottom w:val="nil"/>
              <w:right w:val="nil"/>
            </w:tcBorders>
            <w:shd w:val="clear" w:color="000000" w:fill="FFFFFF"/>
            <w:noWrap/>
            <w:vAlign w:val="center"/>
            <w:hideMark/>
          </w:tcPr>
          <w:p w:rsidR="00032C45" w:rsidRPr="008A7448" w:rsidRDefault="00032C45" w:rsidP="00D54BB0">
            <w:pPr>
              <w:spacing w:before="0" w:after="0"/>
              <w:ind w:left="0" w:firstLine="0"/>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Primary</w:t>
            </w:r>
          </w:p>
        </w:tc>
        <w:tc>
          <w:tcPr>
            <w:tcW w:w="851" w:type="dxa"/>
            <w:tcBorders>
              <w:top w:val="nil"/>
              <w:left w:val="nil"/>
              <w:bottom w:val="nil"/>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560</w:t>
            </w:r>
          </w:p>
        </w:tc>
        <w:tc>
          <w:tcPr>
            <w:tcW w:w="1417" w:type="dxa"/>
            <w:tcBorders>
              <w:top w:val="nil"/>
              <w:left w:val="nil"/>
              <w:bottom w:val="nil"/>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583</w:t>
            </w:r>
          </w:p>
        </w:tc>
        <w:tc>
          <w:tcPr>
            <w:tcW w:w="1134" w:type="dxa"/>
            <w:tcBorders>
              <w:top w:val="nil"/>
              <w:left w:val="nil"/>
              <w:bottom w:val="nil"/>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604</w:t>
            </w:r>
          </w:p>
        </w:tc>
        <w:tc>
          <w:tcPr>
            <w:tcW w:w="1418" w:type="dxa"/>
            <w:tcBorders>
              <w:top w:val="nil"/>
              <w:left w:val="nil"/>
              <w:bottom w:val="nil"/>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644</w:t>
            </w:r>
          </w:p>
        </w:tc>
        <w:tc>
          <w:tcPr>
            <w:tcW w:w="1134" w:type="dxa"/>
            <w:tcBorders>
              <w:top w:val="single" w:sz="4" w:space="0" w:color="auto"/>
              <w:left w:val="nil"/>
              <w:bottom w:val="nil"/>
              <w:right w:val="single" w:sz="12" w:space="0" w:color="244061" w:themeColor="accent1" w:themeShade="80"/>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670</w:t>
            </w:r>
          </w:p>
        </w:tc>
        <w:tc>
          <w:tcPr>
            <w:tcW w:w="1417" w:type="dxa"/>
            <w:tcBorders>
              <w:top w:val="single" w:sz="4" w:space="0" w:color="auto"/>
              <w:left w:val="single" w:sz="12" w:space="0" w:color="244061" w:themeColor="accent1" w:themeShade="80"/>
              <w:bottom w:val="nil"/>
              <w:right w:val="single" w:sz="12" w:space="0" w:color="244061" w:themeColor="accent1" w:themeShade="80"/>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674</w:t>
            </w:r>
          </w:p>
        </w:tc>
      </w:tr>
      <w:tr w:rsidR="00065955" w:rsidRPr="008A7448" w:rsidTr="00065955">
        <w:trPr>
          <w:trHeight w:val="423"/>
          <w:jc w:val="center"/>
        </w:trPr>
        <w:tc>
          <w:tcPr>
            <w:tcW w:w="1135" w:type="dxa"/>
            <w:tcBorders>
              <w:top w:val="nil"/>
              <w:left w:val="single" w:sz="4" w:space="0" w:color="auto"/>
              <w:bottom w:val="single" w:sz="4" w:space="0" w:color="auto"/>
              <w:right w:val="nil"/>
            </w:tcBorders>
            <w:shd w:val="clear" w:color="000000" w:fill="FFFFFF"/>
            <w:noWrap/>
            <w:vAlign w:val="center"/>
            <w:hideMark/>
          </w:tcPr>
          <w:p w:rsidR="00032C45" w:rsidRPr="008A7448" w:rsidRDefault="00032C45" w:rsidP="00D54BB0">
            <w:pPr>
              <w:spacing w:before="0" w:after="0"/>
              <w:ind w:left="0" w:firstLine="0"/>
              <w:rPr>
                <w:rFonts w:ascii="Times New Roman" w:eastAsia="Times New Roman" w:hAnsi="Times New Roman" w:cs="Times New Roman"/>
                <w:b/>
                <w:color w:val="000000"/>
                <w:sz w:val="18"/>
                <w:szCs w:val="18"/>
              </w:rPr>
            </w:pPr>
            <w:r w:rsidRPr="008A7448">
              <w:rPr>
                <w:rFonts w:ascii="Times New Roman" w:eastAsia="Times New Roman" w:hAnsi="Times New Roman" w:cs="Times New Roman"/>
                <w:b/>
                <w:color w:val="000000"/>
                <w:sz w:val="18"/>
                <w:szCs w:val="18"/>
              </w:rPr>
              <w:t>Secondary</w:t>
            </w:r>
          </w:p>
        </w:tc>
        <w:tc>
          <w:tcPr>
            <w:tcW w:w="851" w:type="dxa"/>
            <w:tcBorders>
              <w:top w:val="nil"/>
              <w:left w:val="nil"/>
              <w:bottom w:val="single" w:sz="4" w:space="0" w:color="auto"/>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986</w:t>
            </w:r>
          </w:p>
        </w:tc>
        <w:tc>
          <w:tcPr>
            <w:tcW w:w="1417" w:type="dxa"/>
            <w:tcBorders>
              <w:top w:val="nil"/>
              <w:left w:val="nil"/>
              <w:bottom w:val="single" w:sz="4" w:space="0" w:color="auto"/>
              <w:right w:val="nil"/>
            </w:tcBorders>
            <w:shd w:val="clear" w:color="000000" w:fill="FFFFFF"/>
            <w:noWrap/>
            <w:vAlign w:val="center"/>
            <w:hideMark/>
          </w:tcPr>
          <w:p w:rsidR="00032C45" w:rsidRPr="008A7448" w:rsidRDefault="00032C45" w:rsidP="007E6E0C">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7E6E0C"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053</w:t>
            </w:r>
          </w:p>
        </w:tc>
        <w:tc>
          <w:tcPr>
            <w:tcW w:w="1134" w:type="dxa"/>
            <w:tcBorders>
              <w:top w:val="nil"/>
              <w:left w:val="nil"/>
              <w:bottom w:val="single" w:sz="4" w:space="0" w:color="auto"/>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7E6E0C"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174</w:t>
            </w:r>
          </w:p>
        </w:tc>
        <w:tc>
          <w:tcPr>
            <w:tcW w:w="1418" w:type="dxa"/>
            <w:tcBorders>
              <w:top w:val="nil"/>
              <w:left w:val="nil"/>
              <w:bottom w:val="single" w:sz="4" w:space="0" w:color="auto"/>
              <w:right w:val="nil"/>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7E6E0C"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183</w:t>
            </w:r>
          </w:p>
        </w:tc>
        <w:tc>
          <w:tcPr>
            <w:tcW w:w="1134" w:type="dxa"/>
            <w:tcBorders>
              <w:top w:val="nil"/>
              <w:left w:val="nil"/>
              <w:bottom w:val="single" w:sz="4" w:space="0" w:color="auto"/>
              <w:right w:val="single" w:sz="12" w:space="0" w:color="244061" w:themeColor="accent1" w:themeShade="80"/>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7E6E0C"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229</w:t>
            </w:r>
          </w:p>
        </w:tc>
        <w:tc>
          <w:tcPr>
            <w:tcW w:w="1417" w:type="dxa"/>
            <w:tcBorders>
              <w:top w:val="nil"/>
              <w:left w:val="single" w:sz="12" w:space="0" w:color="244061" w:themeColor="accent1" w:themeShade="80"/>
              <w:bottom w:val="single" w:sz="12" w:space="0" w:color="244061" w:themeColor="accent1" w:themeShade="80"/>
              <w:right w:val="single" w:sz="12" w:space="0" w:color="244061" w:themeColor="accent1" w:themeShade="80"/>
            </w:tcBorders>
            <w:shd w:val="clear" w:color="000000" w:fill="FFFFFF"/>
            <w:noWrap/>
            <w:vAlign w:val="center"/>
            <w:hideMark/>
          </w:tcPr>
          <w:p w:rsidR="00032C45" w:rsidRPr="008A7448" w:rsidRDefault="00032C45" w:rsidP="00D54BB0">
            <w:pPr>
              <w:spacing w:before="0" w:after="0"/>
              <w:ind w:left="0" w:firstLine="0"/>
              <w:jc w:val="center"/>
              <w:rPr>
                <w:rFonts w:ascii="Times New Roman" w:eastAsia="Times New Roman" w:hAnsi="Times New Roman" w:cs="Times New Roman"/>
                <w:color w:val="000000"/>
                <w:sz w:val="18"/>
                <w:szCs w:val="18"/>
              </w:rPr>
            </w:pPr>
            <w:r w:rsidRPr="008A7448">
              <w:rPr>
                <w:rFonts w:ascii="Times New Roman" w:eastAsia="Times New Roman" w:hAnsi="Times New Roman" w:cs="Times New Roman"/>
                <w:color w:val="000000"/>
                <w:sz w:val="18"/>
                <w:szCs w:val="18"/>
              </w:rPr>
              <w:t>1</w:t>
            </w:r>
            <w:r w:rsidR="007E6E0C" w:rsidRPr="008A7448">
              <w:rPr>
                <w:rFonts w:ascii="Times New Roman" w:eastAsia="Times New Roman" w:hAnsi="Times New Roman" w:cs="Times New Roman"/>
                <w:color w:val="000000"/>
                <w:sz w:val="18"/>
                <w:szCs w:val="18"/>
              </w:rPr>
              <w:t>,</w:t>
            </w:r>
            <w:r w:rsidRPr="008A7448">
              <w:rPr>
                <w:rFonts w:ascii="Times New Roman" w:eastAsia="Times New Roman" w:hAnsi="Times New Roman" w:cs="Times New Roman"/>
                <w:color w:val="000000"/>
                <w:sz w:val="18"/>
                <w:szCs w:val="18"/>
              </w:rPr>
              <w:t>253</w:t>
            </w:r>
          </w:p>
        </w:tc>
      </w:tr>
    </w:tbl>
    <w:p w:rsidR="00032C45" w:rsidRPr="008A7448" w:rsidRDefault="0030780A" w:rsidP="00D54BB0">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7E6E0C" w:rsidRPr="008A7448">
        <w:rPr>
          <w:rFonts w:ascii="Times New Roman" w:hAnsi="Times New Roman" w:cs="Times New Roman"/>
          <w:sz w:val="18"/>
          <w:szCs w:val="18"/>
        </w:rPr>
        <w:t>C</w:t>
      </w:r>
      <w:r w:rsidRPr="008A7448">
        <w:rPr>
          <w:rFonts w:ascii="Times New Roman" w:hAnsi="Times New Roman" w:cs="Times New Roman"/>
          <w:sz w:val="18"/>
          <w:szCs w:val="18"/>
        </w:rPr>
        <w:t xml:space="preserve">alculations </w:t>
      </w:r>
      <w:r w:rsidR="007E6E0C" w:rsidRPr="008A7448">
        <w:rPr>
          <w:rFonts w:ascii="Times New Roman" w:hAnsi="Times New Roman" w:cs="Times New Roman"/>
          <w:sz w:val="18"/>
          <w:szCs w:val="18"/>
        </w:rPr>
        <w:t>based on</w:t>
      </w:r>
      <w:r w:rsidR="00032C45" w:rsidRPr="008A7448">
        <w:rPr>
          <w:rFonts w:ascii="Times New Roman" w:hAnsi="Times New Roman" w:cs="Times New Roman"/>
          <w:sz w:val="18"/>
          <w:szCs w:val="18"/>
        </w:rPr>
        <w:t xml:space="preserve"> MOE</w:t>
      </w:r>
      <w:r w:rsidR="00322AC2" w:rsidRPr="008A7448">
        <w:rPr>
          <w:rFonts w:ascii="Times New Roman" w:hAnsi="Times New Roman" w:cs="Times New Roman"/>
          <w:sz w:val="18"/>
          <w:szCs w:val="18"/>
        </w:rPr>
        <w:t>Y</w:t>
      </w:r>
      <w:r w:rsidR="00032C45" w:rsidRPr="008A7448">
        <w:rPr>
          <w:rFonts w:ascii="Times New Roman" w:hAnsi="Times New Roman" w:cs="Times New Roman"/>
          <w:sz w:val="18"/>
          <w:szCs w:val="18"/>
        </w:rPr>
        <w:t>S</w:t>
      </w:r>
      <w:r w:rsidR="007E6E0C" w:rsidRPr="008A7448">
        <w:rPr>
          <w:rFonts w:ascii="Times New Roman" w:hAnsi="Times New Roman" w:cs="Times New Roman"/>
          <w:sz w:val="18"/>
          <w:szCs w:val="18"/>
        </w:rPr>
        <w:t xml:space="preserve"> administrative data 2012/13</w:t>
      </w:r>
    </w:p>
    <w:p w:rsidR="00CB4B33" w:rsidRPr="008A7448" w:rsidRDefault="00CB4B33" w:rsidP="00D54BB0">
      <w:pPr>
        <w:spacing w:before="0" w:after="0"/>
        <w:ind w:left="0" w:firstLine="0"/>
        <w:jc w:val="center"/>
        <w:rPr>
          <w:rFonts w:ascii="Times New Roman" w:hAnsi="Times New Roman" w:cs="Times New Roman"/>
          <w:sz w:val="18"/>
          <w:szCs w:val="18"/>
        </w:rPr>
      </w:pPr>
    </w:p>
    <w:p w:rsidR="00CB4B33" w:rsidRPr="008A7448" w:rsidRDefault="00CB4B33" w:rsidP="00D54BB0">
      <w:pPr>
        <w:spacing w:before="0" w:after="0"/>
        <w:ind w:left="0" w:firstLine="0"/>
        <w:jc w:val="center"/>
        <w:rPr>
          <w:rFonts w:ascii="Times New Roman" w:hAnsi="Times New Roman" w:cs="Times New Roman"/>
          <w:sz w:val="18"/>
          <w:szCs w:val="18"/>
        </w:rPr>
      </w:pPr>
    </w:p>
    <w:p w:rsidR="00032C45" w:rsidRPr="008A7448" w:rsidRDefault="004E20ED" w:rsidP="00D54BB0">
      <w:pPr>
        <w:spacing w:before="0" w:after="0"/>
        <w:jc w:val="center"/>
        <w:rPr>
          <w:rFonts w:ascii="Times New Roman" w:hAnsi="Times New Roman" w:cs="Times New Roman"/>
          <w:sz w:val="20"/>
          <w:szCs w:val="20"/>
        </w:rPr>
      </w:pPr>
      <w:r w:rsidRPr="008A7448">
        <w:rPr>
          <w:rFonts w:ascii="Times New Roman" w:hAnsi="Times New Roman" w:cs="Times New Roman"/>
          <w:sz w:val="20"/>
          <w:szCs w:val="20"/>
        </w:rPr>
        <w:t>Tabl</w:t>
      </w:r>
      <w:r w:rsidR="0030780A" w:rsidRPr="008A7448">
        <w:rPr>
          <w:rFonts w:ascii="Times New Roman" w:hAnsi="Times New Roman" w:cs="Times New Roman"/>
          <w:sz w:val="20"/>
          <w:szCs w:val="20"/>
        </w:rPr>
        <w:t xml:space="preserve">e </w:t>
      </w:r>
      <w:r w:rsidR="00EE4AF1" w:rsidRPr="008A7448">
        <w:rPr>
          <w:rFonts w:ascii="Times New Roman" w:hAnsi="Times New Roman" w:cs="Times New Roman"/>
          <w:sz w:val="20"/>
          <w:szCs w:val="20"/>
        </w:rPr>
        <w:t>1</w:t>
      </w:r>
      <w:r w:rsidR="00617AB2" w:rsidRPr="008A7448">
        <w:rPr>
          <w:rFonts w:ascii="Times New Roman" w:hAnsi="Times New Roman" w:cs="Times New Roman"/>
          <w:sz w:val="20"/>
          <w:szCs w:val="20"/>
        </w:rPr>
        <w:t>2</w:t>
      </w:r>
      <w:r w:rsidR="00575BFD" w:rsidRPr="008A7448">
        <w:rPr>
          <w:rFonts w:ascii="Times New Roman" w:hAnsi="Times New Roman" w:cs="Times New Roman"/>
          <w:sz w:val="20"/>
          <w:szCs w:val="20"/>
        </w:rPr>
        <w:t>.</w:t>
      </w:r>
      <w:r w:rsidR="0079013E" w:rsidRPr="008A7448">
        <w:rPr>
          <w:rFonts w:ascii="Times New Roman" w:hAnsi="Times New Roman" w:cs="Times New Roman"/>
          <w:sz w:val="20"/>
          <w:szCs w:val="20"/>
        </w:rPr>
        <w:t xml:space="preserve"> </w:t>
      </w:r>
      <w:r w:rsidR="0030780A" w:rsidRPr="008A7448">
        <w:rPr>
          <w:rFonts w:ascii="Times New Roman" w:hAnsi="Times New Roman" w:cs="Times New Roman"/>
          <w:sz w:val="20"/>
          <w:szCs w:val="20"/>
        </w:rPr>
        <w:t xml:space="preserve">Base </w:t>
      </w:r>
      <w:r w:rsidR="00F431B2">
        <w:rPr>
          <w:rFonts w:ascii="Times New Roman" w:hAnsi="Times New Roman" w:cs="Times New Roman"/>
          <w:sz w:val="20"/>
          <w:szCs w:val="20"/>
        </w:rPr>
        <w:t>for</w:t>
      </w:r>
      <w:r w:rsidR="0030780A" w:rsidRPr="008A7448">
        <w:rPr>
          <w:rFonts w:ascii="Times New Roman" w:hAnsi="Times New Roman" w:cs="Times New Roman"/>
          <w:sz w:val="20"/>
          <w:szCs w:val="20"/>
        </w:rPr>
        <w:t xml:space="preserve"> recurrent cost calculation for the investment stage and the period in which the analyzed cohorts are not </w:t>
      </w:r>
      <w:r w:rsidR="00615564">
        <w:rPr>
          <w:rFonts w:ascii="Times New Roman" w:hAnsi="Times New Roman" w:cs="Times New Roman"/>
          <w:sz w:val="20"/>
          <w:szCs w:val="20"/>
        </w:rPr>
        <w:t>enrolled</w:t>
      </w:r>
      <w:r w:rsidR="0042514D" w:rsidRPr="008A7448">
        <w:rPr>
          <w:rFonts w:ascii="Times New Roman" w:hAnsi="Times New Roman" w:cs="Times New Roman"/>
          <w:sz w:val="20"/>
          <w:szCs w:val="20"/>
        </w:rPr>
        <w:t xml:space="preserve"> (US$)</w:t>
      </w:r>
    </w:p>
    <w:tbl>
      <w:tblPr>
        <w:tblW w:w="9361" w:type="dxa"/>
        <w:jc w:val="center"/>
        <w:tblLayout w:type="fixed"/>
        <w:tblCellMar>
          <w:left w:w="70" w:type="dxa"/>
          <w:right w:w="70" w:type="dxa"/>
        </w:tblCellMar>
        <w:tblLook w:val="04A0" w:firstRow="1" w:lastRow="0" w:firstColumn="1" w:lastColumn="0" w:noHBand="0" w:noVBand="1"/>
      </w:tblPr>
      <w:tblGrid>
        <w:gridCol w:w="5250"/>
        <w:gridCol w:w="1276"/>
        <w:gridCol w:w="850"/>
        <w:gridCol w:w="851"/>
        <w:gridCol w:w="1134"/>
      </w:tblGrid>
      <w:tr w:rsidR="00322AC2" w:rsidRPr="008A7448" w:rsidTr="00CB4B33">
        <w:trPr>
          <w:trHeight w:val="280"/>
          <w:tblHeader/>
          <w:jc w:val="center"/>
        </w:trPr>
        <w:tc>
          <w:tcPr>
            <w:tcW w:w="5250" w:type="dxa"/>
            <w:tcBorders>
              <w:top w:val="single" w:sz="4" w:space="0" w:color="auto"/>
              <w:left w:val="single" w:sz="4" w:space="0" w:color="auto"/>
              <w:bottom w:val="single" w:sz="4" w:space="0" w:color="auto"/>
              <w:right w:val="single" w:sz="4" w:space="0" w:color="auto"/>
            </w:tcBorders>
            <w:shd w:val="clear" w:color="000000" w:fill="B8CCE4"/>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QUALIFICATIONS</w:t>
            </w:r>
          </w:p>
        </w:tc>
        <w:tc>
          <w:tcPr>
            <w:tcW w:w="1276" w:type="dxa"/>
            <w:tcBorders>
              <w:top w:val="single" w:sz="4" w:space="0" w:color="auto"/>
              <w:left w:val="nil"/>
              <w:bottom w:val="single" w:sz="4" w:space="0" w:color="auto"/>
              <w:right w:val="single" w:sz="4" w:space="0" w:color="auto"/>
            </w:tcBorders>
            <w:shd w:val="clear" w:color="000000" w:fill="B8CCE4"/>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PAY SCALE</w:t>
            </w:r>
          </w:p>
        </w:tc>
        <w:tc>
          <w:tcPr>
            <w:tcW w:w="850" w:type="dxa"/>
            <w:tcBorders>
              <w:top w:val="single" w:sz="4" w:space="0" w:color="auto"/>
              <w:left w:val="nil"/>
              <w:bottom w:val="single" w:sz="4" w:space="0" w:color="auto"/>
              <w:right w:val="single" w:sz="4" w:space="0" w:color="auto"/>
            </w:tcBorders>
            <w:shd w:val="clear" w:color="000000" w:fill="B8CCE4"/>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MIN</w:t>
            </w:r>
          </w:p>
        </w:tc>
        <w:tc>
          <w:tcPr>
            <w:tcW w:w="851" w:type="dxa"/>
            <w:tcBorders>
              <w:top w:val="single" w:sz="4" w:space="0" w:color="auto"/>
              <w:left w:val="nil"/>
              <w:bottom w:val="single" w:sz="4" w:space="0" w:color="auto"/>
              <w:right w:val="single" w:sz="4" w:space="0" w:color="auto"/>
            </w:tcBorders>
            <w:shd w:val="clear" w:color="000000" w:fill="B8CCE4"/>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MAX</w:t>
            </w:r>
          </w:p>
        </w:tc>
        <w:tc>
          <w:tcPr>
            <w:tcW w:w="1134" w:type="dxa"/>
            <w:tcBorders>
              <w:top w:val="single" w:sz="4" w:space="0" w:color="auto"/>
              <w:left w:val="nil"/>
              <w:bottom w:val="single" w:sz="4" w:space="0" w:color="auto"/>
              <w:right w:val="single" w:sz="4" w:space="0" w:color="auto"/>
            </w:tcBorders>
            <w:shd w:val="clear" w:color="000000" w:fill="B8CCE4"/>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b/>
                <w:bCs/>
                <w:color w:val="000000"/>
                <w:sz w:val="16"/>
                <w:szCs w:val="16"/>
                <w:lang w:eastAsia="es-ES"/>
              </w:rPr>
            </w:pPr>
            <w:r w:rsidRPr="008A7448">
              <w:rPr>
                <w:rFonts w:ascii="Times New Roman" w:eastAsia="Times New Roman" w:hAnsi="Times New Roman" w:cs="Times New Roman"/>
                <w:b/>
                <w:bCs/>
                <w:color w:val="000000"/>
                <w:sz w:val="16"/>
                <w:szCs w:val="16"/>
                <w:lang w:eastAsia="es-ES"/>
              </w:rPr>
              <w:t>AVERAGE</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Primary</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School</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Certificate</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122</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878</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500</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Second</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Class</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Certificate</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4</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052</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988</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520</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High School Diploma</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574</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6</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582</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6</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078</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First</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Class</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Certificate</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6</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6</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402</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356</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879</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Certificate in Teaching</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Level 1</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7</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7</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494</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14</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790</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11</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142</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Associate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Degree (Not in Education)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322</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528</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925</w:t>
            </w:r>
          </w:p>
        </w:tc>
      </w:tr>
      <w:tr w:rsidR="00322AC2" w:rsidRPr="008A7448" w:rsidTr="00A77FB5">
        <w:trPr>
          <w:trHeight w:val="280"/>
          <w:jc w:val="center"/>
        </w:trPr>
        <w:tc>
          <w:tcPr>
            <w:tcW w:w="5250" w:type="dxa"/>
            <w:tcBorders>
              <w:top w:val="nil"/>
              <w:left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Certificate in Teaching</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Level 2</w:t>
            </w:r>
          </w:p>
        </w:tc>
        <w:tc>
          <w:tcPr>
            <w:tcW w:w="1276" w:type="dxa"/>
            <w:tcBorders>
              <w:top w:val="nil"/>
              <w:left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p>
        </w:tc>
        <w:tc>
          <w:tcPr>
            <w:tcW w:w="850" w:type="dxa"/>
            <w:tcBorders>
              <w:top w:val="nil"/>
              <w:left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322</w:t>
            </w:r>
          </w:p>
        </w:tc>
        <w:tc>
          <w:tcPr>
            <w:tcW w:w="851" w:type="dxa"/>
            <w:tcBorders>
              <w:top w:val="nil"/>
              <w:left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960</w:t>
            </w:r>
          </w:p>
        </w:tc>
        <w:tc>
          <w:tcPr>
            <w:tcW w:w="1134" w:type="dxa"/>
            <w:tcBorders>
              <w:top w:val="nil"/>
              <w:left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12</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141</w:t>
            </w:r>
          </w:p>
        </w:tc>
      </w:tr>
      <w:tr w:rsidR="00322AC2" w:rsidRPr="008A7448" w:rsidTr="00A77FB5">
        <w:trPr>
          <w:trHeight w:val="280"/>
          <w:jc w:val="center"/>
        </w:trPr>
        <w:tc>
          <w:tcPr>
            <w:tcW w:w="5250" w:type="dxa"/>
            <w:tcBorders>
              <w:top w:val="nil"/>
              <w:left w:val="single" w:sz="4" w:space="0" w:color="auto"/>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Associate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Degree (Not in Education), plus 1 A-</w:t>
            </w:r>
            <w:r w:rsidR="007031F1" w:rsidRPr="008A7448">
              <w:rPr>
                <w:rFonts w:ascii="Times New Roman" w:eastAsia="Times New Roman" w:hAnsi="Times New Roman" w:cs="Times New Roman"/>
                <w:color w:val="000000"/>
                <w:sz w:val="16"/>
                <w:szCs w:val="16"/>
                <w:lang w:eastAsia="es-ES"/>
              </w:rPr>
              <w:t>Level or</w:t>
            </w:r>
            <w:r w:rsidRPr="008A7448">
              <w:rPr>
                <w:rFonts w:ascii="Times New Roman" w:eastAsia="Times New Roman" w:hAnsi="Times New Roman" w:cs="Times New Roman"/>
                <w:color w:val="000000"/>
                <w:sz w:val="16"/>
                <w:szCs w:val="16"/>
                <w:lang w:eastAsia="es-ES"/>
              </w:rPr>
              <w:t xml:space="preserve"> 1- 2 unit CAPE</w:t>
            </w:r>
          </w:p>
        </w:tc>
        <w:tc>
          <w:tcPr>
            <w:tcW w:w="1276"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p>
        </w:tc>
        <w:tc>
          <w:tcPr>
            <w:tcW w:w="850"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490</w:t>
            </w:r>
          </w:p>
        </w:tc>
        <w:tc>
          <w:tcPr>
            <w:tcW w:w="851"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714</w:t>
            </w:r>
          </w:p>
        </w:tc>
        <w:tc>
          <w:tcPr>
            <w:tcW w:w="1134"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102</w:t>
            </w:r>
          </w:p>
        </w:tc>
      </w:tr>
      <w:tr w:rsidR="00322AC2" w:rsidRPr="008A7448" w:rsidTr="00A77FB5">
        <w:trPr>
          <w:trHeight w:val="280"/>
          <w:jc w:val="center"/>
        </w:trPr>
        <w:tc>
          <w:tcPr>
            <w:tcW w:w="5250" w:type="dxa"/>
            <w:tcBorders>
              <w:top w:val="single" w:sz="4" w:space="0" w:color="auto"/>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Associate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Degree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Primary</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Education</w:t>
            </w:r>
          </w:p>
        </w:tc>
        <w:tc>
          <w:tcPr>
            <w:tcW w:w="1276" w:type="dxa"/>
            <w:tcBorders>
              <w:top w:val="single" w:sz="4" w:space="0" w:color="auto"/>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p>
        </w:tc>
        <w:tc>
          <w:tcPr>
            <w:tcW w:w="850" w:type="dxa"/>
            <w:tcBorders>
              <w:top w:val="single" w:sz="4" w:space="0" w:color="auto"/>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490</w:t>
            </w:r>
          </w:p>
        </w:tc>
        <w:tc>
          <w:tcPr>
            <w:tcW w:w="851" w:type="dxa"/>
            <w:tcBorders>
              <w:top w:val="single" w:sz="4" w:space="0" w:color="auto"/>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16</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242</w:t>
            </w:r>
          </w:p>
        </w:tc>
        <w:tc>
          <w:tcPr>
            <w:tcW w:w="1134" w:type="dxa"/>
            <w:tcBorders>
              <w:top w:val="single" w:sz="4" w:space="0" w:color="auto"/>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12</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366</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Associate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Degree (Not in Education)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10</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646</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888</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267</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Associate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Degree</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Primary</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Education</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with</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Induction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12</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558</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17</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766</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662</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7031F1"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Bachelor’s</w:t>
            </w:r>
            <w:r w:rsidR="001938F0" w:rsidRPr="008A7448">
              <w:rPr>
                <w:rFonts w:ascii="Times New Roman" w:eastAsia="Times New Roman" w:hAnsi="Times New Roman" w:cs="Times New Roman"/>
                <w:color w:val="000000"/>
                <w:sz w:val="16"/>
                <w:szCs w:val="16"/>
                <w:lang w:eastAsia="es-ES"/>
              </w:rPr>
              <w:t xml:space="preserve"> </w:t>
            </w:r>
            <w:r w:rsidR="00322AC2" w:rsidRPr="008A7448">
              <w:rPr>
                <w:rFonts w:ascii="Times New Roman" w:eastAsia="Times New Roman" w:hAnsi="Times New Roman" w:cs="Times New Roman"/>
                <w:color w:val="000000"/>
                <w:sz w:val="16"/>
                <w:szCs w:val="16"/>
                <w:lang w:eastAsia="es-ES"/>
              </w:rPr>
              <w:t>Degree (Not in Education)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14</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617AB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11</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610</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20</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730</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16</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170</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7031F1"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Bachelor’s</w:t>
            </w:r>
            <w:r w:rsidR="001938F0" w:rsidRPr="008A7448">
              <w:rPr>
                <w:rFonts w:ascii="Times New Roman" w:eastAsia="Times New Roman" w:hAnsi="Times New Roman" w:cs="Times New Roman"/>
                <w:color w:val="000000"/>
                <w:sz w:val="16"/>
                <w:szCs w:val="16"/>
                <w:lang w:eastAsia="es-ES"/>
              </w:rPr>
              <w:t xml:space="preserve"> </w:t>
            </w:r>
            <w:r w:rsidR="00322AC2" w:rsidRPr="008A7448">
              <w:rPr>
                <w:rFonts w:ascii="Times New Roman" w:eastAsia="Times New Roman" w:hAnsi="Times New Roman" w:cs="Times New Roman"/>
                <w:color w:val="000000"/>
                <w:sz w:val="16"/>
                <w:szCs w:val="16"/>
                <w:lang w:eastAsia="es-ES"/>
              </w:rPr>
              <w:t>Degree in Education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16</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12</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792</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280</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036</w:t>
            </w:r>
          </w:p>
        </w:tc>
      </w:tr>
      <w:tr w:rsidR="00322AC2" w:rsidRPr="008A7448" w:rsidTr="00CB4B33">
        <w:trPr>
          <w:trHeight w:val="280"/>
          <w:jc w:val="center"/>
        </w:trPr>
        <w:tc>
          <w:tcPr>
            <w:tcW w:w="5250" w:type="dxa"/>
            <w:tcBorders>
              <w:top w:val="nil"/>
              <w:left w:val="single" w:sz="4" w:space="0" w:color="auto"/>
              <w:bottom w:val="nil"/>
              <w:right w:val="single" w:sz="4" w:space="0" w:color="auto"/>
            </w:tcBorders>
            <w:shd w:val="clear" w:color="000000" w:fill="FFFFFF"/>
            <w:vAlign w:val="center"/>
            <w:hideMark/>
          </w:tcPr>
          <w:p w:rsidR="00322AC2" w:rsidRPr="008A7448" w:rsidRDefault="007031F1"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Master’s</w:t>
            </w:r>
            <w:r w:rsidR="00322AC2" w:rsidRPr="008A7448">
              <w:rPr>
                <w:rFonts w:ascii="Times New Roman" w:eastAsia="Times New Roman" w:hAnsi="Times New Roman" w:cs="Times New Roman"/>
                <w:color w:val="000000"/>
                <w:sz w:val="16"/>
                <w:szCs w:val="16"/>
                <w:lang w:eastAsia="es-ES"/>
              </w:rPr>
              <w:t xml:space="preserve"> Degree in Education</w:t>
            </w:r>
          </w:p>
        </w:tc>
        <w:tc>
          <w:tcPr>
            <w:tcW w:w="1276"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16</w:t>
            </w:r>
          </w:p>
        </w:tc>
        <w:tc>
          <w:tcPr>
            <w:tcW w:w="850"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896</w:t>
            </w:r>
          </w:p>
        </w:tc>
        <w:tc>
          <w:tcPr>
            <w:tcW w:w="851"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280</w:t>
            </w:r>
          </w:p>
        </w:tc>
        <w:tc>
          <w:tcPr>
            <w:tcW w:w="1134" w:type="dxa"/>
            <w:tcBorders>
              <w:top w:val="nil"/>
              <w:left w:val="nil"/>
              <w:bottom w:val="nil"/>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18</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588</w:t>
            </w:r>
          </w:p>
        </w:tc>
      </w:tr>
      <w:tr w:rsidR="00322AC2" w:rsidRPr="008A7448" w:rsidTr="00CB4B33">
        <w:trPr>
          <w:trHeight w:val="280"/>
          <w:jc w:val="center"/>
        </w:trPr>
        <w:tc>
          <w:tcPr>
            <w:tcW w:w="5250" w:type="dxa"/>
            <w:tcBorders>
              <w:top w:val="nil"/>
              <w:left w:val="single" w:sz="4" w:space="0" w:color="auto"/>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PHD</w:t>
            </w:r>
          </w:p>
        </w:tc>
        <w:tc>
          <w:tcPr>
            <w:tcW w:w="1276"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16</w:t>
            </w:r>
          </w:p>
        </w:tc>
        <w:tc>
          <w:tcPr>
            <w:tcW w:w="850"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15</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552</w:t>
            </w:r>
          </w:p>
        </w:tc>
        <w:tc>
          <w:tcPr>
            <w:tcW w:w="851"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23</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280</w:t>
            </w:r>
          </w:p>
        </w:tc>
        <w:tc>
          <w:tcPr>
            <w:tcW w:w="1134" w:type="dxa"/>
            <w:tcBorders>
              <w:top w:val="nil"/>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19</w:t>
            </w:r>
            <w:r w:rsidR="00617AB2"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416</w:t>
            </w:r>
          </w:p>
        </w:tc>
      </w:tr>
    </w:tbl>
    <w:p w:rsidR="00322AC2" w:rsidRPr="008A7448" w:rsidRDefault="00322AC2" w:rsidP="00D54BB0">
      <w:pPr>
        <w:spacing w:before="0" w:after="0"/>
        <w:jc w:val="both"/>
        <w:rPr>
          <w:rFonts w:ascii="Times New Roman" w:hAnsi="Times New Roman" w:cs="Times New Roman"/>
        </w:rPr>
      </w:pPr>
    </w:p>
    <w:tbl>
      <w:tblPr>
        <w:tblW w:w="8696" w:type="dxa"/>
        <w:jc w:val="center"/>
        <w:tblInd w:w="-31" w:type="dxa"/>
        <w:tblCellMar>
          <w:left w:w="70" w:type="dxa"/>
          <w:right w:w="70" w:type="dxa"/>
        </w:tblCellMar>
        <w:tblLook w:val="04A0" w:firstRow="1" w:lastRow="0" w:firstColumn="1" w:lastColumn="0" w:noHBand="0" w:noVBand="1"/>
      </w:tblPr>
      <w:tblGrid>
        <w:gridCol w:w="4913"/>
        <w:gridCol w:w="3783"/>
      </w:tblGrid>
      <w:tr w:rsidR="00322AC2" w:rsidRPr="008A7448" w:rsidTr="00322AC2">
        <w:trPr>
          <w:trHeight w:val="280"/>
          <w:jc w:val="center"/>
        </w:trPr>
        <w:tc>
          <w:tcPr>
            <w:tcW w:w="49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Teacher</w:t>
            </w:r>
            <w:r w:rsidR="001938F0" w:rsidRPr="008A7448">
              <w:rPr>
                <w:rFonts w:ascii="Times New Roman" w:eastAsia="Times New Roman" w:hAnsi="Times New Roman" w:cs="Times New Roman"/>
                <w:color w:val="000000"/>
                <w:sz w:val="16"/>
                <w:szCs w:val="16"/>
                <w:lang w:eastAsia="es-ES"/>
              </w:rPr>
              <w:t xml:space="preserve"> </w:t>
            </w:r>
            <w:r w:rsidRPr="008A7448">
              <w:rPr>
                <w:rFonts w:ascii="Times New Roman" w:eastAsia="Times New Roman" w:hAnsi="Times New Roman" w:cs="Times New Roman"/>
                <w:color w:val="000000"/>
                <w:sz w:val="16"/>
                <w:szCs w:val="16"/>
                <w:lang w:eastAsia="es-ES"/>
              </w:rPr>
              <w:t>averag</w:t>
            </w:r>
            <w:r w:rsidR="00CC6EBA" w:rsidRPr="008A7448">
              <w:rPr>
                <w:rFonts w:ascii="Times New Roman" w:eastAsia="Times New Roman" w:hAnsi="Times New Roman" w:cs="Times New Roman"/>
                <w:color w:val="000000"/>
                <w:sz w:val="16"/>
                <w:szCs w:val="16"/>
                <w:lang w:eastAsia="es-ES"/>
              </w:rPr>
              <w:t>e</w:t>
            </w:r>
            <w:r w:rsidR="001938F0" w:rsidRPr="008A7448">
              <w:rPr>
                <w:rFonts w:ascii="Times New Roman" w:eastAsia="Times New Roman" w:hAnsi="Times New Roman" w:cs="Times New Roman"/>
                <w:color w:val="000000"/>
                <w:sz w:val="16"/>
                <w:szCs w:val="16"/>
                <w:lang w:eastAsia="es-ES"/>
              </w:rPr>
              <w:t xml:space="preserve"> </w:t>
            </w:r>
            <w:r w:rsidR="00CC6EBA" w:rsidRPr="008A7448">
              <w:rPr>
                <w:rFonts w:ascii="Times New Roman" w:eastAsia="Times New Roman" w:hAnsi="Times New Roman" w:cs="Times New Roman"/>
                <w:color w:val="000000"/>
                <w:sz w:val="16"/>
                <w:szCs w:val="16"/>
                <w:lang w:eastAsia="es-ES"/>
              </w:rPr>
              <w:t>wage</w:t>
            </w:r>
          </w:p>
        </w:tc>
        <w:tc>
          <w:tcPr>
            <w:tcW w:w="3783" w:type="dxa"/>
            <w:tcBorders>
              <w:top w:val="single" w:sz="4" w:space="0" w:color="auto"/>
              <w:left w:val="nil"/>
              <w:bottom w:val="single" w:sz="4" w:space="0" w:color="auto"/>
              <w:right w:val="single" w:sz="4" w:space="0" w:color="auto"/>
            </w:tcBorders>
            <w:shd w:val="clear" w:color="000000" w:fill="FFFFFF"/>
            <w:vAlign w:val="center"/>
            <w:hideMark/>
          </w:tcPr>
          <w:p w:rsidR="00322AC2" w:rsidRPr="008A7448" w:rsidRDefault="00322AC2" w:rsidP="00322AC2">
            <w:pPr>
              <w:spacing w:before="0" w:after="0"/>
              <w:ind w:left="0" w:firstLine="0"/>
              <w:jc w:val="center"/>
              <w:rPr>
                <w:rFonts w:ascii="Times New Roman" w:eastAsia="Times New Roman" w:hAnsi="Times New Roman" w:cs="Times New Roman"/>
                <w:color w:val="000000"/>
                <w:sz w:val="16"/>
                <w:szCs w:val="16"/>
                <w:lang w:eastAsia="es-ES"/>
              </w:rPr>
            </w:pPr>
            <w:r w:rsidRPr="008A7448">
              <w:rPr>
                <w:rFonts w:ascii="Times New Roman" w:eastAsia="Times New Roman" w:hAnsi="Times New Roman" w:cs="Times New Roman"/>
                <w:color w:val="000000"/>
                <w:sz w:val="16"/>
                <w:szCs w:val="16"/>
                <w:lang w:eastAsia="es-ES"/>
              </w:rPr>
              <w:t>11</w:t>
            </w:r>
            <w:r w:rsidR="00BA39E1" w:rsidRPr="008A7448">
              <w:rPr>
                <w:rFonts w:ascii="Times New Roman" w:eastAsia="Times New Roman" w:hAnsi="Times New Roman" w:cs="Times New Roman"/>
                <w:color w:val="000000"/>
                <w:sz w:val="16"/>
                <w:szCs w:val="16"/>
                <w:lang w:eastAsia="es-ES"/>
              </w:rPr>
              <w:t>,</w:t>
            </w:r>
            <w:r w:rsidRPr="008A7448">
              <w:rPr>
                <w:rFonts w:ascii="Times New Roman" w:eastAsia="Times New Roman" w:hAnsi="Times New Roman" w:cs="Times New Roman"/>
                <w:color w:val="000000"/>
                <w:sz w:val="16"/>
                <w:szCs w:val="16"/>
                <w:lang w:eastAsia="es-ES"/>
              </w:rPr>
              <w:t>653</w:t>
            </w:r>
          </w:p>
        </w:tc>
      </w:tr>
    </w:tbl>
    <w:p w:rsidR="00032C45" w:rsidRPr="008A7448" w:rsidRDefault="0030780A" w:rsidP="00D54BB0">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Source</w:t>
      </w:r>
      <w:r w:rsidR="00032C45" w:rsidRPr="008A7448">
        <w:rPr>
          <w:rFonts w:ascii="Times New Roman" w:hAnsi="Times New Roman" w:cs="Times New Roman"/>
          <w:sz w:val="18"/>
          <w:szCs w:val="18"/>
        </w:rPr>
        <w:t xml:space="preserve">: </w:t>
      </w:r>
      <w:r w:rsidR="00BA39E1" w:rsidRPr="008A7448">
        <w:rPr>
          <w:rFonts w:ascii="Times New Roman" w:hAnsi="Times New Roman" w:cs="Times New Roman"/>
          <w:sz w:val="18"/>
          <w:szCs w:val="18"/>
        </w:rPr>
        <w:t>C</w:t>
      </w:r>
      <w:r w:rsidR="00322AC2" w:rsidRPr="008A7448">
        <w:rPr>
          <w:rFonts w:ascii="Times New Roman" w:hAnsi="Times New Roman" w:cs="Times New Roman"/>
          <w:sz w:val="18"/>
          <w:szCs w:val="18"/>
        </w:rPr>
        <w:t xml:space="preserve">alculations </w:t>
      </w:r>
      <w:r w:rsidR="00BA39E1" w:rsidRPr="008A7448">
        <w:rPr>
          <w:rFonts w:ascii="Times New Roman" w:hAnsi="Times New Roman" w:cs="Times New Roman"/>
          <w:sz w:val="18"/>
          <w:szCs w:val="18"/>
        </w:rPr>
        <w:t xml:space="preserve">based on </w:t>
      </w:r>
      <w:r w:rsidR="00032C45" w:rsidRPr="008A7448">
        <w:rPr>
          <w:rFonts w:ascii="Times New Roman" w:hAnsi="Times New Roman" w:cs="Times New Roman"/>
          <w:sz w:val="18"/>
          <w:szCs w:val="18"/>
        </w:rPr>
        <w:t>MOE</w:t>
      </w:r>
      <w:r w:rsidR="00322AC2" w:rsidRPr="008A7448">
        <w:rPr>
          <w:rFonts w:ascii="Times New Roman" w:hAnsi="Times New Roman" w:cs="Times New Roman"/>
          <w:sz w:val="18"/>
          <w:szCs w:val="18"/>
        </w:rPr>
        <w:t>Y</w:t>
      </w:r>
      <w:r w:rsidR="00032C45" w:rsidRPr="008A7448">
        <w:rPr>
          <w:rFonts w:ascii="Times New Roman" w:hAnsi="Times New Roman" w:cs="Times New Roman"/>
          <w:sz w:val="18"/>
          <w:szCs w:val="18"/>
        </w:rPr>
        <w:t>S</w:t>
      </w:r>
      <w:r w:rsidRPr="008A7448">
        <w:rPr>
          <w:rFonts w:ascii="Times New Roman" w:hAnsi="Times New Roman" w:cs="Times New Roman"/>
          <w:sz w:val="18"/>
          <w:szCs w:val="18"/>
        </w:rPr>
        <w:t xml:space="preserve"> </w:t>
      </w:r>
      <w:r w:rsidR="00BA39E1" w:rsidRPr="008A7448">
        <w:rPr>
          <w:rFonts w:ascii="Times New Roman" w:hAnsi="Times New Roman" w:cs="Times New Roman"/>
          <w:sz w:val="18"/>
          <w:szCs w:val="18"/>
        </w:rPr>
        <w:t>administrative data 2014</w:t>
      </w:r>
    </w:p>
    <w:p w:rsidR="00C74F24" w:rsidRPr="008A7448" w:rsidRDefault="006B3203" w:rsidP="00600D9B">
      <w:pPr>
        <w:pStyle w:val="Heading1"/>
        <w:numPr>
          <w:ilvl w:val="0"/>
          <w:numId w:val="33"/>
        </w:numPr>
        <w:rPr>
          <w:rFonts w:ascii="Times New Roman" w:hAnsi="Times New Roman" w:cs="Times New Roman"/>
          <w:color w:val="auto"/>
        </w:rPr>
      </w:pPr>
      <w:bookmarkStart w:id="82" w:name="_Toc383317438"/>
      <w:r w:rsidRPr="008A7448">
        <w:rPr>
          <w:rFonts w:ascii="Times New Roman" w:hAnsi="Times New Roman" w:cs="Times New Roman"/>
          <w:color w:val="auto"/>
        </w:rPr>
        <w:t>E</w:t>
      </w:r>
      <w:r w:rsidR="00C74F24" w:rsidRPr="008A7448">
        <w:rPr>
          <w:rFonts w:ascii="Times New Roman" w:hAnsi="Times New Roman" w:cs="Times New Roman"/>
          <w:color w:val="auto"/>
        </w:rPr>
        <w:t>conomic Benefits</w:t>
      </w:r>
      <w:bookmarkEnd w:id="82"/>
    </w:p>
    <w:p w:rsidR="00DE6F3D" w:rsidRPr="008A7448" w:rsidRDefault="00363B55" w:rsidP="00D81505">
      <w:pPr>
        <w:pStyle w:val="ListParagraph"/>
        <w:numPr>
          <w:ilvl w:val="1"/>
          <w:numId w:val="33"/>
        </w:numPr>
        <w:ind w:hanging="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The calculated benefits </w:t>
      </w:r>
      <w:r w:rsidR="00E83EED" w:rsidRPr="008A7448">
        <w:rPr>
          <w:rFonts w:ascii="Times New Roman" w:hAnsi="Times New Roman" w:cs="Times New Roman"/>
          <w:sz w:val="24"/>
          <w:szCs w:val="24"/>
        </w:rPr>
        <w:t xml:space="preserve">consist of </w:t>
      </w:r>
      <w:r w:rsidR="00733445" w:rsidRPr="008A7448">
        <w:rPr>
          <w:rFonts w:ascii="Times New Roman" w:hAnsi="Times New Roman" w:cs="Times New Roman"/>
          <w:sz w:val="24"/>
          <w:szCs w:val="24"/>
        </w:rPr>
        <w:t>savings in recurrent cost</w:t>
      </w:r>
      <w:r w:rsidR="00995F20" w:rsidRPr="008A7448">
        <w:rPr>
          <w:rFonts w:ascii="Times New Roman" w:hAnsi="Times New Roman" w:cs="Times New Roman"/>
          <w:sz w:val="24"/>
          <w:szCs w:val="24"/>
        </w:rPr>
        <w:t>s</w:t>
      </w:r>
      <w:r w:rsidR="00733445"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by reducing repetition </w:t>
      </w:r>
      <w:r w:rsidR="00733445" w:rsidRPr="008A7448">
        <w:rPr>
          <w:rFonts w:ascii="Times New Roman" w:hAnsi="Times New Roman" w:cs="Times New Roman"/>
          <w:sz w:val="24"/>
          <w:szCs w:val="24"/>
        </w:rPr>
        <w:t>rates,</w:t>
      </w:r>
      <w:r w:rsidR="00731704" w:rsidRPr="008A7448">
        <w:rPr>
          <w:rFonts w:ascii="Times New Roman" w:hAnsi="Times New Roman" w:cs="Times New Roman"/>
          <w:sz w:val="24"/>
          <w:szCs w:val="24"/>
        </w:rPr>
        <w:t xml:space="preserve"> </w:t>
      </w:r>
      <w:r w:rsidR="00F25719" w:rsidRPr="008A7448">
        <w:rPr>
          <w:rFonts w:ascii="Times New Roman" w:hAnsi="Times New Roman" w:cs="Times New Roman"/>
          <w:sz w:val="24"/>
          <w:szCs w:val="24"/>
        </w:rPr>
        <w:t xml:space="preserve">higher </w:t>
      </w:r>
      <w:r w:rsidR="001D4780" w:rsidRPr="008A7448">
        <w:rPr>
          <w:rFonts w:ascii="Times New Roman" w:hAnsi="Times New Roman" w:cs="Times New Roman"/>
          <w:sz w:val="24"/>
          <w:szCs w:val="24"/>
        </w:rPr>
        <w:t>income due to greater</w:t>
      </w:r>
      <w:r w:rsidR="00F0255F" w:rsidRPr="008A7448">
        <w:rPr>
          <w:rFonts w:ascii="Times New Roman" w:hAnsi="Times New Roman" w:cs="Times New Roman"/>
          <w:sz w:val="24"/>
          <w:szCs w:val="24"/>
        </w:rPr>
        <w:t xml:space="preserve"> schooling</w:t>
      </w:r>
      <w:r w:rsidR="00D5782B">
        <w:rPr>
          <w:rFonts w:ascii="Times New Roman" w:hAnsi="Times New Roman" w:cs="Times New Roman"/>
          <w:sz w:val="24"/>
          <w:szCs w:val="24"/>
        </w:rPr>
        <w:t>, and</w:t>
      </w:r>
      <w:r w:rsidR="00733445" w:rsidRPr="008A7448">
        <w:rPr>
          <w:rFonts w:ascii="Times New Roman" w:hAnsi="Times New Roman" w:cs="Times New Roman"/>
          <w:sz w:val="24"/>
          <w:szCs w:val="24"/>
        </w:rPr>
        <w:t xml:space="preserve"> savings</w:t>
      </w:r>
      <w:r w:rsidR="00D5782B">
        <w:rPr>
          <w:rFonts w:ascii="Times New Roman" w:hAnsi="Times New Roman" w:cs="Times New Roman"/>
          <w:sz w:val="24"/>
          <w:szCs w:val="24"/>
        </w:rPr>
        <w:t xml:space="preserve"> as a result of the EMIS</w:t>
      </w:r>
      <w:r w:rsidR="00733445" w:rsidRPr="008A7448">
        <w:rPr>
          <w:rFonts w:ascii="Times New Roman" w:hAnsi="Times New Roman" w:cs="Times New Roman"/>
          <w:sz w:val="24"/>
          <w:szCs w:val="24"/>
        </w:rPr>
        <w:t>.</w:t>
      </w:r>
      <w:r w:rsidR="00E83EED" w:rsidRPr="008A7448">
        <w:rPr>
          <w:rFonts w:ascii="Times New Roman" w:hAnsi="Times New Roman" w:cs="Times New Roman"/>
          <w:sz w:val="24"/>
          <w:szCs w:val="24"/>
        </w:rPr>
        <w:t xml:space="preserve"> Based on our </w:t>
      </w:r>
      <w:r w:rsidR="00E83EED" w:rsidRPr="008A7448">
        <w:rPr>
          <w:rFonts w:ascii="Times New Roman" w:eastAsiaTheme="minorEastAsia" w:hAnsi="Times New Roman" w:cs="Times New Roman"/>
          <w:bCs/>
          <w:color w:val="000000"/>
          <w:sz w:val="24"/>
          <w:szCs w:val="24"/>
          <w:lang w:eastAsia="es-ES"/>
        </w:rPr>
        <w:t>assumption about program benefits (Chapter II</w:t>
      </w:r>
      <w:r w:rsidR="007031F1" w:rsidRPr="008A7448">
        <w:rPr>
          <w:rFonts w:ascii="Times New Roman" w:eastAsiaTheme="minorEastAsia" w:hAnsi="Times New Roman" w:cs="Times New Roman"/>
          <w:bCs/>
          <w:color w:val="000000"/>
          <w:sz w:val="24"/>
          <w:szCs w:val="24"/>
          <w:lang w:eastAsia="es-ES"/>
        </w:rPr>
        <w:t>),</w:t>
      </w:r>
      <w:r w:rsidR="00E83EED" w:rsidRPr="008A7448">
        <w:rPr>
          <w:rFonts w:ascii="Times New Roman" w:hAnsi="Times New Roman" w:cs="Times New Roman"/>
          <w:sz w:val="24"/>
          <w:szCs w:val="24"/>
        </w:rPr>
        <w:t xml:space="preserve"> the NPV of the benefits are presented below. Under our conservative scenario</w:t>
      </w:r>
      <w:r w:rsidR="00A94E27">
        <w:rPr>
          <w:rFonts w:ascii="Times New Roman" w:hAnsi="Times New Roman" w:cs="Times New Roman"/>
          <w:sz w:val="24"/>
          <w:szCs w:val="24"/>
        </w:rPr>
        <w:t>,</w:t>
      </w:r>
      <w:r w:rsidR="00E83EED" w:rsidRPr="008A7448">
        <w:rPr>
          <w:rFonts w:ascii="Times New Roman" w:hAnsi="Times New Roman" w:cs="Times New Roman"/>
          <w:sz w:val="24"/>
          <w:szCs w:val="24"/>
        </w:rPr>
        <w:t xml:space="preserve"> the NPV of program benefits would be US$</w:t>
      </w:r>
      <w:r w:rsidR="00402787" w:rsidRPr="008A7448">
        <w:rPr>
          <w:rFonts w:ascii="Times New Roman" w:hAnsi="Times New Roman" w:cs="Times New Roman"/>
          <w:sz w:val="24"/>
          <w:szCs w:val="24"/>
        </w:rPr>
        <w:t>37</w:t>
      </w:r>
      <w:r w:rsidR="00E83EED" w:rsidRPr="008A7448">
        <w:rPr>
          <w:rFonts w:ascii="Times New Roman" w:hAnsi="Times New Roman" w:cs="Times New Roman"/>
          <w:sz w:val="24"/>
          <w:szCs w:val="24"/>
        </w:rPr>
        <w:t xml:space="preserve"> million (Table 13), </w:t>
      </w:r>
      <w:r w:rsidR="007031F1" w:rsidRPr="008A7448">
        <w:rPr>
          <w:rFonts w:ascii="Times New Roman" w:hAnsi="Times New Roman" w:cs="Times New Roman"/>
          <w:sz w:val="24"/>
          <w:szCs w:val="24"/>
        </w:rPr>
        <w:t>rising</w:t>
      </w:r>
      <w:r w:rsidR="00E83EED" w:rsidRPr="008A7448">
        <w:rPr>
          <w:rFonts w:ascii="Times New Roman" w:hAnsi="Times New Roman" w:cs="Times New Roman"/>
          <w:sz w:val="24"/>
          <w:szCs w:val="24"/>
        </w:rPr>
        <w:t xml:space="preserve"> to US$15</w:t>
      </w:r>
      <w:r w:rsidR="00402787" w:rsidRPr="008A7448">
        <w:rPr>
          <w:rFonts w:ascii="Times New Roman" w:hAnsi="Times New Roman" w:cs="Times New Roman"/>
          <w:sz w:val="24"/>
          <w:szCs w:val="24"/>
        </w:rPr>
        <w:t>8</w:t>
      </w:r>
      <w:r w:rsidR="00E83EED" w:rsidRPr="008A7448">
        <w:rPr>
          <w:rFonts w:ascii="Times New Roman" w:hAnsi="Times New Roman" w:cs="Times New Roman"/>
          <w:sz w:val="24"/>
          <w:szCs w:val="24"/>
        </w:rPr>
        <w:t xml:space="preserve"> million under the optimistic scenario</w:t>
      </w:r>
      <w:r w:rsidR="002D61F6" w:rsidRPr="008A7448">
        <w:rPr>
          <w:rFonts w:ascii="Times New Roman" w:hAnsi="Times New Roman" w:cs="Times New Roman"/>
          <w:sz w:val="24"/>
          <w:szCs w:val="24"/>
        </w:rPr>
        <w:t xml:space="preserve"> (Table 15)</w:t>
      </w:r>
      <w:r w:rsidR="00E83EED" w:rsidRPr="008A7448">
        <w:rPr>
          <w:rFonts w:ascii="Times New Roman" w:hAnsi="Times New Roman" w:cs="Times New Roman"/>
          <w:sz w:val="24"/>
          <w:szCs w:val="24"/>
        </w:rPr>
        <w:t>.</w:t>
      </w:r>
    </w:p>
    <w:p w:rsidR="00DE6F3D" w:rsidRPr="008A7448" w:rsidRDefault="004E20ED" w:rsidP="00D54BB0">
      <w:pPr>
        <w:pStyle w:val="ListParagraph"/>
        <w:spacing w:before="0" w:after="0"/>
        <w:ind w:left="0"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w:t>
      </w:r>
      <w:r w:rsidR="00363B55" w:rsidRPr="008A7448">
        <w:rPr>
          <w:rFonts w:ascii="Times New Roman" w:hAnsi="Times New Roman" w:cs="Times New Roman"/>
          <w:sz w:val="20"/>
          <w:szCs w:val="20"/>
        </w:rPr>
        <w:t>e</w:t>
      </w:r>
      <w:r w:rsidR="00EE4AF1" w:rsidRPr="008A7448">
        <w:rPr>
          <w:rFonts w:ascii="Times New Roman" w:hAnsi="Times New Roman" w:cs="Times New Roman"/>
          <w:sz w:val="20"/>
          <w:szCs w:val="20"/>
        </w:rPr>
        <w:t xml:space="preserve"> 1</w:t>
      </w:r>
      <w:r w:rsidR="00EE6561" w:rsidRPr="008A7448">
        <w:rPr>
          <w:rFonts w:ascii="Times New Roman" w:hAnsi="Times New Roman" w:cs="Times New Roman"/>
          <w:sz w:val="20"/>
          <w:szCs w:val="20"/>
        </w:rPr>
        <w:t>3</w:t>
      </w:r>
      <w:r w:rsidRPr="008A7448">
        <w:rPr>
          <w:rFonts w:ascii="Times New Roman" w:hAnsi="Times New Roman" w:cs="Times New Roman"/>
          <w:sz w:val="20"/>
          <w:szCs w:val="20"/>
        </w:rPr>
        <w:t xml:space="preserve">. </w:t>
      </w:r>
      <w:r w:rsidR="00154806" w:rsidRPr="008A7448">
        <w:rPr>
          <w:rFonts w:ascii="Times New Roman" w:hAnsi="Times New Roman" w:cs="Times New Roman"/>
          <w:sz w:val="20"/>
          <w:szCs w:val="20"/>
        </w:rPr>
        <w:t>Benefits Conservative S</w:t>
      </w:r>
      <w:r w:rsidR="00363B55" w:rsidRPr="008A7448">
        <w:rPr>
          <w:rFonts w:ascii="Times New Roman" w:hAnsi="Times New Roman" w:cs="Times New Roman"/>
          <w:sz w:val="20"/>
          <w:szCs w:val="20"/>
        </w:rPr>
        <w:t>cenario</w:t>
      </w:r>
      <w:r w:rsidR="00927434">
        <w:rPr>
          <w:rFonts w:ascii="Times New Roman" w:hAnsi="Times New Roman" w:cs="Times New Roman"/>
          <w:sz w:val="20"/>
          <w:szCs w:val="20"/>
        </w:rPr>
        <w:t xml:space="preserve"> (</w:t>
      </w:r>
      <w:r w:rsidR="00142234" w:rsidRPr="008A7448">
        <w:rPr>
          <w:rFonts w:ascii="Times New Roman" w:hAnsi="Times New Roman" w:cs="Times New Roman"/>
          <w:sz w:val="20"/>
          <w:szCs w:val="20"/>
        </w:rPr>
        <w:t>US</w:t>
      </w:r>
      <w:r w:rsidR="00927434">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930" w:type="dxa"/>
        <w:jc w:val="center"/>
        <w:tblCellMar>
          <w:left w:w="70" w:type="dxa"/>
          <w:right w:w="70" w:type="dxa"/>
        </w:tblCellMar>
        <w:tblLook w:val="04A0" w:firstRow="1" w:lastRow="0" w:firstColumn="1" w:lastColumn="0" w:noHBand="0" w:noVBand="1"/>
      </w:tblPr>
      <w:tblGrid>
        <w:gridCol w:w="5377"/>
        <w:gridCol w:w="1553"/>
      </w:tblGrid>
      <w:tr w:rsidR="00DE6F3D" w:rsidRPr="008A7448" w:rsidTr="00733445">
        <w:trPr>
          <w:trHeight w:val="300"/>
          <w:jc w:val="center"/>
        </w:trPr>
        <w:tc>
          <w:tcPr>
            <w:tcW w:w="5377" w:type="dxa"/>
            <w:tcBorders>
              <w:top w:val="single" w:sz="4" w:space="0" w:color="auto"/>
              <w:left w:val="single" w:sz="4" w:space="0" w:color="auto"/>
              <w:bottom w:val="nil"/>
              <w:right w:val="single" w:sz="4" w:space="0" w:color="auto"/>
            </w:tcBorders>
            <w:shd w:val="clear" w:color="000000" w:fill="B8CCE4"/>
            <w:noWrap/>
            <w:vAlign w:val="center"/>
            <w:hideMark/>
          </w:tcPr>
          <w:p w:rsidR="00DE6F3D" w:rsidRPr="008A7448" w:rsidRDefault="00363B55" w:rsidP="00733445">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553" w:type="dxa"/>
            <w:tcBorders>
              <w:top w:val="single" w:sz="4" w:space="0" w:color="auto"/>
              <w:left w:val="nil"/>
              <w:bottom w:val="nil"/>
              <w:right w:val="single" w:sz="4" w:space="0" w:color="auto"/>
            </w:tcBorders>
            <w:shd w:val="clear" w:color="000000" w:fill="B8CCE4"/>
            <w:noWrap/>
            <w:vAlign w:val="center"/>
            <w:hideMark/>
          </w:tcPr>
          <w:p w:rsidR="00DE6F3D" w:rsidRPr="008A7448" w:rsidRDefault="00F25719" w:rsidP="00733445">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w:t>
            </w:r>
          </w:p>
        </w:tc>
      </w:tr>
      <w:tr w:rsidR="00DE6F3D" w:rsidRPr="008A7448" w:rsidTr="00733445">
        <w:trPr>
          <w:trHeight w:val="255"/>
          <w:jc w:val="center"/>
        </w:trPr>
        <w:tc>
          <w:tcPr>
            <w:tcW w:w="5377" w:type="dxa"/>
            <w:tcBorders>
              <w:top w:val="single" w:sz="4" w:space="0" w:color="auto"/>
              <w:left w:val="single" w:sz="4" w:space="0" w:color="auto"/>
              <w:bottom w:val="nil"/>
              <w:right w:val="single" w:sz="4" w:space="0" w:color="auto"/>
            </w:tcBorders>
            <w:shd w:val="clear" w:color="000000" w:fill="FFFFFF"/>
            <w:noWrap/>
            <w:vAlign w:val="center"/>
            <w:hideMark/>
          </w:tcPr>
          <w:p w:rsidR="00DE6F3D" w:rsidRPr="008A7448" w:rsidRDefault="00DE6F3D" w:rsidP="00733445">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I</w:t>
            </w:r>
            <w:r w:rsidR="00363B55" w:rsidRPr="008A7448">
              <w:rPr>
                <w:rFonts w:ascii="Times New Roman" w:eastAsia="Times New Roman" w:hAnsi="Times New Roman" w:cs="Times New Roman"/>
                <w:b/>
                <w:bCs/>
                <w:sz w:val="18"/>
                <w:szCs w:val="18"/>
                <w:lang w:eastAsia="es-CO"/>
              </w:rPr>
              <w:t>NCOME</w:t>
            </w:r>
          </w:p>
        </w:tc>
        <w:tc>
          <w:tcPr>
            <w:tcW w:w="1553" w:type="dxa"/>
            <w:tcBorders>
              <w:top w:val="single" w:sz="4" w:space="0" w:color="auto"/>
              <w:left w:val="nil"/>
              <w:bottom w:val="nil"/>
              <w:right w:val="single" w:sz="4" w:space="0" w:color="auto"/>
            </w:tcBorders>
            <w:shd w:val="clear" w:color="000000" w:fill="FFFFFF"/>
            <w:noWrap/>
            <w:vAlign w:val="center"/>
            <w:hideMark/>
          </w:tcPr>
          <w:p w:rsidR="00DE6F3D" w:rsidRPr="008A7448" w:rsidRDefault="00DE6F3D" w:rsidP="00733445">
            <w:pPr>
              <w:spacing w:before="0" w:after="0"/>
              <w:ind w:left="0" w:firstLine="0"/>
              <w:jc w:val="right"/>
              <w:rPr>
                <w:rFonts w:ascii="Times New Roman" w:eastAsia="Times New Roman" w:hAnsi="Times New Roman" w:cs="Times New Roman"/>
                <w:b/>
                <w:bCs/>
                <w:sz w:val="18"/>
                <w:szCs w:val="18"/>
                <w:lang w:eastAsia="es-CO"/>
              </w:rPr>
            </w:pPr>
          </w:p>
        </w:tc>
      </w:tr>
      <w:tr w:rsidR="00402787" w:rsidRPr="008A7448" w:rsidTr="00733445">
        <w:trPr>
          <w:trHeight w:val="255"/>
          <w:jc w:val="center"/>
        </w:trPr>
        <w:tc>
          <w:tcPr>
            <w:tcW w:w="5377"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Savings in </w:t>
            </w:r>
            <w:r w:rsidR="00FB5931" w:rsidRPr="008A7448">
              <w:rPr>
                <w:rFonts w:ascii="Times New Roman" w:eastAsia="Times New Roman" w:hAnsi="Times New Roman" w:cs="Times New Roman"/>
                <w:sz w:val="18"/>
                <w:szCs w:val="18"/>
                <w:lang w:eastAsia="es-CO"/>
              </w:rPr>
              <w:t>recurrent</w:t>
            </w:r>
            <w:r w:rsidRPr="008A7448">
              <w:rPr>
                <w:rFonts w:ascii="Times New Roman" w:eastAsia="Times New Roman" w:hAnsi="Times New Roman" w:cs="Times New Roman"/>
                <w:sz w:val="18"/>
                <w:szCs w:val="18"/>
                <w:lang w:eastAsia="es-CO"/>
              </w:rPr>
              <w:t xml:space="preserve"> costs by reducing repetition rates</w:t>
            </w:r>
          </w:p>
        </w:tc>
        <w:tc>
          <w:tcPr>
            <w:tcW w:w="1553"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828,811 </w:t>
            </w:r>
          </w:p>
        </w:tc>
      </w:tr>
      <w:tr w:rsidR="00402787" w:rsidRPr="008A7448" w:rsidTr="00733445">
        <w:trPr>
          <w:trHeight w:val="255"/>
          <w:jc w:val="center"/>
        </w:trPr>
        <w:tc>
          <w:tcPr>
            <w:tcW w:w="5377"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Higher income due to greater schooling</w:t>
            </w:r>
          </w:p>
        </w:tc>
        <w:tc>
          <w:tcPr>
            <w:tcW w:w="1553"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35,019,516 </w:t>
            </w:r>
          </w:p>
        </w:tc>
      </w:tr>
      <w:tr w:rsidR="00402787" w:rsidRPr="008A7448" w:rsidTr="00733445">
        <w:trPr>
          <w:trHeight w:val="255"/>
          <w:jc w:val="center"/>
        </w:trPr>
        <w:tc>
          <w:tcPr>
            <w:tcW w:w="5377"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C71A34">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EMIS savings</w:t>
            </w:r>
          </w:p>
        </w:tc>
        <w:tc>
          <w:tcPr>
            <w:tcW w:w="1553"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1,229,981 </w:t>
            </w:r>
          </w:p>
        </w:tc>
      </w:tr>
      <w:tr w:rsidR="00402787" w:rsidRPr="008A7448" w:rsidTr="00733445">
        <w:trPr>
          <w:trHeight w:val="255"/>
          <w:jc w:val="center"/>
        </w:trPr>
        <w:tc>
          <w:tcPr>
            <w:tcW w:w="5377" w:type="dxa"/>
            <w:tcBorders>
              <w:top w:val="nil"/>
              <w:left w:val="single" w:sz="4" w:space="0" w:color="auto"/>
              <w:bottom w:val="single" w:sz="4" w:space="0" w:color="auto"/>
              <w:right w:val="single" w:sz="4" w:space="0" w:color="auto"/>
            </w:tcBorders>
            <w:shd w:val="clear" w:color="000000" w:fill="FFFFFF"/>
            <w:noWrap/>
            <w:vAlign w:val="center"/>
            <w:hideMark/>
          </w:tcPr>
          <w:p w:rsidR="00402787" w:rsidRPr="008A7448" w:rsidRDefault="00402787" w:rsidP="00733445">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BENEFITS</w:t>
            </w:r>
          </w:p>
        </w:tc>
        <w:tc>
          <w:tcPr>
            <w:tcW w:w="1553" w:type="dxa"/>
            <w:tcBorders>
              <w:top w:val="nil"/>
              <w:left w:val="nil"/>
              <w:bottom w:val="single" w:sz="4" w:space="0" w:color="auto"/>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b/>
                <w:sz w:val="18"/>
                <w:szCs w:val="18"/>
              </w:rPr>
            </w:pPr>
            <w:r w:rsidRPr="008A7448">
              <w:rPr>
                <w:rFonts w:ascii="Times New Roman" w:eastAsia="Times New Roman" w:hAnsi="Times New Roman" w:cs="Times New Roman"/>
                <w:b/>
                <w:bCs/>
                <w:sz w:val="18"/>
                <w:szCs w:val="18"/>
              </w:rPr>
              <w:t xml:space="preserve"> 37,078,308 </w:t>
            </w:r>
          </w:p>
        </w:tc>
      </w:tr>
    </w:tbl>
    <w:p w:rsidR="00394286" w:rsidRPr="008A7448" w:rsidRDefault="00394286" w:rsidP="0039428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203638" w:rsidRPr="008A7448">
        <w:rPr>
          <w:rFonts w:ascii="Times New Roman" w:hAnsi="Times New Roman" w:cs="Times New Roman"/>
          <w:sz w:val="18"/>
          <w:szCs w:val="18"/>
        </w:rPr>
        <w:t>Projections based on model</w:t>
      </w:r>
    </w:p>
    <w:p w:rsidR="00085231" w:rsidRPr="008A7448" w:rsidRDefault="00085231" w:rsidP="00D54BB0">
      <w:pPr>
        <w:pStyle w:val="ListParagraph"/>
        <w:spacing w:before="0" w:after="0" w:line="360" w:lineRule="auto"/>
        <w:ind w:firstLine="0"/>
        <w:contextualSpacing w:val="0"/>
        <w:jc w:val="center"/>
        <w:rPr>
          <w:rFonts w:ascii="Times New Roman" w:hAnsi="Times New Roman" w:cs="Times New Roman"/>
          <w:b/>
          <w:sz w:val="24"/>
          <w:szCs w:val="24"/>
        </w:rPr>
      </w:pPr>
    </w:p>
    <w:p w:rsidR="00464294" w:rsidRPr="008A7448" w:rsidRDefault="004E20ED" w:rsidP="00D54BB0">
      <w:pPr>
        <w:pStyle w:val="ListParagraph"/>
        <w:spacing w:before="0" w:after="0"/>
        <w:ind w:left="510"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lastRenderedPageBreak/>
        <w:t>Tabl</w:t>
      </w:r>
      <w:r w:rsidR="00363B55" w:rsidRPr="008A7448">
        <w:rPr>
          <w:rFonts w:ascii="Times New Roman" w:hAnsi="Times New Roman" w:cs="Times New Roman"/>
          <w:sz w:val="20"/>
          <w:szCs w:val="20"/>
        </w:rPr>
        <w:t>e</w:t>
      </w:r>
      <w:r w:rsidR="0034776D" w:rsidRPr="008A7448">
        <w:rPr>
          <w:rFonts w:ascii="Times New Roman" w:hAnsi="Times New Roman" w:cs="Times New Roman"/>
          <w:sz w:val="20"/>
          <w:szCs w:val="20"/>
        </w:rPr>
        <w:t xml:space="preserve"> 1</w:t>
      </w:r>
      <w:r w:rsidR="00203638" w:rsidRPr="008A7448">
        <w:rPr>
          <w:rFonts w:ascii="Times New Roman" w:hAnsi="Times New Roman" w:cs="Times New Roman"/>
          <w:sz w:val="20"/>
          <w:szCs w:val="20"/>
        </w:rPr>
        <w:t>4</w:t>
      </w:r>
      <w:r w:rsidRPr="008A7448">
        <w:rPr>
          <w:rFonts w:ascii="Times New Roman" w:hAnsi="Times New Roman" w:cs="Times New Roman"/>
          <w:sz w:val="20"/>
          <w:szCs w:val="20"/>
        </w:rPr>
        <w:t xml:space="preserve">. </w:t>
      </w:r>
      <w:r w:rsidR="00363B55" w:rsidRPr="008A7448">
        <w:rPr>
          <w:rFonts w:ascii="Times New Roman" w:hAnsi="Times New Roman" w:cs="Times New Roman"/>
          <w:sz w:val="20"/>
          <w:szCs w:val="20"/>
        </w:rPr>
        <w:t xml:space="preserve">Benefits </w:t>
      </w:r>
      <w:r w:rsidR="00154806" w:rsidRPr="008A7448">
        <w:rPr>
          <w:rFonts w:ascii="Times New Roman" w:hAnsi="Times New Roman" w:cs="Times New Roman"/>
          <w:sz w:val="20"/>
          <w:szCs w:val="20"/>
        </w:rPr>
        <w:t>Neutral S</w:t>
      </w:r>
      <w:r w:rsidR="00363B55" w:rsidRPr="008A7448">
        <w:rPr>
          <w:rFonts w:ascii="Times New Roman" w:hAnsi="Times New Roman" w:cs="Times New Roman"/>
          <w:sz w:val="20"/>
          <w:szCs w:val="20"/>
        </w:rPr>
        <w:t>cenario</w:t>
      </w:r>
      <w:r w:rsidR="00142234" w:rsidRPr="008A7448">
        <w:rPr>
          <w:rFonts w:ascii="Times New Roman" w:hAnsi="Times New Roman" w:cs="Times New Roman"/>
          <w:sz w:val="20"/>
          <w:szCs w:val="20"/>
        </w:rPr>
        <w:t xml:space="preserve"> (US</w:t>
      </w:r>
      <w:r w:rsidR="003D00F3" w:rsidRPr="008A7448">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912" w:type="dxa"/>
        <w:jc w:val="center"/>
        <w:tblCellMar>
          <w:left w:w="70" w:type="dxa"/>
          <w:right w:w="70" w:type="dxa"/>
        </w:tblCellMar>
        <w:tblLook w:val="04A0" w:firstRow="1" w:lastRow="0" w:firstColumn="1" w:lastColumn="0" w:noHBand="0" w:noVBand="1"/>
      </w:tblPr>
      <w:tblGrid>
        <w:gridCol w:w="5297"/>
        <w:gridCol w:w="1615"/>
      </w:tblGrid>
      <w:tr w:rsidR="00DE6F3D" w:rsidRPr="008A7448" w:rsidTr="00D54BB0">
        <w:trPr>
          <w:trHeight w:val="300"/>
          <w:jc w:val="center"/>
        </w:trPr>
        <w:tc>
          <w:tcPr>
            <w:tcW w:w="5297" w:type="dxa"/>
            <w:tcBorders>
              <w:top w:val="single" w:sz="4" w:space="0" w:color="auto"/>
              <w:left w:val="single" w:sz="4" w:space="0" w:color="auto"/>
              <w:bottom w:val="nil"/>
              <w:right w:val="nil"/>
            </w:tcBorders>
            <w:shd w:val="clear" w:color="000000" w:fill="B8CCE4"/>
            <w:noWrap/>
            <w:vAlign w:val="center"/>
            <w:hideMark/>
          </w:tcPr>
          <w:p w:rsidR="00DE6F3D" w:rsidRPr="008A7448" w:rsidRDefault="00DE6F3D"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615" w:type="dxa"/>
            <w:tcBorders>
              <w:top w:val="single" w:sz="4" w:space="0" w:color="auto"/>
              <w:left w:val="single" w:sz="4" w:space="0" w:color="auto"/>
              <w:bottom w:val="nil"/>
              <w:right w:val="single" w:sz="4" w:space="0" w:color="auto"/>
            </w:tcBorders>
            <w:shd w:val="clear" w:color="000000" w:fill="B8CCE4"/>
            <w:noWrap/>
            <w:vAlign w:val="center"/>
            <w:hideMark/>
          </w:tcPr>
          <w:p w:rsidR="00DE6F3D" w:rsidRPr="008A7448" w:rsidRDefault="00F25719"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w:t>
            </w:r>
          </w:p>
        </w:tc>
      </w:tr>
      <w:tr w:rsidR="00DE6F3D" w:rsidRPr="008A7448" w:rsidTr="00D54BB0">
        <w:trPr>
          <w:trHeight w:val="255"/>
          <w:jc w:val="center"/>
        </w:trPr>
        <w:tc>
          <w:tcPr>
            <w:tcW w:w="5297" w:type="dxa"/>
            <w:tcBorders>
              <w:top w:val="single" w:sz="4" w:space="0" w:color="auto"/>
              <w:left w:val="single" w:sz="4" w:space="0" w:color="auto"/>
              <w:bottom w:val="nil"/>
              <w:right w:val="nil"/>
            </w:tcBorders>
            <w:shd w:val="clear" w:color="000000" w:fill="FFFFFF"/>
            <w:noWrap/>
            <w:vAlign w:val="center"/>
            <w:hideMark/>
          </w:tcPr>
          <w:p w:rsidR="00DE6F3D" w:rsidRPr="008A7448" w:rsidRDefault="00DE6F3D"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IN</w:t>
            </w:r>
            <w:r w:rsidR="00363B55" w:rsidRPr="008A7448">
              <w:rPr>
                <w:rFonts w:ascii="Times New Roman" w:eastAsia="Times New Roman" w:hAnsi="Times New Roman" w:cs="Times New Roman"/>
                <w:b/>
                <w:bCs/>
                <w:sz w:val="18"/>
                <w:szCs w:val="18"/>
                <w:lang w:eastAsia="es-CO"/>
              </w:rPr>
              <w:t>COME</w:t>
            </w:r>
          </w:p>
        </w:tc>
        <w:tc>
          <w:tcPr>
            <w:tcW w:w="1615" w:type="dxa"/>
            <w:tcBorders>
              <w:top w:val="single" w:sz="4" w:space="0" w:color="auto"/>
              <w:left w:val="single" w:sz="4" w:space="0" w:color="auto"/>
              <w:bottom w:val="nil"/>
              <w:right w:val="single" w:sz="4" w:space="0" w:color="auto"/>
            </w:tcBorders>
            <w:shd w:val="clear" w:color="000000" w:fill="FFFFFF"/>
            <w:noWrap/>
            <w:vAlign w:val="center"/>
            <w:hideMark/>
          </w:tcPr>
          <w:p w:rsidR="00DE6F3D" w:rsidRPr="008A7448" w:rsidRDefault="00DE6F3D" w:rsidP="00D54BB0">
            <w:pPr>
              <w:spacing w:before="0" w:after="0"/>
              <w:ind w:left="0" w:firstLine="0"/>
              <w:jc w:val="right"/>
              <w:rPr>
                <w:rFonts w:ascii="Times New Roman" w:eastAsia="Times New Roman" w:hAnsi="Times New Roman" w:cs="Times New Roman"/>
                <w:b/>
                <w:bCs/>
                <w:sz w:val="18"/>
                <w:szCs w:val="18"/>
                <w:lang w:eastAsia="es-CO"/>
              </w:rPr>
            </w:pPr>
          </w:p>
        </w:tc>
      </w:tr>
      <w:tr w:rsidR="00402787" w:rsidRPr="008A7448" w:rsidTr="00733445">
        <w:trPr>
          <w:trHeight w:val="255"/>
          <w:jc w:val="center"/>
        </w:trPr>
        <w:tc>
          <w:tcPr>
            <w:tcW w:w="5297" w:type="dxa"/>
            <w:tcBorders>
              <w:top w:val="nil"/>
              <w:left w:val="single" w:sz="4" w:space="0" w:color="auto"/>
              <w:bottom w:val="nil"/>
              <w:right w:val="nil"/>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Savings in </w:t>
            </w:r>
            <w:r w:rsidR="00FB5931" w:rsidRPr="008A7448">
              <w:rPr>
                <w:rFonts w:ascii="Times New Roman" w:eastAsia="Times New Roman" w:hAnsi="Times New Roman" w:cs="Times New Roman"/>
                <w:sz w:val="18"/>
                <w:szCs w:val="18"/>
                <w:lang w:eastAsia="es-CO"/>
              </w:rPr>
              <w:t>recurrent</w:t>
            </w:r>
            <w:r w:rsidRPr="008A7448">
              <w:rPr>
                <w:rFonts w:ascii="Times New Roman" w:eastAsia="Times New Roman" w:hAnsi="Times New Roman" w:cs="Times New Roman"/>
                <w:sz w:val="18"/>
                <w:szCs w:val="18"/>
                <w:lang w:eastAsia="es-CO"/>
              </w:rPr>
              <w:t xml:space="preserve"> costs by reducing repetition rates</w:t>
            </w:r>
          </w:p>
        </w:tc>
        <w:tc>
          <w:tcPr>
            <w:tcW w:w="1615"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1,657,623 </w:t>
            </w:r>
          </w:p>
        </w:tc>
      </w:tr>
      <w:tr w:rsidR="00402787" w:rsidRPr="008A7448" w:rsidTr="00733445">
        <w:trPr>
          <w:trHeight w:val="255"/>
          <w:jc w:val="center"/>
        </w:trPr>
        <w:tc>
          <w:tcPr>
            <w:tcW w:w="5297" w:type="dxa"/>
            <w:tcBorders>
              <w:top w:val="nil"/>
              <w:left w:val="single" w:sz="4" w:space="0" w:color="auto"/>
              <w:bottom w:val="nil"/>
              <w:right w:val="nil"/>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Higher income due to greater schooling</w:t>
            </w:r>
          </w:p>
        </w:tc>
        <w:tc>
          <w:tcPr>
            <w:tcW w:w="1615"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96,249,279 </w:t>
            </w:r>
          </w:p>
        </w:tc>
      </w:tr>
      <w:tr w:rsidR="00402787" w:rsidRPr="008A7448" w:rsidTr="00733445">
        <w:trPr>
          <w:trHeight w:val="255"/>
          <w:jc w:val="center"/>
        </w:trPr>
        <w:tc>
          <w:tcPr>
            <w:tcW w:w="5297" w:type="dxa"/>
            <w:tcBorders>
              <w:top w:val="nil"/>
              <w:left w:val="single" w:sz="4" w:space="0" w:color="auto"/>
              <w:bottom w:val="nil"/>
              <w:right w:val="nil"/>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EMIS’s savings</w:t>
            </w:r>
          </w:p>
        </w:tc>
        <w:tc>
          <w:tcPr>
            <w:tcW w:w="1615"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1,317,837 </w:t>
            </w:r>
          </w:p>
        </w:tc>
      </w:tr>
      <w:tr w:rsidR="00402787" w:rsidRPr="008A7448" w:rsidTr="00733445">
        <w:trPr>
          <w:trHeight w:val="255"/>
          <w:jc w:val="center"/>
        </w:trPr>
        <w:tc>
          <w:tcPr>
            <w:tcW w:w="5297" w:type="dxa"/>
            <w:tcBorders>
              <w:top w:val="nil"/>
              <w:left w:val="single" w:sz="4" w:space="0" w:color="auto"/>
              <w:bottom w:val="single" w:sz="4" w:space="0" w:color="auto"/>
              <w:right w:val="nil"/>
            </w:tcBorders>
            <w:shd w:val="clear" w:color="000000" w:fill="FFFFFF"/>
            <w:noWrap/>
            <w:vAlign w:val="center"/>
            <w:hideMark/>
          </w:tcPr>
          <w:p w:rsidR="00402787" w:rsidRPr="008A7448" w:rsidRDefault="00402787"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BENEFITS</w:t>
            </w:r>
          </w:p>
        </w:tc>
        <w:tc>
          <w:tcPr>
            <w:tcW w:w="1615" w:type="dxa"/>
            <w:tcBorders>
              <w:top w:val="nil"/>
              <w:left w:val="single" w:sz="4" w:space="0" w:color="auto"/>
              <w:bottom w:val="single" w:sz="4" w:space="0" w:color="auto"/>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b/>
                <w:sz w:val="18"/>
                <w:szCs w:val="18"/>
              </w:rPr>
            </w:pPr>
            <w:r w:rsidRPr="008A7448">
              <w:rPr>
                <w:rFonts w:ascii="Times New Roman" w:eastAsia="Times New Roman" w:hAnsi="Times New Roman" w:cs="Times New Roman"/>
                <w:b/>
                <w:bCs/>
                <w:sz w:val="18"/>
                <w:szCs w:val="18"/>
              </w:rPr>
              <w:t xml:space="preserve"> 99,224,738 </w:t>
            </w:r>
          </w:p>
        </w:tc>
      </w:tr>
    </w:tbl>
    <w:p w:rsidR="00394286" w:rsidRPr="008A7448" w:rsidRDefault="00394286" w:rsidP="0039428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203638" w:rsidRPr="008A7448">
        <w:rPr>
          <w:rFonts w:ascii="Times New Roman" w:hAnsi="Times New Roman" w:cs="Times New Roman"/>
          <w:sz w:val="18"/>
          <w:szCs w:val="18"/>
        </w:rPr>
        <w:t>Projections based on model</w:t>
      </w:r>
    </w:p>
    <w:p w:rsidR="00DE6F3D" w:rsidRPr="008A7448" w:rsidRDefault="00DE6F3D" w:rsidP="00D54BB0">
      <w:pPr>
        <w:spacing w:before="0" w:after="0" w:line="360" w:lineRule="auto"/>
        <w:jc w:val="both"/>
        <w:rPr>
          <w:rFonts w:ascii="Times New Roman" w:hAnsi="Times New Roman" w:cs="Times New Roman"/>
          <w:b/>
        </w:rPr>
      </w:pPr>
    </w:p>
    <w:p w:rsidR="004E20ED" w:rsidRPr="008A7448" w:rsidRDefault="004E20ED" w:rsidP="00D54BB0">
      <w:pPr>
        <w:pStyle w:val="ListParagraph"/>
        <w:spacing w:before="0" w:after="0"/>
        <w:ind w:left="0"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w:t>
      </w:r>
      <w:r w:rsidR="00363B55" w:rsidRPr="008A7448">
        <w:rPr>
          <w:rFonts w:ascii="Times New Roman" w:hAnsi="Times New Roman" w:cs="Times New Roman"/>
          <w:sz w:val="20"/>
          <w:szCs w:val="20"/>
        </w:rPr>
        <w:t>e</w:t>
      </w:r>
      <w:r w:rsidR="0034776D" w:rsidRPr="008A7448">
        <w:rPr>
          <w:rFonts w:ascii="Times New Roman" w:hAnsi="Times New Roman" w:cs="Times New Roman"/>
          <w:sz w:val="20"/>
          <w:szCs w:val="20"/>
        </w:rPr>
        <w:t xml:space="preserve"> 1</w:t>
      </w:r>
      <w:r w:rsidR="00203638" w:rsidRPr="008A7448">
        <w:rPr>
          <w:rFonts w:ascii="Times New Roman" w:hAnsi="Times New Roman" w:cs="Times New Roman"/>
          <w:sz w:val="20"/>
          <w:szCs w:val="20"/>
        </w:rPr>
        <w:t>5</w:t>
      </w:r>
      <w:r w:rsidRPr="008A7448">
        <w:rPr>
          <w:rFonts w:ascii="Times New Roman" w:hAnsi="Times New Roman" w:cs="Times New Roman"/>
          <w:sz w:val="20"/>
          <w:szCs w:val="20"/>
        </w:rPr>
        <w:t xml:space="preserve">. </w:t>
      </w:r>
      <w:r w:rsidR="00154806" w:rsidRPr="008A7448">
        <w:rPr>
          <w:rFonts w:ascii="Times New Roman" w:hAnsi="Times New Roman" w:cs="Times New Roman"/>
          <w:sz w:val="20"/>
          <w:szCs w:val="20"/>
        </w:rPr>
        <w:t>Benefits Optimistic S</w:t>
      </w:r>
      <w:r w:rsidR="00363B55" w:rsidRPr="008A7448">
        <w:rPr>
          <w:rFonts w:ascii="Times New Roman" w:hAnsi="Times New Roman" w:cs="Times New Roman"/>
          <w:sz w:val="20"/>
          <w:szCs w:val="20"/>
        </w:rPr>
        <w:t>cenario</w:t>
      </w:r>
      <w:r w:rsidR="00142234" w:rsidRPr="008A7448">
        <w:rPr>
          <w:rFonts w:ascii="Times New Roman" w:hAnsi="Times New Roman" w:cs="Times New Roman"/>
          <w:sz w:val="20"/>
          <w:szCs w:val="20"/>
        </w:rPr>
        <w:t xml:space="preserve"> (US</w:t>
      </w:r>
      <w:r w:rsidR="003D00F3" w:rsidRPr="008A7448">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874" w:type="dxa"/>
        <w:jc w:val="center"/>
        <w:tblCellMar>
          <w:left w:w="70" w:type="dxa"/>
          <w:right w:w="70" w:type="dxa"/>
        </w:tblCellMar>
        <w:tblLook w:val="04A0" w:firstRow="1" w:lastRow="0" w:firstColumn="1" w:lastColumn="0" w:noHBand="0" w:noVBand="1"/>
      </w:tblPr>
      <w:tblGrid>
        <w:gridCol w:w="5278"/>
        <w:gridCol w:w="1596"/>
      </w:tblGrid>
      <w:tr w:rsidR="00DE6F3D" w:rsidRPr="008A7448" w:rsidTr="00D54BB0">
        <w:trPr>
          <w:trHeight w:val="300"/>
          <w:jc w:val="center"/>
        </w:trPr>
        <w:tc>
          <w:tcPr>
            <w:tcW w:w="5278" w:type="dxa"/>
            <w:tcBorders>
              <w:top w:val="single" w:sz="4" w:space="0" w:color="auto"/>
              <w:left w:val="single" w:sz="4" w:space="0" w:color="auto"/>
              <w:bottom w:val="nil"/>
              <w:right w:val="single" w:sz="4" w:space="0" w:color="auto"/>
            </w:tcBorders>
            <w:shd w:val="clear" w:color="000000" w:fill="B8CCE4"/>
            <w:noWrap/>
            <w:vAlign w:val="center"/>
            <w:hideMark/>
          </w:tcPr>
          <w:p w:rsidR="00DE6F3D" w:rsidRPr="008A7448" w:rsidRDefault="00DE6F3D"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596" w:type="dxa"/>
            <w:tcBorders>
              <w:top w:val="single" w:sz="4" w:space="0" w:color="auto"/>
              <w:left w:val="nil"/>
              <w:bottom w:val="nil"/>
              <w:right w:val="single" w:sz="4" w:space="0" w:color="auto"/>
            </w:tcBorders>
            <w:shd w:val="clear" w:color="000000" w:fill="B8CCE4"/>
            <w:noWrap/>
            <w:vAlign w:val="center"/>
            <w:hideMark/>
          </w:tcPr>
          <w:p w:rsidR="00DE6F3D" w:rsidRPr="008A7448" w:rsidRDefault="00DE6F3D"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w:t>
            </w:r>
            <w:r w:rsidR="00F25719" w:rsidRPr="008A7448">
              <w:rPr>
                <w:rFonts w:ascii="Times New Roman" w:eastAsia="Times New Roman" w:hAnsi="Times New Roman" w:cs="Times New Roman"/>
                <w:b/>
                <w:bCs/>
                <w:sz w:val="18"/>
                <w:szCs w:val="18"/>
                <w:lang w:eastAsia="es-CO"/>
              </w:rPr>
              <w:t>PV</w:t>
            </w:r>
          </w:p>
        </w:tc>
      </w:tr>
      <w:tr w:rsidR="00DE6F3D" w:rsidRPr="008A7448" w:rsidTr="00D54BB0">
        <w:trPr>
          <w:trHeight w:val="255"/>
          <w:jc w:val="center"/>
        </w:trPr>
        <w:tc>
          <w:tcPr>
            <w:tcW w:w="5278" w:type="dxa"/>
            <w:tcBorders>
              <w:top w:val="single" w:sz="4" w:space="0" w:color="auto"/>
              <w:left w:val="single" w:sz="4" w:space="0" w:color="auto"/>
              <w:bottom w:val="nil"/>
              <w:right w:val="single" w:sz="4" w:space="0" w:color="auto"/>
            </w:tcBorders>
            <w:shd w:val="clear" w:color="000000" w:fill="FFFFFF"/>
            <w:noWrap/>
            <w:vAlign w:val="center"/>
            <w:hideMark/>
          </w:tcPr>
          <w:p w:rsidR="00DE6F3D" w:rsidRPr="008A7448" w:rsidRDefault="00363B55"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INCOME</w:t>
            </w:r>
          </w:p>
        </w:tc>
        <w:tc>
          <w:tcPr>
            <w:tcW w:w="1596" w:type="dxa"/>
            <w:tcBorders>
              <w:top w:val="single" w:sz="4" w:space="0" w:color="auto"/>
              <w:left w:val="nil"/>
              <w:bottom w:val="nil"/>
              <w:right w:val="single" w:sz="4" w:space="0" w:color="auto"/>
            </w:tcBorders>
            <w:shd w:val="clear" w:color="000000" w:fill="FFFFFF"/>
            <w:noWrap/>
            <w:vAlign w:val="center"/>
            <w:hideMark/>
          </w:tcPr>
          <w:p w:rsidR="00DE6F3D" w:rsidRPr="008A7448" w:rsidRDefault="00DE6F3D" w:rsidP="00D54BB0">
            <w:pPr>
              <w:spacing w:before="0" w:after="0"/>
              <w:ind w:left="0" w:firstLine="0"/>
              <w:jc w:val="center"/>
              <w:rPr>
                <w:rFonts w:ascii="Times New Roman" w:eastAsia="Times New Roman" w:hAnsi="Times New Roman" w:cs="Times New Roman"/>
                <w:b/>
                <w:bCs/>
                <w:sz w:val="18"/>
                <w:szCs w:val="18"/>
                <w:lang w:eastAsia="es-CO"/>
              </w:rPr>
            </w:pPr>
          </w:p>
        </w:tc>
      </w:tr>
      <w:tr w:rsidR="00402787" w:rsidRPr="008A7448" w:rsidTr="00733445">
        <w:trPr>
          <w:trHeight w:val="255"/>
          <w:jc w:val="center"/>
        </w:trPr>
        <w:tc>
          <w:tcPr>
            <w:tcW w:w="5278"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Savings in </w:t>
            </w:r>
            <w:r w:rsidR="00FB5931" w:rsidRPr="008A7448">
              <w:rPr>
                <w:rFonts w:ascii="Times New Roman" w:eastAsia="Times New Roman" w:hAnsi="Times New Roman" w:cs="Times New Roman"/>
                <w:sz w:val="18"/>
                <w:szCs w:val="18"/>
                <w:lang w:eastAsia="es-CO"/>
              </w:rPr>
              <w:t>recurrent</w:t>
            </w:r>
            <w:r w:rsidRPr="008A7448">
              <w:rPr>
                <w:rFonts w:ascii="Times New Roman" w:eastAsia="Times New Roman" w:hAnsi="Times New Roman" w:cs="Times New Roman"/>
                <w:sz w:val="18"/>
                <w:szCs w:val="18"/>
                <w:lang w:eastAsia="es-CO"/>
              </w:rPr>
              <w:t xml:space="preserve"> costs by reducing repetition rates</w:t>
            </w:r>
          </w:p>
        </w:tc>
        <w:tc>
          <w:tcPr>
            <w:tcW w:w="1596"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2,486,434 </w:t>
            </w:r>
          </w:p>
        </w:tc>
      </w:tr>
      <w:tr w:rsidR="00402787" w:rsidRPr="008A7448" w:rsidTr="00733445">
        <w:trPr>
          <w:trHeight w:val="255"/>
          <w:jc w:val="center"/>
        </w:trPr>
        <w:tc>
          <w:tcPr>
            <w:tcW w:w="5278"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Higher income due to greater schooling</w:t>
            </w:r>
          </w:p>
        </w:tc>
        <w:tc>
          <w:tcPr>
            <w:tcW w:w="1596"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154,182,545 </w:t>
            </w:r>
          </w:p>
        </w:tc>
      </w:tr>
      <w:tr w:rsidR="00402787" w:rsidRPr="008A7448" w:rsidTr="00733445">
        <w:trPr>
          <w:trHeight w:val="255"/>
          <w:jc w:val="center"/>
        </w:trPr>
        <w:tc>
          <w:tcPr>
            <w:tcW w:w="5278" w:type="dxa"/>
            <w:tcBorders>
              <w:top w:val="nil"/>
              <w:left w:val="single" w:sz="4" w:space="0" w:color="auto"/>
              <w:bottom w:val="nil"/>
              <w:right w:val="single" w:sz="4" w:space="0" w:color="auto"/>
            </w:tcBorders>
            <w:shd w:val="clear" w:color="000000" w:fill="FFFFFF"/>
            <w:noWrap/>
            <w:vAlign w:val="center"/>
            <w:hideMark/>
          </w:tcPr>
          <w:p w:rsidR="00402787" w:rsidRPr="008A7448" w:rsidRDefault="00402787"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EMIS’s savings</w:t>
            </w:r>
          </w:p>
        </w:tc>
        <w:tc>
          <w:tcPr>
            <w:tcW w:w="1596" w:type="dxa"/>
            <w:tcBorders>
              <w:top w:val="nil"/>
              <w:left w:val="nil"/>
              <w:bottom w:val="nil"/>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1,405,693 </w:t>
            </w:r>
          </w:p>
        </w:tc>
      </w:tr>
      <w:tr w:rsidR="00402787" w:rsidRPr="008A7448" w:rsidTr="00733445">
        <w:trPr>
          <w:trHeight w:val="255"/>
          <w:jc w:val="center"/>
        </w:trPr>
        <w:tc>
          <w:tcPr>
            <w:tcW w:w="5278" w:type="dxa"/>
            <w:tcBorders>
              <w:top w:val="nil"/>
              <w:left w:val="single" w:sz="4" w:space="0" w:color="auto"/>
              <w:bottom w:val="single" w:sz="4" w:space="0" w:color="auto"/>
              <w:right w:val="single" w:sz="4" w:space="0" w:color="auto"/>
            </w:tcBorders>
            <w:shd w:val="clear" w:color="000000" w:fill="FFFFFF"/>
            <w:noWrap/>
            <w:vAlign w:val="center"/>
            <w:hideMark/>
          </w:tcPr>
          <w:p w:rsidR="00402787" w:rsidRPr="008A7448" w:rsidRDefault="00402787"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BENEFITS</w:t>
            </w:r>
          </w:p>
        </w:tc>
        <w:tc>
          <w:tcPr>
            <w:tcW w:w="1596" w:type="dxa"/>
            <w:tcBorders>
              <w:top w:val="nil"/>
              <w:left w:val="nil"/>
              <w:bottom w:val="single" w:sz="4" w:space="0" w:color="auto"/>
              <w:right w:val="single" w:sz="4" w:space="0" w:color="auto"/>
            </w:tcBorders>
            <w:shd w:val="clear" w:color="000000" w:fill="FFFFFF"/>
            <w:noWrap/>
            <w:vAlign w:val="center"/>
            <w:hideMark/>
          </w:tcPr>
          <w:p w:rsidR="00402787" w:rsidRPr="008A7448" w:rsidRDefault="00402787" w:rsidP="008A7448">
            <w:pPr>
              <w:spacing w:before="0" w:after="0"/>
              <w:jc w:val="right"/>
              <w:rPr>
                <w:rFonts w:ascii="Times New Roman" w:hAnsi="Times New Roman" w:cs="Times New Roman"/>
                <w:b/>
                <w:sz w:val="18"/>
                <w:szCs w:val="18"/>
              </w:rPr>
            </w:pPr>
            <w:r w:rsidRPr="008A7448">
              <w:rPr>
                <w:rFonts w:ascii="Times New Roman" w:eastAsia="Times New Roman" w:hAnsi="Times New Roman" w:cs="Times New Roman"/>
                <w:b/>
                <w:bCs/>
                <w:sz w:val="18"/>
                <w:szCs w:val="18"/>
              </w:rPr>
              <w:t xml:space="preserve"> 158,074,672 </w:t>
            </w:r>
          </w:p>
        </w:tc>
      </w:tr>
    </w:tbl>
    <w:p w:rsidR="00394286" w:rsidRPr="008A7448" w:rsidRDefault="00394286" w:rsidP="0039428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203638" w:rsidRPr="008A7448">
        <w:rPr>
          <w:rFonts w:ascii="Times New Roman" w:hAnsi="Times New Roman" w:cs="Times New Roman"/>
          <w:sz w:val="18"/>
          <w:szCs w:val="18"/>
        </w:rPr>
        <w:t>Projections based on model</w:t>
      </w:r>
    </w:p>
    <w:p w:rsidR="00C74F24" w:rsidRPr="008A7448" w:rsidRDefault="00C74F24" w:rsidP="005D5C75">
      <w:pPr>
        <w:pStyle w:val="Heading1"/>
        <w:numPr>
          <w:ilvl w:val="0"/>
          <w:numId w:val="33"/>
        </w:numPr>
        <w:spacing w:before="240" w:after="240"/>
        <w:rPr>
          <w:rFonts w:ascii="Times New Roman" w:hAnsi="Times New Roman" w:cs="Times New Roman"/>
          <w:color w:val="auto"/>
        </w:rPr>
      </w:pPr>
      <w:bookmarkStart w:id="83" w:name="_Toc383317439"/>
      <w:r w:rsidRPr="008A7448">
        <w:rPr>
          <w:rFonts w:ascii="Times New Roman" w:hAnsi="Times New Roman" w:cs="Times New Roman"/>
          <w:color w:val="auto"/>
        </w:rPr>
        <w:t>Economic Costs</w:t>
      </w:r>
      <w:bookmarkEnd w:id="83"/>
    </w:p>
    <w:p w:rsidR="00B35431" w:rsidRPr="008A7448" w:rsidRDefault="00B35431" w:rsidP="005D5C75">
      <w:pPr>
        <w:pStyle w:val="ListParagraph"/>
        <w:numPr>
          <w:ilvl w:val="1"/>
          <w:numId w:val="33"/>
        </w:numPr>
        <w:ind w:hanging="720"/>
        <w:contextualSpacing w:val="0"/>
        <w:jc w:val="both"/>
        <w:rPr>
          <w:rFonts w:ascii="Times New Roman" w:hAnsi="Times New Roman" w:cs="Times New Roman"/>
          <w:sz w:val="24"/>
          <w:szCs w:val="24"/>
        </w:rPr>
      </w:pPr>
      <w:r w:rsidRPr="008A7448">
        <w:rPr>
          <w:rFonts w:ascii="Times New Roman" w:hAnsi="Times New Roman" w:cs="Times New Roman"/>
          <w:sz w:val="24"/>
          <w:szCs w:val="24"/>
        </w:rPr>
        <w:t>The investment cost of the program is US$</w:t>
      </w:r>
      <w:r w:rsidR="005D5C75" w:rsidRPr="008A7448">
        <w:rPr>
          <w:rFonts w:ascii="Times New Roman" w:hAnsi="Times New Roman" w:cs="Times New Roman"/>
          <w:sz w:val="24"/>
          <w:szCs w:val="24"/>
        </w:rPr>
        <w:t>10,573,373</w:t>
      </w:r>
      <w:r w:rsidR="00A94E27">
        <w:rPr>
          <w:rFonts w:ascii="Times New Roman" w:hAnsi="Times New Roman" w:cs="Times New Roman"/>
          <w:sz w:val="24"/>
          <w:szCs w:val="24"/>
        </w:rPr>
        <w:t>,</w:t>
      </w:r>
      <w:r w:rsidRPr="008A7448">
        <w:rPr>
          <w:rFonts w:ascii="Times New Roman" w:hAnsi="Times New Roman" w:cs="Times New Roman"/>
          <w:sz w:val="24"/>
          <w:szCs w:val="24"/>
        </w:rPr>
        <w:t xml:space="preserve"> including</w:t>
      </w:r>
      <w:r w:rsidR="005D5C75" w:rsidRPr="008A7448">
        <w:rPr>
          <w:rFonts w:ascii="Times New Roman" w:hAnsi="Times New Roman" w:cs="Times New Roman"/>
          <w:sz w:val="24"/>
          <w:szCs w:val="24"/>
        </w:rPr>
        <w:t xml:space="preserve"> </w:t>
      </w:r>
      <w:r w:rsidR="007031F1" w:rsidRPr="008A7448">
        <w:rPr>
          <w:rFonts w:ascii="Times New Roman" w:hAnsi="Times New Roman" w:cs="Times New Roman"/>
          <w:sz w:val="24"/>
          <w:szCs w:val="24"/>
        </w:rPr>
        <w:t>interest</w:t>
      </w:r>
      <w:r w:rsidR="005D5C75" w:rsidRPr="008A7448">
        <w:rPr>
          <w:rFonts w:ascii="Times New Roman" w:hAnsi="Times New Roman" w:cs="Times New Roman"/>
          <w:sz w:val="24"/>
          <w:szCs w:val="24"/>
        </w:rPr>
        <w:t xml:space="preserve"> and</w:t>
      </w:r>
      <w:r w:rsidRPr="008A7448">
        <w:rPr>
          <w:rFonts w:ascii="Times New Roman" w:hAnsi="Times New Roman" w:cs="Times New Roman"/>
          <w:sz w:val="24"/>
          <w:szCs w:val="24"/>
        </w:rPr>
        <w:t xml:space="preserve"> US$100,000 provided in</w:t>
      </w:r>
      <w:r w:rsidR="00A94E27">
        <w:rPr>
          <w:rFonts w:ascii="Times New Roman" w:hAnsi="Times New Roman" w:cs="Times New Roman"/>
          <w:sz w:val="24"/>
          <w:szCs w:val="24"/>
        </w:rPr>
        <w:t xml:space="preserve"> kind by the MOEYS (Table 16). </w:t>
      </w:r>
      <w:r w:rsidRPr="008A7448">
        <w:rPr>
          <w:rFonts w:ascii="Times New Roman" w:hAnsi="Times New Roman" w:cs="Times New Roman"/>
          <w:sz w:val="24"/>
          <w:szCs w:val="24"/>
        </w:rPr>
        <w:t>More detail of these c</w:t>
      </w:r>
      <w:r w:rsidR="00A94E27">
        <w:rPr>
          <w:rFonts w:ascii="Times New Roman" w:hAnsi="Times New Roman" w:cs="Times New Roman"/>
          <w:sz w:val="24"/>
          <w:szCs w:val="24"/>
        </w:rPr>
        <w:t>osts can be found in the spread</w:t>
      </w:r>
      <w:r w:rsidRPr="008A7448">
        <w:rPr>
          <w:rFonts w:ascii="Times New Roman" w:hAnsi="Times New Roman" w:cs="Times New Roman"/>
          <w:sz w:val="24"/>
          <w:szCs w:val="24"/>
        </w:rPr>
        <w:t>sheet attached (see Annex 1 sheet INVEST):</w:t>
      </w:r>
    </w:p>
    <w:p w:rsidR="005D5C75" w:rsidRPr="008A7448" w:rsidRDefault="005D5C75" w:rsidP="005D5C75">
      <w:pPr>
        <w:pStyle w:val="ListParagraph"/>
        <w:spacing w:before="0" w:after="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Table 16. Program Investment</w:t>
      </w:r>
      <w:r w:rsidR="0090401D">
        <w:rPr>
          <w:rFonts w:ascii="Times New Roman" w:hAnsi="Times New Roman" w:cs="Times New Roman"/>
          <w:sz w:val="20"/>
          <w:szCs w:val="20"/>
        </w:rPr>
        <w:t xml:space="preserve"> (US$)</w:t>
      </w:r>
    </w:p>
    <w:tbl>
      <w:tblPr>
        <w:tblW w:w="8078" w:type="dxa"/>
        <w:jc w:val="center"/>
        <w:tblInd w:w="65" w:type="dxa"/>
        <w:tblCellMar>
          <w:left w:w="70" w:type="dxa"/>
          <w:right w:w="70" w:type="dxa"/>
        </w:tblCellMar>
        <w:tblLook w:val="04A0" w:firstRow="1" w:lastRow="0" w:firstColumn="1" w:lastColumn="0" w:noHBand="0" w:noVBand="1"/>
      </w:tblPr>
      <w:tblGrid>
        <w:gridCol w:w="4400"/>
        <w:gridCol w:w="1134"/>
        <w:gridCol w:w="1128"/>
        <w:gridCol w:w="1416"/>
      </w:tblGrid>
      <w:tr w:rsidR="005D5C75" w:rsidRPr="008A7448" w:rsidTr="008A7448">
        <w:trPr>
          <w:trHeight w:val="280"/>
          <w:jc w:val="center"/>
        </w:trPr>
        <w:tc>
          <w:tcPr>
            <w:tcW w:w="4400" w:type="dxa"/>
            <w:tcBorders>
              <w:top w:val="single" w:sz="4" w:space="0" w:color="auto"/>
              <w:left w:val="single" w:sz="4" w:space="0" w:color="auto"/>
              <w:bottom w:val="single" w:sz="4" w:space="0" w:color="auto"/>
              <w:right w:val="single" w:sz="4" w:space="0" w:color="auto"/>
            </w:tcBorders>
            <w:shd w:val="clear" w:color="000000" w:fill="B8CCE4"/>
            <w:vAlign w:val="center"/>
            <w:hideMark/>
          </w:tcPr>
          <w:p w:rsidR="005D5C75" w:rsidRPr="008A7448" w:rsidRDefault="005D5C75" w:rsidP="008A7448">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Component/Subcomponent</w:t>
            </w:r>
          </w:p>
        </w:tc>
        <w:tc>
          <w:tcPr>
            <w:tcW w:w="1134" w:type="dxa"/>
            <w:tcBorders>
              <w:top w:val="single" w:sz="4" w:space="0" w:color="auto"/>
              <w:left w:val="nil"/>
              <w:bottom w:val="single" w:sz="4" w:space="0" w:color="auto"/>
              <w:right w:val="single" w:sz="4" w:space="0" w:color="auto"/>
            </w:tcBorders>
            <w:shd w:val="clear" w:color="000000" w:fill="B8CCE4"/>
            <w:vAlign w:val="center"/>
            <w:hideMark/>
          </w:tcPr>
          <w:p w:rsidR="005D5C75" w:rsidRPr="008A7448" w:rsidRDefault="005D5C75" w:rsidP="008A7448">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 xml:space="preserve"> IDB </w:t>
            </w:r>
          </w:p>
        </w:tc>
        <w:tc>
          <w:tcPr>
            <w:tcW w:w="1128" w:type="dxa"/>
            <w:tcBorders>
              <w:top w:val="single" w:sz="4" w:space="0" w:color="auto"/>
              <w:left w:val="nil"/>
              <w:bottom w:val="single" w:sz="4" w:space="0" w:color="auto"/>
              <w:right w:val="single" w:sz="4" w:space="0" w:color="auto"/>
            </w:tcBorders>
            <w:shd w:val="clear" w:color="000000" w:fill="B8CCE4"/>
            <w:vAlign w:val="center"/>
            <w:hideMark/>
          </w:tcPr>
          <w:p w:rsidR="005D5C75" w:rsidRPr="008A7448" w:rsidRDefault="005D5C75" w:rsidP="008A7448">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Local</w:t>
            </w:r>
          </w:p>
        </w:tc>
        <w:tc>
          <w:tcPr>
            <w:tcW w:w="1416" w:type="dxa"/>
            <w:tcBorders>
              <w:top w:val="single" w:sz="4" w:space="0" w:color="auto"/>
              <w:left w:val="nil"/>
              <w:bottom w:val="single" w:sz="4" w:space="0" w:color="auto"/>
              <w:right w:val="single" w:sz="4" w:space="0" w:color="auto"/>
            </w:tcBorders>
            <w:shd w:val="clear" w:color="000000" w:fill="B8CCE4"/>
            <w:vAlign w:val="center"/>
            <w:hideMark/>
          </w:tcPr>
          <w:p w:rsidR="005D5C75" w:rsidRPr="008A7448" w:rsidRDefault="005D5C75" w:rsidP="008A7448">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Total</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Component I: Improving the Quality of Teachers.</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4,391,000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A94E27" w:rsidP="008A7448">
            <w:pPr>
              <w:spacing w:before="0" w:after="0"/>
              <w:ind w:left="0" w:firstLine="0"/>
              <w:jc w:val="right"/>
              <w:rPr>
                <w:rFonts w:ascii="Times New Roman" w:eastAsia="Times New Roman" w:hAnsi="Times New Roman" w:cs="Times New Roman"/>
                <w:b/>
                <w:bCs/>
                <w:sz w:val="18"/>
                <w:szCs w:val="18"/>
                <w:u w:val="single"/>
                <w:lang w:eastAsia="es-ES"/>
              </w:rPr>
            </w:pPr>
            <w:r>
              <w:rPr>
                <w:rFonts w:ascii="Times New Roman" w:eastAsia="Times New Roman" w:hAnsi="Times New Roman" w:cs="Times New Roman"/>
                <w:b/>
                <w:bCs/>
                <w:sz w:val="18"/>
                <w:szCs w:val="18"/>
                <w:u w:val="single"/>
                <w:lang w:eastAsia="es-ES"/>
              </w:rPr>
              <w:t>4,</w:t>
            </w:r>
            <w:r w:rsidR="005D5C75" w:rsidRPr="008A7448">
              <w:rPr>
                <w:rFonts w:ascii="Times New Roman" w:eastAsia="Times New Roman" w:hAnsi="Times New Roman" w:cs="Times New Roman"/>
                <w:b/>
                <w:bCs/>
                <w:sz w:val="18"/>
                <w:szCs w:val="18"/>
                <w:u w:val="single"/>
                <w:lang w:eastAsia="es-ES"/>
              </w:rPr>
              <w:t>391,000</w:t>
            </w:r>
          </w:p>
        </w:tc>
      </w:tr>
      <w:tr w:rsidR="005D5C75" w:rsidRPr="008A7448" w:rsidTr="008A7448">
        <w:trPr>
          <w:trHeight w:val="56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7031F1" w:rsidP="008A7448">
            <w:pPr>
              <w:spacing w:before="0" w:after="0"/>
              <w:ind w:left="0" w:firstLineChars="100" w:firstLine="180"/>
              <w:rPr>
                <w:rFonts w:ascii="Times New Roman" w:eastAsia="Times New Roman" w:hAnsi="Times New Roman" w:cs="Times New Roman"/>
                <w:sz w:val="18"/>
                <w:szCs w:val="18"/>
                <w:lang w:eastAsia="es-ES"/>
              </w:rPr>
            </w:pPr>
            <w:r>
              <w:rPr>
                <w:rFonts w:ascii="Times New Roman" w:eastAsia="Times New Roman" w:hAnsi="Times New Roman" w:cs="Times New Roman"/>
                <w:sz w:val="18"/>
                <w:szCs w:val="18"/>
                <w:lang w:eastAsia="es-ES"/>
              </w:rPr>
              <w:t>1.</w:t>
            </w:r>
            <w:ins w:id="84" w:author="Livia" w:date="2014-05-16T14:32:00Z">
              <w:r w:rsidR="003A04FC">
                <w:rPr>
                  <w:rFonts w:ascii="Times New Roman" w:eastAsia="Times New Roman" w:hAnsi="Times New Roman" w:cs="Times New Roman"/>
                  <w:sz w:val="18"/>
                  <w:szCs w:val="18"/>
                  <w:lang w:eastAsia="es-ES"/>
                </w:rPr>
                <w:t>1</w:t>
              </w:r>
            </w:ins>
            <w:del w:id="85" w:author="Livia" w:date="2014-05-16T14:32:00Z">
              <w:r w:rsidRPr="008A7448" w:rsidDel="003A04FC">
                <w:rPr>
                  <w:rFonts w:ascii="Times New Roman" w:eastAsia="Times New Roman" w:hAnsi="Times New Roman" w:cs="Times New Roman"/>
                  <w:sz w:val="18"/>
                  <w:szCs w:val="18"/>
                  <w:lang w:eastAsia="es-ES"/>
                </w:rPr>
                <w:delText>a</w:delText>
              </w:r>
            </w:del>
            <w:r w:rsidRPr="008A7448">
              <w:rPr>
                <w:rFonts w:ascii="Times New Roman" w:eastAsia="Times New Roman" w:hAnsi="Times New Roman" w:cs="Times New Roman"/>
                <w:sz w:val="18"/>
                <w:szCs w:val="18"/>
                <w:lang w:eastAsia="es-ES"/>
              </w:rPr>
              <w:t> System</w:t>
            </w:r>
            <w:r w:rsidR="005D5C75" w:rsidRPr="008A7448">
              <w:rPr>
                <w:rFonts w:ascii="Times New Roman" w:eastAsia="Times New Roman" w:hAnsi="Times New Roman" w:cs="Times New Roman"/>
                <w:sz w:val="18"/>
                <w:szCs w:val="18"/>
                <w:lang w:eastAsia="es-ES"/>
              </w:rPr>
              <w:t xml:space="preserve"> for attracting and accepting higher Quality Teacher Training Candidates.</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1,501,000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A94E27" w:rsidP="008A7448">
            <w:pPr>
              <w:spacing w:before="0" w:after="0"/>
              <w:ind w:left="0" w:firstLine="0"/>
              <w:jc w:val="right"/>
              <w:rPr>
                <w:rFonts w:ascii="Times New Roman" w:eastAsia="Times New Roman" w:hAnsi="Times New Roman" w:cs="Times New Roman"/>
                <w:sz w:val="18"/>
                <w:szCs w:val="18"/>
                <w:lang w:eastAsia="es-ES"/>
              </w:rPr>
            </w:pPr>
            <w:r>
              <w:rPr>
                <w:rFonts w:ascii="Times New Roman" w:eastAsia="Times New Roman" w:hAnsi="Times New Roman" w:cs="Times New Roman"/>
                <w:sz w:val="18"/>
                <w:szCs w:val="18"/>
                <w:lang w:eastAsia="es-ES"/>
              </w:rPr>
              <w:t>1,</w:t>
            </w:r>
            <w:r w:rsidR="005D5C75" w:rsidRPr="008A7448">
              <w:rPr>
                <w:rFonts w:ascii="Times New Roman" w:eastAsia="Times New Roman" w:hAnsi="Times New Roman" w:cs="Times New Roman"/>
                <w:sz w:val="18"/>
                <w:szCs w:val="18"/>
                <w:lang w:eastAsia="es-ES"/>
              </w:rPr>
              <w:t>501,000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w:t>
            </w:r>
            <w:ins w:id="86" w:author="Livia" w:date="2014-05-16T14:32:00Z">
              <w:r w:rsidR="003A04FC">
                <w:rPr>
                  <w:rFonts w:ascii="Times New Roman" w:eastAsia="Times New Roman" w:hAnsi="Times New Roman" w:cs="Times New Roman"/>
                  <w:sz w:val="18"/>
                  <w:szCs w:val="18"/>
                  <w:lang w:eastAsia="es-ES"/>
                </w:rPr>
                <w:t>2</w:t>
              </w:r>
            </w:ins>
            <w:del w:id="87" w:author="Livia" w:date="2014-05-16T14:32:00Z">
              <w:r w:rsidRPr="008A7448" w:rsidDel="003A04FC">
                <w:rPr>
                  <w:rFonts w:ascii="Times New Roman" w:eastAsia="Times New Roman" w:hAnsi="Times New Roman" w:cs="Times New Roman"/>
                  <w:sz w:val="18"/>
                  <w:szCs w:val="18"/>
                  <w:lang w:eastAsia="es-ES"/>
                </w:rPr>
                <w:delText>b</w:delText>
              </w:r>
            </w:del>
            <w:r w:rsidRPr="008A7448">
              <w:rPr>
                <w:rFonts w:ascii="Times New Roman" w:eastAsia="Times New Roman" w:hAnsi="Times New Roman" w:cs="Times New Roman"/>
                <w:sz w:val="18"/>
                <w:szCs w:val="18"/>
                <w:lang w:eastAsia="es-ES"/>
              </w:rPr>
              <w:t>  Capacity building of the TEIs in the training of primary education teachers.</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595,000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595,000</w:t>
            </w: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w:t>
            </w:r>
            <w:ins w:id="88" w:author="Livia" w:date="2014-05-16T14:32:00Z">
              <w:r w:rsidR="003A04FC">
                <w:rPr>
                  <w:rFonts w:ascii="Times New Roman" w:eastAsia="Times New Roman" w:hAnsi="Times New Roman" w:cs="Times New Roman"/>
                  <w:sz w:val="18"/>
                  <w:szCs w:val="18"/>
                  <w:lang w:eastAsia="es-ES"/>
                </w:rPr>
                <w:t>3</w:t>
              </w:r>
            </w:ins>
            <w:del w:id="89" w:author="Livia" w:date="2014-05-16T14:32:00Z">
              <w:r w:rsidRPr="008A7448" w:rsidDel="003A04FC">
                <w:rPr>
                  <w:rFonts w:ascii="Times New Roman" w:eastAsia="Times New Roman" w:hAnsi="Times New Roman" w:cs="Times New Roman"/>
                  <w:sz w:val="18"/>
                  <w:szCs w:val="18"/>
                  <w:lang w:eastAsia="es-ES"/>
                </w:rPr>
                <w:delText>c</w:delText>
              </w:r>
            </w:del>
            <w:r w:rsidRPr="008A7448">
              <w:rPr>
                <w:rFonts w:ascii="Times New Roman" w:eastAsia="Times New Roman" w:hAnsi="Times New Roman" w:cs="Times New Roman"/>
                <w:sz w:val="18"/>
                <w:szCs w:val="18"/>
                <w:lang w:eastAsia="es-ES"/>
              </w:rPr>
              <w:t>  On-site Practical Professional Development.</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2,296,000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2.296,000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Component II: Governance of the Education System.</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3,578,000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A94E27" w:rsidP="008A7448">
            <w:pPr>
              <w:spacing w:before="0" w:after="0"/>
              <w:ind w:left="0" w:firstLine="0"/>
              <w:jc w:val="right"/>
              <w:rPr>
                <w:rFonts w:ascii="Times New Roman" w:eastAsia="Times New Roman" w:hAnsi="Times New Roman" w:cs="Times New Roman"/>
                <w:b/>
                <w:bCs/>
                <w:sz w:val="18"/>
                <w:szCs w:val="18"/>
                <w:u w:val="single"/>
                <w:lang w:eastAsia="es-ES"/>
              </w:rPr>
            </w:pPr>
            <w:r>
              <w:rPr>
                <w:rFonts w:ascii="Times New Roman" w:eastAsia="Times New Roman" w:hAnsi="Times New Roman" w:cs="Times New Roman"/>
                <w:b/>
                <w:bCs/>
                <w:sz w:val="18"/>
                <w:szCs w:val="18"/>
                <w:u w:val="single"/>
                <w:lang w:eastAsia="es-ES"/>
              </w:rPr>
              <w:t>3,</w:t>
            </w:r>
            <w:r w:rsidR="005D5C75" w:rsidRPr="008A7448">
              <w:rPr>
                <w:rFonts w:ascii="Times New Roman" w:eastAsia="Times New Roman" w:hAnsi="Times New Roman" w:cs="Times New Roman"/>
                <w:b/>
                <w:bCs/>
                <w:sz w:val="18"/>
                <w:szCs w:val="18"/>
                <w:u w:val="single"/>
                <w:lang w:eastAsia="es-ES"/>
              </w:rPr>
              <w:t>578,000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w:t>
            </w:r>
            <w:ins w:id="90" w:author="Livia" w:date="2014-05-16T14:32:00Z">
              <w:r w:rsidR="003A04FC">
                <w:rPr>
                  <w:rFonts w:ascii="Times New Roman" w:eastAsia="Times New Roman" w:hAnsi="Times New Roman" w:cs="Times New Roman"/>
                  <w:sz w:val="18"/>
                  <w:szCs w:val="18"/>
                  <w:lang w:eastAsia="es-ES"/>
                </w:rPr>
                <w:t>1</w:t>
              </w:r>
            </w:ins>
            <w:del w:id="91" w:author="Livia" w:date="2014-05-16T14:32:00Z">
              <w:r w:rsidRPr="008A7448" w:rsidDel="003A04FC">
                <w:rPr>
                  <w:rFonts w:ascii="Times New Roman" w:eastAsia="Times New Roman" w:hAnsi="Times New Roman" w:cs="Times New Roman"/>
                  <w:sz w:val="18"/>
                  <w:szCs w:val="18"/>
                  <w:lang w:eastAsia="es-ES"/>
                </w:rPr>
                <w:delText>a</w:delText>
              </w:r>
            </w:del>
            <w:r w:rsidRPr="008A7448">
              <w:rPr>
                <w:rFonts w:ascii="Times New Roman" w:eastAsia="Times New Roman" w:hAnsi="Times New Roman" w:cs="Times New Roman"/>
                <w:sz w:val="18"/>
                <w:szCs w:val="18"/>
                <w:lang w:eastAsia="es-ES"/>
              </w:rPr>
              <w:t>  Strengthening of Quality Assurance Role of TEIs.</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1,156,000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A94E27" w:rsidP="008A7448">
            <w:pPr>
              <w:spacing w:before="0" w:after="0"/>
              <w:ind w:left="0" w:firstLine="0"/>
              <w:jc w:val="right"/>
              <w:rPr>
                <w:rFonts w:ascii="Times New Roman" w:eastAsia="Times New Roman" w:hAnsi="Times New Roman" w:cs="Times New Roman"/>
                <w:sz w:val="18"/>
                <w:szCs w:val="18"/>
                <w:lang w:eastAsia="es-ES"/>
              </w:rPr>
            </w:pPr>
            <w:r>
              <w:rPr>
                <w:rFonts w:ascii="Times New Roman" w:eastAsia="Times New Roman" w:hAnsi="Times New Roman" w:cs="Times New Roman"/>
                <w:sz w:val="18"/>
                <w:szCs w:val="18"/>
                <w:lang w:eastAsia="es-ES"/>
              </w:rPr>
              <w:t>1,</w:t>
            </w:r>
            <w:r w:rsidR="005D5C75" w:rsidRPr="008A7448">
              <w:rPr>
                <w:rFonts w:ascii="Times New Roman" w:eastAsia="Times New Roman" w:hAnsi="Times New Roman" w:cs="Times New Roman"/>
                <w:sz w:val="18"/>
                <w:szCs w:val="18"/>
                <w:lang w:eastAsia="es-ES"/>
              </w:rPr>
              <w:t>156,000</w:t>
            </w: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w:t>
            </w:r>
            <w:ins w:id="92" w:author="Livia" w:date="2014-05-16T14:32:00Z">
              <w:r w:rsidR="003A04FC">
                <w:rPr>
                  <w:rFonts w:ascii="Times New Roman" w:eastAsia="Times New Roman" w:hAnsi="Times New Roman" w:cs="Times New Roman"/>
                  <w:sz w:val="18"/>
                  <w:szCs w:val="18"/>
                  <w:lang w:eastAsia="es-ES"/>
                </w:rPr>
                <w:t>2</w:t>
              </w:r>
            </w:ins>
            <w:del w:id="93" w:author="Livia" w:date="2014-05-16T14:32:00Z">
              <w:r w:rsidRPr="008A7448" w:rsidDel="003A04FC">
                <w:rPr>
                  <w:rFonts w:ascii="Times New Roman" w:eastAsia="Times New Roman" w:hAnsi="Times New Roman" w:cs="Times New Roman"/>
                  <w:sz w:val="18"/>
                  <w:szCs w:val="18"/>
                  <w:lang w:eastAsia="es-ES"/>
                </w:rPr>
                <w:delText>b</w:delText>
              </w:r>
            </w:del>
            <w:r w:rsidRPr="008A7448">
              <w:rPr>
                <w:rFonts w:ascii="Times New Roman" w:eastAsia="Times New Roman" w:hAnsi="Times New Roman" w:cs="Times New Roman"/>
                <w:sz w:val="18"/>
                <w:szCs w:val="18"/>
                <w:lang w:eastAsia="es-ES"/>
              </w:rPr>
              <w:t>  School Quality Assurance System.</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2,422,000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2.422,000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Component III: Evaluation</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748,000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748,000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w:t>
            </w:r>
            <w:ins w:id="94" w:author="Livia" w:date="2014-05-16T14:32:00Z">
              <w:r w:rsidR="003A04FC">
                <w:rPr>
                  <w:rFonts w:ascii="Times New Roman" w:eastAsia="Times New Roman" w:hAnsi="Times New Roman" w:cs="Times New Roman"/>
                  <w:sz w:val="18"/>
                  <w:szCs w:val="18"/>
                  <w:lang w:eastAsia="es-ES"/>
                </w:rPr>
                <w:t>1</w:t>
              </w:r>
            </w:ins>
            <w:del w:id="95" w:author="Livia" w:date="2014-05-16T14:32:00Z">
              <w:r w:rsidRPr="008A7448" w:rsidDel="003A04FC">
                <w:rPr>
                  <w:rFonts w:ascii="Times New Roman" w:eastAsia="Times New Roman" w:hAnsi="Times New Roman" w:cs="Times New Roman"/>
                  <w:sz w:val="18"/>
                  <w:szCs w:val="18"/>
                  <w:lang w:eastAsia="es-ES"/>
                </w:rPr>
                <w:delText>a</w:delText>
              </w:r>
            </w:del>
            <w:r w:rsidRPr="008A7448">
              <w:rPr>
                <w:rFonts w:ascii="Times New Roman" w:eastAsia="Times New Roman" w:hAnsi="Times New Roman" w:cs="Times New Roman"/>
                <w:sz w:val="18"/>
                <w:szCs w:val="18"/>
                <w:lang w:eastAsia="es-ES"/>
              </w:rPr>
              <w:t>  Evaluation of the pre-service teacher training.</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348,000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348,000</w:t>
            </w:r>
          </w:p>
        </w:tc>
      </w:tr>
      <w:tr w:rsidR="005D5C75" w:rsidRPr="008A7448" w:rsidTr="008A7448">
        <w:trPr>
          <w:trHeight w:val="56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w:t>
            </w:r>
            <w:ins w:id="96" w:author="Livia" w:date="2014-05-16T14:32:00Z">
              <w:r w:rsidR="003A04FC">
                <w:rPr>
                  <w:rFonts w:ascii="Times New Roman" w:eastAsia="Times New Roman" w:hAnsi="Times New Roman" w:cs="Times New Roman"/>
                  <w:sz w:val="18"/>
                  <w:szCs w:val="18"/>
                  <w:lang w:eastAsia="es-ES"/>
                </w:rPr>
                <w:t>2</w:t>
              </w:r>
            </w:ins>
            <w:del w:id="97" w:author="Livia" w:date="2014-05-16T14:32:00Z">
              <w:r w:rsidRPr="008A7448" w:rsidDel="003A04FC">
                <w:rPr>
                  <w:rFonts w:ascii="Times New Roman" w:eastAsia="Times New Roman" w:hAnsi="Times New Roman" w:cs="Times New Roman"/>
                  <w:sz w:val="18"/>
                  <w:szCs w:val="18"/>
                  <w:lang w:eastAsia="es-ES"/>
                </w:rPr>
                <w:delText>b</w:delText>
              </w:r>
            </w:del>
            <w:r w:rsidRPr="008A7448">
              <w:rPr>
                <w:rFonts w:ascii="Times New Roman" w:eastAsia="Times New Roman" w:hAnsi="Times New Roman" w:cs="Times New Roman"/>
                <w:sz w:val="18"/>
                <w:szCs w:val="18"/>
                <w:lang w:eastAsia="es-ES"/>
              </w:rPr>
              <w:t xml:space="preserve">  Randomized control trial of the on-site practical professional development in primary schools. </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400,000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400,000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Project Management</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757,000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100,000</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857,000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4.</w:t>
            </w:r>
            <w:ins w:id="98" w:author="Livia" w:date="2014-05-16T14:32:00Z">
              <w:r w:rsidR="003A04FC">
                <w:rPr>
                  <w:rFonts w:ascii="Times New Roman" w:eastAsia="Times New Roman" w:hAnsi="Times New Roman" w:cs="Times New Roman"/>
                  <w:sz w:val="18"/>
                  <w:szCs w:val="18"/>
                  <w:lang w:eastAsia="es-ES"/>
                </w:rPr>
                <w:t>1</w:t>
              </w:r>
            </w:ins>
            <w:del w:id="99" w:author="Livia" w:date="2014-05-16T14:32:00Z">
              <w:r w:rsidRPr="008A7448" w:rsidDel="003A04FC">
                <w:rPr>
                  <w:rFonts w:ascii="Times New Roman" w:eastAsia="Times New Roman" w:hAnsi="Times New Roman" w:cs="Times New Roman"/>
                  <w:sz w:val="18"/>
                  <w:szCs w:val="18"/>
                  <w:lang w:eastAsia="es-ES"/>
                </w:rPr>
                <w:delText>a</w:delText>
              </w:r>
            </w:del>
            <w:r w:rsidRPr="008A7448">
              <w:rPr>
                <w:rFonts w:ascii="Times New Roman" w:eastAsia="Times New Roman" w:hAnsi="Times New Roman" w:cs="Times New Roman"/>
                <w:sz w:val="18"/>
                <w:szCs w:val="18"/>
                <w:lang w:eastAsia="es-ES"/>
              </w:rPr>
              <w:t>  Executing Unit/Project Execution Support</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597,000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100,000</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697,000</w:t>
            </w:r>
          </w:p>
        </w:tc>
      </w:tr>
      <w:tr w:rsidR="005D5C75" w:rsidRPr="008A7448" w:rsidTr="008A7448">
        <w:trPr>
          <w:trHeight w:val="280"/>
          <w:jc w:val="center"/>
        </w:trPr>
        <w:tc>
          <w:tcPr>
            <w:tcW w:w="4400" w:type="dxa"/>
            <w:tcBorders>
              <w:top w:val="nil"/>
              <w:left w:val="single" w:sz="4" w:space="0" w:color="auto"/>
              <w:bottom w:val="nil"/>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4.</w:t>
            </w:r>
            <w:ins w:id="100" w:author="Livia" w:date="2014-05-16T14:32:00Z">
              <w:r w:rsidR="003A04FC">
                <w:rPr>
                  <w:rFonts w:ascii="Times New Roman" w:eastAsia="Times New Roman" w:hAnsi="Times New Roman" w:cs="Times New Roman"/>
                  <w:sz w:val="18"/>
                  <w:szCs w:val="18"/>
                  <w:lang w:eastAsia="es-ES"/>
                </w:rPr>
                <w:t>2</w:t>
              </w:r>
            </w:ins>
            <w:del w:id="101" w:author="Livia" w:date="2014-05-16T14:32:00Z">
              <w:r w:rsidRPr="008A7448" w:rsidDel="003A04FC">
                <w:rPr>
                  <w:rFonts w:ascii="Times New Roman" w:eastAsia="Times New Roman" w:hAnsi="Times New Roman" w:cs="Times New Roman"/>
                  <w:sz w:val="18"/>
                  <w:szCs w:val="18"/>
                  <w:lang w:eastAsia="es-ES"/>
                </w:rPr>
                <w:delText>b</w:delText>
              </w:r>
            </w:del>
            <w:r w:rsidRPr="008A7448">
              <w:rPr>
                <w:rFonts w:ascii="Times New Roman" w:eastAsia="Times New Roman" w:hAnsi="Times New Roman" w:cs="Times New Roman"/>
                <w:sz w:val="18"/>
                <w:szCs w:val="18"/>
                <w:lang w:eastAsia="es-ES"/>
              </w:rPr>
              <w:t>  Midterm and Final Review, including ex-post economic analysis</w:t>
            </w:r>
          </w:p>
        </w:tc>
        <w:tc>
          <w:tcPr>
            <w:tcW w:w="1134"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60,000</w:t>
            </w:r>
          </w:p>
        </w:tc>
        <w:tc>
          <w:tcPr>
            <w:tcW w:w="1128"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nil"/>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60,000</w:t>
            </w: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Chars="100" w:firstLine="180"/>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4.</w:t>
            </w:r>
            <w:ins w:id="102" w:author="Livia" w:date="2014-05-16T14:32:00Z">
              <w:r w:rsidR="003A04FC">
                <w:rPr>
                  <w:rFonts w:ascii="Times New Roman" w:eastAsia="Times New Roman" w:hAnsi="Times New Roman" w:cs="Times New Roman"/>
                  <w:sz w:val="18"/>
                  <w:szCs w:val="18"/>
                  <w:lang w:eastAsia="es-ES"/>
                </w:rPr>
                <w:t>3</w:t>
              </w:r>
            </w:ins>
            <w:del w:id="103" w:author="Livia" w:date="2014-05-16T14:32:00Z">
              <w:r w:rsidRPr="008A7448" w:rsidDel="003A04FC">
                <w:rPr>
                  <w:rFonts w:ascii="Times New Roman" w:eastAsia="Times New Roman" w:hAnsi="Times New Roman" w:cs="Times New Roman"/>
                  <w:sz w:val="18"/>
                  <w:szCs w:val="18"/>
                  <w:lang w:eastAsia="es-ES"/>
                </w:rPr>
                <w:delText>c</w:delText>
              </w:r>
            </w:del>
            <w:r w:rsidRPr="008A7448">
              <w:rPr>
                <w:rFonts w:ascii="Times New Roman" w:eastAsia="Times New Roman" w:hAnsi="Times New Roman" w:cs="Times New Roman"/>
                <w:sz w:val="18"/>
                <w:szCs w:val="18"/>
                <w:lang w:eastAsia="es-ES"/>
              </w:rPr>
              <w:t>  Audit</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100,000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100,000</w:t>
            </w: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Contingency</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526,000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 </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526,000</w:t>
            </w: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tcPr>
          <w:p w:rsidR="005D5C75" w:rsidRPr="008A7448" w:rsidRDefault="005D5C75" w:rsidP="008A7448">
            <w:pPr>
              <w:spacing w:before="0" w:after="0"/>
              <w:ind w:left="0" w:firstLine="0"/>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Interest paid on the loan</w:t>
            </w:r>
          </w:p>
        </w:tc>
        <w:tc>
          <w:tcPr>
            <w:tcW w:w="1134" w:type="dxa"/>
            <w:tcBorders>
              <w:top w:val="nil"/>
              <w:left w:val="nil"/>
              <w:bottom w:val="single" w:sz="4" w:space="0" w:color="auto"/>
              <w:right w:val="single" w:sz="4" w:space="0" w:color="auto"/>
            </w:tcBorders>
            <w:shd w:val="clear" w:color="000000" w:fill="FFFFFF"/>
            <w:vAlign w:val="center"/>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p>
        </w:tc>
        <w:tc>
          <w:tcPr>
            <w:tcW w:w="1128" w:type="dxa"/>
            <w:tcBorders>
              <w:top w:val="nil"/>
              <w:left w:val="nil"/>
              <w:bottom w:val="single" w:sz="4" w:space="0" w:color="auto"/>
              <w:right w:val="single" w:sz="4" w:space="0" w:color="auto"/>
            </w:tcBorders>
            <w:shd w:val="clear" w:color="000000" w:fill="FFFFFF"/>
            <w:vAlign w:val="center"/>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r w:rsidRPr="008A7448">
              <w:rPr>
                <w:rFonts w:ascii="Times New Roman" w:eastAsia="Times New Roman" w:hAnsi="Times New Roman" w:cs="Times New Roman"/>
                <w:b/>
                <w:bCs/>
                <w:sz w:val="18"/>
                <w:szCs w:val="18"/>
                <w:u w:val="single"/>
                <w:lang w:eastAsia="es-ES"/>
              </w:rPr>
              <w:t>473,373</w:t>
            </w:r>
          </w:p>
        </w:tc>
        <w:tc>
          <w:tcPr>
            <w:tcW w:w="1416" w:type="dxa"/>
            <w:tcBorders>
              <w:top w:val="nil"/>
              <w:left w:val="nil"/>
              <w:bottom w:val="single" w:sz="4" w:space="0" w:color="auto"/>
              <w:right w:val="single" w:sz="4" w:space="0" w:color="auto"/>
            </w:tcBorders>
            <w:shd w:val="clear" w:color="000000" w:fill="FFFFFF"/>
            <w:vAlign w:val="center"/>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u w:val="single"/>
                <w:lang w:eastAsia="es-ES"/>
              </w:rPr>
            </w:pPr>
          </w:p>
        </w:tc>
      </w:tr>
      <w:tr w:rsidR="005D5C75" w:rsidRPr="008A7448" w:rsidTr="008A7448">
        <w:trPr>
          <w:trHeight w:val="280"/>
          <w:jc w:val="center"/>
        </w:trPr>
        <w:tc>
          <w:tcPr>
            <w:tcW w:w="4400" w:type="dxa"/>
            <w:tcBorders>
              <w:top w:val="nil"/>
              <w:left w:val="single" w:sz="4" w:space="0" w:color="auto"/>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center"/>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Total</w:t>
            </w:r>
          </w:p>
        </w:tc>
        <w:tc>
          <w:tcPr>
            <w:tcW w:w="1134"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10,000,000</w:t>
            </w:r>
          </w:p>
        </w:tc>
        <w:tc>
          <w:tcPr>
            <w:tcW w:w="1128"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573,373</w:t>
            </w:r>
          </w:p>
        </w:tc>
        <w:tc>
          <w:tcPr>
            <w:tcW w:w="1416" w:type="dxa"/>
            <w:tcBorders>
              <w:top w:val="nil"/>
              <w:left w:val="nil"/>
              <w:bottom w:val="single" w:sz="4" w:space="0" w:color="auto"/>
              <w:right w:val="single" w:sz="4" w:space="0" w:color="auto"/>
            </w:tcBorders>
            <w:shd w:val="clear" w:color="000000" w:fill="FFFFFF"/>
            <w:vAlign w:val="center"/>
            <w:hideMark/>
          </w:tcPr>
          <w:p w:rsidR="005D5C75" w:rsidRPr="008A7448" w:rsidRDefault="005D5C75" w:rsidP="008A7448">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10,573,373</w:t>
            </w:r>
          </w:p>
        </w:tc>
      </w:tr>
    </w:tbl>
    <w:p w:rsidR="005D5C75" w:rsidRPr="008A7448" w:rsidRDefault="005D5C75" w:rsidP="007C407F">
      <w:pPr>
        <w:spacing w:before="0" w:after="0"/>
        <w:ind w:left="0" w:firstLine="720"/>
        <w:rPr>
          <w:rFonts w:ascii="Times New Roman" w:hAnsi="Times New Roman" w:cs="Times New Roman"/>
          <w:sz w:val="18"/>
          <w:szCs w:val="18"/>
        </w:rPr>
      </w:pPr>
      <w:r w:rsidRPr="008A7448">
        <w:rPr>
          <w:rFonts w:ascii="Times New Roman" w:hAnsi="Times New Roman" w:cs="Times New Roman"/>
          <w:sz w:val="18"/>
          <w:szCs w:val="18"/>
        </w:rPr>
        <w:t>Sou</w:t>
      </w:r>
      <w:r w:rsidR="00A94E27">
        <w:rPr>
          <w:rFonts w:ascii="Times New Roman" w:hAnsi="Times New Roman" w:cs="Times New Roman"/>
          <w:sz w:val="18"/>
          <w:szCs w:val="18"/>
        </w:rPr>
        <w:t xml:space="preserve">rce: Calculations based on IDB </w:t>
      </w:r>
      <w:r w:rsidRPr="008A7448">
        <w:rPr>
          <w:rFonts w:ascii="Times New Roman" w:hAnsi="Times New Roman" w:cs="Times New Roman"/>
          <w:sz w:val="18"/>
          <w:szCs w:val="18"/>
        </w:rPr>
        <w:t>project data</w:t>
      </w:r>
    </w:p>
    <w:p w:rsidR="00B35431" w:rsidRPr="008A7448" w:rsidRDefault="003E752E" w:rsidP="007C407F">
      <w:pPr>
        <w:pStyle w:val="ListParagraph"/>
        <w:numPr>
          <w:ilvl w:val="1"/>
          <w:numId w:val="33"/>
        </w:numPr>
        <w:spacing w:before="240" w:after="240"/>
        <w:ind w:hanging="72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The NPV</w:t>
      </w:r>
      <w:r w:rsidR="00B35431" w:rsidRPr="008A7448">
        <w:rPr>
          <w:rFonts w:ascii="Times New Roman" w:hAnsi="Times New Roman" w:cs="Times New Roman"/>
          <w:sz w:val="24"/>
          <w:szCs w:val="24"/>
        </w:rPr>
        <w:t xml:space="preserve"> </w:t>
      </w:r>
      <w:r w:rsidR="007C407F" w:rsidRPr="008A7448">
        <w:rPr>
          <w:rFonts w:ascii="Times New Roman" w:hAnsi="Times New Roman" w:cs="Times New Roman"/>
          <w:sz w:val="24"/>
          <w:szCs w:val="24"/>
        </w:rPr>
        <w:t>of the US$10.5</w:t>
      </w:r>
      <w:r w:rsidR="00B35431" w:rsidRPr="008A7448">
        <w:rPr>
          <w:rFonts w:ascii="Times New Roman" w:hAnsi="Times New Roman" w:cs="Times New Roman"/>
          <w:sz w:val="24"/>
          <w:szCs w:val="24"/>
        </w:rPr>
        <w:t xml:space="preserve"> million, at the 12% annual </w:t>
      </w:r>
      <w:r w:rsidR="007031F1" w:rsidRPr="008A7448">
        <w:rPr>
          <w:rFonts w:ascii="Times New Roman" w:hAnsi="Times New Roman" w:cs="Times New Roman"/>
          <w:sz w:val="24"/>
          <w:szCs w:val="24"/>
        </w:rPr>
        <w:t>discount</w:t>
      </w:r>
      <w:r w:rsidR="00B35431" w:rsidRPr="008A7448">
        <w:rPr>
          <w:rFonts w:ascii="Times New Roman" w:hAnsi="Times New Roman" w:cs="Times New Roman"/>
          <w:sz w:val="24"/>
          <w:szCs w:val="24"/>
        </w:rPr>
        <w:t xml:space="preserve"> rate typically used for IDB projects, is US$8</w:t>
      </w:r>
      <w:r w:rsidR="007C407F" w:rsidRPr="008A7448">
        <w:rPr>
          <w:rFonts w:ascii="Times New Roman" w:hAnsi="Times New Roman" w:cs="Times New Roman"/>
          <w:sz w:val="24"/>
          <w:szCs w:val="24"/>
        </w:rPr>
        <w:t>.1</w:t>
      </w:r>
      <w:r w:rsidR="00B35431" w:rsidRPr="008A7448">
        <w:rPr>
          <w:rFonts w:ascii="Times New Roman" w:hAnsi="Times New Roman" w:cs="Times New Roman"/>
          <w:sz w:val="24"/>
          <w:szCs w:val="24"/>
        </w:rPr>
        <w:t xml:space="preserve"> million (Table 17). </w:t>
      </w:r>
    </w:p>
    <w:p w:rsidR="006800CD" w:rsidRPr="008A7448" w:rsidRDefault="00B35431" w:rsidP="006800CD">
      <w:pPr>
        <w:pStyle w:val="ListParagraph"/>
        <w:spacing w:before="0" w:after="0"/>
        <w:ind w:left="0"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Table 17. NPV Investment</w:t>
      </w:r>
      <w:r w:rsidR="0090401D">
        <w:rPr>
          <w:rFonts w:ascii="Times New Roman" w:hAnsi="Times New Roman" w:cs="Times New Roman"/>
          <w:sz w:val="20"/>
          <w:szCs w:val="20"/>
        </w:rPr>
        <w:t xml:space="preserve"> (</w:t>
      </w:r>
      <w:r w:rsidR="00142234" w:rsidRPr="008A7448">
        <w:rPr>
          <w:rFonts w:ascii="Times New Roman" w:hAnsi="Times New Roman" w:cs="Times New Roman"/>
          <w:sz w:val="20"/>
          <w:szCs w:val="20"/>
        </w:rPr>
        <w:t>US</w:t>
      </w:r>
      <w:r w:rsidR="0090401D">
        <w:rPr>
          <w:rFonts w:ascii="Times New Roman" w:hAnsi="Times New Roman" w:cs="Times New Roman"/>
          <w:sz w:val="20"/>
          <w:szCs w:val="20"/>
        </w:rPr>
        <w:t>$</w:t>
      </w:r>
      <w:r w:rsidR="00142234" w:rsidRPr="008A7448">
        <w:rPr>
          <w:rFonts w:ascii="Times New Roman" w:hAnsi="Times New Roman" w:cs="Times New Roman"/>
          <w:sz w:val="20"/>
          <w:szCs w:val="20"/>
        </w:rPr>
        <w:t>)</w:t>
      </w:r>
      <w:r w:rsidR="006800CD" w:rsidRPr="008A7448">
        <w:rPr>
          <w:rFonts w:ascii="Times New Roman" w:hAnsi="Times New Roman" w:cs="Times New Roman"/>
          <w:sz w:val="20"/>
          <w:szCs w:val="20"/>
        </w:rPr>
        <w:t xml:space="preserve"> </w:t>
      </w:r>
    </w:p>
    <w:tbl>
      <w:tblPr>
        <w:tblW w:w="6416" w:type="dxa"/>
        <w:jc w:val="center"/>
        <w:tblCellMar>
          <w:left w:w="70" w:type="dxa"/>
          <w:right w:w="70" w:type="dxa"/>
        </w:tblCellMar>
        <w:tblLook w:val="04A0" w:firstRow="1" w:lastRow="0" w:firstColumn="1" w:lastColumn="0" w:noHBand="0" w:noVBand="1"/>
      </w:tblPr>
      <w:tblGrid>
        <w:gridCol w:w="4755"/>
        <w:gridCol w:w="1661"/>
      </w:tblGrid>
      <w:tr w:rsidR="006800CD" w:rsidRPr="008A7448" w:rsidTr="008A7448">
        <w:trPr>
          <w:trHeight w:val="300"/>
          <w:jc w:val="center"/>
        </w:trPr>
        <w:tc>
          <w:tcPr>
            <w:tcW w:w="4755" w:type="dxa"/>
            <w:tcBorders>
              <w:top w:val="single" w:sz="4" w:space="0" w:color="auto"/>
              <w:left w:val="single" w:sz="4" w:space="0" w:color="auto"/>
              <w:bottom w:val="nil"/>
              <w:right w:val="single" w:sz="4" w:space="0" w:color="auto"/>
            </w:tcBorders>
            <w:shd w:val="clear" w:color="000000" w:fill="B8CCE4"/>
            <w:noWrap/>
            <w:vAlign w:val="center"/>
            <w:hideMark/>
          </w:tcPr>
          <w:p w:rsidR="006800CD" w:rsidRPr="008A7448" w:rsidRDefault="006800CD"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661" w:type="dxa"/>
            <w:tcBorders>
              <w:top w:val="single" w:sz="4" w:space="0" w:color="auto"/>
              <w:left w:val="nil"/>
              <w:bottom w:val="nil"/>
              <w:right w:val="single" w:sz="4" w:space="0" w:color="auto"/>
            </w:tcBorders>
            <w:shd w:val="clear" w:color="000000" w:fill="B8CCE4"/>
            <w:noWrap/>
            <w:vAlign w:val="center"/>
            <w:hideMark/>
          </w:tcPr>
          <w:p w:rsidR="006800CD" w:rsidRPr="008A7448" w:rsidRDefault="006800CD"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w:t>
            </w:r>
          </w:p>
        </w:tc>
      </w:tr>
      <w:tr w:rsidR="006800CD" w:rsidRPr="008A7448" w:rsidTr="008A7448">
        <w:trPr>
          <w:trHeight w:val="240"/>
          <w:jc w:val="center"/>
        </w:trPr>
        <w:tc>
          <w:tcPr>
            <w:tcW w:w="4755" w:type="dxa"/>
            <w:tcBorders>
              <w:top w:val="single" w:sz="4" w:space="0" w:color="auto"/>
              <w:left w:val="single" w:sz="4" w:space="0" w:color="auto"/>
              <w:bottom w:val="nil"/>
              <w:right w:val="single" w:sz="4" w:space="0" w:color="auto"/>
            </w:tcBorders>
            <w:shd w:val="clear" w:color="000000" w:fill="FFFFFF"/>
            <w:noWrap/>
            <w:vAlign w:val="center"/>
            <w:hideMark/>
          </w:tcPr>
          <w:p w:rsidR="006800CD" w:rsidRPr="008A7448" w:rsidRDefault="006800CD" w:rsidP="008A7448">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INVESTMENT</w:t>
            </w:r>
          </w:p>
        </w:tc>
        <w:tc>
          <w:tcPr>
            <w:tcW w:w="1661" w:type="dxa"/>
            <w:tcBorders>
              <w:top w:val="single" w:sz="4" w:space="0" w:color="auto"/>
              <w:left w:val="nil"/>
              <w:bottom w:val="nil"/>
              <w:right w:val="single" w:sz="4" w:space="0" w:color="auto"/>
            </w:tcBorders>
            <w:shd w:val="clear" w:color="000000" w:fill="FFFFFF"/>
            <w:noWrap/>
            <w:vAlign w:val="center"/>
            <w:hideMark/>
          </w:tcPr>
          <w:p w:rsidR="006800CD" w:rsidRPr="008A7448" w:rsidRDefault="006800CD" w:rsidP="008A7448">
            <w:pPr>
              <w:spacing w:before="0" w:after="0"/>
              <w:ind w:left="0" w:firstLine="0"/>
              <w:jc w:val="center"/>
              <w:rPr>
                <w:rFonts w:ascii="Times New Roman" w:eastAsia="Times New Roman" w:hAnsi="Times New Roman" w:cs="Times New Roman"/>
                <w:b/>
                <w:bCs/>
                <w:sz w:val="18"/>
                <w:szCs w:val="18"/>
                <w:lang w:eastAsia="es-CO"/>
              </w:rPr>
            </w:pPr>
          </w:p>
        </w:tc>
      </w:tr>
      <w:tr w:rsidR="006800CD" w:rsidRPr="008A7448" w:rsidTr="008A7448">
        <w:trPr>
          <w:trHeight w:val="255"/>
          <w:jc w:val="center"/>
        </w:trPr>
        <w:tc>
          <w:tcPr>
            <w:tcW w:w="4755" w:type="dxa"/>
            <w:tcBorders>
              <w:top w:val="nil"/>
              <w:left w:val="single" w:sz="4" w:space="0" w:color="auto"/>
              <w:bottom w:val="nil"/>
              <w:right w:val="single" w:sz="4" w:space="0" w:color="auto"/>
            </w:tcBorders>
            <w:shd w:val="clear" w:color="000000" w:fill="FFFFFF"/>
            <w:noWrap/>
            <w:vAlign w:val="center"/>
            <w:hideMark/>
          </w:tcPr>
          <w:p w:rsidR="006800CD" w:rsidRPr="008A7448" w:rsidRDefault="006800CD" w:rsidP="008A7448">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IDB + LOCAL</w:t>
            </w:r>
          </w:p>
        </w:tc>
        <w:tc>
          <w:tcPr>
            <w:tcW w:w="1661" w:type="dxa"/>
            <w:tcBorders>
              <w:top w:val="nil"/>
              <w:left w:val="nil"/>
              <w:bottom w:val="nil"/>
              <w:right w:val="single" w:sz="4" w:space="0" w:color="auto"/>
            </w:tcBorders>
            <w:shd w:val="clear" w:color="000000" w:fill="FFFFFF"/>
            <w:noWrap/>
            <w:vAlign w:val="center"/>
            <w:hideMark/>
          </w:tcPr>
          <w:p w:rsidR="006800CD" w:rsidRPr="008A7448" w:rsidRDefault="006800CD"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7,645,091</w:t>
            </w:r>
          </w:p>
        </w:tc>
      </w:tr>
      <w:tr w:rsidR="006800CD" w:rsidRPr="008A7448" w:rsidTr="008A7448">
        <w:trPr>
          <w:trHeight w:val="255"/>
          <w:jc w:val="center"/>
        </w:trPr>
        <w:tc>
          <w:tcPr>
            <w:tcW w:w="4755" w:type="dxa"/>
            <w:tcBorders>
              <w:top w:val="nil"/>
              <w:left w:val="single" w:sz="4" w:space="0" w:color="auto"/>
              <w:bottom w:val="nil"/>
              <w:right w:val="single" w:sz="4" w:space="0" w:color="auto"/>
            </w:tcBorders>
            <w:shd w:val="clear" w:color="000000" w:fill="FFFFFF"/>
            <w:noWrap/>
            <w:vAlign w:val="center"/>
          </w:tcPr>
          <w:p w:rsidR="006800CD" w:rsidRPr="008A7448" w:rsidRDefault="006800CD" w:rsidP="008A7448">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Financial cost</w:t>
            </w:r>
          </w:p>
        </w:tc>
        <w:tc>
          <w:tcPr>
            <w:tcW w:w="1661" w:type="dxa"/>
            <w:tcBorders>
              <w:top w:val="nil"/>
              <w:left w:val="nil"/>
              <w:bottom w:val="nil"/>
              <w:right w:val="single" w:sz="4" w:space="0" w:color="auto"/>
            </w:tcBorders>
            <w:shd w:val="clear" w:color="000000" w:fill="FFFFFF"/>
            <w:noWrap/>
            <w:vAlign w:val="center"/>
          </w:tcPr>
          <w:p w:rsidR="006800CD" w:rsidRPr="008A7448" w:rsidRDefault="006800CD"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473,373</w:t>
            </w:r>
          </w:p>
        </w:tc>
      </w:tr>
      <w:tr w:rsidR="006800CD" w:rsidRPr="008A7448" w:rsidTr="008A7448">
        <w:trPr>
          <w:trHeight w:val="255"/>
          <w:jc w:val="center"/>
        </w:trPr>
        <w:tc>
          <w:tcPr>
            <w:tcW w:w="4755" w:type="dxa"/>
            <w:tcBorders>
              <w:top w:val="nil"/>
              <w:left w:val="single" w:sz="4" w:space="0" w:color="auto"/>
              <w:bottom w:val="single" w:sz="4" w:space="0" w:color="auto"/>
              <w:right w:val="single" w:sz="4" w:space="0" w:color="auto"/>
            </w:tcBorders>
            <w:shd w:val="clear" w:color="000000" w:fill="FFFFFF"/>
            <w:noWrap/>
            <w:vAlign w:val="center"/>
            <w:hideMark/>
          </w:tcPr>
          <w:p w:rsidR="006800CD" w:rsidRPr="008A7448" w:rsidRDefault="006800CD" w:rsidP="008A7448">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INVESTMENT</w:t>
            </w:r>
          </w:p>
        </w:tc>
        <w:tc>
          <w:tcPr>
            <w:tcW w:w="1661" w:type="dxa"/>
            <w:tcBorders>
              <w:top w:val="nil"/>
              <w:left w:val="nil"/>
              <w:bottom w:val="single" w:sz="4" w:space="0" w:color="auto"/>
              <w:right w:val="single" w:sz="4" w:space="0" w:color="auto"/>
            </w:tcBorders>
            <w:shd w:val="clear" w:color="000000" w:fill="FFFFFF"/>
            <w:noWrap/>
            <w:vAlign w:val="center"/>
            <w:hideMark/>
          </w:tcPr>
          <w:p w:rsidR="006800CD" w:rsidRPr="008A7448" w:rsidRDefault="006800CD" w:rsidP="008A7448">
            <w:pPr>
              <w:spacing w:before="0" w:after="0"/>
              <w:ind w:left="0" w:firstLine="0"/>
              <w:jc w:val="right"/>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8,118,464</w:t>
            </w:r>
          </w:p>
        </w:tc>
      </w:tr>
    </w:tbl>
    <w:p w:rsidR="006800CD" w:rsidRPr="008A7448" w:rsidRDefault="006800CD" w:rsidP="006800CD">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Source: Calculations based on IDB project data</w:t>
      </w:r>
    </w:p>
    <w:p w:rsidR="00B35431" w:rsidRPr="008A7448" w:rsidRDefault="00B35431" w:rsidP="006800CD">
      <w:pPr>
        <w:pStyle w:val="ListParagraph"/>
        <w:spacing w:before="0" w:after="0"/>
        <w:ind w:left="0" w:firstLine="0"/>
        <w:contextualSpacing w:val="0"/>
        <w:jc w:val="center"/>
        <w:rPr>
          <w:rFonts w:ascii="Times New Roman" w:hAnsi="Times New Roman" w:cs="Times New Roman"/>
          <w:sz w:val="24"/>
          <w:szCs w:val="24"/>
        </w:rPr>
      </w:pPr>
    </w:p>
    <w:p w:rsidR="00DE6F3D" w:rsidRPr="008A7448" w:rsidRDefault="00FF5B41" w:rsidP="00C35675">
      <w:pPr>
        <w:pStyle w:val="ListParagraph"/>
        <w:numPr>
          <w:ilvl w:val="1"/>
          <w:numId w:val="33"/>
        </w:numPr>
        <w:ind w:hanging="720"/>
        <w:contextualSpacing w:val="0"/>
        <w:jc w:val="both"/>
        <w:rPr>
          <w:rFonts w:ascii="Times New Roman" w:hAnsi="Times New Roman" w:cs="Times New Roman"/>
          <w:sz w:val="24"/>
          <w:szCs w:val="24"/>
        </w:rPr>
      </w:pPr>
      <w:r w:rsidRPr="008A7448">
        <w:rPr>
          <w:rFonts w:ascii="Times New Roman" w:hAnsi="Times New Roman" w:cs="Times New Roman"/>
          <w:sz w:val="24"/>
          <w:szCs w:val="24"/>
        </w:rPr>
        <w:t xml:space="preserve">Based on our </w:t>
      </w:r>
      <w:r w:rsidRPr="008A7448">
        <w:rPr>
          <w:rFonts w:ascii="Times New Roman" w:eastAsiaTheme="minorEastAsia" w:hAnsi="Times New Roman" w:cs="Times New Roman"/>
          <w:bCs/>
          <w:color w:val="000000"/>
          <w:sz w:val="24"/>
          <w:szCs w:val="24"/>
          <w:lang w:eastAsia="es-ES"/>
        </w:rPr>
        <w:t>a</w:t>
      </w:r>
      <w:r w:rsidR="00154806" w:rsidRPr="008A7448">
        <w:rPr>
          <w:rFonts w:ascii="Times New Roman" w:eastAsiaTheme="minorEastAsia" w:hAnsi="Times New Roman" w:cs="Times New Roman"/>
          <w:bCs/>
          <w:color w:val="000000"/>
          <w:sz w:val="24"/>
          <w:szCs w:val="24"/>
          <w:lang w:eastAsia="es-ES"/>
        </w:rPr>
        <w:t xml:space="preserve">ssumption </w:t>
      </w:r>
      <w:r w:rsidRPr="008A7448">
        <w:rPr>
          <w:rFonts w:ascii="Times New Roman" w:eastAsiaTheme="minorEastAsia" w:hAnsi="Times New Roman" w:cs="Times New Roman"/>
          <w:bCs/>
          <w:color w:val="000000"/>
          <w:sz w:val="24"/>
          <w:szCs w:val="24"/>
          <w:lang w:eastAsia="es-ES"/>
        </w:rPr>
        <w:t xml:space="preserve">about recurrent </w:t>
      </w:r>
      <w:r w:rsidR="00154806" w:rsidRPr="008A7448">
        <w:rPr>
          <w:rFonts w:ascii="Times New Roman" w:eastAsiaTheme="minorEastAsia" w:hAnsi="Times New Roman" w:cs="Times New Roman"/>
          <w:bCs/>
          <w:color w:val="000000"/>
          <w:sz w:val="24"/>
          <w:szCs w:val="24"/>
          <w:lang w:eastAsia="es-ES"/>
        </w:rPr>
        <w:t xml:space="preserve">costs </w:t>
      </w:r>
      <w:r w:rsidRPr="008A7448">
        <w:rPr>
          <w:rFonts w:ascii="Times New Roman" w:eastAsiaTheme="minorEastAsia" w:hAnsi="Times New Roman" w:cs="Times New Roman"/>
          <w:bCs/>
          <w:color w:val="000000"/>
          <w:sz w:val="24"/>
          <w:szCs w:val="24"/>
          <w:lang w:eastAsia="es-ES"/>
        </w:rPr>
        <w:t>(Chapter II)</w:t>
      </w:r>
      <w:r w:rsidR="00DE6F3D" w:rsidRPr="008A7448">
        <w:rPr>
          <w:rFonts w:ascii="Times New Roman" w:hAnsi="Times New Roman" w:cs="Times New Roman"/>
          <w:sz w:val="24"/>
          <w:szCs w:val="24"/>
        </w:rPr>
        <w:t xml:space="preserve">, </w:t>
      </w:r>
      <w:r w:rsidR="00363B55" w:rsidRPr="008A7448">
        <w:rPr>
          <w:rFonts w:ascii="Times New Roman" w:hAnsi="Times New Roman" w:cs="Times New Roman"/>
          <w:sz w:val="24"/>
          <w:szCs w:val="24"/>
        </w:rPr>
        <w:t>the</w:t>
      </w:r>
      <w:r w:rsidR="00DE6F3D" w:rsidRPr="008A7448">
        <w:rPr>
          <w:rFonts w:ascii="Times New Roman" w:hAnsi="Times New Roman" w:cs="Times New Roman"/>
          <w:sz w:val="24"/>
          <w:szCs w:val="24"/>
        </w:rPr>
        <w:t xml:space="preserve"> NPV </w:t>
      </w:r>
      <w:r w:rsidR="00363B55" w:rsidRPr="008A7448">
        <w:rPr>
          <w:rFonts w:ascii="Times New Roman" w:hAnsi="Times New Roman" w:cs="Times New Roman"/>
          <w:sz w:val="24"/>
          <w:szCs w:val="24"/>
        </w:rPr>
        <w:t xml:space="preserve">of the </w:t>
      </w:r>
      <w:r w:rsidRPr="008A7448">
        <w:rPr>
          <w:rFonts w:ascii="Times New Roman" w:hAnsi="Times New Roman" w:cs="Times New Roman"/>
          <w:sz w:val="24"/>
          <w:szCs w:val="24"/>
        </w:rPr>
        <w:t>recurrent costs are laid out below</w:t>
      </w:r>
      <w:r w:rsidR="003B49DD">
        <w:rPr>
          <w:rFonts w:ascii="Times New Roman" w:hAnsi="Times New Roman" w:cs="Times New Roman"/>
          <w:sz w:val="24"/>
          <w:szCs w:val="24"/>
        </w:rPr>
        <w:t>.</w:t>
      </w:r>
      <w:r w:rsidRPr="008A7448">
        <w:rPr>
          <w:rFonts w:ascii="Times New Roman" w:hAnsi="Times New Roman" w:cs="Times New Roman"/>
          <w:sz w:val="24"/>
          <w:szCs w:val="24"/>
        </w:rPr>
        <w:t xml:space="preserve"> Under the conservative scenario</w:t>
      </w:r>
      <w:r w:rsidR="00A94E27">
        <w:rPr>
          <w:rFonts w:ascii="Times New Roman" w:hAnsi="Times New Roman" w:cs="Times New Roman"/>
          <w:sz w:val="24"/>
          <w:szCs w:val="24"/>
        </w:rPr>
        <w:t>,</w:t>
      </w:r>
      <w:r w:rsidRPr="008A7448">
        <w:rPr>
          <w:rFonts w:ascii="Times New Roman" w:hAnsi="Times New Roman" w:cs="Times New Roman"/>
          <w:sz w:val="24"/>
          <w:szCs w:val="24"/>
        </w:rPr>
        <w:t xml:space="preserve"> the NPV of the recurrent </w:t>
      </w:r>
      <w:r w:rsidR="00C35675" w:rsidRPr="008A7448">
        <w:rPr>
          <w:rFonts w:ascii="Times New Roman" w:hAnsi="Times New Roman" w:cs="Times New Roman"/>
          <w:sz w:val="24"/>
          <w:szCs w:val="24"/>
        </w:rPr>
        <w:t>costs would be US$25.8</w:t>
      </w:r>
      <w:r w:rsidRPr="008A7448">
        <w:rPr>
          <w:rFonts w:ascii="Times New Roman" w:hAnsi="Times New Roman" w:cs="Times New Roman"/>
          <w:sz w:val="24"/>
          <w:szCs w:val="24"/>
        </w:rPr>
        <w:t xml:space="preserve"> million (Table 18)</w:t>
      </w:r>
      <w:r w:rsidR="00C35675" w:rsidRPr="008A7448">
        <w:rPr>
          <w:rFonts w:ascii="Times New Roman" w:hAnsi="Times New Roman" w:cs="Times New Roman"/>
          <w:sz w:val="24"/>
          <w:szCs w:val="24"/>
        </w:rPr>
        <w:t>, raising to US$70.3</w:t>
      </w:r>
      <w:r w:rsidR="00693F26" w:rsidRPr="008A7448">
        <w:rPr>
          <w:rFonts w:ascii="Times New Roman" w:hAnsi="Times New Roman" w:cs="Times New Roman"/>
          <w:sz w:val="24"/>
          <w:szCs w:val="24"/>
        </w:rPr>
        <w:t xml:space="preserve"> million under the optimistic scenario</w:t>
      </w:r>
      <w:r w:rsidRPr="008A7448">
        <w:rPr>
          <w:rFonts w:ascii="Times New Roman" w:hAnsi="Times New Roman" w:cs="Times New Roman"/>
          <w:sz w:val="24"/>
          <w:szCs w:val="24"/>
        </w:rPr>
        <w:t>.</w:t>
      </w:r>
    </w:p>
    <w:p w:rsidR="004E20ED" w:rsidRPr="008A7448" w:rsidRDefault="004E20ED" w:rsidP="00D54BB0">
      <w:pPr>
        <w:pStyle w:val="ListParagraph"/>
        <w:spacing w:before="0" w:after="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w:t>
      </w:r>
      <w:r w:rsidR="00363B55" w:rsidRPr="008A7448">
        <w:rPr>
          <w:rFonts w:ascii="Times New Roman" w:hAnsi="Times New Roman" w:cs="Times New Roman"/>
          <w:sz w:val="20"/>
          <w:szCs w:val="20"/>
        </w:rPr>
        <w:t>e</w:t>
      </w:r>
      <w:r w:rsidR="0034776D" w:rsidRPr="008A7448">
        <w:rPr>
          <w:rFonts w:ascii="Times New Roman" w:hAnsi="Times New Roman" w:cs="Times New Roman"/>
          <w:sz w:val="20"/>
          <w:szCs w:val="20"/>
        </w:rPr>
        <w:t>1</w:t>
      </w:r>
      <w:r w:rsidR="00FF5B41" w:rsidRPr="008A7448">
        <w:rPr>
          <w:rFonts w:ascii="Times New Roman" w:hAnsi="Times New Roman" w:cs="Times New Roman"/>
          <w:sz w:val="20"/>
          <w:szCs w:val="20"/>
        </w:rPr>
        <w:t>8</w:t>
      </w:r>
      <w:r w:rsidRPr="008A7448">
        <w:rPr>
          <w:rFonts w:ascii="Times New Roman" w:hAnsi="Times New Roman" w:cs="Times New Roman"/>
          <w:sz w:val="20"/>
          <w:szCs w:val="20"/>
        </w:rPr>
        <w:t xml:space="preserve">. </w:t>
      </w:r>
      <w:r w:rsidR="00154806" w:rsidRPr="008A7448">
        <w:rPr>
          <w:rFonts w:ascii="Times New Roman" w:hAnsi="Times New Roman" w:cs="Times New Roman"/>
          <w:sz w:val="20"/>
          <w:szCs w:val="20"/>
        </w:rPr>
        <w:t>Expenses Conservative S</w:t>
      </w:r>
      <w:r w:rsidR="00363B55" w:rsidRPr="008A7448">
        <w:rPr>
          <w:rFonts w:ascii="Times New Roman" w:hAnsi="Times New Roman" w:cs="Times New Roman"/>
          <w:sz w:val="20"/>
          <w:szCs w:val="20"/>
        </w:rPr>
        <w:t>cenario</w:t>
      </w:r>
      <w:r w:rsidR="0090401D">
        <w:rPr>
          <w:rFonts w:ascii="Times New Roman" w:hAnsi="Times New Roman" w:cs="Times New Roman"/>
          <w:sz w:val="20"/>
          <w:szCs w:val="20"/>
        </w:rPr>
        <w:t xml:space="preserve"> (</w:t>
      </w:r>
      <w:r w:rsidR="00142234" w:rsidRPr="008A7448">
        <w:rPr>
          <w:rFonts w:ascii="Times New Roman" w:hAnsi="Times New Roman" w:cs="Times New Roman"/>
          <w:sz w:val="20"/>
          <w:szCs w:val="20"/>
        </w:rPr>
        <w:t>US</w:t>
      </w:r>
      <w:r w:rsidR="0090401D">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874" w:type="dxa"/>
        <w:jc w:val="center"/>
        <w:tblCellMar>
          <w:left w:w="70" w:type="dxa"/>
          <w:right w:w="70" w:type="dxa"/>
        </w:tblCellMar>
        <w:tblLook w:val="04A0" w:firstRow="1" w:lastRow="0" w:firstColumn="1" w:lastColumn="0" w:noHBand="0" w:noVBand="1"/>
      </w:tblPr>
      <w:tblGrid>
        <w:gridCol w:w="5278"/>
        <w:gridCol w:w="1596"/>
      </w:tblGrid>
      <w:tr w:rsidR="00275A38" w:rsidRPr="008A7448" w:rsidTr="00D54BB0">
        <w:trPr>
          <w:trHeight w:val="300"/>
          <w:jc w:val="center"/>
        </w:trPr>
        <w:tc>
          <w:tcPr>
            <w:tcW w:w="5278" w:type="dxa"/>
            <w:tcBorders>
              <w:top w:val="single" w:sz="4" w:space="0" w:color="auto"/>
              <w:left w:val="single" w:sz="4" w:space="0" w:color="auto"/>
              <w:bottom w:val="nil"/>
              <w:right w:val="single" w:sz="4" w:space="0" w:color="auto"/>
            </w:tcBorders>
            <w:shd w:val="clear" w:color="000000" w:fill="B8CCE4"/>
            <w:noWrap/>
            <w:vAlign w:val="center"/>
            <w:hideMark/>
          </w:tcPr>
          <w:p w:rsidR="00275A38" w:rsidRPr="008A7448" w:rsidRDefault="00363B55" w:rsidP="00C1547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596" w:type="dxa"/>
            <w:tcBorders>
              <w:top w:val="single" w:sz="4" w:space="0" w:color="auto"/>
              <w:left w:val="nil"/>
              <w:bottom w:val="nil"/>
              <w:right w:val="single" w:sz="4" w:space="0" w:color="auto"/>
            </w:tcBorders>
            <w:shd w:val="clear" w:color="000000" w:fill="B8CCE4"/>
            <w:noWrap/>
            <w:vAlign w:val="center"/>
            <w:hideMark/>
          </w:tcPr>
          <w:p w:rsidR="00275A38" w:rsidRPr="008A7448" w:rsidRDefault="00275A38" w:rsidP="00C1547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w:t>
            </w:r>
            <w:r w:rsidR="00154806" w:rsidRPr="008A7448">
              <w:rPr>
                <w:rFonts w:ascii="Times New Roman" w:eastAsia="Times New Roman" w:hAnsi="Times New Roman" w:cs="Times New Roman"/>
                <w:b/>
                <w:bCs/>
                <w:sz w:val="18"/>
                <w:szCs w:val="18"/>
                <w:lang w:eastAsia="es-CO"/>
              </w:rPr>
              <w:t>PV</w:t>
            </w:r>
          </w:p>
        </w:tc>
      </w:tr>
      <w:tr w:rsidR="00275A38" w:rsidRPr="008A7448" w:rsidTr="00D54BB0">
        <w:trPr>
          <w:trHeight w:val="255"/>
          <w:jc w:val="center"/>
        </w:trPr>
        <w:tc>
          <w:tcPr>
            <w:tcW w:w="5278" w:type="dxa"/>
            <w:tcBorders>
              <w:top w:val="single" w:sz="4" w:space="0" w:color="auto"/>
              <w:left w:val="single" w:sz="4" w:space="0" w:color="auto"/>
              <w:bottom w:val="nil"/>
              <w:right w:val="single" w:sz="4" w:space="0" w:color="auto"/>
            </w:tcBorders>
            <w:shd w:val="clear" w:color="000000" w:fill="FFFFFF"/>
            <w:noWrap/>
            <w:vAlign w:val="center"/>
            <w:hideMark/>
          </w:tcPr>
          <w:p w:rsidR="00275A38" w:rsidRPr="008A7448" w:rsidRDefault="00363B55" w:rsidP="00C1547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EXPENSES</w:t>
            </w:r>
          </w:p>
        </w:tc>
        <w:tc>
          <w:tcPr>
            <w:tcW w:w="1596" w:type="dxa"/>
            <w:tcBorders>
              <w:top w:val="single" w:sz="4" w:space="0" w:color="auto"/>
              <w:left w:val="nil"/>
              <w:bottom w:val="nil"/>
              <w:right w:val="single" w:sz="4" w:space="0" w:color="auto"/>
            </w:tcBorders>
            <w:shd w:val="clear" w:color="000000" w:fill="FFFFFF"/>
            <w:noWrap/>
            <w:vAlign w:val="center"/>
            <w:hideMark/>
          </w:tcPr>
          <w:p w:rsidR="00275A38" w:rsidRPr="008A7448" w:rsidRDefault="00275A38" w:rsidP="00C15470">
            <w:pPr>
              <w:spacing w:before="0" w:after="0"/>
              <w:ind w:left="0" w:firstLine="0"/>
              <w:jc w:val="center"/>
              <w:rPr>
                <w:rFonts w:ascii="Times New Roman" w:eastAsia="Times New Roman" w:hAnsi="Times New Roman" w:cs="Times New Roman"/>
                <w:b/>
                <w:bCs/>
                <w:sz w:val="18"/>
                <w:szCs w:val="18"/>
                <w:lang w:eastAsia="es-CO"/>
              </w:rPr>
            </w:pPr>
          </w:p>
        </w:tc>
      </w:tr>
      <w:tr w:rsidR="00C35675" w:rsidRPr="008A7448" w:rsidTr="00733445">
        <w:trPr>
          <w:trHeight w:val="255"/>
          <w:jc w:val="center"/>
        </w:trPr>
        <w:tc>
          <w:tcPr>
            <w:tcW w:w="5278" w:type="dxa"/>
            <w:tcBorders>
              <w:top w:val="nil"/>
              <w:left w:val="single" w:sz="4" w:space="0" w:color="auto"/>
              <w:bottom w:val="nil"/>
              <w:right w:val="single" w:sz="4" w:space="0" w:color="auto"/>
            </w:tcBorders>
            <w:shd w:val="clear" w:color="000000" w:fill="FFFFFF"/>
            <w:noWrap/>
            <w:vAlign w:val="center"/>
            <w:hideMark/>
          </w:tcPr>
          <w:p w:rsidR="00C35675" w:rsidRPr="008A7448" w:rsidRDefault="00C35675"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Operating Expenses – Recurrent Costs</w:t>
            </w:r>
          </w:p>
        </w:tc>
        <w:tc>
          <w:tcPr>
            <w:tcW w:w="1596" w:type="dxa"/>
            <w:tcBorders>
              <w:top w:val="nil"/>
              <w:left w:val="nil"/>
              <w:bottom w:val="nil"/>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25,846,609 </w:t>
            </w:r>
          </w:p>
        </w:tc>
      </w:tr>
      <w:tr w:rsidR="00C35675" w:rsidRPr="008A7448" w:rsidTr="00733445">
        <w:trPr>
          <w:trHeight w:val="255"/>
          <w:jc w:val="center"/>
        </w:trPr>
        <w:tc>
          <w:tcPr>
            <w:tcW w:w="5278" w:type="dxa"/>
            <w:tcBorders>
              <w:top w:val="nil"/>
              <w:left w:val="single" w:sz="4" w:space="0" w:color="auto"/>
              <w:bottom w:val="single" w:sz="4" w:space="0" w:color="auto"/>
              <w:right w:val="single" w:sz="4" w:space="0" w:color="auto"/>
            </w:tcBorders>
            <w:shd w:val="clear" w:color="000000" w:fill="FFFFFF"/>
            <w:noWrap/>
            <w:vAlign w:val="center"/>
            <w:hideMark/>
          </w:tcPr>
          <w:p w:rsidR="00C35675" w:rsidRPr="008A7448" w:rsidRDefault="00C35675" w:rsidP="00C1547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EXPENSES</w:t>
            </w:r>
          </w:p>
        </w:tc>
        <w:tc>
          <w:tcPr>
            <w:tcW w:w="1596" w:type="dxa"/>
            <w:tcBorders>
              <w:top w:val="nil"/>
              <w:left w:val="nil"/>
              <w:bottom w:val="single" w:sz="4" w:space="0" w:color="auto"/>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b/>
                <w:bCs/>
                <w:sz w:val="18"/>
                <w:szCs w:val="18"/>
              </w:rPr>
            </w:pPr>
            <w:r w:rsidRPr="008A7448">
              <w:rPr>
                <w:rFonts w:ascii="Times New Roman" w:eastAsia="Times New Roman" w:hAnsi="Times New Roman" w:cs="Times New Roman"/>
                <w:b/>
                <w:bCs/>
                <w:sz w:val="18"/>
                <w:szCs w:val="18"/>
              </w:rPr>
              <w:t xml:space="preserve"> 25,846,609 </w:t>
            </w:r>
          </w:p>
        </w:tc>
      </w:tr>
    </w:tbl>
    <w:p w:rsidR="00394286" w:rsidRPr="008A7448" w:rsidRDefault="00394286" w:rsidP="0039428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FF5B41" w:rsidRPr="008A7448">
        <w:rPr>
          <w:rFonts w:ascii="Times New Roman" w:hAnsi="Times New Roman" w:cs="Times New Roman"/>
          <w:sz w:val="18"/>
          <w:szCs w:val="18"/>
        </w:rPr>
        <w:t>Projections based on model</w:t>
      </w:r>
    </w:p>
    <w:p w:rsidR="00D54BB0" w:rsidRPr="008A7448" w:rsidRDefault="00D54BB0" w:rsidP="00D54BB0">
      <w:pPr>
        <w:pStyle w:val="ListParagraph"/>
        <w:spacing w:before="0" w:after="0" w:line="360" w:lineRule="auto"/>
        <w:ind w:firstLine="0"/>
        <w:contextualSpacing w:val="0"/>
        <w:jc w:val="center"/>
        <w:rPr>
          <w:rFonts w:ascii="Times New Roman" w:hAnsi="Times New Roman" w:cs="Times New Roman"/>
          <w:b/>
          <w:sz w:val="24"/>
          <w:szCs w:val="24"/>
        </w:rPr>
      </w:pPr>
    </w:p>
    <w:p w:rsidR="004E20ED" w:rsidRPr="008A7448" w:rsidRDefault="004E20ED" w:rsidP="00D54BB0">
      <w:pPr>
        <w:pStyle w:val="ListParagraph"/>
        <w:spacing w:before="0" w:after="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w:t>
      </w:r>
      <w:r w:rsidR="00363B55" w:rsidRPr="008A7448">
        <w:rPr>
          <w:rFonts w:ascii="Times New Roman" w:hAnsi="Times New Roman" w:cs="Times New Roman"/>
          <w:sz w:val="20"/>
          <w:szCs w:val="20"/>
        </w:rPr>
        <w:t>e</w:t>
      </w:r>
      <w:r w:rsidR="0034776D" w:rsidRPr="008A7448">
        <w:rPr>
          <w:rFonts w:ascii="Times New Roman" w:hAnsi="Times New Roman" w:cs="Times New Roman"/>
          <w:sz w:val="20"/>
          <w:szCs w:val="20"/>
        </w:rPr>
        <w:t xml:space="preserve"> 1</w:t>
      </w:r>
      <w:r w:rsidR="00FF5B41" w:rsidRPr="008A7448">
        <w:rPr>
          <w:rFonts w:ascii="Times New Roman" w:hAnsi="Times New Roman" w:cs="Times New Roman"/>
          <w:sz w:val="20"/>
          <w:szCs w:val="20"/>
        </w:rPr>
        <w:t>9</w:t>
      </w:r>
      <w:r w:rsidRPr="008A7448">
        <w:rPr>
          <w:rFonts w:ascii="Times New Roman" w:hAnsi="Times New Roman" w:cs="Times New Roman"/>
          <w:sz w:val="20"/>
          <w:szCs w:val="20"/>
        </w:rPr>
        <w:t xml:space="preserve">. </w:t>
      </w:r>
      <w:r w:rsidR="00154806" w:rsidRPr="008A7448">
        <w:rPr>
          <w:rFonts w:ascii="Times New Roman" w:hAnsi="Times New Roman" w:cs="Times New Roman"/>
          <w:sz w:val="20"/>
          <w:szCs w:val="20"/>
        </w:rPr>
        <w:t>Expenses Neutral S</w:t>
      </w:r>
      <w:r w:rsidR="002F1FDC" w:rsidRPr="008A7448">
        <w:rPr>
          <w:rFonts w:ascii="Times New Roman" w:hAnsi="Times New Roman" w:cs="Times New Roman"/>
          <w:sz w:val="20"/>
          <w:szCs w:val="20"/>
        </w:rPr>
        <w:t>cenario</w:t>
      </w:r>
      <w:r w:rsidR="0090401D">
        <w:rPr>
          <w:rFonts w:ascii="Times New Roman" w:hAnsi="Times New Roman" w:cs="Times New Roman"/>
          <w:sz w:val="20"/>
          <w:szCs w:val="20"/>
        </w:rPr>
        <w:t xml:space="preserve"> (</w:t>
      </w:r>
      <w:r w:rsidR="00142234" w:rsidRPr="008A7448">
        <w:rPr>
          <w:rFonts w:ascii="Times New Roman" w:hAnsi="Times New Roman" w:cs="Times New Roman"/>
          <w:sz w:val="20"/>
          <w:szCs w:val="20"/>
        </w:rPr>
        <w:t>US</w:t>
      </w:r>
      <w:r w:rsidR="0090401D">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876" w:type="dxa"/>
        <w:jc w:val="center"/>
        <w:tblCellMar>
          <w:left w:w="70" w:type="dxa"/>
          <w:right w:w="70" w:type="dxa"/>
        </w:tblCellMar>
        <w:tblLook w:val="04A0" w:firstRow="1" w:lastRow="0" w:firstColumn="1" w:lastColumn="0" w:noHBand="0" w:noVBand="1"/>
      </w:tblPr>
      <w:tblGrid>
        <w:gridCol w:w="5279"/>
        <w:gridCol w:w="1597"/>
      </w:tblGrid>
      <w:tr w:rsidR="00275A38" w:rsidRPr="008A7448" w:rsidTr="00D54BB0">
        <w:trPr>
          <w:trHeight w:val="300"/>
          <w:jc w:val="center"/>
        </w:trPr>
        <w:tc>
          <w:tcPr>
            <w:tcW w:w="5279" w:type="dxa"/>
            <w:tcBorders>
              <w:top w:val="single" w:sz="4" w:space="0" w:color="auto"/>
              <w:left w:val="single" w:sz="4" w:space="0" w:color="auto"/>
              <w:bottom w:val="nil"/>
              <w:right w:val="nil"/>
            </w:tcBorders>
            <w:shd w:val="clear" w:color="000000" w:fill="B8CCE4"/>
            <w:noWrap/>
            <w:vAlign w:val="center"/>
            <w:hideMark/>
          </w:tcPr>
          <w:p w:rsidR="00275A38" w:rsidRPr="008A7448" w:rsidRDefault="00FB3AAF"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597" w:type="dxa"/>
            <w:tcBorders>
              <w:top w:val="single" w:sz="4" w:space="0" w:color="auto"/>
              <w:left w:val="single" w:sz="4" w:space="0" w:color="auto"/>
              <w:bottom w:val="nil"/>
              <w:right w:val="single" w:sz="4" w:space="0" w:color="auto"/>
            </w:tcBorders>
            <w:shd w:val="clear" w:color="000000" w:fill="B8CCE4"/>
            <w:noWrap/>
            <w:vAlign w:val="center"/>
            <w:hideMark/>
          </w:tcPr>
          <w:p w:rsidR="00275A38" w:rsidRPr="008A7448" w:rsidRDefault="00154806"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w:t>
            </w:r>
          </w:p>
        </w:tc>
      </w:tr>
      <w:tr w:rsidR="00275A38" w:rsidRPr="008A7448" w:rsidTr="00D54BB0">
        <w:trPr>
          <w:trHeight w:val="255"/>
          <w:jc w:val="center"/>
        </w:trPr>
        <w:tc>
          <w:tcPr>
            <w:tcW w:w="5279" w:type="dxa"/>
            <w:tcBorders>
              <w:top w:val="single" w:sz="4" w:space="0" w:color="auto"/>
              <w:left w:val="single" w:sz="4" w:space="0" w:color="auto"/>
              <w:bottom w:val="nil"/>
              <w:right w:val="nil"/>
            </w:tcBorders>
            <w:shd w:val="clear" w:color="000000" w:fill="FFFFFF"/>
            <w:noWrap/>
            <w:vAlign w:val="center"/>
            <w:hideMark/>
          </w:tcPr>
          <w:p w:rsidR="00275A38" w:rsidRPr="008A7448" w:rsidRDefault="002F1FDC"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EXPENSES</w:t>
            </w:r>
          </w:p>
        </w:tc>
        <w:tc>
          <w:tcPr>
            <w:tcW w:w="1597" w:type="dxa"/>
            <w:tcBorders>
              <w:top w:val="single" w:sz="4" w:space="0" w:color="auto"/>
              <w:left w:val="single" w:sz="4" w:space="0" w:color="auto"/>
              <w:bottom w:val="nil"/>
              <w:right w:val="single" w:sz="4" w:space="0" w:color="auto"/>
            </w:tcBorders>
            <w:shd w:val="clear" w:color="000000" w:fill="FFFFFF"/>
            <w:noWrap/>
            <w:vAlign w:val="center"/>
            <w:hideMark/>
          </w:tcPr>
          <w:p w:rsidR="00275A38" w:rsidRPr="008A7448" w:rsidRDefault="00275A38" w:rsidP="00D54BB0">
            <w:pPr>
              <w:spacing w:before="0" w:after="0"/>
              <w:ind w:left="0" w:firstLine="0"/>
              <w:jc w:val="center"/>
              <w:rPr>
                <w:rFonts w:ascii="Times New Roman" w:eastAsia="Times New Roman" w:hAnsi="Times New Roman" w:cs="Times New Roman"/>
                <w:b/>
                <w:bCs/>
                <w:sz w:val="18"/>
                <w:szCs w:val="18"/>
                <w:lang w:eastAsia="es-CO"/>
              </w:rPr>
            </w:pPr>
          </w:p>
        </w:tc>
      </w:tr>
      <w:tr w:rsidR="00C35675" w:rsidRPr="008A7448" w:rsidTr="00733445">
        <w:trPr>
          <w:trHeight w:val="255"/>
          <w:jc w:val="center"/>
        </w:trPr>
        <w:tc>
          <w:tcPr>
            <w:tcW w:w="5279" w:type="dxa"/>
            <w:tcBorders>
              <w:top w:val="nil"/>
              <w:left w:val="single" w:sz="4" w:space="0" w:color="auto"/>
              <w:bottom w:val="nil"/>
              <w:right w:val="nil"/>
            </w:tcBorders>
            <w:shd w:val="clear" w:color="000000" w:fill="FFFFFF"/>
            <w:noWrap/>
            <w:vAlign w:val="center"/>
            <w:hideMark/>
          </w:tcPr>
          <w:p w:rsidR="00C35675" w:rsidRPr="008A7448" w:rsidRDefault="00C35675"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Operating Expenses – </w:t>
            </w:r>
            <w:r w:rsidR="00FB5931" w:rsidRPr="008A7448">
              <w:rPr>
                <w:rFonts w:ascii="Times New Roman" w:eastAsia="Times New Roman" w:hAnsi="Times New Roman" w:cs="Times New Roman"/>
                <w:sz w:val="18"/>
                <w:szCs w:val="18"/>
                <w:lang w:eastAsia="es-CO"/>
              </w:rPr>
              <w:t>Recurrent</w:t>
            </w:r>
            <w:r w:rsidRPr="008A7448">
              <w:rPr>
                <w:rFonts w:ascii="Times New Roman" w:eastAsia="Times New Roman" w:hAnsi="Times New Roman" w:cs="Times New Roman"/>
                <w:sz w:val="18"/>
                <w:szCs w:val="18"/>
                <w:lang w:eastAsia="es-CO"/>
              </w:rPr>
              <w:t xml:space="preserve"> costs</w:t>
            </w:r>
          </w:p>
        </w:tc>
        <w:tc>
          <w:tcPr>
            <w:tcW w:w="1597" w:type="dxa"/>
            <w:tcBorders>
              <w:top w:val="nil"/>
              <w:left w:val="single" w:sz="4" w:space="0" w:color="auto"/>
              <w:bottom w:val="nil"/>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52,711,401 </w:t>
            </w:r>
          </w:p>
        </w:tc>
      </w:tr>
      <w:tr w:rsidR="00C35675" w:rsidRPr="008A7448" w:rsidTr="00733445">
        <w:trPr>
          <w:trHeight w:val="255"/>
          <w:jc w:val="center"/>
        </w:trPr>
        <w:tc>
          <w:tcPr>
            <w:tcW w:w="5279" w:type="dxa"/>
            <w:tcBorders>
              <w:top w:val="nil"/>
              <w:left w:val="single" w:sz="4" w:space="0" w:color="auto"/>
              <w:bottom w:val="single" w:sz="4" w:space="0" w:color="auto"/>
              <w:right w:val="nil"/>
            </w:tcBorders>
            <w:shd w:val="clear" w:color="000000" w:fill="FFFFFF"/>
            <w:noWrap/>
            <w:vAlign w:val="center"/>
            <w:hideMark/>
          </w:tcPr>
          <w:p w:rsidR="00C35675" w:rsidRPr="008A7448" w:rsidRDefault="00C35675"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EXPENSES</w:t>
            </w:r>
          </w:p>
        </w:tc>
        <w:tc>
          <w:tcPr>
            <w:tcW w:w="1597" w:type="dxa"/>
            <w:tcBorders>
              <w:top w:val="nil"/>
              <w:left w:val="single" w:sz="4" w:space="0" w:color="auto"/>
              <w:bottom w:val="single" w:sz="4" w:space="0" w:color="auto"/>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b/>
                <w:bCs/>
                <w:sz w:val="18"/>
                <w:szCs w:val="18"/>
              </w:rPr>
            </w:pPr>
            <w:r w:rsidRPr="008A7448">
              <w:rPr>
                <w:rFonts w:ascii="Times New Roman" w:eastAsia="Times New Roman" w:hAnsi="Times New Roman" w:cs="Times New Roman"/>
                <w:b/>
                <w:bCs/>
                <w:sz w:val="18"/>
                <w:szCs w:val="18"/>
              </w:rPr>
              <w:t xml:space="preserve"> 52,711,401 </w:t>
            </w:r>
          </w:p>
        </w:tc>
      </w:tr>
    </w:tbl>
    <w:p w:rsidR="00FB3AAF" w:rsidRPr="008A7448" w:rsidRDefault="00394286" w:rsidP="00FF5B41">
      <w:pPr>
        <w:spacing w:before="0" w:after="0"/>
        <w:ind w:left="0" w:firstLine="0"/>
        <w:jc w:val="center"/>
        <w:rPr>
          <w:rFonts w:ascii="Times New Roman" w:hAnsi="Times New Roman" w:cs="Times New Roman"/>
          <w:sz w:val="24"/>
          <w:szCs w:val="24"/>
        </w:rPr>
      </w:pPr>
      <w:r w:rsidRPr="008A7448">
        <w:rPr>
          <w:rFonts w:ascii="Times New Roman" w:hAnsi="Times New Roman" w:cs="Times New Roman"/>
          <w:sz w:val="18"/>
          <w:szCs w:val="18"/>
        </w:rPr>
        <w:t xml:space="preserve">Source: </w:t>
      </w:r>
      <w:r w:rsidR="00FF5B41" w:rsidRPr="008A7448">
        <w:rPr>
          <w:rFonts w:ascii="Times New Roman" w:hAnsi="Times New Roman" w:cs="Times New Roman"/>
          <w:sz w:val="18"/>
          <w:szCs w:val="18"/>
        </w:rPr>
        <w:t>Projections based on model</w:t>
      </w:r>
    </w:p>
    <w:p w:rsidR="005A1442" w:rsidRPr="008A7448" w:rsidRDefault="005A1442" w:rsidP="00D54BB0">
      <w:pPr>
        <w:pStyle w:val="ListParagraph"/>
        <w:spacing w:before="0" w:after="0" w:line="360" w:lineRule="auto"/>
        <w:ind w:left="0" w:firstLine="0"/>
        <w:contextualSpacing w:val="0"/>
        <w:jc w:val="both"/>
        <w:rPr>
          <w:rFonts w:ascii="Times New Roman" w:hAnsi="Times New Roman" w:cs="Times New Roman"/>
          <w:sz w:val="24"/>
          <w:szCs w:val="24"/>
        </w:rPr>
      </w:pPr>
    </w:p>
    <w:p w:rsidR="004E20ED" w:rsidRPr="008A7448" w:rsidRDefault="004E20ED" w:rsidP="00D54BB0">
      <w:pPr>
        <w:pStyle w:val="ListParagraph"/>
        <w:spacing w:before="0" w:after="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Tabl</w:t>
      </w:r>
      <w:r w:rsidR="002F1FDC" w:rsidRPr="008A7448">
        <w:rPr>
          <w:rFonts w:ascii="Times New Roman" w:hAnsi="Times New Roman" w:cs="Times New Roman"/>
          <w:sz w:val="20"/>
          <w:szCs w:val="20"/>
        </w:rPr>
        <w:t>e</w:t>
      </w:r>
      <w:r w:rsidR="00693F26" w:rsidRPr="008A7448">
        <w:rPr>
          <w:rFonts w:ascii="Times New Roman" w:hAnsi="Times New Roman" w:cs="Times New Roman"/>
          <w:sz w:val="20"/>
          <w:szCs w:val="20"/>
        </w:rPr>
        <w:t xml:space="preserve"> 20</w:t>
      </w:r>
      <w:r w:rsidRPr="008A7448">
        <w:rPr>
          <w:rFonts w:ascii="Times New Roman" w:hAnsi="Times New Roman" w:cs="Times New Roman"/>
          <w:sz w:val="20"/>
          <w:szCs w:val="20"/>
        </w:rPr>
        <w:t xml:space="preserve">. </w:t>
      </w:r>
      <w:r w:rsidR="00154806" w:rsidRPr="008A7448">
        <w:rPr>
          <w:rFonts w:ascii="Times New Roman" w:hAnsi="Times New Roman" w:cs="Times New Roman"/>
          <w:sz w:val="20"/>
          <w:szCs w:val="20"/>
        </w:rPr>
        <w:t>Expenses Optimistic S</w:t>
      </w:r>
      <w:r w:rsidR="002F1FDC" w:rsidRPr="008A7448">
        <w:rPr>
          <w:rFonts w:ascii="Times New Roman" w:hAnsi="Times New Roman" w:cs="Times New Roman"/>
          <w:sz w:val="20"/>
          <w:szCs w:val="20"/>
        </w:rPr>
        <w:t>cenario</w:t>
      </w:r>
      <w:r w:rsidR="0004291B" w:rsidRPr="008A7448">
        <w:rPr>
          <w:rFonts w:ascii="Times New Roman" w:hAnsi="Times New Roman" w:cs="Times New Roman"/>
          <w:sz w:val="20"/>
          <w:szCs w:val="20"/>
        </w:rPr>
        <w:t xml:space="preserve"> </w:t>
      </w:r>
      <w:r w:rsidR="00E02A5D">
        <w:rPr>
          <w:rFonts w:ascii="Times New Roman" w:hAnsi="Times New Roman" w:cs="Times New Roman"/>
          <w:sz w:val="20"/>
          <w:szCs w:val="20"/>
        </w:rPr>
        <w:t>(</w:t>
      </w:r>
      <w:r w:rsidR="00142234" w:rsidRPr="008A7448">
        <w:rPr>
          <w:rFonts w:ascii="Times New Roman" w:hAnsi="Times New Roman" w:cs="Times New Roman"/>
          <w:sz w:val="20"/>
          <w:szCs w:val="20"/>
        </w:rPr>
        <w:t>US</w:t>
      </w:r>
      <w:r w:rsidR="00E02A5D">
        <w:rPr>
          <w:rFonts w:ascii="Times New Roman" w:hAnsi="Times New Roman" w:cs="Times New Roman"/>
          <w:sz w:val="20"/>
          <w:szCs w:val="20"/>
        </w:rPr>
        <w:t>$</w:t>
      </w:r>
      <w:r w:rsidR="00142234" w:rsidRPr="008A7448">
        <w:rPr>
          <w:rFonts w:ascii="Times New Roman" w:hAnsi="Times New Roman" w:cs="Times New Roman"/>
          <w:sz w:val="20"/>
          <w:szCs w:val="20"/>
        </w:rPr>
        <w:t>)</w:t>
      </w:r>
    </w:p>
    <w:tbl>
      <w:tblPr>
        <w:tblW w:w="6912" w:type="dxa"/>
        <w:jc w:val="center"/>
        <w:tblCellMar>
          <w:left w:w="70" w:type="dxa"/>
          <w:right w:w="70" w:type="dxa"/>
        </w:tblCellMar>
        <w:tblLook w:val="04A0" w:firstRow="1" w:lastRow="0" w:firstColumn="1" w:lastColumn="0" w:noHBand="0" w:noVBand="1"/>
      </w:tblPr>
      <w:tblGrid>
        <w:gridCol w:w="5245"/>
        <w:gridCol w:w="1667"/>
      </w:tblGrid>
      <w:tr w:rsidR="00275A38" w:rsidRPr="008A7448" w:rsidTr="00D54BB0">
        <w:trPr>
          <w:trHeight w:val="300"/>
          <w:jc w:val="center"/>
        </w:trPr>
        <w:tc>
          <w:tcPr>
            <w:tcW w:w="5245" w:type="dxa"/>
            <w:tcBorders>
              <w:top w:val="single" w:sz="4" w:space="0" w:color="auto"/>
              <w:left w:val="single" w:sz="4" w:space="0" w:color="auto"/>
              <w:bottom w:val="nil"/>
              <w:right w:val="single" w:sz="4" w:space="0" w:color="auto"/>
            </w:tcBorders>
            <w:shd w:val="clear" w:color="000000" w:fill="B8CCE4"/>
            <w:noWrap/>
            <w:vAlign w:val="center"/>
            <w:hideMark/>
          </w:tcPr>
          <w:p w:rsidR="00275A38" w:rsidRPr="008A7448" w:rsidRDefault="002F1FDC"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CONCEPT</w:t>
            </w:r>
          </w:p>
        </w:tc>
        <w:tc>
          <w:tcPr>
            <w:tcW w:w="1667" w:type="dxa"/>
            <w:tcBorders>
              <w:top w:val="single" w:sz="4" w:space="0" w:color="auto"/>
              <w:left w:val="nil"/>
              <w:bottom w:val="nil"/>
              <w:right w:val="single" w:sz="4" w:space="0" w:color="auto"/>
            </w:tcBorders>
            <w:shd w:val="clear" w:color="000000" w:fill="B8CCE4"/>
            <w:noWrap/>
            <w:vAlign w:val="center"/>
            <w:hideMark/>
          </w:tcPr>
          <w:p w:rsidR="00275A38" w:rsidRPr="008A7448" w:rsidRDefault="00154806" w:rsidP="00D54BB0">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NPV</w:t>
            </w:r>
          </w:p>
        </w:tc>
      </w:tr>
      <w:tr w:rsidR="00275A38" w:rsidRPr="008A7448" w:rsidTr="00D54BB0">
        <w:trPr>
          <w:trHeight w:val="255"/>
          <w:jc w:val="center"/>
        </w:trPr>
        <w:tc>
          <w:tcPr>
            <w:tcW w:w="5245" w:type="dxa"/>
            <w:tcBorders>
              <w:top w:val="single" w:sz="4" w:space="0" w:color="auto"/>
              <w:left w:val="single" w:sz="4" w:space="0" w:color="auto"/>
              <w:bottom w:val="nil"/>
              <w:right w:val="single" w:sz="4" w:space="0" w:color="auto"/>
            </w:tcBorders>
            <w:shd w:val="clear" w:color="000000" w:fill="FFFFFF"/>
            <w:noWrap/>
            <w:vAlign w:val="center"/>
            <w:hideMark/>
          </w:tcPr>
          <w:p w:rsidR="00275A38" w:rsidRPr="008A7448" w:rsidRDefault="002F1FDC"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EXPENSES</w:t>
            </w:r>
          </w:p>
        </w:tc>
        <w:tc>
          <w:tcPr>
            <w:tcW w:w="1667" w:type="dxa"/>
            <w:tcBorders>
              <w:top w:val="single" w:sz="4" w:space="0" w:color="auto"/>
              <w:left w:val="nil"/>
              <w:bottom w:val="nil"/>
              <w:right w:val="single" w:sz="4" w:space="0" w:color="auto"/>
            </w:tcBorders>
            <w:shd w:val="clear" w:color="000000" w:fill="FFFFFF"/>
            <w:noWrap/>
            <w:vAlign w:val="center"/>
            <w:hideMark/>
          </w:tcPr>
          <w:p w:rsidR="00275A38" w:rsidRPr="008A7448" w:rsidRDefault="00275A38" w:rsidP="00D54BB0">
            <w:pPr>
              <w:spacing w:before="0" w:after="0"/>
              <w:ind w:left="0" w:firstLine="0"/>
              <w:jc w:val="center"/>
              <w:rPr>
                <w:rFonts w:ascii="Times New Roman" w:eastAsia="Times New Roman" w:hAnsi="Times New Roman" w:cs="Times New Roman"/>
                <w:b/>
                <w:bCs/>
                <w:sz w:val="18"/>
                <w:szCs w:val="18"/>
                <w:lang w:eastAsia="es-CO"/>
              </w:rPr>
            </w:pPr>
          </w:p>
        </w:tc>
      </w:tr>
      <w:tr w:rsidR="00C35675" w:rsidRPr="008A7448" w:rsidTr="00733445">
        <w:trPr>
          <w:trHeight w:val="255"/>
          <w:jc w:val="center"/>
        </w:trPr>
        <w:tc>
          <w:tcPr>
            <w:tcW w:w="5245" w:type="dxa"/>
            <w:tcBorders>
              <w:top w:val="nil"/>
              <w:left w:val="single" w:sz="4" w:space="0" w:color="auto"/>
              <w:bottom w:val="nil"/>
              <w:right w:val="single" w:sz="4" w:space="0" w:color="auto"/>
            </w:tcBorders>
            <w:shd w:val="clear" w:color="000000" w:fill="FFFFFF"/>
            <w:noWrap/>
            <w:vAlign w:val="center"/>
            <w:hideMark/>
          </w:tcPr>
          <w:p w:rsidR="00C35675" w:rsidRPr="008A7448" w:rsidRDefault="00C35675" w:rsidP="00733445">
            <w:pPr>
              <w:spacing w:before="0" w:after="0"/>
              <w:ind w:left="0" w:firstLineChars="100" w:firstLine="180"/>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Operating Expenses – </w:t>
            </w:r>
            <w:r w:rsidR="00FB5931" w:rsidRPr="008A7448">
              <w:rPr>
                <w:rFonts w:ascii="Times New Roman" w:eastAsia="Times New Roman" w:hAnsi="Times New Roman" w:cs="Times New Roman"/>
                <w:sz w:val="18"/>
                <w:szCs w:val="18"/>
                <w:lang w:eastAsia="es-CO"/>
              </w:rPr>
              <w:t>Recurrent</w:t>
            </w:r>
            <w:r w:rsidRPr="008A7448">
              <w:rPr>
                <w:rFonts w:ascii="Times New Roman" w:eastAsia="Times New Roman" w:hAnsi="Times New Roman" w:cs="Times New Roman"/>
                <w:sz w:val="18"/>
                <w:szCs w:val="18"/>
                <w:lang w:eastAsia="es-CO"/>
              </w:rPr>
              <w:t xml:space="preserve"> Costs</w:t>
            </w:r>
          </w:p>
        </w:tc>
        <w:tc>
          <w:tcPr>
            <w:tcW w:w="1667" w:type="dxa"/>
            <w:tcBorders>
              <w:top w:val="nil"/>
              <w:left w:val="nil"/>
              <w:bottom w:val="nil"/>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sz w:val="18"/>
                <w:szCs w:val="18"/>
              </w:rPr>
            </w:pPr>
            <w:r w:rsidRPr="008A7448">
              <w:rPr>
                <w:rFonts w:ascii="Times New Roman" w:eastAsia="Times New Roman" w:hAnsi="Times New Roman" w:cs="Times New Roman"/>
                <w:sz w:val="18"/>
                <w:szCs w:val="18"/>
              </w:rPr>
              <w:t xml:space="preserve"> 70,341,625 </w:t>
            </w:r>
          </w:p>
        </w:tc>
      </w:tr>
      <w:tr w:rsidR="00C35675" w:rsidRPr="008A7448" w:rsidTr="00733445">
        <w:trPr>
          <w:trHeight w:val="255"/>
          <w:jc w:val="center"/>
        </w:trPr>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C35675" w:rsidRPr="008A7448" w:rsidRDefault="00C35675" w:rsidP="00D54BB0">
            <w:pPr>
              <w:spacing w:before="0" w:after="0"/>
              <w:ind w:left="0" w:firstLine="0"/>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TOTAL EXPENSES</w:t>
            </w:r>
          </w:p>
        </w:tc>
        <w:tc>
          <w:tcPr>
            <w:tcW w:w="1667" w:type="dxa"/>
            <w:tcBorders>
              <w:top w:val="nil"/>
              <w:left w:val="nil"/>
              <w:bottom w:val="single" w:sz="4" w:space="0" w:color="auto"/>
              <w:right w:val="single" w:sz="4" w:space="0" w:color="auto"/>
            </w:tcBorders>
            <w:shd w:val="clear" w:color="000000" w:fill="FFFFFF"/>
            <w:noWrap/>
            <w:vAlign w:val="center"/>
            <w:hideMark/>
          </w:tcPr>
          <w:p w:rsidR="00C35675" w:rsidRPr="008A7448" w:rsidRDefault="00C35675" w:rsidP="008A7448">
            <w:pPr>
              <w:spacing w:before="0" w:after="0"/>
              <w:jc w:val="right"/>
              <w:rPr>
                <w:rFonts w:ascii="Times New Roman" w:hAnsi="Times New Roman" w:cs="Times New Roman"/>
                <w:b/>
                <w:sz w:val="18"/>
                <w:szCs w:val="18"/>
              </w:rPr>
            </w:pPr>
            <w:r w:rsidRPr="008A7448">
              <w:rPr>
                <w:rFonts w:ascii="Times New Roman" w:eastAsia="Times New Roman" w:hAnsi="Times New Roman" w:cs="Times New Roman"/>
                <w:b/>
                <w:bCs/>
                <w:sz w:val="18"/>
                <w:szCs w:val="18"/>
              </w:rPr>
              <w:t xml:space="preserve"> 70,341,625 </w:t>
            </w:r>
          </w:p>
        </w:tc>
      </w:tr>
    </w:tbl>
    <w:p w:rsidR="00394286" w:rsidRPr="008A7448" w:rsidRDefault="00394286" w:rsidP="00394286">
      <w:pPr>
        <w:spacing w:before="0" w:after="0"/>
        <w:ind w:left="0" w:firstLine="0"/>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693F26" w:rsidRPr="008A7448">
        <w:rPr>
          <w:rFonts w:ascii="Times New Roman" w:hAnsi="Times New Roman" w:cs="Times New Roman"/>
          <w:sz w:val="18"/>
          <w:szCs w:val="18"/>
        </w:rPr>
        <w:t>Projections based on model</w:t>
      </w:r>
    </w:p>
    <w:p w:rsidR="00C74F24" w:rsidRPr="008A7448" w:rsidRDefault="00C74F24" w:rsidP="00864063">
      <w:pPr>
        <w:pStyle w:val="Heading1"/>
        <w:numPr>
          <w:ilvl w:val="0"/>
          <w:numId w:val="33"/>
        </w:numPr>
        <w:spacing w:before="240" w:after="240"/>
        <w:rPr>
          <w:rFonts w:ascii="Times New Roman" w:hAnsi="Times New Roman" w:cs="Times New Roman"/>
          <w:color w:val="auto"/>
        </w:rPr>
      </w:pPr>
      <w:bookmarkStart w:id="104" w:name="_Toc383317440"/>
      <w:r w:rsidRPr="008A7448">
        <w:rPr>
          <w:rFonts w:ascii="Times New Roman" w:hAnsi="Times New Roman" w:cs="Times New Roman"/>
          <w:color w:val="auto"/>
        </w:rPr>
        <w:t>Economic Returns</w:t>
      </w:r>
      <w:bookmarkEnd w:id="104"/>
    </w:p>
    <w:p w:rsidR="008717DF" w:rsidRPr="008A7448" w:rsidRDefault="008717DF" w:rsidP="007D5DCF">
      <w:pPr>
        <w:pStyle w:val="ListParagraph"/>
        <w:numPr>
          <w:ilvl w:val="1"/>
          <w:numId w:val="33"/>
        </w:numPr>
        <w:ind w:hanging="720"/>
        <w:jc w:val="both"/>
        <w:rPr>
          <w:rFonts w:ascii="Times New Roman" w:hAnsi="Times New Roman" w:cs="Times New Roman"/>
          <w:sz w:val="24"/>
          <w:szCs w:val="24"/>
        </w:rPr>
      </w:pPr>
      <w:r w:rsidRPr="008A7448">
        <w:rPr>
          <w:rFonts w:ascii="Times New Roman" w:hAnsi="Times New Roman" w:cs="Times New Roman"/>
          <w:sz w:val="24"/>
          <w:szCs w:val="24"/>
        </w:rPr>
        <w:t>Once we have calculated the economic be</w:t>
      </w:r>
      <w:r w:rsidR="00A94E27">
        <w:rPr>
          <w:rFonts w:ascii="Times New Roman" w:hAnsi="Times New Roman" w:cs="Times New Roman"/>
          <w:sz w:val="24"/>
          <w:szCs w:val="24"/>
        </w:rPr>
        <w:t>nefits and costs of the project</w:t>
      </w:r>
      <w:r w:rsidRPr="008A7448">
        <w:rPr>
          <w:rFonts w:ascii="Times New Roman" w:hAnsi="Times New Roman" w:cs="Times New Roman"/>
          <w:sz w:val="24"/>
          <w:szCs w:val="24"/>
        </w:rPr>
        <w:t xml:space="preserve"> under a conservative scenario, we find that </w:t>
      </w:r>
      <w:r w:rsidR="00A00119" w:rsidRPr="008A7448">
        <w:rPr>
          <w:rFonts w:ascii="Times New Roman" w:hAnsi="Times New Roman" w:cs="Times New Roman"/>
          <w:sz w:val="24"/>
          <w:szCs w:val="24"/>
        </w:rPr>
        <w:t xml:space="preserve">the </w:t>
      </w:r>
      <w:r w:rsidRPr="008A7448">
        <w:rPr>
          <w:rFonts w:ascii="Times New Roman" w:hAnsi="Times New Roman" w:cs="Times New Roman"/>
          <w:sz w:val="24"/>
          <w:szCs w:val="24"/>
        </w:rPr>
        <w:t>NPV discounted at a rate of 12% is positive and over US$</w:t>
      </w:r>
      <w:r w:rsidR="00747A76" w:rsidRPr="008A7448">
        <w:rPr>
          <w:rFonts w:ascii="Times New Roman" w:hAnsi="Times New Roman" w:cs="Times New Roman"/>
          <w:sz w:val="24"/>
          <w:szCs w:val="24"/>
        </w:rPr>
        <w:t>3</w:t>
      </w:r>
      <w:r w:rsidRPr="008A7448">
        <w:rPr>
          <w:rFonts w:ascii="Times New Roman" w:hAnsi="Times New Roman" w:cs="Times New Roman"/>
          <w:sz w:val="24"/>
          <w:szCs w:val="24"/>
        </w:rPr>
        <w:t xml:space="preserve"> million. This allows us to conclude t</w:t>
      </w:r>
      <w:r w:rsidR="00A94E27">
        <w:rPr>
          <w:rFonts w:ascii="Times New Roman" w:hAnsi="Times New Roman" w:cs="Times New Roman"/>
          <w:sz w:val="24"/>
          <w:szCs w:val="24"/>
        </w:rPr>
        <w:t>hat the project is viable. The i</w:t>
      </w:r>
      <w:r w:rsidRPr="008A7448">
        <w:rPr>
          <w:rFonts w:ascii="Times New Roman" w:hAnsi="Times New Roman" w:cs="Times New Roman"/>
          <w:sz w:val="24"/>
          <w:szCs w:val="24"/>
        </w:rPr>
        <w:t>nternal rate of return is 12</w:t>
      </w:r>
      <w:r w:rsidR="00330205" w:rsidRPr="008A7448">
        <w:rPr>
          <w:rFonts w:ascii="Times New Roman" w:hAnsi="Times New Roman" w:cs="Times New Roman"/>
          <w:sz w:val="24"/>
          <w:szCs w:val="24"/>
        </w:rPr>
        <w:t>.5</w:t>
      </w:r>
      <w:r w:rsidRPr="008A7448">
        <w:rPr>
          <w:rFonts w:ascii="Times New Roman" w:hAnsi="Times New Roman" w:cs="Times New Roman"/>
          <w:sz w:val="24"/>
          <w:szCs w:val="24"/>
        </w:rPr>
        <w:t xml:space="preserve">% and </w:t>
      </w:r>
      <w:r w:rsidR="00D314C6" w:rsidRPr="008A7448">
        <w:rPr>
          <w:rFonts w:ascii="Times New Roman" w:hAnsi="Times New Roman" w:cs="Times New Roman"/>
          <w:sz w:val="24"/>
          <w:szCs w:val="24"/>
        </w:rPr>
        <w:t>the benefit to c</w:t>
      </w:r>
      <w:r w:rsidRPr="008A7448">
        <w:rPr>
          <w:rFonts w:ascii="Times New Roman" w:hAnsi="Times New Roman" w:cs="Times New Roman"/>
          <w:sz w:val="24"/>
          <w:szCs w:val="24"/>
        </w:rPr>
        <w:t>ost ratio is 1</w:t>
      </w:r>
      <w:r w:rsidR="00330205" w:rsidRPr="008A7448">
        <w:rPr>
          <w:rFonts w:ascii="Times New Roman" w:hAnsi="Times New Roman" w:cs="Times New Roman"/>
          <w:sz w:val="24"/>
          <w:szCs w:val="24"/>
        </w:rPr>
        <w:t>.09</w:t>
      </w:r>
      <w:r w:rsidR="00D314C6" w:rsidRPr="008A7448">
        <w:rPr>
          <w:rFonts w:ascii="Times New Roman" w:hAnsi="Times New Roman" w:cs="Times New Roman"/>
          <w:sz w:val="24"/>
          <w:szCs w:val="24"/>
        </w:rPr>
        <w:t xml:space="preserve"> </w:t>
      </w:r>
      <w:r w:rsidRPr="008A7448">
        <w:rPr>
          <w:rFonts w:ascii="Times New Roman" w:hAnsi="Times New Roman" w:cs="Times New Roman"/>
          <w:sz w:val="24"/>
          <w:szCs w:val="24"/>
        </w:rPr>
        <w:t xml:space="preserve">(Table </w:t>
      </w:r>
      <w:r w:rsidR="00D314C6" w:rsidRPr="008A7448">
        <w:rPr>
          <w:rFonts w:ascii="Times New Roman" w:hAnsi="Times New Roman" w:cs="Times New Roman"/>
          <w:sz w:val="24"/>
          <w:szCs w:val="24"/>
        </w:rPr>
        <w:t>21a</w:t>
      </w:r>
      <w:r w:rsidRPr="008A7448">
        <w:rPr>
          <w:rFonts w:ascii="Times New Roman" w:hAnsi="Times New Roman" w:cs="Times New Roman"/>
          <w:sz w:val="24"/>
          <w:szCs w:val="24"/>
        </w:rPr>
        <w:t>).</w:t>
      </w:r>
      <w:r w:rsidR="00A94E27">
        <w:rPr>
          <w:rFonts w:ascii="Times New Roman" w:hAnsi="Times New Roman" w:cs="Times New Roman"/>
          <w:sz w:val="24"/>
          <w:szCs w:val="24"/>
        </w:rPr>
        <w:t xml:space="preserve"> </w:t>
      </w:r>
      <w:r w:rsidR="00D314C6" w:rsidRPr="008A7448">
        <w:rPr>
          <w:rFonts w:ascii="Times New Roman" w:hAnsi="Times New Roman" w:cs="Times New Roman"/>
          <w:sz w:val="24"/>
          <w:szCs w:val="24"/>
        </w:rPr>
        <w:t>Under a neutral scenario (Table 22a), the NPV is</w:t>
      </w:r>
      <w:r w:rsidR="00EF4BD6" w:rsidRPr="008A7448">
        <w:rPr>
          <w:rFonts w:ascii="Times New Roman" w:hAnsi="Times New Roman" w:cs="Times New Roman"/>
          <w:sz w:val="24"/>
          <w:szCs w:val="24"/>
        </w:rPr>
        <w:t xml:space="preserve"> </w:t>
      </w:r>
      <w:r w:rsidR="00E76344" w:rsidRPr="008A7448">
        <w:rPr>
          <w:rFonts w:ascii="Times New Roman" w:hAnsi="Times New Roman" w:cs="Times New Roman"/>
          <w:sz w:val="24"/>
          <w:szCs w:val="24"/>
        </w:rPr>
        <w:t>over US$38</w:t>
      </w:r>
      <w:r w:rsidR="00D314C6" w:rsidRPr="008A7448">
        <w:rPr>
          <w:rFonts w:ascii="Times New Roman" w:hAnsi="Times New Roman" w:cs="Times New Roman"/>
          <w:sz w:val="24"/>
          <w:szCs w:val="24"/>
        </w:rPr>
        <w:t xml:space="preserve"> million with</w:t>
      </w:r>
      <w:r w:rsidR="00330205" w:rsidRPr="008A7448">
        <w:rPr>
          <w:rFonts w:ascii="Times New Roman" w:hAnsi="Times New Roman" w:cs="Times New Roman"/>
          <w:sz w:val="24"/>
          <w:szCs w:val="24"/>
        </w:rPr>
        <w:t xml:space="preserve"> a benefit to cost ratio of 1.63</w:t>
      </w:r>
      <w:r w:rsidR="00D314C6" w:rsidRPr="008A7448">
        <w:rPr>
          <w:rFonts w:ascii="Times New Roman" w:hAnsi="Times New Roman" w:cs="Times New Roman"/>
          <w:sz w:val="24"/>
          <w:szCs w:val="24"/>
        </w:rPr>
        <w:t>.</w:t>
      </w:r>
    </w:p>
    <w:p w:rsidR="00BD23D0" w:rsidRPr="008A7448" w:rsidRDefault="00BD23D0">
      <w:pPr>
        <w:rPr>
          <w:rFonts w:ascii="Times New Roman" w:hAnsi="Times New Roman" w:cs="Times New Roman"/>
          <w:sz w:val="24"/>
          <w:szCs w:val="24"/>
        </w:rPr>
      </w:pPr>
      <w:r w:rsidRPr="008A7448">
        <w:rPr>
          <w:rFonts w:ascii="Times New Roman" w:hAnsi="Times New Roman" w:cs="Times New Roman"/>
          <w:sz w:val="24"/>
          <w:szCs w:val="24"/>
        </w:rPr>
        <w:br w:type="page"/>
      </w:r>
    </w:p>
    <w:tbl>
      <w:tblPr>
        <w:tblW w:w="9960" w:type="dxa"/>
        <w:tblInd w:w="70" w:type="dxa"/>
        <w:tblCellMar>
          <w:left w:w="70" w:type="dxa"/>
          <w:right w:w="70" w:type="dxa"/>
        </w:tblCellMar>
        <w:tblLook w:val="04A0" w:firstRow="1" w:lastRow="0" w:firstColumn="1" w:lastColumn="0" w:noHBand="0" w:noVBand="1"/>
      </w:tblPr>
      <w:tblGrid>
        <w:gridCol w:w="2977"/>
        <w:gridCol w:w="1418"/>
        <w:gridCol w:w="1065"/>
        <w:gridCol w:w="3120"/>
        <w:gridCol w:w="1380"/>
      </w:tblGrid>
      <w:tr w:rsidR="00330205" w:rsidRPr="008A7448" w:rsidTr="008A7448">
        <w:trPr>
          <w:trHeight w:val="300"/>
        </w:trPr>
        <w:tc>
          <w:tcPr>
            <w:tcW w:w="4395" w:type="dxa"/>
            <w:gridSpan w:val="2"/>
            <w:vMerge w:val="restart"/>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lastRenderedPageBreak/>
              <w:t xml:space="preserve">Table 21a. Economic Indicators </w:t>
            </w:r>
            <w:r w:rsidRPr="008A7448">
              <w:rPr>
                <w:rFonts w:ascii="Times New Roman" w:eastAsia="Times New Roman" w:hAnsi="Times New Roman" w:cs="Times New Roman"/>
                <w:bCs/>
                <w:color w:val="000000"/>
                <w:sz w:val="20"/>
                <w:szCs w:val="20"/>
                <w:lang w:eastAsia="es-CO"/>
              </w:rPr>
              <w:br/>
              <w:t>Conservative Scenario</w:t>
            </w: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val="restart"/>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t>Table 21b. Execution term</w:t>
            </w:r>
          </w:p>
        </w:tc>
      </w:tr>
      <w:tr w:rsidR="00330205" w:rsidRPr="008A7448" w:rsidTr="008A7448">
        <w:trPr>
          <w:trHeight w:val="300"/>
        </w:trPr>
        <w:tc>
          <w:tcPr>
            <w:tcW w:w="4395"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r>
      <w:tr w:rsidR="00330205" w:rsidRPr="008A7448" w:rsidTr="008A7448">
        <w:trPr>
          <w:trHeight w:val="300"/>
        </w:trPr>
        <w:tc>
          <w:tcPr>
            <w:tcW w:w="2977"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418" w:type="dxa"/>
            <w:tcBorders>
              <w:top w:val="nil"/>
              <w:left w:val="nil"/>
              <w:bottom w:val="single" w:sz="4" w:space="0" w:color="auto"/>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065" w:type="dxa"/>
            <w:tcBorders>
              <w:top w:val="nil"/>
              <w:left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3120" w:type="dxa"/>
            <w:tcBorders>
              <w:top w:val="nil"/>
              <w:left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noProof/>
                <w:color w:val="000000"/>
                <w:sz w:val="20"/>
                <w:szCs w:val="20"/>
                <w:lang w:val="es-ES" w:eastAsia="es-ES"/>
              </w:rPr>
              <w:drawing>
                <wp:anchor distT="0" distB="0" distL="114300" distR="114300" simplePos="0" relativeHeight="251661312" behindDoc="0" locked="0" layoutInCell="1" allowOverlap="1" wp14:anchorId="4303BD7B" wp14:editId="0188DCEC">
                  <wp:simplePos x="0" y="0"/>
                  <wp:positionH relativeFrom="column">
                    <wp:posOffset>-17780</wp:posOffset>
                  </wp:positionH>
                  <wp:positionV relativeFrom="paragraph">
                    <wp:posOffset>171450</wp:posOffset>
                  </wp:positionV>
                  <wp:extent cx="2779395" cy="1696720"/>
                  <wp:effectExtent l="19050" t="0" r="20955" b="0"/>
                  <wp:wrapNone/>
                  <wp:docPr id="31" name="1 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8A7448">
              <w:rPr>
                <w:rFonts w:ascii="Times New Roman" w:eastAsia="Times New Roman" w:hAnsi="Times New Roman" w:cs="Times New Roman"/>
                <w:color w:val="000000"/>
                <w:sz w:val="20"/>
                <w:szCs w:val="20"/>
                <w:lang w:eastAsia="es-CO"/>
              </w:rPr>
              <w:t> </w:t>
            </w:r>
          </w:p>
        </w:tc>
        <w:tc>
          <w:tcPr>
            <w:tcW w:w="1380" w:type="dxa"/>
            <w:tcBorders>
              <w:top w:val="nil"/>
              <w:left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r>
      <w:tr w:rsidR="00330205" w:rsidRPr="008A7448" w:rsidTr="008A7448">
        <w:trPr>
          <w:trHeight w:val="330"/>
        </w:trPr>
        <w:tc>
          <w:tcPr>
            <w:tcW w:w="2977" w:type="dxa"/>
            <w:tcBorders>
              <w:top w:val="single" w:sz="4" w:space="0" w:color="auto"/>
              <w:left w:val="single" w:sz="4" w:space="0" w:color="auto"/>
              <w:bottom w:val="single" w:sz="4" w:space="0" w:color="auto"/>
              <w:right w:val="nil"/>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ECONOMIC INDICATOR </w:t>
            </w:r>
          </w:p>
        </w:tc>
        <w:tc>
          <w:tcPr>
            <w:tcW w:w="1418" w:type="dxa"/>
            <w:tcBorders>
              <w:top w:val="single" w:sz="4" w:space="0" w:color="auto"/>
              <w:left w:val="nil"/>
              <w:bottom w:val="single" w:sz="4" w:space="0" w:color="auto"/>
              <w:right w:val="single" w:sz="4" w:space="0" w:color="auto"/>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 </w:t>
            </w:r>
          </w:p>
        </w:tc>
        <w:tc>
          <w:tcPr>
            <w:tcW w:w="5565" w:type="dxa"/>
            <w:gridSpan w:val="3"/>
            <w:vMerge w:val="restart"/>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(Benefits)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37,078,101 </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(Investment / Cost)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33,965,073 </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12,0%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3,112,923 </w:t>
            </w:r>
          </w:p>
        </w:tc>
        <w:tc>
          <w:tcPr>
            <w:tcW w:w="5565" w:type="dxa"/>
            <w:gridSpan w:val="3"/>
            <w:vMerge w:val="restart"/>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IRR (%)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12.5%</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COST/BENEFIT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1.09 </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30"/>
        </w:trPr>
        <w:tc>
          <w:tcPr>
            <w:tcW w:w="2977" w:type="dxa"/>
            <w:tcBorders>
              <w:top w:val="nil"/>
              <w:left w:val="single" w:sz="4" w:space="0" w:color="auto"/>
              <w:bottom w:val="single" w:sz="4" w:space="0" w:color="auto"/>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Payback Period </w:t>
            </w:r>
          </w:p>
        </w:tc>
        <w:tc>
          <w:tcPr>
            <w:tcW w:w="1418" w:type="dxa"/>
            <w:tcBorders>
              <w:top w:val="nil"/>
              <w:left w:val="nil"/>
              <w:bottom w:val="single" w:sz="4" w:space="0" w:color="auto"/>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20 </w:t>
            </w:r>
          </w:p>
        </w:tc>
        <w:tc>
          <w:tcPr>
            <w:tcW w:w="5565" w:type="dxa"/>
            <w:gridSpan w:val="3"/>
            <w:vMerge/>
            <w:tcBorders>
              <w:top w:val="nil"/>
              <w:left w:val="single" w:sz="4" w:space="0" w:color="auto"/>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418"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312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38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r>
      <w:tr w:rsidR="00330205" w:rsidRPr="008A7448" w:rsidTr="008A7448">
        <w:trPr>
          <w:trHeight w:val="300"/>
        </w:trPr>
        <w:tc>
          <w:tcPr>
            <w:tcW w:w="4395" w:type="dxa"/>
            <w:gridSpan w:val="2"/>
            <w:vMerge w:val="restart"/>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p>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p>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t xml:space="preserve">Table 22a. Economic Indicators </w:t>
            </w:r>
            <w:r w:rsidRPr="008A7448">
              <w:rPr>
                <w:rFonts w:ascii="Times New Roman" w:eastAsia="Times New Roman" w:hAnsi="Times New Roman" w:cs="Times New Roman"/>
                <w:bCs/>
                <w:color w:val="000000"/>
                <w:sz w:val="20"/>
                <w:szCs w:val="20"/>
                <w:lang w:eastAsia="es-CO"/>
              </w:rPr>
              <w:br/>
              <w:t>Neutral Scenario</w:t>
            </w:r>
          </w:p>
        </w:tc>
        <w:tc>
          <w:tcPr>
            <w:tcW w:w="1065" w:type="dxa"/>
            <w:tcBorders>
              <w:top w:val="nil"/>
              <w:left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val="restart"/>
            <w:tcBorders>
              <w:top w:val="nil"/>
              <w:left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t>Table 22b. Execution term</w:t>
            </w:r>
          </w:p>
        </w:tc>
      </w:tr>
      <w:tr w:rsidR="00330205" w:rsidRPr="008A7448" w:rsidTr="008A7448">
        <w:trPr>
          <w:trHeight w:val="300"/>
        </w:trPr>
        <w:tc>
          <w:tcPr>
            <w:tcW w:w="4395"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r>
      <w:tr w:rsidR="00330205" w:rsidRPr="008A7448" w:rsidTr="008A7448">
        <w:trPr>
          <w:trHeight w:val="300"/>
        </w:trPr>
        <w:tc>
          <w:tcPr>
            <w:tcW w:w="2977"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418" w:type="dxa"/>
            <w:tcBorders>
              <w:top w:val="nil"/>
              <w:left w:val="nil"/>
              <w:bottom w:val="single" w:sz="4" w:space="0" w:color="auto"/>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312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noProof/>
                <w:color w:val="000000"/>
                <w:sz w:val="20"/>
                <w:szCs w:val="20"/>
                <w:lang w:val="es-ES" w:eastAsia="es-ES"/>
              </w:rPr>
              <w:drawing>
                <wp:anchor distT="0" distB="0" distL="114300" distR="114300" simplePos="0" relativeHeight="251662336" behindDoc="0" locked="0" layoutInCell="1" allowOverlap="1" wp14:anchorId="7A8FF6EA" wp14:editId="00005D28">
                  <wp:simplePos x="0" y="0"/>
                  <wp:positionH relativeFrom="column">
                    <wp:posOffset>26035</wp:posOffset>
                  </wp:positionH>
                  <wp:positionV relativeFrom="paragraph">
                    <wp:posOffset>165100</wp:posOffset>
                  </wp:positionV>
                  <wp:extent cx="2735580" cy="1570990"/>
                  <wp:effectExtent l="19050" t="0" r="26670" b="0"/>
                  <wp:wrapNone/>
                  <wp:docPr id="30" name="2 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8A7448">
              <w:rPr>
                <w:rFonts w:ascii="Times New Roman" w:eastAsia="Times New Roman" w:hAnsi="Times New Roman" w:cs="Times New Roman"/>
                <w:color w:val="000000"/>
                <w:sz w:val="20"/>
                <w:szCs w:val="20"/>
                <w:lang w:eastAsia="es-CO"/>
              </w:rPr>
              <w:t> </w:t>
            </w:r>
          </w:p>
        </w:tc>
        <w:tc>
          <w:tcPr>
            <w:tcW w:w="138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r>
      <w:tr w:rsidR="00330205" w:rsidRPr="008A7448" w:rsidTr="008A7448">
        <w:trPr>
          <w:trHeight w:val="300"/>
        </w:trPr>
        <w:tc>
          <w:tcPr>
            <w:tcW w:w="2977" w:type="dxa"/>
            <w:tcBorders>
              <w:top w:val="single" w:sz="4" w:space="0" w:color="auto"/>
              <w:left w:val="single" w:sz="4" w:space="0" w:color="auto"/>
              <w:bottom w:val="single" w:sz="4" w:space="0" w:color="auto"/>
              <w:right w:val="nil"/>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ECONOMIC INDICATOR </w:t>
            </w:r>
          </w:p>
        </w:tc>
        <w:tc>
          <w:tcPr>
            <w:tcW w:w="1418" w:type="dxa"/>
            <w:tcBorders>
              <w:top w:val="single" w:sz="4" w:space="0" w:color="auto"/>
              <w:left w:val="nil"/>
              <w:bottom w:val="single" w:sz="4" w:space="0" w:color="auto"/>
              <w:right w:val="single" w:sz="4" w:space="0" w:color="auto"/>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 </w:t>
            </w:r>
          </w:p>
        </w:tc>
        <w:tc>
          <w:tcPr>
            <w:tcW w:w="5565" w:type="dxa"/>
            <w:gridSpan w:val="3"/>
            <w:vMerge w:val="restart"/>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(Benefits)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99,224,738 </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(Investment / Cost)</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60,829,864</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12,0%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38,394,874 </w:t>
            </w:r>
          </w:p>
        </w:tc>
        <w:tc>
          <w:tcPr>
            <w:tcW w:w="5565" w:type="dxa"/>
            <w:gridSpan w:val="3"/>
            <w:vMerge w:val="restart"/>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IRR (%)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15.4%</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COST/BENEFIT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1.63 </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single" w:sz="4" w:space="0" w:color="auto"/>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Payback Period </w:t>
            </w:r>
          </w:p>
        </w:tc>
        <w:tc>
          <w:tcPr>
            <w:tcW w:w="1418" w:type="dxa"/>
            <w:tcBorders>
              <w:top w:val="nil"/>
              <w:left w:val="nil"/>
              <w:bottom w:val="single" w:sz="4" w:space="0" w:color="auto"/>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 xml:space="preserve"> 17 </w:t>
            </w:r>
          </w:p>
        </w:tc>
        <w:tc>
          <w:tcPr>
            <w:tcW w:w="5565" w:type="dxa"/>
            <w:gridSpan w:val="3"/>
            <w:vMerge/>
            <w:tcBorders>
              <w:top w:val="nil"/>
              <w:left w:val="single" w:sz="4" w:space="0" w:color="auto"/>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418"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5565" w:type="dxa"/>
            <w:gridSpan w:val="3"/>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4395" w:type="dxa"/>
            <w:gridSpan w:val="2"/>
            <w:vMerge w:val="restart"/>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color w:val="000000"/>
                <w:sz w:val="20"/>
                <w:szCs w:val="20"/>
                <w:lang w:eastAsia="es-CO"/>
              </w:rPr>
            </w:pPr>
          </w:p>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t xml:space="preserve">Table 23a. Economic Indicators </w:t>
            </w:r>
            <w:r w:rsidRPr="008A7448">
              <w:rPr>
                <w:rFonts w:ascii="Times New Roman" w:eastAsia="Times New Roman" w:hAnsi="Times New Roman" w:cs="Times New Roman"/>
                <w:bCs/>
                <w:color w:val="000000"/>
                <w:sz w:val="20"/>
                <w:szCs w:val="20"/>
                <w:lang w:eastAsia="es-CO"/>
              </w:rPr>
              <w:br/>
              <w:t>Optimistic Scenario</w:t>
            </w:r>
          </w:p>
        </w:tc>
        <w:tc>
          <w:tcPr>
            <w:tcW w:w="1065" w:type="dxa"/>
            <w:tcBorders>
              <w:top w:val="nil"/>
              <w:left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val="restart"/>
            <w:tcBorders>
              <w:top w:val="nil"/>
              <w:left w:val="nil"/>
              <w:right w:val="nil"/>
            </w:tcBorders>
            <w:shd w:val="clear" w:color="000000" w:fill="FFFFFF"/>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color w:val="000000"/>
                <w:sz w:val="20"/>
                <w:szCs w:val="20"/>
                <w:lang w:eastAsia="es-CO"/>
              </w:rPr>
            </w:pPr>
          </w:p>
          <w:p w:rsidR="00330205" w:rsidRPr="008A7448" w:rsidRDefault="00330205" w:rsidP="008A7448">
            <w:pPr>
              <w:spacing w:before="0" w:after="0"/>
              <w:ind w:left="0" w:firstLine="0"/>
              <w:jc w:val="center"/>
              <w:rPr>
                <w:rFonts w:ascii="Times New Roman" w:eastAsia="Times New Roman" w:hAnsi="Times New Roman" w:cs="Times New Roman"/>
                <w:bCs/>
                <w:color w:val="000000"/>
                <w:sz w:val="20"/>
                <w:szCs w:val="20"/>
                <w:lang w:eastAsia="es-CO"/>
              </w:rPr>
            </w:pPr>
            <w:r w:rsidRPr="008A7448">
              <w:rPr>
                <w:rFonts w:ascii="Times New Roman" w:eastAsia="Times New Roman" w:hAnsi="Times New Roman" w:cs="Times New Roman"/>
                <w:bCs/>
                <w:color w:val="000000"/>
                <w:sz w:val="20"/>
                <w:szCs w:val="20"/>
                <w:lang w:eastAsia="es-CO"/>
              </w:rPr>
              <w:t>Table 23b Execution term</w:t>
            </w:r>
          </w:p>
        </w:tc>
      </w:tr>
      <w:tr w:rsidR="00330205" w:rsidRPr="008A7448" w:rsidTr="008A7448">
        <w:trPr>
          <w:trHeight w:val="300"/>
        </w:trPr>
        <w:tc>
          <w:tcPr>
            <w:tcW w:w="4395"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4500" w:type="dxa"/>
            <w:gridSpan w:val="2"/>
            <w:vMerge/>
            <w:tcBorders>
              <w:top w:val="nil"/>
              <w:left w:val="nil"/>
              <w:bottom w:val="nil"/>
              <w:right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b/>
                <w:bCs/>
                <w:color w:val="000000"/>
                <w:sz w:val="20"/>
                <w:szCs w:val="20"/>
                <w:lang w:eastAsia="es-CO"/>
              </w:rPr>
            </w:pPr>
          </w:p>
        </w:tc>
      </w:tr>
      <w:tr w:rsidR="00330205" w:rsidRPr="008A7448" w:rsidTr="008A7448">
        <w:trPr>
          <w:trHeight w:val="300"/>
        </w:trPr>
        <w:tc>
          <w:tcPr>
            <w:tcW w:w="2977"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418" w:type="dxa"/>
            <w:tcBorders>
              <w:top w:val="nil"/>
              <w:left w:val="nil"/>
              <w:bottom w:val="single" w:sz="4" w:space="0" w:color="auto"/>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1065"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c>
          <w:tcPr>
            <w:tcW w:w="312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noProof/>
                <w:color w:val="000000"/>
                <w:sz w:val="20"/>
                <w:szCs w:val="20"/>
                <w:lang w:val="es-ES" w:eastAsia="es-ES"/>
              </w:rPr>
              <w:drawing>
                <wp:anchor distT="0" distB="0" distL="114300" distR="114300" simplePos="0" relativeHeight="251663360" behindDoc="0" locked="0" layoutInCell="1" allowOverlap="1" wp14:anchorId="290286FF" wp14:editId="6101B8B5">
                  <wp:simplePos x="0" y="0"/>
                  <wp:positionH relativeFrom="column">
                    <wp:posOffset>26035</wp:posOffset>
                  </wp:positionH>
                  <wp:positionV relativeFrom="paragraph">
                    <wp:posOffset>157480</wp:posOffset>
                  </wp:positionV>
                  <wp:extent cx="2731770" cy="1595755"/>
                  <wp:effectExtent l="19050" t="0" r="11430" b="4445"/>
                  <wp:wrapNone/>
                  <wp:docPr id="29" name="3 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8A7448">
              <w:rPr>
                <w:rFonts w:ascii="Times New Roman" w:eastAsia="Times New Roman" w:hAnsi="Times New Roman" w:cs="Times New Roman"/>
                <w:color w:val="000000"/>
                <w:sz w:val="20"/>
                <w:szCs w:val="20"/>
                <w:lang w:eastAsia="es-CO"/>
              </w:rPr>
              <w:t> </w:t>
            </w:r>
          </w:p>
        </w:tc>
        <w:tc>
          <w:tcPr>
            <w:tcW w:w="1380" w:type="dxa"/>
            <w:tcBorders>
              <w:top w:val="nil"/>
              <w:left w:val="nil"/>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r w:rsidRPr="008A7448">
              <w:rPr>
                <w:rFonts w:ascii="Times New Roman" w:eastAsia="Times New Roman" w:hAnsi="Times New Roman" w:cs="Times New Roman"/>
                <w:color w:val="000000"/>
                <w:sz w:val="20"/>
                <w:szCs w:val="20"/>
                <w:lang w:eastAsia="es-CO"/>
              </w:rPr>
              <w:t> </w:t>
            </w:r>
          </w:p>
        </w:tc>
      </w:tr>
      <w:tr w:rsidR="00330205" w:rsidRPr="008A7448" w:rsidTr="008A7448">
        <w:trPr>
          <w:trHeight w:val="300"/>
        </w:trPr>
        <w:tc>
          <w:tcPr>
            <w:tcW w:w="2977" w:type="dxa"/>
            <w:tcBorders>
              <w:top w:val="single" w:sz="4" w:space="0" w:color="auto"/>
              <w:left w:val="single" w:sz="4" w:space="0" w:color="auto"/>
              <w:bottom w:val="single" w:sz="4" w:space="0" w:color="auto"/>
              <w:right w:val="nil"/>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ECONOMIC INDICATOR </w:t>
            </w:r>
          </w:p>
        </w:tc>
        <w:tc>
          <w:tcPr>
            <w:tcW w:w="1418" w:type="dxa"/>
            <w:tcBorders>
              <w:top w:val="single" w:sz="4" w:space="0" w:color="auto"/>
              <w:left w:val="nil"/>
              <w:bottom w:val="single" w:sz="4" w:space="0" w:color="auto"/>
              <w:right w:val="single" w:sz="4" w:space="0" w:color="auto"/>
            </w:tcBorders>
            <w:shd w:val="clear" w:color="000000" w:fill="B8CCE4"/>
            <w:vAlign w:val="center"/>
            <w:hideMark/>
          </w:tcPr>
          <w:p w:rsidR="00330205" w:rsidRPr="008A7448" w:rsidRDefault="00330205" w:rsidP="008A7448">
            <w:pPr>
              <w:spacing w:before="0" w:after="0"/>
              <w:ind w:left="0" w:firstLine="0"/>
              <w:jc w:val="center"/>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VALUE </w:t>
            </w:r>
          </w:p>
        </w:tc>
        <w:tc>
          <w:tcPr>
            <w:tcW w:w="5565" w:type="dxa"/>
            <w:gridSpan w:val="3"/>
            <w:vMerge w:val="restart"/>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(Benefits) </w:t>
            </w:r>
          </w:p>
        </w:tc>
        <w:tc>
          <w:tcPr>
            <w:tcW w:w="1418" w:type="dxa"/>
            <w:tcBorders>
              <w:top w:val="nil"/>
              <w:left w:val="nil"/>
              <w:bottom w:val="nil"/>
              <w:right w:val="single" w:sz="4" w:space="0" w:color="auto"/>
            </w:tcBorders>
            <w:shd w:val="clear" w:color="000000" w:fill="FFFFFF"/>
            <w:vAlign w:val="center"/>
            <w:hideMark/>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rPr>
              <w:t>158,074,672</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(Investment / Cost)</w:t>
            </w:r>
          </w:p>
        </w:tc>
        <w:tc>
          <w:tcPr>
            <w:tcW w:w="1418" w:type="dxa"/>
            <w:tcBorders>
              <w:top w:val="nil"/>
              <w:left w:val="nil"/>
              <w:bottom w:val="nil"/>
              <w:right w:val="single" w:sz="4" w:space="0" w:color="auto"/>
            </w:tcBorders>
            <w:shd w:val="clear" w:color="000000" w:fill="FFFFFF"/>
            <w:vAlign w:val="center"/>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70,814,997</w:t>
            </w:r>
          </w:p>
        </w:tc>
        <w:tc>
          <w:tcPr>
            <w:tcW w:w="5565" w:type="dxa"/>
            <w:gridSpan w:val="3"/>
            <w:vMerge w:val="restart"/>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NPV  12,0% </w:t>
            </w:r>
          </w:p>
        </w:tc>
        <w:tc>
          <w:tcPr>
            <w:tcW w:w="1418" w:type="dxa"/>
            <w:tcBorders>
              <w:top w:val="nil"/>
              <w:left w:val="nil"/>
              <w:bottom w:val="nil"/>
              <w:right w:val="single" w:sz="4" w:space="0" w:color="auto"/>
            </w:tcBorders>
            <w:shd w:val="clear" w:color="000000" w:fill="FFFFFF"/>
            <w:vAlign w:val="center"/>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79,614,584</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IRR (%) </w:t>
            </w:r>
          </w:p>
        </w:tc>
        <w:tc>
          <w:tcPr>
            <w:tcW w:w="1418" w:type="dxa"/>
            <w:tcBorders>
              <w:top w:val="nil"/>
              <w:left w:val="nil"/>
              <w:bottom w:val="nil"/>
              <w:right w:val="single" w:sz="4" w:space="0" w:color="auto"/>
            </w:tcBorders>
            <w:shd w:val="clear" w:color="000000" w:fill="FFFFFF"/>
            <w:vAlign w:val="center"/>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17.5%</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nil"/>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COST/BENEFIT </w:t>
            </w:r>
          </w:p>
        </w:tc>
        <w:tc>
          <w:tcPr>
            <w:tcW w:w="1418" w:type="dxa"/>
            <w:tcBorders>
              <w:top w:val="nil"/>
              <w:left w:val="nil"/>
              <w:bottom w:val="nil"/>
              <w:right w:val="single" w:sz="4" w:space="0" w:color="auto"/>
            </w:tcBorders>
            <w:shd w:val="clear" w:color="000000" w:fill="FFFFFF"/>
            <w:vAlign w:val="center"/>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2.01</w:t>
            </w:r>
          </w:p>
        </w:tc>
        <w:tc>
          <w:tcPr>
            <w:tcW w:w="5565" w:type="dxa"/>
            <w:gridSpan w:val="3"/>
            <w:vMerge/>
            <w:tcBorders>
              <w:top w:val="nil"/>
              <w:left w:val="single" w:sz="4" w:space="0" w:color="auto"/>
              <w:bottom w:val="nil"/>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r w:rsidR="00330205" w:rsidRPr="008A7448" w:rsidTr="008A7448">
        <w:trPr>
          <w:trHeight w:val="300"/>
        </w:trPr>
        <w:tc>
          <w:tcPr>
            <w:tcW w:w="2977" w:type="dxa"/>
            <w:tcBorders>
              <w:top w:val="nil"/>
              <w:left w:val="single" w:sz="4" w:space="0" w:color="auto"/>
              <w:bottom w:val="single" w:sz="4" w:space="0" w:color="auto"/>
              <w:right w:val="nil"/>
            </w:tcBorders>
            <w:shd w:val="clear" w:color="000000" w:fill="FFFFFF"/>
            <w:vAlign w:val="center"/>
            <w:hideMark/>
          </w:tcPr>
          <w:p w:rsidR="00330205" w:rsidRPr="008A7448" w:rsidRDefault="00330205" w:rsidP="008A7448">
            <w:pPr>
              <w:spacing w:before="0" w:after="0"/>
              <w:ind w:left="587" w:hangingChars="325" w:hanging="587"/>
              <w:rPr>
                <w:rFonts w:ascii="Times New Roman" w:eastAsia="Times New Roman" w:hAnsi="Times New Roman" w:cs="Times New Roman"/>
                <w:b/>
                <w:bCs/>
                <w:sz w:val="18"/>
                <w:szCs w:val="18"/>
                <w:lang w:eastAsia="es-CO"/>
              </w:rPr>
            </w:pPr>
            <w:r w:rsidRPr="008A7448">
              <w:rPr>
                <w:rFonts w:ascii="Times New Roman" w:eastAsia="Times New Roman" w:hAnsi="Times New Roman" w:cs="Times New Roman"/>
                <w:b/>
                <w:bCs/>
                <w:sz w:val="18"/>
                <w:szCs w:val="18"/>
                <w:lang w:eastAsia="es-CO"/>
              </w:rPr>
              <w:t xml:space="preserve"> Payback Period </w:t>
            </w:r>
          </w:p>
        </w:tc>
        <w:tc>
          <w:tcPr>
            <w:tcW w:w="1418" w:type="dxa"/>
            <w:tcBorders>
              <w:top w:val="nil"/>
              <w:left w:val="nil"/>
              <w:bottom w:val="single" w:sz="4" w:space="0" w:color="auto"/>
              <w:right w:val="single" w:sz="4" w:space="0" w:color="auto"/>
            </w:tcBorders>
            <w:shd w:val="clear" w:color="000000" w:fill="FFFFFF"/>
            <w:vAlign w:val="center"/>
          </w:tcPr>
          <w:p w:rsidR="00330205" w:rsidRPr="008A7448" w:rsidRDefault="00330205" w:rsidP="008A7448">
            <w:pPr>
              <w:spacing w:before="0" w:after="0"/>
              <w:ind w:left="0" w:firstLine="0"/>
              <w:jc w:val="right"/>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16</w:t>
            </w:r>
          </w:p>
        </w:tc>
        <w:tc>
          <w:tcPr>
            <w:tcW w:w="5565" w:type="dxa"/>
            <w:gridSpan w:val="3"/>
            <w:vMerge/>
            <w:tcBorders>
              <w:top w:val="nil"/>
              <w:left w:val="single" w:sz="4" w:space="0" w:color="auto"/>
            </w:tcBorders>
            <w:vAlign w:val="center"/>
            <w:hideMark/>
          </w:tcPr>
          <w:p w:rsidR="00330205" w:rsidRPr="008A7448" w:rsidRDefault="00330205" w:rsidP="008A7448">
            <w:pPr>
              <w:spacing w:before="0" w:after="0"/>
              <w:ind w:left="0" w:firstLine="0"/>
              <w:rPr>
                <w:rFonts w:ascii="Times New Roman" w:eastAsia="Times New Roman" w:hAnsi="Times New Roman" w:cs="Times New Roman"/>
                <w:color w:val="000000"/>
                <w:sz w:val="20"/>
                <w:szCs w:val="20"/>
                <w:lang w:eastAsia="es-CO"/>
              </w:rPr>
            </w:pPr>
          </w:p>
        </w:tc>
      </w:tr>
    </w:tbl>
    <w:p w:rsidR="00B14F65" w:rsidRPr="008A7448" w:rsidRDefault="00B14F65" w:rsidP="00D54BB0">
      <w:pPr>
        <w:pStyle w:val="ListParagraph"/>
        <w:spacing w:before="0" w:after="0" w:line="360" w:lineRule="auto"/>
        <w:ind w:left="0" w:firstLine="0"/>
        <w:contextualSpacing w:val="0"/>
        <w:jc w:val="both"/>
        <w:rPr>
          <w:rFonts w:ascii="Times New Roman" w:hAnsi="Times New Roman" w:cs="Times New Roman"/>
          <w:sz w:val="24"/>
          <w:szCs w:val="24"/>
        </w:rPr>
      </w:pPr>
    </w:p>
    <w:p w:rsidR="007E3FAB" w:rsidRPr="008A7448" w:rsidRDefault="000101C8" w:rsidP="00E76344">
      <w:pPr>
        <w:pStyle w:val="Heading1"/>
        <w:numPr>
          <w:ilvl w:val="0"/>
          <w:numId w:val="33"/>
        </w:numPr>
        <w:spacing w:before="240" w:after="240"/>
        <w:rPr>
          <w:rFonts w:ascii="Times New Roman" w:hAnsi="Times New Roman" w:cs="Times New Roman"/>
          <w:color w:val="auto"/>
        </w:rPr>
      </w:pPr>
      <w:bookmarkStart w:id="105" w:name="_Toc383316823"/>
      <w:bookmarkStart w:id="106" w:name="_Toc383316954"/>
      <w:bookmarkStart w:id="107" w:name="_Toc383317441"/>
      <w:bookmarkStart w:id="108" w:name="_Toc383316824"/>
      <w:bookmarkStart w:id="109" w:name="_Toc383316955"/>
      <w:bookmarkStart w:id="110" w:name="_Toc383317442"/>
      <w:bookmarkStart w:id="111" w:name="_Toc383316825"/>
      <w:bookmarkStart w:id="112" w:name="_Toc383316956"/>
      <w:bookmarkStart w:id="113" w:name="_Toc383317443"/>
      <w:bookmarkStart w:id="114" w:name="_Toc383316826"/>
      <w:bookmarkStart w:id="115" w:name="_Toc383316957"/>
      <w:bookmarkStart w:id="116" w:name="_Toc383317444"/>
      <w:bookmarkStart w:id="117" w:name="_Toc383316827"/>
      <w:bookmarkStart w:id="118" w:name="_Toc383316958"/>
      <w:bookmarkStart w:id="119" w:name="_Toc383317445"/>
      <w:bookmarkStart w:id="120" w:name="_Toc383316828"/>
      <w:bookmarkStart w:id="121" w:name="_Toc383316959"/>
      <w:bookmarkStart w:id="122" w:name="_Toc383317446"/>
      <w:bookmarkStart w:id="123" w:name="_Toc383316829"/>
      <w:bookmarkStart w:id="124" w:name="_Toc383316960"/>
      <w:bookmarkStart w:id="125" w:name="_Toc383317447"/>
      <w:bookmarkStart w:id="126" w:name="_Toc383316830"/>
      <w:bookmarkStart w:id="127" w:name="_Toc383316961"/>
      <w:bookmarkStart w:id="128" w:name="_Toc383317448"/>
      <w:bookmarkStart w:id="129" w:name="_Toc383316831"/>
      <w:bookmarkStart w:id="130" w:name="_Toc383316962"/>
      <w:bookmarkStart w:id="131" w:name="_Toc383317449"/>
      <w:bookmarkStart w:id="132" w:name="_Toc383316832"/>
      <w:bookmarkStart w:id="133" w:name="_Toc383316963"/>
      <w:bookmarkStart w:id="134" w:name="_Toc383317450"/>
      <w:bookmarkStart w:id="135" w:name="_Toc383316833"/>
      <w:bookmarkStart w:id="136" w:name="_Toc383316964"/>
      <w:bookmarkStart w:id="137" w:name="_Toc383317451"/>
      <w:bookmarkStart w:id="138" w:name="_Toc383316834"/>
      <w:bookmarkStart w:id="139" w:name="_Toc383316965"/>
      <w:bookmarkStart w:id="140" w:name="_Toc383317452"/>
      <w:bookmarkStart w:id="141" w:name="_Toc383316835"/>
      <w:bookmarkStart w:id="142" w:name="_Toc383316966"/>
      <w:bookmarkStart w:id="143" w:name="_Toc383317453"/>
      <w:bookmarkStart w:id="144" w:name="_Toc383316836"/>
      <w:bookmarkStart w:id="145" w:name="_Toc383316967"/>
      <w:bookmarkStart w:id="146" w:name="_Toc383317454"/>
      <w:bookmarkStart w:id="147" w:name="_Toc383316837"/>
      <w:bookmarkStart w:id="148" w:name="_Toc383316968"/>
      <w:bookmarkStart w:id="149" w:name="_Toc383317455"/>
      <w:bookmarkStart w:id="150" w:name="_Toc383316869"/>
      <w:bookmarkStart w:id="151" w:name="_Toc383317000"/>
      <w:bookmarkStart w:id="152" w:name="_Toc383317487"/>
      <w:bookmarkStart w:id="153" w:name="_Toc383316870"/>
      <w:bookmarkStart w:id="154" w:name="_Toc383317001"/>
      <w:bookmarkStart w:id="155" w:name="_Toc383317488"/>
      <w:bookmarkStart w:id="156" w:name="_Toc383316871"/>
      <w:bookmarkStart w:id="157" w:name="_Toc383317002"/>
      <w:bookmarkStart w:id="158" w:name="_Toc383317489"/>
      <w:bookmarkStart w:id="159" w:name="_Toc383316872"/>
      <w:bookmarkStart w:id="160" w:name="_Toc383317003"/>
      <w:bookmarkStart w:id="161" w:name="_Toc383317490"/>
      <w:bookmarkStart w:id="162" w:name="_Toc383316873"/>
      <w:bookmarkStart w:id="163" w:name="_Toc383317004"/>
      <w:bookmarkStart w:id="164" w:name="_Toc383317491"/>
      <w:bookmarkStart w:id="165" w:name="_Toc383316874"/>
      <w:bookmarkStart w:id="166" w:name="_Toc383317005"/>
      <w:bookmarkStart w:id="167" w:name="_Toc383317492"/>
      <w:bookmarkStart w:id="168" w:name="_Toc383316875"/>
      <w:bookmarkStart w:id="169" w:name="_Toc383317006"/>
      <w:bookmarkStart w:id="170" w:name="_Toc383317493"/>
      <w:bookmarkStart w:id="171" w:name="_Toc383316876"/>
      <w:bookmarkStart w:id="172" w:name="_Toc383317007"/>
      <w:bookmarkStart w:id="173" w:name="_Toc383317494"/>
      <w:bookmarkStart w:id="174" w:name="_Toc383316907"/>
      <w:bookmarkStart w:id="175" w:name="_Toc383317038"/>
      <w:bookmarkStart w:id="176" w:name="_Toc383317525"/>
      <w:bookmarkStart w:id="177" w:name="_Toc383316909"/>
      <w:bookmarkStart w:id="178" w:name="_Toc383317040"/>
      <w:bookmarkStart w:id="179" w:name="_Toc383317527"/>
      <w:bookmarkStart w:id="180" w:name="_Toc38331752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8A7448">
        <w:rPr>
          <w:rFonts w:ascii="Times New Roman" w:hAnsi="Times New Roman" w:cs="Times New Roman"/>
          <w:color w:val="auto"/>
        </w:rPr>
        <w:t>Sensitivity Analysis</w:t>
      </w:r>
      <w:bookmarkEnd w:id="180"/>
    </w:p>
    <w:p w:rsidR="001634AB" w:rsidRPr="008A7448" w:rsidRDefault="00C56222" w:rsidP="00E76344">
      <w:pPr>
        <w:pStyle w:val="Default"/>
        <w:spacing w:before="120" w:after="120"/>
        <w:ind w:left="720" w:hanging="720"/>
        <w:jc w:val="both"/>
        <w:rPr>
          <w:lang w:val="en-US"/>
        </w:rPr>
      </w:pPr>
      <w:r w:rsidRPr="008A7448">
        <w:rPr>
          <w:lang w:val="en-US"/>
        </w:rPr>
        <w:t>6.1</w:t>
      </w:r>
      <w:r w:rsidRPr="008A7448">
        <w:rPr>
          <w:lang w:val="en-US"/>
        </w:rPr>
        <w:tab/>
      </w:r>
      <w:r w:rsidR="00366FD0" w:rsidRPr="008A7448">
        <w:rPr>
          <w:lang w:val="en-US"/>
        </w:rPr>
        <w:t xml:space="preserve">The sensitivity analysis that has been described and referred to throughout this document is described in further detail </w:t>
      </w:r>
      <w:r w:rsidR="005D5E34" w:rsidRPr="008A7448">
        <w:rPr>
          <w:lang w:val="en-US"/>
        </w:rPr>
        <w:t xml:space="preserve">in </w:t>
      </w:r>
      <w:r w:rsidR="0053559F" w:rsidRPr="008A7448">
        <w:rPr>
          <w:lang w:val="en-US"/>
        </w:rPr>
        <w:t>the spreadsheet (</w:t>
      </w:r>
      <w:ins w:id="181" w:author="Livia" w:date="2014-05-16T14:33:00Z">
        <w:r w:rsidR="003A04FC">
          <w:rPr>
            <w:lang w:val="en-US"/>
          </w:rPr>
          <w:fldChar w:fldCharType="begin"/>
        </w:r>
        <w:r w:rsidR="003A04FC">
          <w:rPr>
            <w:lang w:val="en-US"/>
          </w:rPr>
          <w:instrText xml:space="preserve"> HYPERLINK "http://idbdocs.iadb.org/wsdocs/getDocument.aspx?DOCNUM=38691161" </w:instrText>
        </w:r>
        <w:r w:rsidR="003A04FC">
          <w:rPr>
            <w:lang w:val="en-US"/>
          </w:rPr>
        </w:r>
        <w:r w:rsidR="003A04FC">
          <w:rPr>
            <w:lang w:val="en-US"/>
          </w:rPr>
          <w:fldChar w:fldCharType="separate"/>
        </w:r>
        <w:r w:rsidR="005D5E34" w:rsidRPr="003A04FC">
          <w:rPr>
            <w:rStyle w:val="Hyperlink"/>
            <w:lang w:val="en-US"/>
          </w:rPr>
          <w:t>Annex I</w:t>
        </w:r>
        <w:r w:rsidR="003A04FC">
          <w:rPr>
            <w:lang w:val="en-US"/>
          </w:rPr>
          <w:fldChar w:fldCharType="end"/>
        </w:r>
      </w:ins>
      <w:r w:rsidR="0053559F" w:rsidRPr="008A7448">
        <w:rPr>
          <w:lang w:val="en-US"/>
        </w:rPr>
        <w:t>)</w:t>
      </w:r>
      <w:r w:rsidR="00366FD0" w:rsidRPr="008A7448">
        <w:rPr>
          <w:lang w:val="en-US"/>
        </w:rPr>
        <w:t>.</w:t>
      </w:r>
      <w:r w:rsidR="005D5E34" w:rsidRPr="008A7448">
        <w:rPr>
          <w:lang w:val="en-US"/>
        </w:rPr>
        <w:t xml:space="preserve"> </w:t>
      </w:r>
      <w:r w:rsidR="008475BF" w:rsidRPr="008A7448">
        <w:rPr>
          <w:lang w:val="en-US"/>
        </w:rPr>
        <w:t xml:space="preserve">The most relevant effects associated </w:t>
      </w:r>
      <w:r w:rsidR="00131027" w:rsidRPr="008A7448">
        <w:rPr>
          <w:lang w:val="en-US"/>
        </w:rPr>
        <w:t xml:space="preserve">with </w:t>
      </w:r>
      <w:r w:rsidR="00366FD0" w:rsidRPr="008A7448">
        <w:rPr>
          <w:lang w:val="en-US"/>
        </w:rPr>
        <w:t xml:space="preserve">our three </w:t>
      </w:r>
      <w:r w:rsidR="00526470">
        <w:rPr>
          <w:lang w:val="en-US"/>
        </w:rPr>
        <w:t>p</w:t>
      </w:r>
      <w:r w:rsidR="008475BF" w:rsidRPr="008A7448">
        <w:rPr>
          <w:lang w:val="en-US"/>
        </w:rPr>
        <w:t xml:space="preserve">rogram </w:t>
      </w:r>
      <w:r w:rsidR="00366FD0" w:rsidRPr="008A7448">
        <w:rPr>
          <w:lang w:val="en-US"/>
        </w:rPr>
        <w:t xml:space="preserve">scenarios </w:t>
      </w:r>
      <w:r w:rsidR="00131027" w:rsidRPr="008A7448">
        <w:rPr>
          <w:lang w:val="en-US"/>
        </w:rPr>
        <w:t xml:space="preserve">are </w:t>
      </w:r>
      <w:r w:rsidR="008815B4" w:rsidRPr="008A7448">
        <w:rPr>
          <w:lang w:val="en-US"/>
        </w:rPr>
        <w:t>summarized</w:t>
      </w:r>
      <w:r w:rsidR="00131027" w:rsidRPr="008A7448">
        <w:rPr>
          <w:lang w:val="en-US"/>
        </w:rPr>
        <w:t xml:space="preserve"> in the </w:t>
      </w:r>
      <w:r w:rsidR="008475BF" w:rsidRPr="008A7448">
        <w:rPr>
          <w:lang w:val="en-US"/>
        </w:rPr>
        <w:t>table</w:t>
      </w:r>
      <w:r w:rsidR="00A94E27">
        <w:rPr>
          <w:lang w:val="en-US"/>
        </w:rPr>
        <w:t xml:space="preserve"> below</w:t>
      </w:r>
      <w:r w:rsidR="00032C45" w:rsidRPr="008A7448">
        <w:rPr>
          <w:lang w:val="en-US"/>
        </w:rPr>
        <w:t xml:space="preserve">. </w:t>
      </w:r>
    </w:p>
    <w:p w:rsidR="001634AB" w:rsidRPr="008A7448" w:rsidRDefault="001634AB">
      <w:pPr>
        <w:rPr>
          <w:rFonts w:ascii="Times New Roman" w:eastAsiaTheme="minorEastAsia" w:hAnsi="Times New Roman" w:cs="Times New Roman"/>
          <w:color w:val="000000"/>
          <w:sz w:val="24"/>
          <w:szCs w:val="24"/>
          <w:lang w:eastAsia="es-ES"/>
        </w:rPr>
      </w:pPr>
      <w:r w:rsidRPr="008A7448">
        <w:br w:type="page"/>
      </w:r>
    </w:p>
    <w:p w:rsidR="00F93E0B" w:rsidRPr="008A7448" w:rsidRDefault="00F93E0B" w:rsidP="00F93E0B">
      <w:pPr>
        <w:pStyle w:val="Default"/>
        <w:spacing w:before="240"/>
        <w:jc w:val="center"/>
        <w:rPr>
          <w:bCs/>
          <w:sz w:val="20"/>
          <w:szCs w:val="20"/>
          <w:lang w:val="en-US"/>
        </w:rPr>
      </w:pPr>
      <w:r w:rsidRPr="008A7448">
        <w:rPr>
          <w:bCs/>
          <w:sz w:val="20"/>
          <w:szCs w:val="20"/>
          <w:lang w:val="en-US"/>
        </w:rPr>
        <w:lastRenderedPageBreak/>
        <w:t>Table 24. Sensitivity of the Program effects by scenario</w:t>
      </w:r>
    </w:p>
    <w:tbl>
      <w:tblPr>
        <w:tblW w:w="7880" w:type="dxa"/>
        <w:jc w:val="center"/>
        <w:tblCellMar>
          <w:left w:w="70" w:type="dxa"/>
          <w:right w:w="70" w:type="dxa"/>
        </w:tblCellMar>
        <w:tblLook w:val="04A0" w:firstRow="1" w:lastRow="0" w:firstColumn="1" w:lastColumn="0" w:noHBand="0" w:noVBand="1"/>
      </w:tblPr>
      <w:tblGrid>
        <w:gridCol w:w="452"/>
        <w:gridCol w:w="3057"/>
        <w:gridCol w:w="1719"/>
        <w:gridCol w:w="1367"/>
        <w:gridCol w:w="1285"/>
      </w:tblGrid>
      <w:tr w:rsidR="00F93E0B" w:rsidRPr="008A7448" w:rsidTr="008A7448">
        <w:trPr>
          <w:trHeight w:val="300"/>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w:t>
            </w:r>
          </w:p>
        </w:tc>
        <w:tc>
          <w:tcPr>
            <w:tcW w:w="3057"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DATA</w:t>
            </w:r>
          </w:p>
        </w:tc>
        <w:tc>
          <w:tcPr>
            <w:tcW w:w="4371" w:type="dxa"/>
            <w:gridSpan w:val="3"/>
            <w:tcBorders>
              <w:top w:val="single" w:sz="4" w:space="0" w:color="auto"/>
              <w:left w:val="nil"/>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WITH PROGRAM</w:t>
            </w:r>
          </w:p>
        </w:tc>
      </w:tr>
      <w:tr w:rsidR="00F93E0B" w:rsidRPr="008A7448" w:rsidTr="008A7448">
        <w:trPr>
          <w:trHeight w:val="300"/>
          <w:jc w:val="center"/>
        </w:trPr>
        <w:tc>
          <w:tcPr>
            <w:tcW w:w="452" w:type="dxa"/>
            <w:vMerge/>
            <w:tcBorders>
              <w:top w:val="single" w:sz="4" w:space="0" w:color="auto"/>
              <w:left w:val="single" w:sz="4" w:space="0" w:color="auto"/>
              <w:bottom w:val="single" w:sz="4" w:space="0" w:color="auto"/>
              <w:right w:val="single" w:sz="4" w:space="0" w:color="auto"/>
            </w:tcBorders>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p>
        </w:tc>
        <w:tc>
          <w:tcPr>
            <w:tcW w:w="3057" w:type="dxa"/>
            <w:vMerge/>
            <w:tcBorders>
              <w:top w:val="single" w:sz="4" w:space="0" w:color="auto"/>
              <w:left w:val="single" w:sz="4" w:space="0" w:color="auto"/>
              <w:bottom w:val="single" w:sz="4" w:space="0" w:color="auto"/>
              <w:right w:val="single" w:sz="4" w:space="0" w:color="auto"/>
            </w:tcBorders>
            <w:vAlign w:val="center"/>
            <w:hideMark/>
          </w:tcPr>
          <w:p w:rsidR="00F93E0B" w:rsidRPr="008A7448" w:rsidRDefault="00F93E0B" w:rsidP="008A7448">
            <w:pPr>
              <w:spacing w:before="0" w:after="0"/>
              <w:ind w:left="0" w:firstLine="0"/>
              <w:rPr>
                <w:rFonts w:ascii="Times New Roman" w:eastAsia="Times New Roman" w:hAnsi="Times New Roman" w:cs="Times New Roman"/>
                <w:b/>
                <w:color w:val="000000"/>
                <w:sz w:val="18"/>
                <w:szCs w:val="18"/>
                <w:lang w:eastAsia="es-CO"/>
              </w:rPr>
            </w:pPr>
          </w:p>
        </w:tc>
        <w:tc>
          <w:tcPr>
            <w:tcW w:w="1719" w:type="dxa"/>
            <w:tcBorders>
              <w:top w:val="nil"/>
              <w:left w:val="nil"/>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CONSERVATIVE</w:t>
            </w:r>
          </w:p>
        </w:tc>
        <w:tc>
          <w:tcPr>
            <w:tcW w:w="1367" w:type="dxa"/>
            <w:tcBorders>
              <w:top w:val="nil"/>
              <w:left w:val="nil"/>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NEUTRAL</w:t>
            </w:r>
          </w:p>
        </w:tc>
        <w:tc>
          <w:tcPr>
            <w:tcW w:w="1285" w:type="dxa"/>
            <w:tcBorders>
              <w:top w:val="nil"/>
              <w:left w:val="nil"/>
              <w:bottom w:val="single" w:sz="4" w:space="0" w:color="auto"/>
              <w:right w:val="single" w:sz="4" w:space="0" w:color="auto"/>
            </w:tcBorders>
            <w:shd w:val="clear" w:color="000000" w:fill="B8CCE4"/>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OPTIMISTIC</w:t>
            </w:r>
          </w:p>
        </w:tc>
      </w:tr>
      <w:tr w:rsidR="00F93E0B" w:rsidRPr="008A7448" w:rsidTr="008A7448">
        <w:trPr>
          <w:trHeight w:val="425"/>
          <w:jc w:val="center"/>
        </w:trPr>
        <w:tc>
          <w:tcPr>
            <w:tcW w:w="45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General</w:t>
            </w:r>
          </w:p>
        </w:tc>
        <w:tc>
          <w:tcPr>
            <w:tcW w:w="305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xml:space="preserve"># of benefited cohorts </w:t>
            </w:r>
          </w:p>
        </w:tc>
        <w:tc>
          <w:tcPr>
            <w:tcW w:w="1719"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13</w:t>
            </w:r>
          </w:p>
        </w:tc>
        <w:tc>
          <w:tcPr>
            <w:tcW w:w="136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15</w:t>
            </w:r>
          </w:p>
        </w:tc>
        <w:tc>
          <w:tcPr>
            <w:tcW w:w="1285"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18</w:t>
            </w:r>
          </w:p>
        </w:tc>
      </w:tr>
      <w:tr w:rsidR="00F93E0B" w:rsidRPr="008A7448" w:rsidTr="008A7448">
        <w:trPr>
          <w:trHeight w:val="630"/>
          <w:jc w:val="center"/>
        </w:trPr>
        <w:tc>
          <w:tcPr>
            <w:tcW w:w="452" w:type="dxa"/>
            <w:vMerge/>
            <w:tcBorders>
              <w:top w:val="nil"/>
              <w:left w:val="single" w:sz="4" w:space="0" w:color="auto"/>
              <w:bottom w:val="single" w:sz="4" w:space="0" w:color="auto"/>
              <w:right w:val="single" w:sz="4" w:space="0" w:color="auto"/>
            </w:tcBorders>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p>
        </w:tc>
        <w:tc>
          <w:tcPr>
            <w:tcW w:w="305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xml:space="preserve">Projection Period </w:t>
            </w:r>
          </w:p>
        </w:tc>
        <w:tc>
          <w:tcPr>
            <w:tcW w:w="1719"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62</w:t>
            </w:r>
          </w:p>
        </w:tc>
        <w:tc>
          <w:tcPr>
            <w:tcW w:w="136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62</w:t>
            </w:r>
          </w:p>
        </w:tc>
        <w:tc>
          <w:tcPr>
            <w:tcW w:w="1285"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62</w:t>
            </w:r>
          </w:p>
        </w:tc>
      </w:tr>
      <w:tr w:rsidR="00F93E0B" w:rsidRPr="008A7448" w:rsidTr="008A7448">
        <w:trPr>
          <w:trHeight w:val="766"/>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b/>
                <w:color w:val="000000"/>
                <w:sz w:val="18"/>
                <w:szCs w:val="18"/>
                <w:lang w:eastAsia="es-CO"/>
              </w:rPr>
            </w:pPr>
            <w:r w:rsidRPr="008A7448">
              <w:rPr>
                <w:rFonts w:ascii="Times New Roman" w:eastAsia="Times New Roman" w:hAnsi="Times New Roman" w:cs="Times New Roman"/>
                <w:b/>
                <w:color w:val="000000"/>
                <w:sz w:val="18"/>
                <w:szCs w:val="18"/>
                <w:lang w:eastAsia="es-CO"/>
              </w:rPr>
              <w:t>Impacts</w:t>
            </w:r>
          </w:p>
        </w:tc>
        <w:tc>
          <w:tcPr>
            <w:tcW w:w="305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xml:space="preserve">% of graduated from Standard 6 (cohort that does all the cycle) </w:t>
            </w:r>
          </w:p>
        </w:tc>
        <w:tc>
          <w:tcPr>
            <w:tcW w:w="1719"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26%</w:t>
            </w:r>
          </w:p>
        </w:tc>
        <w:tc>
          <w:tcPr>
            <w:tcW w:w="136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30%</w:t>
            </w:r>
          </w:p>
        </w:tc>
        <w:tc>
          <w:tcPr>
            <w:tcW w:w="1285"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34%</w:t>
            </w:r>
          </w:p>
        </w:tc>
      </w:tr>
      <w:tr w:rsidR="00F93E0B" w:rsidRPr="008A7448" w:rsidTr="008A7448">
        <w:trPr>
          <w:trHeight w:val="600"/>
          <w:jc w:val="center"/>
        </w:trPr>
        <w:tc>
          <w:tcPr>
            <w:tcW w:w="452" w:type="dxa"/>
            <w:vMerge/>
            <w:tcBorders>
              <w:left w:val="single" w:sz="4" w:space="0" w:color="auto"/>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p>
        </w:tc>
        <w:tc>
          <w:tcPr>
            <w:tcW w:w="305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r w:rsidRPr="008A7448">
              <w:rPr>
                <w:rFonts w:ascii="Times New Roman" w:eastAsia="Times New Roman" w:hAnsi="Times New Roman" w:cs="Times New Roman"/>
                <w:color w:val="000000"/>
                <w:sz w:val="18"/>
                <w:szCs w:val="18"/>
                <w:lang w:eastAsia="es-CO"/>
              </w:rPr>
              <w:t xml:space="preserve">Savings in </w:t>
            </w:r>
            <w:r w:rsidR="00FB5931" w:rsidRPr="008A7448">
              <w:rPr>
                <w:rFonts w:ascii="Times New Roman" w:eastAsia="Times New Roman" w:hAnsi="Times New Roman" w:cs="Times New Roman"/>
                <w:color w:val="000000"/>
                <w:sz w:val="18"/>
                <w:szCs w:val="18"/>
                <w:lang w:eastAsia="es-CO"/>
              </w:rPr>
              <w:t>recurrent</w:t>
            </w:r>
            <w:r w:rsidRPr="008A7448">
              <w:rPr>
                <w:rFonts w:ascii="Times New Roman" w:eastAsia="Times New Roman" w:hAnsi="Times New Roman" w:cs="Times New Roman"/>
                <w:color w:val="000000"/>
                <w:sz w:val="18"/>
                <w:szCs w:val="18"/>
                <w:lang w:eastAsia="es-CO"/>
              </w:rPr>
              <w:t xml:space="preserve"> costs by reducing repetition rates (US$ NPV)</w:t>
            </w:r>
          </w:p>
        </w:tc>
        <w:tc>
          <w:tcPr>
            <w:tcW w:w="1719"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ES"/>
              </w:rPr>
              <w:t>828,811</w:t>
            </w:r>
          </w:p>
        </w:tc>
        <w:tc>
          <w:tcPr>
            <w:tcW w:w="136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ES"/>
              </w:rPr>
              <w:t>1,657,623</w:t>
            </w:r>
          </w:p>
        </w:tc>
        <w:tc>
          <w:tcPr>
            <w:tcW w:w="1285"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ES"/>
              </w:rPr>
              <w:t>2,486,434</w:t>
            </w:r>
          </w:p>
        </w:tc>
      </w:tr>
      <w:tr w:rsidR="00F93E0B" w:rsidRPr="008A7448" w:rsidTr="008A7448">
        <w:trPr>
          <w:trHeight w:val="900"/>
          <w:jc w:val="center"/>
        </w:trPr>
        <w:tc>
          <w:tcPr>
            <w:tcW w:w="452" w:type="dxa"/>
            <w:vMerge/>
            <w:tcBorders>
              <w:left w:val="single" w:sz="4" w:space="0" w:color="auto"/>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p>
        </w:tc>
        <w:tc>
          <w:tcPr>
            <w:tcW w:w="305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C00000"/>
                <w:sz w:val="18"/>
                <w:szCs w:val="18"/>
                <w:lang w:eastAsia="es-CO"/>
              </w:rPr>
            </w:pPr>
            <w:r w:rsidRPr="008A7448">
              <w:rPr>
                <w:rFonts w:ascii="Times New Roman" w:eastAsia="Times New Roman" w:hAnsi="Times New Roman" w:cs="Times New Roman"/>
                <w:sz w:val="18"/>
                <w:szCs w:val="18"/>
                <w:lang w:eastAsia="es-CO"/>
              </w:rPr>
              <w:t xml:space="preserve">Higher income due to greater schooling </w:t>
            </w:r>
            <w:r w:rsidRPr="008A7448">
              <w:rPr>
                <w:rFonts w:ascii="Times New Roman" w:eastAsia="Times New Roman" w:hAnsi="Times New Roman" w:cs="Times New Roman"/>
                <w:color w:val="000000"/>
                <w:sz w:val="18"/>
                <w:szCs w:val="18"/>
                <w:lang w:eastAsia="es-CO"/>
              </w:rPr>
              <w:t>(US$ NPV)</w:t>
            </w:r>
          </w:p>
        </w:tc>
        <w:tc>
          <w:tcPr>
            <w:tcW w:w="1719"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35,019,516</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c>
          <w:tcPr>
            <w:tcW w:w="1367"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96,249,279</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c>
          <w:tcPr>
            <w:tcW w:w="1285"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154,182,525</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r>
      <w:tr w:rsidR="00F93E0B" w:rsidRPr="008A7448" w:rsidTr="008A7448">
        <w:trPr>
          <w:trHeight w:val="600"/>
          <w:jc w:val="center"/>
        </w:trPr>
        <w:tc>
          <w:tcPr>
            <w:tcW w:w="452" w:type="dxa"/>
            <w:vMerge/>
            <w:tcBorders>
              <w:left w:val="single" w:sz="4" w:space="0" w:color="auto"/>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rPr>
                <w:rFonts w:ascii="Times New Roman" w:eastAsia="Times New Roman" w:hAnsi="Times New Roman" w:cs="Times New Roman"/>
                <w:color w:val="000000"/>
                <w:sz w:val="18"/>
                <w:szCs w:val="18"/>
                <w:lang w:eastAsia="es-CO"/>
              </w:rPr>
            </w:pP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589" w:hangingChars="327" w:hanging="589"/>
              <w:rPr>
                <w:rFonts w:ascii="Times New Roman" w:eastAsia="Times New Roman" w:hAnsi="Times New Roman" w:cs="Times New Roman"/>
                <w:sz w:val="18"/>
                <w:szCs w:val="18"/>
                <w:lang w:eastAsia="es-CO"/>
              </w:rPr>
            </w:pPr>
          </w:p>
          <w:p w:rsidR="00F93E0B" w:rsidRPr="008A7448" w:rsidRDefault="00F93E0B" w:rsidP="008A7448">
            <w:pPr>
              <w:spacing w:before="0" w:after="0"/>
              <w:ind w:left="589" w:hangingChars="327" w:hanging="589"/>
              <w:rPr>
                <w:rFonts w:ascii="Times New Roman" w:eastAsia="Times New Roman" w:hAnsi="Times New Roman" w:cs="Times New Roman"/>
                <w:sz w:val="18"/>
                <w:szCs w:val="18"/>
                <w:lang w:eastAsia="es-CO"/>
              </w:rPr>
            </w:pPr>
            <w:r w:rsidRPr="008A7448">
              <w:rPr>
                <w:rFonts w:ascii="Times New Roman" w:eastAsia="Times New Roman" w:hAnsi="Times New Roman" w:cs="Times New Roman"/>
                <w:sz w:val="18"/>
                <w:szCs w:val="18"/>
                <w:lang w:eastAsia="es-CO"/>
              </w:rPr>
              <w:t xml:space="preserve">EMIS’s savings </w:t>
            </w:r>
            <w:r w:rsidRPr="008A7448">
              <w:rPr>
                <w:rFonts w:ascii="Times New Roman" w:eastAsia="Times New Roman" w:hAnsi="Times New Roman" w:cs="Times New Roman"/>
                <w:color w:val="000000"/>
                <w:sz w:val="18"/>
                <w:szCs w:val="18"/>
                <w:lang w:eastAsia="es-CO"/>
              </w:rPr>
              <w:t>(US$ NPV)</w:t>
            </w:r>
          </w:p>
          <w:p w:rsidR="00F93E0B" w:rsidRPr="008A7448" w:rsidRDefault="00F93E0B" w:rsidP="008A7448">
            <w:pPr>
              <w:spacing w:before="0" w:after="0"/>
              <w:ind w:left="0" w:firstLine="0"/>
              <w:rPr>
                <w:rFonts w:ascii="Times New Roman" w:eastAsia="Times New Roman" w:hAnsi="Times New Roman" w:cs="Times New Roman"/>
                <w:sz w:val="18"/>
                <w:szCs w:val="18"/>
                <w:lang w:eastAsia="es-CO"/>
              </w:rPr>
            </w:pPr>
          </w:p>
        </w:tc>
        <w:tc>
          <w:tcPr>
            <w:tcW w:w="1719" w:type="dxa"/>
            <w:tcBorders>
              <w:top w:val="single" w:sz="4" w:space="0" w:color="auto"/>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1,229,981</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1,317,837</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1,405,693</w:t>
            </w:r>
          </w:p>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CO"/>
              </w:rPr>
            </w:pPr>
          </w:p>
        </w:tc>
      </w:tr>
    </w:tbl>
    <w:p w:rsidR="00F93E0B" w:rsidRPr="008A7448" w:rsidRDefault="00F93E0B" w:rsidP="00F93E0B">
      <w:pPr>
        <w:pStyle w:val="Default"/>
        <w:spacing w:line="360" w:lineRule="auto"/>
        <w:ind w:left="360"/>
        <w:jc w:val="center"/>
        <w:rPr>
          <w:b/>
          <w:bCs/>
          <w:sz w:val="18"/>
          <w:szCs w:val="18"/>
          <w:lang w:val="en-US"/>
        </w:rPr>
      </w:pPr>
      <w:r w:rsidRPr="008A7448">
        <w:rPr>
          <w:sz w:val="18"/>
          <w:szCs w:val="18"/>
          <w:lang w:val="en-US"/>
        </w:rPr>
        <w:t>Source: Projections based on model</w:t>
      </w:r>
    </w:p>
    <w:p w:rsidR="00032C45" w:rsidRPr="008A7448" w:rsidRDefault="00C743DA" w:rsidP="003A04FC">
      <w:pPr>
        <w:pStyle w:val="Default"/>
        <w:numPr>
          <w:ilvl w:val="0"/>
          <w:numId w:val="33"/>
        </w:numPr>
        <w:spacing w:after="120"/>
        <w:rPr>
          <w:rStyle w:val="Heading1Char"/>
          <w:rFonts w:ascii="Times New Roman" w:hAnsi="Times New Roman" w:cs="Times New Roman"/>
          <w:color w:val="auto"/>
          <w:lang w:val="en-US"/>
        </w:rPr>
      </w:pPr>
      <w:bookmarkStart w:id="182" w:name="_Toc383317530"/>
      <w:r w:rsidRPr="008A7448">
        <w:rPr>
          <w:rStyle w:val="Heading1Char"/>
          <w:rFonts w:ascii="Times New Roman" w:hAnsi="Times New Roman" w:cs="Times New Roman"/>
          <w:color w:val="auto"/>
          <w:lang w:val="en-US"/>
        </w:rPr>
        <w:t>C</w:t>
      </w:r>
      <w:r w:rsidR="006076DA" w:rsidRPr="008A7448">
        <w:rPr>
          <w:rStyle w:val="Heading1Char"/>
          <w:rFonts w:ascii="Times New Roman" w:hAnsi="Times New Roman" w:cs="Times New Roman"/>
          <w:color w:val="auto"/>
          <w:lang w:val="en-US"/>
        </w:rPr>
        <w:t>onclusions</w:t>
      </w:r>
      <w:bookmarkEnd w:id="182"/>
    </w:p>
    <w:p w:rsidR="00FD4DBF" w:rsidRPr="008A7448" w:rsidRDefault="00201222" w:rsidP="003A04FC">
      <w:pPr>
        <w:pStyle w:val="ListParagraph"/>
        <w:numPr>
          <w:ilvl w:val="1"/>
          <w:numId w:val="33"/>
        </w:numPr>
        <w:spacing w:before="80" w:after="80"/>
        <w:ind w:hanging="720"/>
        <w:contextualSpacing w:val="0"/>
        <w:jc w:val="both"/>
        <w:rPr>
          <w:rFonts w:ascii="Times New Roman" w:hAnsi="Times New Roman" w:cs="Times New Roman"/>
        </w:rPr>
      </w:pPr>
      <w:r w:rsidRPr="008A7448">
        <w:rPr>
          <w:rFonts w:ascii="Times New Roman" w:hAnsi="Times New Roman" w:cs="Times New Roman"/>
        </w:rPr>
        <w:t>The cost-benefit analysis allows us to conclude that the project is viable. Under a conservative scenario, we find that the NPV discounted at a rate of 1</w:t>
      </w:r>
      <w:r w:rsidR="00526470">
        <w:rPr>
          <w:rFonts w:ascii="Times New Roman" w:hAnsi="Times New Roman" w:cs="Times New Roman"/>
        </w:rPr>
        <w:t>2% is positive and over US$3</w:t>
      </w:r>
      <w:r w:rsidR="00A94E27">
        <w:rPr>
          <w:rFonts w:ascii="Times New Roman" w:hAnsi="Times New Roman" w:cs="Times New Roman"/>
        </w:rPr>
        <w:t xml:space="preserve"> million. The i</w:t>
      </w:r>
      <w:r w:rsidRPr="008A7448">
        <w:rPr>
          <w:rFonts w:ascii="Times New Roman" w:hAnsi="Times New Roman" w:cs="Times New Roman"/>
        </w:rPr>
        <w:t>nternal rate of return is 12</w:t>
      </w:r>
      <w:r w:rsidR="00F93E0B" w:rsidRPr="008A7448">
        <w:rPr>
          <w:rFonts w:ascii="Times New Roman" w:hAnsi="Times New Roman" w:cs="Times New Roman"/>
        </w:rPr>
        <w:t>.5</w:t>
      </w:r>
      <w:r w:rsidRPr="008A7448">
        <w:rPr>
          <w:rFonts w:ascii="Times New Roman" w:hAnsi="Times New Roman" w:cs="Times New Roman"/>
        </w:rPr>
        <w:t>% and the benefit to cost ratio is 1.0</w:t>
      </w:r>
      <w:r w:rsidR="00F93E0B" w:rsidRPr="008A7448">
        <w:rPr>
          <w:rFonts w:ascii="Times New Roman" w:hAnsi="Times New Roman" w:cs="Times New Roman"/>
        </w:rPr>
        <w:t>9</w:t>
      </w:r>
      <w:r w:rsidR="00A94E27">
        <w:rPr>
          <w:rFonts w:ascii="Times New Roman" w:hAnsi="Times New Roman" w:cs="Times New Roman"/>
        </w:rPr>
        <w:t xml:space="preserve">. </w:t>
      </w:r>
      <w:r w:rsidRPr="008A7448">
        <w:rPr>
          <w:rFonts w:ascii="Times New Roman" w:hAnsi="Times New Roman" w:cs="Times New Roman"/>
        </w:rPr>
        <w:t>Under a neutral scenario, the NPV is</w:t>
      </w:r>
      <w:r w:rsidR="00437E39" w:rsidRPr="008A7448">
        <w:rPr>
          <w:rFonts w:ascii="Times New Roman" w:hAnsi="Times New Roman" w:cs="Times New Roman"/>
        </w:rPr>
        <w:t xml:space="preserve"> </w:t>
      </w:r>
      <w:r w:rsidR="00F93E0B" w:rsidRPr="008A7448">
        <w:rPr>
          <w:rFonts w:ascii="Times New Roman" w:hAnsi="Times New Roman" w:cs="Times New Roman"/>
        </w:rPr>
        <w:t>close to US$38</w:t>
      </w:r>
      <w:r w:rsidRPr="008A7448">
        <w:rPr>
          <w:rFonts w:ascii="Times New Roman" w:hAnsi="Times New Roman" w:cs="Times New Roman"/>
        </w:rPr>
        <w:t xml:space="preserve"> million with a benefit to cost ratio of 1.</w:t>
      </w:r>
      <w:r w:rsidR="00F93E0B" w:rsidRPr="008A7448">
        <w:rPr>
          <w:rFonts w:ascii="Times New Roman" w:hAnsi="Times New Roman" w:cs="Times New Roman"/>
        </w:rPr>
        <w:t>63</w:t>
      </w:r>
      <w:r w:rsidRPr="008A7448">
        <w:rPr>
          <w:rFonts w:ascii="Times New Roman" w:hAnsi="Times New Roman" w:cs="Times New Roman"/>
        </w:rPr>
        <w:t>. T</w:t>
      </w:r>
      <w:r w:rsidR="006527B5" w:rsidRPr="008A7448">
        <w:rPr>
          <w:rFonts w:ascii="Times New Roman" w:hAnsi="Times New Roman" w:cs="Times New Roman"/>
        </w:rPr>
        <w:t xml:space="preserve">he </w:t>
      </w:r>
      <w:r w:rsidRPr="008A7448">
        <w:rPr>
          <w:rFonts w:ascii="Times New Roman" w:hAnsi="Times New Roman" w:cs="Times New Roman"/>
        </w:rPr>
        <w:t>ex-post cost-benefit analysis will show what scenario is achieved</w:t>
      </w:r>
      <w:r w:rsidR="00911852">
        <w:rPr>
          <w:rFonts w:ascii="Times New Roman" w:hAnsi="Times New Roman" w:cs="Times New Roman"/>
        </w:rPr>
        <w:t xml:space="preserve"> </w:t>
      </w:r>
      <w:r w:rsidR="00911852" w:rsidRPr="00AE7C75">
        <w:rPr>
          <w:rFonts w:ascii="Times New Roman" w:hAnsi="Times New Roman" w:cs="Times New Roman"/>
          <w:i/>
        </w:rPr>
        <w:t>de facto</w:t>
      </w:r>
      <w:r w:rsidRPr="008A7448">
        <w:rPr>
          <w:rFonts w:ascii="Times New Roman" w:hAnsi="Times New Roman" w:cs="Times New Roman"/>
        </w:rPr>
        <w:t>. This</w:t>
      </w:r>
      <w:r w:rsidR="004361C7">
        <w:rPr>
          <w:rFonts w:ascii="Times New Roman" w:hAnsi="Times New Roman" w:cs="Times New Roman"/>
        </w:rPr>
        <w:t>,</w:t>
      </w:r>
      <w:r w:rsidRPr="008A7448">
        <w:rPr>
          <w:rFonts w:ascii="Times New Roman" w:hAnsi="Times New Roman" w:cs="Times New Roman"/>
        </w:rPr>
        <w:t xml:space="preserve"> of course</w:t>
      </w:r>
      <w:r w:rsidR="004361C7">
        <w:rPr>
          <w:rFonts w:ascii="Times New Roman" w:hAnsi="Times New Roman" w:cs="Times New Roman"/>
        </w:rPr>
        <w:t>,</w:t>
      </w:r>
      <w:r w:rsidR="006527B5" w:rsidRPr="008A7448">
        <w:rPr>
          <w:rFonts w:ascii="Times New Roman" w:hAnsi="Times New Roman" w:cs="Times New Roman"/>
        </w:rPr>
        <w:t xml:space="preserve"> depends entirely </w:t>
      </w:r>
      <w:r w:rsidRPr="008A7448">
        <w:rPr>
          <w:rFonts w:ascii="Times New Roman" w:hAnsi="Times New Roman" w:cs="Times New Roman"/>
        </w:rPr>
        <w:t xml:space="preserve">on the </w:t>
      </w:r>
      <w:r w:rsidR="006527B5" w:rsidRPr="008A7448">
        <w:rPr>
          <w:rFonts w:ascii="Times New Roman" w:hAnsi="Times New Roman" w:cs="Times New Roman"/>
        </w:rPr>
        <w:t xml:space="preserve">success of </w:t>
      </w:r>
      <w:r w:rsidR="004361C7">
        <w:rPr>
          <w:rFonts w:ascii="Times New Roman" w:hAnsi="Times New Roman" w:cs="Times New Roman"/>
        </w:rPr>
        <w:t xml:space="preserve">the </w:t>
      </w:r>
      <w:r w:rsidRPr="008A7448">
        <w:rPr>
          <w:rFonts w:ascii="Times New Roman" w:hAnsi="Times New Roman" w:cs="Times New Roman"/>
        </w:rPr>
        <w:t>program implementation</w:t>
      </w:r>
      <w:r w:rsidR="00FD4DBF" w:rsidRPr="008A7448">
        <w:rPr>
          <w:rFonts w:ascii="Times New Roman" w:hAnsi="Times New Roman" w:cs="Times New Roman"/>
        </w:rPr>
        <w:t>.</w:t>
      </w:r>
    </w:p>
    <w:p w:rsidR="00EA0A4D" w:rsidRPr="008A7448" w:rsidRDefault="007F15C3" w:rsidP="003A04FC">
      <w:pPr>
        <w:pStyle w:val="ListParagraph"/>
        <w:numPr>
          <w:ilvl w:val="1"/>
          <w:numId w:val="33"/>
        </w:numPr>
        <w:spacing w:before="80" w:after="80"/>
        <w:ind w:hanging="720"/>
        <w:contextualSpacing w:val="0"/>
        <w:jc w:val="both"/>
      </w:pPr>
      <w:r w:rsidRPr="008A7448">
        <w:rPr>
          <w:rFonts w:ascii="Times New Roman" w:hAnsi="Times New Roman" w:cs="Times New Roman"/>
        </w:rPr>
        <w:t xml:space="preserve">If we break the analysis down by component, we see that </w:t>
      </w:r>
      <w:r w:rsidR="00EA0A4D" w:rsidRPr="008A7448">
        <w:rPr>
          <w:rFonts w:ascii="Times New Roman" w:hAnsi="Times New Roman" w:cs="Times New Roman"/>
        </w:rPr>
        <w:t>Component I, representing 4</w:t>
      </w:r>
      <w:r w:rsidR="00F93E0B" w:rsidRPr="008A7448">
        <w:rPr>
          <w:rFonts w:ascii="Times New Roman" w:hAnsi="Times New Roman" w:cs="Times New Roman"/>
        </w:rPr>
        <w:t>3</w:t>
      </w:r>
      <w:r w:rsidR="00EA0A4D" w:rsidRPr="008A7448">
        <w:rPr>
          <w:rFonts w:ascii="Times New Roman" w:hAnsi="Times New Roman" w:cs="Times New Roman"/>
        </w:rPr>
        <w:t>% of the investment</w:t>
      </w:r>
      <w:r w:rsidR="004361C7">
        <w:rPr>
          <w:rFonts w:ascii="Times New Roman" w:hAnsi="Times New Roman" w:cs="Times New Roman"/>
        </w:rPr>
        <w:t>,</w:t>
      </w:r>
      <w:r w:rsidR="00EA0A4D" w:rsidRPr="008A7448">
        <w:rPr>
          <w:rFonts w:ascii="Times New Roman" w:hAnsi="Times New Roman" w:cs="Times New Roman"/>
        </w:rPr>
        <w:t xml:space="preserve"> </w:t>
      </w:r>
      <w:r w:rsidRPr="008A7448">
        <w:rPr>
          <w:rFonts w:ascii="Times New Roman" w:hAnsi="Times New Roman" w:cs="Times New Roman"/>
        </w:rPr>
        <w:t xml:space="preserve">under the conservative scenario accounts for </w:t>
      </w:r>
      <w:r w:rsidR="00F93E0B" w:rsidRPr="008A7448">
        <w:rPr>
          <w:rFonts w:ascii="Times New Roman" w:hAnsi="Times New Roman" w:cs="Times New Roman"/>
        </w:rPr>
        <w:t>96.68</w:t>
      </w:r>
      <w:r w:rsidR="00EA0A4D" w:rsidRPr="008A7448">
        <w:rPr>
          <w:rFonts w:ascii="Times New Roman" w:hAnsi="Times New Roman" w:cs="Times New Roman"/>
        </w:rPr>
        <w:t>% of total program benefits (</w:t>
      </w:r>
      <w:r w:rsidR="00F93E0B" w:rsidRPr="008A7448">
        <w:rPr>
          <w:rFonts w:ascii="Times New Roman" w:hAnsi="Times New Roman" w:cs="Times New Roman"/>
        </w:rPr>
        <w:t>2.24</w:t>
      </w:r>
      <w:r w:rsidR="00EA0A4D" w:rsidRPr="008A7448">
        <w:rPr>
          <w:rFonts w:ascii="Times New Roman" w:hAnsi="Times New Roman" w:cs="Times New Roman"/>
        </w:rPr>
        <w:t xml:space="preserve"> percentage point</w:t>
      </w:r>
      <w:r w:rsidR="00437E39" w:rsidRPr="008A7448">
        <w:rPr>
          <w:rFonts w:ascii="Times New Roman" w:hAnsi="Times New Roman" w:cs="Times New Roman"/>
        </w:rPr>
        <w:t>s</w:t>
      </w:r>
      <w:r w:rsidR="00EA0A4D" w:rsidRPr="008A7448">
        <w:rPr>
          <w:rFonts w:ascii="Times New Roman" w:hAnsi="Times New Roman" w:cs="Times New Roman"/>
        </w:rPr>
        <w:t xml:space="preserve"> come from savings in </w:t>
      </w:r>
      <w:r w:rsidR="00FB5931" w:rsidRPr="008A7448">
        <w:rPr>
          <w:rFonts w:ascii="Times New Roman" w:hAnsi="Times New Roman" w:cs="Times New Roman"/>
        </w:rPr>
        <w:t>recurrent</w:t>
      </w:r>
      <w:r w:rsidR="00EA0A4D" w:rsidRPr="008A7448">
        <w:rPr>
          <w:rFonts w:ascii="Times New Roman" w:hAnsi="Times New Roman" w:cs="Times New Roman"/>
        </w:rPr>
        <w:t xml:space="preserve"> costs by reducing repetition rates and </w:t>
      </w:r>
      <w:r w:rsidR="00F93E0B" w:rsidRPr="008A7448">
        <w:rPr>
          <w:rFonts w:ascii="Times New Roman" w:hAnsi="Times New Roman" w:cs="Times New Roman"/>
        </w:rPr>
        <w:t>94.45</w:t>
      </w:r>
      <w:r w:rsidR="00EA0A4D" w:rsidRPr="008A7448">
        <w:rPr>
          <w:rFonts w:ascii="Times New Roman" w:hAnsi="Times New Roman" w:cs="Times New Roman"/>
        </w:rPr>
        <w:t xml:space="preserve"> percentage points </w:t>
      </w:r>
      <w:r w:rsidR="00437E39" w:rsidRPr="008A7448">
        <w:rPr>
          <w:rFonts w:ascii="Times New Roman" w:hAnsi="Times New Roman" w:cs="Times New Roman"/>
        </w:rPr>
        <w:t xml:space="preserve">come </w:t>
      </w:r>
      <w:r w:rsidR="00EA0A4D" w:rsidRPr="008A7448">
        <w:rPr>
          <w:rFonts w:ascii="Times New Roman" w:hAnsi="Times New Roman" w:cs="Times New Roman"/>
        </w:rPr>
        <w:t>from higher income due to greater schooling). The ex-ante evaluation of the benefits of Component I indica</w:t>
      </w:r>
      <w:r w:rsidR="00387651" w:rsidRPr="008A7448">
        <w:rPr>
          <w:rFonts w:ascii="Times New Roman" w:hAnsi="Times New Roman" w:cs="Times New Roman"/>
        </w:rPr>
        <w:t xml:space="preserve">tes that </w:t>
      </w:r>
      <w:r w:rsidR="003F77C6">
        <w:rPr>
          <w:rFonts w:ascii="Times New Roman" w:hAnsi="Times New Roman" w:cs="Times New Roman"/>
        </w:rPr>
        <w:t xml:space="preserve">the </w:t>
      </w:r>
      <w:r w:rsidR="00387651" w:rsidRPr="008A7448">
        <w:rPr>
          <w:rFonts w:ascii="Times New Roman" w:hAnsi="Times New Roman" w:cs="Times New Roman"/>
        </w:rPr>
        <w:t>NPV</w:t>
      </w:r>
      <w:r w:rsidR="00EA0A4D" w:rsidRPr="008A7448">
        <w:rPr>
          <w:rFonts w:ascii="Times New Roman" w:hAnsi="Times New Roman" w:cs="Times New Roman"/>
        </w:rPr>
        <w:t xml:space="preserve"> is positive and reaches 10</w:t>
      </w:r>
      <w:r w:rsidR="00F93E0B" w:rsidRPr="008A7448">
        <w:rPr>
          <w:rFonts w:ascii="Times New Roman" w:hAnsi="Times New Roman" w:cs="Times New Roman"/>
        </w:rPr>
        <w:t>9</w:t>
      </w:r>
      <w:r w:rsidR="00437E39" w:rsidRPr="008A7448">
        <w:rPr>
          <w:rFonts w:ascii="Times New Roman" w:hAnsi="Times New Roman" w:cs="Times New Roman"/>
        </w:rPr>
        <w:t>.</w:t>
      </w:r>
      <w:r w:rsidR="00F93E0B" w:rsidRPr="008A7448">
        <w:rPr>
          <w:rFonts w:ascii="Times New Roman" w:hAnsi="Times New Roman" w:cs="Times New Roman"/>
        </w:rPr>
        <w:t>26</w:t>
      </w:r>
      <w:r w:rsidR="00EA0A4D" w:rsidRPr="008A7448">
        <w:rPr>
          <w:rFonts w:ascii="Times New Roman" w:hAnsi="Times New Roman" w:cs="Times New Roman"/>
        </w:rPr>
        <w:t>% of its costs.</w:t>
      </w:r>
    </w:p>
    <w:p w:rsidR="00AC6C61" w:rsidRPr="008A7448" w:rsidRDefault="00EA0A4D" w:rsidP="001634AB">
      <w:pPr>
        <w:pStyle w:val="ListParagraph"/>
        <w:spacing w:before="240" w:after="0"/>
        <w:ind w:firstLine="0"/>
        <w:contextualSpacing w:val="0"/>
        <w:jc w:val="center"/>
        <w:rPr>
          <w:rFonts w:ascii="Times New Roman" w:hAnsi="Times New Roman" w:cs="Times New Roman"/>
          <w:sz w:val="20"/>
          <w:szCs w:val="20"/>
        </w:rPr>
      </w:pPr>
      <w:r w:rsidRPr="008A7448">
        <w:rPr>
          <w:rFonts w:ascii="Times New Roman" w:hAnsi="Times New Roman" w:cs="Times New Roman"/>
          <w:sz w:val="20"/>
          <w:szCs w:val="20"/>
        </w:rPr>
        <w:t xml:space="preserve">Table 27. </w:t>
      </w:r>
      <w:r w:rsidR="00AC6C61" w:rsidRPr="008A7448">
        <w:rPr>
          <w:rFonts w:ascii="Times New Roman" w:hAnsi="Times New Roman" w:cs="Times New Roman"/>
          <w:sz w:val="20"/>
          <w:szCs w:val="20"/>
        </w:rPr>
        <w:t>NPV Benefits Component I</w:t>
      </w:r>
    </w:p>
    <w:tbl>
      <w:tblPr>
        <w:tblW w:w="6594" w:type="dxa"/>
        <w:jc w:val="center"/>
        <w:tblInd w:w="-287" w:type="dxa"/>
        <w:tblLayout w:type="fixed"/>
        <w:tblCellMar>
          <w:left w:w="70" w:type="dxa"/>
          <w:right w:w="70" w:type="dxa"/>
        </w:tblCellMar>
        <w:tblLook w:val="04A0" w:firstRow="1" w:lastRow="0" w:firstColumn="1" w:lastColumn="0" w:noHBand="0" w:noVBand="1"/>
      </w:tblPr>
      <w:tblGrid>
        <w:gridCol w:w="4468"/>
        <w:gridCol w:w="1318"/>
        <w:gridCol w:w="808"/>
      </w:tblGrid>
      <w:tr w:rsidR="00AC6C61" w:rsidRPr="008A7448" w:rsidTr="003A04FC">
        <w:trPr>
          <w:trHeight w:val="188"/>
          <w:jc w:val="center"/>
        </w:trPr>
        <w:tc>
          <w:tcPr>
            <w:tcW w:w="446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AC6C61" w:rsidRPr="008A7448" w:rsidRDefault="00AC6C61" w:rsidP="00865BA6">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BENEFITS COMPONENT I</w:t>
            </w:r>
          </w:p>
        </w:tc>
        <w:tc>
          <w:tcPr>
            <w:tcW w:w="1318" w:type="dxa"/>
            <w:tcBorders>
              <w:top w:val="single" w:sz="4" w:space="0" w:color="auto"/>
              <w:left w:val="nil"/>
              <w:bottom w:val="single" w:sz="4" w:space="0" w:color="auto"/>
              <w:right w:val="single" w:sz="4" w:space="0" w:color="auto"/>
            </w:tcBorders>
            <w:shd w:val="clear" w:color="000000" w:fill="B8CCE4"/>
            <w:vAlign w:val="center"/>
            <w:hideMark/>
          </w:tcPr>
          <w:p w:rsidR="00AC6C61" w:rsidRPr="008A7448" w:rsidRDefault="00AC6C61" w:rsidP="00865BA6">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US$</w:t>
            </w:r>
          </w:p>
        </w:tc>
        <w:tc>
          <w:tcPr>
            <w:tcW w:w="808" w:type="dxa"/>
            <w:tcBorders>
              <w:top w:val="single" w:sz="4" w:space="0" w:color="auto"/>
              <w:left w:val="nil"/>
              <w:bottom w:val="single" w:sz="4" w:space="0" w:color="auto"/>
              <w:right w:val="single" w:sz="4" w:space="0" w:color="auto"/>
            </w:tcBorders>
            <w:shd w:val="clear" w:color="000000" w:fill="B8CCE4"/>
            <w:noWrap/>
            <w:vAlign w:val="center"/>
            <w:hideMark/>
          </w:tcPr>
          <w:p w:rsidR="00AC6C61" w:rsidRPr="008A7448" w:rsidRDefault="00AC6C61" w:rsidP="00865BA6">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w:t>
            </w:r>
          </w:p>
        </w:tc>
      </w:tr>
      <w:tr w:rsidR="00F93E0B" w:rsidRPr="008A7448" w:rsidTr="003A04FC">
        <w:trPr>
          <w:trHeight w:val="170"/>
          <w:jc w:val="center"/>
        </w:trPr>
        <w:tc>
          <w:tcPr>
            <w:tcW w:w="4468" w:type="dxa"/>
            <w:tcBorders>
              <w:top w:val="single" w:sz="4" w:space="0" w:color="auto"/>
              <w:left w:val="single" w:sz="4" w:space="0" w:color="auto"/>
              <w:bottom w:val="nil"/>
              <w:right w:val="single" w:sz="4" w:space="0" w:color="auto"/>
            </w:tcBorders>
            <w:shd w:val="clear" w:color="000000" w:fill="FFFFFF"/>
            <w:noWrap/>
            <w:vAlign w:val="center"/>
            <w:hideMark/>
          </w:tcPr>
          <w:p w:rsidR="00F93E0B" w:rsidRPr="008A7448" w:rsidRDefault="00F93E0B" w:rsidP="00865BA6">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 xml:space="preserve">Savings in </w:t>
            </w:r>
            <w:r w:rsidR="00FB5931" w:rsidRPr="008A7448">
              <w:rPr>
                <w:rFonts w:ascii="Times New Roman" w:eastAsia="Times New Roman" w:hAnsi="Times New Roman" w:cs="Times New Roman"/>
                <w:color w:val="000000"/>
                <w:sz w:val="18"/>
                <w:szCs w:val="18"/>
                <w:lang w:eastAsia="es-ES"/>
              </w:rPr>
              <w:t>recurrent</w:t>
            </w:r>
            <w:r w:rsidRPr="008A7448">
              <w:rPr>
                <w:rFonts w:ascii="Times New Roman" w:eastAsia="Times New Roman" w:hAnsi="Times New Roman" w:cs="Times New Roman"/>
                <w:color w:val="000000"/>
                <w:sz w:val="18"/>
                <w:szCs w:val="18"/>
                <w:lang w:eastAsia="es-ES"/>
              </w:rPr>
              <w:t xml:space="preserve"> costs by reducing repetition rates</w:t>
            </w:r>
          </w:p>
        </w:tc>
        <w:tc>
          <w:tcPr>
            <w:tcW w:w="1318" w:type="dxa"/>
            <w:tcBorders>
              <w:top w:val="single" w:sz="4" w:space="0" w:color="auto"/>
              <w:left w:val="nil"/>
              <w:bottom w:val="nil"/>
              <w:right w:val="single" w:sz="4" w:space="0" w:color="auto"/>
            </w:tcBorders>
            <w:shd w:val="clear" w:color="000000" w:fill="FFFFFF"/>
            <w:vAlign w:val="center"/>
            <w:hideMark/>
          </w:tcPr>
          <w:p w:rsidR="00F93E0B" w:rsidRPr="008A7448" w:rsidRDefault="00F93E0B"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828,811</w:t>
            </w:r>
          </w:p>
        </w:tc>
        <w:tc>
          <w:tcPr>
            <w:tcW w:w="808" w:type="dxa"/>
            <w:tcBorders>
              <w:top w:val="single" w:sz="4" w:space="0" w:color="auto"/>
              <w:left w:val="nil"/>
              <w:bottom w:val="nil"/>
              <w:right w:val="single" w:sz="4" w:space="0" w:color="auto"/>
            </w:tcBorders>
            <w:shd w:val="clear" w:color="000000" w:fill="FFFFFF"/>
            <w:noWrap/>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2.24</w:t>
            </w:r>
          </w:p>
        </w:tc>
      </w:tr>
      <w:tr w:rsidR="00F93E0B" w:rsidRPr="008A7448" w:rsidTr="003A04FC">
        <w:trPr>
          <w:trHeight w:val="162"/>
          <w:jc w:val="center"/>
        </w:trPr>
        <w:tc>
          <w:tcPr>
            <w:tcW w:w="4468" w:type="dxa"/>
            <w:tcBorders>
              <w:top w:val="nil"/>
              <w:left w:val="single" w:sz="4" w:space="0" w:color="auto"/>
              <w:bottom w:val="nil"/>
              <w:right w:val="single" w:sz="4" w:space="0" w:color="auto"/>
            </w:tcBorders>
            <w:shd w:val="clear" w:color="000000" w:fill="FFFFFF"/>
            <w:noWrap/>
            <w:vAlign w:val="center"/>
            <w:hideMark/>
          </w:tcPr>
          <w:p w:rsidR="00F93E0B" w:rsidRPr="008A7448" w:rsidRDefault="00F93E0B" w:rsidP="00865BA6">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Higher income due to greater schooling</w:t>
            </w:r>
          </w:p>
        </w:tc>
        <w:tc>
          <w:tcPr>
            <w:tcW w:w="1318" w:type="dxa"/>
            <w:tcBorders>
              <w:top w:val="nil"/>
              <w:left w:val="nil"/>
              <w:bottom w:val="nil"/>
              <w:right w:val="single" w:sz="4" w:space="0" w:color="auto"/>
            </w:tcBorders>
            <w:shd w:val="clear" w:color="000000" w:fill="FFFFFF"/>
            <w:vAlign w:val="center"/>
            <w:hideMark/>
          </w:tcPr>
          <w:p w:rsidR="00F93E0B" w:rsidRPr="008A7448" w:rsidRDefault="00F93E0B"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37,019,516</w:t>
            </w:r>
          </w:p>
        </w:tc>
        <w:tc>
          <w:tcPr>
            <w:tcW w:w="808" w:type="dxa"/>
            <w:tcBorders>
              <w:top w:val="nil"/>
              <w:left w:val="nil"/>
              <w:bottom w:val="nil"/>
              <w:right w:val="single" w:sz="4" w:space="0" w:color="auto"/>
            </w:tcBorders>
            <w:shd w:val="clear" w:color="000000" w:fill="FFFFFF"/>
            <w:noWrap/>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94.45</w:t>
            </w:r>
          </w:p>
        </w:tc>
      </w:tr>
      <w:tr w:rsidR="00F93E0B" w:rsidRPr="008A7448" w:rsidTr="003A04FC">
        <w:trPr>
          <w:trHeight w:val="153"/>
          <w:jc w:val="center"/>
        </w:trPr>
        <w:tc>
          <w:tcPr>
            <w:tcW w:w="4468" w:type="dxa"/>
            <w:tcBorders>
              <w:top w:val="nil"/>
              <w:left w:val="single" w:sz="4" w:space="0" w:color="auto"/>
              <w:bottom w:val="single" w:sz="4" w:space="0" w:color="auto"/>
              <w:right w:val="single" w:sz="4" w:space="0" w:color="auto"/>
            </w:tcBorders>
            <w:shd w:val="clear" w:color="000000" w:fill="FFFFFF"/>
            <w:noWrap/>
            <w:vAlign w:val="center"/>
            <w:hideMark/>
          </w:tcPr>
          <w:p w:rsidR="00F93E0B" w:rsidRPr="008A7448" w:rsidRDefault="00F93E0B" w:rsidP="00865BA6">
            <w:pPr>
              <w:spacing w:before="0" w:after="0"/>
              <w:ind w:left="0" w:firstLine="0"/>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TOTAL PROGRAM BENEFITS</w:t>
            </w:r>
          </w:p>
        </w:tc>
        <w:tc>
          <w:tcPr>
            <w:tcW w:w="1318" w:type="dxa"/>
            <w:tcBorders>
              <w:top w:val="nil"/>
              <w:left w:val="nil"/>
              <w:bottom w:val="single" w:sz="4" w:space="0" w:color="auto"/>
              <w:right w:val="single" w:sz="4" w:space="0" w:color="auto"/>
            </w:tcBorders>
            <w:shd w:val="clear" w:color="000000" w:fill="FFFFFF"/>
            <w:vAlign w:val="center"/>
            <w:hideMark/>
          </w:tcPr>
          <w:p w:rsidR="00F93E0B" w:rsidRPr="008A7448" w:rsidRDefault="00F93E0B" w:rsidP="008A7448">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37,078,308</w:t>
            </w:r>
          </w:p>
        </w:tc>
        <w:tc>
          <w:tcPr>
            <w:tcW w:w="808" w:type="dxa"/>
            <w:tcBorders>
              <w:top w:val="nil"/>
              <w:left w:val="nil"/>
              <w:bottom w:val="single" w:sz="4" w:space="0" w:color="auto"/>
              <w:right w:val="single" w:sz="4" w:space="0" w:color="auto"/>
            </w:tcBorders>
            <w:shd w:val="clear" w:color="000000" w:fill="FFFFFF"/>
            <w:noWrap/>
            <w:vAlign w:val="bottom"/>
            <w:hideMark/>
          </w:tcPr>
          <w:p w:rsidR="00F93E0B" w:rsidRPr="008A7448" w:rsidRDefault="00F93E0B" w:rsidP="008A7448">
            <w:pPr>
              <w:spacing w:before="0" w:after="0"/>
              <w:ind w:left="0" w:firstLine="0"/>
              <w:jc w:val="center"/>
              <w:rPr>
                <w:rFonts w:ascii="Times New Roman" w:eastAsia="Times New Roman" w:hAnsi="Times New Roman" w:cs="Times New Roman"/>
                <w:lang w:eastAsia="es-ES"/>
              </w:rPr>
            </w:pPr>
          </w:p>
        </w:tc>
      </w:tr>
    </w:tbl>
    <w:p w:rsidR="00AC6C61" w:rsidRPr="008A7448" w:rsidRDefault="00AC6C61" w:rsidP="00AC6C61">
      <w:pPr>
        <w:spacing w:before="0" w:after="0" w:line="360" w:lineRule="auto"/>
        <w:jc w:val="center"/>
        <w:rPr>
          <w:rFonts w:ascii="Times New Roman" w:hAnsi="Times New Roman" w:cs="Times New Roman"/>
          <w:sz w:val="18"/>
          <w:szCs w:val="18"/>
        </w:rPr>
      </w:pPr>
      <w:r w:rsidRPr="008A7448">
        <w:rPr>
          <w:rFonts w:ascii="Times New Roman" w:hAnsi="Times New Roman" w:cs="Times New Roman"/>
          <w:sz w:val="18"/>
          <w:szCs w:val="18"/>
        </w:rPr>
        <w:t xml:space="preserve">Source: </w:t>
      </w:r>
      <w:r w:rsidR="007F15C3" w:rsidRPr="008A7448">
        <w:rPr>
          <w:rFonts w:ascii="Times New Roman" w:hAnsi="Times New Roman" w:cs="Times New Roman"/>
          <w:sz w:val="18"/>
          <w:szCs w:val="18"/>
        </w:rPr>
        <w:t>Projections based on model</w:t>
      </w:r>
    </w:p>
    <w:p w:rsidR="00AC6C61" w:rsidRPr="008A7448" w:rsidRDefault="00AC6C61" w:rsidP="003A04FC">
      <w:pPr>
        <w:pStyle w:val="ListParagraph"/>
        <w:numPr>
          <w:ilvl w:val="1"/>
          <w:numId w:val="33"/>
        </w:numPr>
        <w:spacing w:before="80" w:after="80"/>
        <w:ind w:hanging="720"/>
        <w:jc w:val="both"/>
        <w:rPr>
          <w:rFonts w:ascii="Times New Roman" w:hAnsi="Times New Roman" w:cs="Times New Roman"/>
        </w:rPr>
      </w:pPr>
      <w:r w:rsidRPr="008A7448">
        <w:rPr>
          <w:rFonts w:ascii="Times New Roman" w:hAnsi="Times New Roman" w:cs="Times New Roman"/>
        </w:rPr>
        <w:t xml:space="preserve">Under our conservative scenario, the benefits of Component II represent </w:t>
      </w:r>
      <w:r w:rsidR="00F93E0B" w:rsidRPr="008A7448">
        <w:rPr>
          <w:rFonts w:ascii="Times New Roman" w:hAnsi="Times New Roman" w:cs="Times New Roman"/>
        </w:rPr>
        <w:t>3.32</w:t>
      </w:r>
      <w:r w:rsidRPr="008A7448">
        <w:rPr>
          <w:rFonts w:ascii="Times New Roman" w:hAnsi="Times New Roman" w:cs="Times New Roman"/>
        </w:rPr>
        <w:t>% of total program benefits. The ex-ante</w:t>
      </w:r>
      <w:r w:rsidR="004361C7">
        <w:rPr>
          <w:rFonts w:ascii="Times New Roman" w:hAnsi="Times New Roman" w:cs="Times New Roman"/>
        </w:rPr>
        <w:t xml:space="preserve"> evaluation of the benefits of </w:t>
      </w:r>
      <w:r w:rsidRPr="008A7448">
        <w:rPr>
          <w:rFonts w:ascii="Times New Roman" w:hAnsi="Times New Roman" w:cs="Times New Roman"/>
        </w:rPr>
        <w:t xml:space="preserve">Component </w:t>
      </w:r>
      <w:r w:rsidR="00387651" w:rsidRPr="008A7448">
        <w:rPr>
          <w:rFonts w:ascii="Times New Roman" w:hAnsi="Times New Roman" w:cs="Times New Roman"/>
        </w:rPr>
        <w:t xml:space="preserve">II indicates that the </w:t>
      </w:r>
      <w:r w:rsidR="00F93E0B" w:rsidRPr="008A7448">
        <w:rPr>
          <w:rFonts w:ascii="Times New Roman" w:hAnsi="Times New Roman" w:cs="Times New Roman"/>
        </w:rPr>
        <w:t>NPV is positive and reaches 106.4</w:t>
      </w:r>
      <w:r w:rsidRPr="008A7448">
        <w:rPr>
          <w:rFonts w:ascii="Times New Roman" w:hAnsi="Times New Roman" w:cs="Times New Roman"/>
        </w:rPr>
        <w:t>% of its costs.</w:t>
      </w:r>
    </w:p>
    <w:p w:rsidR="00AC6C61" w:rsidRPr="008A7448" w:rsidRDefault="00387651" w:rsidP="00AC6C61">
      <w:pPr>
        <w:pStyle w:val="Default"/>
        <w:spacing w:line="360" w:lineRule="auto"/>
        <w:jc w:val="center"/>
        <w:rPr>
          <w:sz w:val="20"/>
          <w:szCs w:val="20"/>
          <w:lang w:val="en-US"/>
        </w:rPr>
      </w:pPr>
      <w:r w:rsidRPr="008A7448">
        <w:rPr>
          <w:sz w:val="20"/>
          <w:szCs w:val="20"/>
          <w:lang w:val="en-US"/>
        </w:rPr>
        <w:t xml:space="preserve">Table 28. </w:t>
      </w:r>
      <w:r w:rsidR="00AC6C61" w:rsidRPr="008A7448">
        <w:rPr>
          <w:sz w:val="20"/>
          <w:szCs w:val="20"/>
          <w:lang w:val="en-US"/>
        </w:rPr>
        <w:t>NPV Benefits Component II</w:t>
      </w:r>
    </w:p>
    <w:tbl>
      <w:tblPr>
        <w:tblW w:w="6629" w:type="dxa"/>
        <w:jc w:val="center"/>
        <w:tblInd w:w="-247" w:type="dxa"/>
        <w:tblCellMar>
          <w:left w:w="70" w:type="dxa"/>
          <w:right w:w="70" w:type="dxa"/>
        </w:tblCellMar>
        <w:tblLook w:val="04A0" w:firstRow="1" w:lastRow="0" w:firstColumn="1" w:lastColumn="0" w:noHBand="0" w:noVBand="1"/>
      </w:tblPr>
      <w:tblGrid>
        <w:gridCol w:w="4494"/>
        <w:gridCol w:w="1371"/>
        <w:gridCol w:w="764"/>
      </w:tblGrid>
      <w:tr w:rsidR="00AC6C61" w:rsidRPr="008A7448" w:rsidTr="003A04FC">
        <w:trPr>
          <w:trHeight w:val="179"/>
          <w:jc w:val="center"/>
        </w:trPr>
        <w:tc>
          <w:tcPr>
            <w:tcW w:w="4494"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AC6C61" w:rsidRPr="008A7448" w:rsidRDefault="00AC6C61" w:rsidP="003A04FC">
            <w:pPr>
              <w:spacing w:before="0" w:after="0"/>
              <w:ind w:left="0" w:firstLine="0"/>
              <w:jc w:val="center"/>
              <w:rPr>
                <w:rFonts w:ascii="Times New Roman" w:eastAsia="Times New Roman" w:hAnsi="Times New Roman" w:cs="Times New Roman"/>
                <w:b/>
                <w:bCs/>
                <w:color w:val="000000"/>
                <w:sz w:val="18"/>
                <w:szCs w:val="18"/>
                <w:lang w:eastAsia="es-ES"/>
              </w:rPr>
            </w:pPr>
            <w:bookmarkStart w:id="183" w:name="_GoBack"/>
            <w:r w:rsidRPr="008A7448">
              <w:rPr>
                <w:rFonts w:ascii="Times New Roman" w:eastAsia="Times New Roman" w:hAnsi="Times New Roman" w:cs="Times New Roman"/>
                <w:b/>
                <w:bCs/>
                <w:color w:val="000000"/>
                <w:sz w:val="18"/>
                <w:szCs w:val="18"/>
                <w:lang w:eastAsia="es-ES"/>
              </w:rPr>
              <w:t>BENEFITS COMPONENT II</w:t>
            </w:r>
            <w:bookmarkEnd w:id="183"/>
          </w:p>
        </w:tc>
        <w:tc>
          <w:tcPr>
            <w:tcW w:w="137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C6C61" w:rsidRPr="008A7448" w:rsidRDefault="00AC6C61" w:rsidP="00865BA6">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US$</w:t>
            </w:r>
          </w:p>
        </w:tc>
        <w:tc>
          <w:tcPr>
            <w:tcW w:w="764"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AC6C61" w:rsidRPr="008A7448" w:rsidRDefault="00AC6C61" w:rsidP="00865BA6">
            <w:pPr>
              <w:spacing w:before="0" w:after="0"/>
              <w:ind w:left="0" w:firstLine="0"/>
              <w:jc w:val="center"/>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w:t>
            </w:r>
          </w:p>
        </w:tc>
      </w:tr>
      <w:tr w:rsidR="00F93E0B" w:rsidRPr="008A7448" w:rsidTr="003A04FC">
        <w:trPr>
          <w:trHeight w:val="161"/>
          <w:jc w:val="center"/>
        </w:trPr>
        <w:tc>
          <w:tcPr>
            <w:tcW w:w="4494" w:type="dxa"/>
            <w:tcBorders>
              <w:top w:val="single" w:sz="4" w:space="0" w:color="auto"/>
              <w:left w:val="single" w:sz="4" w:space="0" w:color="auto"/>
              <w:bottom w:val="nil"/>
              <w:right w:val="single" w:sz="4" w:space="0" w:color="auto"/>
            </w:tcBorders>
            <w:shd w:val="clear" w:color="auto" w:fill="auto"/>
            <w:noWrap/>
            <w:vAlign w:val="center"/>
            <w:hideMark/>
          </w:tcPr>
          <w:p w:rsidR="00F93E0B" w:rsidRPr="008A7448" w:rsidRDefault="00F93E0B" w:rsidP="00865BA6">
            <w:pPr>
              <w:spacing w:before="0" w:after="0"/>
              <w:ind w:left="0" w:firstLine="0"/>
              <w:rPr>
                <w:rFonts w:ascii="Times New Roman" w:eastAsia="Times New Roman" w:hAnsi="Times New Roman" w:cs="Times New Roman"/>
                <w:color w:val="000000"/>
                <w:sz w:val="18"/>
                <w:szCs w:val="18"/>
                <w:lang w:eastAsia="es-ES"/>
              </w:rPr>
            </w:pPr>
            <w:r w:rsidRPr="008A7448">
              <w:rPr>
                <w:rFonts w:ascii="Times New Roman" w:eastAsia="Times New Roman" w:hAnsi="Times New Roman" w:cs="Times New Roman"/>
                <w:color w:val="000000"/>
                <w:sz w:val="18"/>
                <w:szCs w:val="18"/>
                <w:lang w:eastAsia="es-ES"/>
              </w:rPr>
              <w:t xml:space="preserve">  EMIS’s savings</w:t>
            </w:r>
          </w:p>
        </w:tc>
        <w:tc>
          <w:tcPr>
            <w:tcW w:w="1371" w:type="dxa"/>
            <w:tcBorders>
              <w:top w:val="single" w:sz="4" w:space="0" w:color="auto"/>
              <w:left w:val="nil"/>
              <w:bottom w:val="nil"/>
              <w:right w:val="single" w:sz="4" w:space="0" w:color="auto"/>
            </w:tcBorders>
            <w:shd w:val="clear" w:color="auto" w:fill="auto"/>
            <w:vAlign w:val="center"/>
            <w:hideMark/>
          </w:tcPr>
          <w:p w:rsidR="00F93E0B" w:rsidRPr="008A7448" w:rsidRDefault="00F93E0B" w:rsidP="008A7448">
            <w:pPr>
              <w:spacing w:before="0" w:after="0"/>
              <w:ind w:left="0" w:firstLine="0"/>
              <w:jc w:val="right"/>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1,229,981</w:t>
            </w:r>
          </w:p>
        </w:tc>
        <w:tc>
          <w:tcPr>
            <w:tcW w:w="764" w:type="dxa"/>
            <w:tcBorders>
              <w:top w:val="single" w:sz="4" w:space="0" w:color="auto"/>
              <w:left w:val="nil"/>
              <w:bottom w:val="nil"/>
              <w:right w:val="single" w:sz="4" w:space="0" w:color="auto"/>
            </w:tcBorders>
            <w:shd w:val="clear" w:color="auto" w:fill="auto"/>
            <w:noWrap/>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3.32</w:t>
            </w:r>
          </w:p>
        </w:tc>
      </w:tr>
      <w:tr w:rsidR="00F93E0B" w:rsidRPr="008A7448" w:rsidTr="003A04FC">
        <w:trPr>
          <w:trHeight w:val="153"/>
          <w:jc w:val="center"/>
        </w:trPr>
        <w:tc>
          <w:tcPr>
            <w:tcW w:w="4494" w:type="dxa"/>
            <w:tcBorders>
              <w:top w:val="nil"/>
              <w:left w:val="single" w:sz="4" w:space="0" w:color="auto"/>
              <w:bottom w:val="single" w:sz="4" w:space="0" w:color="auto"/>
              <w:right w:val="single" w:sz="4" w:space="0" w:color="auto"/>
            </w:tcBorders>
            <w:shd w:val="clear" w:color="auto" w:fill="auto"/>
            <w:noWrap/>
            <w:vAlign w:val="center"/>
            <w:hideMark/>
          </w:tcPr>
          <w:p w:rsidR="00F93E0B" w:rsidRPr="008A7448" w:rsidRDefault="00F93E0B" w:rsidP="00865BA6">
            <w:pPr>
              <w:spacing w:before="0" w:after="0"/>
              <w:ind w:left="0" w:firstLine="0"/>
              <w:rPr>
                <w:rFonts w:ascii="Times New Roman" w:eastAsia="Times New Roman" w:hAnsi="Times New Roman" w:cs="Times New Roman"/>
                <w:b/>
                <w:bCs/>
                <w:color w:val="000000"/>
                <w:sz w:val="18"/>
                <w:szCs w:val="18"/>
                <w:lang w:eastAsia="es-ES"/>
              </w:rPr>
            </w:pPr>
            <w:r w:rsidRPr="008A7448">
              <w:rPr>
                <w:rFonts w:ascii="Times New Roman" w:eastAsia="Times New Roman" w:hAnsi="Times New Roman" w:cs="Times New Roman"/>
                <w:b/>
                <w:bCs/>
                <w:color w:val="000000"/>
                <w:sz w:val="18"/>
                <w:szCs w:val="18"/>
                <w:lang w:eastAsia="es-ES"/>
              </w:rPr>
              <w:t>TOTAL PROGRAM BENEFITS</w:t>
            </w:r>
          </w:p>
        </w:tc>
        <w:tc>
          <w:tcPr>
            <w:tcW w:w="1371" w:type="dxa"/>
            <w:tcBorders>
              <w:top w:val="nil"/>
              <w:left w:val="nil"/>
              <w:bottom w:val="single" w:sz="4" w:space="0" w:color="auto"/>
              <w:right w:val="single" w:sz="4" w:space="0" w:color="auto"/>
            </w:tcBorders>
            <w:shd w:val="clear" w:color="auto" w:fill="auto"/>
            <w:vAlign w:val="center"/>
            <w:hideMark/>
          </w:tcPr>
          <w:p w:rsidR="00F93E0B" w:rsidRPr="008A7448" w:rsidRDefault="00F93E0B" w:rsidP="008A7448">
            <w:pPr>
              <w:spacing w:before="0" w:after="0"/>
              <w:ind w:left="0" w:firstLine="0"/>
              <w:jc w:val="right"/>
              <w:rPr>
                <w:rFonts w:ascii="Times New Roman" w:eastAsia="Times New Roman" w:hAnsi="Times New Roman" w:cs="Times New Roman"/>
                <w:b/>
                <w:bCs/>
                <w:sz w:val="18"/>
                <w:szCs w:val="18"/>
                <w:lang w:eastAsia="es-ES"/>
              </w:rPr>
            </w:pPr>
            <w:r w:rsidRPr="008A7448">
              <w:rPr>
                <w:rFonts w:ascii="Times New Roman" w:eastAsia="Times New Roman" w:hAnsi="Times New Roman" w:cs="Times New Roman"/>
                <w:b/>
                <w:bCs/>
                <w:sz w:val="18"/>
                <w:szCs w:val="18"/>
                <w:lang w:eastAsia="es-ES"/>
              </w:rPr>
              <w:t>37,078,308</w:t>
            </w:r>
          </w:p>
        </w:tc>
        <w:tc>
          <w:tcPr>
            <w:tcW w:w="764" w:type="dxa"/>
            <w:tcBorders>
              <w:top w:val="nil"/>
              <w:left w:val="nil"/>
              <w:bottom w:val="single" w:sz="4" w:space="0" w:color="auto"/>
              <w:right w:val="single" w:sz="4" w:space="0" w:color="auto"/>
            </w:tcBorders>
            <w:shd w:val="clear" w:color="auto" w:fill="auto"/>
            <w:noWrap/>
            <w:vAlign w:val="center"/>
            <w:hideMark/>
          </w:tcPr>
          <w:p w:rsidR="00F93E0B" w:rsidRPr="008A7448" w:rsidRDefault="00F93E0B" w:rsidP="008A7448">
            <w:pPr>
              <w:spacing w:before="0" w:after="0"/>
              <w:ind w:left="0" w:firstLine="0"/>
              <w:jc w:val="center"/>
              <w:rPr>
                <w:rFonts w:ascii="Times New Roman" w:eastAsia="Times New Roman" w:hAnsi="Times New Roman" w:cs="Times New Roman"/>
                <w:sz w:val="18"/>
                <w:szCs w:val="18"/>
                <w:lang w:eastAsia="es-ES"/>
              </w:rPr>
            </w:pPr>
            <w:r w:rsidRPr="008A7448">
              <w:rPr>
                <w:rFonts w:ascii="Times New Roman" w:eastAsia="Times New Roman" w:hAnsi="Times New Roman" w:cs="Times New Roman"/>
                <w:sz w:val="18"/>
                <w:szCs w:val="18"/>
                <w:lang w:eastAsia="es-ES"/>
              </w:rPr>
              <w:t> </w:t>
            </w:r>
          </w:p>
        </w:tc>
      </w:tr>
    </w:tbl>
    <w:p w:rsidR="007B30D9" w:rsidRDefault="007B30D9" w:rsidP="004361C7">
      <w:pPr>
        <w:pStyle w:val="Default"/>
        <w:spacing w:line="360" w:lineRule="auto"/>
        <w:jc w:val="both"/>
        <w:rPr>
          <w:sz w:val="2"/>
          <w:szCs w:val="2"/>
          <w:u w:val="single"/>
          <w:lang w:val="en-US"/>
        </w:rPr>
      </w:pPr>
    </w:p>
    <w:p w:rsidR="00924CAF" w:rsidRDefault="00924CAF" w:rsidP="004361C7">
      <w:pPr>
        <w:pStyle w:val="Default"/>
        <w:spacing w:line="360" w:lineRule="auto"/>
        <w:jc w:val="both"/>
        <w:rPr>
          <w:sz w:val="2"/>
          <w:szCs w:val="2"/>
          <w:u w:val="single"/>
          <w:lang w:val="en-US"/>
        </w:rPr>
      </w:pPr>
    </w:p>
    <w:p w:rsidR="00924CAF" w:rsidRDefault="00924CAF" w:rsidP="00924CAF">
      <w:pPr>
        <w:pStyle w:val="Default"/>
        <w:spacing w:line="360" w:lineRule="auto"/>
        <w:jc w:val="both"/>
        <w:rPr>
          <w:u w:val="single"/>
          <w:lang w:val="en-US"/>
        </w:rPr>
      </w:pPr>
      <w:r>
        <w:rPr>
          <w:u w:val="single"/>
          <w:lang w:val="en-US"/>
        </w:rPr>
        <w:t>Annex:</w:t>
      </w:r>
    </w:p>
    <w:p w:rsidR="00924CAF" w:rsidRPr="00366EFD" w:rsidRDefault="00924CAF" w:rsidP="00924CAF">
      <w:pPr>
        <w:pStyle w:val="Default"/>
        <w:numPr>
          <w:ilvl w:val="0"/>
          <w:numId w:val="41"/>
        </w:numPr>
        <w:spacing w:line="360" w:lineRule="auto"/>
        <w:jc w:val="both"/>
        <w:rPr>
          <w:lang w:val="en-US"/>
        </w:rPr>
      </w:pPr>
      <w:r w:rsidRPr="00366EFD">
        <w:rPr>
          <w:lang w:val="en-US"/>
        </w:rPr>
        <w:t xml:space="preserve">Annex I: </w:t>
      </w:r>
      <w:hyperlink r:id="rId13" w:history="1">
        <w:r w:rsidRPr="00366EFD">
          <w:rPr>
            <w:rStyle w:val="Hyperlink"/>
            <w:lang w:val="en-US"/>
          </w:rPr>
          <w:t>Economic Evaluation Spreadsheet</w:t>
        </w:r>
      </w:hyperlink>
    </w:p>
    <w:p w:rsidR="00924CAF" w:rsidRPr="004361C7" w:rsidRDefault="00924CAF" w:rsidP="004361C7">
      <w:pPr>
        <w:pStyle w:val="Default"/>
        <w:spacing w:line="360" w:lineRule="auto"/>
        <w:jc w:val="both"/>
        <w:rPr>
          <w:sz w:val="2"/>
          <w:szCs w:val="2"/>
          <w:u w:val="single"/>
          <w:lang w:val="en-US"/>
        </w:rPr>
      </w:pPr>
    </w:p>
    <w:sectPr w:rsidR="00924CAF" w:rsidRPr="004361C7" w:rsidSect="00836797">
      <w:footerReference w:type="default" r:id="rId14"/>
      <w:pgSz w:w="12240" w:h="15840"/>
      <w:pgMar w:top="1440" w:right="1440" w:bottom="1440" w:left="1440" w:header="720" w:footer="720" w:gutter="0"/>
      <w:pgNumType w:fmt="numberInDash"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E9A" w:rsidRDefault="004F1E9A" w:rsidP="00486365">
      <w:pPr>
        <w:spacing w:after="0"/>
      </w:pPr>
      <w:r>
        <w:separator/>
      </w:r>
    </w:p>
  </w:endnote>
  <w:endnote w:type="continuationSeparator" w:id="0">
    <w:p w:rsidR="004F1E9A" w:rsidRDefault="004F1E9A" w:rsidP="004863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9A" w:rsidRPr="00836797" w:rsidRDefault="004F1E9A">
    <w:pPr>
      <w:pStyle w:val="Footer"/>
      <w:jc w:val="center"/>
      <w:rPr>
        <w:rFonts w:ascii="Times New Roman" w:hAnsi="Times New Roman" w:cs="Times New Roman"/>
        <w:sz w:val="20"/>
        <w:szCs w:val="20"/>
      </w:rPr>
    </w:pPr>
  </w:p>
  <w:p w:rsidR="004F1E9A" w:rsidRDefault="004F1E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57717"/>
      <w:docPartObj>
        <w:docPartGallery w:val="Page Numbers (Bottom of Page)"/>
        <w:docPartUnique/>
      </w:docPartObj>
    </w:sdtPr>
    <w:sdtEndPr>
      <w:rPr>
        <w:rFonts w:ascii="Times New Roman" w:hAnsi="Times New Roman" w:cs="Times New Roman"/>
        <w:sz w:val="20"/>
        <w:szCs w:val="20"/>
      </w:rPr>
    </w:sdtEndPr>
    <w:sdtContent>
      <w:p w:rsidR="004F1E9A" w:rsidRPr="00580BD5" w:rsidRDefault="004F1E9A">
        <w:pPr>
          <w:pStyle w:val="Footer"/>
          <w:jc w:val="center"/>
          <w:rPr>
            <w:rFonts w:ascii="Times New Roman" w:hAnsi="Times New Roman" w:cs="Times New Roman"/>
            <w:sz w:val="20"/>
            <w:szCs w:val="20"/>
          </w:rPr>
        </w:pPr>
        <w:r w:rsidRPr="00580BD5">
          <w:rPr>
            <w:rFonts w:ascii="Times New Roman" w:hAnsi="Times New Roman" w:cs="Times New Roman"/>
            <w:sz w:val="20"/>
            <w:szCs w:val="20"/>
          </w:rPr>
          <w:fldChar w:fldCharType="begin"/>
        </w:r>
        <w:r w:rsidRPr="00580BD5">
          <w:rPr>
            <w:rFonts w:ascii="Times New Roman" w:hAnsi="Times New Roman" w:cs="Times New Roman"/>
            <w:sz w:val="20"/>
            <w:szCs w:val="20"/>
          </w:rPr>
          <w:instrText xml:space="preserve"> PAGE   \* MERGEFORMAT </w:instrText>
        </w:r>
        <w:r w:rsidRPr="00580BD5">
          <w:rPr>
            <w:rFonts w:ascii="Times New Roman" w:hAnsi="Times New Roman" w:cs="Times New Roman"/>
            <w:sz w:val="20"/>
            <w:szCs w:val="20"/>
          </w:rPr>
          <w:fldChar w:fldCharType="separate"/>
        </w:r>
        <w:r w:rsidR="003A04FC">
          <w:rPr>
            <w:rFonts w:ascii="Times New Roman" w:hAnsi="Times New Roman" w:cs="Times New Roman"/>
            <w:noProof/>
            <w:sz w:val="20"/>
            <w:szCs w:val="20"/>
          </w:rPr>
          <w:t>- 16 -</w:t>
        </w:r>
        <w:r w:rsidRPr="00580BD5">
          <w:rPr>
            <w:rFonts w:ascii="Times New Roman" w:hAnsi="Times New Roman" w:cs="Times New Roman"/>
            <w:sz w:val="20"/>
            <w:szCs w:val="20"/>
          </w:rPr>
          <w:fldChar w:fldCharType="end"/>
        </w:r>
      </w:p>
    </w:sdtContent>
  </w:sdt>
  <w:p w:rsidR="004F1E9A" w:rsidRDefault="004F1E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E9A" w:rsidRDefault="004F1E9A" w:rsidP="00486365">
      <w:pPr>
        <w:spacing w:after="0"/>
      </w:pPr>
      <w:r>
        <w:separator/>
      </w:r>
    </w:p>
  </w:footnote>
  <w:footnote w:type="continuationSeparator" w:id="0">
    <w:p w:rsidR="004F1E9A" w:rsidRDefault="004F1E9A" w:rsidP="00486365">
      <w:pPr>
        <w:spacing w:after="0"/>
      </w:pPr>
      <w:r>
        <w:continuationSeparator/>
      </w:r>
    </w:p>
  </w:footnote>
  <w:footnote w:id="1">
    <w:p w:rsidR="004F1E9A" w:rsidRDefault="004F1E9A">
      <w:pPr>
        <w:pStyle w:val="FootnoteText"/>
      </w:pPr>
      <w:r>
        <w:rPr>
          <w:rStyle w:val="FootnoteReference"/>
        </w:rPr>
        <w:footnoteRef/>
      </w:r>
      <w:r>
        <w:t xml:space="preserve"> </w:t>
      </w:r>
      <w:r w:rsidRPr="007D5DCF">
        <w:rPr>
          <w:rFonts w:ascii="Times New Roman" w:hAnsi="Times New Roman" w:cs="Times New Roman"/>
          <w:sz w:val="18"/>
          <w:szCs w:val="18"/>
        </w:rPr>
        <w:t xml:space="preserve">The students related </w:t>
      </w:r>
      <w:r>
        <w:rPr>
          <w:rFonts w:ascii="Times New Roman" w:hAnsi="Times New Roman" w:cs="Times New Roman"/>
          <w:sz w:val="18"/>
          <w:szCs w:val="18"/>
        </w:rPr>
        <w:t>to</w:t>
      </w:r>
      <w:r w:rsidRPr="007D5DCF">
        <w:rPr>
          <w:rFonts w:ascii="Times New Roman" w:hAnsi="Times New Roman" w:cs="Times New Roman"/>
          <w:sz w:val="18"/>
          <w:szCs w:val="18"/>
        </w:rPr>
        <w:t xml:space="preserve"> the special education segment are not included within this group.</w:t>
      </w:r>
    </w:p>
  </w:footnote>
  <w:footnote w:id="2">
    <w:p w:rsidR="004F1E9A" w:rsidRDefault="004F1E9A">
      <w:pPr>
        <w:pStyle w:val="FootnoteText"/>
      </w:pPr>
      <w:r>
        <w:rPr>
          <w:rStyle w:val="FootnoteReference"/>
        </w:rPr>
        <w:footnoteRef/>
      </w:r>
      <w:r>
        <w:t xml:space="preserve"> </w:t>
      </w:r>
      <w:r w:rsidRPr="007D5DCF">
        <w:rPr>
          <w:rFonts w:ascii="Times New Roman" w:hAnsi="Times New Roman" w:cs="Times New Roman"/>
          <w:sz w:val="18"/>
          <w:szCs w:val="18"/>
        </w:rPr>
        <w:t>Information provided by MOEYS.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CA1"/>
    <w:multiLevelType w:val="hybridMultilevel"/>
    <w:tmpl w:val="3F90D422"/>
    <w:lvl w:ilvl="0" w:tplc="CA269792">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979D5"/>
    <w:multiLevelType w:val="hybridMultilevel"/>
    <w:tmpl w:val="9F481248"/>
    <w:lvl w:ilvl="0" w:tplc="08146B08">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52E2E66"/>
    <w:multiLevelType w:val="hybridMultilevel"/>
    <w:tmpl w:val="E4E6E24A"/>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1E6B1CD0"/>
    <w:multiLevelType w:val="hybridMultilevel"/>
    <w:tmpl w:val="FCDE9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3D135F"/>
    <w:multiLevelType w:val="hybridMultilevel"/>
    <w:tmpl w:val="B12C867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32D099C"/>
    <w:multiLevelType w:val="hybridMultilevel"/>
    <w:tmpl w:val="6D42027C"/>
    <w:lvl w:ilvl="0" w:tplc="52784FB4">
      <w:start w:val="1"/>
      <w:numFmt w:val="decimal"/>
      <w:lvlText w:val="%1."/>
      <w:lvlJc w:val="left"/>
      <w:pPr>
        <w:ind w:left="360" w:hanging="360"/>
      </w:pPr>
      <w:rPr>
        <w:b/>
      </w:rPr>
    </w:lvl>
    <w:lvl w:ilvl="1" w:tplc="D1BCA596">
      <w:start w:val="1"/>
      <w:numFmt w:val="lowerLetter"/>
      <w:lvlText w:val="%2."/>
      <w:lvlJc w:val="left"/>
      <w:pPr>
        <w:ind w:left="1080" w:hanging="360"/>
      </w:pPr>
      <w:rPr>
        <w:b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3587943"/>
    <w:multiLevelType w:val="hybridMultilevel"/>
    <w:tmpl w:val="849A7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5F0948"/>
    <w:multiLevelType w:val="multilevel"/>
    <w:tmpl w:val="B8D684D8"/>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6E655FD"/>
    <w:multiLevelType w:val="multilevel"/>
    <w:tmpl w:val="824070FE"/>
    <w:lvl w:ilvl="0">
      <w:start w:val="1"/>
      <w:numFmt w:val="upperRoman"/>
      <w:lvlText w:val="%1."/>
      <w:lvlJc w:val="right"/>
      <w:pPr>
        <w:ind w:left="360" w:hanging="360"/>
      </w:pPr>
      <w:rPr>
        <w:b/>
      </w:rPr>
    </w:lvl>
    <w:lvl w:ilvl="1">
      <w:start w:val="1"/>
      <w:numFmt w:val="decimal"/>
      <w:lvlText w:val="%1.%2."/>
      <w:lvlJc w:val="left"/>
      <w:pPr>
        <w:ind w:left="792" w:hanging="432"/>
      </w:pPr>
      <w:rPr>
        <w:i/>
      </w:rPr>
    </w:lvl>
    <w:lvl w:ilvl="2">
      <w:start w:val="1"/>
      <w:numFmt w:val="lowerLetter"/>
      <w:lvlText w:val="%3."/>
      <w:lvlJc w:val="left"/>
      <w:pPr>
        <w:ind w:left="1080" w:hanging="360"/>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86008F5"/>
    <w:multiLevelType w:val="hybridMultilevel"/>
    <w:tmpl w:val="850CC30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90B1890"/>
    <w:multiLevelType w:val="hybridMultilevel"/>
    <w:tmpl w:val="0AFA68F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E7606DD"/>
    <w:multiLevelType w:val="multilevel"/>
    <w:tmpl w:val="0DDE4DEA"/>
    <w:lvl w:ilvl="0">
      <w:start w:val="1"/>
      <w:numFmt w:val="upperRoman"/>
      <w:lvlText w:val="%1."/>
      <w:lvlJc w:val="right"/>
      <w:pPr>
        <w:ind w:left="360" w:hanging="360"/>
      </w:pPr>
      <w:rPr>
        <w:b/>
      </w:rPr>
    </w:lvl>
    <w:lvl w:ilvl="1">
      <w:start w:val="1"/>
      <w:numFmt w:val="decimal"/>
      <w:lvlText w:val="%1.%2."/>
      <w:lvlJc w:val="left"/>
      <w:pPr>
        <w:ind w:left="792" w:hanging="432"/>
      </w:pPr>
      <w:rPr>
        <w:i/>
      </w:rPr>
    </w:lvl>
    <w:lvl w:ilvl="2">
      <w:start w:val="1"/>
      <w:numFmt w:val="decimal"/>
      <w:lvlText w:val="%1.%2.%3."/>
      <w:lvlJc w:val="left"/>
      <w:pPr>
        <w:ind w:left="1224" w:hanging="504"/>
      </w:pPr>
      <w:rPr>
        <w:i/>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nsid w:val="423F309A"/>
    <w:multiLevelType w:val="hybridMultilevel"/>
    <w:tmpl w:val="9BBC06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30D63"/>
    <w:multiLevelType w:val="hybridMultilevel"/>
    <w:tmpl w:val="F52AF398"/>
    <w:lvl w:ilvl="0" w:tplc="88B03CE8">
      <w:start w:val="4"/>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F0E11B9"/>
    <w:multiLevelType w:val="hybridMultilevel"/>
    <w:tmpl w:val="B6F66DB8"/>
    <w:lvl w:ilvl="0" w:tplc="C2B658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27F1A8B"/>
    <w:multiLevelType w:val="hybridMultilevel"/>
    <w:tmpl w:val="0AFA68F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48A7DAB"/>
    <w:multiLevelType w:val="hybridMultilevel"/>
    <w:tmpl w:val="0AFA68F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6497A57"/>
    <w:multiLevelType w:val="multilevel"/>
    <w:tmpl w:val="47B085A2"/>
    <w:lvl w:ilvl="0">
      <w:start w:val="1"/>
      <w:numFmt w:val="upperRoman"/>
      <w:lvlText w:val="%1."/>
      <w:lvlJc w:val="right"/>
      <w:pPr>
        <w:ind w:left="360" w:hanging="360"/>
      </w:pPr>
      <w:rPr>
        <w:b/>
      </w:rPr>
    </w:lvl>
    <w:lvl w:ilvl="1">
      <w:start w:val="1"/>
      <w:numFmt w:val="decimal"/>
      <w:lvlText w:val="%1.%2."/>
      <w:lvlJc w:val="left"/>
      <w:pPr>
        <w:ind w:left="792" w:hanging="432"/>
      </w:pPr>
      <w:rPr>
        <w:b/>
        <w:i/>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A175CD0"/>
    <w:multiLevelType w:val="multilevel"/>
    <w:tmpl w:val="E5DA6928"/>
    <w:lvl w:ilvl="0">
      <w:start w:val="1"/>
      <w:numFmt w:val="upperRoman"/>
      <w:lvlText w:val="%1."/>
      <w:lvlJc w:val="right"/>
      <w:pPr>
        <w:ind w:left="720" w:hanging="360"/>
      </w:p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ABC38CE"/>
    <w:multiLevelType w:val="hybridMultilevel"/>
    <w:tmpl w:val="E1AE56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B1047CA"/>
    <w:multiLevelType w:val="hybridMultilevel"/>
    <w:tmpl w:val="51825954"/>
    <w:lvl w:ilvl="0" w:tplc="B79081C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CF31377"/>
    <w:multiLevelType w:val="hybridMultilevel"/>
    <w:tmpl w:val="3E3A935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604572D5"/>
    <w:multiLevelType w:val="hybridMultilevel"/>
    <w:tmpl w:val="A7AE2910"/>
    <w:lvl w:ilvl="0" w:tplc="F3C8C60E">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615C4C38"/>
    <w:multiLevelType w:val="hybridMultilevel"/>
    <w:tmpl w:val="A4B64F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8F3068"/>
    <w:multiLevelType w:val="hybridMultilevel"/>
    <w:tmpl w:val="A47A5916"/>
    <w:lvl w:ilvl="0" w:tplc="09B25560">
      <w:start w:val="1"/>
      <w:numFmt w:val="lowerLetter"/>
      <w:lvlText w:val="%1)"/>
      <w:lvlJc w:val="left"/>
      <w:pPr>
        <w:ind w:left="360" w:hanging="360"/>
      </w:pPr>
      <w:rPr>
        <w:rFonts w:hint="default"/>
        <w:i/>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68D4547B"/>
    <w:multiLevelType w:val="hybridMultilevel"/>
    <w:tmpl w:val="EF4A82C4"/>
    <w:lvl w:ilvl="0" w:tplc="05A043A2">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99717DB"/>
    <w:multiLevelType w:val="hybridMultilevel"/>
    <w:tmpl w:val="CB1EBC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FD56DF"/>
    <w:multiLevelType w:val="hybridMultilevel"/>
    <w:tmpl w:val="CDE0BC9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6AF51814"/>
    <w:multiLevelType w:val="hybridMultilevel"/>
    <w:tmpl w:val="F9280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BFC76EA"/>
    <w:multiLevelType w:val="hybridMultilevel"/>
    <w:tmpl w:val="0AFA68F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EEA509B"/>
    <w:multiLevelType w:val="hybridMultilevel"/>
    <w:tmpl w:val="3CEEE8C4"/>
    <w:lvl w:ilvl="0" w:tplc="9DB0F51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4">
    <w:nsid w:val="728C3CE1"/>
    <w:multiLevelType w:val="hybridMultilevel"/>
    <w:tmpl w:val="AC886C3C"/>
    <w:lvl w:ilvl="0" w:tplc="4D88CB2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nsid w:val="75F63EB1"/>
    <w:multiLevelType w:val="hybridMultilevel"/>
    <w:tmpl w:val="781EB25C"/>
    <w:lvl w:ilvl="0" w:tplc="450EBB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62423E0"/>
    <w:multiLevelType w:val="hybridMultilevel"/>
    <w:tmpl w:val="C928BB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A3069B"/>
    <w:multiLevelType w:val="multilevel"/>
    <w:tmpl w:val="2D8CC7D2"/>
    <w:lvl w:ilvl="0">
      <w:start w:val="1"/>
      <w:numFmt w:val="upperRoman"/>
      <w:lvlText w:val="%1."/>
      <w:lvlJc w:val="right"/>
      <w:pPr>
        <w:ind w:left="360" w:hanging="360"/>
      </w:pPr>
      <w:rPr>
        <w:b/>
      </w:rPr>
    </w:lvl>
    <w:lvl w:ilvl="1">
      <w:start w:val="1"/>
      <w:numFmt w:val="decimal"/>
      <w:lvlText w:val="%1.%2."/>
      <w:lvlJc w:val="left"/>
      <w:pPr>
        <w:ind w:left="792" w:hanging="432"/>
      </w:pPr>
      <w:rPr>
        <w:i/>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8302B8B"/>
    <w:multiLevelType w:val="multilevel"/>
    <w:tmpl w:val="47B085A2"/>
    <w:lvl w:ilvl="0">
      <w:start w:val="1"/>
      <w:numFmt w:val="upperRoman"/>
      <w:lvlText w:val="%1."/>
      <w:lvlJc w:val="right"/>
      <w:pPr>
        <w:ind w:left="360" w:hanging="360"/>
      </w:pPr>
      <w:rPr>
        <w:b/>
      </w:rPr>
    </w:lvl>
    <w:lvl w:ilvl="1">
      <w:start w:val="1"/>
      <w:numFmt w:val="decimal"/>
      <w:lvlText w:val="%1.%2."/>
      <w:lvlJc w:val="left"/>
      <w:pPr>
        <w:ind w:left="792" w:hanging="432"/>
      </w:pPr>
      <w:rPr>
        <w:b/>
        <w:i/>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A5F7193"/>
    <w:multiLevelType w:val="hybridMultilevel"/>
    <w:tmpl w:val="C6846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C145A06"/>
    <w:multiLevelType w:val="hybridMultilevel"/>
    <w:tmpl w:val="5C349318"/>
    <w:lvl w:ilvl="0" w:tplc="2A4E6418">
      <w:start w:val="1"/>
      <w:numFmt w:val="upperLetter"/>
      <w:lvlText w:val="%1)"/>
      <w:lvlJc w:val="left"/>
      <w:pPr>
        <w:ind w:left="720" w:hanging="36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39"/>
  </w:num>
  <w:num w:numId="3">
    <w:abstractNumId w:val="6"/>
  </w:num>
  <w:num w:numId="4">
    <w:abstractNumId w:val="8"/>
  </w:num>
  <w:num w:numId="5">
    <w:abstractNumId w:val="26"/>
  </w:num>
  <w:num w:numId="6">
    <w:abstractNumId w:val="14"/>
  </w:num>
  <w:num w:numId="7">
    <w:abstractNumId w:val="15"/>
  </w:num>
  <w:num w:numId="8">
    <w:abstractNumId w:val="1"/>
  </w:num>
  <w:num w:numId="9">
    <w:abstractNumId w:val="13"/>
  </w:num>
  <w:num w:numId="10">
    <w:abstractNumId w:val="7"/>
  </w:num>
  <w:num w:numId="11">
    <w:abstractNumId w:val="17"/>
  </w:num>
  <w:num w:numId="12">
    <w:abstractNumId w:val="35"/>
  </w:num>
  <w:num w:numId="13">
    <w:abstractNumId w:val="0"/>
  </w:num>
  <w:num w:numId="14">
    <w:abstractNumId w:val="36"/>
  </w:num>
  <w:num w:numId="15">
    <w:abstractNumId w:val="38"/>
  </w:num>
  <w:num w:numId="16">
    <w:abstractNumId w:val="37"/>
  </w:num>
  <w:num w:numId="17">
    <w:abstractNumId w:val="9"/>
  </w:num>
  <w:num w:numId="18">
    <w:abstractNumId w:val="12"/>
  </w:num>
  <w:num w:numId="19">
    <w:abstractNumId w:val="22"/>
  </w:num>
  <w:num w:numId="20">
    <w:abstractNumId w:val="34"/>
  </w:num>
  <w:num w:numId="21">
    <w:abstractNumId w:val="18"/>
  </w:num>
  <w:num w:numId="22">
    <w:abstractNumId w:val="10"/>
  </w:num>
  <w:num w:numId="23">
    <w:abstractNumId w:val="27"/>
  </w:num>
  <w:num w:numId="24">
    <w:abstractNumId w:val="32"/>
  </w:num>
  <w:num w:numId="25">
    <w:abstractNumId w:val="11"/>
  </w:num>
  <w:num w:numId="26">
    <w:abstractNumId w:val="19"/>
  </w:num>
  <w:num w:numId="27">
    <w:abstractNumId w:val="20"/>
  </w:num>
  <w:num w:numId="28">
    <w:abstractNumId w:val="25"/>
  </w:num>
  <w:num w:numId="29">
    <w:abstractNumId w:val="40"/>
  </w:num>
  <w:num w:numId="30">
    <w:abstractNumId w:val="33"/>
  </w:num>
  <w:num w:numId="31">
    <w:abstractNumId w:val="3"/>
  </w:num>
  <w:num w:numId="32">
    <w:abstractNumId w:val="2"/>
  </w:num>
  <w:num w:numId="33">
    <w:abstractNumId w:val="21"/>
  </w:num>
  <w:num w:numId="34">
    <w:abstractNumId w:val="28"/>
  </w:num>
  <w:num w:numId="35">
    <w:abstractNumId w:val="23"/>
  </w:num>
  <w:num w:numId="36">
    <w:abstractNumId w:val="16"/>
  </w:num>
  <w:num w:numId="37">
    <w:abstractNumId w:val="24"/>
  </w:num>
  <w:num w:numId="38">
    <w:abstractNumId w:val="30"/>
  </w:num>
  <w:num w:numId="39">
    <w:abstractNumId w:val="29"/>
  </w:num>
  <w:num w:numId="40">
    <w:abstractNumId w:val="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C6"/>
    <w:rsid w:val="00000A96"/>
    <w:rsid w:val="000015B0"/>
    <w:rsid w:val="00001C2F"/>
    <w:rsid w:val="00001FB8"/>
    <w:rsid w:val="000067A9"/>
    <w:rsid w:val="00007F51"/>
    <w:rsid w:val="000101C8"/>
    <w:rsid w:val="0001213C"/>
    <w:rsid w:val="00014316"/>
    <w:rsid w:val="000174AD"/>
    <w:rsid w:val="00017BE6"/>
    <w:rsid w:val="0002034E"/>
    <w:rsid w:val="000224F7"/>
    <w:rsid w:val="00026C5B"/>
    <w:rsid w:val="000270E6"/>
    <w:rsid w:val="000273A5"/>
    <w:rsid w:val="00032C45"/>
    <w:rsid w:val="000344E9"/>
    <w:rsid w:val="0003478C"/>
    <w:rsid w:val="0003570D"/>
    <w:rsid w:val="0003605C"/>
    <w:rsid w:val="00036076"/>
    <w:rsid w:val="0003653B"/>
    <w:rsid w:val="00037370"/>
    <w:rsid w:val="00041783"/>
    <w:rsid w:val="00042899"/>
    <w:rsid w:val="0004291B"/>
    <w:rsid w:val="0004544C"/>
    <w:rsid w:val="0004673F"/>
    <w:rsid w:val="00047758"/>
    <w:rsid w:val="000478BB"/>
    <w:rsid w:val="000479CF"/>
    <w:rsid w:val="00050AF1"/>
    <w:rsid w:val="00051754"/>
    <w:rsid w:val="00052601"/>
    <w:rsid w:val="0005544E"/>
    <w:rsid w:val="000579AA"/>
    <w:rsid w:val="000579B3"/>
    <w:rsid w:val="00061348"/>
    <w:rsid w:val="00061BEB"/>
    <w:rsid w:val="00062AF9"/>
    <w:rsid w:val="0006472C"/>
    <w:rsid w:val="00064AA8"/>
    <w:rsid w:val="00065002"/>
    <w:rsid w:val="00065955"/>
    <w:rsid w:val="00065F9A"/>
    <w:rsid w:val="00075799"/>
    <w:rsid w:val="00075A96"/>
    <w:rsid w:val="00075E44"/>
    <w:rsid w:val="0007619E"/>
    <w:rsid w:val="00076499"/>
    <w:rsid w:val="0007761E"/>
    <w:rsid w:val="00077A12"/>
    <w:rsid w:val="0008078A"/>
    <w:rsid w:val="00080C47"/>
    <w:rsid w:val="00081104"/>
    <w:rsid w:val="0008140C"/>
    <w:rsid w:val="00081E0C"/>
    <w:rsid w:val="00085231"/>
    <w:rsid w:val="0008545E"/>
    <w:rsid w:val="00087DA5"/>
    <w:rsid w:val="0009082B"/>
    <w:rsid w:val="000937CE"/>
    <w:rsid w:val="00093E0F"/>
    <w:rsid w:val="000940A3"/>
    <w:rsid w:val="0009484F"/>
    <w:rsid w:val="00097971"/>
    <w:rsid w:val="000A0E08"/>
    <w:rsid w:val="000A2074"/>
    <w:rsid w:val="000A38D1"/>
    <w:rsid w:val="000A635B"/>
    <w:rsid w:val="000B105D"/>
    <w:rsid w:val="000B19B0"/>
    <w:rsid w:val="000B3DCE"/>
    <w:rsid w:val="000B427D"/>
    <w:rsid w:val="000B5280"/>
    <w:rsid w:val="000B6096"/>
    <w:rsid w:val="000C00AD"/>
    <w:rsid w:val="000C059D"/>
    <w:rsid w:val="000C4BE0"/>
    <w:rsid w:val="000C4DF1"/>
    <w:rsid w:val="000C53A7"/>
    <w:rsid w:val="000C76FE"/>
    <w:rsid w:val="000D1520"/>
    <w:rsid w:val="000D4C50"/>
    <w:rsid w:val="000D6335"/>
    <w:rsid w:val="000D775D"/>
    <w:rsid w:val="000E0073"/>
    <w:rsid w:val="000E6A9C"/>
    <w:rsid w:val="000E7030"/>
    <w:rsid w:val="000F01FB"/>
    <w:rsid w:val="000F0D2B"/>
    <w:rsid w:val="000F280F"/>
    <w:rsid w:val="000F2D8C"/>
    <w:rsid w:val="000F7F26"/>
    <w:rsid w:val="0010044B"/>
    <w:rsid w:val="00100846"/>
    <w:rsid w:val="00101119"/>
    <w:rsid w:val="0010178B"/>
    <w:rsid w:val="00101BF8"/>
    <w:rsid w:val="0010216B"/>
    <w:rsid w:val="0010373C"/>
    <w:rsid w:val="00103B89"/>
    <w:rsid w:val="00104716"/>
    <w:rsid w:val="00104A97"/>
    <w:rsid w:val="00105F79"/>
    <w:rsid w:val="00106D0C"/>
    <w:rsid w:val="001075EE"/>
    <w:rsid w:val="00112348"/>
    <w:rsid w:val="00120890"/>
    <w:rsid w:val="00121B25"/>
    <w:rsid w:val="00121BED"/>
    <w:rsid w:val="001221A0"/>
    <w:rsid w:val="0012265E"/>
    <w:rsid w:val="00122A43"/>
    <w:rsid w:val="00123870"/>
    <w:rsid w:val="001248FF"/>
    <w:rsid w:val="00131027"/>
    <w:rsid w:val="001315A0"/>
    <w:rsid w:val="00131A87"/>
    <w:rsid w:val="00131E65"/>
    <w:rsid w:val="00132CF7"/>
    <w:rsid w:val="0013361E"/>
    <w:rsid w:val="0013646F"/>
    <w:rsid w:val="00136817"/>
    <w:rsid w:val="00136D14"/>
    <w:rsid w:val="00137465"/>
    <w:rsid w:val="00140B3C"/>
    <w:rsid w:val="00142234"/>
    <w:rsid w:val="00142CFC"/>
    <w:rsid w:val="00142E24"/>
    <w:rsid w:val="00144DE2"/>
    <w:rsid w:val="001464F1"/>
    <w:rsid w:val="00146AA0"/>
    <w:rsid w:val="00147865"/>
    <w:rsid w:val="00147FAE"/>
    <w:rsid w:val="00150526"/>
    <w:rsid w:val="00151160"/>
    <w:rsid w:val="001515E5"/>
    <w:rsid w:val="00152021"/>
    <w:rsid w:val="001547F0"/>
    <w:rsid w:val="00154806"/>
    <w:rsid w:val="00155219"/>
    <w:rsid w:val="001612CD"/>
    <w:rsid w:val="00161351"/>
    <w:rsid w:val="001634AB"/>
    <w:rsid w:val="001662A9"/>
    <w:rsid w:val="00167721"/>
    <w:rsid w:val="00167B17"/>
    <w:rsid w:val="0017557F"/>
    <w:rsid w:val="0017588B"/>
    <w:rsid w:val="00176BFC"/>
    <w:rsid w:val="00177812"/>
    <w:rsid w:val="001810AC"/>
    <w:rsid w:val="001875FE"/>
    <w:rsid w:val="00190330"/>
    <w:rsid w:val="00192AA4"/>
    <w:rsid w:val="001932FF"/>
    <w:rsid w:val="001938F0"/>
    <w:rsid w:val="00197FA0"/>
    <w:rsid w:val="001A003B"/>
    <w:rsid w:val="001A1808"/>
    <w:rsid w:val="001A2B66"/>
    <w:rsid w:val="001A303D"/>
    <w:rsid w:val="001A3872"/>
    <w:rsid w:val="001A6DD9"/>
    <w:rsid w:val="001A721A"/>
    <w:rsid w:val="001B0AF1"/>
    <w:rsid w:val="001B3875"/>
    <w:rsid w:val="001B459F"/>
    <w:rsid w:val="001C1B20"/>
    <w:rsid w:val="001C3476"/>
    <w:rsid w:val="001C75E9"/>
    <w:rsid w:val="001D4780"/>
    <w:rsid w:val="001D565F"/>
    <w:rsid w:val="001D5FDE"/>
    <w:rsid w:val="001D6022"/>
    <w:rsid w:val="001D65EE"/>
    <w:rsid w:val="001D7672"/>
    <w:rsid w:val="001D7E08"/>
    <w:rsid w:val="001E0F6A"/>
    <w:rsid w:val="001E5149"/>
    <w:rsid w:val="001F3363"/>
    <w:rsid w:val="001F4F2A"/>
    <w:rsid w:val="001F64D9"/>
    <w:rsid w:val="00201222"/>
    <w:rsid w:val="00202493"/>
    <w:rsid w:val="00203638"/>
    <w:rsid w:val="00203E46"/>
    <w:rsid w:val="0020406D"/>
    <w:rsid w:val="0020416F"/>
    <w:rsid w:val="00204FFD"/>
    <w:rsid w:val="00206D16"/>
    <w:rsid w:val="002071FA"/>
    <w:rsid w:val="00215066"/>
    <w:rsid w:val="00216D46"/>
    <w:rsid w:val="0021719D"/>
    <w:rsid w:val="0022073B"/>
    <w:rsid w:val="00221F3A"/>
    <w:rsid w:val="0022334B"/>
    <w:rsid w:val="0022337C"/>
    <w:rsid w:val="00224F5F"/>
    <w:rsid w:val="00227C3E"/>
    <w:rsid w:val="00230CDF"/>
    <w:rsid w:val="0023140E"/>
    <w:rsid w:val="00232116"/>
    <w:rsid w:val="00232A8A"/>
    <w:rsid w:val="00232CD9"/>
    <w:rsid w:val="00233681"/>
    <w:rsid w:val="00233DBB"/>
    <w:rsid w:val="00233EB2"/>
    <w:rsid w:val="00234F54"/>
    <w:rsid w:val="00235729"/>
    <w:rsid w:val="0023604E"/>
    <w:rsid w:val="00236482"/>
    <w:rsid w:val="0023728A"/>
    <w:rsid w:val="00242441"/>
    <w:rsid w:val="00242C3D"/>
    <w:rsid w:val="0024401F"/>
    <w:rsid w:val="002446C7"/>
    <w:rsid w:val="00245665"/>
    <w:rsid w:val="0025006A"/>
    <w:rsid w:val="00250426"/>
    <w:rsid w:val="00250915"/>
    <w:rsid w:val="002525BC"/>
    <w:rsid w:val="00252B84"/>
    <w:rsid w:val="00253635"/>
    <w:rsid w:val="00255405"/>
    <w:rsid w:val="00255485"/>
    <w:rsid w:val="002561D1"/>
    <w:rsid w:val="002602D0"/>
    <w:rsid w:val="00260C70"/>
    <w:rsid w:val="00261497"/>
    <w:rsid w:val="00261BAA"/>
    <w:rsid w:val="00264B51"/>
    <w:rsid w:val="00264C23"/>
    <w:rsid w:val="00265AB6"/>
    <w:rsid w:val="00267034"/>
    <w:rsid w:val="002678AD"/>
    <w:rsid w:val="0027125B"/>
    <w:rsid w:val="00271BDC"/>
    <w:rsid w:val="002722CA"/>
    <w:rsid w:val="00272F10"/>
    <w:rsid w:val="00275A38"/>
    <w:rsid w:val="00276146"/>
    <w:rsid w:val="00276442"/>
    <w:rsid w:val="00276611"/>
    <w:rsid w:val="002769ED"/>
    <w:rsid w:val="00277661"/>
    <w:rsid w:val="00277B69"/>
    <w:rsid w:val="00282715"/>
    <w:rsid w:val="00284C93"/>
    <w:rsid w:val="0028635E"/>
    <w:rsid w:val="00287F9E"/>
    <w:rsid w:val="0029023E"/>
    <w:rsid w:val="00290BF7"/>
    <w:rsid w:val="00290D77"/>
    <w:rsid w:val="00290E6E"/>
    <w:rsid w:val="00292133"/>
    <w:rsid w:val="00293DBA"/>
    <w:rsid w:val="00296AE0"/>
    <w:rsid w:val="002A0B07"/>
    <w:rsid w:val="002A6F69"/>
    <w:rsid w:val="002A700F"/>
    <w:rsid w:val="002A7364"/>
    <w:rsid w:val="002B1859"/>
    <w:rsid w:val="002B2726"/>
    <w:rsid w:val="002B3132"/>
    <w:rsid w:val="002B36CE"/>
    <w:rsid w:val="002B41E0"/>
    <w:rsid w:val="002B5038"/>
    <w:rsid w:val="002B651C"/>
    <w:rsid w:val="002B7FA0"/>
    <w:rsid w:val="002C1A59"/>
    <w:rsid w:val="002C5093"/>
    <w:rsid w:val="002C60C1"/>
    <w:rsid w:val="002C617B"/>
    <w:rsid w:val="002C7708"/>
    <w:rsid w:val="002D0718"/>
    <w:rsid w:val="002D0848"/>
    <w:rsid w:val="002D1EEC"/>
    <w:rsid w:val="002D2C93"/>
    <w:rsid w:val="002D61F6"/>
    <w:rsid w:val="002D7360"/>
    <w:rsid w:val="002E1128"/>
    <w:rsid w:val="002E3092"/>
    <w:rsid w:val="002E337A"/>
    <w:rsid w:val="002E3EE2"/>
    <w:rsid w:val="002E61A3"/>
    <w:rsid w:val="002F1FDC"/>
    <w:rsid w:val="002F40B6"/>
    <w:rsid w:val="002F416F"/>
    <w:rsid w:val="002F5AA8"/>
    <w:rsid w:val="00300CE9"/>
    <w:rsid w:val="00303955"/>
    <w:rsid w:val="00305376"/>
    <w:rsid w:val="00305C93"/>
    <w:rsid w:val="00305D05"/>
    <w:rsid w:val="0030780A"/>
    <w:rsid w:val="003100A1"/>
    <w:rsid w:val="003131CE"/>
    <w:rsid w:val="0031327D"/>
    <w:rsid w:val="00313BB9"/>
    <w:rsid w:val="00314B4C"/>
    <w:rsid w:val="0031638C"/>
    <w:rsid w:val="0032036C"/>
    <w:rsid w:val="00321545"/>
    <w:rsid w:val="00321AFD"/>
    <w:rsid w:val="00321FDE"/>
    <w:rsid w:val="00322AC2"/>
    <w:rsid w:val="00323123"/>
    <w:rsid w:val="00323D48"/>
    <w:rsid w:val="003259C5"/>
    <w:rsid w:val="00326E75"/>
    <w:rsid w:val="00330205"/>
    <w:rsid w:val="0033040E"/>
    <w:rsid w:val="00331C1B"/>
    <w:rsid w:val="00332A09"/>
    <w:rsid w:val="00333C40"/>
    <w:rsid w:val="00334428"/>
    <w:rsid w:val="00335CEB"/>
    <w:rsid w:val="003371E8"/>
    <w:rsid w:val="00340D77"/>
    <w:rsid w:val="00341F16"/>
    <w:rsid w:val="0034490D"/>
    <w:rsid w:val="003464B0"/>
    <w:rsid w:val="0034776D"/>
    <w:rsid w:val="00347AFF"/>
    <w:rsid w:val="00347DA6"/>
    <w:rsid w:val="00347F5B"/>
    <w:rsid w:val="003505F7"/>
    <w:rsid w:val="00351F91"/>
    <w:rsid w:val="00352E11"/>
    <w:rsid w:val="0035403C"/>
    <w:rsid w:val="00354D3D"/>
    <w:rsid w:val="00362B8C"/>
    <w:rsid w:val="003632F2"/>
    <w:rsid w:val="00363A86"/>
    <w:rsid w:val="00363B55"/>
    <w:rsid w:val="00364DCB"/>
    <w:rsid w:val="00366D96"/>
    <w:rsid w:val="00366FD0"/>
    <w:rsid w:val="00367FC5"/>
    <w:rsid w:val="00370B0E"/>
    <w:rsid w:val="00370CA9"/>
    <w:rsid w:val="00373C83"/>
    <w:rsid w:val="003742CC"/>
    <w:rsid w:val="00374848"/>
    <w:rsid w:val="00374D76"/>
    <w:rsid w:val="00374F3E"/>
    <w:rsid w:val="0037664C"/>
    <w:rsid w:val="003825E8"/>
    <w:rsid w:val="00382852"/>
    <w:rsid w:val="00383776"/>
    <w:rsid w:val="0038384A"/>
    <w:rsid w:val="00384145"/>
    <w:rsid w:val="003849F1"/>
    <w:rsid w:val="00386E46"/>
    <w:rsid w:val="00387651"/>
    <w:rsid w:val="003921D5"/>
    <w:rsid w:val="003926D2"/>
    <w:rsid w:val="00394286"/>
    <w:rsid w:val="00395894"/>
    <w:rsid w:val="003968B9"/>
    <w:rsid w:val="00396A52"/>
    <w:rsid w:val="00396B8B"/>
    <w:rsid w:val="00396BDB"/>
    <w:rsid w:val="00397932"/>
    <w:rsid w:val="00397EA9"/>
    <w:rsid w:val="003A04FC"/>
    <w:rsid w:val="003A2CDF"/>
    <w:rsid w:val="003A5438"/>
    <w:rsid w:val="003A6C19"/>
    <w:rsid w:val="003B0078"/>
    <w:rsid w:val="003B14DF"/>
    <w:rsid w:val="003B2F3A"/>
    <w:rsid w:val="003B49DD"/>
    <w:rsid w:val="003B54D7"/>
    <w:rsid w:val="003B7AE2"/>
    <w:rsid w:val="003C00BA"/>
    <w:rsid w:val="003C018D"/>
    <w:rsid w:val="003C4353"/>
    <w:rsid w:val="003C44B7"/>
    <w:rsid w:val="003C51CA"/>
    <w:rsid w:val="003C6B12"/>
    <w:rsid w:val="003C7727"/>
    <w:rsid w:val="003D00F3"/>
    <w:rsid w:val="003D306C"/>
    <w:rsid w:val="003D728C"/>
    <w:rsid w:val="003E018D"/>
    <w:rsid w:val="003E1C58"/>
    <w:rsid w:val="003E210C"/>
    <w:rsid w:val="003E34A7"/>
    <w:rsid w:val="003E368C"/>
    <w:rsid w:val="003E6EE9"/>
    <w:rsid w:val="003E752E"/>
    <w:rsid w:val="003E75AC"/>
    <w:rsid w:val="003F0C77"/>
    <w:rsid w:val="003F13BC"/>
    <w:rsid w:val="003F1472"/>
    <w:rsid w:val="003F1942"/>
    <w:rsid w:val="003F1D84"/>
    <w:rsid w:val="003F29E3"/>
    <w:rsid w:val="003F3C6A"/>
    <w:rsid w:val="003F51C2"/>
    <w:rsid w:val="003F5714"/>
    <w:rsid w:val="003F66E2"/>
    <w:rsid w:val="003F77C6"/>
    <w:rsid w:val="00400F2F"/>
    <w:rsid w:val="00401BCB"/>
    <w:rsid w:val="0040228F"/>
    <w:rsid w:val="00402787"/>
    <w:rsid w:val="004027BD"/>
    <w:rsid w:val="00402C16"/>
    <w:rsid w:val="004058A6"/>
    <w:rsid w:val="0040592F"/>
    <w:rsid w:val="00405B67"/>
    <w:rsid w:val="00406144"/>
    <w:rsid w:val="004061F9"/>
    <w:rsid w:val="0040692D"/>
    <w:rsid w:val="00410B9A"/>
    <w:rsid w:val="00415606"/>
    <w:rsid w:val="00417748"/>
    <w:rsid w:val="004179D8"/>
    <w:rsid w:val="00422EEE"/>
    <w:rsid w:val="00423A50"/>
    <w:rsid w:val="0042514D"/>
    <w:rsid w:val="0042608F"/>
    <w:rsid w:val="004264FE"/>
    <w:rsid w:val="00427493"/>
    <w:rsid w:val="00431680"/>
    <w:rsid w:val="00433A64"/>
    <w:rsid w:val="004348CA"/>
    <w:rsid w:val="004361C7"/>
    <w:rsid w:val="00436607"/>
    <w:rsid w:val="004369F6"/>
    <w:rsid w:val="00437E39"/>
    <w:rsid w:val="004408C7"/>
    <w:rsid w:val="004409D4"/>
    <w:rsid w:val="00440DE8"/>
    <w:rsid w:val="004444AA"/>
    <w:rsid w:val="00444B4A"/>
    <w:rsid w:val="00445256"/>
    <w:rsid w:val="004453F9"/>
    <w:rsid w:val="00447756"/>
    <w:rsid w:val="00450A4D"/>
    <w:rsid w:val="00452CFC"/>
    <w:rsid w:val="00453245"/>
    <w:rsid w:val="004554E9"/>
    <w:rsid w:val="00456E8C"/>
    <w:rsid w:val="004613F9"/>
    <w:rsid w:val="00462393"/>
    <w:rsid w:val="004625DF"/>
    <w:rsid w:val="00464294"/>
    <w:rsid w:val="004645CD"/>
    <w:rsid w:val="00465A41"/>
    <w:rsid w:val="00465E92"/>
    <w:rsid w:val="004677AB"/>
    <w:rsid w:val="004679C7"/>
    <w:rsid w:val="004700D7"/>
    <w:rsid w:val="0047139D"/>
    <w:rsid w:val="00474920"/>
    <w:rsid w:val="00474ECA"/>
    <w:rsid w:val="0047750F"/>
    <w:rsid w:val="00477F80"/>
    <w:rsid w:val="00480112"/>
    <w:rsid w:val="00482979"/>
    <w:rsid w:val="00483F63"/>
    <w:rsid w:val="00486365"/>
    <w:rsid w:val="00487203"/>
    <w:rsid w:val="00491807"/>
    <w:rsid w:val="00495FFC"/>
    <w:rsid w:val="004978D5"/>
    <w:rsid w:val="004A0AF6"/>
    <w:rsid w:val="004A16CE"/>
    <w:rsid w:val="004A22FD"/>
    <w:rsid w:val="004A5490"/>
    <w:rsid w:val="004A570E"/>
    <w:rsid w:val="004A5A01"/>
    <w:rsid w:val="004A60ED"/>
    <w:rsid w:val="004B20B8"/>
    <w:rsid w:val="004B2534"/>
    <w:rsid w:val="004B265E"/>
    <w:rsid w:val="004B5373"/>
    <w:rsid w:val="004B5672"/>
    <w:rsid w:val="004B618E"/>
    <w:rsid w:val="004B6530"/>
    <w:rsid w:val="004B6941"/>
    <w:rsid w:val="004C1003"/>
    <w:rsid w:val="004C48F9"/>
    <w:rsid w:val="004D3C11"/>
    <w:rsid w:val="004D4B0F"/>
    <w:rsid w:val="004E0521"/>
    <w:rsid w:val="004E11A4"/>
    <w:rsid w:val="004E20ED"/>
    <w:rsid w:val="004E3086"/>
    <w:rsid w:val="004E3ACD"/>
    <w:rsid w:val="004E41EF"/>
    <w:rsid w:val="004E4D70"/>
    <w:rsid w:val="004E5AED"/>
    <w:rsid w:val="004E5CFC"/>
    <w:rsid w:val="004E738F"/>
    <w:rsid w:val="004F0204"/>
    <w:rsid w:val="004F12AF"/>
    <w:rsid w:val="004F1E9A"/>
    <w:rsid w:val="004F27DF"/>
    <w:rsid w:val="004F4676"/>
    <w:rsid w:val="004F49C3"/>
    <w:rsid w:val="0050001F"/>
    <w:rsid w:val="00500F0C"/>
    <w:rsid w:val="00502664"/>
    <w:rsid w:val="00502953"/>
    <w:rsid w:val="00502D33"/>
    <w:rsid w:val="0050544C"/>
    <w:rsid w:val="0050592B"/>
    <w:rsid w:val="005073C1"/>
    <w:rsid w:val="005107BD"/>
    <w:rsid w:val="00511F5D"/>
    <w:rsid w:val="0051274E"/>
    <w:rsid w:val="005127E7"/>
    <w:rsid w:val="00514411"/>
    <w:rsid w:val="00514BD2"/>
    <w:rsid w:val="0051568B"/>
    <w:rsid w:val="00520381"/>
    <w:rsid w:val="00520700"/>
    <w:rsid w:val="005231EB"/>
    <w:rsid w:val="005244C1"/>
    <w:rsid w:val="00524C3A"/>
    <w:rsid w:val="00525C43"/>
    <w:rsid w:val="00525F66"/>
    <w:rsid w:val="00526194"/>
    <w:rsid w:val="005263E4"/>
    <w:rsid w:val="00526470"/>
    <w:rsid w:val="005272E3"/>
    <w:rsid w:val="00532E81"/>
    <w:rsid w:val="005339E4"/>
    <w:rsid w:val="00533EAD"/>
    <w:rsid w:val="005347CC"/>
    <w:rsid w:val="00534876"/>
    <w:rsid w:val="005351F3"/>
    <w:rsid w:val="0053559F"/>
    <w:rsid w:val="00535600"/>
    <w:rsid w:val="005370B8"/>
    <w:rsid w:val="00537FBB"/>
    <w:rsid w:val="005408B9"/>
    <w:rsid w:val="00540FB9"/>
    <w:rsid w:val="0054148B"/>
    <w:rsid w:val="005425ED"/>
    <w:rsid w:val="0054305D"/>
    <w:rsid w:val="00544D7E"/>
    <w:rsid w:val="005465CC"/>
    <w:rsid w:val="005503C4"/>
    <w:rsid w:val="00551FAE"/>
    <w:rsid w:val="0055321F"/>
    <w:rsid w:val="00554B9E"/>
    <w:rsid w:val="0055625E"/>
    <w:rsid w:val="00556B2A"/>
    <w:rsid w:val="00561C8D"/>
    <w:rsid w:val="00562BF8"/>
    <w:rsid w:val="005637F7"/>
    <w:rsid w:val="00564C0D"/>
    <w:rsid w:val="00565D48"/>
    <w:rsid w:val="00570AC8"/>
    <w:rsid w:val="0057379B"/>
    <w:rsid w:val="00575BFD"/>
    <w:rsid w:val="00575DA3"/>
    <w:rsid w:val="005762F3"/>
    <w:rsid w:val="00576B27"/>
    <w:rsid w:val="00576E1E"/>
    <w:rsid w:val="0057711D"/>
    <w:rsid w:val="005773A8"/>
    <w:rsid w:val="00580BD5"/>
    <w:rsid w:val="0058164D"/>
    <w:rsid w:val="00585BFE"/>
    <w:rsid w:val="00591449"/>
    <w:rsid w:val="00592FAC"/>
    <w:rsid w:val="005960A1"/>
    <w:rsid w:val="0059640F"/>
    <w:rsid w:val="00596A57"/>
    <w:rsid w:val="00597CB2"/>
    <w:rsid w:val="005A1025"/>
    <w:rsid w:val="005A1442"/>
    <w:rsid w:val="005A33DB"/>
    <w:rsid w:val="005A3929"/>
    <w:rsid w:val="005A50A7"/>
    <w:rsid w:val="005A5980"/>
    <w:rsid w:val="005A6411"/>
    <w:rsid w:val="005A6A53"/>
    <w:rsid w:val="005A7174"/>
    <w:rsid w:val="005B0C09"/>
    <w:rsid w:val="005B0E36"/>
    <w:rsid w:val="005B1415"/>
    <w:rsid w:val="005B1F91"/>
    <w:rsid w:val="005B35FF"/>
    <w:rsid w:val="005B41F4"/>
    <w:rsid w:val="005B44C4"/>
    <w:rsid w:val="005B59AD"/>
    <w:rsid w:val="005B6304"/>
    <w:rsid w:val="005B6E9E"/>
    <w:rsid w:val="005C3BE9"/>
    <w:rsid w:val="005C44B0"/>
    <w:rsid w:val="005C594C"/>
    <w:rsid w:val="005D28BC"/>
    <w:rsid w:val="005D35E1"/>
    <w:rsid w:val="005D3AAF"/>
    <w:rsid w:val="005D4D9C"/>
    <w:rsid w:val="005D55C2"/>
    <w:rsid w:val="005D5C75"/>
    <w:rsid w:val="005D5E34"/>
    <w:rsid w:val="005D7379"/>
    <w:rsid w:val="005E288F"/>
    <w:rsid w:val="005E2ABB"/>
    <w:rsid w:val="005E2F68"/>
    <w:rsid w:val="005F1EFD"/>
    <w:rsid w:val="005F2307"/>
    <w:rsid w:val="005F31D7"/>
    <w:rsid w:val="005F3492"/>
    <w:rsid w:val="005F45A2"/>
    <w:rsid w:val="005F5B9C"/>
    <w:rsid w:val="005F5BCB"/>
    <w:rsid w:val="005F79DD"/>
    <w:rsid w:val="00600D9B"/>
    <w:rsid w:val="00601A5A"/>
    <w:rsid w:val="00602588"/>
    <w:rsid w:val="00603A4B"/>
    <w:rsid w:val="00604A06"/>
    <w:rsid w:val="00605514"/>
    <w:rsid w:val="0060688F"/>
    <w:rsid w:val="00607465"/>
    <w:rsid w:val="006076DA"/>
    <w:rsid w:val="006124CD"/>
    <w:rsid w:val="00613204"/>
    <w:rsid w:val="00613A48"/>
    <w:rsid w:val="006153B9"/>
    <w:rsid w:val="00615564"/>
    <w:rsid w:val="006155A0"/>
    <w:rsid w:val="00617AB2"/>
    <w:rsid w:val="00622C7C"/>
    <w:rsid w:val="006250B3"/>
    <w:rsid w:val="00626805"/>
    <w:rsid w:val="00626C16"/>
    <w:rsid w:val="006302D0"/>
    <w:rsid w:val="00630710"/>
    <w:rsid w:val="0063252A"/>
    <w:rsid w:val="00632FC2"/>
    <w:rsid w:val="00635C66"/>
    <w:rsid w:val="006432BA"/>
    <w:rsid w:val="0064549E"/>
    <w:rsid w:val="00646C03"/>
    <w:rsid w:val="0064756F"/>
    <w:rsid w:val="0064793F"/>
    <w:rsid w:val="00650129"/>
    <w:rsid w:val="006527B5"/>
    <w:rsid w:val="00655995"/>
    <w:rsid w:val="00656880"/>
    <w:rsid w:val="00656B0D"/>
    <w:rsid w:val="00657AA8"/>
    <w:rsid w:val="006609C9"/>
    <w:rsid w:val="006627A4"/>
    <w:rsid w:val="00665BA4"/>
    <w:rsid w:val="00665D43"/>
    <w:rsid w:val="0067273B"/>
    <w:rsid w:val="0067353D"/>
    <w:rsid w:val="006744E3"/>
    <w:rsid w:val="00676561"/>
    <w:rsid w:val="00676939"/>
    <w:rsid w:val="00677B2A"/>
    <w:rsid w:val="00677CBA"/>
    <w:rsid w:val="006800CD"/>
    <w:rsid w:val="00682509"/>
    <w:rsid w:val="00682990"/>
    <w:rsid w:val="00683141"/>
    <w:rsid w:val="00685088"/>
    <w:rsid w:val="00685094"/>
    <w:rsid w:val="00686F0F"/>
    <w:rsid w:val="00690985"/>
    <w:rsid w:val="00691001"/>
    <w:rsid w:val="006911F9"/>
    <w:rsid w:val="006939AD"/>
    <w:rsid w:val="00693F26"/>
    <w:rsid w:val="00694733"/>
    <w:rsid w:val="00696CA0"/>
    <w:rsid w:val="006A061E"/>
    <w:rsid w:val="006A15B9"/>
    <w:rsid w:val="006A1B62"/>
    <w:rsid w:val="006A2D8E"/>
    <w:rsid w:val="006A3A0E"/>
    <w:rsid w:val="006A4391"/>
    <w:rsid w:val="006A4CB8"/>
    <w:rsid w:val="006B03D8"/>
    <w:rsid w:val="006B3203"/>
    <w:rsid w:val="006B336C"/>
    <w:rsid w:val="006B33CB"/>
    <w:rsid w:val="006B3CAC"/>
    <w:rsid w:val="006B4E1C"/>
    <w:rsid w:val="006B5AB8"/>
    <w:rsid w:val="006B5EA6"/>
    <w:rsid w:val="006B6BC7"/>
    <w:rsid w:val="006B714A"/>
    <w:rsid w:val="006C26AF"/>
    <w:rsid w:val="006C274F"/>
    <w:rsid w:val="006C38D1"/>
    <w:rsid w:val="006D1A37"/>
    <w:rsid w:val="006D4668"/>
    <w:rsid w:val="006D5628"/>
    <w:rsid w:val="006E23DF"/>
    <w:rsid w:val="006E306B"/>
    <w:rsid w:val="006E3085"/>
    <w:rsid w:val="006E3DC5"/>
    <w:rsid w:val="006E3F08"/>
    <w:rsid w:val="006E4324"/>
    <w:rsid w:val="006E586B"/>
    <w:rsid w:val="006F0CB5"/>
    <w:rsid w:val="006F0DF3"/>
    <w:rsid w:val="006F10B5"/>
    <w:rsid w:val="006F195D"/>
    <w:rsid w:val="006F51B8"/>
    <w:rsid w:val="00701764"/>
    <w:rsid w:val="00702601"/>
    <w:rsid w:val="00702D12"/>
    <w:rsid w:val="007031F1"/>
    <w:rsid w:val="00703A89"/>
    <w:rsid w:val="00703FB2"/>
    <w:rsid w:val="00705FEC"/>
    <w:rsid w:val="00706466"/>
    <w:rsid w:val="00706C23"/>
    <w:rsid w:val="00707AFC"/>
    <w:rsid w:val="0071223B"/>
    <w:rsid w:val="007133D1"/>
    <w:rsid w:val="00714E46"/>
    <w:rsid w:val="00716753"/>
    <w:rsid w:val="00716A06"/>
    <w:rsid w:val="00717869"/>
    <w:rsid w:val="00722B20"/>
    <w:rsid w:val="00722EE7"/>
    <w:rsid w:val="00725A5B"/>
    <w:rsid w:val="00726C7D"/>
    <w:rsid w:val="00727AE0"/>
    <w:rsid w:val="00730963"/>
    <w:rsid w:val="00731704"/>
    <w:rsid w:val="00733445"/>
    <w:rsid w:val="007355AA"/>
    <w:rsid w:val="0073786B"/>
    <w:rsid w:val="00740087"/>
    <w:rsid w:val="007421C7"/>
    <w:rsid w:val="007435FA"/>
    <w:rsid w:val="00743681"/>
    <w:rsid w:val="00745560"/>
    <w:rsid w:val="00745FAF"/>
    <w:rsid w:val="007466A0"/>
    <w:rsid w:val="00746DD4"/>
    <w:rsid w:val="007471EA"/>
    <w:rsid w:val="00747A76"/>
    <w:rsid w:val="00750945"/>
    <w:rsid w:val="00753C35"/>
    <w:rsid w:val="0075449B"/>
    <w:rsid w:val="0075525A"/>
    <w:rsid w:val="007553D2"/>
    <w:rsid w:val="00756181"/>
    <w:rsid w:val="0075686A"/>
    <w:rsid w:val="00756B82"/>
    <w:rsid w:val="007573D1"/>
    <w:rsid w:val="00761BE7"/>
    <w:rsid w:val="00763646"/>
    <w:rsid w:val="00765F42"/>
    <w:rsid w:val="00766119"/>
    <w:rsid w:val="00766EF1"/>
    <w:rsid w:val="00770C01"/>
    <w:rsid w:val="00771DE9"/>
    <w:rsid w:val="007722D1"/>
    <w:rsid w:val="0077296F"/>
    <w:rsid w:val="00773190"/>
    <w:rsid w:val="007737ED"/>
    <w:rsid w:val="00773F6A"/>
    <w:rsid w:val="00774F64"/>
    <w:rsid w:val="007754F0"/>
    <w:rsid w:val="00777566"/>
    <w:rsid w:val="0078048E"/>
    <w:rsid w:val="00780899"/>
    <w:rsid w:val="00781A36"/>
    <w:rsid w:val="00783C60"/>
    <w:rsid w:val="00784E1F"/>
    <w:rsid w:val="007868DF"/>
    <w:rsid w:val="00786A08"/>
    <w:rsid w:val="0079013E"/>
    <w:rsid w:val="00791767"/>
    <w:rsid w:val="007934EB"/>
    <w:rsid w:val="00794187"/>
    <w:rsid w:val="00797BD3"/>
    <w:rsid w:val="007A09C8"/>
    <w:rsid w:val="007A32DC"/>
    <w:rsid w:val="007A5F38"/>
    <w:rsid w:val="007A6E64"/>
    <w:rsid w:val="007A777A"/>
    <w:rsid w:val="007A7823"/>
    <w:rsid w:val="007A7E13"/>
    <w:rsid w:val="007B2E00"/>
    <w:rsid w:val="007B2E73"/>
    <w:rsid w:val="007B30D9"/>
    <w:rsid w:val="007B3BA7"/>
    <w:rsid w:val="007B5C78"/>
    <w:rsid w:val="007B6653"/>
    <w:rsid w:val="007B6C4B"/>
    <w:rsid w:val="007C1472"/>
    <w:rsid w:val="007C407F"/>
    <w:rsid w:val="007D2094"/>
    <w:rsid w:val="007D27CC"/>
    <w:rsid w:val="007D2944"/>
    <w:rsid w:val="007D2E67"/>
    <w:rsid w:val="007D3072"/>
    <w:rsid w:val="007D3077"/>
    <w:rsid w:val="007D5839"/>
    <w:rsid w:val="007D5DCF"/>
    <w:rsid w:val="007E1EE7"/>
    <w:rsid w:val="007E3DD0"/>
    <w:rsid w:val="007E3FAB"/>
    <w:rsid w:val="007E6906"/>
    <w:rsid w:val="007E6E0C"/>
    <w:rsid w:val="007E76DB"/>
    <w:rsid w:val="007F15C3"/>
    <w:rsid w:val="007F2B1C"/>
    <w:rsid w:val="007F2B9A"/>
    <w:rsid w:val="007F6014"/>
    <w:rsid w:val="0080051F"/>
    <w:rsid w:val="0080210F"/>
    <w:rsid w:val="00802A35"/>
    <w:rsid w:val="008070F3"/>
    <w:rsid w:val="00807F81"/>
    <w:rsid w:val="008101C2"/>
    <w:rsid w:val="00810A0D"/>
    <w:rsid w:val="00810B2A"/>
    <w:rsid w:val="00810DDB"/>
    <w:rsid w:val="0081156F"/>
    <w:rsid w:val="008137A5"/>
    <w:rsid w:val="008153DD"/>
    <w:rsid w:val="008155F1"/>
    <w:rsid w:val="008160D3"/>
    <w:rsid w:val="008163CB"/>
    <w:rsid w:val="0081699E"/>
    <w:rsid w:val="00821535"/>
    <w:rsid w:val="00821DF4"/>
    <w:rsid w:val="008234F5"/>
    <w:rsid w:val="008270ED"/>
    <w:rsid w:val="00832858"/>
    <w:rsid w:val="008341F3"/>
    <w:rsid w:val="00834ABE"/>
    <w:rsid w:val="00834CE5"/>
    <w:rsid w:val="00835871"/>
    <w:rsid w:val="00836527"/>
    <w:rsid w:val="00836797"/>
    <w:rsid w:val="0084029A"/>
    <w:rsid w:val="0084133C"/>
    <w:rsid w:val="00843F34"/>
    <w:rsid w:val="008449E0"/>
    <w:rsid w:val="008475BF"/>
    <w:rsid w:val="00847F91"/>
    <w:rsid w:val="00853133"/>
    <w:rsid w:val="0085343B"/>
    <w:rsid w:val="00853EDC"/>
    <w:rsid w:val="0085459D"/>
    <w:rsid w:val="00856D6E"/>
    <w:rsid w:val="008600E0"/>
    <w:rsid w:val="0086301B"/>
    <w:rsid w:val="00863345"/>
    <w:rsid w:val="00864063"/>
    <w:rsid w:val="00865180"/>
    <w:rsid w:val="00865533"/>
    <w:rsid w:val="00865BA6"/>
    <w:rsid w:val="00866B6F"/>
    <w:rsid w:val="0087047F"/>
    <w:rsid w:val="008712BC"/>
    <w:rsid w:val="008717DF"/>
    <w:rsid w:val="00872A6D"/>
    <w:rsid w:val="008740E7"/>
    <w:rsid w:val="00877A03"/>
    <w:rsid w:val="0088040F"/>
    <w:rsid w:val="00880471"/>
    <w:rsid w:val="008811F2"/>
    <w:rsid w:val="008815B4"/>
    <w:rsid w:val="00883C1C"/>
    <w:rsid w:val="008863C6"/>
    <w:rsid w:val="00892B0F"/>
    <w:rsid w:val="0089377E"/>
    <w:rsid w:val="00893A24"/>
    <w:rsid w:val="0089468F"/>
    <w:rsid w:val="0089678C"/>
    <w:rsid w:val="008A0183"/>
    <w:rsid w:val="008A1631"/>
    <w:rsid w:val="008A2F32"/>
    <w:rsid w:val="008A6657"/>
    <w:rsid w:val="008A7448"/>
    <w:rsid w:val="008B0138"/>
    <w:rsid w:val="008B235B"/>
    <w:rsid w:val="008B3574"/>
    <w:rsid w:val="008B661F"/>
    <w:rsid w:val="008B6B52"/>
    <w:rsid w:val="008B7B5B"/>
    <w:rsid w:val="008C499E"/>
    <w:rsid w:val="008C4F57"/>
    <w:rsid w:val="008C754E"/>
    <w:rsid w:val="008C7685"/>
    <w:rsid w:val="008C7783"/>
    <w:rsid w:val="008D6428"/>
    <w:rsid w:val="008D7BE3"/>
    <w:rsid w:val="008E0E77"/>
    <w:rsid w:val="008E1C3B"/>
    <w:rsid w:val="008E3D48"/>
    <w:rsid w:val="008E5F62"/>
    <w:rsid w:val="008E7BF3"/>
    <w:rsid w:val="008F082B"/>
    <w:rsid w:val="008F0D3C"/>
    <w:rsid w:val="008F0E7D"/>
    <w:rsid w:val="008F135E"/>
    <w:rsid w:val="008F25A1"/>
    <w:rsid w:val="008F31FC"/>
    <w:rsid w:val="008F41A9"/>
    <w:rsid w:val="008F5CCE"/>
    <w:rsid w:val="008F78B3"/>
    <w:rsid w:val="008F7C2E"/>
    <w:rsid w:val="00900DE4"/>
    <w:rsid w:val="00902E73"/>
    <w:rsid w:val="00903019"/>
    <w:rsid w:val="0090401D"/>
    <w:rsid w:val="009044DC"/>
    <w:rsid w:val="0090580D"/>
    <w:rsid w:val="0091101E"/>
    <w:rsid w:val="00911852"/>
    <w:rsid w:val="00912531"/>
    <w:rsid w:val="009147A9"/>
    <w:rsid w:val="00914903"/>
    <w:rsid w:val="00917122"/>
    <w:rsid w:val="009212F9"/>
    <w:rsid w:val="00922CE8"/>
    <w:rsid w:val="009232E1"/>
    <w:rsid w:val="00924CAF"/>
    <w:rsid w:val="009251A6"/>
    <w:rsid w:val="00926D19"/>
    <w:rsid w:val="00927434"/>
    <w:rsid w:val="00930A91"/>
    <w:rsid w:val="00930C6F"/>
    <w:rsid w:val="0093222A"/>
    <w:rsid w:val="00932359"/>
    <w:rsid w:val="00934BE6"/>
    <w:rsid w:val="00934E72"/>
    <w:rsid w:val="0094187D"/>
    <w:rsid w:val="00941BBD"/>
    <w:rsid w:val="009420D5"/>
    <w:rsid w:val="009422F1"/>
    <w:rsid w:val="00942C64"/>
    <w:rsid w:val="009430F2"/>
    <w:rsid w:val="00943EAD"/>
    <w:rsid w:val="009442BD"/>
    <w:rsid w:val="00946126"/>
    <w:rsid w:val="00947719"/>
    <w:rsid w:val="0095125D"/>
    <w:rsid w:val="00951C9F"/>
    <w:rsid w:val="00954C9E"/>
    <w:rsid w:val="00957F20"/>
    <w:rsid w:val="00961C55"/>
    <w:rsid w:val="009643FC"/>
    <w:rsid w:val="00966558"/>
    <w:rsid w:val="00971E04"/>
    <w:rsid w:val="00974023"/>
    <w:rsid w:val="009744AA"/>
    <w:rsid w:val="0097499C"/>
    <w:rsid w:val="009766D8"/>
    <w:rsid w:val="0097676C"/>
    <w:rsid w:val="00980341"/>
    <w:rsid w:val="0098163F"/>
    <w:rsid w:val="00986720"/>
    <w:rsid w:val="0098710F"/>
    <w:rsid w:val="009905D4"/>
    <w:rsid w:val="00990934"/>
    <w:rsid w:val="0099264B"/>
    <w:rsid w:val="00994656"/>
    <w:rsid w:val="0099518B"/>
    <w:rsid w:val="00995782"/>
    <w:rsid w:val="00995B1A"/>
    <w:rsid w:val="00995D30"/>
    <w:rsid w:val="00995F20"/>
    <w:rsid w:val="00997ED1"/>
    <w:rsid w:val="009A3342"/>
    <w:rsid w:val="009A3A56"/>
    <w:rsid w:val="009A461D"/>
    <w:rsid w:val="009B0980"/>
    <w:rsid w:val="009B0B3C"/>
    <w:rsid w:val="009B25D6"/>
    <w:rsid w:val="009B3EDB"/>
    <w:rsid w:val="009B6CF3"/>
    <w:rsid w:val="009B7B7B"/>
    <w:rsid w:val="009C03BE"/>
    <w:rsid w:val="009C0F6D"/>
    <w:rsid w:val="009C2810"/>
    <w:rsid w:val="009C4094"/>
    <w:rsid w:val="009C5C4A"/>
    <w:rsid w:val="009C669E"/>
    <w:rsid w:val="009D0480"/>
    <w:rsid w:val="009D40A6"/>
    <w:rsid w:val="009D4A1C"/>
    <w:rsid w:val="009E05E1"/>
    <w:rsid w:val="009E3310"/>
    <w:rsid w:val="009E5B72"/>
    <w:rsid w:val="009F0E85"/>
    <w:rsid w:val="009F37E3"/>
    <w:rsid w:val="009F3EFB"/>
    <w:rsid w:val="009F5149"/>
    <w:rsid w:val="00A00119"/>
    <w:rsid w:val="00A00556"/>
    <w:rsid w:val="00A051A8"/>
    <w:rsid w:val="00A05906"/>
    <w:rsid w:val="00A069AE"/>
    <w:rsid w:val="00A06C15"/>
    <w:rsid w:val="00A07348"/>
    <w:rsid w:val="00A07B6D"/>
    <w:rsid w:val="00A07CC0"/>
    <w:rsid w:val="00A07DCD"/>
    <w:rsid w:val="00A10484"/>
    <w:rsid w:val="00A113A7"/>
    <w:rsid w:val="00A11B65"/>
    <w:rsid w:val="00A13C7B"/>
    <w:rsid w:val="00A14C40"/>
    <w:rsid w:val="00A15076"/>
    <w:rsid w:val="00A152C8"/>
    <w:rsid w:val="00A156DE"/>
    <w:rsid w:val="00A15B02"/>
    <w:rsid w:val="00A169F8"/>
    <w:rsid w:val="00A16C6B"/>
    <w:rsid w:val="00A23AB9"/>
    <w:rsid w:val="00A26D85"/>
    <w:rsid w:val="00A30DA9"/>
    <w:rsid w:val="00A3216F"/>
    <w:rsid w:val="00A32350"/>
    <w:rsid w:val="00A331FD"/>
    <w:rsid w:val="00A343D6"/>
    <w:rsid w:val="00A34FA7"/>
    <w:rsid w:val="00A408E9"/>
    <w:rsid w:val="00A40D36"/>
    <w:rsid w:val="00A414A6"/>
    <w:rsid w:val="00A4271C"/>
    <w:rsid w:val="00A42860"/>
    <w:rsid w:val="00A42AAF"/>
    <w:rsid w:val="00A42D2D"/>
    <w:rsid w:val="00A444D7"/>
    <w:rsid w:val="00A44CC8"/>
    <w:rsid w:val="00A453DF"/>
    <w:rsid w:val="00A46C36"/>
    <w:rsid w:val="00A50285"/>
    <w:rsid w:val="00A5362B"/>
    <w:rsid w:val="00A53E35"/>
    <w:rsid w:val="00A54CA9"/>
    <w:rsid w:val="00A55A39"/>
    <w:rsid w:val="00A55E91"/>
    <w:rsid w:val="00A5694D"/>
    <w:rsid w:val="00A57E42"/>
    <w:rsid w:val="00A60443"/>
    <w:rsid w:val="00A60510"/>
    <w:rsid w:val="00A60EF0"/>
    <w:rsid w:val="00A61360"/>
    <w:rsid w:val="00A6198C"/>
    <w:rsid w:val="00A61A06"/>
    <w:rsid w:val="00A627CE"/>
    <w:rsid w:val="00A62ECD"/>
    <w:rsid w:val="00A62FB4"/>
    <w:rsid w:val="00A637CF"/>
    <w:rsid w:val="00A648F0"/>
    <w:rsid w:val="00A65EEC"/>
    <w:rsid w:val="00A67968"/>
    <w:rsid w:val="00A67EEF"/>
    <w:rsid w:val="00A70349"/>
    <w:rsid w:val="00A7085B"/>
    <w:rsid w:val="00A725A1"/>
    <w:rsid w:val="00A746BF"/>
    <w:rsid w:val="00A75E0D"/>
    <w:rsid w:val="00A760A1"/>
    <w:rsid w:val="00A76497"/>
    <w:rsid w:val="00A77FB5"/>
    <w:rsid w:val="00A827EB"/>
    <w:rsid w:val="00A82B14"/>
    <w:rsid w:val="00A83E25"/>
    <w:rsid w:val="00A8481E"/>
    <w:rsid w:val="00A855A3"/>
    <w:rsid w:val="00A85D89"/>
    <w:rsid w:val="00A86C69"/>
    <w:rsid w:val="00A87BE6"/>
    <w:rsid w:val="00A91BEE"/>
    <w:rsid w:val="00A94E27"/>
    <w:rsid w:val="00A97D30"/>
    <w:rsid w:val="00AA5059"/>
    <w:rsid w:val="00AA7251"/>
    <w:rsid w:val="00AA738A"/>
    <w:rsid w:val="00AB0479"/>
    <w:rsid w:val="00AB086E"/>
    <w:rsid w:val="00AB0B23"/>
    <w:rsid w:val="00AB1B2F"/>
    <w:rsid w:val="00AB4CD8"/>
    <w:rsid w:val="00AB6293"/>
    <w:rsid w:val="00AC0290"/>
    <w:rsid w:val="00AC0D68"/>
    <w:rsid w:val="00AC0DE9"/>
    <w:rsid w:val="00AC1E9D"/>
    <w:rsid w:val="00AC2AE1"/>
    <w:rsid w:val="00AC2BEF"/>
    <w:rsid w:val="00AC6C61"/>
    <w:rsid w:val="00AD1A2A"/>
    <w:rsid w:val="00AD1EA8"/>
    <w:rsid w:val="00AD2906"/>
    <w:rsid w:val="00AD39D8"/>
    <w:rsid w:val="00AD54D6"/>
    <w:rsid w:val="00AD5B23"/>
    <w:rsid w:val="00AD6059"/>
    <w:rsid w:val="00AD772C"/>
    <w:rsid w:val="00AE020A"/>
    <w:rsid w:val="00AE076C"/>
    <w:rsid w:val="00AE431D"/>
    <w:rsid w:val="00AE52B7"/>
    <w:rsid w:val="00AE5973"/>
    <w:rsid w:val="00AE7C75"/>
    <w:rsid w:val="00AF02FB"/>
    <w:rsid w:val="00AF191C"/>
    <w:rsid w:val="00AF2390"/>
    <w:rsid w:val="00AF2660"/>
    <w:rsid w:val="00AF2742"/>
    <w:rsid w:val="00AF2F41"/>
    <w:rsid w:val="00AF4305"/>
    <w:rsid w:val="00AF452F"/>
    <w:rsid w:val="00AF4E90"/>
    <w:rsid w:val="00AF50EF"/>
    <w:rsid w:val="00B01098"/>
    <w:rsid w:val="00B010DD"/>
    <w:rsid w:val="00B023D4"/>
    <w:rsid w:val="00B05D55"/>
    <w:rsid w:val="00B067C6"/>
    <w:rsid w:val="00B06FC9"/>
    <w:rsid w:val="00B075DF"/>
    <w:rsid w:val="00B07BEA"/>
    <w:rsid w:val="00B10441"/>
    <w:rsid w:val="00B12BDC"/>
    <w:rsid w:val="00B12C24"/>
    <w:rsid w:val="00B12F81"/>
    <w:rsid w:val="00B14B22"/>
    <w:rsid w:val="00B14F65"/>
    <w:rsid w:val="00B15560"/>
    <w:rsid w:val="00B16295"/>
    <w:rsid w:val="00B16557"/>
    <w:rsid w:val="00B16B61"/>
    <w:rsid w:val="00B16DFB"/>
    <w:rsid w:val="00B16EA9"/>
    <w:rsid w:val="00B20334"/>
    <w:rsid w:val="00B2101D"/>
    <w:rsid w:val="00B21906"/>
    <w:rsid w:val="00B264E7"/>
    <w:rsid w:val="00B26C06"/>
    <w:rsid w:val="00B30BB3"/>
    <w:rsid w:val="00B32018"/>
    <w:rsid w:val="00B33B5D"/>
    <w:rsid w:val="00B35088"/>
    <w:rsid w:val="00B35431"/>
    <w:rsid w:val="00B356D3"/>
    <w:rsid w:val="00B35EE9"/>
    <w:rsid w:val="00B46555"/>
    <w:rsid w:val="00B50C90"/>
    <w:rsid w:val="00B51581"/>
    <w:rsid w:val="00B5188B"/>
    <w:rsid w:val="00B52F44"/>
    <w:rsid w:val="00B54460"/>
    <w:rsid w:val="00B54D25"/>
    <w:rsid w:val="00B558CA"/>
    <w:rsid w:val="00B56C77"/>
    <w:rsid w:val="00B57B6B"/>
    <w:rsid w:val="00B608A0"/>
    <w:rsid w:val="00B63460"/>
    <w:rsid w:val="00B65756"/>
    <w:rsid w:val="00B65CD1"/>
    <w:rsid w:val="00B67070"/>
    <w:rsid w:val="00B67742"/>
    <w:rsid w:val="00B679AC"/>
    <w:rsid w:val="00B71160"/>
    <w:rsid w:val="00B714F1"/>
    <w:rsid w:val="00B726CA"/>
    <w:rsid w:val="00B73F3B"/>
    <w:rsid w:val="00B74FF1"/>
    <w:rsid w:val="00B75065"/>
    <w:rsid w:val="00B758C9"/>
    <w:rsid w:val="00B75FCF"/>
    <w:rsid w:val="00B806F4"/>
    <w:rsid w:val="00B84D73"/>
    <w:rsid w:val="00B9072D"/>
    <w:rsid w:val="00B90D3B"/>
    <w:rsid w:val="00B911BA"/>
    <w:rsid w:val="00B91A8B"/>
    <w:rsid w:val="00B9286A"/>
    <w:rsid w:val="00B93DD0"/>
    <w:rsid w:val="00B956EB"/>
    <w:rsid w:val="00B976FB"/>
    <w:rsid w:val="00B97D38"/>
    <w:rsid w:val="00BA1A16"/>
    <w:rsid w:val="00BA39E1"/>
    <w:rsid w:val="00BA4C31"/>
    <w:rsid w:val="00BA6592"/>
    <w:rsid w:val="00BB0078"/>
    <w:rsid w:val="00BB0E68"/>
    <w:rsid w:val="00BB26D6"/>
    <w:rsid w:val="00BB46A7"/>
    <w:rsid w:val="00BB508E"/>
    <w:rsid w:val="00BB51E7"/>
    <w:rsid w:val="00BB5F88"/>
    <w:rsid w:val="00BB641C"/>
    <w:rsid w:val="00BB795D"/>
    <w:rsid w:val="00BB79C2"/>
    <w:rsid w:val="00BB7C61"/>
    <w:rsid w:val="00BC030B"/>
    <w:rsid w:val="00BC152F"/>
    <w:rsid w:val="00BC1645"/>
    <w:rsid w:val="00BC1DB6"/>
    <w:rsid w:val="00BC3D23"/>
    <w:rsid w:val="00BC478A"/>
    <w:rsid w:val="00BC5BE7"/>
    <w:rsid w:val="00BC5E55"/>
    <w:rsid w:val="00BD02E9"/>
    <w:rsid w:val="00BD13EF"/>
    <w:rsid w:val="00BD23D0"/>
    <w:rsid w:val="00BD457F"/>
    <w:rsid w:val="00BD45AB"/>
    <w:rsid w:val="00BD478A"/>
    <w:rsid w:val="00BD49F0"/>
    <w:rsid w:val="00BD5748"/>
    <w:rsid w:val="00BD59DD"/>
    <w:rsid w:val="00BD5A04"/>
    <w:rsid w:val="00BD6574"/>
    <w:rsid w:val="00BD738E"/>
    <w:rsid w:val="00BE222A"/>
    <w:rsid w:val="00BE3C44"/>
    <w:rsid w:val="00BF2452"/>
    <w:rsid w:val="00BF31D6"/>
    <w:rsid w:val="00BF40E4"/>
    <w:rsid w:val="00BF4AA5"/>
    <w:rsid w:val="00BF5C83"/>
    <w:rsid w:val="00BF5CB1"/>
    <w:rsid w:val="00BF683D"/>
    <w:rsid w:val="00BF7600"/>
    <w:rsid w:val="00C01884"/>
    <w:rsid w:val="00C03325"/>
    <w:rsid w:val="00C050E2"/>
    <w:rsid w:val="00C05695"/>
    <w:rsid w:val="00C12E25"/>
    <w:rsid w:val="00C13AA8"/>
    <w:rsid w:val="00C15470"/>
    <w:rsid w:val="00C2019E"/>
    <w:rsid w:val="00C20984"/>
    <w:rsid w:val="00C2124F"/>
    <w:rsid w:val="00C23B4C"/>
    <w:rsid w:val="00C307B7"/>
    <w:rsid w:val="00C3250A"/>
    <w:rsid w:val="00C32A9A"/>
    <w:rsid w:val="00C3377F"/>
    <w:rsid w:val="00C33ACF"/>
    <w:rsid w:val="00C34542"/>
    <w:rsid w:val="00C35554"/>
    <w:rsid w:val="00C35675"/>
    <w:rsid w:val="00C3794F"/>
    <w:rsid w:val="00C41B1F"/>
    <w:rsid w:val="00C41CDA"/>
    <w:rsid w:val="00C518D1"/>
    <w:rsid w:val="00C52E41"/>
    <w:rsid w:val="00C56222"/>
    <w:rsid w:val="00C57F14"/>
    <w:rsid w:val="00C60895"/>
    <w:rsid w:val="00C60FA5"/>
    <w:rsid w:val="00C62150"/>
    <w:rsid w:val="00C63360"/>
    <w:rsid w:val="00C63B3A"/>
    <w:rsid w:val="00C65E93"/>
    <w:rsid w:val="00C66E8C"/>
    <w:rsid w:val="00C67635"/>
    <w:rsid w:val="00C71A34"/>
    <w:rsid w:val="00C71B29"/>
    <w:rsid w:val="00C71F01"/>
    <w:rsid w:val="00C72C3C"/>
    <w:rsid w:val="00C73898"/>
    <w:rsid w:val="00C74241"/>
    <w:rsid w:val="00C742DA"/>
    <w:rsid w:val="00C743DA"/>
    <w:rsid w:val="00C74F24"/>
    <w:rsid w:val="00C77F45"/>
    <w:rsid w:val="00C80FC8"/>
    <w:rsid w:val="00C828C6"/>
    <w:rsid w:val="00C83D2C"/>
    <w:rsid w:val="00C85457"/>
    <w:rsid w:val="00C85841"/>
    <w:rsid w:val="00C85E88"/>
    <w:rsid w:val="00C906BD"/>
    <w:rsid w:val="00C90E86"/>
    <w:rsid w:val="00C91134"/>
    <w:rsid w:val="00C91189"/>
    <w:rsid w:val="00C9243F"/>
    <w:rsid w:val="00C93245"/>
    <w:rsid w:val="00C93A1E"/>
    <w:rsid w:val="00C93A82"/>
    <w:rsid w:val="00C96292"/>
    <w:rsid w:val="00CA193E"/>
    <w:rsid w:val="00CA1B9C"/>
    <w:rsid w:val="00CA24E8"/>
    <w:rsid w:val="00CA664A"/>
    <w:rsid w:val="00CB035C"/>
    <w:rsid w:val="00CB4B33"/>
    <w:rsid w:val="00CB76DA"/>
    <w:rsid w:val="00CC09D3"/>
    <w:rsid w:val="00CC18C7"/>
    <w:rsid w:val="00CC2FA2"/>
    <w:rsid w:val="00CC3F11"/>
    <w:rsid w:val="00CC59F8"/>
    <w:rsid w:val="00CC5C19"/>
    <w:rsid w:val="00CC6EBA"/>
    <w:rsid w:val="00CD0517"/>
    <w:rsid w:val="00CD0AE6"/>
    <w:rsid w:val="00CD1549"/>
    <w:rsid w:val="00CD1D32"/>
    <w:rsid w:val="00CD20A6"/>
    <w:rsid w:val="00CD3B7B"/>
    <w:rsid w:val="00CD4201"/>
    <w:rsid w:val="00CD500A"/>
    <w:rsid w:val="00CD5CB9"/>
    <w:rsid w:val="00CD5E94"/>
    <w:rsid w:val="00CD60AB"/>
    <w:rsid w:val="00CE2974"/>
    <w:rsid w:val="00CE6A5D"/>
    <w:rsid w:val="00CE6D41"/>
    <w:rsid w:val="00CE6E9E"/>
    <w:rsid w:val="00CF0024"/>
    <w:rsid w:val="00CF043D"/>
    <w:rsid w:val="00CF0766"/>
    <w:rsid w:val="00CF137E"/>
    <w:rsid w:val="00CF19A5"/>
    <w:rsid w:val="00CF4A2E"/>
    <w:rsid w:val="00CF5457"/>
    <w:rsid w:val="00CF557F"/>
    <w:rsid w:val="00CF561F"/>
    <w:rsid w:val="00CF56B0"/>
    <w:rsid w:val="00CF74E3"/>
    <w:rsid w:val="00D012C7"/>
    <w:rsid w:val="00D01C42"/>
    <w:rsid w:val="00D02EF3"/>
    <w:rsid w:val="00D046E9"/>
    <w:rsid w:val="00D10E98"/>
    <w:rsid w:val="00D12EBC"/>
    <w:rsid w:val="00D14BEB"/>
    <w:rsid w:val="00D15CA7"/>
    <w:rsid w:val="00D16449"/>
    <w:rsid w:val="00D17E92"/>
    <w:rsid w:val="00D20645"/>
    <w:rsid w:val="00D20C36"/>
    <w:rsid w:val="00D21402"/>
    <w:rsid w:val="00D2158B"/>
    <w:rsid w:val="00D22966"/>
    <w:rsid w:val="00D22A5D"/>
    <w:rsid w:val="00D23567"/>
    <w:rsid w:val="00D23771"/>
    <w:rsid w:val="00D23968"/>
    <w:rsid w:val="00D24869"/>
    <w:rsid w:val="00D25209"/>
    <w:rsid w:val="00D260F4"/>
    <w:rsid w:val="00D26204"/>
    <w:rsid w:val="00D265C2"/>
    <w:rsid w:val="00D274D3"/>
    <w:rsid w:val="00D30F73"/>
    <w:rsid w:val="00D314C6"/>
    <w:rsid w:val="00D31E3D"/>
    <w:rsid w:val="00D32B33"/>
    <w:rsid w:val="00D344D9"/>
    <w:rsid w:val="00D34840"/>
    <w:rsid w:val="00D351D8"/>
    <w:rsid w:val="00D35B95"/>
    <w:rsid w:val="00D431F5"/>
    <w:rsid w:val="00D4454C"/>
    <w:rsid w:val="00D44B74"/>
    <w:rsid w:val="00D45E7C"/>
    <w:rsid w:val="00D50DD6"/>
    <w:rsid w:val="00D52F37"/>
    <w:rsid w:val="00D54BB0"/>
    <w:rsid w:val="00D54DE4"/>
    <w:rsid w:val="00D5782B"/>
    <w:rsid w:val="00D57FD9"/>
    <w:rsid w:val="00D60665"/>
    <w:rsid w:val="00D61B3B"/>
    <w:rsid w:val="00D62F94"/>
    <w:rsid w:val="00D6432D"/>
    <w:rsid w:val="00D6477D"/>
    <w:rsid w:val="00D65D82"/>
    <w:rsid w:val="00D67294"/>
    <w:rsid w:val="00D72414"/>
    <w:rsid w:val="00D7283E"/>
    <w:rsid w:val="00D7288B"/>
    <w:rsid w:val="00D728FA"/>
    <w:rsid w:val="00D73939"/>
    <w:rsid w:val="00D75F40"/>
    <w:rsid w:val="00D80975"/>
    <w:rsid w:val="00D81505"/>
    <w:rsid w:val="00D84DC7"/>
    <w:rsid w:val="00D874C3"/>
    <w:rsid w:val="00D87722"/>
    <w:rsid w:val="00D87CA0"/>
    <w:rsid w:val="00D87D6C"/>
    <w:rsid w:val="00D90055"/>
    <w:rsid w:val="00D904D7"/>
    <w:rsid w:val="00D93940"/>
    <w:rsid w:val="00D94675"/>
    <w:rsid w:val="00D96454"/>
    <w:rsid w:val="00D97F41"/>
    <w:rsid w:val="00DA0CFA"/>
    <w:rsid w:val="00DA15EA"/>
    <w:rsid w:val="00DA6039"/>
    <w:rsid w:val="00DA7F24"/>
    <w:rsid w:val="00DB0E83"/>
    <w:rsid w:val="00DB1872"/>
    <w:rsid w:val="00DB2A0E"/>
    <w:rsid w:val="00DB3383"/>
    <w:rsid w:val="00DB77DA"/>
    <w:rsid w:val="00DC1752"/>
    <w:rsid w:val="00DC44B0"/>
    <w:rsid w:val="00DC5DF4"/>
    <w:rsid w:val="00DC60A4"/>
    <w:rsid w:val="00DC6E8D"/>
    <w:rsid w:val="00DD1004"/>
    <w:rsid w:val="00DD4C2C"/>
    <w:rsid w:val="00DD4C8D"/>
    <w:rsid w:val="00DD50B7"/>
    <w:rsid w:val="00DD77E2"/>
    <w:rsid w:val="00DE1C35"/>
    <w:rsid w:val="00DE1EBD"/>
    <w:rsid w:val="00DE2358"/>
    <w:rsid w:val="00DE3B9F"/>
    <w:rsid w:val="00DE46DF"/>
    <w:rsid w:val="00DE548C"/>
    <w:rsid w:val="00DE6F3D"/>
    <w:rsid w:val="00DE72E4"/>
    <w:rsid w:val="00DE7736"/>
    <w:rsid w:val="00DF039C"/>
    <w:rsid w:val="00DF342F"/>
    <w:rsid w:val="00DF7FE3"/>
    <w:rsid w:val="00E00AC2"/>
    <w:rsid w:val="00E00F57"/>
    <w:rsid w:val="00E022BE"/>
    <w:rsid w:val="00E0256D"/>
    <w:rsid w:val="00E02A5D"/>
    <w:rsid w:val="00E043A6"/>
    <w:rsid w:val="00E06678"/>
    <w:rsid w:val="00E06A4D"/>
    <w:rsid w:val="00E07CDE"/>
    <w:rsid w:val="00E07DB9"/>
    <w:rsid w:val="00E10C29"/>
    <w:rsid w:val="00E13A9A"/>
    <w:rsid w:val="00E13AB4"/>
    <w:rsid w:val="00E153FB"/>
    <w:rsid w:val="00E15563"/>
    <w:rsid w:val="00E1560F"/>
    <w:rsid w:val="00E15786"/>
    <w:rsid w:val="00E1711C"/>
    <w:rsid w:val="00E1729F"/>
    <w:rsid w:val="00E17835"/>
    <w:rsid w:val="00E21BF6"/>
    <w:rsid w:val="00E224E7"/>
    <w:rsid w:val="00E228D8"/>
    <w:rsid w:val="00E23BEE"/>
    <w:rsid w:val="00E240FC"/>
    <w:rsid w:val="00E246F4"/>
    <w:rsid w:val="00E257E2"/>
    <w:rsid w:val="00E25E20"/>
    <w:rsid w:val="00E310AD"/>
    <w:rsid w:val="00E33632"/>
    <w:rsid w:val="00E3487D"/>
    <w:rsid w:val="00E35CA1"/>
    <w:rsid w:val="00E368F9"/>
    <w:rsid w:val="00E37173"/>
    <w:rsid w:val="00E37855"/>
    <w:rsid w:val="00E40799"/>
    <w:rsid w:val="00E41C79"/>
    <w:rsid w:val="00E41DB6"/>
    <w:rsid w:val="00E426CA"/>
    <w:rsid w:val="00E43943"/>
    <w:rsid w:val="00E439FC"/>
    <w:rsid w:val="00E44F4F"/>
    <w:rsid w:val="00E51E25"/>
    <w:rsid w:val="00E52FF8"/>
    <w:rsid w:val="00E530F1"/>
    <w:rsid w:val="00E573B5"/>
    <w:rsid w:val="00E57C01"/>
    <w:rsid w:val="00E57C27"/>
    <w:rsid w:val="00E62CFE"/>
    <w:rsid w:val="00E62D13"/>
    <w:rsid w:val="00E64378"/>
    <w:rsid w:val="00E64989"/>
    <w:rsid w:val="00E6504F"/>
    <w:rsid w:val="00E659BD"/>
    <w:rsid w:val="00E709FD"/>
    <w:rsid w:val="00E75E21"/>
    <w:rsid w:val="00E76344"/>
    <w:rsid w:val="00E77F35"/>
    <w:rsid w:val="00E8085F"/>
    <w:rsid w:val="00E80E69"/>
    <w:rsid w:val="00E83EED"/>
    <w:rsid w:val="00E841C2"/>
    <w:rsid w:val="00E850D5"/>
    <w:rsid w:val="00E9085D"/>
    <w:rsid w:val="00E9277B"/>
    <w:rsid w:val="00E9289E"/>
    <w:rsid w:val="00E92B4D"/>
    <w:rsid w:val="00E939AC"/>
    <w:rsid w:val="00E93B4B"/>
    <w:rsid w:val="00E959F6"/>
    <w:rsid w:val="00E96A51"/>
    <w:rsid w:val="00EA04A1"/>
    <w:rsid w:val="00EA05F4"/>
    <w:rsid w:val="00EA0862"/>
    <w:rsid w:val="00EA0A4D"/>
    <w:rsid w:val="00EA2A09"/>
    <w:rsid w:val="00EA54C4"/>
    <w:rsid w:val="00EB0341"/>
    <w:rsid w:val="00EB7313"/>
    <w:rsid w:val="00EC1394"/>
    <w:rsid w:val="00EC2636"/>
    <w:rsid w:val="00EC2E95"/>
    <w:rsid w:val="00EC31A6"/>
    <w:rsid w:val="00EC6577"/>
    <w:rsid w:val="00ED0949"/>
    <w:rsid w:val="00ED1A4B"/>
    <w:rsid w:val="00ED25ED"/>
    <w:rsid w:val="00ED293B"/>
    <w:rsid w:val="00ED2DA0"/>
    <w:rsid w:val="00ED5B12"/>
    <w:rsid w:val="00EE1341"/>
    <w:rsid w:val="00EE2987"/>
    <w:rsid w:val="00EE43E1"/>
    <w:rsid w:val="00EE4AF1"/>
    <w:rsid w:val="00EE6561"/>
    <w:rsid w:val="00EE7B7F"/>
    <w:rsid w:val="00EF08BC"/>
    <w:rsid w:val="00EF0D14"/>
    <w:rsid w:val="00EF1D08"/>
    <w:rsid w:val="00EF2C0E"/>
    <w:rsid w:val="00EF2CA0"/>
    <w:rsid w:val="00EF39A0"/>
    <w:rsid w:val="00EF4BD6"/>
    <w:rsid w:val="00EF6371"/>
    <w:rsid w:val="00F00C91"/>
    <w:rsid w:val="00F0255F"/>
    <w:rsid w:val="00F02C2D"/>
    <w:rsid w:val="00F041F5"/>
    <w:rsid w:val="00F04217"/>
    <w:rsid w:val="00F044AD"/>
    <w:rsid w:val="00F05953"/>
    <w:rsid w:val="00F07D4F"/>
    <w:rsid w:val="00F101E0"/>
    <w:rsid w:val="00F11151"/>
    <w:rsid w:val="00F11A11"/>
    <w:rsid w:val="00F11B45"/>
    <w:rsid w:val="00F11D23"/>
    <w:rsid w:val="00F11EA5"/>
    <w:rsid w:val="00F125CD"/>
    <w:rsid w:val="00F12955"/>
    <w:rsid w:val="00F137A8"/>
    <w:rsid w:val="00F1505F"/>
    <w:rsid w:val="00F15434"/>
    <w:rsid w:val="00F15D2D"/>
    <w:rsid w:val="00F16ADC"/>
    <w:rsid w:val="00F170F4"/>
    <w:rsid w:val="00F20567"/>
    <w:rsid w:val="00F22F2B"/>
    <w:rsid w:val="00F23EB2"/>
    <w:rsid w:val="00F25719"/>
    <w:rsid w:val="00F25A91"/>
    <w:rsid w:val="00F25AD2"/>
    <w:rsid w:val="00F30B21"/>
    <w:rsid w:val="00F350A9"/>
    <w:rsid w:val="00F355EB"/>
    <w:rsid w:val="00F37D82"/>
    <w:rsid w:val="00F37DF2"/>
    <w:rsid w:val="00F42130"/>
    <w:rsid w:val="00F43193"/>
    <w:rsid w:val="00F431B2"/>
    <w:rsid w:val="00F44BC1"/>
    <w:rsid w:val="00F4585E"/>
    <w:rsid w:val="00F47562"/>
    <w:rsid w:val="00F50AE0"/>
    <w:rsid w:val="00F52050"/>
    <w:rsid w:val="00F525FC"/>
    <w:rsid w:val="00F52A9B"/>
    <w:rsid w:val="00F5306E"/>
    <w:rsid w:val="00F53411"/>
    <w:rsid w:val="00F53B0B"/>
    <w:rsid w:val="00F54201"/>
    <w:rsid w:val="00F54279"/>
    <w:rsid w:val="00F54933"/>
    <w:rsid w:val="00F60014"/>
    <w:rsid w:val="00F60226"/>
    <w:rsid w:val="00F60709"/>
    <w:rsid w:val="00F6103A"/>
    <w:rsid w:val="00F62D98"/>
    <w:rsid w:val="00F64C3A"/>
    <w:rsid w:val="00F64D5C"/>
    <w:rsid w:val="00F666B5"/>
    <w:rsid w:val="00F703B3"/>
    <w:rsid w:val="00F75F72"/>
    <w:rsid w:val="00F8393C"/>
    <w:rsid w:val="00F83B6D"/>
    <w:rsid w:val="00F84CB0"/>
    <w:rsid w:val="00F84F99"/>
    <w:rsid w:val="00F8708C"/>
    <w:rsid w:val="00F90A3B"/>
    <w:rsid w:val="00F92768"/>
    <w:rsid w:val="00F92AEA"/>
    <w:rsid w:val="00F92E64"/>
    <w:rsid w:val="00F92FBC"/>
    <w:rsid w:val="00F93B94"/>
    <w:rsid w:val="00F93E0B"/>
    <w:rsid w:val="00F956E0"/>
    <w:rsid w:val="00F96534"/>
    <w:rsid w:val="00FA0113"/>
    <w:rsid w:val="00FA2E06"/>
    <w:rsid w:val="00FA6541"/>
    <w:rsid w:val="00FA77E5"/>
    <w:rsid w:val="00FB13B3"/>
    <w:rsid w:val="00FB1592"/>
    <w:rsid w:val="00FB3AAF"/>
    <w:rsid w:val="00FB47D7"/>
    <w:rsid w:val="00FB4CDF"/>
    <w:rsid w:val="00FB5931"/>
    <w:rsid w:val="00FB5A51"/>
    <w:rsid w:val="00FC4343"/>
    <w:rsid w:val="00FC5F7F"/>
    <w:rsid w:val="00FD4445"/>
    <w:rsid w:val="00FD49FF"/>
    <w:rsid w:val="00FD4DBF"/>
    <w:rsid w:val="00FD5118"/>
    <w:rsid w:val="00FD52C5"/>
    <w:rsid w:val="00FD62DC"/>
    <w:rsid w:val="00FD6A62"/>
    <w:rsid w:val="00FE0821"/>
    <w:rsid w:val="00FE1170"/>
    <w:rsid w:val="00FE227C"/>
    <w:rsid w:val="00FE2591"/>
    <w:rsid w:val="00FE3B9C"/>
    <w:rsid w:val="00FE3E45"/>
    <w:rsid w:val="00FE5A57"/>
    <w:rsid w:val="00FE7169"/>
    <w:rsid w:val="00FE7DF8"/>
    <w:rsid w:val="00FF1260"/>
    <w:rsid w:val="00FF1774"/>
    <w:rsid w:val="00FF27B9"/>
    <w:rsid w:val="00FF375A"/>
    <w:rsid w:val="00FF4255"/>
    <w:rsid w:val="00FF4DA3"/>
    <w:rsid w:val="00FF5B41"/>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81"/>
  </w:style>
  <w:style w:type="paragraph" w:styleId="Heading1">
    <w:name w:val="heading 1"/>
    <w:basedOn w:val="Normal"/>
    <w:next w:val="Normal"/>
    <w:link w:val="Heading1Char"/>
    <w:uiPriority w:val="9"/>
    <w:qFormat/>
    <w:rsid w:val="00600D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0D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0D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8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870"/>
    <w:rPr>
      <w:rFonts w:ascii="Tahoma" w:hAnsi="Tahoma" w:cs="Tahoma"/>
      <w:sz w:val="16"/>
      <w:szCs w:val="16"/>
    </w:rPr>
  </w:style>
  <w:style w:type="paragraph" w:styleId="ListParagraph">
    <w:name w:val="List Paragraph"/>
    <w:basedOn w:val="Normal"/>
    <w:uiPriority w:val="34"/>
    <w:qFormat/>
    <w:rsid w:val="00B56C77"/>
    <w:pPr>
      <w:contextualSpacing/>
    </w:pPr>
  </w:style>
  <w:style w:type="paragraph" w:styleId="FootnoteText">
    <w:name w:val="footnote text"/>
    <w:basedOn w:val="Normal"/>
    <w:link w:val="FootnoteTextChar"/>
    <w:uiPriority w:val="99"/>
    <w:unhideWhenUsed/>
    <w:rsid w:val="00486365"/>
    <w:pPr>
      <w:spacing w:after="0"/>
    </w:pPr>
    <w:rPr>
      <w:sz w:val="20"/>
      <w:szCs w:val="20"/>
    </w:rPr>
  </w:style>
  <w:style w:type="character" w:customStyle="1" w:styleId="FootnoteTextChar">
    <w:name w:val="Footnote Text Char"/>
    <w:basedOn w:val="DefaultParagraphFont"/>
    <w:link w:val="FootnoteText"/>
    <w:uiPriority w:val="99"/>
    <w:rsid w:val="00486365"/>
    <w:rPr>
      <w:sz w:val="20"/>
      <w:szCs w:val="20"/>
    </w:rPr>
  </w:style>
  <w:style w:type="character" w:styleId="FootnoteReference">
    <w:name w:val="footnote reference"/>
    <w:basedOn w:val="DefaultParagraphFont"/>
    <w:uiPriority w:val="99"/>
    <w:unhideWhenUsed/>
    <w:rsid w:val="00486365"/>
    <w:rPr>
      <w:vertAlign w:val="superscript"/>
    </w:rPr>
  </w:style>
  <w:style w:type="table" w:styleId="TableGrid">
    <w:name w:val="Table Grid"/>
    <w:basedOn w:val="TableNormal"/>
    <w:uiPriority w:val="59"/>
    <w:rsid w:val="00947719"/>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CF56B0"/>
  </w:style>
  <w:style w:type="character" w:styleId="CommentReference">
    <w:name w:val="annotation reference"/>
    <w:basedOn w:val="DefaultParagraphFont"/>
    <w:uiPriority w:val="99"/>
    <w:semiHidden/>
    <w:unhideWhenUsed/>
    <w:rsid w:val="00292133"/>
    <w:rPr>
      <w:sz w:val="16"/>
      <w:szCs w:val="16"/>
    </w:rPr>
  </w:style>
  <w:style w:type="paragraph" w:styleId="CommentText">
    <w:name w:val="annotation text"/>
    <w:basedOn w:val="Normal"/>
    <w:link w:val="CommentTextChar"/>
    <w:uiPriority w:val="99"/>
    <w:unhideWhenUsed/>
    <w:rsid w:val="00292133"/>
    <w:rPr>
      <w:sz w:val="20"/>
      <w:szCs w:val="20"/>
    </w:rPr>
  </w:style>
  <w:style w:type="character" w:customStyle="1" w:styleId="CommentTextChar">
    <w:name w:val="Comment Text Char"/>
    <w:basedOn w:val="DefaultParagraphFont"/>
    <w:link w:val="CommentText"/>
    <w:uiPriority w:val="99"/>
    <w:rsid w:val="00292133"/>
    <w:rPr>
      <w:sz w:val="20"/>
      <w:szCs w:val="20"/>
    </w:rPr>
  </w:style>
  <w:style w:type="paragraph" w:styleId="CommentSubject">
    <w:name w:val="annotation subject"/>
    <w:basedOn w:val="CommentText"/>
    <w:next w:val="CommentText"/>
    <w:link w:val="CommentSubjectChar"/>
    <w:uiPriority w:val="99"/>
    <w:semiHidden/>
    <w:unhideWhenUsed/>
    <w:rsid w:val="00292133"/>
    <w:rPr>
      <w:b/>
      <w:bCs/>
    </w:rPr>
  </w:style>
  <w:style w:type="character" w:customStyle="1" w:styleId="CommentSubjectChar">
    <w:name w:val="Comment Subject Char"/>
    <w:basedOn w:val="CommentTextChar"/>
    <w:link w:val="CommentSubject"/>
    <w:uiPriority w:val="99"/>
    <w:semiHidden/>
    <w:rsid w:val="00292133"/>
    <w:rPr>
      <w:b/>
      <w:bCs/>
      <w:sz w:val="20"/>
      <w:szCs w:val="20"/>
    </w:rPr>
  </w:style>
  <w:style w:type="paragraph" w:styleId="Header">
    <w:name w:val="header"/>
    <w:basedOn w:val="Normal"/>
    <w:link w:val="HeaderChar"/>
    <w:uiPriority w:val="99"/>
    <w:semiHidden/>
    <w:unhideWhenUsed/>
    <w:rsid w:val="00836797"/>
    <w:pPr>
      <w:tabs>
        <w:tab w:val="center" w:pos="4680"/>
        <w:tab w:val="right" w:pos="9360"/>
      </w:tabs>
      <w:spacing w:before="0" w:after="0"/>
    </w:pPr>
  </w:style>
  <w:style w:type="character" w:customStyle="1" w:styleId="HeaderChar">
    <w:name w:val="Header Char"/>
    <w:basedOn w:val="DefaultParagraphFont"/>
    <w:link w:val="Header"/>
    <w:uiPriority w:val="99"/>
    <w:semiHidden/>
    <w:rsid w:val="00836797"/>
  </w:style>
  <w:style w:type="paragraph" w:styleId="Footer">
    <w:name w:val="footer"/>
    <w:basedOn w:val="Normal"/>
    <w:link w:val="FooterChar"/>
    <w:uiPriority w:val="99"/>
    <w:unhideWhenUsed/>
    <w:rsid w:val="00836797"/>
    <w:pPr>
      <w:tabs>
        <w:tab w:val="center" w:pos="4680"/>
        <w:tab w:val="right" w:pos="9360"/>
      </w:tabs>
      <w:spacing w:before="0" w:after="0"/>
    </w:pPr>
  </w:style>
  <w:style w:type="character" w:customStyle="1" w:styleId="FooterChar">
    <w:name w:val="Footer Char"/>
    <w:basedOn w:val="DefaultParagraphFont"/>
    <w:link w:val="Footer"/>
    <w:uiPriority w:val="99"/>
    <w:rsid w:val="00836797"/>
  </w:style>
  <w:style w:type="paragraph" w:customStyle="1" w:styleId="Default">
    <w:name w:val="Default"/>
    <w:rsid w:val="00032C45"/>
    <w:pPr>
      <w:autoSpaceDE w:val="0"/>
      <w:autoSpaceDN w:val="0"/>
      <w:adjustRightInd w:val="0"/>
      <w:spacing w:before="0" w:after="0"/>
      <w:ind w:left="0" w:firstLine="0"/>
    </w:pPr>
    <w:rPr>
      <w:rFonts w:ascii="Times New Roman" w:eastAsiaTheme="minorEastAsia" w:hAnsi="Times New Roman" w:cs="Times New Roman"/>
      <w:color w:val="000000"/>
      <w:sz w:val="24"/>
      <w:szCs w:val="24"/>
      <w:lang w:val="es-CO" w:eastAsia="es-ES"/>
    </w:rPr>
  </w:style>
  <w:style w:type="character" w:customStyle="1" w:styleId="Heading1Char">
    <w:name w:val="Heading 1 Char"/>
    <w:basedOn w:val="DefaultParagraphFont"/>
    <w:link w:val="Heading1"/>
    <w:uiPriority w:val="9"/>
    <w:rsid w:val="00600D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0D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00D9B"/>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58164D"/>
    <w:pPr>
      <w:spacing w:line="276" w:lineRule="auto"/>
      <w:ind w:left="0" w:firstLine="0"/>
      <w:outlineLvl w:val="9"/>
    </w:pPr>
    <w:rPr>
      <w:lang w:val="es-ES"/>
    </w:rPr>
  </w:style>
  <w:style w:type="paragraph" w:styleId="TOC1">
    <w:name w:val="toc 1"/>
    <w:basedOn w:val="Normal"/>
    <w:next w:val="Normal"/>
    <w:autoRedefine/>
    <w:uiPriority w:val="39"/>
    <w:unhideWhenUsed/>
    <w:rsid w:val="0058164D"/>
    <w:pPr>
      <w:spacing w:after="100"/>
      <w:ind w:left="0"/>
    </w:pPr>
  </w:style>
  <w:style w:type="paragraph" w:styleId="TOC2">
    <w:name w:val="toc 2"/>
    <w:basedOn w:val="Normal"/>
    <w:next w:val="Normal"/>
    <w:autoRedefine/>
    <w:uiPriority w:val="39"/>
    <w:unhideWhenUsed/>
    <w:rsid w:val="0058164D"/>
    <w:pPr>
      <w:spacing w:after="100"/>
      <w:ind w:left="220"/>
    </w:pPr>
  </w:style>
  <w:style w:type="paragraph" w:styleId="TOC3">
    <w:name w:val="toc 3"/>
    <w:basedOn w:val="Normal"/>
    <w:next w:val="Normal"/>
    <w:autoRedefine/>
    <w:uiPriority w:val="39"/>
    <w:unhideWhenUsed/>
    <w:rsid w:val="0058164D"/>
    <w:pPr>
      <w:spacing w:after="100"/>
      <w:ind w:left="440"/>
    </w:pPr>
  </w:style>
  <w:style w:type="character" w:styleId="Hyperlink">
    <w:name w:val="Hyperlink"/>
    <w:basedOn w:val="DefaultParagraphFont"/>
    <w:uiPriority w:val="99"/>
    <w:unhideWhenUsed/>
    <w:rsid w:val="0058164D"/>
    <w:rPr>
      <w:color w:val="0000FF" w:themeColor="hyperlink"/>
      <w:u w:val="single"/>
    </w:rPr>
  </w:style>
  <w:style w:type="paragraph" w:styleId="EndnoteText">
    <w:name w:val="endnote text"/>
    <w:basedOn w:val="Normal"/>
    <w:link w:val="EndnoteTextChar"/>
    <w:uiPriority w:val="99"/>
    <w:semiHidden/>
    <w:unhideWhenUsed/>
    <w:rsid w:val="006C26AF"/>
    <w:pPr>
      <w:spacing w:before="0" w:after="0"/>
    </w:pPr>
    <w:rPr>
      <w:sz w:val="20"/>
      <w:szCs w:val="20"/>
    </w:rPr>
  </w:style>
  <w:style w:type="character" w:customStyle="1" w:styleId="EndnoteTextChar">
    <w:name w:val="Endnote Text Char"/>
    <w:basedOn w:val="DefaultParagraphFont"/>
    <w:link w:val="EndnoteText"/>
    <w:uiPriority w:val="99"/>
    <w:semiHidden/>
    <w:rsid w:val="006C26AF"/>
    <w:rPr>
      <w:sz w:val="20"/>
      <w:szCs w:val="20"/>
    </w:rPr>
  </w:style>
  <w:style w:type="character" w:styleId="EndnoteReference">
    <w:name w:val="endnote reference"/>
    <w:basedOn w:val="DefaultParagraphFont"/>
    <w:uiPriority w:val="99"/>
    <w:semiHidden/>
    <w:unhideWhenUsed/>
    <w:rsid w:val="006C26AF"/>
    <w:rPr>
      <w:vertAlign w:val="superscript"/>
    </w:rPr>
  </w:style>
  <w:style w:type="paragraph" w:styleId="Revision">
    <w:name w:val="Revision"/>
    <w:hidden/>
    <w:uiPriority w:val="99"/>
    <w:semiHidden/>
    <w:rsid w:val="00101119"/>
    <w:pPr>
      <w:spacing w:before="0" w:after="0"/>
      <w:ind w:left="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81"/>
  </w:style>
  <w:style w:type="paragraph" w:styleId="Heading1">
    <w:name w:val="heading 1"/>
    <w:basedOn w:val="Normal"/>
    <w:next w:val="Normal"/>
    <w:link w:val="Heading1Char"/>
    <w:uiPriority w:val="9"/>
    <w:qFormat/>
    <w:rsid w:val="00600D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0D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0D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8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870"/>
    <w:rPr>
      <w:rFonts w:ascii="Tahoma" w:hAnsi="Tahoma" w:cs="Tahoma"/>
      <w:sz w:val="16"/>
      <w:szCs w:val="16"/>
    </w:rPr>
  </w:style>
  <w:style w:type="paragraph" w:styleId="ListParagraph">
    <w:name w:val="List Paragraph"/>
    <w:basedOn w:val="Normal"/>
    <w:uiPriority w:val="34"/>
    <w:qFormat/>
    <w:rsid w:val="00B56C77"/>
    <w:pPr>
      <w:contextualSpacing/>
    </w:pPr>
  </w:style>
  <w:style w:type="paragraph" w:styleId="FootnoteText">
    <w:name w:val="footnote text"/>
    <w:basedOn w:val="Normal"/>
    <w:link w:val="FootnoteTextChar"/>
    <w:uiPriority w:val="99"/>
    <w:unhideWhenUsed/>
    <w:rsid w:val="00486365"/>
    <w:pPr>
      <w:spacing w:after="0"/>
    </w:pPr>
    <w:rPr>
      <w:sz w:val="20"/>
      <w:szCs w:val="20"/>
    </w:rPr>
  </w:style>
  <w:style w:type="character" w:customStyle="1" w:styleId="FootnoteTextChar">
    <w:name w:val="Footnote Text Char"/>
    <w:basedOn w:val="DefaultParagraphFont"/>
    <w:link w:val="FootnoteText"/>
    <w:uiPriority w:val="99"/>
    <w:rsid w:val="00486365"/>
    <w:rPr>
      <w:sz w:val="20"/>
      <w:szCs w:val="20"/>
    </w:rPr>
  </w:style>
  <w:style w:type="character" w:styleId="FootnoteReference">
    <w:name w:val="footnote reference"/>
    <w:basedOn w:val="DefaultParagraphFont"/>
    <w:uiPriority w:val="99"/>
    <w:unhideWhenUsed/>
    <w:rsid w:val="00486365"/>
    <w:rPr>
      <w:vertAlign w:val="superscript"/>
    </w:rPr>
  </w:style>
  <w:style w:type="table" w:styleId="TableGrid">
    <w:name w:val="Table Grid"/>
    <w:basedOn w:val="TableNormal"/>
    <w:uiPriority w:val="59"/>
    <w:rsid w:val="00947719"/>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CF56B0"/>
  </w:style>
  <w:style w:type="character" w:styleId="CommentReference">
    <w:name w:val="annotation reference"/>
    <w:basedOn w:val="DefaultParagraphFont"/>
    <w:uiPriority w:val="99"/>
    <w:semiHidden/>
    <w:unhideWhenUsed/>
    <w:rsid w:val="00292133"/>
    <w:rPr>
      <w:sz w:val="16"/>
      <w:szCs w:val="16"/>
    </w:rPr>
  </w:style>
  <w:style w:type="paragraph" w:styleId="CommentText">
    <w:name w:val="annotation text"/>
    <w:basedOn w:val="Normal"/>
    <w:link w:val="CommentTextChar"/>
    <w:uiPriority w:val="99"/>
    <w:unhideWhenUsed/>
    <w:rsid w:val="00292133"/>
    <w:rPr>
      <w:sz w:val="20"/>
      <w:szCs w:val="20"/>
    </w:rPr>
  </w:style>
  <w:style w:type="character" w:customStyle="1" w:styleId="CommentTextChar">
    <w:name w:val="Comment Text Char"/>
    <w:basedOn w:val="DefaultParagraphFont"/>
    <w:link w:val="CommentText"/>
    <w:uiPriority w:val="99"/>
    <w:rsid w:val="00292133"/>
    <w:rPr>
      <w:sz w:val="20"/>
      <w:szCs w:val="20"/>
    </w:rPr>
  </w:style>
  <w:style w:type="paragraph" w:styleId="CommentSubject">
    <w:name w:val="annotation subject"/>
    <w:basedOn w:val="CommentText"/>
    <w:next w:val="CommentText"/>
    <w:link w:val="CommentSubjectChar"/>
    <w:uiPriority w:val="99"/>
    <w:semiHidden/>
    <w:unhideWhenUsed/>
    <w:rsid w:val="00292133"/>
    <w:rPr>
      <w:b/>
      <w:bCs/>
    </w:rPr>
  </w:style>
  <w:style w:type="character" w:customStyle="1" w:styleId="CommentSubjectChar">
    <w:name w:val="Comment Subject Char"/>
    <w:basedOn w:val="CommentTextChar"/>
    <w:link w:val="CommentSubject"/>
    <w:uiPriority w:val="99"/>
    <w:semiHidden/>
    <w:rsid w:val="00292133"/>
    <w:rPr>
      <w:b/>
      <w:bCs/>
      <w:sz w:val="20"/>
      <w:szCs w:val="20"/>
    </w:rPr>
  </w:style>
  <w:style w:type="paragraph" w:styleId="Header">
    <w:name w:val="header"/>
    <w:basedOn w:val="Normal"/>
    <w:link w:val="HeaderChar"/>
    <w:uiPriority w:val="99"/>
    <w:semiHidden/>
    <w:unhideWhenUsed/>
    <w:rsid w:val="00836797"/>
    <w:pPr>
      <w:tabs>
        <w:tab w:val="center" w:pos="4680"/>
        <w:tab w:val="right" w:pos="9360"/>
      </w:tabs>
      <w:spacing w:before="0" w:after="0"/>
    </w:pPr>
  </w:style>
  <w:style w:type="character" w:customStyle="1" w:styleId="HeaderChar">
    <w:name w:val="Header Char"/>
    <w:basedOn w:val="DefaultParagraphFont"/>
    <w:link w:val="Header"/>
    <w:uiPriority w:val="99"/>
    <w:semiHidden/>
    <w:rsid w:val="00836797"/>
  </w:style>
  <w:style w:type="paragraph" w:styleId="Footer">
    <w:name w:val="footer"/>
    <w:basedOn w:val="Normal"/>
    <w:link w:val="FooterChar"/>
    <w:uiPriority w:val="99"/>
    <w:unhideWhenUsed/>
    <w:rsid w:val="00836797"/>
    <w:pPr>
      <w:tabs>
        <w:tab w:val="center" w:pos="4680"/>
        <w:tab w:val="right" w:pos="9360"/>
      </w:tabs>
      <w:spacing w:before="0" w:after="0"/>
    </w:pPr>
  </w:style>
  <w:style w:type="character" w:customStyle="1" w:styleId="FooterChar">
    <w:name w:val="Footer Char"/>
    <w:basedOn w:val="DefaultParagraphFont"/>
    <w:link w:val="Footer"/>
    <w:uiPriority w:val="99"/>
    <w:rsid w:val="00836797"/>
  </w:style>
  <w:style w:type="paragraph" w:customStyle="1" w:styleId="Default">
    <w:name w:val="Default"/>
    <w:rsid w:val="00032C45"/>
    <w:pPr>
      <w:autoSpaceDE w:val="0"/>
      <w:autoSpaceDN w:val="0"/>
      <w:adjustRightInd w:val="0"/>
      <w:spacing w:before="0" w:after="0"/>
      <w:ind w:left="0" w:firstLine="0"/>
    </w:pPr>
    <w:rPr>
      <w:rFonts w:ascii="Times New Roman" w:eastAsiaTheme="minorEastAsia" w:hAnsi="Times New Roman" w:cs="Times New Roman"/>
      <w:color w:val="000000"/>
      <w:sz w:val="24"/>
      <w:szCs w:val="24"/>
      <w:lang w:val="es-CO" w:eastAsia="es-ES"/>
    </w:rPr>
  </w:style>
  <w:style w:type="character" w:customStyle="1" w:styleId="Heading1Char">
    <w:name w:val="Heading 1 Char"/>
    <w:basedOn w:val="DefaultParagraphFont"/>
    <w:link w:val="Heading1"/>
    <w:uiPriority w:val="9"/>
    <w:rsid w:val="00600D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0D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00D9B"/>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58164D"/>
    <w:pPr>
      <w:spacing w:line="276" w:lineRule="auto"/>
      <w:ind w:left="0" w:firstLine="0"/>
      <w:outlineLvl w:val="9"/>
    </w:pPr>
    <w:rPr>
      <w:lang w:val="es-ES"/>
    </w:rPr>
  </w:style>
  <w:style w:type="paragraph" w:styleId="TOC1">
    <w:name w:val="toc 1"/>
    <w:basedOn w:val="Normal"/>
    <w:next w:val="Normal"/>
    <w:autoRedefine/>
    <w:uiPriority w:val="39"/>
    <w:unhideWhenUsed/>
    <w:rsid w:val="0058164D"/>
    <w:pPr>
      <w:spacing w:after="100"/>
      <w:ind w:left="0"/>
    </w:pPr>
  </w:style>
  <w:style w:type="paragraph" w:styleId="TOC2">
    <w:name w:val="toc 2"/>
    <w:basedOn w:val="Normal"/>
    <w:next w:val="Normal"/>
    <w:autoRedefine/>
    <w:uiPriority w:val="39"/>
    <w:unhideWhenUsed/>
    <w:rsid w:val="0058164D"/>
    <w:pPr>
      <w:spacing w:after="100"/>
      <w:ind w:left="220"/>
    </w:pPr>
  </w:style>
  <w:style w:type="paragraph" w:styleId="TOC3">
    <w:name w:val="toc 3"/>
    <w:basedOn w:val="Normal"/>
    <w:next w:val="Normal"/>
    <w:autoRedefine/>
    <w:uiPriority w:val="39"/>
    <w:unhideWhenUsed/>
    <w:rsid w:val="0058164D"/>
    <w:pPr>
      <w:spacing w:after="100"/>
      <w:ind w:left="440"/>
    </w:pPr>
  </w:style>
  <w:style w:type="character" w:styleId="Hyperlink">
    <w:name w:val="Hyperlink"/>
    <w:basedOn w:val="DefaultParagraphFont"/>
    <w:uiPriority w:val="99"/>
    <w:unhideWhenUsed/>
    <w:rsid w:val="0058164D"/>
    <w:rPr>
      <w:color w:val="0000FF" w:themeColor="hyperlink"/>
      <w:u w:val="single"/>
    </w:rPr>
  </w:style>
  <w:style w:type="paragraph" w:styleId="EndnoteText">
    <w:name w:val="endnote text"/>
    <w:basedOn w:val="Normal"/>
    <w:link w:val="EndnoteTextChar"/>
    <w:uiPriority w:val="99"/>
    <w:semiHidden/>
    <w:unhideWhenUsed/>
    <w:rsid w:val="006C26AF"/>
    <w:pPr>
      <w:spacing w:before="0" w:after="0"/>
    </w:pPr>
    <w:rPr>
      <w:sz w:val="20"/>
      <w:szCs w:val="20"/>
    </w:rPr>
  </w:style>
  <w:style w:type="character" w:customStyle="1" w:styleId="EndnoteTextChar">
    <w:name w:val="Endnote Text Char"/>
    <w:basedOn w:val="DefaultParagraphFont"/>
    <w:link w:val="EndnoteText"/>
    <w:uiPriority w:val="99"/>
    <w:semiHidden/>
    <w:rsid w:val="006C26AF"/>
    <w:rPr>
      <w:sz w:val="20"/>
      <w:szCs w:val="20"/>
    </w:rPr>
  </w:style>
  <w:style w:type="character" w:styleId="EndnoteReference">
    <w:name w:val="endnote reference"/>
    <w:basedOn w:val="DefaultParagraphFont"/>
    <w:uiPriority w:val="99"/>
    <w:semiHidden/>
    <w:unhideWhenUsed/>
    <w:rsid w:val="006C26AF"/>
    <w:rPr>
      <w:vertAlign w:val="superscript"/>
    </w:rPr>
  </w:style>
  <w:style w:type="paragraph" w:styleId="Revision">
    <w:name w:val="Revision"/>
    <w:hidden/>
    <w:uiPriority w:val="99"/>
    <w:semiHidden/>
    <w:rsid w:val="00101119"/>
    <w:pPr>
      <w:spacing w:before="0" w:after="0"/>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732">
      <w:bodyDiv w:val="1"/>
      <w:marLeft w:val="0"/>
      <w:marRight w:val="0"/>
      <w:marTop w:val="0"/>
      <w:marBottom w:val="0"/>
      <w:divBdr>
        <w:top w:val="none" w:sz="0" w:space="0" w:color="auto"/>
        <w:left w:val="none" w:sz="0" w:space="0" w:color="auto"/>
        <w:bottom w:val="none" w:sz="0" w:space="0" w:color="auto"/>
        <w:right w:val="none" w:sz="0" w:space="0" w:color="auto"/>
      </w:divBdr>
    </w:div>
    <w:div w:id="12926909">
      <w:bodyDiv w:val="1"/>
      <w:marLeft w:val="0"/>
      <w:marRight w:val="0"/>
      <w:marTop w:val="0"/>
      <w:marBottom w:val="0"/>
      <w:divBdr>
        <w:top w:val="none" w:sz="0" w:space="0" w:color="auto"/>
        <w:left w:val="none" w:sz="0" w:space="0" w:color="auto"/>
        <w:bottom w:val="none" w:sz="0" w:space="0" w:color="auto"/>
        <w:right w:val="none" w:sz="0" w:space="0" w:color="auto"/>
      </w:divBdr>
    </w:div>
    <w:div w:id="42098980">
      <w:bodyDiv w:val="1"/>
      <w:marLeft w:val="0"/>
      <w:marRight w:val="0"/>
      <w:marTop w:val="0"/>
      <w:marBottom w:val="0"/>
      <w:divBdr>
        <w:top w:val="none" w:sz="0" w:space="0" w:color="auto"/>
        <w:left w:val="none" w:sz="0" w:space="0" w:color="auto"/>
        <w:bottom w:val="none" w:sz="0" w:space="0" w:color="auto"/>
        <w:right w:val="none" w:sz="0" w:space="0" w:color="auto"/>
      </w:divBdr>
    </w:div>
    <w:div w:id="47149127">
      <w:bodyDiv w:val="1"/>
      <w:marLeft w:val="0"/>
      <w:marRight w:val="0"/>
      <w:marTop w:val="0"/>
      <w:marBottom w:val="0"/>
      <w:divBdr>
        <w:top w:val="none" w:sz="0" w:space="0" w:color="auto"/>
        <w:left w:val="none" w:sz="0" w:space="0" w:color="auto"/>
        <w:bottom w:val="none" w:sz="0" w:space="0" w:color="auto"/>
        <w:right w:val="none" w:sz="0" w:space="0" w:color="auto"/>
      </w:divBdr>
    </w:div>
    <w:div w:id="77481524">
      <w:bodyDiv w:val="1"/>
      <w:marLeft w:val="0"/>
      <w:marRight w:val="0"/>
      <w:marTop w:val="0"/>
      <w:marBottom w:val="0"/>
      <w:divBdr>
        <w:top w:val="none" w:sz="0" w:space="0" w:color="auto"/>
        <w:left w:val="none" w:sz="0" w:space="0" w:color="auto"/>
        <w:bottom w:val="none" w:sz="0" w:space="0" w:color="auto"/>
        <w:right w:val="none" w:sz="0" w:space="0" w:color="auto"/>
      </w:divBdr>
    </w:div>
    <w:div w:id="101927086">
      <w:bodyDiv w:val="1"/>
      <w:marLeft w:val="0"/>
      <w:marRight w:val="0"/>
      <w:marTop w:val="0"/>
      <w:marBottom w:val="0"/>
      <w:divBdr>
        <w:top w:val="none" w:sz="0" w:space="0" w:color="auto"/>
        <w:left w:val="none" w:sz="0" w:space="0" w:color="auto"/>
        <w:bottom w:val="none" w:sz="0" w:space="0" w:color="auto"/>
        <w:right w:val="none" w:sz="0" w:space="0" w:color="auto"/>
      </w:divBdr>
    </w:div>
    <w:div w:id="166017837">
      <w:bodyDiv w:val="1"/>
      <w:marLeft w:val="0"/>
      <w:marRight w:val="0"/>
      <w:marTop w:val="0"/>
      <w:marBottom w:val="0"/>
      <w:divBdr>
        <w:top w:val="none" w:sz="0" w:space="0" w:color="auto"/>
        <w:left w:val="none" w:sz="0" w:space="0" w:color="auto"/>
        <w:bottom w:val="none" w:sz="0" w:space="0" w:color="auto"/>
        <w:right w:val="none" w:sz="0" w:space="0" w:color="auto"/>
      </w:divBdr>
    </w:div>
    <w:div w:id="172573463">
      <w:bodyDiv w:val="1"/>
      <w:marLeft w:val="0"/>
      <w:marRight w:val="0"/>
      <w:marTop w:val="0"/>
      <w:marBottom w:val="0"/>
      <w:divBdr>
        <w:top w:val="none" w:sz="0" w:space="0" w:color="auto"/>
        <w:left w:val="none" w:sz="0" w:space="0" w:color="auto"/>
        <w:bottom w:val="none" w:sz="0" w:space="0" w:color="auto"/>
        <w:right w:val="none" w:sz="0" w:space="0" w:color="auto"/>
      </w:divBdr>
    </w:div>
    <w:div w:id="185486080">
      <w:bodyDiv w:val="1"/>
      <w:marLeft w:val="0"/>
      <w:marRight w:val="0"/>
      <w:marTop w:val="0"/>
      <w:marBottom w:val="0"/>
      <w:divBdr>
        <w:top w:val="none" w:sz="0" w:space="0" w:color="auto"/>
        <w:left w:val="none" w:sz="0" w:space="0" w:color="auto"/>
        <w:bottom w:val="none" w:sz="0" w:space="0" w:color="auto"/>
        <w:right w:val="none" w:sz="0" w:space="0" w:color="auto"/>
      </w:divBdr>
    </w:div>
    <w:div w:id="226958285">
      <w:bodyDiv w:val="1"/>
      <w:marLeft w:val="0"/>
      <w:marRight w:val="0"/>
      <w:marTop w:val="0"/>
      <w:marBottom w:val="0"/>
      <w:divBdr>
        <w:top w:val="none" w:sz="0" w:space="0" w:color="auto"/>
        <w:left w:val="none" w:sz="0" w:space="0" w:color="auto"/>
        <w:bottom w:val="none" w:sz="0" w:space="0" w:color="auto"/>
        <w:right w:val="none" w:sz="0" w:space="0" w:color="auto"/>
      </w:divBdr>
    </w:div>
    <w:div w:id="229200232">
      <w:bodyDiv w:val="1"/>
      <w:marLeft w:val="0"/>
      <w:marRight w:val="0"/>
      <w:marTop w:val="0"/>
      <w:marBottom w:val="0"/>
      <w:divBdr>
        <w:top w:val="none" w:sz="0" w:space="0" w:color="auto"/>
        <w:left w:val="none" w:sz="0" w:space="0" w:color="auto"/>
        <w:bottom w:val="none" w:sz="0" w:space="0" w:color="auto"/>
        <w:right w:val="none" w:sz="0" w:space="0" w:color="auto"/>
      </w:divBdr>
    </w:div>
    <w:div w:id="248932367">
      <w:bodyDiv w:val="1"/>
      <w:marLeft w:val="0"/>
      <w:marRight w:val="0"/>
      <w:marTop w:val="0"/>
      <w:marBottom w:val="0"/>
      <w:divBdr>
        <w:top w:val="none" w:sz="0" w:space="0" w:color="auto"/>
        <w:left w:val="none" w:sz="0" w:space="0" w:color="auto"/>
        <w:bottom w:val="none" w:sz="0" w:space="0" w:color="auto"/>
        <w:right w:val="none" w:sz="0" w:space="0" w:color="auto"/>
      </w:divBdr>
    </w:div>
    <w:div w:id="340594874">
      <w:bodyDiv w:val="1"/>
      <w:marLeft w:val="0"/>
      <w:marRight w:val="0"/>
      <w:marTop w:val="0"/>
      <w:marBottom w:val="0"/>
      <w:divBdr>
        <w:top w:val="none" w:sz="0" w:space="0" w:color="auto"/>
        <w:left w:val="none" w:sz="0" w:space="0" w:color="auto"/>
        <w:bottom w:val="none" w:sz="0" w:space="0" w:color="auto"/>
        <w:right w:val="none" w:sz="0" w:space="0" w:color="auto"/>
      </w:divBdr>
    </w:div>
    <w:div w:id="342820775">
      <w:bodyDiv w:val="1"/>
      <w:marLeft w:val="0"/>
      <w:marRight w:val="0"/>
      <w:marTop w:val="0"/>
      <w:marBottom w:val="0"/>
      <w:divBdr>
        <w:top w:val="none" w:sz="0" w:space="0" w:color="auto"/>
        <w:left w:val="none" w:sz="0" w:space="0" w:color="auto"/>
        <w:bottom w:val="none" w:sz="0" w:space="0" w:color="auto"/>
        <w:right w:val="none" w:sz="0" w:space="0" w:color="auto"/>
      </w:divBdr>
    </w:div>
    <w:div w:id="354235793">
      <w:bodyDiv w:val="1"/>
      <w:marLeft w:val="0"/>
      <w:marRight w:val="0"/>
      <w:marTop w:val="0"/>
      <w:marBottom w:val="0"/>
      <w:divBdr>
        <w:top w:val="none" w:sz="0" w:space="0" w:color="auto"/>
        <w:left w:val="none" w:sz="0" w:space="0" w:color="auto"/>
        <w:bottom w:val="none" w:sz="0" w:space="0" w:color="auto"/>
        <w:right w:val="none" w:sz="0" w:space="0" w:color="auto"/>
      </w:divBdr>
    </w:div>
    <w:div w:id="359858333">
      <w:bodyDiv w:val="1"/>
      <w:marLeft w:val="0"/>
      <w:marRight w:val="0"/>
      <w:marTop w:val="0"/>
      <w:marBottom w:val="0"/>
      <w:divBdr>
        <w:top w:val="none" w:sz="0" w:space="0" w:color="auto"/>
        <w:left w:val="none" w:sz="0" w:space="0" w:color="auto"/>
        <w:bottom w:val="none" w:sz="0" w:space="0" w:color="auto"/>
        <w:right w:val="none" w:sz="0" w:space="0" w:color="auto"/>
      </w:divBdr>
    </w:div>
    <w:div w:id="439640381">
      <w:bodyDiv w:val="1"/>
      <w:marLeft w:val="0"/>
      <w:marRight w:val="0"/>
      <w:marTop w:val="0"/>
      <w:marBottom w:val="0"/>
      <w:divBdr>
        <w:top w:val="none" w:sz="0" w:space="0" w:color="auto"/>
        <w:left w:val="none" w:sz="0" w:space="0" w:color="auto"/>
        <w:bottom w:val="none" w:sz="0" w:space="0" w:color="auto"/>
        <w:right w:val="none" w:sz="0" w:space="0" w:color="auto"/>
      </w:divBdr>
    </w:div>
    <w:div w:id="454057603">
      <w:bodyDiv w:val="1"/>
      <w:marLeft w:val="0"/>
      <w:marRight w:val="0"/>
      <w:marTop w:val="0"/>
      <w:marBottom w:val="0"/>
      <w:divBdr>
        <w:top w:val="none" w:sz="0" w:space="0" w:color="auto"/>
        <w:left w:val="none" w:sz="0" w:space="0" w:color="auto"/>
        <w:bottom w:val="none" w:sz="0" w:space="0" w:color="auto"/>
        <w:right w:val="none" w:sz="0" w:space="0" w:color="auto"/>
      </w:divBdr>
    </w:div>
    <w:div w:id="463281032">
      <w:bodyDiv w:val="1"/>
      <w:marLeft w:val="0"/>
      <w:marRight w:val="0"/>
      <w:marTop w:val="0"/>
      <w:marBottom w:val="0"/>
      <w:divBdr>
        <w:top w:val="none" w:sz="0" w:space="0" w:color="auto"/>
        <w:left w:val="none" w:sz="0" w:space="0" w:color="auto"/>
        <w:bottom w:val="none" w:sz="0" w:space="0" w:color="auto"/>
        <w:right w:val="none" w:sz="0" w:space="0" w:color="auto"/>
      </w:divBdr>
    </w:div>
    <w:div w:id="472065084">
      <w:bodyDiv w:val="1"/>
      <w:marLeft w:val="0"/>
      <w:marRight w:val="0"/>
      <w:marTop w:val="0"/>
      <w:marBottom w:val="0"/>
      <w:divBdr>
        <w:top w:val="none" w:sz="0" w:space="0" w:color="auto"/>
        <w:left w:val="none" w:sz="0" w:space="0" w:color="auto"/>
        <w:bottom w:val="none" w:sz="0" w:space="0" w:color="auto"/>
        <w:right w:val="none" w:sz="0" w:space="0" w:color="auto"/>
      </w:divBdr>
    </w:div>
    <w:div w:id="500513148">
      <w:bodyDiv w:val="1"/>
      <w:marLeft w:val="0"/>
      <w:marRight w:val="0"/>
      <w:marTop w:val="0"/>
      <w:marBottom w:val="0"/>
      <w:divBdr>
        <w:top w:val="none" w:sz="0" w:space="0" w:color="auto"/>
        <w:left w:val="none" w:sz="0" w:space="0" w:color="auto"/>
        <w:bottom w:val="none" w:sz="0" w:space="0" w:color="auto"/>
        <w:right w:val="none" w:sz="0" w:space="0" w:color="auto"/>
      </w:divBdr>
    </w:div>
    <w:div w:id="538082808">
      <w:bodyDiv w:val="1"/>
      <w:marLeft w:val="0"/>
      <w:marRight w:val="0"/>
      <w:marTop w:val="0"/>
      <w:marBottom w:val="0"/>
      <w:divBdr>
        <w:top w:val="none" w:sz="0" w:space="0" w:color="auto"/>
        <w:left w:val="none" w:sz="0" w:space="0" w:color="auto"/>
        <w:bottom w:val="none" w:sz="0" w:space="0" w:color="auto"/>
        <w:right w:val="none" w:sz="0" w:space="0" w:color="auto"/>
      </w:divBdr>
    </w:div>
    <w:div w:id="594175355">
      <w:bodyDiv w:val="1"/>
      <w:marLeft w:val="0"/>
      <w:marRight w:val="0"/>
      <w:marTop w:val="0"/>
      <w:marBottom w:val="0"/>
      <w:divBdr>
        <w:top w:val="none" w:sz="0" w:space="0" w:color="auto"/>
        <w:left w:val="none" w:sz="0" w:space="0" w:color="auto"/>
        <w:bottom w:val="none" w:sz="0" w:space="0" w:color="auto"/>
        <w:right w:val="none" w:sz="0" w:space="0" w:color="auto"/>
      </w:divBdr>
    </w:div>
    <w:div w:id="598029764">
      <w:bodyDiv w:val="1"/>
      <w:marLeft w:val="0"/>
      <w:marRight w:val="0"/>
      <w:marTop w:val="0"/>
      <w:marBottom w:val="0"/>
      <w:divBdr>
        <w:top w:val="none" w:sz="0" w:space="0" w:color="auto"/>
        <w:left w:val="none" w:sz="0" w:space="0" w:color="auto"/>
        <w:bottom w:val="none" w:sz="0" w:space="0" w:color="auto"/>
        <w:right w:val="none" w:sz="0" w:space="0" w:color="auto"/>
      </w:divBdr>
    </w:div>
    <w:div w:id="654800569">
      <w:bodyDiv w:val="1"/>
      <w:marLeft w:val="0"/>
      <w:marRight w:val="0"/>
      <w:marTop w:val="0"/>
      <w:marBottom w:val="0"/>
      <w:divBdr>
        <w:top w:val="none" w:sz="0" w:space="0" w:color="auto"/>
        <w:left w:val="none" w:sz="0" w:space="0" w:color="auto"/>
        <w:bottom w:val="none" w:sz="0" w:space="0" w:color="auto"/>
        <w:right w:val="none" w:sz="0" w:space="0" w:color="auto"/>
      </w:divBdr>
    </w:div>
    <w:div w:id="696273447">
      <w:bodyDiv w:val="1"/>
      <w:marLeft w:val="0"/>
      <w:marRight w:val="0"/>
      <w:marTop w:val="0"/>
      <w:marBottom w:val="0"/>
      <w:divBdr>
        <w:top w:val="none" w:sz="0" w:space="0" w:color="auto"/>
        <w:left w:val="none" w:sz="0" w:space="0" w:color="auto"/>
        <w:bottom w:val="none" w:sz="0" w:space="0" w:color="auto"/>
        <w:right w:val="none" w:sz="0" w:space="0" w:color="auto"/>
      </w:divBdr>
    </w:div>
    <w:div w:id="704140075">
      <w:bodyDiv w:val="1"/>
      <w:marLeft w:val="0"/>
      <w:marRight w:val="0"/>
      <w:marTop w:val="0"/>
      <w:marBottom w:val="0"/>
      <w:divBdr>
        <w:top w:val="none" w:sz="0" w:space="0" w:color="auto"/>
        <w:left w:val="none" w:sz="0" w:space="0" w:color="auto"/>
        <w:bottom w:val="none" w:sz="0" w:space="0" w:color="auto"/>
        <w:right w:val="none" w:sz="0" w:space="0" w:color="auto"/>
      </w:divBdr>
    </w:div>
    <w:div w:id="711197381">
      <w:bodyDiv w:val="1"/>
      <w:marLeft w:val="0"/>
      <w:marRight w:val="0"/>
      <w:marTop w:val="0"/>
      <w:marBottom w:val="0"/>
      <w:divBdr>
        <w:top w:val="none" w:sz="0" w:space="0" w:color="auto"/>
        <w:left w:val="none" w:sz="0" w:space="0" w:color="auto"/>
        <w:bottom w:val="none" w:sz="0" w:space="0" w:color="auto"/>
        <w:right w:val="none" w:sz="0" w:space="0" w:color="auto"/>
      </w:divBdr>
    </w:div>
    <w:div w:id="724110709">
      <w:bodyDiv w:val="1"/>
      <w:marLeft w:val="0"/>
      <w:marRight w:val="0"/>
      <w:marTop w:val="0"/>
      <w:marBottom w:val="0"/>
      <w:divBdr>
        <w:top w:val="none" w:sz="0" w:space="0" w:color="auto"/>
        <w:left w:val="none" w:sz="0" w:space="0" w:color="auto"/>
        <w:bottom w:val="none" w:sz="0" w:space="0" w:color="auto"/>
        <w:right w:val="none" w:sz="0" w:space="0" w:color="auto"/>
      </w:divBdr>
    </w:div>
    <w:div w:id="726687916">
      <w:bodyDiv w:val="1"/>
      <w:marLeft w:val="0"/>
      <w:marRight w:val="0"/>
      <w:marTop w:val="0"/>
      <w:marBottom w:val="0"/>
      <w:divBdr>
        <w:top w:val="none" w:sz="0" w:space="0" w:color="auto"/>
        <w:left w:val="none" w:sz="0" w:space="0" w:color="auto"/>
        <w:bottom w:val="none" w:sz="0" w:space="0" w:color="auto"/>
        <w:right w:val="none" w:sz="0" w:space="0" w:color="auto"/>
      </w:divBdr>
    </w:div>
    <w:div w:id="774985808">
      <w:bodyDiv w:val="1"/>
      <w:marLeft w:val="0"/>
      <w:marRight w:val="0"/>
      <w:marTop w:val="0"/>
      <w:marBottom w:val="0"/>
      <w:divBdr>
        <w:top w:val="none" w:sz="0" w:space="0" w:color="auto"/>
        <w:left w:val="none" w:sz="0" w:space="0" w:color="auto"/>
        <w:bottom w:val="none" w:sz="0" w:space="0" w:color="auto"/>
        <w:right w:val="none" w:sz="0" w:space="0" w:color="auto"/>
      </w:divBdr>
    </w:div>
    <w:div w:id="776828894">
      <w:bodyDiv w:val="1"/>
      <w:marLeft w:val="0"/>
      <w:marRight w:val="0"/>
      <w:marTop w:val="0"/>
      <w:marBottom w:val="0"/>
      <w:divBdr>
        <w:top w:val="none" w:sz="0" w:space="0" w:color="auto"/>
        <w:left w:val="none" w:sz="0" w:space="0" w:color="auto"/>
        <w:bottom w:val="none" w:sz="0" w:space="0" w:color="auto"/>
        <w:right w:val="none" w:sz="0" w:space="0" w:color="auto"/>
      </w:divBdr>
    </w:div>
    <w:div w:id="791098063">
      <w:bodyDiv w:val="1"/>
      <w:marLeft w:val="0"/>
      <w:marRight w:val="0"/>
      <w:marTop w:val="0"/>
      <w:marBottom w:val="0"/>
      <w:divBdr>
        <w:top w:val="none" w:sz="0" w:space="0" w:color="auto"/>
        <w:left w:val="none" w:sz="0" w:space="0" w:color="auto"/>
        <w:bottom w:val="none" w:sz="0" w:space="0" w:color="auto"/>
        <w:right w:val="none" w:sz="0" w:space="0" w:color="auto"/>
      </w:divBdr>
    </w:div>
    <w:div w:id="813257821">
      <w:bodyDiv w:val="1"/>
      <w:marLeft w:val="0"/>
      <w:marRight w:val="0"/>
      <w:marTop w:val="0"/>
      <w:marBottom w:val="0"/>
      <w:divBdr>
        <w:top w:val="none" w:sz="0" w:space="0" w:color="auto"/>
        <w:left w:val="none" w:sz="0" w:space="0" w:color="auto"/>
        <w:bottom w:val="none" w:sz="0" w:space="0" w:color="auto"/>
        <w:right w:val="none" w:sz="0" w:space="0" w:color="auto"/>
      </w:divBdr>
    </w:div>
    <w:div w:id="816650003">
      <w:bodyDiv w:val="1"/>
      <w:marLeft w:val="0"/>
      <w:marRight w:val="0"/>
      <w:marTop w:val="0"/>
      <w:marBottom w:val="0"/>
      <w:divBdr>
        <w:top w:val="none" w:sz="0" w:space="0" w:color="auto"/>
        <w:left w:val="none" w:sz="0" w:space="0" w:color="auto"/>
        <w:bottom w:val="none" w:sz="0" w:space="0" w:color="auto"/>
        <w:right w:val="none" w:sz="0" w:space="0" w:color="auto"/>
      </w:divBdr>
    </w:div>
    <w:div w:id="833375410">
      <w:bodyDiv w:val="1"/>
      <w:marLeft w:val="0"/>
      <w:marRight w:val="0"/>
      <w:marTop w:val="0"/>
      <w:marBottom w:val="0"/>
      <w:divBdr>
        <w:top w:val="none" w:sz="0" w:space="0" w:color="auto"/>
        <w:left w:val="none" w:sz="0" w:space="0" w:color="auto"/>
        <w:bottom w:val="none" w:sz="0" w:space="0" w:color="auto"/>
        <w:right w:val="none" w:sz="0" w:space="0" w:color="auto"/>
      </w:divBdr>
    </w:div>
    <w:div w:id="847518846">
      <w:bodyDiv w:val="1"/>
      <w:marLeft w:val="0"/>
      <w:marRight w:val="0"/>
      <w:marTop w:val="0"/>
      <w:marBottom w:val="0"/>
      <w:divBdr>
        <w:top w:val="none" w:sz="0" w:space="0" w:color="auto"/>
        <w:left w:val="none" w:sz="0" w:space="0" w:color="auto"/>
        <w:bottom w:val="none" w:sz="0" w:space="0" w:color="auto"/>
        <w:right w:val="none" w:sz="0" w:space="0" w:color="auto"/>
      </w:divBdr>
    </w:div>
    <w:div w:id="864052594">
      <w:bodyDiv w:val="1"/>
      <w:marLeft w:val="0"/>
      <w:marRight w:val="0"/>
      <w:marTop w:val="0"/>
      <w:marBottom w:val="0"/>
      <w:divBdr>
        <w:top w:val="none" w:sz="0" w:space="0" w:color="auto"/>
        <w:left w:val="none" w:sz="0" w:space="0" w:color="auto"/>
        <w:bottom w:val="none" w:sz="0" w:space="0" w:color="auto"/>
        <w:right w:val="none" w:sz="0" w:space="0" w:color="auto"/>
      </w:divBdr>
    </w:div>
    <w:div w:id="900946041">
      <w:bodyDiv w:val="1"/>
      <w:marLeft w:val="0"/>
      <w:marRight w:val="0"/>
      <w:marTop w:val="0"/>
      <w:marBottom w:val="0"/>
      <w:divBdr>
        <w:top w:val="none" w:sz="0" w:space="0" w:color="auto"/>
        <w:left w:val="none" w:sz="0" w:space="0" w:color="auto"/>
        <w:bottom w:val="none" w:sz="0" w:space="0" w:color="auto"/>
        <w:right w:val="none" w:sz="0" w:space="0" w:color="auto"/>
      </w:divBdr>
    </w:div>
    <w:div w:id="916012234">
      <w:bodyDiv w:val="1"/>
      <w:marLeft w:val="0"/>
      <w:marRight w:val="0"/>
      <w:marTop w:val="0"/>
      <w:marBottom w:val="0"/>
      <w:divBdr>
        <w:top w:val="none" w:sz="0" w:space="0" w:color="auto"/>
        <w:left w:val="none" w:sz="0" w:space="0" w:color="auto"/>
        <w:bottom w:val="none" w:sz="0" w:space="0" w:color="auto"/>
        <w:right w:val="none" w:sz="0" w:space="0" w:color="auto"/>
      </w:divBdr>
    </w:div>
    <w:div w:id="920527766">
      <w:bodyDiv w:val="1"/>
      <w:marLeft w:val="0"/>
      <w:marRight w:val="0"/>
      <w:marTop w:val="0"/>
      <w:marBottom w:val="0"/>
      <w:divBdr>
        <w:top w:val="none" w:sz="0" w:space="0" w:color="auto"/>
        <w:left w:val="none" w:sz="0" w:space="0" w:color="auto"/>
        <w:bottom w:val="none" w:sz="0" w:space="0" w:color="auto"/>
        <w:right w:val="none" w:sz="0" w:space="0" w:color="auto"/>
      </w:divBdr>
    </w:div>
    <w:div w:id="993492659">
      <w:bodyDiv w:val="1"/>
      <w:marLeft w:val="0"/>
      <w:marRight w:val="0"/>
      <w:marTop w:val="0"/>
      <w:marBottom w:val="0"/>
      <w:divBdr>
        <w:top w:val="none" w:sz="0" w:space="0" w:color="auto"/>
        <w:left w:val="none" w:sz="0" w:space="0" w:color="auto"/>
        <w:bottom w:val="none" w:sz="0" w:space="0" w:color="auto"/>
        <w:right w:val="none" w:sz="0" w:space="0" w:color="auto"/>
      </w:divBdr>
    </w:div>
    <w:div w:id="1007288758">
      <w:bodyDiv w:val="1"/>
      <w:marLeft w:val="0"/>
      <w:marRight w:val="0"/>
      <w:marTop w:val="0"/>
      <w:marBottom w:val="0"/>
      <w:divBdr>
        <w:top w:val="none" w:sz="0" w:space="0" w:color="auto"/>
        <w:left w:val="none" w:sz="0" w:space="0" w:color="auto"/>
        <w:bottom w:val="none" w:sz="0" w:space="0" w:color="auto"/>
        <w:right w:val="none" w:sz="0" w:space="0" w:color="auto"/>
      </w:divBdr>
    </w:div>
    <w:div w:id="1022979822">
      <w:bodyDiv w:val="1"/>
      <w:marLeft w:val="0"/>
      <w:marRight w:val="0"/>
      <w:marTop w:val="0"/>
      <w:marBottom w:val="0"/>
      <w:divBdr>
        <w:top w:val="none" w:sz="0" w:space="0" w:color="auto"/>
        <w:left w:val="none" w:sz="0" w:space="0" w:color="auto"/>
        <w:bottom w:val="none" w:sz="0" w:space="0" w:color="auto"/>
        <w:right w:val="none" w:sz="0" w:space="0" w:color="auto"/>
      </w:divBdr>
    </w:div>
    <w:div w:id="1025638991">
      <w:bodyDiv w:val="1"/>
      <w:marLeft w:val="0"/>
      <w:marRight w:val="0"/>
      <w:marTop w:val="0"/>
      <w:marBottom w:val="0"/>
      <w:divBdr>
        <w:top w:val="none" w:sz="0" w:space="0" w:color="auto"/>
        <w:left w:val="none" w:sz="0" w:space="0" w:color="auto"/>
        <w:bottom w:val="none" w:sz="0" w:space="0" w:color="auto"/>
        <w:right w:val="none" w:sz="0" w:space="0" w:color="auto"/>
      </w:divBdr>
    </w:div>
    <w:div w:id="1026757041">
      <w:bodyDiv w:val="1"/>
      <w:marLeft w:val="0"/>
      <w:marRight w:val="0"/>
      <w:marTop w:val="0"/>
      <w:marBottom w:val="0"/>
      <w:divBdr>
        <w:top w:val="none" w:sz="0" w:space="0" w:color="auto"/>
        <w:left w:val="none" w:sz="0" w:space="0" w:color="auto"/>
        <w:bottom w:val="none" w:sz="0" w:space="0" w:color="auto"/>
        <w:right w:val="none" w:sz="0" w:space="0" w:color="auto"/>
      </w:divBdr>
    </w:div>
    <w:div w:id="1060590709">
      <w:bodyDiv w:val="1"/>
      <w:marLeft w:val="0"/>
      <w:marRight w:val="0"/>
      <w:marTop w:val="0"/>
      <w:marBottom w:val="0"/>
      <w:divBdr>
        <w:top w:val="none" w:sz="0" w:space="0" w:color="auto"/>
        <w:left w:val="none" w:sz="0" w:space="0" w:color="auto"/>
        <w:bottom w:val="none" w:sz="0" w:space="0" w:color="auto"/>
        <w:right w:val="none" w:sz="0" w:space="0" w:color="auto"/>
      </w:divBdr>
    </w:div>
    <w:div w:id="1066030003">
      <w:bodyDiv w:val="1"/>
      <w:marLeft w:val="0"/>
      <w:marRight w:val="0"/>
      <w:marTop w:val="0"/>
      <w:marBottom w:val="0"/>
      <w:divBdr>
        <w:top w:val="none" w:sz="0" w:space="0" w:color="auto"/>
        <w:left w:val="none" w:sz="0" w:space="0" w:color="auto"/>
        <w:bottom w:val="none" w:sz="0" w:space="0" w:color="auto"/>
        <w:right w:val="none" w:sz="0" w:space="0" w:color="auto"/>
      </w:divBdr>
    </w:div>
    <w:div w:id="1092824201">
      <w:bodyDiv w:val="1"/>
      <w:marLeft w:val="0"/>
      <w:marRight w:val="0"/>
      <w:marTop w:val="0"/>
      <w:marBottom w:val="0"/>
      <w:divBdr>
        <w:top w:val="none" w:sz="0" w:space="0" w:color="auto"/>
        <w:left w:val="none" w:sz="0" w:space="0" w:color="auto"/>
        <w:bottom w:val="none" w:sz="0" w:space="0" w:color="auto"/>
        <w:right w:val="none" w:sz="0" w:space="0" w:color="auto"/>
      </w:divBdr>
    </w:div>
    <w:div w:id="1120491479">
      <w:bodyDiv w:val="1"/>
      <w:marLeft w:val="0"/>
      <w:marRight w:val="0"/>
      <w:marTop w:val="0"/>
      <w:marBottom w:val="0"/>
      <w:divBdr>
        <w:top w:val="none" w:sz="0" w:space="0" w:color="auto"/>
        <w:left w:val="none" w:sz="0" w:space="0" w:color="auto"/>
        <w:bottom w:val="none" w:sz="0" w:space="0" w:color="auto"/>
        <w:right w:val="none" w:sz="0" w:space="0" w:color="auto"/>
      </w:divBdr>
    </w:div>
    <w:div w:id="1132210835">
      <w:bodyDiv w:val="1"/>
      <w:marLeft w:val="0"/>
      <w:marRight w:val="0"/>
      <w:marTop w:val="0"/>
      <w:marBottom w:val="0"/>
      <w:divBdr>
        <w:top w:val="none" w:sz="0" w:space="0" w:color="auto"/>
        <w:left w:val="none" w:sz="0" w:space="0" w:color="auto"/>
        <w:bottom w:val="none" w:sz="0" w:space="0" w:color="auto"/>
        <w:right w:val="none" w:sz="0" w:space="0" w:color="auto"/>
      </w:divBdr>
    </w:div>
    <w:div w:id="1154565265">
      <w:bodyDiv w:val="1"/>
      <w:marLeft w:val="0"/>
      <w:marRight w:val="0"/>
      <w:marTop w:val="0"/>
      <w:marBottom w:val="0"/>
      <w:divBdr>
        <w:top w:val="none" w:sz="0" w:space="0" w:color="auto"/>
        <w:left w:val="none" w:sz="0" w:space="0" w:color="auto"/>
        <w:bottom w:val="none" w:sz="0" w:space="0" w:color="auto"/>
        <w:right w:val="none" w:sz="0" w:space="0" w:color="auto"/>
      </w:divBdr>
    </w:div>
    <w:div w:id="1166243454">
      <w:bodyDiv w:val="1"/>
      <w:marLeft w:val="0"/>
      <w:marRight w:val="0"/>
      <w:marTop w:val="0"/>
      <w:marBottom w:val="0"/>
      <w:divBdr>
        <w:top w:val="none" w:sz="0" w:space="0" w:color="auto"/>
        <w:left w:val="none" w:sz="0" w:space="0" w:color="auto"/>
        <w:bottom w:val="none" w:sz="0" w:space="0" w:color="auto"/>
        <w:right w:val="none" w:sz="0" w:space="0" w:color="auto"/>
      </w:divBdr>
    </w:div>
    <w:div w:id="1224561794">
      <w:bodyDiv w:val="1"/>
      <w:marLeft w:val="0"/>
      <w:marRight w:val="0"/>
      <w:marTop w:val="0"/>
      <w:marBottom w:val="0"/>
      <w:divBdr>
        <w:top w:val="none" w:sz="0" w:space="0" w:color="auto"/>
        <w:left w:val="none" w:sz="0" w:space="0" w:color="auto"/>
        <w:bottom w:val="none" w:sz="0" w:space="0" w:color="auto"/>
        <w:right w:val="none" w:sz="0" w:space="0" w:color="auto"/>
      </w:divBdr>
    </w:div>
    <w:div w:id="1259097815">
      <w:bodyDiv w:val="1"/>
      <w:marLeft w:val="0"/>
      <w:marRight w:val="0"/>
      <w:marTop w:val="0"/>
      <w:marBottom w:val="0"/>
      <w:divBdr>
        <w:top w:val="none" w:sz="0" w:space="0" w:color="auto"/>
        <w:left w:val="none" w:sz="0" w:space="0" w:color="auto"/>
        <w:bottom w:val="none" w:sz="0" w:space="0" w:color="auto"/>
        <w:right w:val="none" w:sz="0" w:space="0" w:color="auto"/>
      </w:divBdr>
    </w:div>
    <w:div w:id="1287546835">
      <w:bodyDiv w:val="1"/>
      <w:marLeft w:val="0"/>
      <w:marRight w:val="0"/>
      <w:marTop w:val="0"/>
      <w:marBottom w:val="0"/>
      <w:divBdr>
        <w:top w:val="none" w:sz="0" w:space="0" w:color="auto"/>
        <w:left w:val="none" w:sz="0" w:space="0" w:color="auto"/>
        <w:bottom w:val="none" w:sz="0" w:space="0" w:color="auto"/>
        <w:right w:val="none" w:sz="0" w:space="0" w:color="auto"/>
      </w:divBdr>
    </w:div>
    <w:div w:id="1407069684">
      <w:bodyDiv w:val="1"/>
      <w:marLeft w:val="0"/>
      <w:marRight w:val="0"/>
      <w:marTop w:val="0"/>
      <w:marBottom w:val="0"/>
      <w:divBdr>
        <w:top w:val="none" w:sz="0" w:space="0" w:color="auto"/>
        <w:left w:val="none" w:sz="0" w:space="0" w:color="auto"/>
        <w:bottom w:val="none" w:sz="0" w:space="0" w:color="auto"/>
        <w:right w:val="none" w:sz="0" w:space="0" w:color="auto"/>
      </w:divBdr>
    </w:div>
    <w:div w:id="1416899595">
      <w:bodyDiv w:val="1"/>
      <w:marLeft w:val="0"/>
      <w:marRight w:val="0"/>
      <w:marTop w:val="0"/>
      <w:marBottom w:val="0"/>
      <w:divBdr>
        <w:top w:val="none" w:sz="0" w:space="0" w:color="auto"/>
        <w:left w:val="none" w:sz="0" w:space="0" w:color="auto"/>
        <w:bottom w:val="none" w:sz="0" w:space="0" w:color="auto"/>
        <w:right w:val="none" w:sz="0" w:space="0" w:color="auto"/>
      </w:divBdr>
    </w:div>
    <w:div w:id="1472289468">
      <w:bodyDiv w:val="1"/>
      <w:marLeft w:val="0"/>
      <w:marRight w:val="0"/>
      <w:marTop w:val="0"/>
      <w:marBottom w:val="0"/>
      <w:divBdr>
        <w:top w:val="none" w:sz="0" w:space="0" w:color="auto"/>
        <w:left w:val="none" w:sz="0" w:space="0" w:color="auto"/>
        <w:bottom w:val="none" w:sz="0" w:space="0" w:color="auto"/>
        <w:right w:val="none" w:sz="0" w:space="0" w:color="auto"/>
      </w:divBdr>
    </w:div>
    <w:div w:id="1493181078">
      <w:bodyDiv w:val="1"/>
      <w:marLeft w:val="0"/>
      <w:marRight w:val="0"/>
      <w:marTop w:val="0"/>
      <w:marBottom w:val="0"/>
      <w:divBdr>
        <w:top w:val="none" w:sz="0" w:space="0" w:color="auto"/>
        <w:left w:val="none" w:sz="0" w:space="0" w:color="auto"/>
        <w:bottom w:val="none" w:sz="0" w:space="0" w:color="auto"/>
        <w:right w:val="none" w:sz="0" w:space="0" w:color="auto"/>
      </w:divBdr>
    </w:div>
    <w:div w:id="1513449485">
      <w:bodyDiv w:val="1"/>
      <w:marLeft w:val="0"/>
      <w:marRight w:val="0"/>
      <w:marTop w:val="0"/>
      <w:marBottom w:val="0"/>
      <w:divBdr>
        <w:top w:val="none" w:sz="0" w:space="0" w:color="auto"/>
        <w:left w:val="none" w:sz="0" w:space="0" w:color="auto"/>
        <w:bottom w:val="none" w:sz="0" w:space="0" w:color="auto"/>
        <w:right w:val="none" w:sz="0" w:space="0" w:color="auto"/>
      </w:divBdr>
    </w:div>
    <w:div w:id="1525754044">
      <w:bodyDiv w:val="1"/>
      <w:marLeft w:val="0"/>
      <w:marRight w:val="0"/>
      <w:marTop w:val="0"/>
      <w:marBottom w:val="0"/>
      <w:divBdr>
        <w:top w:val="none" w:sz="0" w:space="0" w:color="auto"/>
        <w:left w:val="none" w:sz="0" w:space="0" w:color="auto"/>
        <w:bottom w:val="none" w:sz="0" w:space="0" w:color="auto"/>
        <w:right w:val="none" w:sz="0" w:space="0" w:color="auto"/>
      </w:divBdr>
    </w:div>
    <w:div w:id="1532113112">
      <w:bodyDiv w:val="1"/>
      <w:marLeft w:val="0"/>
      <w:marRight w:val="0"/>
      <w:marTop w:val="0"/>
      <w:marBottom w:val="0"/>
      <w:divBdr>
        <w:top w:val="none" w:sz="0" w:space="0" w:color="auto"/>
        <w:left w:val="none" w:sz="0" w:space="0" w:color="auto"/>
        <w:bottom w:val="none" w:sz="0" w:space="0" w:color="auto"/>
        <w:right w:val="none" w:sz="0" w:space="0" w:color="auto"/>
      </w:divBdr>
    </w:div>
    <w:div w:id="1596523762">
      <w:bodyDiv w:val="1"/>
      <w:marLeft w:val="0"/>
      <w:marRight w:val="0"/>
      <w:marTop w:val="0"/>
      <w:marBottom w:val="0"/>
      <w:divBdr>
        <w:top w:val="none" w:sz="0" w:space="0" w:color="auto"/>
        <w:left w:val="none" w:sz="0" w:space="0" w:color="auto"/>
        <w:bottom w:val="none" w:sz="0" w:space="0" w:color="auto"/>
        <w:right w:val="none" w:sz="0" w:space="0" w:color="auto"/>
      </w:divBdr>
    </w:div>
    <w:div w:id="1597251260">
      <w:bodyDiv w:val="1"/>
      <w:marLeft w:val="0"/>
      <w:marRight w:val="0"/>
      <w:marTop w:val="0"/>
      <w:marBottom w:val="0"/>
      <w:divBdr>
        <w:top w:val="none" w:sz="0" w:space="0" w:color="auto"/>
        <w:left w:val="none" w:sz="0" w:space="0" w:color="auto"/>
        <w:bottom w:val="none" w:sz="0" w:space="0" w:color="auto"/>
        <w:right w:val="none" w:sz="0" w:space="0" w:color="auto"/>
      </w:divBdr>
    </w:div>
    <w:div w:id="1616794469">
      <w:bodyDiv w:val="1"/>
      <w:marLeft w:val="0"/>
      <w:marRight w:val="0"/>
      <w:marTop w:val="0"/>
      <w:marBottom w:val="0"/>
      <w:divBdr>
        <w:top w:val="none" w:sz="0" w:space="0" w:color="auto"/>
        <w:left w:val="none" w:sz="0" w:space="0" w:color="auto"/>
        <w:bottom w:val="none" w:sz="0" w:space="0" w:color="auto"/>
        <w:right w:val="none" w:sz="0" w:space="0" w:color="auto"/>
      </w:divBdr>
    </w:div>
    <w:div w:id="1641230995">
      <w:bodyDiv w:val="1"/>
      <w:marLeft w:val="0"/>
      <w:marRight w:val="0"/>
      <w:marTop w:val="0"/>
      <w:marBottom w:val="0"/>
      <w:divBdr>
        <w:top w:val="none" w:sz="0" w:space="0" w:color="auto"/>
        <w:left w:val="none" w:sz="0" w:space="0" w:color="auto"/>
        <w:bottom w:val="none" w:sz="0" w:space="0" w:color="auto"/>
        <w:right w:val="none" w:sz="0" w:space="0" w:color="auto"/>
      </w:divBdr>
    </w:div>
    <w:div w:id="1654144096">
      <w:bodyDiv w:val="1"/>
      <w:marLeft w:val="0"/>
      <w:marRight w:val="0"/>
      <w:marTop w:val="0"/>
      <w:marBottom w:val="0"/>
      <w:divBdr>
        <w:top w:val="none" w:sz="0" w:space="0" w:color="auto"/>
        <w:left w:val="none" w:sz="0" w:space="0" w:color="auto"/>
        <w:bottom w:val="none" w:sz="0" w:space="0" w:color="auto"/>
        <w:right w:val="none" w:sz="0" w:space="0" w:color="auto"/>
      </w:divBdr>
    </w:div>
    <w:div w:id="1671105080">
      <w:bodyDiv w:val="1"/>
      <w:marLeft w:val="0"/>
      <w:marRight w:val="0"/>
      <w:marTop w:val="0"/>
      <w:marBottom w:val="0"/>
      <w:divBdr>
        <w:top w:val="none" w:sz="0" w:space="0" w:color="auto"/>
        <w:left w:val="none" w:sz="0" w:space="0" w:color="auto"/>
        <w:bottom w:val="none" w:sz="0" w:space="0" w:color="auto"/>
        <w:right w:val="none" w:sz="0" w:space="0" w:color="auto"/>
      </w:divBdr>
    </w:div>
    <w:div w:id="1699038577">
      <w:bodyDiv w:val="1"/>
      <w:marLeft w:val="0"/>
      <w:marRight w:val="0"/>
      <w:marTop w:val="0"/>
      <w:marBottom w:val="0"/>
      <w:divBdr>
        <w:top w:val="none" w:sz="0" w:space="0" w:color="auto"/>
        <w:left w:val="none" w:sz="0" w:space="0" w:color="auto"/>
        <w:bottom w:val="none" w:sz="0" w:space="0" w:color="auto"/>
        <w:right w:val="none" w:sz="0" w:space="0" w:color="auto"/>
      </w:divBdr>
    </w:div>
    <w:div w:id="1712805878">
      <w:bodyDiv w:val="1"/>
      <w:marLeft w:val="0"/>
      <w:marRight w:val="0"/>
      <w:marTop w:val="0"/>
      <w:marBottom w:val="0"/>
      <w:divBdr>
        <w:top w:val="none" w:sz="0" w:space="0" w:color="auto"/>
        <w:left w:val="none" w:sz="0" w:space="0" w:color="auto"/>
        <w:bottom w:val="none" w:sz="0" w:space="0" w:color="auto"/>
        <w:right w:val="none" w:sz="0" w:space="0" w:color="auto"/>
      </w:divBdr>
    </w:div>
    <w:div w:id="1716074774">
      <w:bodyDiv w:val="1"/>
      <w:marLeft w:val="0"/>
      <w:marRight w:val="0"/>
      <w:marTop w:val="0"/>
      <w:marBottom w:val="0"/>
      <w:divBdr>
        <w:top w:val="none" w:sz="0" w:space="0" w:color="auto"/>
        <w:left w:val="none" w:sz="0" w:space="0" w:color="auto"/>
        <w:bottom w:val="none" w:sz="0" w:space="0" w:color="auto"/>
        <w:right w:val="none" w:sz="0" w:space="0" w:color="auto"/>
      </w:divBdr>
    </w:div>
    <w:div w:id="1724481241">
      <w:bodyDiv w:val="1"/>
      <w:marLeft w:val="0"/>
      <w:marRight w:val="0"/>
      <w:marTop w:val="0"/>
      <w:marBottom w:val="0"/>
      <w:divBdr>
        <w:top w:val="none" w:sz="0" w:space="0" w:color="auto"/>
        <w:left w:val="none" w:sz="0" w:space="0" w:color="auto"/>
        <w:bottom w:val="none" w:sz="0" w:space="0" w:color="auto"/>
        <w:right w:val="none" w:sz="0" w:space="0" w:color="auto"/>
      </w:divBdr>
    </w:div>
    <w:div w:id="1764954227">
      <w:bodyDiv w:val="1"/>
      <w:marLeft w:val="0"/>
      <w:marRight w:val="0"/>
      <w:marTop w:val="0"/>
      <w:marBottom w:val="0"/>
      <w:divBdr>
        <w:top w:val="none" w:sz="0" w:space="0" w:color="auto"/>
        <w:left w:val="none" w:sz="0" w:space="0" w:color="auto"/>
        <w:bottom w:val="none" w:sz="0" w:space="0" w:color="auto"/>
        <w:right w:val="none" w:sz="0" w:space="0" w:color="auto"/>
      </w:divBdr>
    </w:div>
    <w:div w:id="1766264519">
      <w:bodyDiv w:val="1"/>
      <w:marLeft w:val="0"/>
      <w:marRight w:val="0"/>
      <w:marTop w:val="0"/>
      <w:marBottom w:val="0"/>
      <w:divBdr>
        <w:top w:val="none" w:sz="0" w:space="0" w:color="auto"/>
        <w:left w:val="none" w:sz="0" w:space="0" w:color="auto"/>
        <w:bottom w:val="none" w:sz="0" w:space="0" w:color="auto"/>
        <w:right w:val="none" w:sz="0" w:space="0" w:color="auto"/>
      </w:divBdr>
    </w:div>
    <w:div w:id="1775054042">
      <w:bodyDiv w:val="1"/>
      <w:marLeft w:val="0"/>
      <w:marRight w:val="0"/>
      <w:marTop w:val="0"/>
      <w:marBottom w:val="0"/>
      <w:divBdr>
        <w:top w:val="none" w:sz="0" w:space="0" w:color="auto"/>
        <w:left w:val="none" w:sz="0" w:space="0" w:color="auto"/>
        <w:bottom w:val="none" w:sz="0" w:space="0" w:color="auto"/>
        <w:right w:val="none" w:sz="0" w:space="0" w:color="auto"/>
      </w:divBdr>
    </w:div>
    <w:div w:id="1839425211">
      <w:bodyDiv w:val="1"/>
      <w:marLeft w:val="0"/>
      <w:marRight w:val="0"/>
      <w:marTop w:val="0"/>
      <w:marBottom w:val="0"/>
      <w:divBdr>
        <w:top w:val="none" w:sz="0" w:space="0" w:color="auto"/>
        <w:left w:val="none" w:sz="0" w:space="0" w:color="auto"/>
        <w:bottom w:val="none" w:sz="0" w:space="0" w:color="auto"/>
        <w:right w:val="none" w:sz="0" w:space="0" w:color="auto"/>
      </w:divBdr>
    </w:div>
    <w:div w:id="1857424148">
      <w:bodyDiv w:val="1"/>
      <w:marLeft w:val="0"/>
      <w:marRight w:val="0"/>
      <w:marTop w:val="0"/>
      <w:marBottom w:val="0"/>
      <w:divBdr>
        <w:top w:val="none" w:sz="0" w:space="0" w:color="auto"/>
        <w:left w:val="none" w:sz="0" w:space="0" w:color="auto"/>
        <w:bottom w:val="none" w:sz="0" w:space="0" w:color="auto"/>
        <w:right w:val="none" w:sz="0" w:space="0" w:color="auto"/>
      </w:divBdr>
    </w:div>
    <w:div w:id="1881934415">
      <w:bodyDiv w:val="1"/>
      <w:marLeft w:val="0"/>
      <w:marRight w:val="0"/>
      <w:marTop w:val="0"/>
      <w:marBottom w:val="0"/>
      <w:divBdr>
        <w:top w:val="none" w:sz="0" w:space="0" w:color="auto"/>
        <w:left w:val="none" w:sz="0" w:space="0" w:color="auto"/>
        <w:bottom w:val="none" w:sz="0" w:space="0" w:color="auto"/>
        <w:right w:val="none" w:sz="0" w:space="0" w:color="auto"/>
      </w:divBdr>
    </w:div>
    <w:div w:id="1894731295">
      <w:bodyDiv w:val="1"/>
      <w:marLeft w:val="0"/>
      <w:marRight w:val="0"/>
      <w:marTop w:val="0"/>
      <w:marBottom w:val="0"/>
      <w:divBdr>
        <w:top w:val="none" w:sz="0" w:space="0" w:color="auto"/>
        <w:left w:val="none" w:sz="0" w:space="0" w:color="auto"/>
        <w:bottom w:val="none" w:sz="0" w:space="0" w:color="auto"/>
        <w:right w:val="none" w:sz="0" w:space="0" w:color="auto"/>
      </w:divBdr>
    </w:div>
    <w:div w:id="1907379448">
      <w:bodyDiv w:val="1"/>
      <w:marLeft w:val="0"/>
      <w:marRight w:val="0"/>
      <w:marTop w:val="0"/>
      <w:marBottom w:val="0"/>
      <w:divBdr>
        <w:top w:val="none" w:sz="0" w:space="0" w:color="auto"/>
        <w:left w:val="none" w:sz="0" w:space="0" w:color="auto"/>
        <w:bottom w:val="none" w:sz="0" w:space="0" w:color="auto"/>
        <w:right w:val="none" w:sz="0" w:space="0" w:color="auto"/>
      </w:divBdr>
    </w:div>
    <w:div w:id="2000690767">
      <w:bodyDiv w:val="1"/>
      <w:marLeft w:val="0"/>
      <w:marRight w:val="0"/>
      <w:marTop w:val="0"/>
      <w:marBottom w:val="0"/>
      <w:divBdr>
        <w:top w:val="none" w:sz="0" w:space="0" w:color="auto"/>
        <w:left w:val="none" w:sz="0" w:space="0" w:color="auto"/>
        <w:bottom w:val="none" w:sz="0" w:space="0" w:color="auto"/>
        <w:right w:val="none" w:sz="0" w:space="0" w:color="auto"/>
      </w:divBdr>
    </w:div>
    <w:div w:id="2041777756">
      <w:bodyDiv w:val="1"/>
      <w:marLeft w:val="0"/>
      <w:marRight w:val="0"/>
      <w:marTop w:val="0"/>
      <w:marBottom w:val="0"/>
      <w:divBdr>
        <w:top w:val="none" w:sz="0" w:space="0" w:color="auto"/>
        <w:left w:val="none" w:sz="0" w:space="0" w:color="auto"/>
        <w:bottom w:val="none" w:sz="0" w:space="0" w:color="auto"/>
        <w:right w:val="none" w:sz="0" w:space="0" w:color="auto"/>
      </w:divBdr>
    </w:div>
    <w:div w:id="2085760421">
      <w:bodyDiv w:val="1"/>
      <w:marLeft w:val="0"/>
      <w:marRight w:val="0"/>
      <w:marTop w:val="0"/>
      <w:marBottom w:val="0"/>
      <w:divBdr>
        <w:top w:val="none" w:sz="0" w:space="0" w:color="auto"/>
        <w:left w:val="none" w:sz="0" w:space="0" w:color="auto"/>
        <w:bottom w:val="none" w:sz="0" w:space="0" w:color="auto"/>
        <w:right w:val="none" w:sz="0" w:space="0" w:color="auto"/>
      </w:divBdr>
    </w:div>
    <w:div w:id="2117872303">
      <w:bodyDiv w:val="1"/>
      <w:marLeft w:val="0"/>
      <w:marRight w:val="0"/>
      <w:marTop w:val="0"/>
      <w:marBottom w:val="0"/>
      <w:divBdr>
        <w:top w:val="none" w:sz="0" w:space="0" w:color="auto"/>
        <w:left w:val="none" w:sz="0" w:space="0" w:color="auto"/>
        <w:bottom w:val="none" w:sz="0" w:space="0" w:color="auto"/>
        <w:right w:val="none" w:sz="0" w:space="0" w:color="auto"/>
      </w:divBdr>
    </w:div>
    <w:div w:id="2146848067">
      <w:bodyDiv w:val="1"/>
      <w:marLeft w:val="0"/>
      <w:marRight w:val="0"/>
      <w:marTop w:val="0"/>
      <w:marBottom w:val="0"/>
      <w:divBdr>
        <w:top w:val="none" w:sz="0" w:space="0" w:color="auto"/>
        <w:left w:val="none" w:sz="0" w:space="0" w:color="auto"/>
        <w:bottom w:val="none" w:sz="0" w:space="0" w:color="auto"/>
        <w:right w:val="none" w:sz="0" w:space="0" w:color="auto"/>
      </w:divBdr>
    </w:div>
    <w:div w:id="214703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691161"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UARIO\Desktop\Economic%20Evaluation%20-%20Belize.BID.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UARIO\Desktop\Economic%20Evaluation%20-%20Belize.BID.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UARIO\Desktop\Economic%20Evaluation%20-%20Belize.BID.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barChart>
        <c:barDir val="bar"/>
        <c:grouping val="stacked"/>
        <c:varyColors val="0"/>
        <c:ser>
          <c:idx val="0"/>
          <c:order val="0"/>
          <c:spPr>
            <a:noFill/>
          </c:spPr>
          <c:invertIfNegative val="0"/>
          <c:cat>
            <c:strRef>
              <c:f>G.INFO!$G$74:$G$77</c:f>
              <c:strCache>
                <c:ptCount val="4"/>
                <c:pt idx="0">
                  <c:v>Investment</c:v>
                </c:pt>
                <c:pt idx="1">
                  <c:v>Costs</c:v>
                </c:pt>
                <c:pt idx="2">
                  <c:v>Benefits (savings)</c:v>
                </c:pt>
                <c:pt idx="3">
                  <c:v>Benefits (incomes)</c:v>
                </c:pt>
              </c:strCache>
            </c:strRef>
          </c:cat>
          <c:val>
            <c:numRef>
              <c:f>G.INFO!$H$74:$H$77</c:f>
              <c:numCache>
                <c:formatCode>General</c:formatCode>
                <c:ptCount val="4"/>
                <c:pt idx="0">
                  <c:v>1</c:v>
                </c:pt>
                <c:pt idx="1">
                  <c:v>1</c:v>
                </c:pt>
                <c:pt idx="2">
                  <c:v>6</c:v>
                </c:pt>
                <c:pt idx="3">
                  <c:v>11</c:v>
                </c:pt>
              </c:numCache>
            </c:numRef>
          </c:val>
        </c:ser>
        <c:ser>
          <c:idx val="1"/>
          <c:order val="1"/>
          <c:spPr>
            <a:solidFill>
              <a:schemeClr val="accent2">
                <a:lumMod val="60000"/>
                <a:lumOff val="40000"/>
              </a:schemeClr>
            </a:solidFill>
          </c:spPr>
          <c:invertIfNegative val="0"/>
          <c:cat>
            <c:strRef>
              <c:f>G.INFO!$G$74:$G$77</c:f>
              <c:strCache>
                <c:ptCount val="4"/>
                <c:pt idx="0">
                  <c:v>Investment</c:v>
                </c:pt>
                <c:pt idx="1">
                  <c:v>Costs</c:v>
                </c:pt>
                <c:pt idx="2">
                  <c:v>Benefits (savings)</c:v>
                </c:pt>
                <c:pt idx="3">
                  <c:v>Benefits (incomes)</c:v>
                </c:pt>
              </c:strCache>
            </c:strRef>
          </c:cat>
          <c:val>
            <c:numRef>
              <c:f>G.INFO!$I$74:$I$77</c:f>
              <c:numCache>
                <c:formatCode>General</c:formatCode>
                <c:ptCount val="4"/>
                <c:pt idx="0">
                  <c:v>4</c:v>
                </c:pt>
                <c:pt idx="1">
                  <c:v>25</c:v>
                </c:pt>
                <c:pt idx="2">
                  <c:v>19</c:v>
                </c:pt>
                <c:pt idx="3">
                  <c:v>50</c:v>
                </c:pt>
              </c:numCache>
            </c:numRef>
          </c:val>
        </c:ser>
        <c:dLbls>
          <c:showLegendKey val="0"/>
          <c:showVal val="0"/>
          <c:showCatName val="0"/>
          <c:showSerName val="0"/>
          <c:showPercent val="0"/>
          <c:showBubbleSize val="0"/>
        </c:dLbls>
        <c:gapWidth val="150"/>
        <c:overlap val="100"/>
        <c:axId val="249504128"/>
        <c:axId val="251446784"/>
      </c:barChart>
      <c:catAx>
        <c:axId val="249504128"/>
        <c:scaling>
          <c:orientation val="maxMin"/>
        </c:scaling>
        <c:delete val="0"/>
        <c:axPos val="l"/>
        <c:majorTickMark val="out"/>
        <c:minorTickMark val="none"/>
        <c:tickLblPos val="nextTo"/>
        <c:txPr>
          <a:bodyPr/>
          <a:lstStyle/>
          <a:p>
            <a:pPr>
              <a:defRPr lang="es-ES"/>
            </a:pPr>
            <a:endParaRPr lang="es-ES"/>
          </a:p>
        </c:txPr>
        <c:crossAx val="251446784"/>
        <c:crosses val="autoZero"/>
        <c:auto val="1"/>
        <c:lblAlgn val="ctr"/>
        <c:lblOffset val="100"/>
        <c:noMultiLvlLbl val="0"/>
      </c:catAx>
      <c:valAx>
        <c:axId val="251446784"/>
        <c:scaling>
          <c:orientation val="minMax"/>
        </c:scaling>
        <c:delete val="0"/>
        <c:axPos val="t"/>
        <c:majorGridlines/>
        <c:numFmt formatCode="General" sourceLinked="1"/>
        <c:majorTickMark val="out"/>
        <c:minorTickMark val="none"/>
        <c:tickLblPos val="nextTo"/>
        <c:txPr>
          <a:bodyPr/>
          <a:lstStyle/>
          <a:p>
            <a:pPr>
              <a:defRPr lang="es-ES"/>
            </a:pPr>
            <a:endParaRPr lang="es-ES"/>
          </a:p>
        </c:txPr>
        <c:crossAx val="24950412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barChart>
        <c:barDir val="bar"/>
        <c:grouping val="stacked"/>
        <c:varyColors val="0"/>
        <c:ser>
          <c:idx val="0"/>
          <c:order val="0"/>
          <c:spPr>
            <a:noFill/>
          </c:spPr>
          <c:invertIfNegative val="0"/>
          <c:cat>
            <c:strRef>
              <c:f>G.INFO!$K$74:$K$77</c:f>
              <c:strCache>
                <c:ptCount val="4"/>
                <c:pt idx="0">
                  <c:v>Investment</c:v>
                </c:pt>
                <c:pt idx="1">
                  <c:v>Costs</c:v>
                </c:pt>
                <c:pt idx="2">
                  <c:v>Benefits (savings)</c:v>
                </c:pt>
                <c:pt idx="3">
                  <c:v>Benefits (incomes)</c:v>
                </c:pt>
              </c:strCache>
            </c:strRef>
          </c:cat>
          <c:val>
            <c:numRef>
              <c:f>G.INFO!$L$74:$L$77</c:f>
              <c:numCache>
                <c:formatCode>General</c:formatCode>
                <c:ptCount val="4"/>
                <c:pt idx="0">
                  <c:v>1</c:v>
                </c:pt>
                <c:pt idx="1">
                  <c:v>1</c:v>
                </c:pt>
                <c:pt idx="2">
                  <c:v>6</c:v>
                </c:pt>
                <c:pt idx="3">
                  <c:v>12</c:v>
                </c:pt>
              </c:numCache>
            </c:numRef>
          </c:val>
        </c:ser>
        <c:ser>
          <c:idx val="1"/>
          <c:order val="1"/>
          <c:spPr>
            <a:solidFill>
              <a:srgbClr val="F5F7A7"/>
            </a:solidFill>
          </c:spPr>
          <c:invertIfNegative val="0"/>
          <c:cat>
            <c:strRef>
              <c:f>G.INFO!$K$74:$K$77</c:f>
              <c:strCache>
                <c:ptCount val="4"/>
                <c:pt idx="0">
                  <c:v>Investment</c:v>
                </c:pt>
                <c:pt idx="1">
                  <c:v>Costs</c:v>
                </c:pt>
                <c:pt idx="2">
                  <c:v>Benefits (savings)</c:v>
                </c:pt>
                <c:pt idx="3">
                  <c:v>Benefits (incomes)</c:v>
                </c:pt>
              </c:strCache>
            </c:strRef>
          </c:cat>
          <c:val>
            <c:numRef>
              <c:f>G.INFO!$M$74:$M$77</c:f>
              <c:numCache>
                <c:formatCode>General</c:formatCode>
                <c:ptCount val="4"/>
                <c:pt idx="0">
                  <c:v>4</c:v>
                </c:pt>
                <c:pt idx="1">
                  <c:v>25</c:v>
                </c:pt>
                <c:pt idx="2">
                  <c:v>19</c:v>
                </c:pt>
                <c:pt idx="3">
                  <c:v>50</c:v>
                </c:pt>
              </c:numCache>
            </c:numRef>
          </c:val>
        </c:ser>
        <c:dLbls>
          <c:showLegendKey val="0"/>
          <c:showVal val="0"/>
          <c:showCatName val="0"/>
          <c:showSerName val="0"/>
          <c:showPercent val="0"/>
          <c:showBubbleSize val="0"/>
        </c:dLbls>
        <c:gapWidth val="150"/>
        <c:overlap val="100"/>
        <c:axId val="254369152"/>
        <c:axId val="258523136"/>
      </c:barChart>
      <c:catAx>
        <c:axId val="254369152"/>
        <c:scaling>
          <c:orientation val="maxMin"/>
        </c:scaling>
        <c:delete val="0"/>
        <c:axPos val="l"/>
        <c:majorTickMark val="out"/>
        <c:minorTickMark val="none"/>
        <c:tickLblPos val="nextTo"/>
        <c:txPr>
          <a:bodyPr/>
          <a:lstStyle/>
          <a:p>
            <a:pPr>
              <a:defRPr lang="es-ES"/>
            </a:pPr>
            <a:endParaRPr lang="es-ES"/>
          </a:p>
        </c:txPr>
        <c:crossAx val="258523136"/>
        <c:crosses val="autoZero"/>
        <c:auto val="1"/>
        <c:lblAlgn val="ctr"/>
        <c:lblOffset val="100"/>
        <c:noMultiLvlLbl val="0"/>
      </c:catAx>
      <c:valAx>
        <c:axId val="258523136"/>
        <c:scaling>
          <c:orientation val="minMax"/>
        </c:scaling>
        <c:delete val="0"/>
        <c:axPos val="t"/>
        <c:majorGridlines/>
        <c:numFmt formatCode="General" sourceLinked="1"/>
        <c:majorTickMark val="out"/>
        <c:minorTickMark val="none"/>
        <c:tickLblPos val="nextTo"/>
        <c:txPr>
          <a:bodyPr/>
          <a:lstStyle/>
          <a:p>
            <a:pPr>
              <a:defRPr lang="es-ES"/>
            </a:pPr>
            <a:endParaRPr lang="es-ES"/>
          </a:p>
        </c:txPr>
        <c:crossAx val="25436915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barChart>
        <c:barDir val="bar"/>
        <c:grouping val="stacked"/>
        <c:varyColors val="0"/>
        <c:ser>
          <c:idx val="0"/>
          <c:order val="0"/>
          <c:spPr>
            <a:noFill/>
          </c:spPr>
          <c:invertIfNegative val="0"/>
          <c:cat>
            <c:strRef>
              <c:f>G.INFO!$O$74:$O$77</c:f>
              <c:strCache>
                <c:ptCount val="4"/>
                <c:pt idx="0">
                  <c:v>Investment</c:v>
                </c:pt>
                <c:pt idx="1">
                  <c:v>Costs</c:v>
                </c:pt>
                <c:pt idx="2">
                  <c:v>Benefits (savings)</c:v>
                </c:pt>
                <c:pt idx="3">
                  <c:v>Benefits (incomes)</c:v>
                </c:pt>
              </c:strCache>
            </c:strRef>
          </c:cat>
          <c:val>
            <c:numRef>
              <c:f>G.INFO!$P$74:$P$77</c:f>
              <c:numCache>
                <c:formatCode>General</c:formatCode>
                <c:ptCount val="4"/>
                <c:pt idx="0">
                  <c:v>1</c:v>
                </c:pt>
                <c:pt idx="1">
                  <c:v>1</c:v>
                </c:pt>
                <c:pt idx="2">
                  <c:v>6</c:v>
                </c:pt>
                <c:pt idx="3">
                  <c:v>12</c:v>
                </c:pt>
              </c:numCache>
            </c:numRef>
          </c:val>
        </c:ser>
        <c:ser>
          <c:idx val="1"/>
          <c:order val="1"/>
          <c:spPr>
            <a:solidFill>
              <a:schemeClr val="accent3">
                <a:lumMod val="60000"/>
                <a:lumOff val="40000"/>
              </a:schemeClr>
            </a:solidFill>
          </c:spPr>
          <c:invertIfNegative val="0"/>
          <c:cat>
            <c:strRef>
              <c:f>G.INFO!$O$74:$O$77</c:f>
              <c:strCache>
                <c:ptCount val="4"/>
                <c:pt idx="0">
                  <c:v>Investment</c:v>
                </c:pt>
                <c:pt idx="1">
                  <c:v>Costs</c:v>
                </c:pt>
                <c:pt idx="2">
                  <c:v>Benefits (savings)</c:v>
                </c:pt>
                <c:pt idx="3">
                  <c:v>Benefits (incomes)</c:v>
                </c:pt>
              </c:strCache>
            </c:strRef>
          </c:cat>
          <c:val>
            <c:numRef>
              <c:f>G.INFO!$Q$74:$Q$77</c:f>
              <c:numCache>
                <c:formatCode>General</c:formatCode>
                <c:ptCount val="4"/>
                <c:pt idx="0">
                  <c:v>4</c:v>
                </c:pt>
                <c:pt idx="1">
                  <c:v>25</c:v>
                </c:pt>
                <c:pt idx="2">
                  <c:v>19</c:v>
                </c:pt>
                <c:pt idx="3">
                  <c:v>50</c:v>
                </c:pt>
              </c:numCache>
            </c:numRef>
          </c:val>
        </c:ser>
        <c:dLbls>
          <c:showLegendKey val="0"/>
          <c:showVal val="0"/>
          <c:showCatName val="0"/>
          <c:showSerName val="0"/>
          <c:showPercent val="0"/>
          <c:showBubbleSize val="0"/>
        </c:dLbls>
        <c:gapWidth val="150"/>
        <c:overlap val="100"/>
        <c:axId val="302682496"/>
        <c:axId val="315241984"/>
      </c:barChart>
      <c:catAx>
        <c:axId val="302682496"/>
        <c:scaling>
          <c:orientation val="maxMin"/>
        </c:scaling>
        <c:delete val="0"/>
        <c:axPos val="l"/>
        <c:majorTickMark val="out"/>
        <c:minorTickMark val="none"/>
        <c:tickLblPos val="nextTo"/>
        <c:txPr>
          <a:bodyPr/>
          <a:lstStyle/>
          <a:p>
            <a:pPr>
              <a:defRPr lang="es-ES"/>
            </a:pPr>
            <a:endParaRPr lang="es-ES"/>
          </a:p>
        </c:txPr>
        <c:crossAx val="315241984"/>
        <c:crosses val="autoZero"/>
        <c:auto val="1"/>
        <c:lblAlgn val="ctr"/>
        <c:lblOffset val="100"/>
        <c:noMultiLvlLbl val="0"/>
      </c:catAx>
      <c:valAx>
        <c:axId val="315241984"/>
        <c:scaling>
          <c:orientation val="minMax"/>
        </c:scaling>
        <c:delete val="0"/>
        <c:axPos val="t"/>
        <c:majorGridlines/>
        <c:numFmt formatCode="General" sourceLinked="1"/>
        <c:majorTickMark val="out"/>
        <c:minorTickMark val="none"/>
        <c:tickLblPos val="nextTo"/>
        <c:txPr>
          <a:bodyPr/>
          <a:lstStyle/>
          <a:p>
            <a:pPr>
              <a:defRPr lang="es-ES"/>
            </a:pPr>
            <a:endParaRPr lang="es-ES"/>
          </a:p>
        </c:txPr>
        <c:crossAx val="3026824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B33C7A518D52A46BBAD3888BEE6AB1B" ma:contentTypeVersion="0" ma:contentTypeDescription="A content type to manage public (operations) IDB documents" ma:contentTypeScope="" ma:versionID="a0b99798cbbb2a391cb990beee9c6951">
  <xsd:schema xmlns:xsd="http://www.w3.org/2001/XMLSchema" xmlns:xs="http://www.w3.org/2001/XMLSchema" xmlns:p="http://schemas.microsoft.com/office/2006/metadata/properties" xmlns:ns2="9c571b2f-e523-4ab2-ba2e-09e151a03ef4" targetNamespace="http://schemas.microsoft.com/office/2006/metadata/properties" ma:root="true" ma:fieldsID="a10a46e1263799c4f55e6904560e9f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b214099-d079-4df5-9de7-fdb79e263d82}" ma:internalName="TaxCatchAll" ma:showField="CatchAllData"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b214099-d079-4df5-9de7-fdb79e263d82}" ma:internalName="TaxCatchAllLabel" ma:readOnly="true" ma:showField="CatchAllDataLabel"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38802779</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Naslund-Hadley, Emma Ingrid</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BL-L1018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Proposal&lt;/USER_STAGE&gt;&lt;PD_OBJ_TYPE&gt;0&lt;/PD_OBJ_TYPE&gt;&lt;MAKERECORD&gt;N&lt;/MAKERECORD&gt;&lt;PD_FILEPT_NO&gt;PO-BL-L1018-Plan&lt;/PD_FILEPT_NO&gt;&lt;/Data&gt;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62F1AB4-C059-4797-AF57-86FCB05C5E4C}"/>
</file>

<file path=customXml/itemProps2.xml><?xml version="1.0" encoding="utf-8"?>
<ds:datastoreItem xmlns:ds="http://schemas.openxmlformats.org/officeDocument/2006/customXml" ds:itemID="{AF0B16F5-C8D1-45A3-B585-EB44986CF45A}"/>
</file>

<file path=customXml/itemProps3.xml><?xml version="1.0" encoding="utf-8"?>
<ds:datastoreItem xmlns:ds="http://schemas.openxmlformats.org/officeDocument/2006/customXml" ds:itemID="{8A3AA349-A4FB-4B65-AEA1-3CB1990BBACD}"/>
</file>

<file path=customXml/itemProps4.xml><?xml version="1.0" encoding="utf-8"?>
<ds:datastoreItem xmlns:ds="http://schemas.openxmlformats.org/officeDocument/2006/customXml" ds:itemID="{B21B9AB3-8AAB-448A-9DB6-6E2F5428D15C}"/>
</file>

<file path=customXml/itemProps5.xml><?xml version="1.0" encoding="utf-8"?>
<ds:datastoreItem xmlns:ds="http://schemas.openxmlformats.org/officeDocument/2006/customXml" ds:itemID="{DB7D5FC8-3151-4072-A93E-C10B0302AD17}"/>
</file>

<file path=customXml/itemProps6.xml><?xml version="1.0" encoding="utf-8"?>
<ds:datastoreItem xmlns:ds="http://schemas.openxmlformats.org/officeDocument/2006/customXml" ds:itemID="{3716BC70-CE48-483F-9993-5AD79581ECDB}"/>
</file>

<file path=docProps/app.xml><?xml version="1.0" encoding="utf-8"?>
<Properties xmlns="http://schemas.openxmlformats.org/officeDocument/2006/extended-properties" xmlns:vt="http://schemas.openxmlformats.org/officeDocument/2006/docPropsVTypes">
  <Template>Normal.dotm</Template>
  <TotalTime>2</TotalTime>
  <Pages>18</Pages>
  <Words>5421</Words>
  <Characters>29818</Characters>
  <Application>Microsoft Office Word</Application>
  <DocSecurity>0</DocSecurity>
  <Lines>248</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Proposal LINK Economic Analysis</dc:title>
  <dc:creator>Inter-American Development Bank</dc:creator>
  <cp:lastModifiedBy>Livia</cp:lastModifiedBy>
  <cp:revision>2</cp:revision>
  <cp:lastPrinted>2014-03-24T18:08:00Z</cp:lastPrinted>
  <dcterms:created xsi:type="dcterms:W3CDTF">2014-05-16T18:37:00Z</dcterms:created>
  <dcterms:modified xsi:type="dcterms:W3CDTF">2014-05-16T18:37:00Z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0x01010046CF21643EE8D14686A648AA6DAD0892007B33C7A518D52A46BBAD3888BEE6AB1B</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