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B90" w:rsidRPr="00BB6486" w:rsidRDefault="00C70447" w:rsidP="00D41C57">
      <w:pPr>
        <w:pStyle w:val="Header"/>
        <w:tabs>
          <w:tab w:val="clear" w:pos="4320"/>
          <w:tab w:val="clear" w:pos="8640"/>
        </w:tabs>
        <w:spacing w:before="60" w:after="60"/>
        <w:ind w:left="-630"/>
        <w:jc w:val="center"/>
        <w:rPr>
          <w:rFonts w:ascii="Arial" w:hAnsi="Arial" w:cs="Arial"/>
          <w:b/>
          <w:bCs/>
          <w:caps/>
          <w:smallCaps/>
          <w:sz w:val="22"/>
          <w:szCs w:val="22"/>
          <w:lang w:val="es-ES_tradnl"/>
        </w:rPr>
      </w:pPr>
      <w:bookmarkStart w:id="0" w:name="_Toc193012681"/>
      <w:bookmarkStart w:id="1" w:name="_Toc193013165"/>
      <w:r w:rsidRPr="00BB6486">
        <w:rPr>
          <w:rFonts w:ascii="Arial" w:hAnsi="Arial" w:cs="Arial"/>
          <w:b/>
          <w:bCs/>
          <w:smallCaps/>
          <w:sz w:val="22"/>
          <w:szCs w:val="22"/>
          <w:lang w:val="es-ES_tradnl"/>
        </w:rPr>
        <w:t>México</w:t>
      </w:r>
    </w:p>
    <w:p w:rsidR="007C3B90" w:rsidRPr="00BB6486" w:rsidRDefault="00D41C57" w:rsidP="00360BB9">
      <w:pPr>
        <w:pStyle w:val="Header"/>
        <w:tabs>
          <w:tab w:val="clear" w:pos="4320"/>
          <w:tab w:val="clear" w:pos="8640"/>
        </w:tabs>
        <w:spacing w:before="240"/>
        <w:ind w:left="-630"/>
        <w:jc w:val="center"/>
        <w:rPr>
          <w:rFonts w:ascii="Arial" w:hAnsi="Arial" w:cs="Arial"/>
          <w:b/>
          <w:bCs/>
          <w:sz w:val="22"/>
          <w:szCs w:val="22"/>
          <w:lang w:val="es-AR"/>
        </w:rPr>
      </w:pPr>
      <w:r w:rsidRPr="00BB6486">
        <w:rPr>
          <w:rFonts w:ascii="Arial" w:hAnsi="Arial" w:cs="Arial"/>
          <w:b/>
          <w:bCs/>
          <w:sz w:val="22"/>
          <w:szCs w:val="22"/>
          <w:lang w:val="es-AR"/>
        </w:rPr>
        <w:t xml:space="preserve">Programa de </w:t>
      </w:r>
      <w:r w:rsidR="00D276C1" w:rsidRPr="00BB6486">
        <w:rPr>
          <w:rFonts w:ascii="Arial" w:hAnsi="Arial" w:cs="Arial"/>
          <w:b/>
          <w:bCs/>
          <w:sz w:val="22"/>
          <w:szCs w:val="22"/>
          <w:lang w:val="es-AR"/>
        </w:rPr>
        <w:t>Fortalecimiento de las Finanzas Públicas</w:t>
      </w:r>
      <w:r w:rsidR="00536659" w:rsidRPr="00BB6486">
        <w:rPr>
          <w:rFonts w:ascii="Arial" w:hAnsi="Arial" w:cs="Arial"/>
          <w:b/>
          <w:bCs/>
          <w:sz w:val="22"/>
          <w:szCs w:val="22"/>
          <w:lang w:val="es-AR"/>
        </w:rPr>
        <w:t xml:space="preserve"> II</w:t>
      </w:r>
    </w:p>
    <w:p w:rsidR="007C3B90" w:rsidRPr="00BB6486" w:rsidRDefault="00D11BA4" w:rsidP="00D41C57">
      <w:pPr>
        <w:pStyle w:val="Header"/>
        <w:tabs>
          <w:tab w:val="clear" w:pos="4320"/>
          <w:tab w:val="clear" w:pos="8640"/>
        </w:tabs>
        <w:ind w:left="-630"/>
        <w:jc w:val="center"/>
        <w:rPr>
          <w:rFonts w:ascii="Arial" w:hAnsi="Arial" w:cs="Arial"/>
          <w:b/>
          <w:bCs/>
          <w:sz w:val="22"/>
          <w:szCs w:val="22"/>
          <w:lang w:val="es-ES_tradnl"/>
        </w:rPr>
      </w:pPr>
      <w:r w:rsidRPr="00BB6486">
        <w:rPr>
          <w:rFonts w:ascii="Arial" w:hAnsi="Arial" w:cs="Arial"/>
          <w:b/>
          <w:sz w:val="22"/>
          <w:szCs w:val="22"/>
          <w:lang w:val="es-ES_tradnl"/>
        </w:rPr>
        <w:t>(</w:t>
      </w:r>
      <w:r w:rsidR="00D276C1" w:rsidRPr="00BB6486">
        <w:rPr>
          <w:rFonts w:ascii="Arial" w:hAnsi="Arial" w:cs="Arial"/>
          <w:b/>
          <w:sz w:val="22"/>
          <w:szCs w:val="22"/>
          <w:lang w:val="es-ES_tradnl"/>
        </w:rPr>
        <w:t>ME</w:t>
      </w:r>
      <w:r w:rsidR="001235FB" w:rsidRPr="00BB6486">
        <w:rPr>
          <w:rFonts w:ascii="Arial" w:hAnsi="Arial" w:cs="Arial"/>
          <w:b/>
          <w:sz w:val="22"/>
          <w:szCs w:val="22"/>
          <w:lang w:val="es-ES_tradnl"/>
        </w:rPr>
        <w:t>-</w:t>
      </w:r>
      <w:r w:rsidRPr="00BB6486">
        <w:rPr>
          <w:rFonts w:ascii="Arial" w:hAnsi="Arial" w:cs="Arial"/>
          <w:b/>
          <w:sz w:val="22"/>
          <w:szCs w:val="22"/>
          <w:lang w:val="es-ES_tradnl"/>
        </w:rPr>
        <w:t>L1</w:t>
      </w:r>
      <w:r w:rsidR="00FF2A49" w:rsidRPr="00BB6486">
        <w:rPr>
          <w:rFonts w:ascii="Arial" w:hAnsi="Arial" w:cs="Arial"/>
          <w:b/>
          <w:sz w:val="22"/>
          <w:szCs w:val="22"/>
          <w:lang w:val="es-ES_tradnl"/>
        </w:rPr>
        <w:t>189</w:t>
      </w:r>
      <w:r w:rsidR="007C3B90" w:rsidRPr="00BB6486">
        <w:rPr>
          <w:rFonts w:ascii="Arial" w:hAnsi="Arial" w:cs="Arial"/>
          <w:b/>
          <w:sz w:val="22"/>
          <w:szCs w:val="22"/>
          <w:lang w:val="es-ES_tradnl"/>
        </w:rPr>
        <w:t>)</w:t>
      </w:r>
    </w:p>
    <w:p w:rsidR="007C3B90" w:rsidRPr="00BB6486" w:rsidRDefault="007C3B90" w:rsidP="00D41C57">
      <w:pPr>
        <w:pStyle w:val="Chapter"/>
        <w:ind w:left="-630"/>
        <w:rPr>
          <w:rFonts w:ascii="Arial" w:hAnsi="Arial" w:cs="Arial"/>
          <w:sz w:val="22"/>
          <w:szCs w:val="22"/>
        </w:rPr>
      </w:pPr>
      <w:r w:rsidRPr="00BB6486">
        <w:rPr>
          <w:rFonts w:ascii="Arial" w:hAnsi="Arial" w:cs="Arial"/>
          <w:sz w:val="22"/>
          <w:szCs w:val="22"/>
        </w:rPr>
        <w:t>Medios de Verificación</w:t>
      </w:r>
      <w:bookmarkEnd w:id="0"/>
      <w:bookmarkEnd w:id="1"/>
    </w:p>
    <w:p w:rsidR="00BB6486" w:rsidRPr="00BB6486" w:rsidRDefault="00BB6486" w:rsidP="00BB6486">
      <w:pPr>
        <w:rPr>
          <w:rFonts w:ascii="Arial" w:hAnsi="Arial" w:cs="Arial"/>
          <w:sz w:val="22"/>
          <w:szCs w:val="22"/>
          <w:lang w:val="en-US"/>
        </w:rPr>
      </w:pP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5160"/>
        <w:tblGridChange w:id="2">
          <w:tblGrid>
            <w:gridCol w:w="4920"/>
            <w:gridCol w:w="5160"/>
          </w:tblGrid>
        </w:tblGridChange>
      </w:tblGrid>
      <w:tr w:rsidR="007C3B90" w:rsidRPr="00BB6486" w:rsidTr="00D21B05">
        <w:trPr>
          <w:trHeight w:val="683"/>
          <w:tblHeader/>
        </w:trPr>
        <w:tc>
          <w:tcPr>
            <w:tcW w:w="4920" w:type="dxa"/>
            <w:tcBorders>
              <w:top w:val="single" w:sz="4" w:space="0" w:color="auto"/>
              <w:left w:val="single" w:sz="4" w:space="0" w:color="auto"/>
              <w:bottom w:val="single" w:sz="4" w:space="0" w:color="auto"/>
              <w:right w:val="single" w:sz="4" w:space="0" w:color="auto"/>
            </w:tcBorders>
            <w:shd w:val="clear" w:color="auto" w:fill="BFBFBF"/>
            <w:vAlign w:val="center"/>
          </w:tcPr>
          <w:p w:rsidR="007C3B90" w:rsidRPr="00BB6486" w:rsidRDefault="007C3B90" w:rsidP="00654C43">
            <w:pPr>
              <w:autoSpaceDE w:val="0"/>
              <w:autoSpaceDN w:val="0"/>
              <w:adjustRightInd w:val="0"/>
              <w:spacing w:beforeLines="40" w:before="96" w:afterLines="40" w:after="96"/>
              <w:jc w:val="center"/>
              <w:rPr>
                <w:rFonts w:ascii="Arial" w:hAnsi="Arial" w:cs="Arial"/>
                <w:b/>
                <w:bCs/>
                <w:sz w:val="22"/>
                <w:szCs w:val="22"/>
                <w:lang w:val="es-ES_tradnl"/>
              </w:rPr>
            </w:pPr>
            <w:r w:rsidRPr="00BB6486">
              <w:rPr>
                <w:rFonts w:ascii="Arial" w:hAnsi="Arial" w:cs="Arial"/>
                <w:b/>
                <w:bCs/>
                <w:sz w:val="22"/>
                <w:szCs w:val="22"/>
                <w:lang w:val="es-ES_tradnl"/>
              </w:rPr>
              <w:t>Condicionalidades de Política</w:t>
            </w:r>
          </w:p>
        </w:tc>
        <w:tc>
          <w:tcPr>
            <w:tcW w:w="5160" w:type="dxa"/>
            <w:tcBorders>
              <w:top w:val="single" w:sz="4" w:space="0" w:color="auto"/>
              <w:left w:val="single" w:sz="4" w:space="0" w:color="auto"/>
              <w:bottom w:val="single" w:sz="4" w:space="0" w:color="auto"/>
              <w:right w:val="single" w:sz="4" w:space="0" w:color="auto"/>
            </w:tcBorders>
            <w:shd w:val="clear" w:color="auto" w:fill="BFBFBF"/>
            <w:vAlign w:val="center"/>
          </w:tcPr>
          <w:p w:rsidR="007C3B90" w:rsidRPr="00BB6486" w:rsidRDefault="00495A30" w:rsidP="00654C43">
            <w:pPr>
              <w:autoSpaceDE w:val="0"/>
              <w:autoSpaceDN w:val="0"/>
              <w:adjustRightInd w:val="0"/>
              <w:spacing w:beforeLines="40" w:before="96" w:afterLines="40" w:after="96"/>
              <w:jc w:val="center"/>
              <w:rPr>
                <w:rFonts w:ascii="Arial" w:hAnsi="Arial" w:cs="Arial"/>
                <w:b/>
                <w:bCs/>
                <w:sz w:val="22"/>
                <w:szCs w:val="22"/>
                <w:lang w:val="es-ES_tradnl"/>
              </w:rPr>
            </w:pPr>
            <w:r w:rsidRPr="00BB6486">
              <w:rPr>
                <w:rFonts w:ascii="Arial" w:hAnsi="Arial" w:cs="Arial"/>
                <w:b/>
                <w:bCs/>
                <w:sz w:val="22"/>
                <w:szCs w:val="22"/>
                <w:lang w:val="es-ES_tradnl"/>
              </w:rPr>
              <w:t xml:space="preserve">Medios de </w:t>
            </w:r>
            <w:r w:rsidR="007C3B90" w:rsidRPr="00BB6486">
              <w:rPr>
                <w:rFonts w:ascii="Arial" w:hAnsi="Arial" w:cs="Arial"/>
                <w:b/>
                <w:bCs/>
                <w:sz w:val="22"/>
                <w:szCs w:val="22"/>
                <w:lang w:val="es-ES_tradnl"/>
              </w:rPr>
              <w:t>verificación</w:t>
            </w:r>
          </w:p>
        </w:tc>
      </w:tr>
      <w:tr w:rsidR="00D76470" w:rsidRPr="00BB6486" w:rsidTr="00D21B05">
        <w:tc>
          <w:tcPr>
            <w:tcW w:w="10080" w:type="dxa"/>
            <w:gridSpan w:val="2"/>
            <w:tcBorders>
              <w:top w:val="single" w:sz="4" w:space="0" w:color="auto"/>
            </w:tcBorders>
            <w:shd w:val="clear" w:color="auto" w:fill="BFBFBF"/>
          </w:tcPr>
          <w:p w:rsidR="00D76470" w:rsidRPr="00BB6486" w:rsidRDefault="002D74F6" w:rsidP="00D76470">
            <w:pPr>
              <w:pStyle w:val="MyBullet"/>
              <w:suppressAutoHyphens w:val="0"/>
              <w:autoSpaceDE w:val="0"/>
              <w:autoSpaceDN w:val="0"/>
              <w:adjustRightInd w:val="0"/>
              <w:spacing w:beforeLines="40" w:before="96" w:afterLines="40" w:after="96"/>
              <w:jc w:val="center"/>
              <w:rPr>
                <w:rFonts w:ascii="Arial" w:hAnsi="Arial" w:cs="Arial"/>
                <w:b/>
                <w:szCs w:val="22"/>
                <w:u w:val="single"/>
                <w:lang w:val="es-AR"/>
              </w:rPr>
            </w:pPr>
            <w:r w:rsidRPr="00BB6486">
              <w:rPr>
                <w:rFonts w:ascii="Arial" w:hAnsi="Arial" w:cs="Arial"/>
                <w:b/>
                <w:szCs w:val="22"/>
                <w:u w:val="single"/>
                <w:lang w:val="es-AR"/>
              </w:rPr>
              <w:t>Compromisos Programático I</w:t>
            </w:r>
            <w:r w:rsidR="00FF2A49" w:rsidRPr="00BB6486">
              <w:rPr>
                <w:rFonts w:ascii="Arial" w:hAnsi="Arial" w:cs="Arial"/>
                <w:b/>
                <w:szCs w:val="22"/>
                <w:u w:val="single"/>
                <w:lang w:val="es-AR"/>
              </w:rPr>
              <w:t>I</w:t>
            </w:r>
          </w:p>
        </w:tc>
      </w:tr>
      <w:tr w:rsidR="00FA5793" w:rsidRPr="00BB6486" w:rsidTr="00ED01E1">
        <w:tc>
          <w:tcPr>
            <w:tcW w:w="10080" w:type="dxa"/>
            <w:gridSpan w:val="2"/>
          </w:tcPr>
          <w:p w:rsidR="00FA5793" w:rsidRPr="00BB6486" w:rsidRDefault="00D2564A" w:rsidP="00FA5793">
            <w:pPr>
              <w:pStyle w:val="MyBullet"/>
              <w:suppressAutoHyphens w:val="0"/>
              <w:autoSpaceDE w:val="0"/>
              <w:autoSpaceDN w:val="0"/>
              <w:adjustRightInd w:val="0"/>
              <w:spacing w:beforeLines="40" w:before="96" w:afterLines="40" w:after="96"/>
              <w:jc w:val="center"/>
              <w:rPr>
                <w:rFonts w:ascii="Arial" w:hAnsi="Arial" w:cs="Arial"/>
                <w:szCs w:val="22"/>
                <w:highlight w:val="yellow"/>
                <w:u w:val="single"/>
                <w:lang w:val="es-AR"/>
              </w:rPr>
            </w:pPr>
            <w:r w:rsidRPr="00BB6486">
              <w:rPr>
                <w:rFonts w:ascii="Arial" w:hAnsi="Arial" w:cs="Arial"/>
                <w:b/>
                <w:szCs w:val="22"/>
                <w:u w:val="single"/>
                <w:lang w:val="es-ES_tradnl"/>
              </w:rPr>
              <w:t xml:space="preserve">Componente I. </w:t>
            </w:r>
            <w:r w:rsidR="00FA5793" w:rsidRPr="00BB6486">
              <w:rPr>
                <w:rFonts w:ascii="Arial" w:hAnsi="Arial" w:cs="Arial"/>
                <w:b/>
                <w:szCs w:val="22"/>
                <w:u w:val="single"/>
                <w:lang w:val="es-ES_tradnl"/>
              </w:rPr>
              <w:t xml:space="preserve">Estabilidad </w:t>
            </w:r>
            <w:r w:rsidR="00FA5793" w:rsidRPr="00BB6486">
              <w:rPr>
                <w:rFonts w:ascii="Arial" w:hAnsi="Arial" w:cs="Arial"/>
                <w:b/>
                <w:szCs w:val="22"/>
                <w:u w:val="single"/>
                <w:lang w:val="es-AR"/>
              </w:rPr>
              <w:t>macroeconómica</w:t>
            </w:r>
          </w:p>
        </w:tc>
      </w:tr>
      <w:tr w:rsidR="007C3B90" w:rsidRPr="00BB6486" w:rsidTr="00C95E2D">
        <w:trPr>
          <w:trHeight w:val="1475"/>
        </w:trPr>
        <w:tc>
          <w:tcPr>
            <w:tcW w:w="4920" w:type="dxa"/>
            <w:vAlign w:val="center"/>
          </w:tcPr>
          <w:p w:rsidR="007C3B90" w:rsidRPr="00BB6486" w:rsidRDefault="009D7E83" w:rsidP="001251DF">
            <w:pPr>
              <w:autoSpaceDE w:val="0"/>
              <w:autoSpaceDN w:val="0"/>
              <w:adjustRightInd w:val="0"/>
              <w:spacing w:beforeLines="40" w:before="96" w:afterLines="40" w:after="96"/>
              <w:jc w:val="both"/>
              <w:rPr>
                <w:rFonts w:ascii="Arial" w:hAnsi="Arial" w:cs="Arial"/>
                <w:color w:val="000000"/>
                <w:sz w:val="22"/>
                <w:szCs w:val="22"/>
                <w:lang w:val="es-AR"/>
              </w:rPr>
            </w:pPr>
            <w:r w:rsidRPr="00BB6486">
              <w:rPr>
                <w:rFonts w:ascii="Arial" w:hAnsi="Arial" w:cs="Arial"/>
                <w:color w:val="000000"/>
                <w:sz w:val="22"/>
                <w:szCs w:val="22"/>
                <w:lang w:val="es-AR"/>
              </w:rPr>
              <w:t>Mantenimiento de un marco de políticas macroeconómicas apropiado y consistente con los objetivos del Programa, mediante la ejecución de acciones enfocadas a fortalecer las finanzas públicas nacionales.</w:t>
            </w:r>
          </w:p>
        </w:tc>
        <w:tc>
          <w:tcPr>
            <w:tcW w:w="5160" w:type="dxa"/>
            <w:vAlign w:val="center"/>
          </w:tcPr>
          <w:p w:rsidR="007C3B90" w:rsidRPr="00BB6486" w:rsidRDefault="00FF2A49" w:rsidP="00805AFB">
            <w:pPr>
              <w:pStyle w:val="MyBullet"/>
              <w:suppressAutoHyphens w:val="0"/>
              <w:autoSpaceDE w:val="0"/>
              <w:autoSpaceDN w:val="0"/>
              <w:adjustRightInd w:val="0"/>
              <w:spacing w:beforeLines="40" w:before="96" w:afterLines="40" w:after="96"/>
              <w:jc w:val="both"/>
              <w:rPr>
                <w:rFonts w:ascii="Arial" w:hAnsi="Arial" w:cs="Arial"/>
                <w:b/>
                <w:bCs/>
                <w:szCs w:val="22"/>
                <w:lang w:val="es-AR"/>
              </w:rPr>
            </w:pPr>
            <w:r w:rsidRPr="00BB6486">
              <w:rPr>
                <w:rFonts w:ascii="Arial" w:hAnsi="Arial" w:cs="Arial"/>
                <w:szCs w:val="22"/>
                <w:lang w:val="es-AR"/>
              </w:rPr>
              <w:t>Informe de Evaluación Independiente de Condiciones Macroeconómicas del Banco (IAMC).</w:t>
            </w:r>
          </w:p>
        </w:tc>
      </w:tr>
      <w:tr w:rsidR="00E74251" w:rsidRPr="00BB6486" w:rsidTr="00ED01E1">
        <w:tc>
          <w:tcPr>
            <w:tcW w:w="10080" w:type="dxa"/>
            <w:gridSpan w:val="2"/>
          </w:tcPr>
          <w:p w:rsidR="00E74251" w:rsidRPr="00BB6486" w:rsidRDefault="00D2564A" w:rsidP="00D2564A">
            <w:pPr>
              <w:pStyle w:val="MyBullet"/>
              <w:suppressAutoHyphens w:val="0"/>
              <w:autoSpaceDE w:val="0"/>
              <w:autoSpaceDN w:val="0"/>
              <w:adjustRightInd w:val="0"/>
              <w:spacing w:beforeLines="40" w:before="96" w:afterLines="40" w:after="96"/>
              <w:jc w:val="center"/>
              <w:rPr>
                <w:rFonts w:ascii="Arial" w:hAnsi="Arial" w:cs="Arial"/>
                <w:szCs w:val="22"/>
                <w:u w:val="single"/>
                <w:lang w:val="es-AR"/>
              </w:rPr>
            </w:pPr>
            <w:r w:rsidRPr="00BB6486">
              <w:rPr>
                <w:rFonts w:ascii="Arial" w:hAnsi="Arial" w:cs="Arial"/>
                <w:b/>
                <w:szCs w:val="22"/>
                <w:u w:val="single"/>
                <w:lang w:val="es-ES_tradnl"/>
              </w:rPr>
              <w:t xml:space="preserve">Componente II. </w:t>
            </w:r>
            <w:r w:rsidR="00E74251" w:rsidRPr="00BB6486">
              <w:rPr>
                <w:rFonts w:ascii="Arial" w:hAnsi="Arial" w:cs="Arial"/>
                <w:b/>
                <w:szCs w:val="22"/>
                <w:u w:val="single"/>
                <w:lang w:val="es-ES_tradnl"/>
              </w:rPr>
              <w:t>Reforma tributaria</w:t>
            </w:r>
          </w:p>
        </w:tc>
      </w:tr>
      <w:tr w:rsidR="007C3B90" w:rsidRPr="00BB6486" w:rsidTr="00FF2A49">
        <w:trPr>
          <w:trHeight w:val="1160"/>
        </w:trPr>
        <w:tc>
          <w:tcPr>
            <w:tcW w:w="4920" w:type="dxa"/>
            <w:vAlign w:val="center"/>
          </w:tcPr>
          <w:p w:rsidR="00BF2EFD" w:rsidRPr="00BB6486" w:rsidRDefault="00FF2A49" w:rsidP="00C95E2D">
            <w:pPr>
              <w:spacing w:after="40"/>
              <w:jc w:val="both"/>
              <w:rPr>
                <w:rFonts w:ascii="Arial" w:hAnsi="Arial" w:cs="Arial"/>
                <w:sz w:val="22"/>
                <w:szCs w:val="22"/>
              </w:rPr>
            </w:pPr>
            <w:r w:rsidRPr="00BB6486">
              <w:rPr>
                <w:rFonts w:ascii="Arial" w:hAnsi="Arial" w:cs="Arial"/>
                <w:sz w:val="22"/>
                <w:szCs w:val="22"/>
              </w:rPr>
              <w:t>1</w:t>
            </w:r>
            <w:r w:rsidRPr="00BB6486">
              <w:rPr>
                <w:rFonts w:ascii="Arial" w:hAnsi="Arial" w:cs="Arial"/>
                <w:color w:val="000000"/>
                <w:sz w:val="22"/>
                <w:szCs w:val="22"/>
                <w:lang w:val="es-AR"/>
              </w:rPr>
              <w:t>. Evidencia de la publicación de los reglamentos de los componentes de la reforma tributaria cuya aprobación ha constituido condición  al primer tramo de la operación.</w:t>
            </w:r>
          </w:p>
        </w:tc>
        <w:tc>
          <w:tcPr>
            <w:tcW w:w="5160" w:type="dxa"/>
            <w:vAlign w:val="center"/>
          </w:tcPr>
          <w:p w:rsidR="007C3B90" w:rsidRPr="00BB6486" w:rsidRDefault="00FF2A49" w:rsidP="00FF2A49">
            <w:pPr>
              <w:pStyle w:val="MyBullet"/>
              <w:suppressAutoHyphens w:val="0"/>
              <w:autoSpaceDE w:val="0"/>
              <w:autoSpaceDN w:val="0"/>
              <w:adjustRightInd w:val="0"/>
              <w:spacing w:beforeLines="40" w:before="96" w:afterLines="40" w:after="96"/>
              <w:jc w:val="both"/>
              <w:rPr>
                <w:rFonts w:ascii="Arial" w:hAnsi="Arial" w:cs="Arial"/>
                <w:szCs w:val="22"/>
                <w:lang w:val="es-AR"/>
              </w:rPr>
            </w:pPr>
            <w:r w:rsidRPr="00BB6486">
              <w:rPr>
                <w:rFonts w:ascii="Arial" w:hAnsi="Arial" w:cs="Arial"/>
                <w:szCs w:val="22"/>
                <w:lang w:val="es-AR"/>
              </w:rPr>
              <w:t>Publicación en el Diario Oficial de la Federación de los Decretos Reglamentarios de las Leyes de reforma tributaria que incluyan las medidas descritas.</w:t>
            </w:r>
          </w:p>
        </w:tc>
      </w:tr>
      <w:tr w:rsidR="00C95E2D" w:rsidRPr="00BB6486" w:rsidTr="00C95E2D">
        <w:trPr>
          <w:trHeight w:val="332"/>
        </w:trPr>
        <w:tc>
          <w:tcPr>
            <w:tcW w:w="4920" w:type="dxa"/>
            <w:vAlign w:val="center"/>
          </w:tcPr>
          <w:p w:rsidR="00C95E2D" w:rsidRDefault="00C95E2D" w:rsidP="00C95E2D">
            <w:pPr>
              <w:spacing w:after="40"/>
              <w:jc w:val="both"/>
              <w:rPr>
                <w:rFonts w:ascii="Arial" w:hAnsi="Arial" w:cs="Arial"/>
                <w:color w:val="000000"/>
                <w:sz w:val="22"/>
                <w:szCs w:val="22"/>
                <w:lang w:val="es-AR"/>
              </w:rPr>
            </w:pPr>
            <w:r w:rsidRPr="00BB6486">
              <w:rPr>
                <w:rFonts w:ascii="Arial" w:hAnsi="Arial" w:cs="Arial"/>
                <w:color w:val="000000"/>
                <w:sz w:val="22"/>
                <w:szCs w:val="22"/>
                <w:lang w:val="es-AR"/>
              </w:rPr>
              <w:t xml:space="preserve">2. Evidencia de la publicación del (de los) instrumento(s) legal(es) a través del cual  (de los cuales) el Honorable Congreso de la Unión haya aprobado </w:t>
            </w:r>
            <w:r w:rsidR="007B199B" w:rsidRPr="00BB6486">
              <w:rPr>
                <w:rFonts w:ascii="Arial" w:hAnsi="Arial" w:cs="Arial"/>
                <w:color w:val="000000"/>
                <w:sz w:val="22"/>
                <w:szCs w:val="22"/>
                <w:lang w:val="es-AR"/>
              </w:rPr>
              <w:t xml:space="preserve">la reforma de la Ley de IEPS </w:t>
            </w:r>
            <w:r w:rsidR="007B199B">
              <w:rPr>
                <w:rFonts w:ascii="Arial" w:hAnsi="Arial" w:cs="Arial"/>
                <w:color w:val="000000"/>
                <w:sz w:val="22"/>
                <w:szCs w:val="22"/>
                <w:lang w:val="es-AR"/>
              </w:rPr>
              <w:t xml:space="preserve">y </w:t>
            </w:r>
            <w:r w:rsidRPr="00BB6486">
              <w:rPr>
                <w:rFonts w:ascii="Arial" w:hAnsi="Arial" w:cs="Arial"/>
                <w:color w:val="000000"/>
                <w:sz w:val="22"/>
                <w:szCs w:val="22"/>
                <w:lang w:val="es-AR"/>
              </w:rPr>
              <w:t xml:space="preserve">la Ley de Ingresos sobre Hidrocarburos que establezca, por lo menos, las siguientes medidas: </w:t>
            </w:r>
          </w:p>
          <w:p w:rsidR="00EA25F8" w:rsidRDefault="00EA25F8" w:rsidP="00C95E2D">
            <w:pPr>
              <w:spacing w:after="40"/>
              <w:jc w:val="both"/>
              <w:rPr>
                <w:rFonts w:ascii="Arial" w:hAnsi="Arial" w:cs="Arial"/>
                <w:color w:val="000000"/>
                <w:sz w:val="22"/>
                <w:szCs w:val="22"/>
                <w:lang w:val="es-AR"/>
              </w:rPr>
            </w:pPr>
          </w:p>
          <w:p w:rsidR="00EA25F8" w:rsidRPr="00BB6486" w:rsidRDefault="00EA25F8" w:rsidP="00EA25F8">
            <w:pPr>
              <w:pStyle w:val="ListParagraph"/>
              <w:numPr>
                <w:ilvl w:val="0"/>
                <w:numId w:val="14"/>
              </w:numPr>
              <w:spacing w:before="40" w:after="40" w:line="240" w:lineRule="auto"/>
              <w:ind w:left="252" w:hanging="360"/>
              <w:jc w:val="both"/>
              <w:rPr>
                <w:rFonts w:ascii="Arial" w:hAnsi="Arial" w:cs="Arial"/>
                <w:color w:val="000000"/>
                <w:lang w:val="es-AR"/>
              </w:rPr>
            </w:pPr>
            <w:r w:rsidRPr="00BB6486">
              <w:rPr>
                <w:rFonts w:ascii="Arial" w:hAnsi="Arial" w:cs="Arial"/>
                <w:lang w:val="es-ES"/>
              </w:rPr>
              <w:t>Cambio del IEPS a los combustibles automotrices (gasolinas y diésel) a un impuesto de cuota fija a partir de 2016, sujeto a ajustes por inflación en ejercicios posteriores.</w:t>
            </w:r>
          </w:p>
          <w:p w:rsidR="00C95E2D" w:rsidRPr="00BB6486" w:rsidRDefault="00C95E2D" w:rsidP="00C95E2D">
            <w:pPr>
              <w:tabs>
                <w:tab w:val="center" w:pos="4320"/>
                <w:tab w:val="right" w:pos="8640"/>
              </w:tabs>
              <w:jc w:val="both"/>
              <w:rPr>
                <w:rFonts w:ascii="Arial" w:hAnsi="Arial" w:cs="Arial"/>
                <w:sz w:val="22"/>
                <w:szCs w:val="22"/>
              </w:rPr>
            </w:pPr>
          </w:p>
          <w:p w:rsidR="00C95E2D" w:rsidRPr="00BB6486" w:rsidRDefault="00C95E2D" w:rsidP="00C95E2D">
            <w:pPr>
              <w:pStyle w:val="ListParagraph"/>
              <w:numPr>
                <w:ilvl w:val="0"/>
                <w:numId w:val="14"/>
              </w:numPr>
              <w:spacing w:before="40" w:after="40" w:line="240" w:lineRule="auto"/>
              <w:ind w:left="252" w:hanging="360"/>
              <w:jc w:val="both"/>
              <w:rPr>
                <w:rFonts w:ascii="Arial" w:hAnsi="Arial" w:cs="Arial"/>
                <w:lang w:val="es-ES"/>
              </w:rPr>
            </w:pPr>
            <w:r w:rsidRPr="00BB6486">
              <w:rPr>
                <w:rFonts w:ascii="Arial" w:hAnsi="Arial" w:cs="Arial"/>
                <w:lang w:val="es-ES"/>
              </w:rPr>
              <w:t>En el caso de contratos de exploración y extracción de hidrocarburos, una cuota contractual para la fase exploratoria, regalías a tasas crecientes con base en rangos de precios y; una contraprestación a favor del Estado Mexicano basado en la utilidad operativa o valor contractual de los hidrocarburos.</w:t>
            </w:r>
          </w:p>
          <w:p w:rsidR="00C95E2D" w:rsidRPr="00BB6486" w:rsidRDefault="00C95E2D" w:rsidP="00C95E2D">
            <w:pPr>
              <w:pStyle w:val="ListParagraph"/>
              <w:spacing w:before="40" w:after="40"/>
              <w:ind w:left="252"/>
              <w:jc w:val="both"/>
              <w:rPr>
                <w:rFonts w:ascii="Arial" w:hAnsi="Arial" w:cs="Arial"/>
                <w:lang w:val="es-ES"/>
              </w:rPr>
            </w:pPr>
          </w:p>
          <w:p w:rsidR="00C95E2D" w:rsidRPr="00BB6486" w:rsidRDefault="00C95E2D" w:rsidP="00C95E2D">
            <w:pPr>
              <w:pStyle w:val="ListParagraph"/>
              <w:numPr>
                <w:ilvl w:val="0"/>
                <w:numId w:val="14"/>
              </w:numPr>
              <w:spacing w:before="40" w:after="40" w:line="240" w:lineRule="auto"/>
              <w:ind w:left="252" w:hanging="360"/>
              <w:jc w:val="both"/>
              <w:rPr>
                <w:rFonts w:ascii="Arial" w:hAnsi="Arial" w:cs="Arial"/>
                <w:lang w:val="es-ES"/>
              </w:rPr>
            </w:pPr>
            <w:r w:rsidRPr="00BB6486">
              <w:rPr>
                <w:rFonts w:ascii="Arial" w:hAnsi="Arial" w:cs="Arial"/>
                <w:lang w:val="es-ES"/>
              </w:rPr>
              <w:t xml:space="preserve">En el caso de asignaciones a Empresas </w:t>
            </w:r>
            <w:r w:rsidRPr="00BB6486">
              <w:rPr>
                <w:rFonts w:ascii="Arial" w:hAnsi="Arial" w:cs="Arial"/>
                <w:lang w:val="es-ES"/>
              </w:rPr>
              <w:lastRenderedPageBreak/>
              <w:t>Productivas del Estado para la exploración y extracción de hidrocarburos, derechos de exploración, de extracción, y de utilidad compartida.</w:t>
            </w:r>
          </w:p>
          <w:p w:rsidR="00C95E2D" w:rsidRPr="00BB6486" w:rsidRDefault="00C95E2D" w:rsidP="00EA25F8">
            <w:pPr>
              <w:pStyle w:val="ListParagraph"/>
              <w:spacing w:before="40" w:after="40" w:line="240" w:lineRule="auto"/>
              <w:ind w:left="252"/>
              <w:jc w:val="both"/>
              <w:rPr>
                <w:rFonts w:ascii="Arial" w:hAnsi="Arial" w:cs="Arial"/>
                <w:lang w:val="es-ES"/>
              </w:rPr>
            </w:pPr>
          </w:p>
        </w:tc>
        <w:tc>
          <w:tcPr>
            <w:tcW w:w="5160" w:type="dxa"/>
            <w:vAlign w:val="center"/>
          </w:tcPr>
          <w:p w:rsidR="00C95E2D" w:rsidRPr="00BB6486" w:rsidRDefault="00C95E2D" w:rsidP="00FF2A49">
            <w:pPr>
              <w:pStyle w:val="MyBullet"/>
              <w:suppressAutoHyphens w:val="0"/>
              <w:autoSpaceDE w:val="0"/>
              <w:autoSpaceDN w:val="0"/>
              <w:adjustRightInd w:val="0"/>
              <w:spacing w:beforeLines="40" w:before="96" w:afterLines="40" w:after="96"/>
              <w:jc w:val="both"/>
              <w:rPr>
                <w:rFonts w:ascii="Arial" w:hAnsi="Arial" w:cs="Arial"/>
                <w:szCs w:val="22"/>
                <w:lang w:val="es-AR"/>
              </w:rPr>
            </w:pPr>
            <w:r w:rsidRPr="00BB6486">
              <w:rPr>
                <w:rFonts w:ascii="Arial" w:hAnsi="Arial" w:cs="Arial"/>
                <w:szCs w:val="22"/>
                <w:lang w:val="es-AR"/>
              </w:rPr>
              <w:lastRenderedPageBreak/>
              <w:t>Publicación en el Diario Oficial de la Federación de los Decretos o Instrumentos legales que contenga(n)  las medidas  descritas.</w:t>
            </w:r>
          </w:p>
        </w:tc>
      </w:tr>
      <w:tr w:rsidR="00CA6E7F" w:rsidRPr="00BB6486" w:rsidTr="00CC6AB0">
        <w:trPr>
          <w:trHeight w:val="440"/>
        </w:trPr>
        <w:tc>
          <w:tcPr>
            <w:tcW w:w="10080" w:type="dxa"/>
            <w:gridSpan w:val="2"/>
          </w:tcPr>
          <w:p w:rsidR="00CA6E7F" w:rsidRPr="00BB6486" w:rsidRDefault="00D2564A" w:rsidP="00D2564A">
            <w:pPr>
              <w:pStyle w:val="MyBullet"/>
              <w:suppressAutoHyphens w:val="0"/>
              <w:autoSpaceDE w:val="0"/>
              <w:autoSpaceDN w:val="0"/>
              <w:adjustRightInd w:val="0"/>
              <w:spacing w:beforeLines="40" w:before="96" w:afterLines="40" w:after="96"/>
              <w:jc w:val="center"/>
              <w:rPr>
                <w:rFonts w:ascii="Arial" w:hAnsi="Arial" w:cs="Arial"/>
                <w:szCs w:val="22"/>
                <w:u w:val="single"/>
                <w:lang w:val="es-AR"/>
              </w:rPr>
            </w:pPr>
            <w:r w:rsidRPr="00BB6486">
              <w:rPr>
                <w:rFonts w:ascii="Arial" w:hAnsi="Arial" w:cs="Arial"/>
                <w:b/>
                <w:szCs w:val="22"/>
                <w:u w:val="single"/>
                <w:lang w:val="es-ES_tradnl"/>
              </w:rPr>
              <w:lastRenderedPageBreak/>
              <w:t xml:space="preserve">Componente III. </w:t>
            </w:r>
            <w:r w:rsidR="009850CA" w:rsidRPr="00BB6486">
              <w:rPr>
                <w:rFonts w:ascii="Arial" w:hAnsi="Arial" w:cs="Arial"/>
                <w:b/>
                <w:szCs w:val="22"/>
                <w:u w:val="single"/>
                <w:lang w:val="es-ES_tradnl"/>
              </w:rPr>
              <w:t xml:space="preserve">Mejora en la </w:t>
            </w:r>
            <w:r w:rsidRPr="00BB6486">
              <w:rPr>
                <w:rFonts w:ascii="Arial" w:hAnsi="Arial" w:cs="Arial"/>
                <w:b/>
                <w:szCs w:val="22"/>
                <w:u w:val="single"/>
                <w:lang w:val="es-ES_tradnl"/>
              </w:rPr>
              <w:t>A</w:t>
            </w:r>
            <w:r w:rsidR="009850CA" w:rsidRPr="00BB6486">
              <w:rPr>
                <w:rFonts w:ascii="Arial" w:hAnsi="Arial" w:cs="Arial"/>
                <w:b/>
                <w:szCs w:val="22"/>
                <w:u w:val="single"/>
                <w:lang w:val="es-ES_tradnl"/>
              </w:rPr>
              <w:t xml:space="preserve">dministración </w:t>
            </w:r>
            <w:r w:rsidRPr="00BB6486">
              <w:rPr>
                <w:rFonts w:ascii="Arial" w:hAnsi="Arial" w:cs="Arial"/>
                <w:b/>
                <w:szCs w:val="22"/>
                <w:u w:val="single"/>
                <w:lang w:val="es-ES_tradnl"/>
              </w:rPr>
              <w:t>T</w:t>
            </w:r>
            <w:r w:rsidR="009850CA" w:rsidRPr="00BB6486">
              <w:rPr>
                <w:rFonts w:ascii="Arial" w:hAnsi="Arial" w:cs="Arial"/>
                <w:b/>
                <w:szCs w:val="22"/>
                <w:u w:val="single"/>
                <w:lang w:val="es-ES_tradnl"/>
              </w:rPr>
              <w:t xml:space="preserve">ributaria y </w:t>
            </w:r>
            <w:r w:rsidRPr="00BB6486">
              <w:rPr>
                <w:rFonts w:ascii="Arial" w:hAnsi="Arial" w:cs="Arial"/>
                <w:b/>
                <w:szCs w:val="22"/>
                <w:u w:val="single"/>
                <w:lang w:val="es-ES_tradnl"/>
              </w:rPr>
              <w:t>A</w:t>
            </w:r>
            <w:r w:rsidR="009850CA" w:rsidRPr="00BB6486">
              <w:rPr>
                <w:rFonts w:ascii="Arial" w:hAnsi="Arial" w:cs="Arial"/>
                <w:b/>
                <w:szCs w:val="22"/>
                <w:u w:val="single"/>
                <w:lang w:val="es-ES_tradnl"/>
              </w:rPr>
              <w:t>duanera</w:t>
            </w:r>
          </w:p>
        </w:tc>
      </w:tr>
      <w:tr w:rsidR="007C3B90" w:rsidRPr="00BB6486" w:rsidTr="006C4AFE">
        <w:trPr>
          <w:trHeight w:val="5345"/>
        </w:trPr>
        <w:tc>
          <w:tcPr>
            <w:tcW w:w="4920" w:type="dxa"/>
            <w:vAlign w:val="center"/>
          </w:tcPr>
          <w:p w:rsidR="008A53D0" w:rsidRPr="00BB6486" w:rsidRDefault="008A53D0" w:rsidP="008A53D0">
            <w:pPr>
              <w:tabs>
                <w:tab w:val="center" w:pos="4320"/>
                <w:tab w:val="right" w:pos="8640"/>
              </w:tabs>
              <w:jc w:val="both"/>
              <w:rPr>
                <w:rFonts w:ascii="Arial" w:hAnsi="Arial" w:cs="Arial"/>
                <w:color w:val="000000"/>
                <w:sz w:val="22"/>
                <w:szCs w:val="22"/>
                <w:lang w:val="es-AR"/>
              </w:rPr>
            </w:pPr>
            <w:r w:rsidRPr="00BB6486">
              <w:rPr>
                <w:rFonts w:ascii="Arial" w:hAnsi="Arial" w:cs="Arial"/>
                <w:color w:val="000000"/>
                <w:sz w:val="22"/>
                <w:szCs w:val="22"/>
                <w:lang w:val="es-AR"/>
              </w:rPr>
              <w:t>3. Evidencia de la implementación de las medidas de modernización de la administración tributaria (SAT) mediante:</w:t>
            </w:r>
          </w:p>
          <w:p w:rsidR="008A53D0" w:rsidRPr="00BB6486" w:rsidRDefault="008A53D0" w:rsidP="008A53D0">
            <w:pPr>
              <w:pStyle w:val="ListParagraph"/>
              <w:tabs>
                <w:tab w:val="center" w:pos="4320"/>
                <w:tab w:val="right" w:pos="8640"/>
              </w:tabs>
              <w:ind w:left="360"/>
              <w:rPr>
                <w:rFonts w:ascii="Arial" w:hAnsi="Arial" w:cs="Arial"/>
                <w:b/>
                <w:lang w:val="es-ES"/>
              </w:rPr>
            </w:pPr>
          </w:p>
          <w:p w:rsidR="008A53D0" w:rsidRPr="00BB6486" w:rsidRDefault="008A53D0" w:rsidP="008A53D0">
            <w:pPr>
              <w:pStyle w:val="ListParagraph"/>
              <w:numPr>
                <w:ilvl w:val="0"/>
                <w:numId w:val="16"/>
              </w:numPr>
              <w:spacing w:before="40" w:after="40" w:line="240" w:lineRule="auto"/>
              <w:ind w:left="222" w:hanging="330"/>
              <w:jc w:val="both"/>
              <w:rPr>
                <w:rFonts w:ascii="Arial" w:hAnsi="Arial" w:cs="Arial"/>
                <w:lang w:val="es-ES"/>
              </w:rPr>
            </w:pPr>
            <w:r w:rsidRPr="00BB6486">
              <w:rPr>
                <w:rFonts w:ascii="Arial" w:hAnsi="Arial" w:cs="Arial"/>
                <w:lang w:val="es-ES"/>
              </w:rPr>
              <w:t>Inclusión en la modalidad de Facturación Electrónica (CFDI) de al menos el 60% de los contribuyentes obligados a expedir comprobantes fiscales.</w:t>
            </w:r>
          </w:p>
          <w:p w:rsidR="008A53D0" w:rsidRPr="00BB6486" w:rsidRDefault="008A53D0" w:rsidP="008A53D0">
            <w:pPr>
              <w:pStyle w:val="ListParagraph"/>
              <w:spacing w:after="40"/>
              <w:ind w:left="972"/>
              <w:jc w:val="both"/>
              <w:rPr>
                <w:rFonts w:ascii="Arial" w:hAnsi="Arial" w:cs="Arial"/>
                <w:lang w:val="es-ES"/>
              </w:rPr>
            </w:pPr>
          </w:p>
          <w:p w:rsidR="008A53D0" w:rsidRPr="00BB6486" w:rsidRDefault="008A53D0" w:rsidP="008A53D0">
            <w:pPr>
              <w:pStyle w:val="ListParagraph"/>
              <w:numPr>
                <w:ilvl w:val="0"/>
                <w:numId w:val="16"/>
              </w:numPr>
              <w:spacing w:before="40" w:after="40" w:line="240" w:lineRule="auto"/>
              <w:ind w:left="222" w:hanging="330"/>
              <w:jc w:val="both"/>
              <w:rPr>
                <w:rFonts w:ascii="Arial" w:hAnsi="Arial" w:cs="Arial"/>
                <w:lang w:val="es-ES"/>
              </w:rPr>
            </w:pPr>
            <w:r w:rsidRPr="00BB6486">
              <w:rPr>
                <w:rFonts w:ascii="Arial" w:hAnsi="Arial" w:cs="Arial"/>
                <w:lang w:val="es-ES"/>
              </w:rPr>
              <w:t>Inclusión de al menos el 40% de contribuyentes obligados en el sistema de emisión de recibos de nómina digitales (comprobantes fiscales digitales por internet – CFDI- remitidos electrónicamente a SAT, y a sus trabajadores por correo electrónico).</w:t>
            </w:r>
          </w:p>
          <w:p w:rsidR="008A53D0" w:rsidRPr="00BB6486" w:rsidRDefault="008A53D0" w:rsidP="008A53D0">
            <w:pPr>
              <w:pStyle w:val="ListParagraph"/>
              <w:rPr>
                <w:rFonts w:ascii="Arial" w:hAnsi="Arial" w:cs="Arial"/>
                <w:lang w:val="es-ES"/>
              </w:rPr>
            </w:pPr>
          </w:p>
          <w:p w:rsidR="007C3B90" w:rsidRPr="00BB6486" w:rsidRDefault="008A53D0" w:rsidP="006C4AFE">
            <w:pPr>
              <w:pStyle w:val="ListParagraph"/>
              <w:numPr>
                <w:ilvl w:val="0"/>
                <w:numId w:val="16"/>
              </w:numPr>
              <w:spacing w:before="40" w:after="40" w:line="240" w:lineRule="auto"/>
              <w:ind w:left="222" w:hanging="330"/>
              <w:jc w:val="both"/>
              <w:rPr>
                <w:rFonts w:ascii="Arial" w:hAnsi="Arial" w:cs="Arial"/>
                <w:lang w:val="es-ES"/>
              </w:rPr>
            </w:pPr>
            <w:r w:rsidRPr="00BB6486">
              <w:rPr>
                <w:rFonts w:ascii="Arial" w:hAnsi="Arial" w:cs="Arial"/>
                <w:lang w:val="es-ES"/>
              </w:rPr>
              <w:t>Evidencia de la implementación del buzón tributario para personas físicas y morales que incluya al menos los siguientes servicios: a) Notificación electrónica; b) mensajes y avisos de interés; y c) Trámites y servicios</w:t>
            </w:r>
            <w:r w:rsidR="00F92980" w:rsidRPr="00BB6486">
              <w:rPr>
                <w:rFonts w:ascii="Arial" w:hAnsi="Arial" w:cs="Arial"/>
                <w:lang w:val="es-ES"/>
              </w:rPr>
              <w:t>.</w:t>
            </w:r>
          </w:p>
        </w:tc>
        <w:tc>
          <w:tcPr>
            <w:tcW w:w="5160" w:type="dxa"/>
            <w:vAlign w:val="center"/>
          </w:tcPr>
          <w:p w:rsidR="007C3B90" w:rsidRPr="00BB6486" w:rsidRDefault="006C4AFE" w:rsidP="006C4AFE">
            <w:pPr>
              <w:pStyle w:val="MyBullet"/>
              <w:suppressAutoHyphens w:val="0"/>
              <w:autoSpaceDE w:val="0"/>
              <w:autoSpaceDN w:val="0"/>
              <w:adjustRightInd w:val="0"/>
              <w:spacing w:beforeLines="40" w:before="96" w:afterLines="40" w:after="96"/>
              <w:jc w:val="both"/>
              <w:rPr>
                <w:rFonts w:ascii="Arial" w:hAnsi="Arial" w:cs="Arial"/>
                <w:szCs w:val="22"/>
                <w:lang w:val="es-ES"/>
              </w:rPr>
            </w:pPr>
            <w:r w:rsidRPr="00BB6486">
              <w:rPr>
                <w:rFonts w:ascii="Arial" w:hAnsi="Arial" w:cs="Arial"/>
                <w:szCs w:val="22"/>
                <w:lang w:val="es-AR"/>
              </w:rPr>
              <w:t>Informe de consultoría independiente.</w:t>
            </w:r>
          </w:p>
        </w:tc>
      </w:tr>
      <w:tr w:rsidR="00011E17" w:rsidRPr="00BB6486" w:rsidTr="00011E17">
        <w:tblPrEx>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 w:author="IADB" w:date="2016-01-28T19:09:00Z">
            <w:tblPrEx>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899"/>
          <w:ins w:id="4" w:author="IADB" w:date="2016-01-28T19:09:00Z"/>
          <w:trPrChange w:id="5" w:author="IADB" w:date="2016-01-28T19:09:00Z">
            <w:trPr>
              <w:trHeight w:val="899"/>
            </w:trPr>
          </w:trPrChange>
        </w:trPr>
        <w:tc>
          <w:tcPr>
            <w:tcW w:w="4920" w:type="dxa"/>
            <w:vAlign w:val="center"/>
            <w:tcPrChange w:id="6" w:author="IADB" w:date="2016-01-28T19:09:00Z">
              <w:tcPr>
                <w:tcW w:w="4920" w:type="dxa"/>
                <w:vAlign w:val="center"/>
              </w:tcPr>
            </w:tcPrChange>
          </w:tcPr>
          <w:p w:rsidR="00011E17" w:rsidRPr="00011E17" w:rsidRDefault="00011E17" w:rsidP="00011E17">
            <w:pPr>
              <w:tabs>
                <w:tab w:val="center" w:pos="4320"/>
                <w:tab w:val="right" w:pos="8640"/>
              </w:tabs>
              <w:jc w:val="both"/>
              <w:rPr>
                <w:ins w:id="7" w:author="IADB" w:date="2016-01-28T19:09:00Z"/>
                <w:rFonts w:ascii="Arial" w:hAnsi="Arial" w:cs="Arial"/>
                <w:sz w:val="22"/>
                <w:szCs w:val="22"/>
                <w:rPrChange w:id="8" w:author="IADB" w:date="2016-01-28T19:09:00Z">
                  <w:rPr>
                    <w:ins w:id="9" w:author="IADB" w:date="2016-01-28T19:09:00Z"/>
                    <w:rFonts w:ascii="Arial" w:hAnsi="Arial" w:cs="Arial"/>
                    <w:color w:val="000000"/>
                    <w:sz w:val="22"/>
                    <w:szCs w:val="22"/>
                    <w:lang w:val="es-AR"/>
                  </w:rPr>
                </w:rPrChange>
              </w:rPr>
            </w:pPr>
            <w:ins w:id="10" w:author="IADB" w:date="2016-01-28T19:09:00Z">
              <w:r w:rsidRPr="00BB6486">
                <w:rPr>
                  <w:rFonts w:ascii="Arial" w:hAnsi="Arial" w:cs="Arial"/>
                  <w:color w:val="000000"/>
                  <w:sz w:val="22"/>
                  <w:szCs w:val="22"/>
                  <w:lang w:val="es-AR"/>
                </w:rPr>
                <w:t>4. Aprobación de las reglas administrativas  e informáticas para facilitar la implementación recíproca de la Ley FATCA.</w:t>
              </w:r>
              <w:r w:rsidRPr="00BB6486">
                <w:rPr>
                  <w:rFonts w:ascii="Arial" w:hAnsi="Arial" w:cs="Arial"/>
                  <w:sz w:val="22"/>
                  <w:szCs w:val="22"/>
                </w:rPr>
                <w:t xml:space="preserve"> </w:t>
              </w:r>
            </w:ins>
          </w:p>
        </w:tc>
        <w:tc>
          <w:tcPr>
            <w:tcW w:w="5160" w:type="dxa"/>
            <w:vAlign w:val="center"/>
            <w:tcPrChange w:id="11" w:author="IADB" w:date="2016-01-28T19:09:00Z">
              <w:tcPr>
                <w:tcW w:w="5160" w:type="dxa"/>
              </w:tcPr>
            </w:tcPrChange>
          </w:tcPr>
          <w:p w:rsidR="00011E17" w:rsidRPr="00BB6486" w:rsidRDefault="00011E17" w:rsidP="00011E17">
            <w:pPr>
              <w:pStyle w:val="MyBullet"/>
              <w:suppressAutoHyphens w:val="0"/>
              <w:autoSpaceDE w:val="0"/>
              <w:autoSpaceDN w:val="0"/>
              <w:adjustRightInd w:val="0"/>
              <w:spacing w:beforeLines="40" w:before="96" w:afterLines="40" w:after="96"/>
              <w:rPr>
                <w:ins w:id="12" w:author="IADB" w:date="2016-01-28T19:09:00Z"/>
                <w:rFonts w:ascii="Arial" w:hAnsi="Arial" w:cs="Arial"/>
                <w:szCs w:val="22"/>
                <w:lang w:val="es-AR"/>
              </w:rPr>
              <w:pPrChange w:id="13" w:author="IADB" w:date="2016-01-28T19:09:00Z">
                <w:pPr>
                  <w:pStyle w:val="MyBullet"/>
                  <w:suppressAutoHyphens w:val="0"/>
                  <w:autoSpaceDE w:val="0"/>
                  <w:autoSpaceDN w:val="0"/>
                  <w:adjustRightInd w:val="0"/>
                  <w:spacing w:beforeLines="40" w:before="96" w:afterLines="40" w:after="96"/>
                </w:pPr>
              </w:pPrChange>
            </w:pPr>
            <w:ins w:id="14" w:author="IADB" w:date="2016-01-28T19:09:00Z">
              <w:r w:rsidRPr="00BB6486">
                <w:rPr>
                  <w:rFonts w:ascii="Arial" w:hAnsi="Arial" w:cs="Arial"/>
                  <w:szCs w:val="22"/>
                  <w:lang w:val="es-AR"/>
                </w:rPr>
                <w:t>Resolución Miscelánea del SAT.</w:t>
              </w:r>
            </w:ins>
          </w:p>
        </w:tc>
      </w:tr>
      <w:tr w:rsidR="00364B94" w:rsidRPr="00BB6486" w:rsidTr="00DC436E">
        <w:tblPrEx>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5" w:author="IADB" w:date="2016-01-28T19:10:00Z">
            <w:tblPrEx>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358"/>
          <w:trPrChange w:id="16" w:author="IADB" w:date="2016-01-28T19:10:00Z">
            <w:trPr>
              <w:trHeight w:val="899"/>
            </w:trPr>
          </w:trPrChange>
        </w:trPr>
        <w:tc>
          <w:tcPr>
            <w:tcW w:w="4920" w:type="dxa"/>
            <w:vAlign w:val="center"/>
            <w:tcPrChange w:id="17" w:author="IADB" w:date="2016-01-28T19:10:00Z">
              <w:tcPr>
                <w:tcW w:w="4920" w:type="dxa"/>
                <w:vAlign w:val="center"/>
              </w:tcPr>
            </w:tcPrChange>
          </w:tcPr>
          <w:p w:rsidR="00364B94" w:rsidRPr="00BB6486" w:rsidDel="00011E17" w:rsidRDefault="00F92980" w:rsidP="00F92980">
            <w:pPr>
              <w:tabs>
                <w:tab w:val="center" w:pos="4320"/>
                <w:tab w:val="right" w:pos="8640"/>
              </w:tabs>
              <w:jc w:val="both"/>
              <w:rPr>
                <w:del w:id="18" w:author="IADB" w:date="2016-01-28T19:09:00Z"/>
                <w:rFonts w:ascii="Arial" w:hAnsi="Arial" w:cs="Arial"/>
                <w:sz w:val="22"/>
                <w:szCs w:val="22"/>
              </w:rPr>
            </w:pPr>
            <w:del w:id="19" w:author="IADB" w:date="2016-01-28T19:09:00Z">
              <w:r w:rsidRPr="00BB6486" w:rsidDel="00011E17">
                <w:rPr>
                  <w:rFonts w:ascii="Arial" w:hAnsi="Arial" w:cs="Arial"/>
                  <w:color w:val="000000"/>
                  <w:sz w:val="22"/>
                  <w:szCs w:val="22"/>
                  <w:lang w:val="es-AR"/>
                </w:rPr>
                <w:delText>4.A. Aprobación de las reglas administrativas  e informáticas para facilitar la implementación recíproca de la Ley FATCA.</w:delText>
              </w:r>
              <w:r w:rsidRPr="00BB6486" w:rsidDel="00011E17">
                <w:rPr>
                  <w:rFonts w:ascii="Arial" w:hAnsi="Arial" w:cs="Arial"/>
                  <w:sz w:val="22"/>
                  <w:szCs w:val="22"/>
                </w:rPr>
                <w:delText xml:space="preserve"> </w:delText>
              </w:r>
            </w:del>
          </w:p>
          <w:p w:rsidR="000C3A98" w:rsidRPr="00BB6486" w:rsidDel="00011E17" w:rsidRDefault="000C3A98" w:rsidP="00F92980">
            <w:pPr>
              <w:tabs>
                <w:tab w:val="center" w:pos="4320"/>
                <w:tab w:val="right" w:pos="8640"/>
              </w:tabs>
              <w:jc w:val="both"/>
              <w:rPr>
                <w:del w:id="20" w:author="IADB" w:date="2016-01-28T19:09:00Z"/>
                <w:rFonts w:ascii="Arial" w:hAnsi="Arial" w:cs="Arial"/>
                <w:sz w:val="22"/>
                <w:szCs w:val="22"/>
              </w:rPr>
            </w:pPr>
          </w:p>
          <w:p w:rsidR="000C3A98" w:rsidRPr="00BB6486" w:rsidDel="00011E17" w:rsidRDefault="00011E17" w:rsidP="00F92980">
            <w:pPr>
              <w:tabs>
                <w:tab w:val="center" w:pos="4320"/>
                <w:tab w:val="right" w:pos="8640"/>
              </w:tabs>
              <w:jc w:val="both"/>
              <w:rPr>
                <w:del w:id="21" w:author="IADB" w:date="2016-01-28T19:09:00Z"/>
                <w:rFonts w:ascii="Arial" w:hAnsi="Arial" w:cs="Arial"/>
                <w:sz w:val="22"/>
                <w:szCs w:val="22"/>
              </w:rPr>
            </w:pPr>
            <w:ins w:id="22" w:author="IADB" w:date="2016-01-28T19:09:00Z">
              <w:r>
                <w:rPr>
                  <w:rFonts w:ascii="Arial" w:hAnsi="Arial" w:cs="Arial"/>
                  <w:color w:val="000000"/>
                  <w:sz w:val="22"/>
                  <w:szCs w:val="22"/>
                  <w:lang w:val="es-AR"/>
                </w:rPr>
                <w:t>5</w:t>
              </w:r>
            </w:ins>
            <w:del w:id="23" w:author="IADB" w:date="2016-01-28T19:09:00Z">
              <w:r w:rsidR="000C3A98" w:rsidRPr="00BB6486" w:rsidDel="00011E17">
                <w:rPr>
                  <w:rFonts w:ascii="Arial" w:hAnsi="Arial" w:cs="Arial"/>
                  <w:color w:val="000000"/>
                  <w:sz w:val="22"/>
                  <w:szCs w:val="22"/>
                  <w:lang w:val="es-AR"/>
                </w:rPr>
                <w:delText>4</w:delText>
              </w:r>
            </w:del>
            <w:r w:rsidR="000C3A98" w:rsidRPr="00BB6486">
              <w:rPr>
                <w:rFonts w:ascii="Arial" w:hAnsi="Arial" w:cs="Arial"/>
                <w:color w:val="000000"/>
                <w:sz w:val="22"/>
                <w:szCs w:val="22"/>
                <w:lang w:val="es-AR"/>
              </w:rPr>
              <w:t>.</w:t>
            </w:r>
            <w:del w:id="24" w:author="IADB" w:date="2016-01-28T19:09:00Z">
              <w:r w:rsidR="000C3A98" w:rsidRPr="00BB6486" w:rsidDel="00011E17">
                <w:rPr>
                  <w:rFonts w:ascii="Arial" w:hAnsi="Arial" w:cs="Arial"/>
                  <w:color w:val="000000"/>
                  <w:sz w:val="22"/>
                  <w:szCs w:val="22"/>
                  <w:lang w:val="es-AR"/>
                </w:rPr>
                <w:delText>B.</w:delText>
              </w:r>
            </w:del>
            <w:r w:rsidR="000C3A98" w:rsidRPr="00BB6486">
              <w:rPr>
                <w:rFonts w:ascii="Arial" w:hAnsi="Arial" w:cs="Arial"/>
                <w:color w:val="000000"/>
                <w:sz w:val="22"/>
                <w:szCs w:val="22"/>
                <w:lang w:val="es-AR"/>
              </w:rPr>
              <w:t xml:space="preserve"> Evidencia de la firma del Acuerdo de Intercambio de Información Tributaria Automática entre Jurisdicciones del Foro Global de Transparencia Tributaria (Acuerdo de Berlín de Octubre de 2014).</w:t>
            </w:r>
          </w:p>
          <w:p w:rsidR="000C3A98" w:rsidRPr="00BB6486" w:rsidRDefault="000C3A98" w:rsidP="00F92980">
            <w:pPr>
              <w:tabs>
                <w:tab w:val="center" w:pos="4320"/>
                <w:tab w:val="right" w:pos="8640"/>
              </w:tabs>
              <w:jc w:val="both"/>
              <w:rPr>
                <w:rFonts w:ascii="Arial" w:hAnsi="Arial" w:cs="Arial"/>
                <w:sz w:val="22"/>
                <w:szCs w:val="22"/>
              </w:rPr>
            </w:pPr>
          </w:p>
        </w:tc>
        <w:tc>
          <w:tcPr>
            <w:tcW w:w="5160" w:type="dxa"/>
            <w:vAlign w:val="center"/>
            <w:tcPrChange w:id="25" w:author="IADB" w:date="2016-01-28T19:10:00Z">
              <w:tcPr>
                <w:tcW w:w="5160" w:type="dxa"/>
              </w:tcPr>
            </w:tcPrChange>
          </w:tcPr>
          <w:p w:rsidR="00364B94" w:rsidRPr="00BB6486" w:rsidDel="00011E17" w:rsidRDefault="00F92980" w:rsidP="00011E17">
            <w:pPr>
              <w:pStyle w:val="MyBullet"/>
              <w:suppressAutoHyphens w:val="0"/>
              <w:autoSpaceDE w:val="0"/>
              <w:autoSpaceDN w:val="0"/>
              <w:adjustRightInd w:val="0"/>
              <w:spacing w:beforeLines="40" w:before="96" w:afterLines="40" w:after="96"/>
              <w:rPr>
                <w:del w:id="26" w:author="IADB" w:date="2016-01-28T19:09:00Z"/>
                <w:rFonts w:ascii="Arial" w:hAnsi="Arial" w:cs="Arial"/>
                <w:szCs w:val="22"/>
                <w:lang w:val="es-AR"/>
              </w:rPr>
              <w:pPrChange w:id="27" w:author="IADB" w:date="2016-01-28T19:09:00Z">
                <w:pPr>
                  <w:pStyle w:val="MyBullet"/>
                  <w:suppressAutoHyphens w:val="0"/>
                  <w:autoSpaceDE w:val="0"/>
                  <w:autoSpaceDN w:val="0"/>
                  <w:adjustRightInd w:val="0"/>
                  <w:spacing w:beforeLines="40" w:before="96" w:afterLines="40" w:after="96"/>
                </w:pPr>
              </w:pPrChange>
            </w:pPr>
            <w:del w:id="28" w:author="IADB" w:date="2016-01-28T19:09:00Z">
              <w:r w:rsidRPr="00BB6486" w:rsidDel="00011E17">
                <w:rPr>
                  <w:rFonts w:ascii="Arial" w:hAnsi="Arial" w:cs="Arial"/>
                  <w:szCs w:val="22"/>
                  <w:lang w:val="es-AR"/>
                </w:rPr>
                <w:delText>Resolución Miscelánea del SAT.</w:delText>
              </w:r>
            </w:del>
          </w:p>
          <w:p w:rsidR="000C3A98" w:rsidRPr="00BB6486" w:rsidDel="00011E17" w:rsidRDefault="000C3A98" w:rsidP="00011E17">
            <w:pPr>
              <w:pStyle w:val="MyBullet"/>
              <w:suppressAutoHyphens w:val="0"/>
              <w:autoSpaceDE w:val="0"/>
              <w:autoSpaceDN w:val="0"/>
              <w:adjustRightInd w:val="0"/>
              <w:spacing w:beforeLines="40" w:before="96" w:afterLines="40" w:after="96"/>
              <w:rPr>
                <w:del w:id="29" w:author="IADB" w:date="2016-01-28T19:09:00Z"/>
                <w:rFonts w:ascii="Arial" w:hAnsi="Arial" w:cs="Arial"/>
                <w:szCs w:val="22"/>
                <w:lang w:val="es-AR"/>
              </w:rPr>
              <w:pPrChange w:id="30" w:author="IADB" w:date="2016-01-28T19:09:00Z">
                <w:pPr>
                  <w:pStyle w:val="MyBullet"/>
                  <w:suppressAutoHyphens w:val="0"/>
                  <w:autoSpaceDE w:val="0"/>
                  <w:autoSpaceDN w:val="0"/>
                  <w:adjustRightInd w:val="0"/>
                  <w:spacing w:beforeLines="40" w:before="96" w:afterLines="40" w:after="96"/>
                </w:pPr>
              </w:pPrChange>
            </w:pPr>
          </w:p>
          <w:p w:rsidR="000C3A98" w:rsidRPr="00BB6486" w:rsidDel="00011E17" w:rsidRDefault="000C3A98" w:rsidP="00011E17">
            <w:pPr>
              <w:pStyle w:val="MyBullet"/>
              <w:suppressAutoHyphens w:val="0"/>
              <w:autoSpaceDE w:val="0"/>
              <w:autoSpaceDN w:val="0"/>
              <w:adjustRightInd w:val="0"/>
              <w:spacing w:beforeLines="40" w:before="96" w:afterLines="40" w:after="96"/>
              <w:rPr>
                <w:del w:id="31" w:author="IADB" w:date="2016-01-28T19:09:00Z"/>
                <w:rFonts w:ascii="Arial" w:hAnsi="Arial" w:cs="Arial"/>
                <w:szCs w:val="22"/>
                <w:lang w:val="es-AR"/>
              </w:rPr>
              <w:pPrChange w:id="32" w:author="IADB" w:date="2016-01-28T19:09:00Z">
                <w:pPr>
                  <w:pStyle w:val="MyBullet"/>
                  <w:suppressAutoHyphens w:val="0"/>
                  <w:autoSpaceDE w:val="0"/>
                  <w:autoSpaceDN w:val="0"/>
                  <w:adjustRightInd w:val="0"/>
                  <w:spacing w:beforeLines="40" w:before="96" w:afterLines="40" w:after="96"/>
                </w:pPr>
              </w:pPrChange>
            </w:pPr>
          </w:p>
          <w:p w:rsidR="000C3A98" w:rsidRPr="00BB6486" w:rsidRDefault="000C3A98" w:rsidP="00011E17">
            <w:pPr>
              <w:pStyle w:val="MyBullet"/>
              <w:suppressAutoHyphens w:val="0"/>
              <w:autoSpaceDE w:val="0"/>
              <w:autoSpaceDN w:val="0"/>
              <w:adjustRightInd w:val="0"/>
              <w:spacing w:beforeLines="40" w:before="96" w:afterLines="40" w:after="96"/>
              <w:rPr>
                <w:rFonts w:ascii="Arial" w:hAnsi="Arial" w:cs="Arial"/>
                <w:szCs w:val="22"/>
                <w:lang w:val="es-ES"/>
              </w:rPr>
              <w:pPrChange w:id="33" w:author="IADB" w:date="2016-01-28T19:09:00Z">
                <w:pPr>
                  <w:pStyle w:val="MyBullet"/>
                  <w:suppressAutoHyphens w:val="0"/>
                  <w:autoSpaceDE w:val="0"/>
                  <w:autoSpaceDN w:val="0"/>
                  <w:adjustRightInd w:val="0"/>
                  <w:spacing w:beforeLines="40" w:before="96" w:afterLines="40" w:after="96"/>
                </w:pPr>
              </w:pPrChange>
            </w:pPr>
            <w:r w:rsidRPr="00BB6486">
              <w:rPr>
                <w:rFonts w:ascii="Arial" w:hAnsi="Arial" w:cs="Arial"/>
                <w:szCs w:val="22"/>
                <w:lang w:val="es-AR"/>
              </w:rPr>
              <w:t>Publicación por el SAT y la OCDE de la firma del Acuerdo.</w:t>
            </w:r>
          </w:p>
        </w:tc>
      </w:tr>
      <w:tr w:rsidR="007A0F94" w:rsidRPr="00BB6486" w:rsidTr="000668A8">
        <w:trPr>
          <w:trHeight w:val="1529"/>
        </w:trPr>
        <w:tc>
          <w:tcPr>
            <w:tcW w:w="4920" w:type="dxa"/>
            <w:vAlign w:val="center"/>
          </w:tcPr>
          <w:p w:rsidR="007A0F94" w:rsidRPr="00BB6486" w:rsidRDefault="00DC436E" w:rsidP="000668A8">
            <w:pPr>
              <w:spacing w:after="40"/>
              <w:rPr>
                <w:rFonts w:ascii="Arial" w:hAnsi="Arial" w:cs="Arial"/>
                <w:sz w:val="22"/>
                <w:szCs w:val="22"/>
                <w:lang w:val="es-ES_tradnl"/>
              </w:rPr>
            </w:pPr>
            <w:ins w:id="34" w:author="IADB" w:date="2016-01-28T19:10:00Z">
              <w:r>
                <w:rPr>
                  <w:rFonts w:ascii="Arial" w:hAnsi="Arial" w:cs="Arial"/>
                  <w:color w:val="000000"/>
                  <w:sz w:val="22"/>
                  <w:szCs w:val="22"/>
                  <w:lang w:val="es-AR"/>
                </w:rPr>
                <w:t>6</w:t>
              </w:r>
            </w:ins>
            <w:del w:id="35" w:author="IADB" w:date="2016-01-28T19:10:00Z">
              <w:r w:rsidR="000668A8" w:rsidRPr="00BB6486" w:rsidDel="00DC436E">
                <w:rPr>
                  <w:rFonts w:ascii="Arial" w:hAnsi="Arial" w:cs="Arial"/>
                  <w:color w:val="000000"/>
                  <w:sz w:val="22"/>
                  <w:szCs w:val="22"/>
                  <w:lang w:val="es-AR"/>
                </w:rPr>
                <w:delText>5</w:delText>
              </w:r>
            </w:del>
            <w:r w:rsidR="000668A8" w:rsidRPr="00BB6486">
              <w:rPr>
                <w:rFonts w:ascii="Arial" w:hAnsi="Arial" w:cs="Arial"/>
                <w:color w:val="000000"/>
                <w:sz w:val="22"/>
                <w:szCs w:val="22"/>
                <w:lang w:val="es-AR"/>
              </w:rPr>
              <w:t>. Evidencia del diseño y de la licitación del Proyecto de Integración Tecnológica Aduanera (PITA), para la facilitación del comercio y el control de las aduanas mediante la automatización de los procesos.</w:t>
            </w:r>
          </w:p>
        </w:tc>
        <w:tc>
          <w:tcPr>
            <w:tcW w:w="5160" w:type="dxa"/>
            <w:vAlign w:val="center"/>
          </w:tcPr>
          <w:p w:rsidR="007A0F94" w:rsidRPr="00BB6486" w:rsidRDefault="00255886" w:rsidP="00255886">
            <w:pPr>
              <w:pStyle w:val="MyBullet"/>
              <w:suppressAutoHyphens w:val="0"/>
              <w:autoSpaceDE w:val="0"/>
              <w:autoSpaceDN w:val="0"/>
              <w:adjustRightInd w:val="0"/>
              <w:spacing w:beforeLines="40" w:before="96" w:afterLines="40" w:after="96"/>
              <w:jc w:val="both"/>
              <w:rPr>
                <w:rFonts w:ascii="Arial" w:hAnsi="Arial" w:cs="Arial"/>
                <w:szCs w:val="22"/>
                <w:lang w:val="es-ES"/>
              </w:rPr>
            </w:pPr>
            <w:r w:rsidRPr="00BB6486">
              <w:rPr>
                <w:rFonts w:ascii="Arial" w:hAnsi="Arial" w:cs="Arial"/>
                <w:szCs w:val="22"/>
                <w:lang w:val="es-AR"/>
              </w:rPr>
              <w:t>Informe de consultoría independiente.</w:t>
            </w:r>
          </w:p>
        </w:tc>
      </w:tr>
      <w:tr w:rsidR="00255886" w:rsidRPr="00BB6486" w:rsidTr="00255886">
        <w:trPr>
          <w:trHeight w:val="1772"/>
        </w:trPr>
        <w:tc>
          <w:tcPr>
            <w:tcW w:w="4920" w:type="dxa"/>
            <w:vAlign w:val="center"/>
          </w:tcPr>
          <w:p w:rsidR="00255886" w:rsidRPr="00BB6486" w:rsidRDefault="00255886" w:rsidP="00255886">
            <w:pPr>
              <w:spacing w:after="40"/>
              <w:jc w:val="both"/>
              <w:rPr>
                <w:rFonts w:ascii="Arial" w:hAnsi="Arial" w:cs="Arial"/>
                <w:color w:val="000000"/>
                <w:sz w:val="22"/>
                <w:szCs w:val="22"/>
                <w:lang w:val="es-AR"/>
              </w:rPr>
            </w:pPr>
            <w:del w:id="36" w:author="IADB" w:date="2016-01-28T19:10:00Z">
              <w:r w:rsidRPr="00BB6486" w:rsidDel="00DC436E">
                <w:rPr>
                  <w:rFonts w:ascii="Arial" w:hAnsi="Arial" w:cs="Arial"/>
                  <w:color w:val="000000"/>
                  <w:sz w:val="22"/>
                  <w:szCs w:val="22"/>
                  <w:lang w:val="es-AR"/>
                </w:rPr>
                <w:lastRenderedPageBreak/>
                <w:delText>6</w:delText>
              </w:r>
            </w:del>
            <w:ins w:id="37" w:author="IADB" w:date="2016-01-28T19:10:00Z">
              <w:r w:rsidR="00DC436E">
                <w:rPr>
                  <w:rFonts w:ascii="Arial" w:hAnsi="Arial" w:cs="Arial"/>
                  <w:color w:val="000000"/>
                  <w:sz w:val="22"/>
                  <w:szCs w:val="22"/>
                  <w:lang w:val="es-AR"/>
                </w:rPr>
                <w:t>7</w:t>
              </w:r>
            </w:ins>
            <w:r w:rsidRPr="00BB6486">
              <w:rPr>
                <w:rFonts w:ascii="Arial" w:hAnsi="Arial" w:cs="Arial"/>
                <w:color w:val="000000"/>
                <w:sz w:val="22"/>
                <w:szCs w:val="22"/>
                <w:lang w:val="es-AR"/>
              </w:rPr>
              <w:t>. Publicación de, al menos, una lista de deudores  morosos de SAT y de los Lineamientos para hacer efectivo el bloqueo del sello digital.</w:t>
            </w:r>
            <w:r w:rsidRPr="00BB6486" w:rsidDel="0022782D">
              <w:rPr>
                <w:rFonts w:ascii="Arial" w:hAnsi="Arial" w:cs="Arial"/>
                <w:color w:val="000000"/>
                <w:sz w:val="22"/>
                <w:szCs w:val="22"/>
                <w:lang w:val="es-AR"/>
              </w:rPr>
              <w:t xml:space="preserve"> </w:t>
            </w:r>
          </w:p>
          <w:p w:rsidR="00255886" w:rsidRPr="00BB6486" w:rsidRDefault="00255886" w:rsidP="00255886">
            <w:pPr>
              <w:spacing w:after="40"/>
              <w:jc w:val="both"/>
              <w:rPr>
                <w:rFonts w:ascii="Arial" w:hAnsi="Arial" w:cs="Arial"/>
                <w:color w:val="000000"/>
                <w:sz w:val="22"/>
                <w:szCs w:val="22"/>
                <w:lang w:val="es-AR"/>
              </w:rPr>
            </w:pPr>
          </w:p>
          <w:p w:rsidR="00255886" w:rsidRPr="00BB6486" w:rsidRDefault="00255886" w:rsidP="00255886">
            <w:pPr>
              <w:spacing w:after="40"/>
              <w:jc w:val="both"/>
              <w:rPr>
                <w:rFonts w:ascii="Arial" w:hAnsi="Arial" w:cs="Arial"/>
                <w:sz w:val="22"/>
                <w:szCs w:val="22"/>
              </w:rPr>
            </w:pPr>
          </w:p>
        </w:tc>
        <w:tc>
          <w:tcPr>
            <w:tcW w:w="5160" w:type="dxa"/>
            <w:vAlign w:val="center"/>
          </w:tcPr>
          <w:p w:rsidR="00255886" w:rsidRPr="00BB6486" w:rsidRDefault="00255886" w:rsidP="00962FF2">
            <w:pPr>
              <w:pStyle w:val="MyBullet"/>
              <w:suppressAutoHyphens w:val="0"/>
              <w:autoSpaceDE w:val="0"/>
              <w:autoSpaceDN w:val="0"/>
              <w:adjustRightInd w:val="0"/>
              <w:spacing w:beforeLines="40" w:before="96" w:afterLines="40" w:after="96"/>
              <w:jc w:val="both"/>
              <w:rPr>
                <w:rFonts w:ascii="Arial" w:hAnsi="Arial" w:cs="Arial"/>
                <w:szCs w:val="22"/>
                <w:lang w:val="es-ES"/>
              </w:rPr>
            </w:pPr>
            <w:r w:rsidRPr="00BB6486">
              <w:rPr>
                <w:rFonts w:ascii="Arial" w:hAnsi="Arial" w:cs="Arial"/>
                <w:szCs w:val="22"/>
                <w:lang w:val="es-AR"/>
              </w:rPr>
              <w:t>Informe de consultoría independiente para lista de deudores morosos. Publicación en el Diario Oficial de la Federación de la Resolución Miscelánea Fiscal con los Lineamientos para hacer efectivo el bloqueo del Sello Digital</w:t>
            </w:r>
            <w:r w:rsidR="00962FF2">
              <w:rPr>
                <w:rFonts w:ascii="Arial" w:hAnsi="Arial" w:cs="Arial"/>
                <w:szCs w:val="22"/>
                <w:lang w:val="es-AR"/>
              </w:rPr>
              <w:t xml:space="preserve">. </w:t>
            </w:r>
          </w:p>
        </w:tc>
      </w:tr>
      <w:tr w:rsidR="00962FF2" w:rsidRPr="00BB6486" w:rsidTr="00962FF2">
        <w:trPr>
          <w:trHeight w:val="1160"/>
        </w:trPr>
        <w:tc>
          <w:tcPr>
            <w:tcW w:w="4920" w:type="dxa"/>
            <w:vAlign w:val="center"/>
          </w:tcPr>
          <w:p w:rsidR="00962FF2" w:rsidRPr="00BB6486" w:rsidRDefault="00DC436E" w:rsidP="00255886">
            <w:pPr>
              <w:tabs>
                <w:tab w:val="center" w:pos="4320"/>
                <w:tab w:val="right" w:pos="8640"/>
              </w:tabs>
              <w:jc w:val="both"/>
              <w:rPr>
                <w:rFonts w:ascii="Arial" w:hAnsi="Arial" w:cs="Arial"/>
                <w:color w:val="000000"/>
                <w:sz w:val="22"/>
                <w:szCs w:val="22"/>
                <w:lang w:val="es-AR"/>
              </w:rPr>
            </w:pPr>
            <w:ins w:id="38" w:author="IADB" w:date="2016-01-28T19:10:00Z">
              <w:r>
                <w:rPr>
                  <w:rFonts w:ascii="Arial" w:hAnsi="Arial" w:cs="Arial"/>
                  <w:color w:val="000000"/>
                  <w:sz w:val="22"/>
                  <w:szCs w:val="22"/>
                  <w:lang w:val="es-AR"/>
                </w:rPr>
                <w:t>8</w:t>
              </w:r>
            </w:ins>
            <w:del w:id="39" w:author="IADB" w:date="2016-01-28T19:10:00Z">
              <w:r w:rsidR="00962FF2" w:rsidDel="00DC436E">
                <w:rPr>
                  <w:rFonts w:ascii="Arial" w:hAnsi="Arial" w:cs="Arial"/>
                  <w:color w:val="000000"/>
                  <w:sz w:val="22"/>
                  <w:szCs w:val="22"/>
                  <w:lang w:val="es-AR"/>
                </w:rPr>
                <w:delText>7</w:delText>
              </w:r>
            </w:del>
            <w:r w:rsidR="00962FF2">
              <w:rPr>
                <w:rFonts w:ascii="Arial" w:hAnsi="Arial" w:cs="Arial"/>
                <w:color w:val="000000"/>
                <w:sz w:val="22"/>
                <w:szCs w:val="22"/>
                <w:lang w:val="es-AR"/>
              </w:rPr>
              <w:t xml:space="preserve">. </w:t>
            </w:r>
            <w:r w:rsidR="00962FF2" w:rsidRPr="00BB6486">
              <w:rPr>
                <w:rFonts w:ascii="Arial" w:hAnsi="Arial" w:cs="Arial"/>
                <w:color w:val="000000"/>
                <w:sz w:val="22"/>
                <w:szCs w:val="22"/>
                <w:lang w:val="es-AR"/>
              </w:rPr>
              <w:t>Publicación de los Lineamientos para el procedimiento de los acuerdos conclusivos.</w:t>
            </w:r>
          </w:p>
        </w:tc>
        <w:tc>
          <w:tcPr>
            <w:tcW w:w="5160" w:type="dxa"/>
            <w:vAlign w:val="center"/>
          </w:tcPr>
          <w:p w:rsidR="00962FF2" w:rsidRPr="00BB6486" w:rsidRDefault="00962FF2" w:rsidP="00962FF2">
            <w:pPr>
              <w:pStyle w:val="MyBullet"/>
              <w:suppressAutoHyphens w:val="0"/>
              <w:autoSpaceDE w:val="0"/>
              <w:autoSpaceDN w:val="0"/>
              <w:adjustRightInd w:val="0"/>
              <w:spacing w:beforeLines="40" w:before="96" w:afterLines="40" w:after="96"/>
              <w:jc w:val="both"/>
              <w:rPr>
                <w:rFonts w:ascii="Arial" w:hAnsi="Arial" w:cs="Arial"/>
                <w:szCs w:val="22"/>
                <w:lang w:val="es-AR"/>
              </w:rPr>
            </w:pPr>
            <w:r w:rsidRPr="00BB6486">
              <w:rPr>
                <w:rFonts w:ascii="Arial" w:hAnsi="Arial" w:cs="Arial"/>
                <w:szCs w:val="22"/>
                <w:lang w:val="es-AR"/>
              </w:rPr>
              <w:t>Publicación en el Diario Oficial de la Federación</w:t>
            </w:r>
            <w:r>
              <w:rPr>
                <w:rFonts w:ascii="Arial" w:hAnsi="Arial" w:cs="Arial"/>
                <w:szCs w:val="22"/>
                <w:lang w:val="es-AR"/>
              </w:rPr>
              <w:t xml:space="preserve"> de los</w:t>
            </w:r>
            <w:r w:rsidRPr="00BB6486">
              <w:rPr>
                <w:rFonts w:ascii="Arial" w:hAnsi="Arial" w:cs="Arial"/>
                <w:szCs w:val="22"/>
                <w:lang w:val="es-AR"/>
              </w:rPr>
              <w:t xml:space="preserve"> Lineamientos de la PRODECON para el procedimiento de los acuerdos conclusivos.</w:t>
            </w:r>
          </w:p>
        </w:tc>
      </w:tr>
      <w:tr w:rsidR="00255886" w:rsidRPr="00BB6486" w:rsidTr="00255886">
        <w:trPr>
          <w:trHeight w:val="2681"/>
        </w:trPr>
        <w:tc>
          <w:tcPr>
            <w:tcW w:w="4920" w:type="dxa"/>
            <w:vAlign w:val="center"/>
          </w:tcPr>
          <w:p w:rsidR="00255886" w:rsidRPr="00BB6486" w:rsidRDefault="00962FF2" w:rsidP="00255886">
            <w:pPr>
              <w:tabs>
                <w:tab w:val="center" w:pos="4320"/>
                <w:tab w:val="right" w:pos="8640"/>
              </w:tabs>
              <w:jc w:val="both"/>
              <w:rPr>
                <w:rFonts w:ascii="Arial" w:hAnsi="Arial" w:cs="Arial"/>
                <w:color w:val="000000"/>
                <w:sz w:val="22"/>
                <w:szCs w:val="22"/>
                <w:lang w:val="es-AR"/>
              </w:rPr>
            </w:pPr>
            <w:del w:id="40" w:author="IADB" w:date="2016-01-28T19:10:00Z">
              <w:r w:rsidDel="00DC436E">
                <w:rPr>
                  <w:rFonts w:ascii="Arial" w:hAnsi="Arial" w:cs="Arial"/>
                  <w:color w:val="000000"/>
                  <w:sz w:val="22"/>
                  <w:szCs w:val="22"/>
                  <w:lang w:val="es-AR"/>
                </w:rPr>
                <w:delText>8</w:delText>
              </w:r>
            </w:del>
            <w:ins w:id="41" w:author="IADB" w:date="2016-01-28T19:10:00Z">
              <w:r w:rsidR="00DC436E">
                <w:rPr>
                  <w:rFonts w:ascii="Arial" w:hAnsi="Arial" w:cs="Arial"/>
                  <w:color w:val="000000"/>
                  <w:sz w:val="22"/>
                  <w:szCs w:val="22"/>
                  <w:lang w:val="es-AR"/>
                </w:rPr>
                <w:t>9</w:t>
              </w:r>
            </w:ins>
            <w:r w:rsidR="00255886" w:rsidRPr="00BB6486">
              <w:rPr>
                <w:rFonts w:ascii="Arial" w:hAnsi="Arial" w:cs="Arial"/>
                <w:color w:val="000000"/>
                <w:sz w:val="22"/>
                <w:szCs w:val="22"/>
                <w:lang w:val="es-AR"/>
              </w:rPr>
              <w:t xml:space="preserve">. Creación y puesta en marcha de: (i) Unidad de Ingresos sobre Hidrocarburos en la SHCP, especializada en el asesoramiento y supervisión de las condiciones económicas y administrativas en el marco de la Ley de Ingresos sobre Hidrocarburos; (ii) Administración General de Hidrocarburos en el SAT, unidad especializada en el control del cumplimiento tributario en el marco de la Ley de Ingresos sobre Hidrocarburos. </w:t>
            </w:r>
          </w:p>
        </w:tc>
        <w:tc>
          <w:tcPr>
            <w:tcW w:w="5160" w:type="dxa"/>
            <w:vAlign w:val="center"/>
          </w:tcPr>
          <w:p w:rsidR="00255886" w:rsidRPr="00BB6486" w:rsidRDefault="00255886" w:rsidP="00255886">
            <w:pPr>
              <w:pStyle w:val="MyBullet"/>
              <w:suppressAutoHyphens w:val="0"/>
              <w:autoSpaceDE w:val="0"/>
              <w:autoSpaceDN w:val="0"/>
              <w:adjustRightInd w:val="0"/>
              <w:spacing w:beforeLines="40" w:before="96" w:afterLines="40" w:after="96"/>
              <w:jc w:val="both"/>
              <w:rPr>
                <w:rFonts w:ascii="Arial" w:hAnsi="Arial" w:cs="Arial"/>
                <w:szCs w:val="22"/>
                <w:lang w:val="es-AR"/>
              </w:rPr>
            </w:pPr>
            <w:r w:rsidRPr="00BB6486">
              <w:rPr>
                <w:rFonts w:ascii="Arial" w:hAnsi="Arial" w:cs="Arial"/>
                <w:szCs w:val="22"/>
                <w:lang w:val="es-AR"/>
              </w:rPr>
              <w:t>Publicación en el Diario Oficial del Reglamento Interior de la SHCP y del Reglamento Interior del SAT.</w:t>
            </w:r>
          </w:p>
        </w:tc>
      </w:tr>
      <w:tr w:rsidR="00466F30" w:rsidRPr="00BB6486" w:rsidTr="002C100C">
        <w:trPr>
          <w:trHeight w:val="377"/>
        </w:trPr>
        <w:tc>
          <w:tcPr>
            <w:tcW w:w="10080" w:type="dxa"/>
            <w:gridSpan w:val="2"/>
            <w:vAlign w:val="center"/>
          </w:tcPr>
          <w:p w:rsidR="00466F30" w:rsidRPr="00BB6486" w:rsidRDefault="0006054C" w:rsidP="003C5502">
            <w:pPr>
              <w:autoSpaceDE w:val="0"/>
              <w:autoSpaceDN w:val="0"/>
              <w:adjustRightInd w:val="0"/>
              <w:spacing w:beforeLines="40" w:before="96" w:afterLines="40" w:after="96"/>
              <w:jc w:val="center"/>
              <w:rPr>
                <w:rFonts w:ascii="Arial" w:hAnsi="Arial" w:cs="Arial"/>
                <w:color w:val="000000"/>
                <w:sz w:val="22"/>
                <w:szCs w:val="22"/>
                <w:u w:val="single"/>
                <w:lang w:val="es-AR"/>
              </w:rPr>
            </w:pPr>
            <w:r w:rsidRPr="00BB6486">
              <w:rPr>
                <w:rFonts w:ascii="Arial" w:hAnsi="Arial" w:cs="Arial"/>
                <w:b/>
                <w:color w:val="000000"/>
                <w:sz w:val="22"/>
                <w:szCs w:val="22"/>
                <w:u w:val="single"/>
              </w:rPr>
              <w:t xml:space="preserve">Componente IV. </w:t>
            </w:r>
            <w:r w:rsidR="00466F30" w:rsidRPr="00BB6486">
              <w:rPr>
                <w:rFonts w:ascii="Arial" w:hAnsi="Arial" w:cs="Arial"/>
                <w:b/>
                <w:color w:val="000000"/>
                <w:sz w:val="22"/>
                <w:szCs w:val="22"/>
                <w:u w:val="single"/>
              </w:rPr>
              <w:t xml:space="preserve">Control del </w:t>
            </w:r>
            <w:r w:rsidR="003C5502" w:rsidRPr="00BB6486">
              <w:rPr>
                <w:rFonts w:ascii="Arial" w:hAnsi="Arial" w:cs="Arial"/>
                <w:b/>
                <w:color w:val="000000"/>
                <w:sz w:val="22"/>
                <w:szCs w:val="22"/>
                <w:u w:val="single"/>
              </w:rPr>
              <w:t>g</w:t>
            </w:r>
            <w:r w:rsidR="00466F30" w:rsidRPr="00BB6486">
              <w:rPr>
                <w:rFonts w:ascii="Arial" w:hAnsi="Arial" w:cs="Arial"/>
                <w:b/>
                <w:color w:val="000000"/>
                <w:sz w:val="22"/>
                <w:szCs w:val="22"/>
                <w:u w:val="single"/>
              </w:rPr>
              <w:t xml:space="preserve">asto </w:t>
            </w:r>
            <w:r w:rsidR="003C5502" w:rsidRPr="00BB6486">
              <w:rPr>
                <w:rFonts w:ascii="Arial" w:hAnsi="Arial" w:cs="Arial"/>
                <w:b/>
                <w:color w:val="000000"/>
                <w:sz w:val="22"/>
                <w:szCs w:val="22"/>
                <w:u w:val="single"/>
              </w:rPr>
              <w:t>p</w:t>
            </w:r>
            <w:r w:rsidR="00466F30" w:rsidRPr="00BB6486">
              <w:rPr>
                <w:rFonts w:ascii="Arial" w:hAnsi="Arial" w:cs="Arial"/>
                <w:b/>
                <w:color w:val="000000"/>
                <w:sz w:val="22"/>
                <w:szCs w:val="22"/>
                <w:u w:val="single"/>
              </w:rPr>
              <w:t>úblico</w:t>
            </w:r>
          </w:p>
        </w:tc>
      </w:tr>
      <w:tr w:rsidR="005267FE" w:rsidRPr="00BB6486" w:rsidTr="0049412A">
        <w:trPr>
          <w:trHeight w:val="1430"/>
        </w:trPr>
        <w:tc>
          <w:tcPr>
            <w:tcW w:w="4920" w:type="dxa"/>
            <w:vAlign w:val="center"/>
          </w:tcPr>
          <w:p w:rsidR="005267FE" w:rsidRPr="00BB6486" w:rsidRDefault="003164C6" w:rsidP="00DC436E">
            <w:pPr>
              <w:ind w:left="42" w:hanging="42"/>
              <w:jc w:val="both"/>
              <w:rPr>
                <w:rFonts w:ascii="Arial" w:hAnsi="Arial" w:cs="Arial"/>
                <w:sz w:val="22"/>
                <w:szCs w:val="22"/>
              </w:rPr>
              <w:pPrChange w:id="42" w:author="IADB" w:date="2016-01-28T19:10:00Z">
                <w:pPr>
                  <w:ind w:left="42" w:hanging="42"/>
                  <w:jc w:val="both"/>
                </w:pPr>
              </w:pPrChange>
            </w:pPr>
            <w:del w:id="43" w:author="IADB" w:date="2016-01-28T19:10:00Z">
              <w:r w:rsidRPr="00BB6486" w:rsidDel="00DC436E">
                <w:rPr>
                  <w:rFonts w:ascii="Arial" w:hAnsi="Arial" w:cs="Arial"/>
                  <w:color w:val="000000"/>
                  <w:sz w:val="22"/>
                  <w:szCs w:val="22"/>
                </w:rPr>
                <w:delText xml:space="preserve"> </w:delText>
              </w:r>
              <w:r w:rsidR="00D30F46" w:rsidDel="00DC436E">
                <w:rPr>
                  <w:rFonts w:ascii="Arial" w:hAnsi="Arial" w:cs="Arial"/>
                  <w:color w:val="000000"/>
                  <w:sz w:val="22"/>
                  <w:szCs w:val="22"/>
                </w:rPr>
                <w:delText>9</w:delText>
              </w:r>
            </w:del>
            <w:ins w:id="44" w:author="IADB" w:date="2016-01-28T19:10:00Z">
              <w:r w:rsidR="00DC436E">
                <w:rPr>
                  <w:rFonts w:ascii="Arial" w:hAnsi="Arial" w:cs="Arial"/>
                  <w:color w:val="000000"/>
                  <w:sz w:val="22"/>
                  <w:szCs w:val="22"/>
                </w:rPr>
                <w:t>10</w:t>
              </w:r>
            </w:ins>
            <w:r w:rsidR="00805AFB" w:rsidRPr="00BB6486">
              <w:rPr>
                <w:rFonts w:ascii="Arial" w:hAnsi="Arial" w:cs="Arial"/>
                <w:sz w:val="22"/>
                <w:szCs w:val="22"/>
              </w:rPr>
              <w:t>.</w:t>
            </w:r>
            <w:r w:rsidR="0049412A">
              <w:rPr>
                <w:rFonts w:ascii="Arial" w:hAnsi="Arial" w:cs="Arial"/>
                <w:sz w:val="22"/>
                <w:szCs w:val="22"/>
              </w:rPr>
              <w:t xml:space="preserve"> </w:t>
            </w:r>
            <w:r w:rsidR="00805AFB" w:rsidRPr="00BB6486">
              <w:rPr>
                <w:rFonts w:ascii="Arial" w:hAnsi="Arial" w:cs="Arial"/>
                <w:sz w:val="22"/>
                <w:szCs w:val="22"/>
              </w:rPr>
              <w:t>Evidencia de la publicación del reglamento de la Ley Federal de Presupuesto y de Responsabilidad Hacendaria cuya aprobación ha constituido condición a</w:t>
            </w:r>
            <w:r w:rsidR="00F26551">
              <w:rPr>
                <w:rFonts w:ascii="Arial" w:hAnsi="Arial" w:cs="Arial"/>
                <w:sz w:val="22"/>
                <w:szCs w:val="22"/>
              </w:rPr>
              <w:t xml:space="preserve"> </w:t>
            </w:r>
            <w:r w:rsidR="00805AFB" w:rsidRPr="00BB6486">
              <w:rPr>
                <w:rFonts w:ascii="Arial" w:hAnsi="Arial" w:cs="Arial"/>
                <w:sz w:val="22"/>
                <w:szCs w:val="22"/>
              </w:rPr>
              <w:t>l</w:t>
            </w:r>
            <w:r w:rsidR="00F26551">
              <w:rPr>
                <w:rFonts w:ascii="Arial" w:hAnsi="Arial" w:cs="Arial"/>
                <w:sz w:val="22"/>
                <w:szCs w:val="22"/>
              </w:rPr>
              <w:t>a</w:t>
            </w:r>
            <w:r w:rsidR="00805AFB" w:rsidRPr="00BB6486">
              <w:rPr>
                <w:rFonts w:ascii="Arial" w:hAnsi="Arial" w:cs="Arial"/>
                <w:sz w:val="22"/>
                <w:szCs w:val="22"/>
              </w:rPr>
              <w:t xml:space="preserve"> primer</w:t>
            </w:r>
            <w:r w:rsidR="00F26551">
              <w:rPr>
                <w:rFonts w:ascii="Arial" w:hAnsi="Arial" w:cs="Arial"/>
                <w:sz w:val="22"/>
                <w:szCs w:val="22"/>
              </w:rPr>
              <w:t>a</w:t>
            </w:r>
            <w:r w:rsidR="00805AFB" w:rsidRPr="00BB6486">
              <w:rPr>
                <w:rFonts w:ascii="Arial" w:hAnsi="Arial" w:cs="Arial"/>
                <w:sz w:val="22"/>
                <w:szCs w:val="22"/>
              </w:rPr>
              <w:t xml:space="preserve"> </w:t>
            </w:r>
            <w:r w:rsidR="00F26551">
              <w:rPr>
                <w:rFonts w:ascii="Arial" w:hAnsi="Arial" w:cs="Arial"/>
                <w:sz w:val="22"/>
                <w:szCs w:val="22"/>
              </w:rPr>
              <w:t>o</w:t>
            </w:r>
            <w:r w:rsidR="00805AFB" w:rsidRPr="00BB6486">
              <w:rPr>
                <w:rFonts w:ascii="Arial" w:hAnsi="Arial" w:cs="Arial"/>
                <w:sz w:val="22"/>
                <w:szCs w:val="22"/>
              </w:rPr>
              <w:t>peración</w:t>
            </w:r>
            <w:r w:rsidR="00F26551">
              <w:rPr>
                <w:rFonts w:ascii="Arial" w:hAnsi="Arial" w:cs="Arial"/>
                <w:sz w:val="22"/>
                <w:szCs w:val="22"/>
              </w:rPr>
              <w:t xml:space="preserve"> del programático</w:t>
            </w:r>
            <w:r w:rsidR="00805AFB" w:rsidRPr="00BB6486">
              <w:rPr>
                <w:rFonts w:ascii="Arial" w:hAnsi="Arial" w:cs="Arial"/>
                <w:sz w:val="22"/>
                <w:szCs w:val="22"/>
              </w:rPr>
              <w:t>.</w:t>
            </w:r>
          </w:p>
        </w:tc>
        <w:tc>
          <w:tcPr>
            <w:tcW w:w="5160" w:type="dxa"/>
          </w:tcPr>
          <w:p w:rsidR="00805AFB" w:rsidRPr="00BB6486" w:rsidRDefault="00805AFB" w:rsidP="00805AFB">
            <w:pPr>
              <w:autoSpaceDE w:val="0"/>
              <w:autoSpaceDN w:val="0"/>
              <w:adjustRightInd w:val="0"/>
              <w:rPr>
                <w:rFonts w:ascii="Arial" w:hAnsi="Arial" w:cs="Arial"/>
                <w:sz w:val="22"/>
                <w:szCs w:val="22"/>
                <w:lang w:val="es-MX"/>
              </w:rPr>
            </w:pPr>
          </w:p>
          <w:p w:rsidR="00805AFB" w:rsidRPr="00BB6486" w:rsidRDefault="00805AFB" w:rsidP="00805AFB">
            <w:pPr>
              <w:autoSpaceDE w:val="0"/>
              <w:autoSpaceDN w:val="0"/>
              <w:adjustRightInd w:val="0"/>
              <w:rPr>
                <w:rFonts w:ascii="Arial" w:hAnsi="Arial" w:cs="Arial"/>
                <w:sz w:val="22"/>
                <w:szCs w:val="22"/>
                <w:lang w:val="es-MX"/>
              </w:rPr>
            </w:pPr>
          </w:p>
          <w:p w:rsidR="005267FE" w:rsidRPr="005A47AD" w:rsidRDefault="00805AFB" w:rsidP="005A47AD">
            <w:pPr>
              <w:autoSpaceDE w:val="0"/>
              <w:autoSpaceDN w:val="0"/>
              <w:adjustRightInd w:val="0"/>
              <w:jc w:val="both"/>
              <w:rPr>
                <w:rFonts w:ascii="Arial" w:hAnsi="Arial" w:cs="Arial"/>
                <w:sz w:val="22"/>
                <w:szCs w:val="22"/>
                <w:lang w:val="es-MX"/>
              </w:rPr>
            </w:pPr>
            <w:r w:rsidRPr="00BB6486">
              <w:rPr>
                <w:rFonts w:ascii="Arial" w:hAnsi="Arial" w:cs="Arial"/>
                <w:sz w:val="22"/>
                <w:szCs w:val="22"/>
                <w:lang w:val="es-MX"/>
              </w:rPr>
              <w:t>Publicación en el Diario Oficial de la Federación.</w:t>
            </w:r>
          </w:p>
          <w:p w:rsidR="00805AFB" w:rsidRPr="00BB6486" w:rsidRDefault="00805AFB" w:rsidP="00805AFB">
            <w:pPr>
              <w:autoSpaceDE w:val="0"/>
              <w:autoSpaceDN w:val="0"/>
              <w:adjustRightInd w:val="0"/>
              <w:spacing w:beforeLines="40" w:before="96" w:afterLines="40" w:after="96"/>
              <w:jc w:val="both"/>
              <w:rPr>
                <w:rFonts w:ascii="Arial" w:hAnsi="Arial" w:cs="Arial"/>
                <w:color w:val="000000"/>
                <w:sz w:val="22"/>
                <w:szCs w:val="22"/>
                <w:lang w:val="es-MX"/>
              </w:rPr>
            </w:pPr>
          </w:p>
          <w:p w:rsidR="00805AFB" w:rsidRPr="00BB6486" w:rsidRDefault="00805AFB" w:rsidP="0049412A">
            <w:pPr>
              <w:autoSpaceDE w:val="0"/>
              <w:autoSpaceDN w:val="0"/>
              <w:adjustRightInd w:val="0"/>
              <w:jc w:val="both"/>
              <w:rPr>
                <w:rFonts w:ascii="Arial" w:hAnsi="Arial" w:cs="Arial"/>
                <w:color w:val="000000"/>
                <w:sz w:val="22"/>
                <w:szCs w:val="22"/>
                <w:lang w:val="es-MX"/>
              </w:rPr>
            </w:pPr>
          </w:p>
        </w:tc>
      </w:tr>
      <w:tr w:rsidR="0049412A" w:rsidRPr="00BB6486" w:rsidTr="005A47AD">
        <w:trPr>
          <w:trHeight w:val="1187"/>
        </w:trPr>
        <w:tc>
          <w:tcPr>
            <w:tcW w:w="4920" w:type="dxa"/>
            <w:vAlign w:val="center"/>
          </w:tcPr>
          <w:p w:rsidR="005A47AD" w:rsidRDefault="0049412A" w:rsidP="005A47AD">
            <w:pPr>
              <w:ind w:left="42" w:hanging="42"/>
              <w:jc w:val="both"/>
              <w:rPr>
                <w:rFonts w:ascii="Arial" w:hAnsi="Arial" w:cs="Arial"/>
                <w:sz w:val="22"/>
                <w:szCs w:val="22"/>
              </w:rPr>
            </w:pPr>
            <w:r>
              <w:rPr>
                <w:rFonts w:ascii="Arial" w:hAnsi="Arial" w:cs="Arial"/>
                <w:sz w:val="22"/>
                <w:szCs w:val="22"/>
              </w:rPr>
              <w:t>1</w:t>
            </w:r>
            <w:del w:id="45" w:author="IADB" w:date="2016-01-28T19:10:00Z">
              <w:r w:rsidDel="00DC436E">
                <w:rPr>
                  <w:rFonts w:ascii="Arial" w:hAnsi="Arial" w:cs="Arial"/>
                  <w:sz w:val="22"/>
                  <w:szCs w:val="22"/>
                </w:rPr>
                <w:delText>0</w:delText>
              </w:r>
            </w:del>
            <w:ins w:id="46" w:author="IADB" w:date="2016-01-28T19:10:00Z">
              <w:r w:rsidR="00DC436E">
                <w:rPr>
                  <w:rFonts w:ascii="Arial" w:hAnsi="Arial" w:cs="Arial"/>
                  <w:sz w:val="22"/>
                  <w:szCs w:val="22"/>
                </w:rPr>
                <w:t>1</w:t>
              </w:r>
            </w:ins>
            <w:r>
              <w:rPr>
                <w:rFonts w:ascii="Arial" w:hAnsi="Arial" w:cs="Arial"/>
                <w:sz w:val="22"/>
                <w:szCs w:val="22"/>
              </w:rPr>
              <w:t xml:space="preserve">. </w:t>
            </w:r>
            <w:r w:rsidRPr="00BB6486">
              <w:rPr>
                <w:rFonts w:ascii="Arial" w:hAnsi="Arial" w:cs="Arial"/>
                <w:sz w:val="22"/>
                <w:szCs w:val="22"/>
              </w:rPr>
              <w:t>Aprobación de los Lineamientos para hacer operativo el control de la nómina y el pago a docentes por parte de la Tesorería de la Federación en coordinación con la SEP mediante los Módulos siguientes: Módulo 1, Conciliación de plantillas de maestros entre Entidades Federativas y SHCP; Módulo 2, Generación de nóminas por un sistema centralizado; Módulo 3, Interface con la Tesorería de la Federación para hacer el pago a los maestros.</w:t>
            </w:r>
          </w:p>
          <w:p w:rsidR="005A47AD" w:rsidRPr="005A47AD" w:rsidRDefault="005A47AD" w:rsidP="005A47AD">
            <w:pPr>
              <w:ind w:left="42" w:hanging="42"/>
              <w:jc w:val="both"/>
              <w:rPr>
                <w:rFonts w:ascii="Arial" w:hAnsi="Arial" w:cs="Arial"/>
                <w:sz w:val="22"/>
                <w:szCs w:val="22"/>
              </w:rPr>
            </w:pPr>
          </w:p>
        </w:tc>
        <w:tc>
          <w:tcPr>
            <w:tcW w:w="5160" w:type="dxa"/>
            <w:vAlign w:val="center"/>
          </w:tcPr>
          <w:p w:rsidR="0049412A" w:rsidRPr="00BB6486" w:rsidRDefault="0049412A" w:rsidP="005A47AD">
            <w:pPr>
              <w:autoSpaceDE w:val="0"/>
              <w:autoSpaceDN w:val="0"/>
              <w:adjustRightInd w:val="0"/>
              <w:rPr>
                <w:rFonts w:ascii="Arial" w:hAnsi="Arial" w:cs="Arial"/>
                <w:sz w:val="22"/>
                <w:szCs w:val="22"/>
                <w:lang w:val="es-MX"/>
              </w:rPr>
            </w:pPr>
            <w:r w:rsidRPr="00BB6486">
              <w:rPr>
                <w:rFonts w:ascii="Arial" w:hAnsi="Arial" w:cs="Arial"/>
                <w:sz w:val="22"/>
                <w:szCs w:val="22"/>
                <w:lang w:val="es-MX"/>
              </w:rPr>
              <w:t>Informe de consultoría independiente.</w:t>
            </w:r>
          </w:p>
          <w:p w:rsidR="0049412A" w:rsidRPr="00BB6486" w:rsidRDefault="0049412A" w:rsidP="005A47AD">
            <w:pPr>
              <w:autoSpaceDE w:val="0"/>
              <w:autoSpaceDN w:val="0"/>
              <w:adjustRightInd w:val="0"/>
              <w:rPr>
                <w:rFonts w:ascii="Arial" w:hAnsi="Arial" w:cs="Arial"/>
                <w:sz w:val="22"/>
                <w:szCs w:val="22"/>
                <w:lang w:val="es-MX"/>
              </w:rPr>
            </w:pPr>
          </w:p>
        </w:tc>
      </w:tr>
      <w:tr w:rsidR="00805AFB" w:rsidRPr="00BB6486" w:rsidTr="00805AFB">
        <w:trPr>
          <w:trHeight w:val="1979"/>
        </w:trPr>
        <w:tc>
          <w:tcPr>
            <w:tcW w:w="4920" w:type="dxa"/>
            <w:vAlign w:val="center"/>
          </w:tcPr>
          <w:p w:rsidR="00805AFB" w:rsidRPr="00BB6486" w:rsidRDefault="005A47AD" w:rsidP="00DC436E">
            <w:pPr>
              <w:spacing w:after="40"/>
              <w:ind w:left="42"/>
              <w:jc w:val="both"/>
              <w:rPr>
                <w:rFonts w:ascii="Arial" w:hAnsi="Arial" w:cs="Arial"/>
                <w:color w:val="000000"/>
                <w:sz w:val="22"/>
                <w:szCs w:val="22"/>
                <w:lang w:val="es-AR"/>
              </w:rPr>
              <w:pPrChange w:id="47" w:author="IADB" w:date="2016-01-28T19:10:00Z">
                <w:pPr>
                  <w:spacing w:after="40"/>
                  <w:ind w:left="42"/>
                  <w:jc w:val="both"/>
                </w:pPr>
              </w:pPrChange>
            </w:pPr>
            <w:r>
              <w:rPr>
                <w:rFonts w:ascii="Arial" w:hAnsi="Arial" w:cs="Arial"/>
                <w:color w:val="000000"/>
                <w:sz w:val="22"/>
                <w:szCs w:val="22"/>
                <w:lang w:val="es-AR"/>
              </w:rPr>
              <w:lastRenderedPageBreak/>
              <w:t>1</w:t>
            </w:r>
            <w:del w:id="48" w:author="IADB" w:date="2016-01-28T19:10:00Z">
              <w:r w:rsidDel="00DC436E">
                <w:rPr>
                  <w:rFonts w:ascii="Arial" w:hAnsi="Arial" w:cs="Arial"/>
                  <w:color w:val="000000"/>
                  <w:sz w:val="22"/>
                  <w:szCs w:val="22"/>
                  <w:lang w:val="es-AR"/>
                </w:rPr>
                <w:delText>1</w:delText>
              </w:r>
            </w:del>
            <w:ins w:id="49" w:author="IADB" w:date="2016-01-28T19:10:00Z">
              <w:r w:rsidR="00DC436E">
                <w:rPr>
                  <w:rFonts w:ascii="Arial" w:hAnsi="Arial" w:cs="Arial"/>
                  <w:color w:val="000000"/>
                  <w:sz w:val="22"/>
                  <w:szCs w:val="22"/>
                  <w:lang w:val="es-AR"/>
                </w:rPr>
                <w:t>2</w:t>
              </w:r>
            </w:ins>
            <w:r w:rsidR="00805AFB" w:rsidRPr="00BB6486">
              <w:rPr>
                <w:rFonts w:ascii="Arial" w:hAnsi="Arial" w:cs="Arial"/>
                <w:color w:val="000000"/>
                <w:sz w:val="22"/>
                <w:szCs w:val="22"/>
                <w:lang w:val="es-AR"/>
              </w:rPr>
              <w:t xml:space="preserve">. Evidencia de la creación y puesta en marcha de un fideicomiso encargado de recibir, administrar, invertir y distribuir las contraprestaciones que reciba el Estado por las asignaciones y contratos de exploración y explotación de hidrocarburos (Fondo Mexicano del Petróleo para la Estabilización y el Desarrollo). </w:t>
            </w:r>
          </w:p>
        </w:tc>
        <w:tc>
          <w:tcPr>
            <w:tcW w:w="5160" w:type="dxa"/>
            <w:vAlign w:val="center"/>
          </w:tcPr>
          <w:p w:rsidR="00805AFB" w:rsidRPr="00BB6486" w:rsidRDefault="00805AFB" w:rsidP="00805AFB">
            <w:pPr>
              <w:spacing w:after="40"/>
              <w:jc w:val="both"/>
              <w:rPr>
                <w:rFonts w:ascii="Arial" w:hAnsi="Arial" w:cs="Arial"/>
                <w:color w:val="000000"/>
                <w:sz w:val="22"/>
                <w:szCs w:val="22"/>
                <w:lang w:val="es-AR"/>
              </w:rPr>
            </w:pPr>
            <w:r w:rsidRPr="00BB6486">
              <w:rPr>
                <w:rFonts w:ascii="Arial" w:hAnsi="Arial" w:cs="Arial"/>
                <w:color w:val="000000"/>
                <w:sz w:val="22"/>
                <w:szCs w:val="22"/>
                <w:lang w:val="es-AR"/>
              </w:rPr>
              <w:t>Publicación en el Diario Oficial de la Federación de la Ley del Fondo Mexicano del Petróleo para la Estabilización y el Desarrollo, que contenga las medidas descritas.</w:t>
            </w:r>
          </w:p>
          <w:p w:rsidR="00805AFB" w:rsidRPr="00BB6486" w:rsidRDefault="00805AFB" w:rsidP="00805AFB">
            <w:pPr>
              <w:autoSpaceDE w:val="0"/>
              <w:autoSpaceDN w:val="0"/>
              <w:adjustRightInd w:val="0"/>
              <w:jc w:val="both"/>
              <w:rPr>
                <w:rFonts w:ascii="Arial" w:hAnsi="Arial" w:cs="Arial"/>
                <w:sz w:val="22"/>
                <w:szCs w:val="22"/>
              </w:rPr>
            </w:pPr>
          </w:p>
        </w:tc>
      </w:tr>
      <w:tr w:rsidR="00805AFB" w:rsidRPr="00BB6486" w:rsidTr="00805AFB">
        <w:trPr>
          <w:trHeight w:val="2222"/>
        </w:trPr>
        <w:tc>
          <w:tcPr>
            <w:tcW w:w="4920" w:type="dxa"/>
            <w:vAlign w:val="center"/>
          </w:tcPr>
          <w:p w:rsidR="00805AFB" w:rsidRPr="00BB6486" w:rsidRDefault="00805AFB" w:rsidP="00DC436E">
            <w:pPr>
              <w:spacing w:after="40"/>
              <w:ind w:left="42"/>
              <w:jc w:val="both"/>
              <w:rPr>
                <w:rFonts w:ascii="Arial" w:hAnsi="Arial" w:cs="Arial"/>
                <w:color w:val="000000"/>
                <w:sz w:val="22"/>
                <w:szCs w:val="22"/>
                <w:lang w:val="es-AR"/>
              </w:rPr>
              <w:pPrChange w:id="50" w:author="IADB" w:date="2016-01-28T19:10:00Z">
                <w:pPr>
                  <w:spacing w:after="40"/>
                  <w:ind w:left="42"/>
                  <w:jc w:val="both"/>
                </w:pPr>
              </w:pPrChange>
            </w:pPr>
            <w:r w:rsidRPr="00BB6486">
              <w:rPr>
                <w:rFonts w:ascii="Arial" w:hAnsi="Arial" w:cs="Arial"/>
                <w:color w:val="000000"/>
                <w:sz w:val="22"/>
                <w:szCs w:val="22"/>
                <w:lang w:val="es-AR"/>
              </w:rPr>
              <w:t>1</w:t>
            </w:r>
            <w:del w:id="51" w:author="IADB" w:date="2016-01-28T19:10:00Z">
              <w:r w:rsidR="005A47AD" w:rsidDel="00DC436E">
                <w:rPr>
                  <w:rFonts w:ascii="Arial" w:hAnsi="Arial" w:cs="Arial"/>
                  <w:color w:val="000000"/>
                  <w:sz w:val="22"/>
                  <w:szCs w:val="22"/>
                  <w:lang w:val="es-AR"/>
                </w:rPr>
                <w:delText>2</w:delText>
              </w:r>
            </w:del>
            <w:ins w:id="52" w:author="IADB" w:date="2016-01-28T19:10:00Z">
              <w:r w:rsidR="00DC436E">
                <w:rPr>
                  <w:rFonts w:ascii="Arial" w:hAnsi="Arial" w:cs="Arial"/>
                  <w:color w:val="000000"/>
                  <w:sz w:val="22"/>
                  <w:szCs w:val="22"/>
                  <w:lang w:val="es-AR"/>
                </w:rPr>
                <w:t>3</w:t>
              </w:r>
            </w:ins>
            <w:bookmarkStart w:id="53" w:name="_GoBack"/>
            <w:bookmarkEnd w:id="53"/>
            <w:r w:rsidRPr="00BB6486">
              <w:rPr>
                <w:rFonts w:ascii="Arial" w:hAnsi="Arial" w:cs="Arial"/>
                <w:color w:val="000000"/>
                <w:sz w:val="22"/>
                <w:szCs w:val="22"/>
                <w:lang w:val="es-AR"/>
              </w:rPr>
              <w:t>. Evidencia de la implementación de una reingeniería del gasto público en el Presupuesto de Egresos de la Federación de 2016 que incluya al menos: (i) revisión de los programas presupuestarios y sus estructuras, de los gastos de operación y de la inversión pública; y (ii) fusión, re-sectorización, eliminación y reducción de programas presupuestarios.</w:t>
            </w:r>
          </w:p>
        </w:tc>
        <w:tc>
          <w:tcPr>
            <w:tcW w:w="5160" w:type="dxa"/>
            <w:vAlign w:val="center"/>
          </w:tcPr>
          <w:p w:rsidR="00805AFB" w:rsidRPr="00BB6486" w:rsidRDefault="00805AFB" w:rsidP="00805AFB">
            <w:pPr>
              <w:spacing w:after="40"/>
              <w:jc w:val="both"/>
              <w:rPr>
                <w:rFonts w:ascii="Arial" w:hAnsi="Arial" w:cs="Arial"/>
                <w:sz w:val="22"/>
                <w:szCs w:val="22"/>
                <w:lang w:val="es-MX"/>
              </w:rPr>
            </w:pPr>
            <w:r w:rsidRPr="00BB6486">
              <w:rPr>
                <w:rFonts w:ascii="Arial" w:hAnsi="Arial" w:cs="Arial"/>
                <w:color w:val="000000"/>
                <w:sz w:val="22"/>
                <w:szCs w:val="22"/>
                <w:lang w:val="es-AR"/>
              </w:rPr>
              <w:t>Publicación en el Diario Oficial del Presupuesto de Egresos de la Federación que contenga  las medidas descritas e informe de consultoría independiente.</w:t>
            </w:r>
          </w:p>
        </w:tc>
      </w:tr>
    </w:tbl>
    <w:p w:rsidR="00116EA8" w:rsidRPr="00BB6486" w:rsidRDefault="00116EA8">
      <w:pPr>
        <w:rPr>
          <w:rFonts w:ascii="Arial" w:hAnsi="Arial" w:cs="Arial"/>
          <w:sz w:val="22"/>
          <w:szCs w:val="22"/>
          <w:lang w:val="es-AR"/>
        </w:rPr>
      </w:pPr>
    </w:p>
    <w:sectPr w:rsidR="00116EA8" w:rsidRPr="00BB6486" w:rsidSect="00654C43">
      <w:headerReference w:type="even" r:id="rId9"/>
      <w:headerReference w:type="default" r:id="rId10"/>
      <w:headerReference w:type="first" r:id="rId11"/>
      <w:pgSz w:w="12240" w:h="15840" w:code="1"/>
      <w:pgMar w:top="1440" w:right="960" w:bottom="1260" w:left="180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D9" w:rsidRDefault="00A20FD9">
      <w:r>
        <w:separator/>
      </w:r>
    </w:p>
  </w:endnote>
  <w:endnote w:type="continuationSeparator" w:id="0">
    <w:p w:rsidR="00A20FD9" w:rsidRDefault="00A2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D9" w:rsidRDefault="00A20FD9">
      <w:r>
        <w:separator/>
      </w:r>
    </w:p>
  </w:footnote>
  <w:footnote w:type="continuationSeparator" w:id="0">
    <w:p w:rsidR="00A20FD9" w:rsidRDefault="00A20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D7" w:rsidRDefault="00AE36D7" w:rsidP="007C3B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36D7" w:rsidRDefault="00AE36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D7" w:rsidRPr="00BB6486" w:rsidRDefault="00AE36D7" w:rsidP="00D41C57">
    <w:pPr>
      <w:pStyle w:val="Header"/>
      <w:tabs>
        <w:tab w:val="clear" w:pos="8640"/>
      </w:tabs>
      <w:jc w:val="right"/>
      <w:rPr>
        <w:rFonts w:ascii="Arial" w:hAnsi="Arial" w:cs="Arial"/>
        <w:b/>
        <w:sz w:val="22"/>
        <w:szCs w:val="22"/>
        <w:lang w:val="es-MX"/>
      </w:rPr>
    </w:pPr>
    <w:r w:rsidRPr="00BB6486">
      <w:rPr>
        <w:rFonts w:ascii="Arial" w:hAnsi="Arial" w:cs="Arial"/>
        <w:b/>
        <w:sz w:val="22"/>
        <w:szCs w:val="22"/>
        <w:lang w:val="es-MX"/>
      </w:rPr>
      <w:t xml:space="preserve">Enlace </w:t>
    </w:r>
    <w:r w:rsidR="00BB6486">
      <w:rPr>
        <w:rFonts w:ascii="Arial" w:hAnsi="Arial" w:cs="Arial"/>
        <w:b/>
        <w:sz w:val="22"/>
        <w:szCs w:val="22"/>
        <w:lang w:val="es-MX"/>
      </w:rPr>
      <w:t>E</w:t>
    </w:r>
    <w:r w:rsidRPr="00BB6486">
      <w:rPr>
        <w:rFonts w:ascii="Arial" w:hAnsi="Arial" w:cs="Arial"/>
        <w:b/>
        <w:sz w:val="22"/>
        <w:szCs w:val="22"/>
        <w:lang w:val="es-MX"/>
      </w:rPr>
      <w:t xml:space="preserve">lectrónico </w:t>
    </w:r>
    <w:r w:rsidR="00BB6486">
      <w:rPr>
        <w:rFonts w:ascii="Arial" w:hAnsi="Arial" w:cs="Arial"/>
        <w:b/>
        <w:sz w:val="22"/>
        <w:szCs w:val="22"/>
        <w:lang w:val="es-MX"/>
      </w:rPr>
      <w:t>R</w:t>
    </w:r>
    <w:r w:rsidRPr="00BB6486">
      <w:rPr>
        <w:rFonts w:ascii="Arial" w:hAnsi="Arial" w:cs="Arial"/>
        <w:b/>
        <w:sz w:val="22"/>
        <w:szCs w:val="22"/>
        <w:lang w:val="es-MX"/>
      </w:rPr>
      <w:t xml:space="preserve">equerido 3 - </w:t>
    </w:r>
    <w:r w:rsidR="00BB6486">
      <w:rPr>
        <w:rFonts w:ascii="Arial" w:hAnsi="Arial" w:cs="Arial"/>
        <w:b/>
        <w:sz w:val="22"/>
        <w:szCs w:val="22"/>
        <w:lang w:val="es-MX"/>
      </w:rPr>
      <w:t>ME</w:t>
    </w:r>
    <w:r w:rsidRPr="00BB6486">
      <w:rPr>
        <w:rFonts w:ascii="Arial" w:hAnsi="Arial" w:cs="Arial"/>
        <w:b/>
        <w:sz w:val="22"/>
        <w:szCs w:val="22"/>
        <w:lang w:val="es-MX"/>
      </w:rPr>
      <w:t>-L1</w:t>
    </w:r>
    <w:r w:rsidR="00BB6486">
      <w:rPr>
        <w:rFonts w:ascii="Arial" w:hAnsi="Arial" w:cs="Arial"/>
        <w:b/>
        <w:sz w:val="22"/>
        <w:szCs w:val="22"/>
        <w:lang w:val="es-MX"/>
      </w:rPr>
      <w:t>189</w:t>
    </w:r>
  </w:p>
  <w:p w:rsidR="00AE36D7" w:rsidRPr="00BB6486" w:rsidRDefault="00AE36D7" w:rsidP="00D41C57">
    <w:pPr>
      <w:pStyle w:val="Header"/>
      <w:tabs>
        <w:tab w:val="clear" w:pos="8640"/>
      </w:tabs>
      <w:jc w:val="right"/>
      <w:rPr>
        <w:rFonts w:ascii="Arial" w:hAnsi="Arial" w:cs="Arial"/>
        <w:sz w:val="22"/>
        <w:szCs w:val="22"/>
      </w:rPr>
    </w:pPr>
    <w:r w:rsidRPr="00BB6486">
      <w:rPr>
        <w:rFonts w:ascii="Arial" w:hAnsi="Arial" w:cs="Arial"/>
        <w:sz w:val="22"/>
        <w:szCs w:val="22"/>
      </w:rPr>
      <w:t xml:space="preserve">Página </w:t>
    </w:r>
    <w:r w:rsidRPr="00BB6486">
      <w:rPr>
        <w:rFonts w:ascii="Arial" w:hAnsi="Arial" w:cs="Arial"/>
        <w:b/>
        <w:sz w:val="22"/>
        <w:szCs w:val="22"/>
      </w:rPr>
      <w:fldChar w:fldCharType="begin"/>
    </w:r>
    <w:r w:rsidRPr="00BB6486">
      <w:rPr>
        <w:rFonts w:ascii="Arial" w:hAnsi="Arial" w:cs="Arial"/>
        <w:b/>
        <w:sz w:val="22"/>
        <w:szCs w:val="22"/>
      </w:rPr>
      <w:instrText xml:space="preserve"> PAGE </w:instrText>
    </w:r>
    <w:r w:rsidRPr="00BB6486">
      <w:rPr>
        <w:rFonts w:ascii="Arial" w:hAnsi="Arial" w:cs="Arial"/>
        <w:b/>
        <w:sz w:val="22"/>
        <w:szCs w:val="22"/>
      </w:rPr>
      <w:fldChar w:fldCharType="separate"/>
    </w:r>
    <w:r w:rsidR="00DC436E">
      <w:rPr>
        <w:rFonts w:ascii="Arial" w:hAnsi="Arial" w:cs="Arial"/>
        <w:b/>
        <w:noProof/>
        <w:sz w:val="22"/>
        <w:szCs w:val="22"/>
      </w:rPr>
      <w:t>3</w:t>
    </w:r>
    <w:r w:rsidRPr="00BB6486">
      <w:rPr>
        <w:rFonts w:ascii="Arial" w:hAnsi="Arial" w:cs="Arial"/>
        <w:b/>
        <w:sz w:val="22"/>
        <w:szCs w:val="22"/>
      </w:rPr>
      <w:fldChar w:fldCharType="end"/>
    </w:r>
    <w:r w:rsidRPr="00BB6486">
      <w:rPr>
        <w:rFonts w:ascii="Arial" w:hAnsi="Arial" w:cs="Arial"/>
        <w:sz w:val="22"/>
        <w:szCs w:val="22"/>
      </w:rPr>
      <w:t xml:space="preserve"> de </w:t>
    </w:r>
    <w:r w:rsidRPr="00BB6486">
      <w:rPr>
        <w:rFonts w:ascii="Arial" w:hAnsi="Arial" w:cs="Arial"/>
        <w:b/>
        <w:sz w:val="22"/>
        <w:szCs w:val="22"/>
      </w:rPr>
      <w:fldChar w:fldCharType="begin"/>
    </w:r>
    <w:r w:rsidRPr="00BB6486">
      <w:rPr>
        <w:rFonts w:ascii="Arial" w:hAnsi="Arial" w:cs="Arial"/>
        <w:b/>
        <w:sz w:val="22"/>
        <w:szCs w:val="22"/>
      </w:rPr>
      <w:instrText xml:space="preserve"> NUMPAGES  </w:instrText>
    </w:r>
    <w:r w:rsidRPr="00BB6486">
      <w:rPr>
        <w:rFonts w:ascii="Arial" w:hAnsi="Arial" w:cs="Arial"/>
        <w:b/>
        <w:sz w:val="22"/>
        <w:szCs w:val="22"/>
      </w:rPr>
      <w:fldChar w:fldCharType="separate"/>
    </w:r>
    <w:r w:rsidR="00DC436E">
      <w:rPr>
        <w:rFonts w:ascii="Arial" w:hAnsi="Arial" w:cs="Arial"/>
        <w:b/>
        <w:noProof/>
        <w:sz w:val="22"/>
        <w:szCs w:val="22"/>
      </w:rPr>
      <w:t>4</w:t>
    </w:r>
    <w:r w:rsidRPr="00BB6486">
      <w:rPr>
        <w:rFonts w:ascii="Arial" w:hAnsi="Arial" w:cs="Arial"/>
        <w:b/>
        <w:sz w:val="22"/>
        <w:szCs w:val="22"/>
      </w:rPr>
      <w:fldChar w:fldCharType="end"/>
    </w:r>
  </w:p>
  <w:p w:rsidR="00AE36D7" w:rsidRDefault="00AE36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D7" w:rsidRPr="00BB6486" w:rsidRDefault="00AE36D7" w:rsidP="00654C43">
    <w:pPr>
      <w:pStyle w:val="Header"/>
      <w:tabs>
        <w:tab w:val="clear" w:pos="8640"/>
      </w:tabs>
      <w:jc w:val="right"/>
      <w:rPr>
        <w:rFonts w:ascii="Arial" w:hAnsi="Arial" w:cs="Arial"/>
        <w:b/>
        <w:sz w:val="22"/>
        <w:szCs w:val="22"/>
        <w:lang w:val="es-MX"/>
      </w:rPr>
    </w:pPr>
    <w:r w:rsidRPr="00BB6486">
      <w:rPr>
        <w:rFonts w:ascii="Arial" w:hAnsi="Arial" w:cs="Arial"/>
        <w:b/>
        <w:sz w:val="22"/>
        <w:szCs w:val="22"/>
        <w:lang w:val="es-MX"/>
      </w:rPr>
      <w:t xml:space="preserve">Enlace </w:t>
    </w:r>
    <w:r w:rsidR="00BB6486">
      <w:rPr>
        <w:rFonts w:ascii="Arial" w:hAnsi="Arial" w:cs="Arial"/>
        <w:b/>
        <w:sz w:val="22"/>
        <w:szCs w:val="22"/>
        <w:lang w:val="es-MX"/>
      </w:rPr>
      <w:t>E</w:t>
    </w:r>
    <w:r w:rsidRPr="00BB6486">
      <w:rPr>
        <w:rFonts w:ascii="Arial" w:hAnsi="Arial" w:cs="Arial"/>
        <w:b/>
        <w:sz w:val="22"/>
        <w:szCs w:val="22"/>
        <w:lang w:val="es-MX"/>
      </w:rPr>
      <w:t xml:space="preserve">lectrónico </w:t>
    </w:r>
    <w:r w:rsidR="00BB6486">
      <w:rPr>
        <w:rFonts w:ascii="Arial" w:hAnsi="Arial" w:cs="Arial"/>
        <w:b/>
        <w:sz w:val="22"/>
        <w:szCs w:val="22"/>
        <w:lang w:val="es-MX"/>
      </w:rPr>
      <w:t>R</w:t>
    </w:r>
    <w:r w:rsidRPr="00BB6486">
      <w:rPr>
        <w:rFonts w:ascii="Arial" w:hAnsi="Arial" w:cs="Arial"/>
        <w:b/>
        <w:sz w:val="22"/>
        <w:szCs w:val="22"/>
        <w:lang w:val="es-MX"/>
      </w:rPr>
      <w:t xml:space="preserve">equerido </w:t>
    </w:r>
    <w:r w:rsidR="00BB6486">
      <w:rPr>
        <w:rFonts w:ascii="Arial" w:hAnsi="Arial" w:cs="Arial"/>
        <w:b/>
        <w:sz w:val="22"/>
        <w:szCs w:val="22"/>
        <w:lang w:val="es-MX"/>
      </w:rPr>
      <w:t>3</w:t>
    </w:r>
    <w:r w:rsidRPr="00BB6486">
      <w:rPr>
        <w:rFonts w:ascii="Arial" w:hAnsi="Arial" w:cs="Arial"/>
        <w:b/>
        <w:sz w:val="22"/>
        <w:szCs w:val="22"/>
        <w:lang w:val="es-MX"/>
      </w:rPr>
      <w:t xml:space="preserve"> - ME-L11</w:t>
    </w:r>
    <w:r w:rsidR="009F0773" w:rsidRPr="00BB6486">
      <w:rPr>
        <w:rFonts w:ascii="Arial" w:hAnsi="Arial" w:cs="Arial"/>
        <w:b/>
        <w:sz w:val="22"/>
        <w:szCs w:val="22"/>
        <w:lang w:val="es-MX"/>
      </w:rPr>
      <w:t>89</w:t>
    </w:r>
  </w:p>
  <w:p w:rsidR="00AE36D7" w:rsidRPr="00BB6486" w:rsidRDefault="00AE36D7" w:rsidP="00654C43">
    <w:pPr>
      <w:pStyle w:val="Header"/>
      <w:tabs>
        <w:tab w:val="clear" w:pos="8640"/>
      </w:tabs>
      <w:jc w:val="right"/>
      <w:rPr>
        <w:rFonts w:ascii="Arial" w:hAnsi="Arial" w:cs="Arial"/>
        <w:sz w:val="22"/>
        <w:szCs w:val="22"/>
      </w:rPr>
    </w:pPr>
    <w:r w:rsidRPr="00BB6486">
      <w:rPr>
        <w:rFonts w:ascii="Arial" w:hAnsi="Arial" w:cs="Arial"/>
        <w:sz w:val="22"/>
        <w:szCs w:val="22"/>
      </w:rPr>
      <w:t xml:space="preserve">Página </w:t>
    </w:r>
    <w:r w:rsidRPr="00BB6486">
      <w:rPr>
        <w:rFonts w:ascii="Arial" w:hAnsi="Arial" w:cs="Arial"/>
        <w:b/>
        <w:sz w:val="22"/>
        <w:szCs w:val="22"/>
      </w:rPr>
      <w:fldChar w:fldCharType="begin"/>
    </w:r>
    <w:r w:rsidRPr="00BB6486">
      <w:rPr>
        <w:rFonts w:ascii="Arial" w:hAnsi="Arial" w:cs="Arial"/>
        <w:b/>
        <w:sz w:val="22"/>
        <w:szCs w:val="22"/>
      </w:rPr>
      <w:instrText xml:space="preserve"> PAGE </w:instrText>
    </w:r>
    <w:r w:rsidRPr="00BB6486">
      <w:rPr>
        <w:rFonts w:ascii="Arial" w:hAnsi="Arial" w:cs="Arial"/>
        <w:b/>
        <w:sz w:val="22"/>
        <w:szCs w:val="22"/>
      </w:rPr>
      <w:fldChar w:fldCharType="separate"/>
    </w:r>
    <w:r w:rsidR="00011E17">
      <w:rPr>
        <w:rFonts w:ascii="Arial" w:hAnsi="Arial" w:cs="Arial"/>
        <w:b/>
        <w:noProof/>
        <w:sz w:val="22"/>
        <w:szCs w:val="22"/>
      </w:rPr>
      <w:t>1</w:t>
    </w:r>
    <w:r w:rsidRPr="00BB6486">
      <w:rPr>
        <w:rFonts w:ascii="Arial" w:hAnsi="Arial" w:cs="Arial"/>
        <w:b/>
        <w:sz w:val="22"/>
        <w:szCs w:val="22"/>
      </w:rPr>
      <w:fldChar w:fldCharType="end"/>
    </w:r>
    <w:r w:rsidRPr="00BB6486">
      <w:rPr>
        <w:rFonts w:ascii="Arial" w:hAnsi="Arial" w:cs="Arial"/>
        <w:sz w:val="22"/>
        <w:szCs w:val="22"/>
      </w:rPr>
      <w:t xml:space="preserve"> de </w:t>
    </w:r>
    <w:r w:rsidRPr="00BB6486">
      <w:rPr>
        <w:rFonts w:ascii="Arial" w:hAnsi="Arial" w:cs="Arial"/>
        <w:b/>
        <w:sz w:val="22"/>
        <w:szCs w:val="22"/>
      </w:rPr>
      <w:fldChar w:fldCharType="begin"/>
    </w:r>
    <w:r w:rsidRPr="00BB6486">
      <w:rPr>
        <w:rFonts w:ascii="Arial" w:hAnsi="Arial" w:cs="Arial"/>
        <w:b/>
        <w:sz w:val="22"/>
        <w:szCs w:val="22"/>
      </w:rPr>
      <w:instrText xml:space="preserve"> NUMPAGES  </w:instrText>
    </w:r>
    <w:r w:rsidRPr="00BB6486">
      <w:rPr>
        <w:rFonts w:ascii="Arial" w:hAnsi="Arial" w:cs="Arial"/>
        <w:b/>
        <w:sz w:val="22"/>
        <w:szCs w:val="22"/>
      </w:rPr>
      <w:fldChar w:fldCharType="separate"/>
    </w:r>
    <w:r w:rsidR="00011E17">
      <w:rPr>
        <w:rFonts w:ascii="Arial" w:hAnsi="Arial" w:cs="Arial"/>
        <w:b/>
        <w:noProof/>
        <w:sz w:val="22"/>
        <w:szCs w:val="22"/>
      </w:rPr>
      <w:t>1</w:t>
    </w:r>
    <w:r w:rsidRPr="00BB6486">
      <w:rPr>
        <w:rFonts w:ascii="Arial" w:hAnsi="Arial" w:cs="Arial"/>
        <w:b/>
        <w:sz w:val="22"/>
        <w:szCs w:val="22"/>
      </w:rPr>
      <w:fldChar w:fldCharType="end"/>
    </w:r>
  </w:p>
  <w:p w:rsidR="00AE36D7" w:rsidRPr="00BB6486" w:rsidRDefault="00AE36D7" w:rsidP="00654C43">
    <w:pPr>
      <w:pStyle w:val="Header"/>
      <w:tabs>
        <w:tab w:val="clear" w:pos="8640"/>
      </w:tabs>
      <w:jc w:val="right"/>
      <w:rPr>
        <w:rFonts w:ascii="Arial" w:hAnsi="Arial" w:cs="Arial"/>
        <w:sz w:val="22"/>
        <w:szCs w:val="2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E42"/>
    <w:multiLevelType w:val="hybridMultilevel"/>
    <w:tmpl w:val="AEB62D4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5B481E"/>
    <w:multiLevelType w:val="hybridMultilevel"/>
    <w:tmpl w:val="F31C0F34"/>
    <w:lvl w:ilvl="0" w:tplc="174657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3F0906"/>
    <w:multiLevelType w:val="hybridMultilevel"/>
    <w:tmpl w:val="31D0627A"/>
    <w:lvl w:ilvl="0" w:tplc="65EEC1EC">
      <w:start w:val="1"/>
      <w:numFmt w:val="lowerRoman"/>
      <w:lvlText w:val="(%1)"/>
      <w:lvlJc w:val="left"/>
      <w:pPr>
        <w:ind w:left="612" w:hanging="72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3">
    <w:nsid w:val="1F455835"/>
    <w:multiLevelType w:val="hybridMultilevel"/>
    <w:tmpl w:val="31D0627A"/>
    <w:lvl w:ilvl="0" w:tplc="65EEC1EC">
      <w:start w:val="1"/>
      <w:numFmt w:val="lowerRoman"/>
      <w:lvlText w:val="(%1)"/>
      <w:lvlJc w:val="left"/>
      <w:pPr>
        <w:ind w:left="612" w:hanging="72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4">
    <w:nsid w:val="29AC5D45"/>
    <w:multiLevelType w:val="hybridMultilevel"/>
    <w:tmpl w:val="3D962A6E"/>
    <w:lvl w:ilvl="0" w:tplc="007A7F3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F2D0E90"/>
    <w:multiLevelType w:val="hybridMultilevel"/>
    <w:tmpl w:val="82F4647E"/>
    <w:lvl w:ilvl="0" w:tplc="9252F294">
      <w:start w:val="1"/>
      <w:numFmt w:val="lowerRoman"/>
      <w:lvlText w:val="(%1)"/>
      <w:lvlJc w:val="left"/>
      <w:pPr>
        <w:ind w:left="1080" w:hanging="72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0907E5"/>
    <w:multiLevelType w:val="hybridMultilevel"/>
    <w:tmpl w:val="5060D030"/>
    <w:lvl w:ilvl="0" w:tplc="76E0E6E6">
      <w:start w:val="1"/>
      <w:numFmt w:val="low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0555BD"/>
    <w:multiLevelType w:val="hybridMultilevel"/>
    <w:tmpl w:val="83FE1F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72252E"/>
    <w:multiLevelType w:val="hybridMultilevel"/>
    <w:tmpl w:val="A59CD4AA"/>
    <w:lvl w:ilvl="0" w:tplc="99BE7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D53577"/>
    <w:multiLevelType w:val="hybridMultilevel"/>
    <w:tmpl w:val="849CFEB0"/>
    <w:lvl w:ilvl="0" w:tplc="BCB27400">
      <w:start w:val="1"/>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4BFF3A09"/>
    <w:multiLevelType w:val="hybridMultilevel"/>
    <w:tmpl w:val="A00A084A"/>
    <w:lvl w:ilvl="0" w:tplc="042082A0">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561521DC"/>
    <w:multiLevelType w:val="hybridMultilevel"/>
    <w:tmpl w:val="2A881134"/>
    <w:lvl w:ilvl="0" w:tplc="1DA24C5E">
      <w:start w:val="1"/>
      <w:numFmt w:val="lowerRoman"/>
      <w:lvlText w:val="(%1)"/>
      <w:lvlJc w:val="left"/>
      <w:pPr>
        <w:ind w:left="952" w:hanging="72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2">
    <w:nsid w:val="5707786E"/>
    <w:multiLevelType w:val="hybridMultilevel"/>
    <w:tmpl w:val="C5060370"/>
    <w:lvl w:ilvl="0" w:tplc="40FEB584">
      <w:start w:val="1"/>
      <w:numFmt w:val="decimal"/>
      <w:lvlText w:val="%1."/>
      <w:lvlJc w:val="left"/>
      <w:pPr>
        <w:ind w:left="432" w:hanging="360"/>
      </w:pPr>
      <w:rPr>
        <w:rFonts w:hint="default"/>
        <w:b w:val="0"/>
        <w:i w:val="0"/>
      </w:rPr>
    </w:lvl>
    <w:lvl w:ilvl="1" w:tplc="040A0019" w:tentative="1">
      <w:start w:val="1"/>
      <w:numFmt w:val="lowerLetter"/>
      <w:lvlText w:val="%2."/>
      <w:lvlJc w:val="left"/>
      <w:pPr>
        <w:ind w:left="1152" w:hanging="360"/>
      </w:pPr>
    </w:lvl>
    <w:lvl w:ilvl="2" w:tplc="040A001B" w:tentative="1">
      <w:start w:val="1"/>
      <w:numFmt w:val="lowerRoman"/>
      <w:lvlText w:val="%3."/>
      <w:lvlJc w:val="right"/>
      <w:pPr>
        <w:ind w:left="1872" w:hanging="180"/>
      </w:pPr>
    </w:lvl>
    <w:lvl w:ilvl="3" w:tplc="040A000F" w:tentative="1">
      <w:start w:val="1"/>
      <w:numFmt w:val="decimal"/>
      <w:lvlText w:val="%4."/>
      <w:lvlJc w:val="left"/>
      <w:pPr>
        <w:ind w:left="2592" w:hanging="360"/>
      </w:pPr>
    </w:lvl>
    <w:lvl w:ilvl="4" w:tplc="040A0019" w:tentative="1">
      <w:start w:val="1"/>
      <w:numFmt w:val="lowerLetter"/>
      <w:lvlText w:val="%5."/>
      <w:lvlJc w:val="left"/>
      <w:pPr>
        <w:ind w:left="3312" w:hanging="360"/>
      </w:pPr>
    </w:lvl>
    <w:lvl w:ilvl="5" w:tplc="040A001B" w:tentative="1">
      <w:start w:val="1"/>
      <w:numFmt w:val="lowerRoman"/>
      <w:lvlText w:val="%6."/>
      <w:lvlJc w:val="right"/>
      <w:pPr>
        <w:ind w:left="4032" w:hanging="180"/>
      </w:pPr>
    </w:lvl>
    <w:lvl w:ilvl="6" w:tplc="040A000F" w:tentative="1">
      <w:start w:val="1"/>
      <w:numFmt w:val="decimal"/>
      <w:lvlText w:val="%7."/>
      <w:lvlJc w:val="left"/>
      <w:pPr>
        <w:ind w:left="4752" w:hanging="360"/>
      </w:pPr>
    </w:lvl>
    <w:lvl w:ilvl="7" w:tplc="040A0019" w:tentative="1">
      <w:start w:val="1"/>
      <w:numFmt w:val="lowerLetter"/>
      <w:lvlText w:val="%8."/>
      <w:lvlJc w:val="left"/>
      <w:pPr>
        <w:ind w:left="5472" w:hanging="360"/>
      </w:pPr>
    </w:lvl>
    <w:lvl w:ilvl="8" w:tplc="040A001B" w:tentative="1">
      <w:start w:val="1"/>
      <w:numFmt w:val="lowerRoman"/>
      <w:lvlText w:val="%9."/>
      <w:lvlJc w:val="right"/>
      <w:pPr>
        <w:ind w:left="6192" w:hanging="180"/>
      </w:pPr>
    </w:lvl>
  </w:abstractNum>
  <w:abstractNum w:abstractNumId="13">
    <w:nsid w:val="60032212"/>
    <w:multiLevelType w:val="hybridMultilevel"/>
    <w:tmpl w:val="5060D030"/>
    <w:lvl w:ilvl="0" w:tplc="76E0E6E6">
      <w:start w:val="1"/>
      <w:numFmt w:val="low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0A688C"/>
    <w:multiLevelType w:val="hybridMultilevel"/>
    <w:tmpl w:val="7A4EA604"/>
    <w:lvl w:ilvl="0" w:tplc="78B0996E">
      <w:start w:val="9"/>
      <w:numFmt w:val="decimal"/>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15">
    <w:nsid w:val="692D20C4"/>
    <w:multiLevelType w:val="hybridMultilevel"/>
    <w:tmpl w:val="289A288E"/>
    <w:lvl w:ilvl="0" w:tplc="2786BB3E">
      <w:start w:val="1"/>
      <w:numFmt w:val="low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E3B92"/>
    <w:multiLevelType w:val="hybridMultilevel"/>
    <w:tmpl w:val="4BECF0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B525E7"/>
    <w:multiLevelType w:val="hybridMultilevel"/>
    <w:tmpl w:val="5060D030"/>
    <w:lvl w:ilvl="0" w:tplc="76E0E6E6">
      <w:start w:val="1"/>
      <w:numFmt w:val="lowerRoman"/>
      <w:lvlText w:val="(%1)"/>
      <w:lvlJc w:val="left"/>
      <w:pPr>
        <w:ind w:left="972" w:hanging="720"/>
      </w:pPr>
      <w:rPr>
        <w:rFonts w:hint="default"/>
        <w:b w:val="0"/>
        <w:i w:val="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
    <w:nsid w:val="7F292061"/>
    <w:multiLevelType w:val="hybridMultilevel"/>
    <w:tmpl w:val="7F4E5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16"/>
  </w:num>
  <w:num w:numId="5">
    <w:abstractNumId w:val="15"/>
  </w:num>
  <w:num w:numId="6">
    <w:abstractNumId w:val="7"/>
  </w:num>
  <w:num w:numId="7">
    <w:abstractNumId w:val="18"/>
  </w:num>
  <w:num w:numId="8">
    <w:abstractNumId w:val="8"/>
  </w:num>
  <w:num w:numId="9">
    <w:abstractNumId w:val="11"/>
  </w:num>
  <w:num w:numId="10">
    <w:abstractNumId w:val="5"/>
  </w:num>
  <w:num w:numId="11">
    <w:abstractNumId w:val="9"/>
  </w:num>
  <w:num w:numId="12">
    <w:abstractNumId w:val="13"/>
  </w:num>
  <w:num w:numId="13">
    <w:abstractNumId w:val="6"/>
  </w:num>
  <w:num w:numId="14">
    <w:abstractNumId w:val="3"/>
  </w:num>
  <w:num w:numId="15">
    <w:abstractNumId w:val="17"/>
  </w:num>
  <w:num w:numId="16">
    <w:abstractNumId w:val="2"/>
  </w:num>
  <w:num w:numId="17">
    <w:abstractNumId w:val="0"/>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90"/>
    <w:rsid w:val="000019DC"/>
    <w:rsid w:val="00002410"/>
    <w:rsid w:val="00004BFA"/>
    <w:rsid w:val="00004E12"/>
    <w:rsid w:val="00007519"/>
    <w:rsid w:val="00010BB0"/>
    <w:rsid w:val="00011E17"/>
    <w:rsid w:val="00011E47"/>
    <w:rsid w:val="000120C2"/>
    <w:rsid w:val="000120C5"/>
    <w:rsid w:val="00012F74"/>
    <w:rsid w:val="0001365B"/>
    <w:rsid w:val="000143D1"/>
    <w:rsid w:val="00014A34"/>
    <w:rsid w:val="00016BFC"/>
    <w:rsid w:val="00017704"/>
    <w:rsid w:val="000244EA"/>
    <w:rsid w:val="00024C87"/>
    <w:rsid w:val="00027B80"/>
    <w:rsid w:val="0003015F"/>
    <w:rsid w:val="00034E3A"/>
    <w:rsid w:val="00037124"/>
    <w:rsid w:val="00037B77"/>
    <w:rsid w:val="0004001D"/>
    <w:rsid w:val="000421CC"/>
    <w:rsid w:val="00043D42"/>
    <w:rsid w:val="00045677"/>
    <w:rsid w:val="00045F73"/>
    <w:rsid w:val="00047687"/>
    <w:rsid w:val="000525F8"/>
    <w:rsid w:val="00052E1B"/>
    <w:rsid w:val="0005539C"/>
    <w:rsid w:val="00055481"/>
    <w:rsid w:val="0005619E"/>
    <w:rsid w:val="00056775"/>
    <w:rsid w:val="0006054C"/>
    <w:rsid w:val="0006201C"/>
    <w:rsid w:val="00065DDD"/>
    <w:rsid w:val="000668A8"/>
    <w:rsid w:val="00067D8C"/>
    <w:rsid w:val="00070499"/>
    <w:rsid w:val="00070C55"/>
    <w:rsid w:val="00070C90"/>
    <w:rsid w:val="00071122"/>
    <w:rsid w:val="00073EB1"/>
    <w:rsid w:val="00074BC0"/>
    <w:rsid w:val="00074FF9"/>
    <w:rsid w:val="00077D5E"/>
    <w:rsid w:val="0008005C"/>
    <w:rsid w:val="0008263A"/>
    <w:rsid w:val="00082A00"/>
    <w:rsid w:val="00082EF0"/>
    <w:rsid w:val="000838A7"/>
    <w:rsid w:val="00083D93"/>
    <w:rsid w:val="0008457A"/>
    <w:rsid w:val="00084D86"/>
    <w:rsid w:val="000865B2"/>
    <w:rsid w:val="00093C7C"/>
    <w:rsid w:val="00096CF9"/>
    <w:rsid w:val="00097E95"/>
    <w:rsid w:val="000A19D0"/>
    <w:rsid w:val="000A22B8"/>
    <w:rsid w:val="000A5F2F"/>
    <w:rsid w:val="000A7F1B"/>
    <w:rsid w:val="000B267D"/>
    <w:rsid w:val="000B2890"/>
    <w:rsid w:val="000B53A5"/>
    <w:rsid w:val="000B5D10"/>
    <w:rsid w:val="000C012C"/>
    <w:rsid w:val="000C3A98"/>
    <w:rsid w:val="000C4E36"/>
    <w:rsid w:val="000D349E"/>
    <w:rsid w:val="000D3AFD"/>
    <w:rsid w:val="000D596E"/>
    <w:rsid w:val="000E6E24"/>
    <w:rsid w:val="000F083A"/>
    <w:rsid w:val="000F2CB2"/>
    <w:rsid w:val="000F3EF5"/>
    <w:rsid w:val="000F67BF"/>
    <w:rsid w:val="000F7A02"/>
    <w:rsid w:val="001011B0"/>
    <w:rsid w:val="00102D80"/>
    <w:rsid w:val="00106492"/>
    <w:rsid w:val="0010718B"/>
    <w:rsid w:val="001077CF"/>
    <w:rsid w:val="00107BC5"/>
    <w:rsid w:val="001102B1"/>
    <w:rsid w:val="001108EB"/>
    <w:rsid w:val="00111664"/>
    <w:rsid w:val="0011297A"/>
    <w:rsid w:val="0011410C"/>
    <w:rsid w:val="001156D4"/>
    <w:rsid w:val="00116EA8"/>
    <w:rsid w:val="001206F4"/>
    <w:rsid w:val="00121BFF"/>
    <w:rsid w:val="00121F3C"/>
    <w:rsid w:val="0012226D"/>
    <w:rsid w:val="001235FB"/>
    <w:rsid w:val="00124799"/>
    <w:rsid w:val="001251DF"/>
    <w:rsid w:val="00126620"/>
    <w:rsid w:val="00126787"/>
    <w:rsid w:val="00127155"/>
    <w:rsid w:val="00131F87"/>
    <w:rsid w:val="00132437"/>
    <w:rsid w:val="00134944"/>
    <w:rsid w:val="00137531"/>
    <w:rsid w:val="001410AC"/>
    <w:rsid w:val="001478E6"/>
    <w:rsid w:val="001547D3"/>
    <w:rsid w:val="00156AE3"/>
    <w:rsid w:val="00166C92"/>
    <w:rsid w:val="0016713C"/>
    <w:rsid w:val="001706A6"/>
    <w:rsid w:val="00170DB2"/>
    <w:rsid w:val="00172ABD"/>
    <w:rsid w:val="00173B31"/>
    <w:rsid w:val="00173F48"/>
    <w:rsid w:val="00176AA5"/>
    <w:rsid w:val="00176E1F"/>
    <w:rsid w:val="00177B4F"/>
    <w:rsid w:val="00180467"/>
    <w:rsid w:val="00180988"/>
    <w:rsid w:val="0018116D"/>
    <w:rsid w:val="00186623"/>
    <w:rsid w:val="00187B45"/>
    <w:rsid w:val="001955C7"/>
    <w:rsid w:val="001967F2"/>
    <w:rsid w:val="0019710D"/>
    <w:rsid w:val="0019749D"/>
    <w:rsid w:val="00197972"/>
    <w:rsid w:val="001A2F2F"/>
    <w:rsid w:val="001A3AF9"/>
    <w:rsid w:val="001A4C6B"/>
    <w:rsid w:val="001B2107"/>
    <w:rsid w:val="001B362B"/>
    <w:rsid w:val="001B3662"/>
    <w:rsid w:val="001B420D"/>
    <w:rsid w:val="001B6848"/>
    <w:rsid w:val="001B79D8"/>
    <w:rsid w:val="001C1AF6"/>
    <w:rsid w:val="001C33F8"/>
    <w:rsid w:val="001D00A2"/>
    <w:rsid w:val="001D1587"/>
    <w:rsid w:val="001D40FD"/>
    <w:rsid w:val="001D5398"/>
    <w:rsid w:val="001E008E"/>
    <w:rsid w:val="001E0225"/>
    <w:rsid w:val="001E0976"/>
    <w:rsid w:val="001E1BBD"/>
    <w:rsid w:val="001E2DAA"/>
    <w:rsid w:val="001E42FE"/>
    <w:rsid w:val="001E48A7"/>
    <w:rsid w:val="001E510F"/>
    <w:rsid w:val="001E7DF0"/>
    <w:rsid w:val="001F1E9A"/>
    <w:rsid w:val="001F2472"/>
    <w:rsid w:val="001F7A2A"/>
    <w:rsid w:val="001F7DAC"/>
    <w:rsid w:val="00200291"/>
    <w:rsid w:val="00201555"/>
    <w:rsid w:val="0020425E"/>
    <w:rsid w:val="00204B02"/>
    <w:rsid w:val="002078B3"/>
    <w:rsid w:val="00211520"/>
    <w:rsid w:val="0021462C"/>
    <w:rsid w:val="00214E03"/>
    <w:rsid w:val="0021597D"/>
    <w:rsid w:val="002164BD"/>
    <w:rsid w:val="002179BD"/>
    <w:rsid w:val="00225D32"/>
    <w:rsid w:val="00230248"/>
    <w:rsid w:val="00230318"/>
    <w:rsid w:val="0023114C"/>
    <w:rsid w:val="00231380"/>
    <w:rsid w:val="00233650"/>
    <w:rsid w:val="00236DA7"/>
    <w:rsid w:val="00237C35"/>
    <w:rsid w:val="00242A27"/>
    <w:rsid w:val="00246917"/>
    <w:rsid w:val="0024716B"/>
    <w:rsid w:val="00247286"/>
    <w:rsid w:val="002507AF"/>
    <w:rsid w:val="00251C36"/>
    <w:rsid w:val="00255886"/>
    <w:rsid w:val="0025696C"/>
    <w:rsid w:val="002572D7"/>
    <w:rsid w:val="002637AF"/>
    <w:rsid w:val="00266008"/>
    <w:rsid w:val="00266664"/>
    <w:rsid w:val="002675CF"/>
    <w:rsid w:val="002716EF"/>
    <w:rsid w:val="00271922"/>
    <w:rsid w:val="00271B49"/>
    <w:rsid w:val="00272333"/>
    <w:rsid w:val="002726AE"/>
    <w:rsid w:val="00273110"/>
    <w:rsid w:val="00275A9D"/>
    <w:rsid w:val="00275DB8"/>
    <w:rsid w:val="00275EAB"/>
    <w:rsid w:val="00276865"/>
    <w:rsid w:val="00276CC9"/>
    <w:rsid w:val="00280F0B"/>
    <w:rsid w:val="0028242E"/>
    <w:rsid w:val="00285EA7"/>
    <w:rsid w:val="0028609B"/>
    <w:rsid w:val="00286D25"/>
    <w:rsid w:val="002941A0"/>
    <w:rsid w:val="0029555A"/>
    <w:rsid w:val="00295DC9"/>
    <w:rsid w:val="002A2B81"/>
    <w:rsid w:val="002A2E0D"/>
    <w:rsid w:val="002A340E"/>
    <w:rsid w:val="002A5578"/>
    <w:rsid w:val="002A72CA"/>
    <w:rsid w:val="002B1B82"/>
    <w:rsid w:val="002B4A10"/>
    <w:rsid w:val="002B5313"/>
    <w:rsid w:val="002B5550"/>
    <w:rsid w:val="002B699F"/>
    <w:rsid w:val="002B6C01"/>
    <w:rsid w:val="002C100C"/>
    <w:rsid w:val="002C29E7"/>
    <w:rsid w:val="002C5FB5"/>
    <w:rsid w:val="002D46E5"/>
    <w:rsid w:val="002D70B8"/>
    <w:rsid w:val="002D74F6"/>
    <w:rsid w:val="002D759D"/>
    <w:rsid w:val="002E09E1"/>
    <w:rsid w:val="002E3941"/>
    <w:rsid w:val="002F04BD"/>
    <w:rsid w:val="002F34BD"/>
    <w:rsid w:val="0030461C"/>
    <w:rsid w:val="00305D6B"/>
    <w:rsid w:val="00307496"/>
    <w:rsid w:val="00307676"/>
    <w:rsid w:val="003105CA"/>
    <w:rsid w:val="00311E73"/>
    <w:rsid w:val="00312525"/>
    <w:rsid w:val="00313CD0"/>
    <w:rsid w:val="00314D67"/>
    <w:rsid w:val="00314E63"/>
    <w:rsid w:val="00315955"/>
    <w:rsid w:val="003164C6"/>
    <w:rsid w:val="003173AD"/>
    <w:rsid w:val="00317AE3"/>
    <w:rsid w:val="00321B92"/>
    <w:rsid w:val="00322DC1"/>
    <w:rsid w:val="003269BC"/>
    <w:rsid w:val="00326DB8"/>
    <w:rsid w:val="00330C69"/>
    <w:rsid w:val="00331088"/>
    <w:rsid w:val="00332B51"/>
    <w:rsid w:val="00332C29"/>
    <w:rsid w:val="0033694D"/>
    <w:rsid w:val="00336D99"/>
    <w:rsid w:val="00337A19"/>
    <w:rsid w:val="003406A2"/>
    <w:rsid w:val="0034114D"/>
    <w:rsid w:val="00341FD9"/>
    <w:rsid w:val="0034379E"/>
    <w:rsid w:val="00351AB3"/>
    <w:rsid w:val="00351CC9"/>
    <w:rsid w:val="00351E76"/>
    <w:rsid w:val="00355264"/>
    <w:rsid w:val="0035528E"/>
    <w:rsid w:val="00356A16"/>
    <w:rsid w:val="00356D58"/>
    <w:rsid w:val="003573E5"/>
    <w:rsid w:val="00360BB9"/>
    <w:rsid w:val="00360BD6"/>
    <w:rsid w:val="0036157B"/>
    <w:rsid w:val="00363B48"/>
    <w:rsid w:val="00364B94"/>
    <w:rsid w:val="00365A5C"/>
    <w:rsid w:val="0036639F"/>
    <w:rsid w:val="003667B4"/>
    <w:rsid w:val="00370199"/>
    <w:rsid w:val="00370C61"/>
    <w:rsid w:val="00374160"/>
    <w:rsid w:val="0037545A"/>
    <w:rsid w:val="00375575"/>
    <w:rsid w:val="00376826"/>
    <w:rsid w:val="00377ABE"/>
    <w:rsid w:val="00387002"/>
    <w:rsid w:val="00390A06"/>
    <w:rsid w:val="00390B66"/>
    <w:rsid w:val="00391A70"/>
    <w:rsid w:val="003940C9"/>
    <w:rsid w:val="003958A8"/>
    <w:rsid w:val="00395DCC"/>
    <w:rsid w:val="003968F9"/>
    <w:rsid w:val="0039700B"/>
    <w:rsid w:val="003A01B1"/>
    <w:rsid w:val="003A1AED"/>
    <w:rsid w:val="003A457D"/>
    <w:rsid w:val="003A5EB6"/>
    <w:rsid w:val="003A69ED"/>
    <w:rsid w:val="003A7300"/>
    <w:rsid w:val="003B036C"/>
    <w:rsid w:val="003B1A0B"/>
    <w:rsid w:val="003B1F93"/>
    <w:rsid w:val="003B32A2"/>
    <w:rsid w:val="003B3EBD"/>
    <w:rsid w:val="003B4385"/>
    <w:rsid w:val="003B5053"/>
    <w:rsid w:val="003B531E"/>
    <w:rsid w:val="003B6155"/>
    <w:rsid w:val="003B622F"/>
    <w:rsid w:val="003C0620"/>
    <w:rsid w:val="003C5502"/>
    <w:rsid w:val="003C5D00"/>
    <w:rsid w:val="003C70F3"/>
    <w:rsid w:val="003D16BA"/>
    <w:rsid w:val="003D447D"/>
    <w:rsid w:val="003D48E1"/>
    <w:rsid w:val="003D61C4"/>
    <w:rsid w:val="003D657D"/>
    <w:rsid w:val="003D6F2D"/>
    <w:rsid w:val="003D7A45"/>
    <w:rsid w:val="003D7B0C"/>
    <w:rsid w:val="003E2592"/>
    <w:rsid w:val="003E5739"/>
    <w:rsid w:val="003E5954"/>
    <w:rsid w:val="003E608F"/>
    <w:rsid w:val="003E6169"/>
    <w:rsid w:val="003F1A98"/>
    <w:rsid w:val="003F415D"/>
    <w:rsid w:val="003F68FE"/>
    <w:rsid w:val="003F79E0"/>
    <w:rsid w:val="003F7B4C"/>
    <w:rsid w:val="004011A0"/>
    <w:rsid w:val="00401A56"/>
    <w:rsid w:val="0040374B"/>
    <w:rsid w:val="00403BCC"/>
    <w:rsid w:val="00403C1A"/>
    <w:rsid w:val="00403F80"/>
    <w:rsid w:val="00414F90"/>
    <w:rsid w:val="00415F8A"/>
    <w:rsid w:val="004227CA"/>
    <w:rsid w:val="00423933"/>
    <w:rsid w:val="00423F5D"/>
    <w:rsid w:val="00424434"/>
    <w:rsid w:val="0042747E"/>
    <w:rsid w:val="004278F4"/>
    <w:rsid w:val="00431BDB"/>
    <w:rsid w:val="00433490"/>
    <w:rsid w:val="0043414A"/>
    <w:rsid w:val="00434151"/>
    <w:rsid w:val="0043466D"/>
    <w:rsid w:val="004351A9"/>
    <w:rsid w:val="00436F59"/>
    <w:rsid w:val="00437D94"/>
    <w:rsid w:val="00450B05"/>
    <w:rsid w:val="00451889"/>
    <w:rsid w:val="00451B08"/>
    <w:rsid w:val="00452E22"/>
    <w:rsid w:val="00457EF2"/>
    <w:rsid w:val="00460C50"/>
    <w:rsid w:val="004622D3"/>
    <w:rsid w:val="0046370A"/>
    <w:rsid w:val="00464529"/>
    <w:rsid w:val="00464A18"/>
    <w:rsid w:val="00466F30"/>
    <w:rsid w:val="00467986"/>
    <w:rsid w:val="004707C4"/>
    <w:rsid w:val="004709D7"/>
    <w:rsid w:val="00472F74"/>
    <w:rsid w:val="004732B3"/>
    <w:rsid w:val="00474763"/>
    <w:rsid w:val="00474F5A"/>
    <w:rsid w:val="0047653F"/>
    <w:rsid w:val="00476B50"/>
    <w:rsid w:val="00477398"/>
    <w:rsid w:val="00486E25"/>
    <w:rsid w:val="00486F65"/>
    <w:rsid w:val="0048796C"/>
    <w:rsid w:val="00490CF2"/>
    <w:rsid w:val="004935FA"/>
    <w:rsid w:val="0049412A"/>
    <w:rsid w:val="004943AB"/>
    <w:rsid w:val="00495A30"/>
    <w:rsid w:val="00496075"/>
    <w:rsid w:val="00496765"/>
    <w:rsid w:val="004A10E9"/>
    <w:rsid w:val="004A2093"/>
    <w:rsid w:val="004A2F0C"/>
    <w:rsid w:val="004A5886"/>
    <w:rsid w:val="004A5F96"/>
    <w:rsid w:val="004A6EB1"/>
    <w:rsid w:val="004B1AE0"/>
    <w:rsid w:val="004B3318"/>
    <w:rsid w:val="004B39FC"/>
    <w:rsid w:val="004B3F20"/>
    <w:rsid w:val="004B589C"/>
    <w:rsid w:val="004B5BE1"/>
    <w:rsid w:val="004B6747"/>
    <w:rsid w:val="004B7A61"/>
    <w:rsid w:val="004C37EC"/>
    <w:rsid w:val="004C518F"/>
    <w:rsid w:val="004C529A"/>
    <w:rsid w:val="004C7851"/>
    <w:rsid w:val="004D05A1"/>
    <w:rsid w:val="004D272D"/>
    <w:rsid w:val="004D4AE4"/>
    <w:rsid w:val="004D549F"/>
    <w:rsid w:val="004E0F95"/>
    <w:rsid w:val="004E1289"/>
    <w:rsid w:val="004E2689"/>
    <w:rsid w:val="004E45F2"/>
    <w:rsid w:val="004E4B30"/>
    <w:rsid w:val="004E6879"/>
    <w:rsid w:val="004E7055"/>
    <w:rsid w:val="004E7CC7"/>
    <w:rsid w:val="004E7D70"/>
    <w:rsid w:val="004F084C"/>
    <w:rsid w:val="004F21B5"/>
    <w:rsid w:val="004F4662"/>
    <w:rsid w:val="005006AB"/>
    <w:rsid w:val="0050216A"/>
    <w:rsid w:val="00506903"/>
    <w:rsid w:val="005074F1"/>
    <w:rsid w:val="005076EC"/>
    <w:rsid w:val="005106A5"/>
    <w:rsid w:val="005119DE"/>
    <w:rsid w:val="0051254A"/>
    <w:rsid w:val="00513A13"/>
    <w:rsid w:val="005150D2"/>
    <w:rsid w:val="0051679D"/>
    <w:rsid w:val="00516B86"/>
    <w:rsid w:val="00521E4B"/>
    <w:rsid w:val="005267FE"/>
    <w:rsid w:val="00530E0F"/>
    <w:rsid w:val="00535483"/>
    <w:rsid w:val="00536425"/>
    <w:rsid w:val="00536659"/>
    <w:rsid w:val="00537F3A"/>
    <w:rsid w:val="005431A2"/>
    <w:rsid w:val="005449F2"/>
    <w:rsid w:val="00545622"/>
    <w:rsid w:val="00546762"/>
    <w:rsid w:val="00550CAE"/>
    <w:rsid w:val="00551E02"/>
    <w:rsid w:val="00553F88"/>
    <w:rsid w:val="0055677F"/>
    <w:rsid w:val="005607F1"/>
    <w:rsid w:val="005678ED"/>
    <w:rsid w:val="00571292"/>
    <w:rsid w:val="00573628"/>
    <w:rsid w:val="005741B8"/>
    <w:rsid w:val="00574DE7"/>
    <w:rsid w:val="00574F3E"/>
    <w:rsid w:val="00575E2B"/>
    <w:rsid w:val="0057687B"/>
    <w:rsid w:val="00580982"/>
    <w:rsid w:val="005822DE"/>
    <w:rsid w:val="005850D2"/>
    <w:rsid w:val="00587104"/>
    <w:rsid w:val="00587163"/>
    <w:rsid w:val="00596544"/>
    <w:rsid w:val="005A06D7"/>
    <w:rsid w:val="005A0C7F"/>
    <w:rsid w:val="005A0DDF"/>
    <w:rsid w:val="005A1AA3"/>
    <w:rsid w:val="005A47AD"/>
    <w:rsid w:val="005A5A4B"/>
    <w:rsid w:val="005A7B29"/>
    <w:rsid w:val="005B144D"/>
    <w:rsid w:val="005B1AA2"/>
    <w:rsid w:val="005B2FF1"/>
    <w:rsid w:val="005B7080"/>
    <w:rsid w:val="005B7F7C"/>
    <w:rsid w:val="005C2E7D"/>
    <w:rsid w:val="005C3007"/>
    <w:rsid w:val="005C35CB"/>
    <w:rsid w:val="005D2F6A"/>
    <w:rsid w:val="005D55DF"/>
    <w:rsid w:val="005D59C8"/>
    <w:rsid w:val="005D71B2"/>
    <w:rsid w:val="005E1091"/>
    <w:rsid w:val="005E1818"/>
    <w:rsid w:val="005F127E"/>
    <w:rsid w:val="005F1DB5"/>
    <w:rsid w:val="005F1EFD"/>
    <w:rsid w:val="005F1FC6"/>
    <w:rsid w:val="005F3010"/>
    <w:rsid w:val="005F397B"/>
    <w:rsid w:val="005F6AD6"/>
    <w:rsid w:val="00601CB6"/>
    <w:rsid w:val="00602590"/>
    <w:rsid w:val="00603F6A"/>
    <w:rsid w:val="0060508A"/>
    <w:rsid w:val="0060537F"/>
    <w:rsid w:val="00606755"/>
    <w:rsid w:val="0061714C"/>
    <w:rsid w:val="006171B8"/>
    <w:rsid w:val="006172A1"/>
    <w:rsid w:val="00617C21"/>
    <w:rsid w:val="00621510"/>
    <w:rsid w:val="00627290"/>
    <w:rsid w:val="00627A92"/>
    <w:rsid w:val="00633FDD"/>
    <w:rsid w:val="006340DF"/>
    <w:rsid w:val="0063432D"/>
    <w:rsid w:val="00634858"/>
    <w:rsid w:val="00635BA5"/>
    <w:rsid w:val="00641941"/>
    <w:rsid w:val="00642E78"/>
    <w:rsid w:val="00643EE1"/>
    <w:rsid w:val="006465E9"/>
    <w:rsid w:val="00650440"/>
    <w:rsid w:val="00654C43"/>
    <w:rsid w:val="006609E8"/>
    <w:rsid w:val="0066329D"/>
    <w:rsid w:val="00666E72"/>
    <w:rsid w:val="00672169"/>
    <w:rsid w:val="006732A0"/>
    <w:rsid w:val="00675D27"/>
    <w:rsid w:val="00677647"/>
    <w:rsid w:val="00687A7A"/>
    <w:rsid w:val="00687E33"/>
    <w:rsid w:val="00687FA1"/>
    <w:rsid w:val="00690C27"/>
    <w:rsid w:val="00690EFE"/>
    <w:rsid w:val="006916B9"/>
    <w:rsid w:val="0069183D"/>
    <w:rsid w:val="00691CAE"/>
    <w:rsid w:val="00695823"/>
    <w:rsid w:val="006972E9"/>
    <w:rsid w:val="006A03F2"/>
    <w:rsid w:val="006A1E4F"/>
    <w:rsid w:val="006A46FA"/>
    <w:rsid w:val="006A4F64"/>
    <w:rsid w:val="006A6734"/>
    <w:rsid w:val="006A6A7A"/>
    <w:rsid w:val="006A7CA2"/>
    <w:rsid w:val="006B4534"/>
    <w:rsid w:val="006B56AE"/>
    <w:rsid w:val="006B5E92"/>
    <w:rsid w:val="006B778A"/>
    <w:rsid w:val="006C4AFE"/>
    <w:rsid w:val="006C5935"/>
    <w:rsid w:val="006C6864"/>
    <w:rsid w:val="006D320B"/>
    <w:rsid w:val="006D4D2D"/>
    <w:rsid w:val="006D4D40"/>
    <w:rsid w:val="006D58F3"/>
    <w:rsid w:val="006D5B55"/>
    <w:rsid w:val="006D79AA"/>
    <w:rsid w:val="006D7A8C"/>
    <w:rsid w:val="006E38D2"/>
    <w:rsid w:val="006E5568"/>
    <w:rsid w:val="006F54BC"/>
    <w:rsid w:val="006F69A4"/>
    <w:rsid w:val="006F6D89"/>
    <w:rsid w:val="006F7239"/>
    <w:rsid w:val="006F7BB8"/>
    <w:rsid w:val="0070121A"/>
    <w:rsid w:val="007060FE"/>
    <w:rsid w:val="007103B8"/>
    <w:rsid w:val="00710B37"/>
    <w:rsid w:val="00712F79"/>
    <w:rsid w:val="007133AE"/>
    <w:rsid w:val="007136B4"/>
    <w:rsid w:val="00715E33"/>
    <w:rsid w:val="00715E6F"/>
    <w:rsid w:val="007173AE"/>
    <w:rsid w:val="0071771F"/>
    <w:rsid w:val="00720FC6"/>
    <w:rsid w:val="007235C6"/>
    <w:rsid w:val="0072482C"/>
    <w:rsid w:val="007256A4"/>
    <w:rsid w:val="00726D73"/>
    <w:rsid w:val="00727D41"/>
    <w:rsid w:val="00733517"/>
    <w:rsid w:val="007374F4"/>
    <w:rsid w:val="007423F1"/>
    <w:rsid w:val="00744503"/>
    <w:rsid w:val="00744B7F"/>
    <w:rsid w:val="00745277"/>
    <w:rsid w:val="00750366"/>
    <w:rsid w:val="00751811"/>
    <w:rsid w:val="007523E7"/>
    <w:rsid w:val="00754236"/>
    <w:rsid w:val="00756031"/>
    <w:rsid w:val="00760500"/>
    <w:rsid w:val="00763175"/>
    <w:rsid w:val="00763499"/>
    <w:rsid w:val="00763716"/>
    <w:rsid w:val="00764110"/>
    <w:rsid w:val="007643FA"/>
    <w:rsid w:val="007651BC"/>
    <w:rsid w:val="00766498"/>
    <w:rsid w:val="0077295A"/>
    <w:rsid w:val="00773A34"/>
    <w:rsid w:val="007742F2"/>
    <w:rsid w:val="00776299"/>
    <w:rsid w:val="00776B76"/>
    <w:rsid w:val="00776E0E"/>
    <w:rsid w:val="00777903"/>
    <w:rsid w:val="00782712"/>
    <w:rsid w:val="007829A2"/>
    <w:rsid w:val="0078554B"/>
    <w:rsid w:val="007866F3"/>
    <w:rsid w:val="0078793E"/>
    <w:rsid w:val="00795713"/>
    <w:rsid w:val="0079707D"/>
    <w:rsid w:val="007970E5"/>
    <w:rsid w:val="007976DF"/>
    <w:rsid w:val="00797B3F"/>
    <w:rsid w:val="00797F69"/>
    <w:rsid w:val="007A0F94"/>
    <w:rsid w:val="007A1F55"/>
    <w:rsid w:val="007A4E1F"/>
    <w:rsid w:val="007A6B62"/>
    <w:rsid w:val="007A7DE1"/>
    <w:rsid w:val="007B199B"/>
    <w:rsid w:val="007B1AD1"/>
    <w:rsid w:val="007B1E32"/>
    <w:rsid w:val="007C0EB0"/>
    <w:rsid w:val="007C14DA"/>
    <w:rsid w:val="007C23C0"/>
    <w:rsid w:val="007C3B90"/>
    <w:rsid w:val="007D4ED7"/>
    <w:rsid w:val="007E1932"/>
    <w:rsid w:val="007E29B1"/>
    <w:rsid w:val="007E2A6C"/>
    <w:rsid w:val="007E4384"/>
    <w:rsid w:val="007E651B"/>
    <w:rsid w:val="007F0F52"/>
    <w:rsid w:val="007F5073"/>
    <w:rsid w:val="007F6064"/>
    <w:rsid w:val="007F6303"/>
    <w:rsid w:val="007F7EB4"/>
    <w:rsid w:val="00802120"/>
    <w:rsid w:val="00804C35"/>
    <w:rsid w:val="00804F9C"/>
    <w:rsid w:val="00805AFB"/>
    <w:rsid w:val="00805DC2"/>
    <w:rsid w:val="00805F79"/>
    <w:rsid w:val="00810A9D"/>
    <w:rsid w:val="008132AC"/>
    <w:rsid w:val="0082186C"/>
    <w:rsid w:val="0082203C"/>
    <w:rsid w:val="00822DC6"/>
    <w:rsid w:val="0082319E"/>
    <w:rsid w:val="00824967"/>
    <w:rsid w:val="00826637"/>
    <w:rsid w:val="00830F95"/>
    <w:rsid w:val="0083297C"/>
    <w:rsid w:val="00833D51"/>
    <w:rsid w:val="00834357"/>
    <w:rsid w:val="008363DF"/>
    <w:rsid w:val="0084083F"/>
    <w:rsid w:val="00840C8C"/>
    <w:rsid w:val="008414FB"/>
    <w:rsid w:val="008427BB"/>
    <w:rsid w:val="008441FD"/>
    <w:rsid w:val="008444DA"/>
    <w:rsid w:val="00844F12"/>
    <w:rsid w:val="00845F78"/>
    <w:rsid w:val="0084630A"/>
    <w:rsid w:val="00846E25"/>
    <w:rsid w:val="00846F5D"/>
    <w:rsid w:val="00847B56"/>
    <w:rsid w:val="00851149"/>
    <w:rsid w:val="00852ED5"/>
    <w:rsid w:val="00854742"/>
    <w:rsid w:val="008547BB"/>
    <w:rsid w:val="0085763A"/>
    <w:rsid w:val="00860779"/>
    <w:rsid w:val="00860D1A"/>
    <w:rsid w:val="0086120A"/>
    <w:rsid w:val="0086393E"/>
    <w:rsid w:val="00864529"/>
    <w:rsid w:val="008653DB"/>
    <w:rsid w:val="00865908"/>
    <w:rsid w:val="0087039D"/>
    <w:rsid w:val="008708E5"/>
    <w:rsid w:val="00871A4F"/>
    <w:rsid w:val="00871C7A"/>
    <w:rsid w:val="00872D80"/>
    <w:rsid w:val="008744A5"/>
    <w:rsid w:val="00875E9A"/>
    <w:rsid w:val="00876C15"/>
    <w:rsid w:val="00883580"/>
    <w:rsid w:val="008840AA"/>
    <w:rsid w:val="008877D4"/>
    <w:rsid w:val="008911B3"/>
    <w:rsid w:val="0089695A"/>
    <w:rsid w:val="008A1862"/>
    <w:rsid w:val="008A4FC1"/>
    <w:rsid w:val="008A53D0"/>
    <w:rsid w:val="008A5EAC"/>
    <w:rsid w:val="008A70B8"/>
    <w:rsid w:val="008A719E"/>
    <w:rsid w:val="008B098E"/>
    <w:rsid w:val="008B15CE"/>
    <w:rsid w:val="008B27B2"/>
    <w:rsid w:val="008B391C"/>
    <w:rsid w:val="008B4754"/>
    <w:rsid w:val="008B4E8E"/>
    <w:rsid w:val="008C1434"/>
    <w:rsid w:val="008C26A4"/>
    <w:rsid w:val="008C6639"/>
    <w:rsid w:val="008D202C"/>
    <w:rsid w:val="008D4106"/>
    <w:rsid w:val="008D4243"/>
    <w:rsid w:val="008D5ED1"/>
    <w:rsid w:val="008D738D"/>
    <w:rsid w:val="008D751F"/>
    <w:rsid w:val="008E2088"/>
    <w:rsid w:val="008E2524"/>
    <w:rsid w:val="008E2DDC"/>
    <w:rsid w:val="008E4220"/>
    <w:rsid w:val="008E723E"/>
    <w:rsid w:val="008E7335"/>
    <w:rsid w:val="008E733C"/>
    <w:rsid w:val="008F0168"/>
    <w:rsid w:val="008F35FD"/>
    <w:rsid w:val="008F7B59"/>
    <w:rsid w:val="009036AC"/>
    <w:rsid w:val="00904D39"/>
    <w:rsid w:val="009072F6"/>
    <w:rsid w:val="00907A45"/>
    <w:rsid w:val="009103DB"/>
    <w:rsid w:val="009133A0"/>
    <w:rsid w:val="0091451B"/>
    <w:rsid w:val="00916A43"/>
    <w:rsid w:val="0091714F"/>
    <w:rsid w:val="00920656"/>
    <w:rsid w:val="00924374"/>
    <w:rsid w:val="009263E2"/>
    <w:rsid w:val="00927717"/>
    <w:rsid w:val="00932619"/>
    <w:rsid w:val="00937D9E"/>
    <w:rsid w:val="00943A0B"/>
    <w:rsid w:val="00955017"/>
    <w:rsid w:val="00957DDE"/>
    <w:rsid w:val="00960D3B"/>
    <w:rsid w:val="00961732"/>
    <w:rsid w:val="009619A3"/>
    <w:rsid w:val="00962A5C"/>
    <w:rsid w:val="00962FF2"/>
    <w:rsid w:val="009640FF"/>
    <w:rsid w:val="009646FD"/>
    <w:rsid w:val="00971E82"/>
    <w:rsid w:val="00972D30"/>
    <w:rsid w:val="0097344B"/>
    <w:rsid w:val="00974B4F"/>
    <w:rsid w:val="00975D53"/>
    <w:rsid w:val="0097626E"/>
    <w:rsid w:val="00977A72"/>
    <w:rsid w:val="0098405E"/>
    <w:rsid w:val="009850AA"/>
    <w:rsid w:val="009850CA"/>
    <w:rsid w:val="009857BC"/>
    <w:rsid w:val="009871F6"/>
    <w:rsid w:val="009924BE"/>
    <w:rsid w:val="00993920"/>
    <w:rsid w:val="00993B01"/>
    <w:rsid w:val="009946D8"/>
    <w:rsid w:val="00997901"/>
    <w:rsid w:val="009A0D4C"/>
    <w:rsid w:val="009A202F"/>
    <w:rsid w:val="009A3198"/>
    <w:rsid w:val="009A70C3"/>
    <w:rsid w:val="009B0856"/>
    <w:rsid w:val="009B54EB"/>
    <w:rsid w:val="009B7FC7"/>
    <w:rsid w:val="009C0D07"/>
    <w:rsid w:val="009C1916"/>
    <w:rsid w:val="009C2195"/>
    <w:rsid w:val="009C2322"/>
    <w:rsid w:val="009C360D"/>
    <w:rsid w:val="009C38B3"/>
    <w:rsid w:val="009C4F92"/>
    <w:rsid w:val="009C60C8"/>
    <w:rsid w:val="009C6F9B"/>
    <w:rsid w:val="009C727C"/>
    <w:rsid w:val="009D0C19"/>
    <w:rsid w:val="009D0C5C"/>
    <w:rsid w:val="009D14D8"/>
    <w:rsid w:val="009D4F72"/>
    <w:rsid w:val="009D704B"/>
    <w:rsid w:val="009D7060"/>
    <w:rsid w:val="009D7A1A"/>
    <w:rsid w:val="009D7E83"/>
    <w:rsid w:val="009E1366"/>
    <w:rsid w:val="009E455A"/>
    <w:rsid w:val="009E679D"/>
    <w:rsid w:val="009E6CAC"/>
    <w:rsid w:val="009E7E74"/>
    <w:rsid w:val="009F0773"/>
    <w:rsid w:val="009F0880"/>
    <w:rsid w:val="00A04C5A"/>
    <w:rsid w:val="00A05D59"/>
    <w:rsid w:val="00A07C7A"/>
    <w:rsid w:val="00A1116A"/>
    <w:rsid w:val="00A15974"/>
    <w:rsid w:val="00A20FD9"/>
    <w:rsid w:val="00A22E79"/>
    <w:rsid w:val="00A24C5B"/>
    <w:rsid w:val="00A2657B"/>
    <w:rsid w:val="00A26C29"/>
    <w:rsid w:val="00A310A9"/>
    <w:rsid w:val="00A31676"/>
    <w:rsid w:val="00A32285"/>
    <w:rsid w:val="00A32D31"/>
    <w:rsid w:val="00A332F7"/>
    <w:rsid w:val="00A33DF5"/>
    <w:rsid w:val="00A35C5B"/>
    <w:rsid w:val="00A416A2"/>
    <w:rsid w:val="00A42758"/>
    <w:rsid w:val="00A436C6"/>
    <w:rsid w:val="00A43CEF"/>
    <w:rsid w:val="00A46738"/>
    <w:rsid w:val="00A477C3"/>
    <w:rsid w:val="00A52439"/>
    <w:rsid w:val="00A52AF5"/>
    <w:rsid w:val="00A53ED6"/>
    <w:rsid w:val="00A54C4A"/>
    <w:rsid w:val="00A560D0"/>
    <w:rsid w:val="00A57706"/>
    <w:rsid w:val="00A57B25"/>
    <w:rsid w:val="00A612AB"/>
    <w:rsid w:val="00A6131C"/>
    <w:rsid w:val="00A64FDA"/>
    <w:rsid w:val="00A6590C"/>
    <w:rsid w:val="00A70B34"/>
    <w:rsid w:val="00A710B9"/>
    <w:rsid w:val="00A717A1"/>
    <w:rsid w:val="00A771F9"/>
    <w:rsid w:val="00A7749C"/>
    <w:rsid w:val="00A77EDE"/>
    <w:rsid w:val="00A81D71"/>
    <w:rsid w:val="00A82726"/>
    <w:rsid w:val="00A82812"/>
    <w:rsid w:val="00A83F97"/>
    <w:rsid w:val="00A86971"/>
    <w:rsid w:val="00A874B8"/>
    <w:rsid w:val="00A90645"/>
    <w:rsid w:val="00A90F9E"/>
    <w:rsid w:val="00A91E54"/>
    <w:rsid w:val="00A9342C"/>
    <w:rsid w:val="00A95EB9"/>
    <w:rsid w:val="00AA06D4"/>
    <w:rsid w:val="00AA12F7"/>
    <w:rsid w:val="00AA5886"/>
    <w:rsid w:val="00AA681F"/>
    <w:rsid w:val="00AA70B9"/>
    <w:rsid w:val="00AA7256"/>
    <w:rsid w:val="00AB2E17"/>
    <w:rsid w:val="00AB3494"/>
    <w:rsid w:val="00AB5EBA"/>
    <w:rsid w:val="00AB6A08"/>
    <w:rsid w:val="00AB6E32"/>
    <w:rsid w:val="00AC41B8"/>
    <w:rsid w:val="00AD0217"/>
    <w:rsid w:val="00AD2E99"/>
    <w:rsid w:val="00AD3EFC"/>
    <w:rsid w:val="00AD6327"/>
    <w:rsid w:val="00AD7D0D"/>
    <w:rsid w:val="00AE0DB0"/>
    <w:rsid w:val="00AE0ECF"/>
    <w:rsid w:val="00AE1225"/>
    <w:rsid w:val="00AE13B1"/>
    <w:rsid w:val="00AE36D7"/>
    <w:rsid w:val="00AE511C"/>
    <w:rsid w:val="00AE5FDE"/>
    <w:rsid w:val="00AE6402"/>
    <w:rsid w:val="00AF04A9"/>
    <w:rsid w:val="00AF05F1"/>
    <w:rsid w:val="00AF31F1"/>
    <w:rsid w:val="00AF4628"/>
    <w:rsid w:val="00AF4AA9"/>
    <w:rsid w:val="00AF51DE"/>
    <w:rsid w:val="00AF7301"/>
    <w:rsid w:val="00AF78CA"/>
    <w:rsid w:val="00B00F47"/>
    <w:rsid w:val="00B01CB6"/>
    <w:rsid w:val="00B02A0A"/>
    <w:rsid w:val="00B02CA2"/>
    <w:rsid w:val="00B04A5F"/>
    <w:rsid w:val="00B04FA6"/>
    <w:rsid w:val="00B1047D"/>
    <w:rsid w:val="00B13823"/>
    <w:rsid w:val="00B14AAF"/>
    <w:rsid w:val="00B14C11"/>
    <w:rsid w:val="00B15C91"/>
    <w:rsid w:val="00B1668D"/>
    <w:rsid w:val="00B204D0"/>
    <w:rsid w:val="00B229E8"/>
    <w:rsid w:val="00B25155"/>
    <w:rsid w:val="00B2567F"/>
    <w:rsid w:val="00B266EE"/>
    <w:rsid w:val="00B27283"/>
    <w:rsid w:val="00B2757D"/>
    <w:rsid w:val="00B27B0D"/>
    <w:rsid w:val="00B302C2"/>
    <w:rsid w:val="00B303EA"/>
    <w:rsid w:val="00B367DB"/>
    <w:rsid w:val="00B41929"/>
    <w:rsid w:val="00B42BEF"/>
    <w:rsid w:val="00B53434"/>
    <w:rsid w:val="00B54EA2"/>
    <w:rsid w:val="00B55AF9"/>
    <w:rsid w:val="00B6011D"/>
    <w:rsid w:val="00B61169"/>
    <w:rsid w:val="00B62078"/>
    <w:rsid w:val="00B625F4"/>
    <w:rsid w:val="00B6478D"/>
    <w:rsid w:val="00B64A41"/>
    <w:rsid w:val="00B6567A"/>
    <w:rsid w:val="00B671B1"/>
    <w:rsid w:val="00B676E5"/>
    <w:rsid w:val="00B70206"/>
    <w:rsid w:val="00B7101A"/>
    <w:rsid w:val="00B71112"/>
    <w:rsid w:val="00B721B0"/>
    <w:rsid w:val="00B74F08"/>
    <w:rsid w:val="00B77E6F"/>
    <w:rsid w:val="00B80AC5"/>
    <w:rsid w:val="00B81A10"/>
    <w:rsid w:val="00B833EF"/>
    <w:rsid w:val="00B836BA"/>
    <w:rsid w:val="00B844AF"/>
    <w:rsid w:val="00B867ED"/>
    <w:rsid w:val="00B86AAE"/>
    <w:rsid w:val="00B9210E"/>
    <w:rsid w:val="00B92194"/>
    <w:rsid w:val="00B93196"/>
    <w:rsid w:val="00B93357"/>
    <w:rsid w:val="00B9397B"/>
    <w:rsid w:val="00BA0627"/>
    <w:rsid w:val="00BA0E8A"/>
    <w:rsid w:val="00BA3745"/>
    <w:rsid w:val="00BA49B8"/>
    <w:rsid w:val="00BA4A17"/>
    <w:rsid w:val="00BA7AD9"/>
    <w:rsid w:val="00BB5DF6"/>
    <w:rsid w:val="00BB6486"/>
    <w:rsid w:val="00BB6D8A"/>
    <w:rsid w:val="00BC0106"/>
    <w:rsid w:val="00BC45AE"/>
    <w:rsid w:val="00BC4770"/>
    <w:rsid w:val="00BC6315"/>
    <w:rsid w:val="00BD1E08"/>
    <w:rsid w:val="00BD2603"/>
    <w:rsid w:val="00BD4551"/>
    <w:rsid w:val="00BD5F53"/>
    <w:rsid w:val="00BE3900"/>
    <w:rsid w:val="00BE3DA6"/>
    <w:rsid w:val="00BE6013"/>
    <w:rsid w:val="00BE7AB7"/>
    <w:rsid w:val="00BF22CD"/>
    <w:rsid w:val="00BF2A23"/>
    <w:rsid w:val="00BF2EFD"/>
    <w:rsid w:val="00BF5094"/>
    <w:rsid w:val="00BF5F6C"/>
    <w:rsid w:val="00C02994"/>
    <w:rsid w:val="00C05590"/>
    <w:rsid w:val="00C06334"/>
    <w:rsid w:val="00C07B94"/>
    <w:rsid w:val="00C109A3"/>
    <w:rsid w:val="00C11278"/>
    <w:rsid w:val="00C11808"/>
    <w:rsid w:val="00C11C93"/>
    <w:rsid w:val="00C11FBB"/>
    <w:rsid w:val="00C12680"/>
    <w:rsid w:val="00C13DE0"/>
    <w:rsid w:val="00C20AA8"/>
    <w:rsid w:val="00C20D24"/>
    <w:rsid w:val="00C21D53"/>
    <w:rsid w:val="00C22B02"/>
    <w:rsid w:val="00C2478F"/>
    <w:rsid w:val="00C247D2"/>
    <w:rsid w:val="00C2527F"/>
    <w:rsid w:val="00C25FC5"/>
    <w:rsid w:val="00C30076"/>
    <w:rsid w:val="00C31A9D"/>
    <w:rsid w:val="00C321D9"/>
    <w:rsid w:val="00C32F01"/>
    <w:rsid w:val="00C33C5B"/>
    <w:rsid w:val="00C354CE"/>
    <w:rsid w:val="00C35AAF"/>
    <w:rsid w:val="00C368DD"/>
    <w:rsid w:val="00C407AF"/>
    <w:rsid w:val="00C417E7"/>
    <w:rsid w:val="00C41C1E"/>
    <w:rsid w:val="00C434B8"/>
    <w:rsid w:val="00C44132"/>
    <w:rsid w:val="00C455C5"/>
    <w:rsid w:val="00C51618"/>
    <w:rsid w:val="00C528FB"/>
    <w:rsid w:val="00C55752"/>
    <w:rsid w:val="00C55BB5"/>
    <w:rsid w:val="00C56B92"/>
    <w:rsid w:val="00C66A87"/>
    <w:rsid w:val="00C70447"/>
    <w:rsid w:val="00C7330B"/>
    <w:rsid w:val="00C764B2"/>
    <w:rsid w:val="00C76B77"/>
    <w:rsid w:val="00C8162F"/>
    <w:rsid w:val="00C831A7"/>
    <w:rsid w:val="00C83BF8"/>
    <w:rsid w:val="00C84F0C"/>
    <w:rsid w:val="00C85DD9"/>
    <w:rsid w:val="00C91DB5"/>
    <w:rsid w:val="00C95C03"/>
    <w:rsid w:val="00C95E2D"/>
    <w:rsid w:val="00C977DE"/>
    <w:rsid w:val="00CA057E"/>
    <w:rsid w:val="00CA6E7F"/>
    <w:rsid w:val="00CB08E8"/>
    <w:rsid w:val="00CB4AE3"/>
    <w:rsid w:val="00CB569B"/>
    <w:rsid w:val="00CB72A3"/>
    <w:rsid w:val="00CC0DD3"/>
    <w:rsid w:val="00CC1919"/>
    <w:rsid w:val="00CC263D"/>
    <w:rsid w:val="00CC49FD"/>
    <w:rsid w:val="00CC4FEB"/>
    <w:rsid w:val="00CC6507"/>
    <w:rsid w:val="00CC6AB0"/>
    <w:rsid w:val="00CD1F6D"/>
    <w:rsid w:val="00CD27B8"/>
    <w:rsid w:val="00CD28EC"/>
    <w:rsid w:val="00CD32DE"/>
    <w:rsid w:val="00CD364E"/>
    <w:rsid w:val="00CD3E53"/>
    <w:rsid w:val="00CD4B1A"/>
    <w:rsid w:val="00CD4CBF"/>
    <w:rsid w:val="00CD719B"/>
    <w:rsid w:val="00CD7A5A"/>
    <w:rsid w:val="00CD7C2F"/>
    <w:rsid w:val="00CE092C"/>
    <w:rsid w:val="00CE3783"/>
    <w:rsid w:val="00CE3EEA"/>
    <w:rsid w:val="00CF13AF"/>
    <w:rsid w:val="00CF4766"/>
    <w:rsid w:val="00CF4F27"/>
    <w:rsid w:val="00CF57F2"/>
    <w:rsid w:val="00CF6AE5"/>
    <w:rsid w:val="00CF6F66"/>
    <w:rsid w:val="00CF7DB5"/>
    <w:rsid w:val="00D00EE5"/>
    <w:rsid w:val="00D01EFB"/>
    <w:rsid w:val="00D02E43"/>
    <w:rsid w:val="00D055B5"/>
    <w:rsid w:val="00D05D34"/>
    <w:rsid w:val="00D100DB"/>
    <w:rsid w:val="00D1106D"/>
    <w:rsid w:val="00D11BA4"/>
    <w:rsid w:val="00D14479"/>
    <w:rsid w:val="00D14C92"/>
    <w:rsid w:val="00D161D9"/>
    <w:rsid w:val="00D16D84"/>
    <w:rsid w:val="00D2113B"/>
    <w:rsid w:val="00D219CF"/>
    <w:rsid w:val="00D21B05"/>
    <w:rsid w:val="00D23C8D"/>
    <w:rsid w:val="00D245CD"/>
    <w:rsid w:val="00D2564A"/>
    <w:rsid w:val="00D2573E"/>
    <w:rsid w:val="00D27062"/>
    <w:rsid w:val="00D276C1"/>
    <w:rsid w:val="00D30F46"/>
    <w:rsid w:val="00D34FC5"/>
    <w:rsid w:val="00D35E57"/>
    <w:rsid w:val="00D36401"/>
    <w:rsid w:val="00D4062F"/>
    <w:rsid w:val="00D41A30"/>
    <w:rsid w:val="00D41C57"/>
    <w:rsid w:val="00D42F81"/>
    <w:rsid w:val="00D43D2E"/>
    <w:rsid w:val="00D4477B"/>
    <w:rsid w:val="00D453C2"/>
    <w:rsid w:val="00D470DF"/>
    <w:rsid w:val="00D473F2"/>
    <w:rsid w:val="00D47A0B"/>
    <w:rsid w:val="00D50932"/>
    <w:rsid w:val="00D50BED"/>
    <w:rsid w:val="00D522CD"/>
    <w:rsid w:val="00D5365F"/>
    <w:rsid w:val="00D536A0"/>
    <w:rsid w:val="00D53705"/>
    <w:rsid w:val="00D55F32"/>
    <w:rsid w:val="00D609F0"/>
    <w:rsid w:val="00D62803"/>
    <w:rsid w:val="00D62F69"/>
    <w:rsid w:val="00D64D97"/>
    <w:rsid w:val="00D6539D"/>
    <w:rsid w:val="00D662F3"/>
    <w:rsid w:val="00D67A4C"/>
    <w:rsid w:val="00D70442"/>
    <w:rsid w:val="00D70B56"/>
    <w:rsid w:val="00D71843"/>
    <w:rsid w:val="00D71B00"/>
    <w:rsid w:val="00D73760"/>
    <w:rsid w:val="00D7419C"/>
    <w:rsid w:val="00D75EF5"/>
    <w:rsid w:val="00D761E1"/>
    <w:rsid w:val="00D76470"/>
    <w:rsid w:val="00D76B4B"/>
    <w:rsid w:val="00D801C8"/>
    <w:rsid w:val="00D80ADC"/>
    <w:rsid w:val="00D80B95"/>
    <w:rsid w:val="00D81B3B"/>
    <w:rsid w:val="00D82B48"/>
    <w:rsid w:val="00D839C7"/>
    <w:rsid w:val="00D83BB6"/>
    <w:rsid w:val="00D84AC7"/>
    <w:rsid w:val="00D85ACA"/>
    <w:rsid w:val="00D85AE0"/>
    <w:rsid w:val="00D86ECA"/>
    <w:rsid w:val="00D87049"/>
    <w:rsid w:val="00D87D0A"/>
    <w:rsid w:val="00D90267"/>
    <w:rsid w:val="00D908E4"/>
    <w:rsid w:val="00D90FA0"/>
    <w:rsid w:val="00D91D0E"/>
    <w:rsid w:val="00D95616"/>
    <w:rsid w:val="00D9777B"/>
    <w:rsid w:val="00DA0179"/>
    <w:rsid w:val="00DA2561"/>
    <w:rsid w:val="00DA55E5"/>
    <w:rsid w:val="00DA696D"/>
    <w:rsid w:val="00DA6A9B"/>
    <w:rsid w:val="00DA7C5D"/>
    <w:rsid w:val="00DB0821"/>
    <w:rsid w:val="00DB38EA"/>
    <w:rsid w:val="00DB467D"/>
    <w:rsid w:val="00DB4F8C"/>
    <w:rsid w:val="00DB5475"/>
    <w:rsid w:val="00DB7417"/>
    <w:rsid w:val="00DC436E"/>
    <w:rsid w:val="00DC45AB"/>
    <w:rsid w:val="00DC52B9"/>
    <w:rsid w:val="00DC5ADE"/>
    <w:rsid w:val="00DC60AA"/>
    <w:rsid w:val="00DC60CE"/>
    <w:rsid w:val="00DC75B6"/>
    <w:rsid w:val="00DC7757"/>
    <w:rsid w:val="00DC7B52"/>
    <w:rsid w:val="00DD221F"/>
    <w:rsid w:val="00DD3A97"/>
    <w:rsid w:val="00DD4060"/>
    <w:rsid w:val="00DD7F9C"/>
    <w:rsid w:val="00DE1FD8"/>
    <w:rsid w:val="00DE67CA"/>
    <w:rsid w:val="00DF1D07"/>
    <w:rsid w:val="00DF1DC3"/>
    <w:rsid w:val="00DF1F0C"/>
    <w:rsid w:val="00DF1F99"/>
    <w:rsid w:val="00DF3658"/>
    <w:rsid w:val="00E0049A"/>
    <w:rsid w:val="00E01744"/>
    <w:rsid w:val="00E031A8"/>
    <w:rsid w:val="00E03357"/>
    <w:rsid w:val="00E04F3C"/>
    <w:rsid w:val="00E04F46"/>
    <w:rsid w:val="00E05543"/>
    <w:rsid w:val="00E07D28"/>
    <w:rsid w:val="00E12AE6"/>
    <w:rsid w:val="00E150F1"/>
    <w:rsid w:val="00E169F7"/>
    <w:rsid w:val="00E16B78"/>
    <w:rsid w:val="00E20712"/>
    <w:rsid w:val="00E20F06"/>
    <w:rsid w:val="00E23E80"/>
    <w:rsid w:val="00E24E32"/>
    <w:rsid w:val="00E27CD4"/>
    <w:rsid w:val="00E31F7E"/>
    <w:rsid w:val="00E31FE3"/>
    <w:rsid w:val="00E32BA3"/>
    <w:rsid w:val="00E36FA3"/>
    <w:rsid w:val="00E40C65"/>
    <w:rsid w:val="00E4163D"/>
    <w:rsid w:val="00E41FC6"/>
    <w:rsid w:val="00E42B22"/>
    <w:rsid w:val="00E42FD6"/>
    <w:rsid w:val="00E44A52"/>
    <w:rsid w:val="00E44AB2"/>
    <w:rsid w:val="00E4583C"/>
    <w:rsid w:val="00E5057D"/>
    <w:rsid w:val="00E53832"/>
    <w:rsid w:val="00E57205"/>
    <w:rsid w:val="00E600AE"/>
    <w:rsid w:val="00E64317"/>
    <w:rsid w:val="00E645C6"/>
    <w:rsid w:val="00E6742C"/>
    <w:rsid w:val="00E74251"/>
    <w:rsid w:val="00E77DA2"/>
    <w:rsid w:val="00E80F97"/>
    <w:rsid w:val="00E8690D"/>
    <w:rsid w:val="00E90359"/>
    <w:rsid w:val="00E911A6"/>
    <w:rsid w:val="00E917F5"/>
    <w:rsid w:val="00E91C0A"/>
    <w:rsid w:val="00E92FF0"/>
    <w:rsid w:val="00E938E3"/>
    <w:rsid w:val="00E93C71"/>
    <w:rsid w:val="00E95F1B"/>
    <w:rsid w:val="00E96A1F"/>
    <w:rsid w:val="00E97227"/>
    <w:rsid w:val="00E977C0"/>
    <w:rsid w:val="00E977CB"/>
    <w:rsid w:val="00EA0BF8"/>
    <w:rsid w:val="00EA25F8"/>
    <w:rsid w:val="00EA31A6"/>
    <w:rsid w:val="00EA4B49"/>
    <w:rsid w:val="00EA5CFE"/>
    <w:rsid w:val="00EA6005"/>
    <w:rsid w:val="00EA6630"/>
    <w:rsid w:val="00EA78DC"/>
    <w:rsid w:val="00EA79DD"/>
    <w:rsid w:val="00EB0A60"/>
    <w:rsid w:val="00EB1184"/>
    <w:rsid w:val="00EB1CBD"/>
    <w:rsid w:val="00EB3C1B"/>
    <w:rsid w:val="00EB45CC"/>
    <w:rsid w:val="00EB49F4"/>
    <w:rsid w:val="00EB5984"/>
    <w:rsid w:val="00EC3A2E"/>
    <w:rsid w:val="00EC6FD4"/>
    <w:rsid w:val="00ED01E1"/>
    <w:rsid w:val="00ED0627"/>
    <w:rsid w:val="00ED0D35"/>
    <w:rsid w:val="00ED0DC7"/>
    <w:rsid w:val="00ED1EB7"/>
    <w:rsid w:val="00ED22A9"/>
    <w:rsid w:val="00ED577B"/>
    <w:rsid w:val="00ED5B08"/>
    <w:rsid w:val="00ED67DC"/>
    <w:rsid w:val="00EE1631"/>
    <w:rsid w:val="00EF0BF5"/>
    <w:rsid w:val="00EF124A"/>
    <w:rsid w:val="00EF218A"/>
    <w:rsid w:val="00EF446C"/>
    <w:rsid w:val="00EF481C"/>
    <w:rsid w:val="00EF7A58"/>
    <w:rsid w:val="00F0049B"/>
    <w:rsid w:val="00F01D18"/>
    <w:rsid w:val="00F02A2E"/>
    <w:rsid w:val="00F02D61"/>
    <w:rsid w:val="00F05A86"/>
    <w:rsid w:val="00F113C0"/>
    <w:rsid w:val="00F1166F"/>
    <w:rsid w:val="00F11747"/>
    <w:rsid w:val="00F13295"/>
    <w:rsid w:val="00F24A37"/>
    <w:rsid w:val="00F26551"/>
    <w:rsid w:val="00F26660"/>
    <w:rsid w:val="00F30B8D"/>
    <w:rsid w:val="00F30D50"/>
    <w:rsid w:val="00F33DC9"/>
    <w:rsid w:val="00F36876"/>
    <w:rsid w:val="00F370E7"/>
    <w:rsid w:val="00F377EA"/>
    <w:rsid w:val="00F37AB2"/>
    <w:rsid w:val="00F40950"/>
    <w:rsid w:val="00F425C1"/>
    <w:rsid w:val="00F42ABF"/>
    <w:rsid w:val="00F44882"/>
    <w:rsid w:val="00F466FB"/>
    <w:rsid w:val="00F46CF8"/>
    <w:rsid w:val="00F51E55"/>
    <w:rsid w:val="00F52238"/>
    <w:rsid w:val="00F5256E"/>
    <w:rsid w:val="00F615D1"/>
    <w:rsid w:val="00F673DE"/>
    <w:rsid w:val="00F675CA"/>
    <w:rsid w:val="00F7231F"/>
    <w:rsid w:val="00F7347B"/>
    <w:rsid w:val="00F74BB2"/>
    <w:rsid w:val="00F7554D"/>
    <w:rsid w:val="00F76598"/>
    <w:rsid w:val="00F77140"/>
    <w:rsid w:val="00F7780F"/>
    <w:rsid w:val="00F77C88"/>
    <w:rsid w:val="00F77CEC"/>
    <w:rsid w:val="00F77E24"/>
    <w:rsid w:val="00F82301"/>
    <w:rsid w:val="00F854CF"/>
    <w:rsid w:val="00F864AB"/>
    <w:rsid w:val="00F90B4C"/>
    <w:rsid w:val="00F92980"/>
    <w:rsid w:val="00F940BC"/>
    <w:rsid w:val="00F958D0"/>
    <w:rsid w:val="00F97619"/>
    <w:rsid w:val="00FA06CE"/>
    <w:rsid w:val="00FA1815"/>
    <w:rsid w:val="00FA3425"/>
    <w:rsid w:val="00FA5793"/>
    <w:rsid w:val="00FB2AE7"/>
    <w:rsid w:val="00FB31CF"/>
    <w:rsid w:val="00FB372C"/>
    <w:rsid w:val="00FB47B4"/>
    <w:rsid w:val="00FB4CE2"/>
    <w:rsid w:val="00FB58AD"/>
    <w:rsid w:val="00FB6229"/>
    <w:rsid w:val="00FB62ED"/>
    <w:rsid w:val="00FB6F08"/>
    <w:rsid w:val="00FC036B"/>
    <w:rsid w:val="00FC07DD"/>
    <w:rsid w:val="00FC30E6"/>
    <w:rsid w:val="00FC3B72"/>
    <w:rsid w:val="00FC6BB1"/>
    <w:rsid w:val="00FC7936"/>
    <w:rsid w:val="00FC7EEB"/>
    <w:rsid w:val="00FD79BB"/>
    <w:rsid w:val="00FE4DBF"/>
    <w:rsid w:val="00FE7FD4"/>
    <w:rsid w:val="00FF053C"/>
    <w:rsid w:val="00FF2A49"/>
    <w:rsid w:val="00FF2EC4"/>
    <w:rsid w:val="00FF5728"/>
    <w:rsid w:val="00FF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B90"/>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autoRedefine/>
    <w:rsid w:val="00C56B92"/>
    <w:pPr>
      <w:tabs>
        <w:tab w:val="left" w:pos="1440"/>
      </w:tabs>
      <w:spacing w:before="240" w:after="120"/>
      <w:ind w:left="288"/>
      <w:jc w:val="center"/>
    </w:pPr>
    <w:rPr>
      <w:b/>
      <w:smallCaps/>
      <w:noProof/>
      <w:sz w:val="28"/>
      <w:szCs w:val="28"/>
      <w:lang w:val="en-US"/>
    </w:rPr>
  </w:style>
  <w:style w:type="paragraph" w:customStyle="1" w:styleId="MyBullet">
    <w:name w:val="MyBullet"/>
    <w:basedOn w:val="Normal"/>
    <w:rsid w:val="007C3B90"/>
    <w:pPr>
      <w:suppressAutoHyphens/>
    </w:pPr>
    <w:rPr>
      <w:sz w:val="22"/>
      <w:szCs w:val="20"/>
      <w:lang w:val="en-US"/>
    </w:rPr>
  </w:style>
  <w:style w:type="paragraph" w:styleId="Header">
    <w:name w:val="header"/>
    <w:basedOn w:val="Normal"/>
    <w:link w:val="HeaderChar"/>
    <w:uiPriority w:val="99"/>
    <w:rsid w:val="007C3B90"/>
    <w:pPr>
      <w:tabs>
        <w:tab w:val="center" w:pos="4320"/>
        <w:tab w:val="right" w:pos="8640"/>
      </w:tabs>
    </w:pPr>
  </w:style>
  <w:style w:type="character" w:styleId="PageNumber">
    <w:name w:val="page number"/>
    <w:basedOn w:val="DefaultParagraphFont"/>
    <w:rsid w:val="007C3B90"/>
  </w:style>
  <w:style w:type="paragraph" w:styleId="FootnoteText">
    <w:name w:val="footnote text"/>
    <w:basedOn w:val="Normal"/>
    <w:link w:val="FootnoteTextChar"/>
    <w:semiHidden/>
    <w:rsid w:val="007C3B90"/>
    <w:rPr>
      <w:sz w:val="20"/>
      <w:szCs w:val="20"/>
      <w:lang w:val="en-US"/>
    </w:rPr>
  </w:style>
  <w:style w:type="character" w:styleId="FootnoteReference">
    <w:name w:val="footnote reference"/>
    <w:semiHidden/>
    <w:rsid w:val="007C3B90"/>
    <w:rPr>
      <w:vertAlign w:val="superscript"/>
    </w:rPr>
  </w:style>
  <w:style w:type="character" w:styleId="Hyperlink">
    <w:name w:val="Hyperlink"/>
    <w:rsid w:val="00D70442"/>
    <w:rPr>
      <w:color w:val="0000FF"/>
      <w:u w:val="single"/>
    </w:rPr>
  </w:style>
  <w:style w:type="paragraph" w:styleId="Footer">
    <w:name w:val="footer"/>
    <w:basedOn w:val="Normal"/>
    <w:link w:val="FooterChar"/>
    <w:rsid w:val="00451889"/>
    <w:pPr>
      <w:tabs>
        <w:tab w:val="center" w:pos="4680"/>
        <w:tab w:val="right" w:pos="9360"/>
      </w:tabs>
    </w:pPr>
  </w:style>
  <w:style w:type="character" w:customStyle="1" w:styleId="FooterChar">
    <w:name w:val="Footer Char"/>
    <w:link w:val="Footer"/>
    <w:rsid w:val="00451889"/>
    <w:rPr>
      <w:sz w:val="24"/>
      <w:szCs w:val="24"/>
      <w:lang w:val="es-ES"/>
    </w:rPr>
  </w:style>
  <w:style w:type="character" w:customStyle="1" w:styleId="HeaderChar">
    <w:name w:val="Header Char"/>
    <w:link w:val="Header"/>
    <w:uiPriority w:val="99"/>
    <w:rsid w:val="00451889"/>
    <w:rPr>
      <w:sz w:val="24"/>
      <w:szCs w:val="24"/>
      <w:lang w:val="es-ES"/>
    </w:rPr>
  </w:style>
  <w:style w:type="paragraph" w:styleId="ListParagraph">
    <w:name w:val="List Paragraph"/>
    <w:basedOn w:val="Normal"/>
    <w:uiPriority w:val="34"/>
    <w:qFormat/>
    <w:rsid w:val="00065DD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F37AB2"/>
    <w:rPr>
      <w:rFonts w:ascii="Tahoma" w:hAnsi="Tahoma" w:cs="Tahoma"/>
      <w:sz w:val="16"/>
      <w:szCs w:val="16"/>
    </w:rPr>
  </w:style>
  <w:style w:type="character" w:customStyle="1" w:styleId="BalloonTextChar">
    <w:name w:val="Balloon Text Char"/>
    <w:link w:val="BalloonText"/>
    <w:rsid w:val="00F37AB2"/>
    <w:rPr>
      <w:rFonts w:ascii="Tahoma" w:hAnsi="Tahoma" w:cs="Tahoma"/>
      <w:sz w:val="16"/>
      <w:szCs w:val="16"/>
      <w:lang w:val="es-ES"/>
    </w:rPr>
  </w:style>
  <w:style w:type="character" w:customStyle="1" w:styleId="FootnoteTextChar">
    <w:name w:val="Footnote Text Char"/>
    <w:link w:val="FootnoteText"/>
    <w:semiHidden/>
    <w:rsid w:val="00CB72A3"/>
  </w:style>
  <w:style w:type="character" w:styleId="CommentReference">
    <w:name w:val="annotation reference"/>
    <w:basedOn w:val="DefaultParagraphFont"/>
    <w:rsid w:val="00AE36D7"/>
    <w:rPr>
      <w:sz w:val="16"/>
      <w:szCs w:val="16"/>
    </w:rPr>
  </w:style>
  <w:style w:type="paragraph" w:styleId="CommentText">
    <w:name w:val="annotation text"/>
    <w:basedOn w:val="Normal"/>
    <w:link w:val="CommentTextChar"/>
    <w:rsid w:val="00AE36D7"/>
    <w:rPr>
      <w:sz w:val="20"/>
      <w:szCs w:val="20"/>
    </w:rPr>
  </w:style>
  <w:style w:type="character" w:customStyle="1" w:styleId="CommentTextChar">
    <w:name w:val="Comment Text Char"/>
    <w:basedOn w:val="DefaultParagraphFont"/>
    <w:link w:val="CommentText"/>
    <w:rsid w:val="00AE36D7"/>
    <w:rPr>
      <w:lang w:val="es-ES"/>
    </w:rPr>
  </w:style>
  <w:style w:type="paragraph" w:styleId="CommentSubject">
    <w:name w:val="annotation subject"/>
    <w:basedOn w:val="CommentText"/>
    <w:next w:val="CommentText"/>
    <w:link w:val="CommentSubjectChar"/>
    <w:rsid w:val="00AE36D7"/>
    <w:rPr>
      <w:b/>
      <w:bCs/>
    </w:rPr>
  </w:style>
  <w:style w:type="character" w:customStyle="1" w:styleId="CommentSubjectChar">
    <w:name w:val="Comment Subject Char"/>
    <w:basedOn w:val="CommentTextChar"/>
    <w:link w:val="CommentSubject"/>
    <w:rsid w:val="00AE36D7"/>
    <w:rPr>
      <w:b/>
      <w:bCs/>
      <w:lang w:val="es-ES"/>
    </w:rPr>
  </w:style>
  <w:style w:type="paragraph" w:styleId="Revision">
    <w:name w:val="Revision"/>
    <w:hidden/>
    <w:uiPriority w:val="99"/>
    <w:semiHidden/>
    <w:rsid w:val="00AE36D7"/>
    <w:rPr>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B90"/>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autoRedefine/>
    <w:rsid w:val="00C56B92"/>
    <w:pPr>
      <w:tabs>
        <w:tab w:val="left" w:pos="1440"/>
      </w:tabs>
      <w:spacing w:before="240" w:after="120"/>
      <w:ind w:left="288"/>
      <w:jc w:val="center"/>
    </w:pPr>
    <w:rPr>
      <w:b/>
      <w:smallCaps/>
      <w:noProof/>
      <w:sz w:val="28"/>
      <w:szCs w:val="28"/>
      <w:lang w:val="en-US"/>
    </w:rPr>
  </w:style>
  <w:style w:type="paragraph" w:customStyle="1" w:styleId="MyBullet">
    <w:name w:val="MyBullet"/>
    <w:basedOn w:val="Normal"/>
    <w:rsid w:val="007C3B90"/>
    <w:pPr>
      <w:suppressAutoHyphens/>
    </w:pPr>
    <w:rPr>
      <w:sz w:val="22"/>
      <w:szCs w:val="20"/>
      <w:lang w:val="en-US"/>
    </w:rPr>
  </w:style>
  <w:style w:type="paragraph" w:styleId="Header">
    <w:name w:val="header"/>
    <w:basedOn w:val="Normal"/>
    <w:link w:val="HeaderChar"/>
    <w:uiPriority w:val="99"/>
    <w:rsid w:val="007C3B90"/>
    <w:pPr>
      <w:tabs>
        <w:tab w:val="center" w:pos="4320"/>
        <w:tab w:val="right" w:pos="8640"/>
      </w:tabs>
    </w:pPr>
  </w:style>
  <w:style w:type="character" w:styleId="PageNumber">
    <w:name w:val="page number"/>
    <w:basedOn w:val="DefaultParagraphFont"/>
    <w:rsid w:val="007C3B90"/>
  </w:style>
  <w:style w:type="paragraph" w:styleId="FootnoteText">
    <w:name w:val="footnote text"/>
    <w:basedOn w:val="Normal"/>
    <w:link w:val="FootnoteTextChar"/>
    <w:semiHidden/>
    <w:rsid w:val="007C3B90"/>
    <w:rPr>
      <w:sz w:val="20"/>
      <w:szCs w:val="20"/>
      <w:lang w:val="en-US"/>
    </w:rPr>
  </w:style>
  <w:style w:type="character" w:styleId="FootnoteReference">
    <w:name w:val="footnote reference"/>
    <w:semiHidden/>
    <w:rsid w:val="007C3B90"/>
    <w:rPr>
      <w:vertAlign w:val="superscript"/>
    </w:rPr>
  </w:style>
  <w:style w:type="character" w:styleId="Hyperlink">
    <w:name w:val="Hyperlink"/>
    <w:rsid w:val="00D70442"/>
    <w:rPr>
      <w:color w:val="0000FF"/>
      <w:u w:val="single"/>
    </w:rPr>
  </w:style>
  <w:style w:type="paragraph" w:styleId="Footer">
    <w:name w:val="footer"/>
    <w:basedOn w:val="Normal"/>
    <w:link w:val="FooterChar"/>
    <w:rsid w:val="00451889"/>
    <w:pPr>
      <w:tabs>
        <w:tab w:val="center" w:pos="4680"/>
        <w:tab w:val="right" w:pos="9360"/>
      </w:tabs>
    </w:pPr>
  </w:style>
  <w:style w:type="character" w:customStyle="1" w:styleId="FooterChar">
    <w:name w:val="Footer Char"/>
    <w:link w:val="Footer"/>
    <w:rsid w:val="00451889"/>
    <w:rPr>
      <w:sz w:val="24"/>
      <w:szCs w:val="24"/>
      <w:lang w:val="es-ES"/>
    </w:rPr>
  </w:style>
  <w:style w:type="character" w:customStyle="1" w:styleId="HeaderChar">
    <w:name w:val="Header Char"/>
    <w:link w:val="Header"/>
    <w:uiPriority w:val="99"/>
    <w:rsid w:val="00451889"/>
    <w:rPr>
      <w:sz w:val="24"/>
      <w:szCs w:val="24"/>
      <w:lang w:val="es-ES"/>
    </w:rPr>
  </w:style>
  <w:style w:type="paragraph" w:styleId="ListParagraph">
    <w:name w:val="List Paragraph"/>
    <w:basedOn w:val="Normal"/>
    <w:uiPriority w:val="34"/>
    <w:qFormat/>
    <w:rsid w:val="00065DD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F37AB2"/>
    <w:rPr>
      <w:rFonts w:ascii="Tahoma" w:hAnsi="Tahoma" w:cs="Tahoma"/>
      <w:sz w:val="16"/>
      <w:szCs w:val="16"/>
    </w:rPr>
  </w:style>
  <w:style w:type="character" w:customStyle="1" w:styleId="BalloonTextChar">
    <w:name w:val="Balloon Text Char"/>
    <w:link w:val="BalloonText"/>
    <w:rsid w:val="00F37AB2"/>
    <w:rPr>
      <w:rFonts w:ascii="Tahoma" w:hAnsi="Tahoma" w:cs="Tahoma"/>
      <w:sz w:val="16"/>
      <w:szCs w:val="16"/>
      <w:lang w:val="es-ES"/>
    </w:rPr>
  </w:style>
  <w:style w:type="character" w:customStyle="1" w:styleId="FootnoteTextChar">
    <w:name w:val="Footnote Text Char"/>
    <w:link w:val="FootnoteText"/>
    <w:semiHidden/>
    <w:rsid w:val="00CB72A3"/>
  </w:style>
  <w:style w:type="character" w:styleId="CommentReference">
    <w:name w:val="annotation reference"/>
    <w:basedOn w:val="DefaultParagraphFont"/>
    <w:rsid w:val="00AE36D7"/>
    <w:rPr>
      <w:sz w:val="16"/>
      <w:szCs w:val="16"/>
    </w:rPr>
  </w:style>
  <w:style w:type="paragraph" w:styleId="CommentText">
    <w:name w:val="annotation text"/>
    <w:basedOn w:val="Normal"/>
    <w:link w:val="CommentTextChar"/>
    <w:rsid w:val="00AE36D7"/>
    <w:rPr>
      <w:sz w:val="20"/>
      <w:szCs w:val="20"/>
    </w:rPr>
  </w:style>
  <w:style w:type="character" w:customStyle="1" w:styleId="CommentTextChar">
    <w:name w:val="Comment Text Char"/>
    <w:basedOn w:val="DefaultParagraphFont"/>
    <w:link w:val="CommentText"/>
    <w:rsid w:val="00AE36D7"/>
    <w:rPr>
      <w:lang w:val="es-ES"/>
    </w:rPr>
  </w:style>
  <w:style w:type="paragraph" w:styleId="CommentSubject">
    <w:name w:val="annotation subject"/>
    <w:basedOn w:val="CommentText"/>
    <w:next w:val="CommentText"/>
    <w:link w:val="CommentSubjectChar"/>
    <w:rsid w:val="00AE36D7"/>
    <w:rPr>
      <w:b/>
      <w:bCs/>
    </w:rPr>
  </w:style>
  <w:style w:type="character" w:customStyle="1" w:styleId="CommentSubjectChar">
    <w:name w:val="Comment Subject Char"/>
    <w:basedOn w:val="CommentTextChar"/>
    <w:link w:val="CommentSubject"/>
    <w:rsid w:val="00AE36D7"/>
    <w:rPr>
      <w:b/>
      <w:bCs/>
      <w:lang w:val="es-ES"/>
    </w:rPr>
  </w:style>
  <w:style w:type="paragraph" w:styleId="Revision">
    <w:name w:val="Revision"/>
    <w:hidden/>
    <w:uiPriority w:val="99"/>
    <w:semiHidden/>
    <w:rsid w:val="00AE36D7"/>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5F1E2D00B580542A5CC63B3F87BB993" ma:contentTypeVersion="0" ma:contentTypeDescription="A content type to manage public (operations) IDB documents" ma:contentTypeScope="" ma:versionID="c39d3f1c67525a323406f9e26f6e5fed">
  <xsd:schema xmlns:xsd="http://www.w3.org/2001/XMLSchema" xmlns:xs="http://www.w3.org/2001/XMLSchema" xmlns:p="http://schemas.microsoft.com/office/2006/metadata/properties" xmlns:ns2="9c571b2f-e523-4ab2-ba2e-09e151a03ef4" targetNamespace="http://schemas.microsoft.com/office/2006/metadata/properties" ma:root="true" ma:fieldsID="369b26a03952a14936a503d3dd16ca9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fd59750-3bc5-4ae0-bf85-0a524ca0e590}" ma:internalName="TaxCatchAll" ma:showField="CatchAllData" ma:web="1a5269cf-a668-426a-8ba6-52a7303217c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fd59750-3bc5-4ae0-bf85-0a524ca0e590}" ma:internalName="TaxCatchAllLabel" ma:readOnly="true" ma:showField="CatchAllDataLabel" ma:web="1a5269cf-a668-426a-8ba6-52a7303217c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40084715</IDBDocs_x0020_Number>
    <Document_x0020_Author xmlns="9c571b2f-e523-4ab2-ba2e-09e151a03ef4">Barreix, Alberto Daniel</Document_x0020_Author>
    <Publication_x0020_Type xmlns="9c571b2f-e523-4ab2-ba2e-09e151a03ef4" xsi:nil="true"/>
    <Operation_x0020_Type xmlns="9c571b2f-e523-4ab2-ba2e-09e151a03ef4" xsi:nil="true"/>
    <TaxCatchAll xmlns="9c571b2f-e523-4ab2-ba2e-09e151a03ef4">
      <Value>18</Value>
      <Value>3</Value>
      <Value>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Contractual Conditions</TermName>
          <TermId xmlns="http://schemas.microsoft.com/office/infopath/2007/PartnerControls">796b8593-49c5-4114-bdac-0c9e3102208d</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Proposal&lt;/USER_STAGE&gt;&lt;APPROVAL_CODE&gt;DE&lt;/APPROVAL_CODE&gt;&lt;APPROVAL_DESC&gt;Board of Executive Directors&lt;/APPROVAL_DESC&gt;&lt;PD_OBJ_TYPE&gt;0&lt;/PD_OBJ_TYPE&gt;&lt;DTAPPROVAL&gt;May 11 2016 12:00AM&lt;/DTAPPROVAL&gt;&lt;MAKERECORD&gt;N&lt;/MAKERECORD&gt;&lt;PD_FILEPT_NO&gt;PO-ME-L1189-CC&lt;/PD_FILEPT_NO&gt;&lt;PD_FILE_PART&gt;1180613287&lt;/PD_FILE_PART&gt;&lt;/Data&gt;</Migration_x0020_Info>
    <Approval_x0020_Number xmlns="9c571b2f-e523-4ab2-ba2e-09e151a03ef4">3676/OC-ME</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documentManagement>
</p:properties>
</file>

<file path=customXml/itemProps1.xml><?xml version="1.0" encoding="utf-8"?>
<ds:datastoreItem xmlns:ds="http://schemas.openxmlformats.org/officeDocument/2006/customXml" ds:itemID="{4BD7A474-957E-4AFF-ADD5-EA6000EF5D29}"/>
</file>

<file path=customXml/itemProps2.xml><?xml version="1.0" encoding="utf-8"?>
<ds:datastoreItem xmlns:ds="http://schemas.openxmlformats.org/officeDocument/2006/customXml" ds:itemID="{DB25A98D-F192-456A-B582-C2770D185EE6}"/>
</file>

<file path=customXml/itemProps3.xml><?xml version="1.0" encoding="utf-8"?>
<ds:datastoreItem xmlns:ds="http://schemas.openxmlformats.org/officeDocument/2006/customXml" ds:itemID="{7FFD9F2A-EFAB-4151-A538-9467DF56739E}"/>
</file>

<file path=customXml/itemProps4.xml><?xml version="1.0" encoding="utf-8"?>
<ds:datastoreItem xmlns:ds="http://schemas.openxmlformats.org/officeDocument/2006/customXml" ds:itemID="{0F6FF956-0B39-4650-9462-6FAD5386FD44}"/>
</file>

<file path=customXml/itemProps5.xml><?xml version="1.0" encoding="utf-8"?>
<ds:datastoreItem xmlns:ds="http://schemas.openxmlformats.org/officeDocument/2006/customXml" ds:itemID="{CFF9E0B7-9C86-46F1-B119-BDA94C84A0BC}"/>
</file>

<file path=customXml/itemProps6.xml><?xml version="1.0" encoding="utf-8"?>
<ds:datastoreItem xmlns:ds="http://schemas.openxmlformats.org/officeDocument/2006/customXml" ds:itemID="{15EF15FE-4A3F-4DE6-A7A2-BA0843EFF636}"/>
</file>

<file path=docProps/app.xml><?xml version="1.0" encoding="utf-8"?>
<Properties xmlns="http://schemas.openxmlformats.org/officeDocument/2006/extended-properties" xmlns:vt="http://schemas.openxmlformats.org/officeDocument/2006/docPropsVTypes">
  <Template>Normal.dotm</Template>
  <TotalTime>3</TotalTime>
  <Pages>4</Pages>
  <Words>943</Words>
  <Characters>5527</Characters>
  <Application>Microsoft Office Word</Application>
  <DocSecurity>0</DocSecurity>
  <Lines>46</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PROPUESTA DE DESARROLLO DE LA OPERACIÓN</vt:lpstr>
      <vt:lpstr>PROPUESTA DE DESARROLLO DE LA OPERACIÓN</vt:lpstr>
    </vt:vector>
  </TitlesOfParts>
  <Company>Inter-American Development Bank</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Medios de Verificación </dc:title>
  <dc:creator>ALMAR</dc:creator>
  <cp:lastModifiedBy>IADB</cp:lastModifiedBy>
  <cp:revision>4</cp:revision>
  <cp:lastPrinted>2014-05-21T16:06:00Z</cp:lastPrinted>
  <dcterms:created xsi:type="dcterms:W3CDTF">2016-01-29T00:09:00Z</dcterms:created>
  <dcterms:modified xsi:type="dcterms:W3CDTF">2016-01-29T00:10:00Z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0x01010046CF21643EE8D14686A648AA6DAD08920035F1E2D00B580542A5CC63B3F87BB993</vt:lpwstr>
  </property>
  <property fmtid="{D5CDD505-2E9C-101B-9397-08002B2CF9AE}" pid="5" name="TaxKeywordTaxHTField">
    <vt:lpwstr/>
  </property>
  <property fmtid="{D5CDD505-2E9C-101B-9397-08002B2CF9AE}" pid="6" name="Series Operations IDB">
    <vt:lpwstr>18;#Contractual Conditions|796b8593-49c5-4114-bdac-0c9e3102208d</vt:lpwstr>
  </property>
  <property fmtid="{D5CDD505-2E9C-101B-9397-08002B2CF9AE}" pid="7" name="Sub-Sector">
    <vt:lpwstr/>
  </property>
  <property fmtid="{D5CDD505-2E9C-101B-9397-08002B2CF9AE}" pid="8" name="Country">
    <vt:lpwstr>2;#Mexico|0eba6470-e7ea-46fd-a959-d4c243acaf26</vt:lpwstr>
  </property>
  <property fmtid="{D5CDD505-2E9C-101B-9397-08002B2CF9AE}" pid="9" name="Fund IDB">
    <vt:lpwstr/>
  </property>
  <property fmtid="{D5CDD505-2E9C-101B-9397-08002B2CF9AE}" pid="10" name="Series_x0020_Operations_x0020_IDB">
    <vt:lpwstr>18;#Contractual Conditions|796b8593-49c5-4114-bdac-0c9e3102208d</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3;#Legal|4a833e0c-b04e-4136-8e27-6c06cac1e274</vt:lpwstr>
  </property>
</Properties>
</file>