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E7" w:rsidRDefault="00321EE7">
      <w:pPr>
        <w:jc w:val="center"/>
        <w:rPr>
          <w:b/>
          <w:caps/>
          <w:smallCaps/>
        </w:rPr>
      </w:pPr>
      <w:r>
        <w:rPr>
          <w:b/>
          <w:smallCaps/>
          <w:lang w:val="es-ES"/>
        </w:rPr>
        <w:t>DR-S1001 -  “</w:t>
      </w:r>
      <w:r>
        <w:rPr>
          <w:b/>
        </w:rPr>
        <w:t>ECOTURISMO FAMILIAR SOSTENIBLE”</w:t>
      </w:r>
    </w:p>
    <w:p w:rsidR="00321EE7" w:rsidRDefault="00321EE7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86"/>
        <w:gridCol w:w="3384"/>
        <w:gridCol w:w="3188"/>
        <w:gridCol w:w="3286"/>
      </w:tblGrid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3384" w:type="dxa"/>
            <w:shd w:val="clear" w:color="auto" w:fill="C0C0C0"/>
          </w:tcPr>
          <w:p w:rsidR="00321EE7" w:rsidRDefault="00321EE7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3188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MEDIOS DE VERIFICACIÓN</w:t>
            </w:r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13144" w:type="dxa"/>
            <w:gridSpan w:val="4"/>
          </w:tcPr>
          <w:p w:rsidR="00321EE7" w:rsidRDefault="00321E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</w:t>
            </w:r>
          </w:p>
          <w:p w:rsidR="00321EE7" w:rsidRDefault="00321EE7">
            <w:pPr>
              <w:rPr>
                <w:b/>
                <w:bCs/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321EE7" w:rsidRDefault="00321EE7">
            <w:pPr>
              <w:pStyle w:val="BodyText"/>
            </w:pPr>
            <w:r>
              <w:t xml:space="preserve">Contribuir al aumento </w:t>
            </w:r>
            <w:ins w:id="0" w:author="Carlos" w:date="2004-09-09T17:26:00Z">
              <w:del w:id="1" w:author="Carlos Puig" w:date="2004-09-10T12:52:00Z">
                <w:r>
                  <w:delText xml:space="preserve">mejoramiento </w:delText>
                </w:r>
              </w:del>
            </w:ins>
            <w:r>
              <w:t>de la calidad de vida y de los ingresos de las comunidades enmarcadas en la cuenca del río Jamao por la puesta en marcha de una oferta ecoturística sostenible integrada.</w:t>
            </w:r>
          </w:p>
        </w:tc>
        <w:tc>
          <w:tcPr>
            <w:tcW w:w="3384" w:type="dxa"/>
          </w:tcPr>
          <w:p w:rsidR="00321EE7" w:rsidRDefault="00321EE7">
            <w:pPr>
              <w:numPr>
                <w:ilvl w:val="0"/>
                <w:numId w:val="51"/>
                <w:ins w:id="2" w:author="Carlos Puig" w:date="2004-10-01T14:46:00Z"/>
              </w:numPr>
              <w:tabs>
                <w:tab w:val="clear" w:pos="720"/>
                <w:tab w:val="num" w:pos="74"/>
              </w:tabs>
              <w:ind w:left="314" w:hanging="240"/>
              <w:rPr>
                <w:ins w:id="3" w:author="Carlos Puig" w:date="2004-10-01T14:46:00Z"/>
                <w:sz w:val="20"/>
              </w:rPr>
            </w:pPr>
            <w:ins w:id="4" w:author="FLEMINGD" w:date="2004-10-12T17:59:00Z">
              <w:r>
                <w:rPr>
                  <w:sz w:val="20"/>
                </w:rPr>
                <w:t>5</w:t>
              </w:r>
            </w:ins>
            <w:ins w:id="5" w:author="Carlos Puig" w:date="2004-10-01T14:46:00Z">
              <w:del w:id="6" w:author="FLEMINGD" w:date="2004-10-12T17:59:00Z">
                <w:r>
                  <w:rPr>
                    <w:sz w:val="20"/>
                  </w:rPr>
                  <w:delText>3</w:delText>
                </w:r>
              </w:del>
              <w:r>
                <w:rPr>
                  <w:sz w:val="20"/>
                </w:rPr>
                <w:t xml:space="preserve">0% de aumento en los ingresos </w:t>
              </w:r>
            </w:ins>
            <w:ins w:id="7" w:author="FLEMINGD" w:date="2004-10-12T17:59:00Z">
              <w:r>
                <w:rPr>
                  <w:sz w:val="20"/>
                </w:rPr>
                <w:t xml:space="preserve">netos </w:t>
              </w:r>
            </w:ins>
            <w:ins w:id="8" w:author="Carlos Puig" w:date="2004-10-01T14:46:00Z">
              <w:r>
                <w:rPr>
                  <w:sz w:val="20"/>
                </w:rPr>
                <w:t>familiares de los beneficiarios;</w:t>
              </w:r>
            </w:ins>
            <w:ins w:id="9" w:author="FLEMINGD" w:date="2004-10-12T18:00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51"/>
                <w:ins w:id="10" w:author="Carlos Puig" w:date="2004-10-01T14:46:00Z"/>
              </w:numPr>
              <w:tabs>
                <w:tab w:val="clear" w:pos="720"/>
                <w:tab w:val="num" w:pos="74"/>
              </w:tabs>
              <w:ind w:left="314" w:hanging="240"/>
              <w:rPr>
                <w:ins w:id="11" w:author="Carlos Puig" w:date="2004-10-01T14:46:00Z"/>
                <w:sz w:val="20"/>
              </w:rPr>
            </w:pPr>
            <w:ins w:id="12" w:author="Carlos Puig" w:date="2004-10-01T14:46:00Z">
              <w:r>
                <w:rPr>
                  <w:sz w:val="20"/>
                </w:rPr>
                <w:t>500 nuevos empleos creados</w:t>
              </w:r>
              <w:del w:id="13" w:author="FLEMINGD" w:date="2004-10-12T18:00:00Z">
                <w:r>
                  <w:rPr>
                    <w:sz w:val="20"/>
                  </w:rPr>
                  <w:delText>;</w:delText>
                </w:r>
              </w:del>
            </w:ins>
          </w:p>
          <w:p w:rsidR="00321EE7" w:rsidRDefault="00321EE7">
            <w:pPr>
              <w:rPr>
                <w:sz w:val="20"/>
              </w:rPr>
            </w:pPr>
          </w:p>
        </w:tc>
        <w:tc>
          <w:tcPr>
            <w:tcW w:w="3188" w:type="dxa"/>
          </w:tcPr>
          <w:p w:rsidR="00321EE7" w:rsidRDefault="00321EE7">
            <w:pPr>
              <w:numPr>
                <w:ilvl w:val="0"/>
                <w:numId w:val="1"/>
                <w:numberingChange w:id="14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321EE7" w:rsidRDefault="00321EE7">
            <w:pPr>
              <w:numPr>
                <w:ilvl w:val="0"/>
                <w:numId w:val="1"/>
                <w:numberingChange w:id="15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1"/>
                <w:numberingChange w:id="16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Evaluaciones;</w:t>
            </w:r>
          </w:p>
          <w:p w:rsidR="00321EE7" w:rsidRDefault="00321EE7">
            <w:pPr>
              <w:numPr>
                <w:ilvl w:val="0"/>
                <w:numId w:val="1"/>
                <w:numberingChange w:id="17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Fichas socio-económicas por AEF.</w:t>
            </w:r>
          </w:p>
        </w:tc>
        <w:tc>
          <w:tcPr>
            <w:tcW w:w="3286" w:type="dxa"/>
          </w:tcPr>
          <w:p w:rsidR="00321EE7" w:rsidRDefault="00321EE7">
            <w:pPr>
              <w:numPr>
                <w:ilvl w:val="0"/>
                <w:numId w:val="1"/>
                <w:numberingChange w:id="18" w:author="Carlos" w:date="2004-09-09T17:26:00Z" w:original=""/>
              </w:numPr>
              <w:tabs>
                <w:tab w:val="clear" w:pos="720"/>
                <w:tab w:val="num" w:pos="-258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La situación económica del país se mantiene estable;</w:t>
            </w:r>
          </w:p>
          <w:p w:rsidR="00321EE7" w:rsidRDefault="00321EE7">
            <w:pPr>
              <w:numPr>
                <w:ilvl w:val="0"/>
                <w:numId w:val="1"/>
                <w:numberingChange w:id="19" w:author="Carlos" w:date="2004-09-09T17:26:00Z" w:original=""/>
              </w:numPr>
              <w:tabs>
                <w:tab w:val="clear" w:pos="720"/>
                <w:tab w:val="num" w:pos="-258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No se dan políticas restrictivas que influyan en el concepto turístico;</w:t>
            </w:r>
          </w:p>
          <w:p w:rsidR="00321EE7" w:rsidRDefault="00321EE7">
            <w:pPr>
              <w:numPr>
                <w:ilvl w:val="0"/>
                <w:numId w:val="1"/>
                <w:numberingChange w:id="20" w:author="Carlos" w:date="2004-09-09T17:26:00Z" w:original=""/>
              </w:numPr>
              <w:tabs>
                <w:tab w:val="clear" w:pos="720"/>
                <w:tab w:val="num" w:pos="-258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El área de incidencia del proyecto no se vea afectada por desastres naturales.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44" w:type="dxa"/>
            <w:gridSpan w:val="4"/>
          </w:tcPr>
          <w:p w:rsidR="00321EE7" w:rsidRDefault="00321E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PROPÓSITO</w:t>
            </w:r>
          </w:p>
          <w:p w:rsidR="00321EE7" w:rsidRDefault="00321EE7">
            <w:pPr>
              <w:rPr>
                <w:b/>
                <w:bCs/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pStyle w:val="BodyText"/>
            </w:pPr>
            <w:r>
              <w:t>Desarrollar la oferta  de un producto ecoturístico familiar sostenible en las Provincias de Espaillat y Salcedo, a través de la capacitación y desarrollo de las normas y prácticas de la gerencia empresarial moderna.</w:t>
            </w:r>
          </w:p>
          <w:p w:rsidR="00321EE7" w:rsidRDefault="00321EE7">
            <w:pPr>
              <w:pStyle w:val="BodyText"/>
            </w:pPr>
          </w:p>
        </w:tc>
        <w:tc>
          <w:tcPr>
            <w:tcW w:w="3384" w:type="dxa"/>
          </w:tcPr>
          <w:p w:rsidR="00321EE7" w:rsidRDefault="00321EE7">
            <w:pPr>
              <w:rPr>
                <w:sz w:val="20"/>
                <w:u w:val="single"/>
              </w:rPr>
            </w:pPr>
          </w:p>
          <w:p w:rsidR="00321EE7" w:rsidRDefault="00321EE7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Al finalizar el proyecto:</w:t>
            </w:r>
          </w:p>
          <w:p w:rsidR="00321EE7" w:rsidRDefault="00321EE7">
            <w:pPr>
              <w:numPr>
                <w:ilvl w:val="0"/>
                <w:numId w:val="51"/>
                <w:numberingChange w:id="21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50 familias manejan directa</w:t>
            </w:r>
            <w:del w:id="22" w:author="Fleming Duarte" w:date="2004-10-09T21:18:00Z">
              <w:r>
                <w:rPr>
                  <w:sz w:val="20"/>
                </w:rPr>
                <w:delText>mente</w:delText>
              </w:r>
            </w:del>
            <w:r>
              <w:rPr>
                <w:sz w:val="20"/>
              </w:rPr>
              <w:t xml:space="preserve"> y eficientemente los Albergues Ecoturísticos Familiares (AEF) instalados;</w:t>
            </w:r>
          </w:p>
          <w:p w:rsidR="00321EE7" w:rsidRDefault="00321EE7">
            <w:pPr>
              <w:numPr>
                <w:ilvl w:val="0"/>
                <w:numId w:val="51"/>
                <w:numberingChange w:id="23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sz w:val="20"/>
              </w:rPr>
            </w:pPr>
            <w:ins w:id="24" w:author="FLEMINGD" w:date="2004-10-12T18:01:00Z">
              <w:r>
                <w:rPr>
                  <w:sz w:val="20"/>
                </w:rPr>
                <w:t>1.</w:t>
              </w:r>
            </w:ins>
            <w:del w:id="25" w:author="FLEMINGD" w:date="2004-10-12T18:00:00Z">
              <w:r>
                <w:rPr>
                  <w:sz w:val="20"/>
                </w:rPr>
                <w:delText>1.</w:delText>
              </w:r>
            </w:del>
            <w:r>
              <w:rPr>
                <w:sz w:val="20"/>
              </w:rPr>
              <w:t>500 personas de la</w:t>
            </w:r>
            <w:ins w:id="26" w:author="Carlos" w:date="2004-09-09T17:27:00Z">
              <w:r>
                <w:rPr>
                  <w:sz w:val="20"/>
                </w:rPr>
                <w:t>s</w:t>
              </w:r>
            </w:ins>
            <w:r>
              <w:rPr>
                <w:sz w:val="20"/>
              </w:rPr>
              <w:t xml:space="preserve"> comunidades beneficiadas por el proyecto de manera directa e indirecta;</w:t>
            </w:r>
          </w:p>
          <w:p w:rsidR="00321EE7" w:rsidRDefault="00321EE7">
            <w:pPr>
              <w:numPr>
                <w:ilvl w:val="0"/>
                <w:numId w:val="51"/>
                <w:numberingChange w:id="27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del w:id="28" w:author="Carlos Puig" w:date="2004-10-01T14:46:00Z"/>
                <w:sz w:val="20"/>
              </w:rPr>
            </w:pPr>
            <w:ins w:id="29" w:author="FLEMINGD" w:date="2004-10-12T18:06:00Z">
              <w:r>
                <w:rPr>
                  <w:sz w:val="20"/>
                </w:rPr>
                <w:t>camas</w:t>
              </w:r>
            </w:ins>
            <w:ins w:id="30" w:author="FLEMINGD" w:date="2004-10-12T18:24:00Z">
              <w:r>
                <w:rPr>
                  <w:sz w:val="20"/>
                </w:rPr>
                <w:t xml:space="preserve"> ocupadas</w:t>
              </w:r>
            </w:ins>
            <w:ins w:id="31" w:author="FLEMINGD" w:date="2004-10-12T18:06:00Z">
              <w:r>
                <w:rPr>
                  <w:sz w:val="20"/>
                </w:rPr>
                <w:t xml:space="preserve"> de los AE</w:t>
              </w:r>
            </w:ins>
            <w:ins w:id="32" w:author="FLEMINGD" w:date="2004-10-12T18:23:00Z">
              <w:r>
                <w:rPr>
                  <w:sz w:val="20"/>
                </w:rPr>
                <w:t xml:space="preserve">F y </w:t>
              </w:r>
            </w:ins>
            <w:ins w:id="33" w:author="FLEMINGD" w:date="2004-10-12T18:24:00Z">
              <w:r>
                <w:rPr>
                  <w:sz w:val="20"/>
                </w:rPr>
                <w:t xml:space="preserve">los paradores alcanzan </w:t>
              </w:r>
            </w:ins>
            <w:del w:id="34" w:author="Carlos Puig" w:date="2004-10-01T14:46:00Z">
              <w:r>
                <w:rPr>
                  <w:sz w:val="20"/>
                </w:rPr>
                <w:delText>30% de aumento en los ingresos familiares de los beneficiarios;</w:delText>
              </w:r>
            </w:del>
          </w:p>
          <w:p w:rsidR="00321EE7" w:rsidRDefault="00321EE7">
            <w:pPr>
              <w:numPr>
                <w:ilvl w:val="0"/>
                <w:numId w:val="51"/>
                <w:numberingChange w:id="35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del w:id="36" w:author="Carlos Puig" w:date="2004-10-01T14:46:00Z"/>
                <w:sz w:val="20"/>
              </w:rPr>
            </w:pPr>
            <w:del w:id="37" w:author="Carlos Puig" w:date="2004-10-01T14:46:00Z">
              <w:r>
                <w:rPr>
                  <w:sz w:val="20"/>
                </w:rPr>
                <w:delText>500 nuevos empleos creados;</w:delText>
              </w:r>
            </w:del>
          </w:p>
          <w:p w:rsidR="00321EE7" w:rsidRDefault="00321EE7">
            <w:pPr>
              <w:numPr>
                <w:ilvl w:val="0"/>
                <w:numId w:val="51"/>
                <w:numberingChange w:id="38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1</w:t>
            </w:r>
            <w:ins w:id="39" w:author="FLEMINGD" w:date="2004-10-12T18:04:00Z">
              <w:r>
                <w:rPr>
                  <w:sz w:val="20"/>
                </w:rPr>
                <w:t>8</w:t>
              </w:r>
            </w:ins>
            <w:del w:id="40" w:author="FLEMINGD" w:date="2004-10-12T18:04:00Z">
              <w:r>
                <w:rPr>
                  <w:sz w:val="20"/>
                </w:rPr>
                <w:delText>2</w:delText>
              </w:r>
            </w:del>
            <w:r>
              <w:rPr>
                <w:sz w:val="20"/>
              </w:rPr>
              <w:t>.</w:t>
            </w:r>
            <w:ins w:id="41" w:author="FLEMINGD" w:date="2004-10-12T18:04:00Z">
              <w:r>
                <w:rPr>
                  <w:sz w:val="20"/>
                </w:rPr>
                <w:t>0</w:t>
              </w:r>
            </w:ins>
            <w:del w:id="42" w:author="FLEMINGD" w:date="2004-10-12T18:04:00Z">
              <w:r>
                <w:rPr>
                  <w:sz w:val="20"/>
                </w:rPr>
                <w:delText>8</w:delText>
              </w:r>
            </w:del>
            <w:r>
              <w:rPr>
                <w:sz w:val="20"/>
              </w:rPr>
              <w:t>00</w:t>
            </w:r>
            <w:ins w:id="43" w:author="FLEMINGD" w:date="2004-10-12T18:24:00Z">
              <w:r>
                <w:rPr>
                  <w:sz w:val="20"/>
                </w:rPr>
                <w:t xml:space="preserve"> ecoturistas</w:t>
              </w:r>
            </w:ins>
            <w:r>
              <w:rPr>
                <w:sz w:val="20"/>
              </w:rPr>
              <w:t xml:space="preserve"> </w:t>
            </w:r>
            <w:ins w:id="44" w:author="FLEMINGD" w:date="2004-10-12T18:24:00Z">
              <w:r>
                <w:rPr>
                  <w:sz w:val="20"/>
                </w:rPr>
                <w:t>por año</w:t>
              </w:r>
            </w:ins>
            <w:del w:id="45" w:author="FLEMINGD" w:date="2004-10-12T18:24:00Z">
              <w:r>
                <w:rPr>
                  <w:sz w:val="20"/>
                </w:rPr>
                <w:delText>eco-turistas se hospedan en los AEF</w:delText>
              </w:r>
            </w:del>
            <w:r>
              <w:rPr>
                <w:sz w:val="20"/>
              </w:rPr>
              <w:t xml:space="preserve">; </w:t>
            </w:r>
            <w:ins w:id="46" w:author="FLEMINGD" w:date="2004-10-12T19:02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51"/>
                <w:numberingChange w:id="47" w:author="Carlos" w:date="2004-09-09T17:26:00Z" w:original=""/>
              </w:numPr>
              <w:tabs>
                <w:tab w:val="clear" w:pos="720"/>
                <w:tab w:val="num" w:pos="74"/>
              </w:tabs>
              <w:ind w:left="314" w:hanging="240"/>
              <w:rPr>
                <w:sz w:val="20"/>
              </w:rPr>
            </w:pPr>
            <w:ins w:id="48" w:author="FLEMINGD" w:date="2004-10-11T09:49:00Z">
              <w:r>
                <w:rPr>
                  <w:sz w:val="20"/>
                </w:rPr>
                <w:t>20</w:t>
              </w:r>
            </w:ins>
            <w:del w:id="49" w:author="FLEMINGD" w:date="2004-10-11T09:49:00Z">
              <w:r>
                <w:rPr>
                  <w:sz w:val="20"/>
                </w:rPr>
                <w:delText>las</w:delText>
              </w:r>
            </w:del>
            <w:r>
              <w:rPr>
                <w:sz w:val="20"/>
              </w:rPr>
              <w:t xml:space="preserve"> comunidades </w:t>
            </w:r>
            <w:ins w:id="50" w:author="FLEMINGD" w:date="2004-10-11T09:49:00Z">
              <w:r>
                <w:rPr>
                  <w:sz w:val="20"/>
                </w:rPr>
                <w:t xml:space="preserve"> de la sub-región </w:t>
              </w:r>
            </w:ins>
            <w:r>
              <w:rPr>
                <w:sz w:val="20"/>
              </w:rPr>
              <w:t>implementan las medidas ambientales de prevención para la clasificación y deposición adecuada de los deshechos sólidos.</w:t>
            </w:r>
          </w:p>
        </w:tc>
        <w:tc>
          <w:tcPr>
            <w:tcW w:w="3188" w:type="dxa"/>
          </w:tcPr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numPr>
                <w:ilvl w:val="0"/>
                <w:numId w:val="9"/>
                <w:numberingChange w:id="51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68"/>
              <w:rPr>
                <w:sz w:val="20"/>
              </w:rPr>
            </w:pPr>
            <w:r>
              <w:rPr>
                <w:sz w:val="20"/>
              </w:rPr>
              <w:t>Informes de sistema de monitoreo</w:t>
            </w:r>
            <w:ins w:id="52" w:author="Fleming Duarte" w:date="2004-10-09T21:18:00Z">
              <w:r>
                <w:rPr>
                  <w:sz w:val="20"/>
                </w:rPr>
                <w:t>;</w:t>
              </w:r>
            </w:ins>
          </w:p>
          <w:p w:rsidR="00321EE7" w:rsidRDefault="00321EE7">
            <w:pPr>
              <w:numPr>
                <w:ilvl w:val="0"/>
                <w:numId w:val="9"/>
                <w:numberingChange w:id="53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68"/>
              <w:rPr>
                <w:sz w:val="20"/>
              </w:rPr>
            </w:pPr>
            <w:r>
              <w:rPr>
                <w:sz w:val="20"/>
              </w:rPr>
              <w:t>Reportes de ventas nacionales y de exportaci</w:t>
            </w:r>
            <w:r>
              <w:rPr>
                <w:sz w:val="20"/>
                <w:lang w:val="es-ES"/>
              </w:rPr>
              <w:t>ón;</w:t>
            </w:r>
          </w:p>
          <w:p w:rsidR="00321EE7" w:rsidRDefault="00321EE7">
            <w:pPr>
              <w:numPr>
                <w:ilvl w:val="0"/>
                <w:numId w:val="9"/>
                <w:numberingChange w:id="54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68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9"/>
                <w:numberingChange w:id="55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68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numPr>
                <w:ilvl w:val="0"/>
                <w:numId w:val="2"/>
                <w:numberingChange w:id="56" w:author="Carlos" w:date="2004-09-09T17:26:00Z" w:original=""/>
              </w:numPr>
              <w:tabs>
                <w:tab w:val="clear" w:pos="720"/>
                <w:tab w:val="num" w:pos="-2418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Se mantendrá la demanda por el concepto ecoturístico en el mercado  nacional e internacional;</w:t>
            </w:r>
          </w:p>
          <w:p w:rsidR="00321EE7" w:rsidRDefault="00321EE7">
            <w:pPr>
              <w:keepNext/>
              <w:widowControl w:val="0"/>
              <w:numPr>
                <w:ilvl w:val="0"/>
                <w:numId w:val="16"/>
                <w:numberingChange w:id="57" w:author="Carlos" w:date="2004-09-09T17:26:00Z" w:original=""/>
              </w:numPr>
              <w:tabs>
                <w:tab w:val="clear" w:pos="360"/>
                <w:tab w:val="num" w:pos="222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 xml:space="preserve">Apropiado funcionamiento  del CECADEM, de los AEF y de los </w:t>
            </w:r>
            <w:del w:id="58" w:author="Fleming Duarte" w:date="2004-10-09T21:19:00Z">
              <w:r>
                <w:rPr>
                  <w:sz w:val="20"/>
                </w:rPr>
                <w:delText>Paradores</w:delText>
              </w:r>
            </w:del>
            <w:ins w:id="59" w:author="Fleming Duarte" w:date="2004-10-09T21:19:00Z">
              <w:r>
                <w:rPr>
                  <w:sz w:val="20"/>
                </w:rPr>
                <w:t>paradores</w:t>
              </w:r>
            </w:ins>
            <w:r>
              <w:rPr>
                <w:sz w:val="20"/>
              </w:rPr>
              <w:t>;</w:t>
            </w:r>
          </w:p>
          <w:p w:rsidR="00321EE7" w:rsidRDefault="00321EE7">
            <w:pPr>
              <w:keepNext/>
              <w:widowControl w:val="0"/>
              <w:numPr>
                <w:ilvl w:val="0"/>
                <w:numId w:val="16"/>
                <w:numberingChange w:id="60" w:author="Carlos" w:date="2004-09-09T17:26:00Z" w:original=""/>
              </w:numPr>
              <w:tabs>
                <w:tab w:val="clear" w:pos="360"/>
                <w:tab w:val="num" w:pos="222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Se mantiene</w:t>
            </w:r>
            <w:ins w:id="61" w:author="Fleming Duarte" w:date="2004-10-09T21:19:00Z">
              <w:r>
                <w:rPr>
                  <w:sz w:val="20"/>
                </w:rPr>
                <w:t>n</w:t>
              </w:r>
            </w:ins>
            <w:r>
              <w:rPr>
                <w:sz w:val="20"/>
              </w:rPr>
              <w:t xml:space="preserve"> o </w:t>
            </w:r>
            <w:del w:id="62" w:author="Fleming Duarte" w:date="2004-10-09T21:19:00Z">
              <w:r>
                <w:rPr>
                  <w:sz w:val="20"/>
                </w:rPr>
                <w:delText xml:space="preserve">se </w:delText>
              </w:r>
            </w:del>
            <w:r>
              <w:rPr>
                <w:sz w:val="20"/>
              </w:rPr>
              <w:t>aumenta</w:t>
            </w:r>
            <w:ins w:id="63" w:author="Carlos" w:date="2004-09-09T17:28:00Z">
              <w:r>
                <w:rPr>
                  <w:sz w:val="20"/>
                </w:rPr>
                <w:t>n</w:t>
              </w:r>
            </w:ins>
            <w:r>
              <w:rPr>
                <w:sz w:val="20"/>
              </w:rPr>
              <w:t xml:space="preserve"> las condiciones actuales de la demanda por el producto ecoturístico.</w:t>
            </w:r>
          </w:p>
        </w:tc>
      </w:tr>
    </w:tbl>
    <w:p w:rsidR="00321EE7" w:rsidRDefault="00321EE7">
      <w:pPr>
        <w:pStyle w:val="FootnoteText"/>
        <w:rPr>
          <w:szCs w:val="24"/>
        </w:rPr>
      </w:pPr>
      <w:r>
        <w:rPr>
          <w:szCs w:val="24"/>
        </w:rPr>
        <w:br w:type="page"/>
      </w:r>
    </w:p>
    <w:tbl>
      <w:tblPr>
        <w:tblW w:w="13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0"/>
        <w:gridCol w:w="5280"/>
        <w:gridCol w:w="2280"/>
        <w:gridCol w:w="3600"/>
      </w:tblGrid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5280" w:type="dxa"/>
            <w:shd w:val="clear" w:color="auto" w:fill="C0C0C0"/>
          </w:tcPr>
          <w:p w:rsidR="00321EE7" w:rsidRDefault="00321EE7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2280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MEDIOS DE VERIFICACIÓN</w:t>
            </w:r>
          </w:p>
        </w:tc>
        <w:tc>
          <w:tcPr>
            <w:tcW w:w="3600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13990" w:type="dxa"/>
            <w:gridSpan w:val="4"/>
          </w:tcPr>
          <w:p w:rsidR="00321EE7" w:rsidRDefault="00321EE7">
            <w:pPr>
              <w:rPr>
                <w:b/>
              </w:rPr>
            </w:pPr>
            <w:r>
              <w:rPr>
                <w:b/>
                <w:sz w:val="20"/>
              </w:rPr>
              <w:t>COMPONENTES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bottom w:val="nil"/>
            </w:tcBorders>
          </w:tcPr>
          <w:p w:rsidR="00321EE7" w:rsidRDefault="00321EE7">
            <w:pPr>
              <w:rPr>
                <w:b/>
              </w:rPr>
            </w:pPr>
            <w:r>
              <w:rPr>
                <w:b/>
                <w:sz w:val="20"/>
              </w:rPr>
              <w:t>I – Financiamiento</w:t>
            </w:r>
          </w:p>
        </w:tc>
        <w:tc>
          <w:tcPr>
            <w:tcW w:w="5280" w:type="dxa"/>
            <w:tcBorders>
              <w:bottom w:val="nil"/>
            </w:tcBorders>
          </w:tcPr>
          <w:p w:rsidR="00321EE7" w:rsidRDefault="00321EE7">
            <w:pPr>
              <w:rPr>
                <w:b/>
                <w:sz w:val="20"/>
              </w:rPr>
            </w:pPr>
          </w:p>
        </w:tc>
        <w:tc>
          <w:tcPr>
            <w:tcW w:w="2280" w:type="dxa"/>
            <w:tcBorders>
              <w:bottom w:val="nil"/>
            </w:tcBorders>
          </w:tcPr>
          <w:p w:rsidR="00321EE7" w:rsidRDefault="00321EE7">
            <w:pPr>
              <w:rPr>
                <w:b/>
                <w:sz w:val="20"/>
              </w:rPr>
            </w:pPr>
          </w:p>
        </w:tc>
        <w:tc>
          <w:tcPr>
            <w:tcW w:w="3600" w:type="dxa"/>
            <w:tcBorders>
              <w:bottom w:val="nil"/>
            </w:tcBorders>
          </w:tcPr>
          <w:p w:rsidR="00321EE7" w:rsidRDefault="00321EE7">
            <w:pPr>
              <w:rPr>
                <w:b/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>Resultado 1</w:t>
            </w:r>
          </w:p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numPr>
                <w:ilvl w:val="0"/>
                <w:numId w:val="2"/>
                <w:numberingChange w:id="64" w:author="Carlos" w:date="2004-09-09T17:26:00Z" w:original=""/>
              </w:numPr>
              <w:tabs>
                <w:tab w:val="clear" w:pos="720"/>
                <w:tab w:val="num" w:pos="-2040"/>
              </w:tabs>
              <w:ind w:left="360" w:hanging="240"/>
              <w:rPr>
                <w:sz w:val="20"/>
              </w:rPr>
            </w:pPr>
            <w:r>
              <w:rPr>
                <w:sz w:val="20"/>
              </w:rPr>
              <w:t xml:space="preserve">50 AEF y 4 </w:t>
            </w:r>
            <w:del w:id="65" w:author="Fleming Duarte" w:date="2004-10-09T21:19:00Z">
              <w:r>
                <w:rPr>
                  <w:sz w:val="20"/>
                </w:rPr>
                <w:delText xml:space="preserve">Paradores </w:delText>
              </w:r>
            </w:del>
            <w:ins w:id="66" w:author="Fleming Duarte" w:date="2004-10-09T21:19:00Z">
              <w:r>
                <w:rPr>
                  <w:sz w:val="20"/>
                </w:rPr>
                <w:t xml:space="preserve">paradores </w:t>
              </w:r>
            </w:ins>
            <w:r>
              <w:rPr>
                <w:sz w:val="20"/>
              </w:rPr>
              <w:t>operando y ofertando de manera sostenible servicios ecoturísticos de calidad</w:t>
            </w:r>
            <w:ins w:id="67" w:author="Fleming Duarte" w:date="2004-10-09T21:19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según los estándares internacionales a los usuarios.</w:t>
            </w:r>
          </w:p>
        </w:tc>
        <w:tc>
          <w:tcPr>
            <w:tcW w:w="5280" w:type="dxa"/>
            <w:tcBorders>
              <w:top w:val="nil"/>
            </w:tcBorders>
          </w:tcPr>
          <w:p w:rsidR="00321EE7" w:rsidRDefault="00321EE7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Al finalizar el proyecto:</w:t>
            </w:r>
          </w:p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numPr>
                <w:ilvl w:val="0"/>
                <w:numId w:val="13"/>
                <w:numberingChange w:id="68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  <w:lang w:val="pt-BR"/>
              </w:rPr>
            </w:pPr>
            <w:del w:id="69" w:author="FLEMINGD" w:date="2004-10-12T18:27:00Z">
              <w:r>
                <w:rPr>
                  <w:sz w:val="20"/>
                  <w:lang w:val="pt-BR"/>
                </w:rPr>
                <w:delText>Construidos</w:delText>
              </w:r>
            </w:del>
            <w:ins w:id="70" w:author="FLEMINGD" w:date="2004-10-12T18:27:00Z">
              <w:r>
                <w:rPr>
                  <w:sz w:val="20"/>
                  <w:lang w:val="pt-BR"/>
                </w:rPr>
                <w:t>Construídos</w:t>
              </w:r>
            </w:ins>
            <w:r>
              <w:rPr>
                <w:sz w:val="20"/>
                <w:lang w:val="pt-BR"/>
              </w:rPr>
              <w:t xml:space="preserve"> </w:t>
            </w:r>
            <w:ins w:id="71" w:author="FLEMINGD" w:date="2004-10-12T18:25:00Z">
              <w:r>
                <w:rPr>
                  <w:sz w:val="20"/>
                  <w:lang w:val="pt-BR"/>
                </w:rPr>
                <w:t xml:space="preserve">y en funcionamento </w:t>
              </w:r>
            </w:ins>
            <w:r>
              <w:rPr>
                <w:sz w:val="20"/>
                <w:lang w:val="pt-BR"/>
              </w:rPr>
              <w:t>50 AEF;</w:t>
            </w:r>
          </w:p>
          <w:p w:rsidR="00321EE7" w:rsidRDefault="00321EE7">
            <w:pPr>
              <w:numPr>
                <w:ilvl w:val="0"/>
                <w:numId w:val="13"/>
                <w:numberingChange w:id="72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  <w:lang w:val="pt-BR"/>
              </w:rPr>
            </w:pPr>
            <w:del w:id="73" w:author="FLEMINGD" w:date="2004-10-12T18:26:00Z">
              <w:r>
                <w:rPr>
                  <w:sz w:val="20"/>
                  <w:lang w:val="pt-BR"/>
                </w:rPr>
                <w:delText>Construidos</w:delText>
              </w:r>
            </w:del>
            <w:ins w:id="74" w:author="FLEMINGD" w:date="2004-10-12T18:26:00Z">
              <w:r>
                <w:rPr>
                  <w:sz w:val="20"/>
                  <w:lang w:val="pt-BR"/>
                </w:rPr>
                <w:t>Construídos y e</w:t>
              </w:r>
            </w:ins>
            <w:ins w:id="75" w:author="FLEMINGD" w:date="2004-10-12T18:27:00Z">
              <w:r>
                <w:rPr>
                  <w:sz w:val="20"/>
                  <w:lang w:val="pt-BR"/>
                </w:rPr>
                <w:t>n</w:t>
              </w:r>
            </w:ins>
            <w:ins w:id="76" w:author="FLEMINGD" w:date="2004-10-12T18:26:00Z">
              <w:r>
                <w:rPr>
                  <w:sz w:val="20"/>
                  <w:lang w:val="pt-BR"/>
                </w:rPr>
                <w:t xml:space="preserve"> </w:t>
              </w:r>
            </w:ins>
            <w:ins w:id="77" w:author="FLEMINGD" w:date="2004-10-12T18:27:00Z">
              <w:r>
                <w:rPr>
                  <w:sz w:val="20"/>
                  <w:lang w:val="pt-BR"/>
                </w:rPr>
                <w:t>funcionamento</w:t>
              </w:r>
            </w:ins>
            <w:r>
              <w:rPr>
                <w:sz w:val="20"/>
                <w:lang w:val="pt-BR"/>
              </w:rPr>
              <w:t xml:space="preserve"> 4 </w:t>
            </w:r>
            <w:del w:id="78" w:author="Fleming Duarte" w:date="2004-10-09T21:19:00Z">
              <w:r>
                <w:rPr>
                  <w:sz w:val="20"/>
                  <w:lang w:val="pt-BR"/>
                </w:rPr>
                <w:delText xml:space="preserve">Paradores </w:delText>
              </w:r>
            </w:del>
            <w:ins w:id="79" w:author="Fleming Duarte" w:date="2004-10-09T21:19:00Z">
              <w:r>
                <w:rPr>
                  <w:sz w:val="20"/>
                  <w:lang w:val="pt-BR"/>
                </w:rPr>
                <w:t>paradores</w:t>
              </w:r>
              <w:del w:id="80" w:author="FLEMINGD" w:date="2004-10-12T18:26:00Z">
                <w:r>
                  <w:rPr>
                    <w:sz w:val="20"/>
                    <w:lang w:val="pt-BR"/>
                  </w:rPr>
                  <w:delText xml:space="preserve"> </w:delText>
                </w:r>
              </w:del>
            </w:ins>
            <w:ins w:id="81" w:author="FLEMINGD" w:date="2004-10-12T18:26:00Z">
              <w:r>
                <w:rPr>
                  <w:sz w:val="20"/>
                  <w:lang w:val="pt-BR"/>
                </w:rPr>
                <w:t xml:space="preserve"> </w:t>
              </w:r>
            </w:ins>
            <w:r>
              <w:rPr>
                <w:sz w:val="20"/>
                <w:lang w:val="pt-BR"/>
              </w:rPr>
              <w:t>ecoturísticos;</w:t>
            </w:r>
          </w:p>
          <w:p w:rsidR="00321EE7" w:rsidRDefault="00321EE7">
            <w:pPr>
              <w:numPr>
                <w:ilvl w:val="0"/>
                <w:numId w:val="13"/>
                <w:numberingChange w:id="82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Adecuación </w:t>
            </w:r>
            <w:ins w:id="83" w:author="FLEMINGD" w:date="2004-10-12T18:28:00Z">
              <w:r>
                <w:rPr>
                  <w:sz w:val="20"/>
                </w:rPr>
                <w:t>y funcionando e</w:t>
              </w:r>
            </w:ins>
            <w:del w:id="84" w:author="FLEMINGD" w:date="2004-10-12T18:28:00Z">
              <w:r>
                <w:rPr>
                  <w:sz w:val="20"/>
                </w:rPr>
                <w:delText>de</w:delText>
              </w:r>
            </w:del>
            <w:r>
              <w:rPr>
                <w:sz w:val="20"/>
              </w:rPr>
              <w:t>l Centro de Entrenamiento y Capacitación Gerencial y Desarrollo Empresarial (CECADEM) de ADEPE;</w:t>
            </w:r>
            <w:ins w:id="85" w:author="FLEMINGD" w:date="2004-10-12T19:02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13"/>
                <w:numberingChange w:id="86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80% de los albergues instalados reciben financiamiento para el capital de trabajo por parte de COOP-ADEPE. </w:t>
            </w:r>
          </w:p>
        </w:tc>
        <w:tc>
          <w:tcPr>
            <w:tcW w:w="2280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13"/>
                <w:numberingChange w:id="87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 xml:space="preserve">Registros contables de los AEF, de los </w:t>
            </w:r>
            <w:del w:id="88" w:author="Fleming Duarte" w:date="2004-10-09T21:20:00Z">
              <w:r>
                <w:rPr>
                  <w:sz w:val="20"/>
                </w:rPr>
                <w:delText>Paradores</w:delText>
              </w:r>
            </w:del>
            <w:ins w:id="89" w:author="Fleming Duarte" w:date="2004-10-09T21:20:00Z">
              <w:r>
                <w:rPr>
                  <w:sz w:val="20"/>
                </w:rPr>
                <w:t>paradores</w:t>
              </w:r>
            </w:ins>
            <w:r>
              <w:rPr>
                <w:sz w:val="20"/>
              </w:rPr>
              <w:t>;</w:t>
            </w:r>
          </w:p>
          <w:p w:rsidR="00321EE7" w:rsidRDefault="00321EE7">
            <w:pPr>
              <w:numPr>
                <w:ilvl w:val="0"/>
                <w:numId w:val="13"/>
                <w:numberingChange w:id="90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 contable de la ADEPE y de la COOP-ADEPE;</w:t>
            </w:r>
          </w:p>
          <w:p w:rsidR="00321EE7" w:rsidRDefault="00321EE7">
            <w:pPr>
              <w:numPr>
                <w:ilvl w:val="0"/>
                <w:numId w:val="13"/>
                <w:numberingChange w:id="91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Facturas de las inversiones;</w:t>
            </w:r>
          </w:p>
          <w:p w:rsidR="00321EE7" w:rsidRDefault="00321EE7">
            <w:pPr>
              <w:numPr>
                <w:ilvl w:val="0"/>
                <w:numId w:val="13"/>
                <w:numberingChange w:id="92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Auditor</w:t>
            </w:r>
            <w:ins w:id="93" w:author="Fleming Duarte" w:date="2004-10-09T21:20:00Z">
              <w:r>
                <w:rPr>
                  <w:sz w:val="20"/>
                </w:rPr>
                <w:t>í</w:t>
              </w:r>
            </w:ins>
            <w:del w:id="94" w:author="Fleming Duarte" w:date="2004-10-09T21:20:00Z">
              <w:r>
                <w:rPr>
                  <w:sz w:val="20"/>
                </w:rPr>
                <w:delText>i</w:delText>
              </w:r>
            </w:del>
            <w:r>
              <w:rPr>
                <w:sz w:val="20"/>
              </w:rPr>
              <w:t>as externas;</w:t>
            </w:r>
          </w:p>
          <w:p w:rsidR="00321EE7" w:rsidRDefault="00321EE7">
            <w:pPr>
              <w:numPr>
                <w:ilvl w:val="0"/>
                <w:numId w:val="9"/>
                <w:numberingChange w:id="95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13"/>
                <w:numberingChange w:id="96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</w:tc>
        <w:tc>
          <w:tcPr>
            <w:tcW w:w="3600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4"/>
                <w:numberingChange w:id="97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>Cumplimiento de condiciones previas solicitadas por el BID a ADEPE;</w:t>
            </w:r>
          </w:p>
          <w:p w:rsidR="00321EE7" w:rsidRDefault="00321EE7">
            <w:pPr>
              <w:numPr>
                <w:ilvl w:val="0"/>
                <w:numId w:val="4"/>
                <w:numberingChange w:id="98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22"/>
              <w:rPr>
                <w:sz w:val="20"/>
              </w:rPr>
            </w:pPr>
            <w:r>
              <w:rPr>
                <w:sz w:val="20"/>
              </w:rPr>
              <w:t xml:space="preserve">Los AEF y los </w:t>
            </w:r>
            <w:del w:id="99" w:author="Fleming Duarte" w:date="2004-10-09T21:20:00Z">
              <w:r>
                <w:rPr>
                  <w:sz w:val="20"/>
                </w:rPr>
                <w:delText xml:space="preserve">Paradores </w:delText>
              </w:r>
            </w:del>
            <w:ins w:id="100" w:author="Fleming Duarte" w:date="2004-10-09T21:20:00Z">
              <w:r>
                <w:rPr>
                  <w:sz w:val="20"/>
                </w:rPr>
                <w:t xml:space="preserve">paradores </w:t>
              </w:r>
            </w:ins>
            <w:r>
              <w:rPr>
                <w:sz w:val="20"/>
              </w:rPr>
              <w:t>se edificarán como previsto;</w:t>
            </w:r>
          </w:p>
          <w:p w:rsidR="00321EE7" w:rsidRDefault="00321EE7">
            <w:pPr>
              <w:pStyle w:val="ABBR"/>
              <w:keepNext/>
              <w:widowControl w:val="0"/>
              <w:numPr>
                <w:ilvl w:val="0"/>
                <w:numId w:val="19"/>
                <w:numberingChange w:id="101" w:author="Carlos" w:date="2004-09-09T17:26:00Z" w:original=""/>
              </w:numPr>
              <w:tabs>
                <w:tab w:val="clear" w:pos="360"/>
                <w:tab w:val="num" w:pos="222"/>
              </w:tabs>
              <w:ind w:left="222" w:hanging="222"/>
              <w:rPr>
                <w:caps w:val="0"/>
                <w:sz w:val="20"/>
                <w:lang w:val="es-ES"/>
              </w:rPr>
            </w:pPr>
            <w:r>
              <w:rPr>
                <w:caps w:val="0"/>
                <w:sz w:val="20"/>
                <w:lang w:val="es-NI"/>
              </w:rPr>
              <w:t>ADEPE</w:t>
            </w:r>
            <w:r>
              <w:rPr>
                <w:caps w:val="0"/>
                <w:sz w:val="20"/>
                <w:lang w:val="es-ES"/>
              </w:rPr>
              <w:t xml:space="preserve"> y el Banco aportan los recursos correspondientes a cada una de las partes para las remodelaciones del CECADEM y construcción de los AEF y de los </w:t>
            </w:r>
            <w:del w:id="102" w:author="Fleming Duarte" w:date="2004-10-09T21:20:00Z">
              <w:r>
                <w:rPr>
                  <w:caps w:val="0"/>
                  <w:sz w:val="20"/>
                  <w:lang w:val="es-ES"/>
                </w:rPr>
                <w:delText>Paradores</w:delText>
              </w:r>
            </w:del>
            <w:ins w:id="103" w:author="Fleming Duarte" w:date="2004-10-09T21:20:00Z">
              <w:r>
                <w:rPr>
                  <w:caps w:val="0"/>
                  <w:sz w:val="20"/>
                  <w:lang w:val="es-ES"/>
                </w:rPr>
                <w:t>paradores</w:t>
              </w:r>
            </w:ins>
            <w:r>
              <w:rPr>
                <w:caps w:val="0"/>
                <w:sz w:val="20"/>
                <w:lang w:val="es-ES"/>
              </w:rPr>
              <w:t>;</w:t>
            </w:r>
          </w:p>
          <w:p w:rsidR="00321EE7" w:rsidRDefault="00321EE7">
            <w:pPr>
              <w:pStyle w:val="ABBR"/>
              <w:keepNext/>
              <w:widowControl w:val="0"/>
              <w:numPr>
                <w:ilvl w:val="0"/>
                <w:numId w:val="19"/>
                <w:numberingChange w:id="104" w:author="Carlos" w:date="2004-09-09T17:26:00Z" w:original=""/>
              </w:numPr>
              <w:tabs>
                <w:tab w:val="clear" w:pos="360"/>
                <w:tab w:val="num" w:pos="222"/>
              </w:tabs>
              <w:ind w:left="222" w:hanging="222"/>
              <w:rPr>
                <w:caps w:val="0"/>
                <w:sz w:val="20"/>
                <w:lang w:val="es-ES"/>
              </w:rPr>
            </w:pPr>
            <w:r>
              <w:rPr>
                <w:caps w:val="0"/>
                <w:sz w:val="20"/>
              </w:rPr>
              <w:t xml:space="preserve">los AEF y los </w:t>
            </w:r>
            <w:del w:id="105" w:author="Fleming Duarte" w:date="2004-10-09T21:20:00Z">
              <w:r>
                <w:rPr>
                  <w:caps w:val="0"/>
                  <w:sz w:val="20"/>
                </w:rPr>
                <w:delText xml:space="preserve">Paradores </w:delText>
              </w:r>
            </w:del>
            <w:ins w:id="106" w:author="Fleming Duarte" w:date="2004-10-09T21:20:00Z">
              <w:r>
                <w:rPr>
                  <w:caps w:val="0"/>
                  <w:sz w:val="20"/>
                </w:rPr>
                <w:t xml:space="preserve">paradores </w:t>
              </w:r>
            </w:ins>
            <w:r>
              <w:rPr>
                <w:caps w:val="0"/>
                <w:sz w:val="20"/>
              </w:rPr>
              <w:t>obtienen el capital de trabajo previsto, según la planificación;</w:t>
            </w:r>
          </w:p>
          <w:p w:rsidR="00321EE7" w:rsidRDefault="00321EE7">
            <w:pPr>
              <w:pStyle w:val="BodyText"/>
              <w:keepNext/>
              <w:widowControl w:val="0"/>
              <w:numPr>
                <w:ilvl w:val="0"/>
                <w:numId w:val="18"/>
                <w:numberingChange w:id="107" w:author="Carlos" w:date="2004-09-09T17:26:00Z" w:original=""/>
              </w:numPr>
              <w:tabs>
                <w:tab w:val="clear" w:pos="360"/>
                <w:tab w:val="num" w:pos="222"/>
              </w:tabs>
              <w:ind w:left="222" w:hanging="222"/>
              <w:jc w:val="left"/>
            </w:pPr>
            <w:r>
              <w:t>Tanto</w:t>
            </w:r>
            <w:ins w:id="108" w:author="Carlos" w:date="2004-09-09T17:30:00Z">
              <w:r>
                <w:t xml:space="preserve"> los recursos</w:t>
              </w:r>
            </w:ins>
            <w:r>
              <w:t xml:space="preserve"> el Banco como la contraparte de ADEPE son aportados oportunamente.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bottom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Cs w:val="0"/>
                <w:sz w:val="20"/>
              </w:rPr>
              <w:t>II – Cooperación Técnica</w:t>
            </w:r>
          </w:p>
        </w:tc>
        <w:tc>
          <w:tcPr>
            <w:tcW w:w="5280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  <w:u w:val="single"/>
              </w:rPr>
            </w:pPr>
          </w:p>
        </w:tc>
        <w:tc>
          <w:tcPr>
            <w:tcW w:w="2280" w:type="dxa"/>
            <w:tcBorders>
              <w:bottom w:val="nil"/>
            </w:tcBorders>
          </w:tcPr>
          <w:p w:rsidR="00321EE7" w:rsidRDefault="00321EE7">
            <w:pPr>
              <w:tabs>
                <w:tab w:val="num" w:pos="-6452"/>
              </w:tabs>
              <w:ind w:left="268" w:hanging="240"/>
              <w:rPr>
                <w:sz w:val="20"/>
              </w:rPr>
            </w:pPr>
          </w:p>
        </w:tc>
        <w:tc>
          <w:tcPr>
            <w:tcW w:w="3600" w:type="dxa"/>
            <w:tcBorders>
              <w:bottom w:val="nil"/>
            </w:tcBorders>
          </w:tcPr>
          <w:p w:rsidR="00321EE7" w:rsidRDefault="00321EE7">
            <w:pPr>
              <w:tabs>
                <w:tab w:val="num" w:pos="222"/>
              </w:tabs>
              <w:ind w:left="222" w:hanging="222"/>
              <w:rPr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nil"/>
              <w:bottom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Cs w:val="0"/>
                <w:sz w:val="20"/>
              </w:rPr>
              <w:t>A.- Capacitación y Asistencia Técnica</w:t>
            </w:r>
          </w:p>
        </w:tc>
        <w:tc>
          <w:tcPr>
            <w:tcW w:w="5280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sz w:val="20"/>
                <w:u w:val="single"/>
              </w:rPr>
            </w:pPr>
          </w:p>
        </w:tc>
        <w:tc>
          <w:tcPr>
            <w:tcW w:w="2280" w:type="dxa"/>
            <w:tcBorders>
              <w:top w:val="nil"/>
              <w:bottom w:val="nil"/>
            </w:tcBorders>
          </w:tcPr>
          <w:p w:rsidR="00321EE7" w:rsidRDefault="00321EE7">
            <w:pPr>
              <w:tabs>
                <w:tab w:val="num" w:pos="-6452"/>
              </w:tabs>
              <w:ind w:left="268" w:hanging="240"/>
              <w:rPr>
                <w:sz w:val="20"/>
              </w:rPr>
            </w:pPr>
          </w:p>
        </w:tc>
        <w:tc>
          <w:tcPr>
            <w:tcW w:w="3600" w:type="dxa"/>
            <w:tcBorders>
              <w:top w:val="nil"/>
              <w:bottom w:val="nil"/>
            </w:tcBorders>
          </w:tcPr>
          <w:p w:rsidR="00321EE7" w:rsidRDefault="00321EE7">
            <w:pPr>
              <w:tabs>
                <w:tab w:val="num" w:pos="222"/>
              </w:tabs>
              <w:ind w:left="222" w:hanging="222"/>
              <w:rPr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  <w:t>Resultado 1</w:t>
            </w:r>
          </w:p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</w:p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Los </w:t>
            </w:r>
            <w:bookmarkStart w:id="109" w:name="OLE_LINK2"/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 operadores de Albergues </w:t>
            </w:r>
            <w:del w:id="110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delText xml:space="preserve">Ecoturísticos </w:delText>
              </w:r>
            </w:del>
            <w:ins w:id="111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t xml:space="preserve">ecoturísticos </w:t>
              </w:r>
            </w:ins>
            <w:del w:id="112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delText>F</w:delText>
              </w:r>
            </w:del>
            <w:ins w:id="113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t>f</w:t>
              </w:r>
            </w:ins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amiliares (AEF), </w:t>
            </w:r>
            <w:del w:id="114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delText xml:space="preserve">Paradores </w:delText>
              </w:r>
            </w:del>
            <w:ins w:id="115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t xml:space="preserve">paradores </w:t>
              </w:r>
            </w:ins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y  </w:t>
            </w:r>
            <w:ins w:id="116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t>g</w:t>
              </w:r>
            </w:ins>
            <w:del w:id="117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delText>G</w:delText>
              </w:r>
            </w:del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uías </w:t>
            </w:r>
            <w:ins w:id="118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t>t</w:t>
              </w:r>
            </w:ins>
            <w:del w:id="119" w:author="Fleming Duarte" w:date="2004-10-09T21:21:00Z">
              <w:r>
                <w:rPr>
                  <w:rFonts w:ascii="Times New Roman" w:hAnsi="Times New Roman" w:cs="Times New Roman"/>
                  <w:b w:val="0"/>
                  <w:bCs w:val="0"/>
                  <w:sz w:val="20"/>
                </w:rPr>
                <w:delText>T</w:delText>
              </w:r>
            </w:del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urísticos </w:t>
            </w:r>
            <w:bookmarkEnd w:id="109"/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>capacitados para administrar y ofertar servicios ecoturísticos según los estándares internacionales.</w:t>
            </w:r>
          </w:p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</w:p>
        </w:tc>
        <w:tc>
          <w:tcPr>
            <w:tcW w:w="5280" w:type="dxa"/>
            <w:tcBorders>
              <w:top w:val="nil"/>
            </w:tcBorders>
          </w:tcPr>
          <w:p w:rsidR="00321EE7" w:rsidRDefault="00321EE7">
            <w:pPr>
              <w:rPr>
                <w:del w:id="120" w:author="FLEMINGD" w:date="2004-10-10T21:00:00Z"/>
                <w:sz w:val="20"/>
                <w:u w:val="single"/>
              </w:rPr>
            </w:pPr>
            <w:del w:id="121" w:author="FLEMINGD" w:date="2004-10-10T21:00:00Z">
              <w:r>
                <w:rPr>
                  <w:sz w:val="20"/>
                  <w:u w:val="single"/>
                </w:rPr>
                <w:delText>Al finalizar el proyecto:</w:delText>
              </w:r>
            </w:del>
          </w:p>
          <w:p w:rsidR="00321EE7" w:rsidRDefault="00321EE7">
            <w:pPr>
              <w:numPr>
                <w:ilvl w:val="0"/>
                <w:numId w:val="58"/>
                <w:ins w:id="122" w:author="FLEMINGD" w:date="2004-10-10T21:00:00Z"/>
              </w:numPr>
              <w:rPr>
                <w:sz w:val="20"/>
              </w:rPr>
            </w:pPr>
            <w:r>
              <w:rPr>
                <w:sz w:val="20"/>
              </w:rPr>
              <w:t xml:space="preserve">Año 1 – 94 personas de los AEF y un </w:t>
            </w:r>
            <w:del w:id="123" w:author="Fleming Duarte" w:date="2004-10-09T21:21:00Z">
              <w:r>
                <w:rPr>
                  <w:sz w:val="20"/>
                </w:rPr>
                <w:delText xml:space="preserve">Parador </w:delText>
              </w:r>
            </w:del>
            <w:ins w:id="124" w:author="Fleming Duarte" w:date="2004-10-09T21:21:00Z">
              <w:r>
                <w:rPr>
                  <w:sz w:val="20"/>
                </w:rPr>
                <w:t xml:space="preserve">parador </w:t>
              </w:r>
            </w:ins>
            <w:r>
              <w:rPr>
                <w:sz w:val="20"/>
              </w:rPr>
              <w:t xml:space="preserve">capacitados en Seguridad e Higiene y en Desarrollo Empresarial (DE); y 50 </w:t>
            </w:r>
            <w:del w:id="125" w:author="Fleming Duarte" w:date="2004-10-09T21:21:00Z">
              <w:r>
                <w:rPr>
                  <w:sz w:val="20"/>
                </w:rPr>
                <w:delText xml:space="preserve">(300 personas) </w:delText>
              </w:r>
            </w:del>
            <w:r>
              <w:rPr>
                <w:sz w:val="20"/>
              </w:rPr>
              <w:t>operadores de AEF</w:t>
            </w:r>
            <w:ins w:id="126" w:author="Fleming Duarte" w:date="2004-10-09T21:22:00Z">
              <w:r>
                <w:rPr>
                  <w:sz w:val="20"/>
                </w:rPr>
                <w:t xml:space="preserve"> (300 personas) </w:t>
              </w:r>
            </w:ins>
            <w:r>
              <w:rPr>
                <w:sz w:val="20"/>
              </w:rPr>
              <w:t xml:space="preserve"> y 4 </w:t>
            </w:r>
            <w:del w:id="127" w:author="Fleming Duarte" w:date="2004-10-09T21:22:00Z">
              <w:r>
                <w:rPr>
                  <w:sz w:val="20"/>
                </w:rPr>
                <w:delText xml:space="preserve">Paradores </w:delText>
              </w:r>
            </w:del>
            <w:ins w:id="128" w:author="Fleming Duarte" w:date="2004-10-09T21:22:00Z">
              <w:r>
                <w:rPr>
                  <w:sz w:val="20"/>
                </w:rPr>
                <w:t xml:space="preserve">paradores </w:t>
              </w:r>
            </w:ins>
            <w:r>
              <w:rPr>
                <w:sz w:val="20"/>
              </w:rPr>
              <w:t>(16 personas) en Manejo Sostenido de los Recursos Ambientales (MSRA). 30 guías turísticos capacitados;</w:t>
            </w:r>
          </w:p>
          <w:p w:rsidR="00321EE7" w:rsidRDefault="00321EE7">
            <w:pPr>
              <w:numPr>
                <w:ilvl w:val="0"/>
                <w:numId w:val="13"/>
                <w:numberingChange w:id="129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2 </w:t>
            </w:r>
            <w:ins w:id="130" w:author="Fleming Duarte" w:date="2004-10-09T21:22:00Z">
              <w:r>
                <w:rPr>
                  <w:sz w:val="20"/>
                </w:rPr>
                <w:t xml:space="preserve"> :</w:t>
              </w:r>
            </w:ins>
            <w:del w:id="131" w:author="Fleming Duarte" w:date="2004-10-09T21:22:00Z">
              <w:r>
                <w:rPr>
                  <w:sz w:val="20"/>
                </w:rPr>
                <w:delText>–</w:delText>
              </w:r>
            </w:del>
            <w:r>
              <w:rPr>
                <w:sz w:val="20"/>
              </w:rPr>
              <w:t xml:space="preserve"> 50% de los operadores de AEF capacitados en SH y en DE. 60 guías turísticos capacitados;</w:t>
            </w:r>
          </w:p>
          <w:p w:rsidR="00321EE7" w:rsidRDefault="00321EE7">
            <w:pPr>
              <w:numPr>
                <w:ilvl w:val="0"/>
                <w:numId w:val="13"/>
                <w:numberingChange w:id="132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3 </w:t>
            </w:r>
            <w:ins w:id="133" w:author="Fleming Duarte" w:date="2004-10-09T21:22:00Z">
              <w:r>
                <w:rPr>
                  <w:sz w:val="20"/>
                </w:rPr>
                <w:t xml:space="preserve"> :</w:t>
              </w:r>
            </w:ins>
            <w:del w:id="134" w:author="Fleming Duarte" w:date="2004-10-09T21:22:00Z">
              <w:r>
                <w:rPr>
                  <w:sz w:val="20"/>
                </w:rPr>
                <w:delText>–</w:delText>
              </w:r>
            </w:del>
            <w:r>
              <w:rPr>
                <w:sz w:val="20"/>
              </w:rPr>
              <w:t xml:space="preserve"> 75% de los operadores de AEF capacitados en SH y en DE. 90 guías turísticos capacitados;</w:t>
            </w:r>
          </w:p>
          <w:p w:rsidR="00321EE7" w:rsidRDefault="00321EE7">
            <w:pPr>
              <w:numPr>
                <w:ilvl w:val="0"/>
                <w:numId w:val="13"/>
                <w:numberingChange w:id="135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4 </w:t>
            </w:r>
            <w:ins w:id="136" w:author="Fleming Duarte" w:date="2004-10-09T21:22:00Z">
              <w:r>
                <w:rPr>
                  <w:sz w:val="20"/>
                </w:rPr>
                <w:t xml:space="preserve"> :</w:t>
              </w:r>
            </w:ins>
            <w:del w:id="137" w:author="Fleming Duarte" w:date="2004-10-09T21:22:00Z">
              <w:r>
                <w:rPr>
                  <w:sz w:val="20"/>
                </w:rPr>
                <w:delText>–</w:delText>
              </w:r>
            </w:del>
            <w:r>
              <w:rPr>
                <w:sz w:val="20"/>
              </w:rPr>
              <w:t xml:space="preserve"> 100% de los operadores de AEF capacitados en SH y en DE. 120 guías turísticos capacitados;</w:t>
            </w:r>
            <w:ins w:id="138" w:author="FLEMINGD" w:date="2004-10-12T19:02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13"/>
                <w:numberingChange w:id="139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  <w:u w:val="single"/>
              </w:rPr>
            </w:pPr>
            <w:r>
              <w:rPr>
                <w:sz w:val="20"/>
              </w:rPr>
              <w:t xml:space="preserve">Un AEF como modelo demostrativo implementado en los tres primeros meses. </w:t>
            </w:r>
          </w:p>
        </w:tc>
        <w:tc>
          <w:tcPr>
            <w:tcW w:w="2280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13"/>
                <w:numberingChange w:id="140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Listado de los beneficiarios capacitados;</w:t>
            </w:r>
          </w:p>
          <w:p w:rsidR="00321EE7" w:rsidRDefault="00321EE7">
            <w:pPr>
              <w:numPr>
                <w:ilvl w:val="0"/>
                <w:numId w:val="1"/>
                <w:numberingChange w:id="141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 xml:space="preserve">Plan de los cursos de planificación; </w:t>
            </w:r>
          </w:p>
          <w:p w:rsidR="00321EE7" w:rsidRDefault="00321EE7">
            <w:pPr>
              <w:numPr>
                <w:ilvl w:val="0"/>
                <w:numId w:val="1"/>
                <w:numberingChange w:id="142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Contratos con los asesores y técnicos;</w:t>
            </w:r>
          </w:p>
          <w:p w:rsidR="00321EE7" w:rsidRDefault="00321EE7">
            <w:pPr>
              <w:numPr>
                <w:ilvl w:val="0"/>
                <w:numId w:val="1"/>
                <w:numberingChange w:id="143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321EE7" w:rsidRDefault="00321EE7">
            <w:pPr>
              <w:numPr>
                <w:ilvl w:val="0"/>
                <w:numId w:val="1"/>
                <w:numberingChange w:id="144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1"/>
                <w:numberingChange w:id="145" w:author="Carlos" w:date="2004-09-09T17:26:00Z" w:original="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Evaluaciones;</w:t>
            </w:r>
          </w:p>
          <w:p w:rsidR="00321EE7" w:rsidRDefault="00321EE7">
            <w:pPr>
              <w:numPr>
                <w:ilvl w:val="0"/>
                <w:numId w:val="13"/>
                <w:numberingChange w:id="146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Entrevistas a los AEF.</w:t>
            </w:r>
          </w:p>
          <w:p w:rsidR="00321EE7" w:rsidRDefault="00321EE7">
            <w:pPr>
              <w:tabs>
                <w:tab w:val="num" w:pos="-6452"/>
              </w:tabs>
              <w:ind w:left="268" w:hanging="240"/>
              <w:rPr>
                <w:sz w:val="20"/>
              </w:rPr>
            </w:pPr>
          </w:p>
        </w:tc>
        <w:tc>
          <w:tcPr>
            <w:tcW w:w="3600" w:type="dxa"/>
            <w:tcBorders>
              <w:top w:val="nil"/>
            </w:tcBorders>
          </w:tcPr>
          <w:p w:rsidR="00321EE7" w:rsidRDefault="00321EE7">
            <w:pPr>
              <w:pStyle w:val="BodyText"/>
              <w:keepNext/>
              <w:widowControl w:val="0"/>
              <w:numPr>
                <w:ilvl w:val="0"/>
                <w:numId w:val="17"/>
                <w:numberingChange w:id="147" w:author="Carlos" w:date="2004-09-09T17:26:00Z" w:original=""/>
              </w:numPr>
              <w:tabs>
                <w:tab w:val="clear" w:pos="360"/>
              </w:tabs>
              <w:ind w:left="222" w:hanging="222"/>
              <w:jc w:val="left"/>
              <w:rPr>
                <w:szCs w:val="24"/>
                <w:lang w:val="es-NI"/>
              </w:rPr>
            </w:pPr>
            <w:r>
              <w:rPr>
                <w:szCs w:val="24"/>
                <w:lang w:val="es-NI"/>
              </w:rPr>
              <w:t>Los beneficiarios han recibido el apoyo y la capacitación técnica en seguridad e higiene y en desarrollo empresarial;</w:t>
            </w:r>
          </w:p>
          <w:p w:rsidR="00321EE7" w:rsidRDefault="00321EE7">
            <w:pPr>
              <w:pStyle w:val="BodyText"/>
              <w:keepNext/>
              <w:widowControl w:val="0"/>
              <w:numPr>
                <w:ilvl w:val="0"/>
                <w:numId w:val="17"/>
                <w:numberingChange w:id="148" w:author="Carlos" w:date="2004-09-09T17:26:00Z" w:original=""/>
              </w:numPr>
              <w:tabs>
                <w:tab w:val="clear" w:pos="360"/>
              </w:tabs>
              <w:ind w:left="222" w:hanging="222"/>
              <w:jc w:val="left"/>
              <w:rPr>
                <w:szCs w:val="24"/>
                <w:lang w:val="es-NI"/>
              </w:rPr>
            </w:pPr>
            <w:r>
              <w:rPr>
                <w:szCs w:val="24"/>
                <w:lang w:val="es-NI"/>
              </w:rPr>
              <w:t>Los beneficiarios aplican la capacitación recibida en seguridad e higiene y en desarrollo empresarial</w:t>
            </w:r>
            <w:ins w:id="149" w:author="Fleming Duarte" w:date="2004-10-09T21:20:00Z">
              <w:r>
                <w:rPr>
                  <w:szCs w:val="24"/>
                  <w:lang w:val="es-NI"/>
                </w:rPr>
                <w:t>,</w:t>
              </w:r>
            </w:ins>
            <w:r>
              <w:rPr>
                <w:szCs w:val="24"/>
                <w:lang w:val="es-NI"/>
              </w:rPr>
              <w:t xml:space="preserve"> por parte de los especialistas.</w:t>
            </w:r>
          </w:p>
          <w:p w:rsidR="00321EE7" w:rsidRDefault="00321EE7">
            <w:pPr>
              <w:pStyle w:val="BodyText"/>
              <w:keepNext/>
              <w:widowControl w:val="0"/>
              <w:numPr>
                <w:ilvl w:val="0"/>
                <w:numId w:val="17"/>
                <w:numberingChange w:id="150" w:author="Carlos" w:date="2004-09-09T17:26:00Z" w:original=""/>
              </w:numPr>
              <w:tabs>
                <w:tab w:val="clear" w:pos="360"/>
              </w:tabs>
              <w:ind w:left="222" w:hanging="222"/>
              <w:jc w:val="left"/>
              <w:rPr>
                <w:szCs w:val="24"/>
                <w:lang w:val="es-NI"/>
              </w:rPr>
            </w:pPr>
            <w:r>
              <w:rPr>
                <w:szCs w:val="24"/>
                <w:lang w:val="es-NI"/>
              </w:rPr>
              <w:t>La ADEPE aporta los fondos necesarios a la ejecución del subcomponente.</w:t>
            </w:r>
          </w:p>
          <w:p w:rsidR="00321EE7" w:rsidRDefault="00321EE7">
            <w:pPr>
              <w:tabs>
                <w:tab w:val="num" w:pos="222"/>
              </w:tabs>
              <w:ind w:left="222" w:hanging="222"/>
              <w:rPr>
                <w:sz w:val="20"/>
              </w:rPr>
            </w:pPr>
          </w:p>
        </w:tc>
      </w:tr>
    </w:tbl>
    <w:p w:rsidR="00321EE7" w:rsidRDefault="00321EE7">
      <w:pPr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tbl>
      <w:tblPr>
        <w:tblW w:w="13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90"/>
        <w:gridCol w:w="4080"/>
        <w:gridCol w:w="3000"/>
        <w:gridCol w:w="3286"/>
      </w:tblGrid>
      <w:tr w:rsidR="00321EE7">
        <w:tblPrEx>
          <w:tblCellMar>
            <w:top w:w="0" w:type="dxa"/>
            <w:bottom w:w="0" w:type="dxa"/>
          </w:tblCellMar>
        </w:tblPrEx>
        <w:tc>
          <w:tcPr>
            <w:tcW w:w="3190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4080" w:type="dxa"/>
            <w:shd w:val="clear" w:color="auto" w:fill="C0C0C0"/>
          </w:tcPr>
          <w:p w:rsidR="00321EE7" w:rsidRDefault="00321EE7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3000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MEDIOS DE VERIFICACIÓN</w:t>
            </w:r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56" w:type="dxa"/>
            <w:gridSpan w:val="4"/>
            <w:tcBorders>
              <w:bottom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COMPONENTES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190" w:type="dxa"/>
            <w:tcBorders>
              <w:bottom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B.- Organización </w:t>
            </w:r>
            <w:del w:id="151" w:author="Fleming Duarte" w:date="2004-10-09T21:23:00Z">
              <w:r>
                <w:rPr>
                  <w:rFonts w:ascii="Times New Roman" w:hAnsi="Times New Roman" w:cs="Times New Roman"/>
                  <w:sz w:val="20"/>
                </w:rPr>
                <w:delText>comercial</w:delText>
              </w:r>
            </w:del>
            <w:ins w:id="152" w:author="Fleming Duarte" w:date="2004-10-09T21:23:00Z">
              <w:r>
                <w:rPr>
                  <w:rFonts w:ascii="Times New Roman" w:hAnsi="Times New Roman" w:cs="Times New Roman"/>
                  <w:sz w:val="20"/>
                </w:rPr>
                <w:t>Comercial</w:t>
              </w:r>
            </w:ins>
          </w:p>
        </w:tc>
        <w:tc>
          <w:tcPr>
            <w:tcW w:w="4080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  <w:u w:val="single"/>
              </w:rPr>
            </w:pPr>
          </w:p>
        </w:tc>
        <w:tc>
          <w:tcPr>
            <w:tcW w:w="3000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190" w:type="dxa"/>
            <w:tcBorders>
              <w:top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Resultado 1</w:t>
            </w:r>
          </w:p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rPr>
                <w:sz w:val="20"/>
              </w:rPr>
            </w:pPr>
            <w:r>
              <w:rPr>
                <w:sz w:val="20"/>
              </w:rPr>
              <w:t xml:space="preserve">50 operadores de AEF y 4 </w:t>
            </w:r>
            <w:ins w:id="153" w:author="Fleming Duarte" w:date="2004-10-09T21:23:00Z">
              <w:r>
                <w:rPr>
                  <w:sz w:val="20"/>
                </w:rPr>
                <w:t>p</w:t>
              </w:r>
            </w:ins>
            <w:del w:id="154" w:author="Fleming Duarte" w:date="2004-10-09T21:23:00Z">
              <w:r>
                <w:rPr>
                  <w:sz w:val="20"/>
                </w:rPr>
                <w:delText>P</w:delText>
              </w:r>
            </w:del>
            <w:r>
              <w:rPr>
                <w:sz w:val="20"/>
              </w:rPr>
              <w:t>aradores comercializan de manera organizada</w:t>
            </w:r>
            <w:ins w:id="155" w:author="Fleming Duarte" w:date="2004-10-09T21:23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la oferta ecoturística a través de la ADEPE.</w:t>
            </w:r>
          </w:p>
        </w:tc>
        <w:tc>
          <w:tcPr>
            <w:tcW w:w="4080" w:type="dxa"/>
            <w:tcBorders>
              <w:top w:val="nil"/>
            </w:tcBorders>
          </w:tcPr>
          <w:p w:rsidR="00321EE7" w:rsidRDefault="00321EE7">
            <w:pPr>
              <w:rPr>
                <w:del w:id="156" w:author="Fleming Duarte" w:date="2004-10-09T21:29:00Z"/>
                <w:sz w:val="20"/>
                <w:u w:val="single"/>
              </w:rPr>
            </w:pPr>
            <w:del w:id="157" w:author="Fleming Duarte" w:date="2004-10-09T21:29:00Z">
              <w:r>
                <w:rPr>
                  <w:sz w:val="20"/>
                  <w:u w:val="single"/>
                </w:rPr>
                <w:delText>Al finalizar el proyecto:</w:delText>
              </w:r>
            </w:del>
          </w:p>
          <w:p w:rsidR="00321EE7" w:rsidRDefault="00321EE7">
            <w:pPr>
              <w:numPr>
                <w:ilvl w:val="0"/>
                <w:numId w:val="13"/>
                <w:numberingChange w:id="158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1 – 15 operadores de AEF y 1 </w:t>
            </w:r>
            <w:ins w:id="159" w:author="Fleming Duarte" w:date="2004-10-09T21:25:00Z">
              <w:r>
                <w:rPr>
                  <w:sz w:val="20"/>
                </w:rPr>
                <w:t>p</w:t>
              </w:r>
            </w:ins>
            <w:del w:id="160" w:author="Fleming Duarte" w:date="2004-10-09T21:25:00Z">
              <w:r>
                <w:rPr>
                  <w:sz w:val="20"/>
                </w:rPr>
                <w:delText>P</w:delText>
              </w:r>
            </w:del>
            <w:r>
              <w:rPr>
                <w:sz w:val="20"/>
              </w:rPr>
              <w:t>arador comercializan de conjunto</w:t>
            </w:r>
            <w:ins w:id="161" w:author="Fleming Duarte" w:date="2004-10-09T21:24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a través de la ADEPE;</w:t>
            </w:r>
          </w:p>
          <w:p w:rsidR="00321EE7" w:rsidRDefault="00321EE7">
            <w:pPr>
              <w:numPr>
                <w:ilvl w:val="0"/>
                <w:numId w:val="13"/>
                <w:numberingChange w:id="162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2 - 25 operadores de AEF y 2 </w:t>
            </w:r>
            <w:ins w:id="163" w:author="Fleming Duarte" w:date="2004-10-09T21:24:00Z">
              <w:r>
                <w:rPr>
                  <w:sz w:val="20"/>
                </w:rPr>
                <w:t>p</w:t>
              </w:r>
            </w:ins>
            <w:del w:id="164" w:author="Fleming Duarte" w:date="2004-10-09T21:24:00Z">
              <w:r>
                <w:rPr>
                  <w:sz w:val="20"/>
                </w:rPr>
                <w:delText>P</w:delText>
              </w:r>
            </w:del>
            <w:r>
              <w:rPr>
                <w:sz w:val="20"/>
              </w:rPr>
              <w:t>aradores comercializan de conjunto</w:t>
            </w:r>
            <w:ins w:id="165" w:author="Fleming Duarte" w:date="2004-10-09T21:24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a través de la ADEPE;</w:t>
            </w:r>
          </w:p>
          <w:p w:rsidR="00321EE7" w:rsidRDefault="00321EE7">
            <w:pPr>
              <w:numPr>
                <w:ilvl w:val="0"/>
                <w:numId w:val="13"/>
                <w:numberingChange w:id="166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3 -  40 operadores de AEF y 3 Paradores comercializan de conjunto</w:t>
            </w:r>
            <w:ins w:id="167" w:author="Fleming Duarte" w:date="2004-10-09T21:24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a través de la ADEPE;</w:t>
            </w:r>
            <w:ins w:id="168" w:author="FLEMINGD" w:date="2004-10-12T19:03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13"/>
                <w:numberingChange w:id="169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Año 4 -  50 operadores de AEF y 4 </w:t>
            </w:r>
            <w:ins w:id="170" w:author="Fleming Duarte" w:date="2004-10-09T21:25:00Z">
              <w:r>
                <w:rPr>
                  <w:sz w:val="20"/>
                </w:rPr>
                <w:t>p</w:t>
              </w:r>
            </w:ins>
            <w:del w:id="171" w:author="Fleming Duarte" w:date="2004-10-09T21:25:00Z">
              <w:r>
                <w:rPr>
                  <w:sz w:val="20"/>
                </w:rPr>
                <w:delText>P</w:delText>
              </w:r>
            </w:del>
            <w:r>
              <w:rPr>
                <w:sz w:val="20"/>
              </w:rPr>
              <w:t>aradores comercializan de conjunto</w:t>
            </w:r>
            <w:ins w:id="172" w:author="Fleming Duarte" w:date="2004-10-09T21:24:00Z">
              <w:r>
                <w:rPr>
                  <w:sz w:val="20"/>
                </w:rPr>
                <w:t>,</w:t>
              </w:r>
            </w:ins>
            <w:r>
              <w:rPr>
                <w:sz w:val="20"/>
              </w:rPr>
              <w:t xml:space="preserve"> a través de la ADEPE;</w:t>
            </w:r>
          </w:p>
          <w:p w:rsidR="00321EE7" w:rsidRDefault="00321EE7">
            <w:pPr>
              <w:numPr>
                <w:ins w:id="173" w:author="Fleming Duarte" w:date="2004-10-09T21:29:00Z"/>
              </w:numPr>
              <w:rPr>
                <w:ins w:id="174" w:author="Fleming Duarte" w:date="2004-10-09T21:29:00Z"/>
                <w:sz w:val="20"/>
                <w:u w:val="single"/>
              </w:rPr>
            </w:pPr>
            <w:ins w:id="175" w:author="Fleming Duarte" w:date="2004-10-09T21:29:00Z">
              <w:r>
                <w:rPr>
                  <w:sz w:val="20"/>
                  <w:u w:val="single"/>
                </w:rPr>
                <w:t>Al finalizar el proyecto:</w:t>
              </w:r>
            </w:ins>
          </w:p>
          <w:p w:rsidR="00321EE7" w:rsidRDefault="00321EE7">
            <w:pPr>
              <w:numPr>
                <w:ilvl w:val="0"/>
                <w:numId w:val="13"/>
                <w:numberingChange w:id="176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Un Plan de Acción Turístico (PAT) desarrollado e implementado; </w:t>
            </w:r>
          </w:p>
          <w:p w:rsidR="00321EE7" w:rsidRDefault="00321EE7">
            <w:pPr>
              <w:numPr>
                <w:ilvl w:val="0"/>
                <w:numId w:val="13"/>
                <w:numberingChange w:id="177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5 alianzas estratégicas en ejecución;  </w:t>
            </w:r>
          </w:p>
          <w:p w:rsidR="00321EE7" w:rsidRDefault="00321EE7">
            <w:pPr>
              <w:numPr>
                <w:ilvl w:val="0"/>
                <w:numId w:val="13"/>
                <w:numberingChange w:id="178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Una página Web en eco-turismo implementada;</w:t>
            </w:r>
          </w:p>
          <w:p w:rsidR="00321EE7" w:rsidRDefault="00321EE7">
            <w:pPr>
              <w:numPr>
                <w:ilvl w:val="0"/>
                <w:numId w:val="13"/>
                <w:numberingChange w:id="179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Se ha</w:t>
            </w:r>
            <w:ins w:id="180" w:author="Fleming Duarte" w:date="2004-10-09T21:25:00Z">
              <w:r>
                <w:rPr>
                  <w:sz w:val="20"/>
                </w:rPr>
                <w:t>n</w:t>
              </w:r>
            </w:ins>
            <w:r>
              <w:rPr>
                <w:sz w:val="20"/>
              </w:rPr>
              <w:t xml:space="preserve"> determinado los mecanismos de reservación de los AEF;</w:t>
            </w:r>
          </w:p>
          <w:p w:rsidR="00321EE7" w:rsidRDefault="00321EE7">
            <w:pPr>
              <w:numPr>
                <w:ilvl w:val="0"/>
                <w:numId w:val="13"/>
                <w:numberingChange w:id="181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ADEPE  ha consolidado la Unidad de Comercialización de Productos Turísticos (UCPT);</w:t>
            </w:r>
          </w:p>
          <w:p w:rsidR="00321EE7" w:rsidRDefault="00321EE7">
            <w:pPr>
              <w:numPr>
                <w:ilvl w:val="0"/>
                <w:numId w:val="13"/>
                <w:numberingChange w:id="182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Se han desarrollado 8 revistas de información turística (semestralmente);  </w:t>
            </w:r>
            <w:ins w:id="183" w:author="FLEMINGD" w:date="2004-10-12T19:03:00Z">
              <w:r>
                <w:rPr>
                  <w:sz w:val="20"/>
                </w:rPr>
                <w:t>y</w:t>
              </w:r>
            </w:ins>
          </w:p>
          <w:p w:rsidR="00321EE7" w:rsidRDefault="00321EE7">
            <w:pPr>
              <w:numPr>
                <w:ilvl w:val="0"/>
                <w:numId w:val="13"/>
                <w:numberingChange w:id="184" w:author="Carlos" w:date="2004-09-09T17:26:00Z" w:original="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 xml:space="preserve">Se han participado </w:t>
            </w:r>
            <w:ins w:id="185" w:author="Fleming Duarte" w:date="2004-10-09T21:25:00Z">
              <w:r>
                <w:rPr>
                  <w:sz w:val="20"/>
                </w:rPr>
                <w:t>en</w:t>
              </w:r>
            </w:ins>
            <w:del w:id="186" w:author="Fleming Duarte" w:date="2004-10-09T21:25:00Z">
              <w:r>
                <w:rPr>
                  <w:sz w:val="20"/>
                </w:rPr>
                <w:delText>a</w:delText>
              </w:r>
            </w:del>
            <w:r>
              <w:rPr>
                <w:sz w:val="20"/>
              </w:rPr>
              <w:t xml:space="preserve"> 4 ferias de promoción ecoturísticas a nivel nacional.</w:t>
            </w:r>
          </w:p>
        </w:tc>
        <w:tc>
          <w:tcPr>
            <w:tcW w:w="3000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13"/>
                <w:numberingChange w:id="187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Listado de AEF capacitados en comercialización;</w:t>
            </w:r>
          </w:p>
          <w:p w:rsidR="00321EE7" w:rsidRDefault="00321EE7">
            <w:pPr>
              <w:numPr>
                <w:ilvl w:val="0"/>
                <w:numId w:val="9"/>
                <w:numberingChange w:id="188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capacitación;</w:t>
            </w:r>
          </w:p>
          <w:p w:rsidR="00321EE7" w:rsidRDefault="00321EE7">
            <w:pPr>
              <w:numPr>
                <w:ilvl w:val="0"/>
                <w:numId w:val="9"/>
                <w:numberingChange w:id="189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321EE7" w:rsidRDefault="00321EE7">
            <w:pPr>
              <w:numPr>
                <w:ilvl w:val="0"/>
                <w:numId w:val="9"/>
                <w:numberingChange w:id="190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Registros contables de la ADEPE;</w:t>
            </w:r>
          </w:p>
          <w:p w:rsidR="00321EE7" w:rsidRDefault="00321EE7">
            <w:pPr>
              <w:numPr>
                <w:ilvl w:val="0"/>
                <w:numId w:val="9"/>
                <w:numberingChange w:id="191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9"/>
                <w:numberingChange w:id="192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Contratos y acuerdos con los operadores turísticos, la ADEPE y los AEF;</w:t>
            </w:r>
          </w:p>
          <w:p w:rsidR="00321EE7" w:rsidRDefault="00321EE7">
            <w:pPr>
              <w:numPr>
                <w:ilvl w:val="0"/>
                <w:numId w:val="9"/>
                <w:numberingChange w:id="193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Histórico de reservas de habitaciones;</w:t>
            </w:r>
          </w:p>
          <w:p w:rsidR="00321EE7" w:rsidRDefault="00321EE7">
            <w:pPr>
              <w:numPr>
                <w:ilvl w:val="0"/>
                <w:numId w:val="9"/>
                <w:numberingChange w:id="194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Facturas diversas;</w:t>
            </w:r>
          </w:p>
          <w:p w:rsidR="00321EE7" w:rsidRDefault="00321EE7">
            <w:pPr>
              <w:numPr>
                <w:ilvl w:val="0"/>
                <w:numId w:val="9"/>
                <w:numberingChange w:id="195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9"/>
                <w:numberingChange w:id="196" w:author="Carlos" w:date="2004-09-09T17:26:00Z" w:original="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Los AEF y los </w:t>
            </w:r>
            <w:del w:id="197" w:author="Fleming Duarte" w:date="2004-10-09T21:26:00Z">
              <w:r>
                <w:rPr>
                  <w:sz w:val="20"/>
                </w:rPr>
                <w:delText xml:space="preserve">Paradores </w:delText>
              </w:r>
            </w:del>
            <w:ins w:id="198" w:author="Fleming Duarte" w:date="2004-10-09T21:26:00Z">
              <w:r>
                <w:rPr>
                  <w:sz w:val="20"/>
                </w:rPr>
                <w:t xml:space="preserve">paradores </w:t>
              </w:r>
            </w:ins>
            <w:r>
              <w:rPr>
                <w:sz w:val="20"/>
              </w:rPr>
              <w:t>se be</w:t>
            </w:r>
            <w:r>
              <w:rPr>
                <w:sz w:val="20"/>
                <w:szCs w:val="20"/>
              </w:rPr>
              <w:t>nefician del sistema de reservaciones y de la comercialización conjunta.</w:t>
            </w:r>
          </w:p>
          <w:p w:rsidR="00321EE7" w:rsidRDefault="00321EE7">
            <w:pPr>
              <w:numPr>
                <w:ilvl w:val="0"/>
                <w:numId w:val="9"/>
                <w:numberingChange w:id="199" w:author="Carlos" w:date="2004-09-09T17:26:00Z" w:original="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Los AEF y los </w:t>
            </w:r>
            <w:del w:id="200" w:author="Fleming Duarte" w:date="2004-10-09T21:26:00Z">
              <w:r>
                <w:rPr>
                  <w:sz w:val="20"/>
                  <w:szCs w:val="20"/>
                </w:rPr>
                <w:delText xml:space="preserve">Paradores </w:delText>
              </w:r>
            </w:del>
            <w:ins w:id="201" w:author="Fleming Duarte" w:date="2004-10-09T21:26:00Z">
              <w:r>
                <w:rPr>
                  <w:sz w:val="20"/>
                  <w:szCs w:val="20"/>
                </w:rPr>
                <w:t xml:space="preserve">paradores </w:t>
              </w:r>
            </w:ins>
            <w:r>
              <w:rPr>
                <w:sz w:val="20"/>
                <w:szCs w:val="20"/>
              </w:rPr>
              <w:t>materializan los beneficios de ofertar conjuntamente un producto eco-turístico.</w:t>
            </w:r>
          </w:p>
          <w:p w:rsidR="00321EE7" w:rsidRDefault="00321EE7">
            <w:pPr>
              <w:numPr>
                <w:ilvl w:val="0"/>
                <w:numId w:val="9"/>
                <w:numberingChange w:id="202" w:author="Carlos" w:date="2004-09-09T17:26:00Z" w:original="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demanda se mantiene. </w:t>
            </w:r>
          </w:p>
          <w:p w:rsidR="00321EE7" w:rsidRDefault="00321EE7">
            <w:pPr>
              <w:numPr>
                <w:ilvl w:val="0"/>
                <w:numId w:val="9"/>
                <w:numberingChange w:id="203" w:author="Carlos" w:date="2004-09-09T17:26:00Z" w:original=""/>
              </w:numPr>
              <w:tabs>
                <w:tab w:val="clear" w:pos="720"/>
              </w:tabs>
              <w:ind w:left="222" w:hanging="240"/>
              <w:rPr>
                <w:ins w:id="204" w:author="Carlos Puig" w:date="2004-03-05T12:41:00Z"/>
                <w:sz w:val="20"/>
                <w:szCs w:val="20"/>
              </w:rPr>
            </w:pPr>
            <w:ins w:id="205" w:author="Carlos Puig" w:date="2004-03-12T17:42:00Z">
              <w:r>
                <w:rPr>
                  <w:sz w:val="20"/>
                  <w:szCs w:val="20"/>
                </w:rPr>
                <w:t>La</w:t>
              </w:r>
            </w:ins>
            <w:r>
              <w:rPr>
                <w:sz w:val="20"/>
                <w:szCs w:val="20"/>
              </w:rPr>
              <w:t xml:space="preserve"> ADEPE</w:t>
            </w:r>
            <w:ins w:id="206" w:author="Carlos Puig" w:date="2004-03-05T12:55:00Z">
              <w:r>
                <w:rPr>
                  <w:sz w:val="20"/>
                  <w:szCs w:val="20"/>
                </w:rPr>
                <w:t xml:space="preserve"> </w:t>
              </w:r>
            </w:ins>
            <w:ins w:id="207" w:author="Carlos Puig" w:date="2004-03-13T15:11:00Z">
              <w:r>
                <w:rPr>
                  <w:sz w:val="20"/>
                  <w:szCs w:val="20"/>
                </w:rPr>
                <w:t>aporta los fondos necesarios a la ejecución del sub</w:t>
              </w:r>
            </w:ins>
            <w:r>
              <w:rPr>
                <w:sz w:val="20"/>
                <w:szCs w:val="20"/>
              </w:rPr>
              <w:t>-</w:t>
            </w:r>
            <w:ins w:id="208" w:author="Carlos Puig" w:date="2004-03-13T15:11:00Z">
              <w:r>
                <w:rPr>
                  <w:sz w:val="20"/>
                  <w:szCs w:val="20"/>
                </w:rPr>
                <w:t>componente</w:t>
              </w:r>
            </w:ins>
            <w:ins w:id="209" w:author="Carlos Puig" w:date="2004-03-05T12:55:00Z">
              <w:r>
                <w:rPr>
                  <w:sz w:val="20"/>
                  <w:szCs w:val="20"/>
                </w:rPr>
                <w:t>.</w:t>
              </w:r>
            </w:ins>
          </w:p>
          <w:p w:rsidR="00321EE7" w:rsidRDefault="00321EE7">
            <w:pPr>
              <w:ind w:left="-18"/>
              <w:rPr>
                <w:sz w:val="20"/>
              </w:rPr>
            </w:pPr>
          </w:p>
        </w:tc>
      </w:tr>
    </w:tbl>
    <w:p w:rsidR="00321EE7" w:rsidRDefault="00321EE7">
      <w:pPr>
        <w:rPr>
          <w:sz w:val="20"/>
        </w:rPr>
      </w:pPr>
      <w:r>
        <w:rPr>
          <w:b/>
          <w:bCs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86"/>
        <w:gridCol w:w="3286"/>
        <w:gridCol w:w="3286"/>
        <w:gridCol w:w="3286"/>
      </w:tblGrid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MEDIOS DE VERIFICACIÓN</w:t>
            </w:r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44" w:type="dxa"/>
            <w:gridSpan w:val="4"/>
            <w:tcBorders>
              <w:bottom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COMPONENTES</w:t>
            </w: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321EE7" w:rsidRDefault="00321EE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 – Cooperación Técnica</w:t>
            </w:r>
          </w:p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pStyle w:val="Heading3"/>
              <w:ind w:left="360" w:hanging="36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 - Manejo sostenido de los recursos ambientales y temas de género</w:t>
            </w: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Resultado 1</w:t>
            </w:r>
          </w:p>
          <w:p w:rsidR="00321EE7" w:rsidRDefault="00321EE7">
            <w:pPr>
              <w:rPr>
                <w:sz w:val="20"/>
              </w:rPr>
            </w:pPr>
          </w:p>
          <w:p w:rsidR="00321EE7" w:rsidRDefault="00321EE7">
            <w:pPr>
              <w:pStyle w:val="FootnoteText"/>
            </w:pPr>
            <w:r>
              <w:t xml:space="preserve">Mejora global de la calidad medioambiental de las áreas turísticas seleccionadas (20 comunidades: 7 de la </w:t>
            </w:r>
            <w:del w:id="210" w:author="Fleming Duarte" w:date="2004-10-09T21:30:00Z">
              <w:r>
                <w:delText xml:space="preserve">Provincia </w:delText>
              </w:r>
            </w:del>
            <w:ins w:id="211" w:author="Fleming Duarte" w:date="2004-10-09T21:30:00Z">
              <w:r>
                <w:t xml:space="preserve">provincia </w:t>
              </w:r>
            </w:ins>
            <w:r>
              <w:t>de Salcedo y 13 de Espaillat).</w:t>
            </w:r>
          </w:p>
          <w:p w:rsidR="00321EE7" w:rsidRDefault="00321EE7">
            <w:pPr>
              <w:pStyle w:val="FootnoteText"/>
            </w:pPr>
          </w:p>
          <w:p w:rsidR="00321EE7" w:rsidRDefault="00321EE7">
            <w:pPr>
              <w:pStyle w:val="FootnoteText"/>
              <w:rPr>
                <w:szCs w:val="24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14"/>
                <w:numberingChange w:id="212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Año 1 </w:t>
            </w:r>
            <w:ins w:id="213" w:author="Fleming Duarte" w:date="2004-10-09T21:31:00Z">
              <w:r>
                <w:rPr>
                  <w:bCs/>
                  <w:sz w:val="20"/>
                </w:rPr>
                <w:t>:</w:t>
              </w:r>
            </w:ins>
            <w:del w:id="214" w:author="Fleming Duarte" w:date="2004-10-09T21:31:00Z">
              <w:r>
                <w:rPr>
                  <w:bCs/>
                  <w:sz w:val="20"/>
                </w:rPr>
                <w:delText>–</w:delText>
              </w:r>
            </w:del>
            <w:r>
              <w:rPr>
                <w:bCs/>
                <w:sz w:val="20"/>
              </w:rPr>
              <w:t xml:space="preserve"> 30% de</w:t>
            </w:r>
            <w:r>
              <w:rPr>
                <w:sz w:val="20"/>
              </w:rPr>
              <w:t xml:space="preserve"> las comunidades implementan las medidas ambientales de prevención para la clasificación y deposición adecuada de los deshechos sólidos (MA);</w:t>
            </w:r>
          </w:p>
          <w:p w:rsidR="00321EE7" w:rsidRDefault="00321EE7">
            <w:pPr>
              <w:numPr>
                <w:ilvl w:val="0"/>
                <w:numId w:val="14"/>
                <w:numberingChange w:id="215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Año 2 </w:t>
            </w:r>
            <w:ins w:id="216" w:author="Fleming Duarte" w:date="2004-10-09T21:31:00Z">
              <w:r>
                <w:rPr>
                  <w:bCs/>
                  <w:sz w:val="20"/>
                </w:rPr>
                <w:t>:</w:t>
              </w:r>
            </w:ins>
            <w:del w:id="217" w:author="Fleming Duarte" w:date="2004-10-09T21:31:00Z">
              <w:r>
                <w:rPr>
                  <w:bCs/>
                  <w:sz w:val="20"/>
                </w:rPr>
                <w:delText>–</w:delText>
              </w:r>
            </w:del>
            <w:r>
              <w:rPr>
                <w:bCs/>
                <w:sz w:val="20"/>
              </w:rPr>
              <w:t xml:space="preserve"> 70% de</w:t>
            </w:r>
            <w:r>
              <w:rPr>
                <w:sz w:val="20"/>
              </w:rPr>
              <w:t xml:space="preserve"> las comunidades implementan las MA;</w:t>
            </w:r>
          </w:p>
          <w:p w:rsidR="00321EE7" w:rsidRDefault="00321EE7">
            <w:pPr>
              <w:numPr>
                <w:ilvl w:val="0"/>
                <w:numId w:val="14"/>
                <w:numberingChange w:id="218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Año 3 </w:t>
            </w:r>
            <w:ins w:id="219" w:author="Fleming Duarte" w:date="2004-10-09T21:31:00Z">
              <w:r>
                <w:rPr>
                  <w:bCs/>
                  <w:sz w:val="20"/>
                </w:rPr>
                <w:t>:</w:t>
              </w:r>
            </w:ins>
            <w:del w:id="220" w:author="Fleming Duarte" w:date="2004-10-09T21:31:00Z">
              <w:r>
                <w:rPr>
                  <w:bCs/>
                  <w:sz w:val="20"/>
                </w:rPr>
                <w:delText>–</w:delText>
              </w:r>
            </w:del>
            <w:r>
              <w:rPr>
                <w:bCs/>
                <w:sz w:val="20"/>
              </w:rPr>
              <w:t xml:space="preserve"> 90% de</w:t>
            </w:r>
            <w:r>
              <w:rPr>
                <w:sz w:val="20"/>
              </w:rPr>
              <w:t xml:space="preserve"> las comunidades implementan las MA;</w:t>
            </w:r>
          </w:p>
          <w:p w:rsidR="00321EE7" w:rsidRDefault="00321EE7">
            <w:pPr>
              <w:numPr>
                <w:ilvl w:val="0"/>
                <w:numId w:val="14"/>
                <w:numberingChange w:id="221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Año 4 </w:t>
            </w:r>
            <w:ins w:id="222" w:author="Fleming Duarte" w:date="2004-10-09T21:31:00Z">
              <w:r>
                <w:rPr>
                  <w:bCs/>
                  <w:sz w:val="20"/>
                </w:rPr>
                <w:t>:</w:t>
              </w:r>
            </w:ins>
            <w:del w:id="223" w:author="Fleming Duarte" w:date="2004-10-09T21:31:00Z">
              <w:r>
                <w:rPr>
                  <w:bCs/>
                  <w:sz w:val="20"/>
                </w:rPr>
                <w:delText>–</w:delText>
              </w:r>
            </w:del>
            <w:r>
              <w:rPr>
                <w:bCs/>
                <w:sz w:val="20"/>
              </w:rPr>
              <w:t xml:space="preserve"> 100% de</w:t>
            </w:r>
            <w:r>
              <w:rPr>
                <w:sz w:val="20"/>
              </w:rPr>
              <w:t xml:space="preserve"> las comunidades implementan las MA;</w:t>
            </w:r>
          </w:p>
          <w:p w:rsidR="00321EE7" w:rsidRDefault="00321EE7">
            <w:pPr>
              <w:numPr>
                <w:ilvl w:val="0"/>
                <w:numId w:val="14"/>
                <w:numberingChange w:id="224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/>
                <w:bCs/>
                <w:sz w:val="20"/>
              </w:rPr>
            </w:pPr>
            <w:r>
              <w:rPr>
                <w:sz w:val="20"/>
              </w:rPr>
              <w:t>Difusión de 100.000 cartillas educativas medioambientales;</w:t>
            </w:r>
            <w:ins w:id="225" w:author="FLEMINGD" w:date="2004-10-12T19:03:00Z">
              <w:r>
                <w:rPr>
                  <w:sz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14"/>
                <w:numberingChange w:id="226" w:author="Carlos" w:date="2004-09-09T17:26:00Z" w:original=""/>
              </w:numPr>
              <w:tabs>
                <w:tab w:val="clear" w:pos="720"/>
              </w:tabs>
              <w:ind w:left="314" w:hanging="240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Al menos 3 convenios de cooperación interinstitucional para el medio ambiente.</w:t>
            </w: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13"/>
                <w:ins w:id="227" w:author="Carlos Puig" w:date="2004-03-12T17:43:00Z"/>
              </w:numPr>
              <w:tabs>
                <w:tab w:val="clear" w:pos="720"/>
                <w:tab w:val="num" w:pos="-6452"/>
              </w:tabs>
              <w:ind w:left="268" w:hanging="240"/>
              <w:rPr>
                <w:ins w:id="228" w:author="Carlos Puig" w:date="2004-03-12T17:43:00Z"/>
                <w:sz w:val="20"/>
              </w:rPr>
            </w:pPr>
            <w:bookmarkStart w:id="229" w:name="OLE_LINK1"/>
            <w:ins w:id="230" w:author="Carlos Puig" w:date="2004-03-12T17:43:00Z">
              <w:r>
                <w:rPr>
                  <w:sz w:val="20"/>
                </w:rPr>
                <w:t xml:space="preserve">Listado de </w:t>
              </w:r>
            </w:ins>
            <w:r>
              <w:rPr>
                <w:sz w:val="20"/>
              </w:rPr>
              <w:t xml:space="preserve">los beneficiarios </w:t>
            </w:r>
            <w:ins w:id="231" w:author="Carlos Puig" w:date="2004-03-12T17:43:00Z">
              <w:r>
                <w:rPr>
                  <w:sz w:val="20"/>
                </w:rPr>
                <w:t>capacitados.</w:t>
              </w:r>
            </w:ins>
          </w:p>
          <w:p w:rsidR="00321EE7" w:rsidRDefault="00321EE7">
            <w:pPr>
              <w:numPr>
                <w:ilvl w:val="0"/>
                <w:numId w:val="9"/>
                <w:ins w:id="232" w:author="Carlos Puig" w:date="2004-03-12T17:43:00Z"/>
              </w:numPr>
              <w:tabs>
                <w:tab w:val="clear" w:pos="720"/>
                <w:tab w:val="num" w:pos="-572"/>
              </w:tabs>
              <w:ind w:left="268" w:hanging="240"/>
              <w:rPr>
                <w:ins w:id="233" w:author="Carlos Puig" w:date="2004-03-12T17:43:00Z"/>
                <w:sz w:val="20"/>
              </w:rPr>
            </w:pPr>
            <w:ins w:id="234" w:author="Carlos Puig" w:date="2004-03-12T17:43:00Z">
              <w:r>
                <w:rPr>
                  <w:sz w:val="20"/>
                </w:rPr>
                <w:t>Informes de capacitación.</w:t>
              </w:r>
            </w:ins>
          </w:p>
          <w:p w:rsidR="00321EE7" w:rsidRDefault="00321EE7">
            <w:pPr>
              <w:numPr>
                <w:ilvl w:val="0"/>
                <w:numId w:val="9"/>
                <w:ins w:id="235" w:author="Carlos Puig" w:date="2004-03-12T17:43:00Z"/>
              </w:numPr>
              <w:tabs>
                <w:tab w:val="clear" w:pos="720"/>
                <w:tab w:val="num" w:pos="-572"/>
              </w:tabs>
              <w:ind w:left="268" w:hanging="240"/>
              <w:rPr>
                <w:ins w:id="236" w:author="Carlos Puig" w:date="2004-03-12T17:43:00Z"/>
                <w:sz w:val="20"/>
              </w:rPr>
            </w:pPr>
            <w:ins w:id="237" w:author="Carlos Puig" w:date="2004-03-12T17:43:00Z">
              <w:r>
                <w:rPr>
                  <w:sz w:val="20"/>
                </w:rPr>
                <w:t>Manuales de capacitación.</w:t>
              </w:r>
            </w:ins>
          </w:p>
          <w:p w:rsidR="00321EE7" w:rsidRDefault="00321EE7">
            <w:pPr>
              <w:numPr>
                <w:ilvl w:val="0"/>
                <w:numId w:val="9"/>
                <w:numberingChange w:id="238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321EE7" w:rsidRDefault="00321EE7">
            <w:pPr>
              <w:numPr>
                <w:ilvl w:val="0"/>
                <w:numId w:val="9"/>
                <w:numberingChange w:id="239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13"/>
                <w:numberingChange w:id="240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periódicas;</w:t>
            </w:r>
          </w:p>
          <w:p w:rsidR="00321EE7" w:rsidRDefault="00321EE7">
            <w:pPr>
              <w:numPr>
                <w:ilvl w:val="0"/>
                <w:numId w:val="13"/>
                <w:numberingChange w:id="241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 contable de ADEPE;</w:t>
            </w:r>
          </w:p>
          <w:p w:rsidR="00321EE7" w:rsidRDefault="00321EE7">
            <w:pPr>
              <w:numPr>
                <w:ilvl w:val="0"/>
                <w:numId w:val="13"/>
                <w:numberingChange w:id="242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Fichas socio-económicas.</w:t>
            </w:r>
            <w:bookmarkEnd w:id="229"/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ilvl w:val="0"/>
                <w:numId w:val="5"/>
                <w:numberingChange w:id="243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Los beneficiarios han recibido la capacitación y la asistencia técnica por parte del especialista;</w:t>
            </w:r>
          </w:p>
          <w:p w:rsidR="00321EE7" w:rsidRDefault="00321EE7">
            <w:pPr>
              <w:numPr>
                <w:ilvl w:val="0"/>
                <w:numId w:val="5"/>
                <w:numberingChange w:id="244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 xml:space="preserve">Las comunidades se </w:t>
            </w:r>
            <w:del w:id="245" w:author="Fleming Duarte" w:date="2004-10-09T21:31:00Z">
              <w:r>
                <w:rPr>
                  <w:sz w:val="20"/>
                </w:rPr>
                <w:delText xml:space="preserve">implican </w:delText>
              </w:r>
            </w:del>
            <w:ins w:id="246" w:author="Fleming Duarte" w:date="2004-10-09T21:31:00Z">
              <w:r>
                <w:rPr>
                  <w:sz w:val="20"/>
                </w:rPr>
                <w:t xml:space="preserve">involucran </w:t>
              </w:r>
            </w:ins>
            <w:r>
              <w:rPr>
                <w:sz w:val="20"/>
              </w:rPr>
              <w:t>en la implementación de las normativas ambientales;</w:t>
            </w:r>
          </w:p>
          <w:p w:rsidR="00321EE7" w:rsidRDefault="00321EE7">
            <w:pPr>
              <w:numPr>
                <w:ilvl w:val="0"/>
                <w:numId w:val="5"/>
                <w:numberingChange w:id="247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Los beneficiarios implementan las normas ambientales;</w:t>
            </w:r>
          </w:p>
          <w:p w:rsidR="00321EE7" w:rsidRDefault="00321EE7">
            <w:pPr>
              <w:numPr>
                <w:ilvl w:val="0"/>
                <w:numId w:val="5"/>
                <w:numberingChange w:id="248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ADEPE tiene la capacidad de convocatoria;</w:t>
            </w:r>
          </w:p>
          <w:p w:rsidR="00321EE7" w:rsidRDefault="00321EE7">
            <w:pPr>
              <w:numPr>
                <w:ilvl w:val="0"/>
                <w:numId w:val="5"/>
                <w:numberingChange w:id="249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ins w:id="250" w:author="Carlos Puig" w:date="2004-03-12T17:44:00Z"/>
                <w:sz w:val="20"/>
              </w:rPr>
            </w:pPr>
            <w:r>
              <w:rPr>
                <w:sz w:val="20"/>
              </w:rPr>
              <w:t>ADEPE</w:t>
            </w:r>
            <w:ins w:id="251" w:author="Carlos Puig" w:date="2004-03-13T15:15:00Z">
              <w:r>
                <w:rPr>
                  <w:sz w:val="20"/>
                </w:rPr>
                <w:t xml:space="preserve"> aporta los fondos necesarios a la ejecución del sub</w:t>
              </w:r>
            </w:ins>
            <w:r>
              <w:rPr>
                <w:sz w:val="20"/>
              </w:rPr>
              <w:t>-</w:t>
            </w:r>
            <w:ins w:id="252" w:author="Carlos Puig" w:date="2004-03-13T15:15:00Z">
              <w:r>
                <w:rPr>
                  <w:sz w:val="20"/>
                </w:rPr>
                <w:t>componente</w:t>
              </w:r>
            </w:ins>
            <w:ins w:id="253" w:author="Carlos Puig" w:date="2004-03-13T15:16:00Z">
              <w:r>
                <w:rPr>
                  <w:sz w:val="20"/>
                </w:rPr>
                <w:t>.</w:t>
              </w:r>
            </w:ins>
          </w:p>
          <w:p w:rsidR="00321EE7" w:rsidRDefault="00321EE7">
            <w:pPr>
              <w:ind w:left="-18"/>
              <w:rPr>
                <w:sz w:val="20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321EE7" w:rsidRDefault="00321EE7">
            <w:pPr>
              <w:pStyle w:val="Heading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Resultado 2</w:t>
            </w:r>
          </w:p>
          <w:p w:rsidR="00321EE7" w:rsidRDefault="00321EE7">
            <w:pPr>
              <w:rPr>
                <w:sz w:val="20"/>
                <w:szCs w:val="20"/>
              </w:rPr>
            </w:pPr>
          </w:p>
          <w:p w:rsidR="00321EE7" w:rsidRDefault="00321EE7">
            <w:pPr>
              <w:pStyle w:val="Heading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Participación activa de los jóvenes y de las mujeres en el desarrollo económico local.</w:t>
            </w:r>
          </w:p>
        </w:tc>
        <w:tc>
          <w:tcPr>
            <w:tcW w:w="3286" w:type="dxa"/>
          </w:tcPr>
          <w:p w:rsidR="00321EE7" w:rsidRDefault="00321EE7">
            <w:pPr>
              <w:numPr>
                <w:ilvl w:val="0"/>
                <w:numId w:val="54"/>
                <w:numberingChange w:id="254" w:author="Carlos" w:date="2004-09-09T17:26:00Z" w:original=""/>
              </w:numPr>
              <w:tabs>
                <w:tab w:val="clear" w:pos="720"/>
                <w:tab w:val="num" w:pos="314"/>
              </w:tabs>
              <w:ind w:left="3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menos 15% de </w:t>
            </w:r>
            <w:del w:id="255" w:author="Carlos" w:date="2004-09-09T17:38:00Z">
              <w:r>
                <w:rPr>
                  <w:sz w:val="20"/>
                  <w:szCs w:val="20"/>
                </w:rPr>
                <w:delText xml:space="preserve">aumentación </w:delText>
              </w:r>
            </w:del>
            <w:ins w:id="256" w:author="Carlos" w:date="2004-09-09T17:38:00Z">
              <w:r>
                <w:rPr>
                  <w:sz w:val="20"/>
                  <w:szCs w:val="20"/>
                </w:rPr>
                <w:t xml:space="preserve">aumento </w:t>
              </w:r>
            </w:ins>
            <w:r>
              <w:rPr>
                <w:sz w:val="20"/>
                <w:szCs w:val="20"/>
              </w:rPr>
              <w:t>de la participación de la mujer y de jóvenes en organizaciones sociales;</w:t>
            </w:r>
            <w:ins w:id="257" w:author="FLEMINGD" w:date="2004-10-12T19:03:00Z">
              <w:r>
                <w:rPr>
                  <w:sz w:val="20"/>
                  <w:szCs w:val="20"/>
                </w:rPr>
                <w:t xml:space="preserve"> y</w:t>
              </w:r>
            </w:ins>
          </w:p>
          <w:p w:rsidR="00321EE7" w:rsidRDefault="00321EE7">
            <w:pPr>
              <w:numPr>
                <w:ilvl w:val="0"/>
                <w:numId w:val="54"/>
                <w:numberingChange w:id="258" w:author="Carlos" w:date="2004-09-09T17:26:00Z" w:original=""/>
              </w:numPr>
              <w:tabs>
                <w:tab w:val="clear" w:pos="720"/>
                <w:tab w:val="num" w:pos="314"/>
              </w:tabs>
              <w:ind w:left="3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 menos 20% de aumento de la mujer en puestos directivos en las organizaciones vinculadas al proyecto.</w:t>
            </w:r>
          </w:p>
        </w:tc>
        <w:tc>
          <w:tcPr>
            <w:tcW w:w="3286" w:type="dxa"/>
          </w:tcPr>
          <w:p w:rsidR="00321EE7" w:rsidRDefault="00321EE7">
            <w:pPr>
              <w:numPr>
                <w:ilvl w:val="0"/>
                <w:numId w:val="13"/>
                <w:ins w:id="259" w:author="Carlos Puig" w:date="2004-03-12T17:43:00Z"/>
              </w:numPr>
              <w:tabs>
                <w:tab w:val="clear" w:pos="720"/>
                <w:tab w:val="num" w:pos="-6452"/>
              </w:tabs>
              <w:ind w:left="268" w:hanging="240"/>
              <w:rPr>
                <w:ins w:id="260" w:author="Carlos Puig" w:date="2004-03-12T17:43:00Z"/>
                <w:sz w:val="20"/>
              </w:rPr>
            </w:pPr>
            <w:ins w:id="261" w:author="Carlos Puig" w:date="2004-03-12T17:43:00Z">
              <w:r>
                <w:rPr>
                  <w:sz w:val="20"/>
                </w:rPr>
                <w:t xml:space="preserve">Listado de </w:t>
              </w:r>
            </w:ins>
            <w:r>
              <w:rPr>
                <w:sz w:val="20"/>
              </w:rPr>
              <w:t xml:space="preserve">los beneficiarios </w:t>
            </w:r>
            <w:ins w:id="262" w:author="Carlos Puig" w:date="2004-03-12T17:43:00Z">
              <w:r>
                <w:rPr>
                  <w:sz w:val="20"/>
                </w:rPr>
                <w:t>capacitados</w:t>
              </w:r>
            </w:ins>
            <w:r>
              <w:rPr>
                <w:sz w:val="20"/>
              </w:rPr>
              <w:t>;</w:t>
            </w:r>
          </w:p>
          <w:p w:rsidR="00321EE7" w:rsidRDefault="00321EE7">
            <w:pPr>
              <w:numPr>
                <w:ilvl w:val="0"/>
                <w:numId w:val="9"/>
                <w:ins w:id="263" w:author="Carlos Puig" w:date="2004-03-12T17:43:00Z"/>
              </w:numPr>
              <w:tabs>
                <w:tab w:val="clear" w:pos="720"/>
                <w:tab w:val="num" w:pos="-572"/>
              </w:tabs>
              <w:ind w:left="268" w:hanging="240"/>
              <w:rPr>
                <w:ins w:id="264" w:author="Carlos Puig" w:date="2004-03-12T17:43:00Z"/>
                <w:sz w:val="20"/>
              </w:rPr>
            </w:pPr>
            <w:ins w:id="265" w:author="Carlos Puig" w:date="2004-03-12T17:43:00Z">
              <w:r>
                <w:rPr>
                  <w:sz w:val="20"/>
                </w:rPr>
                <w:t>Informes de capacitación</w:t>
              </w:r>
            </w:ins>
            <w:r>
              <w:rPr>
                <w:sz w:val="20"/>
              </w:rPr>
              <w:t>;</w:t>
            </w:r>
          </w:p>
          <w:p w:rsidR="00321EE7" w:rsidRDefault="00321EE7">
            <w:pPr>
              <w:numPr>
                <w:ilvl w:val="0"/>
                <w:numId w:val="9"/>
                <w:ins w:id="266" w:author="Carlos Puig" w:date="2004-03-12T17:43:00Z"/>
              </w:numPr>
              <w:tabs>
                <w:tab w:val="clear" w:pos="720"/>
                <w:tab w:val="num" w:pos="-572"/>
              </w:tabs>
              <w:ind w:left="268" w:hanging="240"/>
              <w:rPr>
                <w:ins w:id="267" w:author="Carlos Puig" w:date="2004-03-12T17:43:00Z"/>
                <w:sz w:val="20"/>
              </w:rPr>
            </w:pPr>
            <w:ins w:id="268" w:author="Carlos Puig" w:date="2004-03-12T17:43:00Z">
              <w:r>
                <w:rPr>
                  <w:sz w:val="20"/>
                </w:rPr>
                <w:t>Manuales de capacitación</w:t>
              </w:r>
            </w:ins>
            <w:r>
              <w:rPr>
                <w:sz w:val="20"/>
              </w:rPr>
              <w:t>;</w:t>
            </w:r>
          </w:p>
          <w:p w:rsidR="00321EE7" w:rsidRDefault="00321EE7">
            <w:pPr>
              <w:numPr>
                <w:ilvl w:val="0"/>
                <w:numId w:val="9"/>
                <w:numberingChange w:id="269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321EE7" w:rsidRDefault="00321EE7">
            <w:pPr>
              <w:numPr>
                <w:ilvl w:val="0"/>
                <w:numId w:val="9"/>
                <w:numberingChange w:id="270" w:author="Carlos" w:date="2004-09-09T17:26:00Z" w:original="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321EE7" w:rsidRDefault="00321EE7">
            <w:pPr>
              <w:numPr>
                <w:ilvl w:val="0"/>
                <w:numId w:val="13"/>
                <w:numberingChange w:id="271" w:author="Carlos" w:date="2004-09-09T17:26:00Z" w:original="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  <w:p w:rsidR="00321EE7" w:rsidRDefault="00321EE7">
            <w:pPr>
              <w:ind w:left="28"/>
              <w:rPr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numPr>
                <w:ilvl w:val="0"/>
                <w:numId w:val="5"/>
                <w:numberingChange w:id="272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Los beneficiarios han recibido la capacitación y la asistencia técnica por parte del especialista en género;</w:t>
            </w:r>
          </w:p>
          <w:p w:rsidR="00321EE7" w:rsidRDefault="00321EE7">
            <w:pPr>
              <w:numPr>
                <w:ilvl w:val="0"/>
                <w:numId w:val="5"/>
                <w:numberingChange w:id="273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 xml:space="preserve">Las organizaciones y las comunidades se </w:t>
            </w:r>
            <w:ins w:id="274" w:author="Fleming Duarte" w:date="2004-10-09T21:31:00Z">
              <w:r>
                <w:rPr>
                  <w:sz w:val="20"/>
                </w:rPr>
                <w:t>involucran</w:t>
              </w:r>
            </w:ins>
            <w:del w:id="275" w:author="Fleming Duarte" w:date="2004-10-09T21:31:00Z">
              <w:r>
                <w:rPr>
                  <w:sz w:val="20"/>
                </w:rPr>
                <w:delText>implican</w:delText>
              </w:r>
            </w:del>
            <w:ins w:id="276" w:author="Carlos" w:date="2004-09-09T17:38:00Z">
              <w:r>
                <w:rPr>
                  <w:sz w:val="20"/>
                </w:rPr>
                <w:t xml:space="preserve"> en promover</w:t>
              </w:r>
            </w:ins>
            <w:del w:id="277" w:author="Carlos" w:date="2004-09-09T17:38:00Z">
              <w:r>
                <w:rPr>
                  <w:sz w:val="20"/>
                </w:rPr>
                <w:delText xml:space="preserve"> en</w:delText>
              </w:r>
            </w:del>
            <w:r>
              <w:rPr>
                <w:sz w:val="20"/>
              </w:rPr>
              <w:t xml:space="preserve"> la participación de la mujer y de los jóvenes;</w:t>
            </w:r>
          </w:p>
          <w:p w:rsidR="00321EE7" w:rsidRDefault="00321EE7">
            <w:pPr>
              <w:numPr>
                <w:ilvl w:val="0"/>
                <w:numId w:val="5"/>
                <w:numberingChange w:id="278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ADEPE tiene la capacidad de convocatoria;</w:t>
            </w:r>
          </w:p>
          <w:p w:rsidR="00321EE7" w:rsidRDefault="00321EE7">
            <w:pPr>
              <w:numPr>
                <w:ilvl w:val="0"/>
                <w:numId w:val="5"/>
                <w:numberingChange w:id="279" w:author="Carlos" w:date="2004-09-09T17:26:00Z" w:original=""/>
              </w:numPr>
              <w:tabs>
                <w:tab w:val="clear" w:pos="720"/>
                <w:tab w:val="num" w:pos="222"/>
              </w:tabs>
              <w:ind w:left="222" w:hanging="240"/>
              <w:rPr>
                <w:sz w:val="20"/>
              </w:rPr>
            </w:pPr>
            <w:r>
              <w:rPr>
                <w:sz w:val="20"/>
              </w:rPr>
              <w:t>ADEPE</w:t>
            </w:r>
            <w:ins w:id="280" w:author="Carlos Puig" w:date="2004-03-13T15:15:00Z">
              <w:r>
                <w:rPr>
                  <w:sz w:val="20"/>
                </w:rPr>
                <w:t xml:space="preserve"> aporta los fondos necesarios a la ejecución del sub</w:t>
              </w:r>
            </w:ins>
            <w:r>
              <w:rPr>
                <w:sz w:val="20"/>
              </w:rPr>
              <w:t>-</w:t>
            </w:r>
            <w:ins w:id="281" w:author="Carlos Puig" w:date="2004-03-13T15:15:00Z">
              <w:r>
                <w:rPr>
                  <w:sz w:val="20"/>
                </w:rPr>
                <w:t>componente</w:t>
              </w:r>
            </w:ins>
            <w:ins w:id="282" w:author="Carlos Puig" w:date="2004-03-13T15:16:00Z">
              <w:r>
                <w:rPr>
                  <w:sz w:val="20"/>
                </w:rPr>
                <w:t>.</w:t>
              </w:r>
            </w:ins>
          </w:p>
        </w:tc>
      </w:tr>
    </w:tbl>
    <w:p w:rsidR="00321EE7" w:rsidRDefault="00321EE7">
      <w:pPr>
        <w:rPr>
          <w:del w:id="283" w:author="Carlos Puig" w:date="2004-09-14T13:19:00Z"/>
        </w:rPr>
      </w:pPr>
      <w:del w:id="284" w:author="Carlos Puig" w:date="2004-09-14T13:19:00Z">
        <w:r>
          <w:rPr>
            <w:b/>
            <w:bCs/>
          </w:rPr>
          <w:br w:type="page"/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86"/>
        <w:gridCol w:w="3286"/>
        <w:gridCol w:w="3286"/>
        <w:gridCol w:w="3286"/>
      </w:tblGrid>
      <w:tr w:rsidR="00321EE7">
        <w:tblPrEx>
          <w:tblCellMar>
            <w:top w:w="0" w:type="dxa"/>
            <w:bottom w:w="0" w:type="dxa"/>
          </w:tblCellMar>
        </w:tblPrEx>
        <w:trPr>
          <w:del w:id="285" w:author="Carlos Puig" w:date="2004-09-14T13:19:00Z"/>
        </w:trPr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286" w:author="Carlos Puig" w:date="2004-09-14T13:19:00Z"/>
                <w:b/>
                <w:bCs/>
                <w:sz w:val="20"/>
              </w:rPr>
            </w:pPr>
            <w:del w:id="287" w:author="Carlos Puig" w:date="2004-09-14T13:19:00Z">
              <w:r>
                <w:rPr>
                  <w:b/>
                  <w:bCs/>
                  <w:sz w:val="20"/>
                </w:rPr>
                <w:delText>RESUMEN NARRATIVO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288" w:author="Carlos Puig" w:date="2004-09-14T13:19:00Z"/>
                <w:sz w:val="20"/>
              </w:rPr>
            </w:pPr>
            <w:del w:id="289" w:author="Carlos Puig" w:date="2004-09-14T13:19:00Z">
              <w:r>
                <w:rPr>
                  <w:sz w:val="20"/>
                </w:rPr>
                <w:delText>PRESUPUESTO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290" w:author="Carlos Puig" w:date="2004-09-14T13:19:00Z"/>
                <w:b/>
                <w:bCs/>
                <w:sz w:val="20"/>
              </w:rPr>
            </w:pPr>
            <w:del w:id="291" w:author="Carlos Puig" w:date="2004-09-14T13:19:00Z">
              <w:r>
                <w:rPr>
                  <w:b/>
                  <w:bCs/>
                  <w:sz w:val="20"/>
                </w:rPr>
                <w:delText>MEDIOS DE VERIFICACIÓN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292" w:author="Carlos Puig" w:date="2004-09-14T13:19:00Z"/>
                <w:b/>
                <w:bCs/>
                <w:sz w:val="20"/>
              </w:rPr>
            </w:pPr>
            <w:del w:id="293" w:author="Carlos Puig" w:date="2004-09-14T13:19:00Z">
              <w:r>
                <w:rPr>
                  <w:b/>
                  <w:bCs/>
                  <w:sz w:val="20"/>
                </w:rPr>
                <w:delText>SUPUESTOS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del w:id="294" w:author="Carlos Puig" w:date="2004-09-14T13:19:00Z"/>
        </w:trPr>
        <w:tc>
          <w:tcPr>
            <w:tcW w:w="13144" w:type="dxa"/>
            <w:gridSpan w:val="4"/>
          </w:tcPr>
          <w:p w:rsidR="00321EE7" w:rsidRDefault="00321EE7">
            <w:pPr>
              <w:rPr>
                <w:del w:id="295" w:author="Carlos Puig" w:date="2004-09-14T13:19:00Z"/>
                <w:sz w:val="20"/>
              </w:rPr>
            </w:pPr>
          </w:p>
          <w:p w:rsidR="00321EE7" w:rsidRDefault="00321EE7">
            <w:pPr>
              <w:rPr>
                <w:del w:id="296" w:author="Carlos Puig" w:date="2004-09-14T13:19:00Z"/>
                <w:sz w:val="20"/>
              </w:rPr>
            </w:pPr>
            <w:del w:id="297" w:author="Carlos Puig" w:date="2004-09-14T13:19:00Z">
              <w:r>
                <w:rPr>
                  <w:sz w:val="20"/>
                </w:rPr>
                <w:delText>ACTIVIDADES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298" w:author="Carlos Puig" w:date="2004-09-14T13:19:00Z"/>
        </w:trPr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299" w:author="Carlos Puig" w:date="2004-09-14T13:19:00Z"/>
                <w:sz w:val="20"/>
              </w:rPr>
            </w:pPr>
            <w:del w:id="300" w:author="Carlos Puig" w:date="2004-09-14T13:19:00Z">
              <w:r>
                <w:rPr>
                  <w:sz w:val="20"/>
                </w:rPr>
                <w:delText>I – Financiamiento</w:delText>
              </w:r>
            </w:del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301" w:author="Carlos Puig" w:date="2004-09-14T13:19:00Z"/>
                <w:lang w:val="es-ES"/>
              </w:rPr>
            </w:pPr>
            <w:del w:id="302" w:author="Carlos Puig" w:date="2004-09-14T13:19:00Z">
              <w:r>
                <w:rPr>
                  <w:lang w:val="es-ES"/>
                </w:rPr>
                <w:delText xml:space="preserve">Financiamiento reembolsable </w:delText>
              </w:r>
            </w:del>
          </w:p>
          <w:p w:rsidR="00321EE7" w:rsidRDefault="00321EE7">
            <w:pPr>
              <w:rPr>
                <w:del w:id="303" w:author="Carlos Puig" w:date="2004-09-14T13:19:00Z"/>
                <w:lang w:val="es-ES"/>
              </w:rPr>
            </w:pPr>
            <w:del w:id="304" w:author="Carlos Puig" w:date="2004-09-14T13:19:00Z">
              <w:r>
                <w:rPr>
                  <w:lang w:val="es-ES"/>
                </w:rPr>
                <w:delText>US$520.000.</w:delText>
              </w:r>
            </w:del>
          </w:p>
          <w:p w:rsidR="00321EE7" w:rsidRDefault="00321EE7">
            <w:pPr>
              <w:rPr>
                <w:del w:id="305" w:author="Carlos Puig" w:date="2004-09-14T13:19:00Z"/>
                <w:lang w:val="es-ES_tradnl"/>
              </w:rPr>
            </w:pPr>
            <w:del w:id="306" w:author="Carlos Puig" w:date="2004-09-14T13:19:00Z">
              <w:r>
                <w:rPr>
                  <w:lang w:val="es-ES_tradnl"/>
                </w:rPr>
                <w:delText xml:space="preserve">Contraparte ADEPE US$155.000 </w:delText>
              </w:r>
            </w:del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307" w:author="Carlos Puig" w:date="2004-09-14T13:19:00Z"/>
                <w:sz w:val="20"/>
                <w:lang w:val="es-ES_tradnl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308" w:author="Carlos Puig" w:date="2004-09-14T13:19:00Z"/>
                <w:sz w:val="20"/>
                <w:lang w:val="es-ES_tradnl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309" w:author="Carlos Puig" w:date="2004-09-14T13:19:00Z"/>
        </w:trPr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310" w:author="Carlos Puig" w:date="2004-09-14T13:19:00Z"/>
                <w:b/>
                <w:sz w:val="20"/>
                <w:u w:val="single"/>
              </w:rPr>
            </w:pPr>
            <w:del w:id="311" w:author="Carlos Puig" w:date="2004-09-14T13:19:00Z">
              <w:r>
                <w:rPr>
                  <w:b/>
                  <w:sz w:val="20"/>
                  <w:u w:val="single"/>
                </w:rPr>
                <w:delText xml:space="preserve">A - Inversiones </w:delText>
              </w:r>
            </w:del>
          </w:p>
          <w:p w:rsidR="00321EE7" w:rsidRDefault="00321EE7">
            <w:pPr>
              <w:rPr>
                <w:del w:id="312" w:author="Carlos Puig" w:date="2004-09-14T13:19:00Z"/>
                <w:sz w:val="20"/>
                <w:u w:val="single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313" w:author="Carlos Puig" w:date="2004-09-14T13:19:00Z"/>
                <w:lang w:val="es-E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314" w:author="Carlos Puig" w:date="2004-09-14T13:19:00Z"/>
                <w:sz w:val="20"/>
                <w:lang w:val="es-E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315" w:author="Carlos Puig" w:date="2004-09-14T13:19:00Z"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316" w:author="Carlos Puig" w:date="2004-09-14T13:19:00Z"/>
        </w:trPr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17" w:author="Carlos" w:date="2004-09-09T17:26:00Z" w:original="%1:1:0:."/>
              </w:numPr>
              <w:rPr>
                <w:del w:id="318" w:author="Carlos Puig" w:date="2004-09-14T13:19:00Z"/>
                <w:sz w:val="20"/>
              </w:rPr>
            </w:pPr>
            <w:del w:id="319" w:author="Carlos Puig" w:date="2004-09-14T13:19:00Z">
              <w:r>
                <w:rPr>
                  <w:sz w:val="20"/>
                </w:rPr>
                <w:delText>Construcción de 50 AEF</w:delText>
              </w:r>
            </w:del>
          </w:p>
          <w:p w:rsidR="00321EE7" w:rsidRDefault="00321EE7">
            <w:pPr>
              <w:numPr>
                <w:numberingChange w:id="320" w:author="Carlos" w:date="2004-09-09T17:26:00Z" w:original="%1:1:0:."/>
              </w:numPr>
              <w:rPr>
                <w:del w:id="321" w:author="Carlos Puig" w:date="2004-09-14T13:19:00Z"/>
                <w:sz w:val="20"/>
              </w:rPr>
            </w:pPr>
          </w:p>
          <w:p w:rsidR="00321EE7" w:rsidRDefault="00321EE7">
            <w:pPr>
              <w:numPr>
                <w:numberingChange w:id="322" w:author="Carlos" w:date="2004-09-09T17:26:00Z" w:original="%1:1:0:."/>
              </w:numPr>
              <w:rPr>
                <w:del w:id="323" w:author="Carlos Puig" w:date="2004-09-14T13:19:00Z"/>
                <w:sz w:val="20"/>
              </w:rPr>
            </w:pPr>
          </w:p>
          <w:p w:rsidR="00321EE7" w:rsidRDefault="00321EE7">
            <w:pPr>
              <w:numPr>
                <w:numberingChange w:id="324" w:author="Carlos" w:date="2004-09-09T17:26:00Z" w:original="%1:1:0:."/>
              </w:numPr>
              <w:rPr>
                <w:del w:id="325" w:author="Carlos Puig" w:date="2004-09-14T13:19:00Z"/>
                <w:sz w:val="20"/>
                <w:lang w:val="es-E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26" w:author="Carlos" w:date="2004-09-09T17:26:00Z" w:original="%1:1:0:."/>
              </w:numPr>
              <w:rPr>
                <w:del w:id="327" w:author="Carlos Puig" w:date="2004-09-14T13:19:00Z"/>
                <w:lang w:val="es-ES"/>
              </w:rPr>
            </w:pPr>
            <w:del w:id="328" w:author="Carlos Puig" w:date="2004-09-14T13:19:00Z">
              <w:r>
                <w:rPr>
                  <w:lang w:val="es-ES"/>
                </w:rPr>
                <w:delText>US$255.000</w:delText>
              </w:r>
            </w:del>
          </w:p>
          <w:p w:rsidR="00321EE7" w:rsidRDefault="00321EE7">
            <w:pPr>
              <w:numPr>
                <w:numberingChange w:id="329" w:author="Carlos" w:date="2004-09-09T17:26:00Z" w:original="%1:1:0:."/>
              </w:numPr>
              <w:rPr>
                <w:del w:id="330" w:author="Carlos Puig" w:date="2004-09-14T13:19:00Z"/>
                <w:lang w:val="es-ES"/>
              </w:rPr>
            </w:pPr>
            <w:del w:id="331" w:author="Carlos Puig" w:date="2004-09-14T13:19:00Z">
              <w:r>
                <w:rPr>
                  <w:lang w:val="es-ES"/>
                </w:rPr>
                <w:delText xml:space="preserve">ADEPE/microempresarios US$45.000 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32" w:author="Carlos" w:date="2004-09-09T17:26:00Z" w:original="%1:1:0:."/>
              </w:numPr>
              <w:rPr>
                <w:del w:id="333" w:author="Carlos Puig" w:date="2004-09-14T13:19:00Z"/>
                <w:sz w:val="20"/>
                <w:lang w:val="es-ES"/>
              </w:rPr>
            </w:pPr>
            <w:del w:id="334" w:author="Carlos Puig" w:date="2004-09-14T13:19:00Z">
              <w:r>
                <w:rPr>
                  <w:sz w:val="20"/>
                  <w:lang w:val="es-ES"/>
                </w:rPr>
                <w:delText>Facturas de material y empresa de construcción;</w:delText>
              </w:r>
            </w:del>
          </w:p>
          <w:p w:rsidR="00321EE7" w:rsidRDefault="00321EE7">
            <w:pPr>
              <w:numPr>
                <w:numberingChange w:id="335" w:author="Carlos" w:date="2004-09-09T17:26:00Z" w:original="%1:1:0:."/>
              </w:numPr>
              <w:rPr>
                <w:del w:id="336" w:author="Carlos Puig" w:date="2004-09-14T13:19:00Z"/>
              </w:rPr>
            </w:pPr>
            <w:del w:id="337" w:author="Carlos Puig" w:date="2004-09-14T13:19:00Z">
              <w:r>
                <w:rPr>
                  <w:lang w:val="es-ES"/>
                </w:rPr>
                <w:delText>Evaluación municipal;</w:delText>
              </w:r>
            </w:del>
          </w:p>
          <w:p w:rsidR="00321EE7" w:rsidRDefault="00321EE7">
            <w:pPr>
              <w:numPr>
                <w:numberingChange w:id="338" w:author="Carlos" w:date="2004-09-09T17:26:00Z" w:original="%1:1:0:."/>
              </w:numPr>
              <w:rPr>
                <w:del w:id="339" w:author="Carlos Puig" w:date="2004-09-14T13:19:00Z"/>
              </w:rPr>
            </w:pPr>
            <w:del w:id="340" w:author="Carlos Puig" w:date="2004-09-14T13:19:00Z">
              <w:r>
                <w:delText>Inspección física, comprobantes e informes de la construcción de los AEF;</w:delText>
              </w:r>
            </w:del>
          </w:p>
          <w:p w:rsidR="00321EE7" w:rsidRDefault="00321EE7">
            <w:pPr>
              <w:numPr>
                <w:numberingChange w:id="341" w:author="Carlos" w:date="2004-09-09T17:26:00Z" w:original="%1:1:0:."/>
              </w:numPr>
              <w:rPr>
                <w:del w:id="342" w:author="Carlos Puig" w:date="2004-09-14T13:19:00Z"/>
                <w:sz w:val="20"/>
                <w:lang w:val="es-ES"/>
              </w:rPr>
            </w:pPr>
            <w:del w:id="343" w:author="Carlos Puig" w:date="2004-09-14T13:19:00Z">
              <w:r>
                <w:rPr>
                  <w:sz w:val="20"/>
                  <w:lang w:val="es-ES"/>
                </w:rPr>
                <w:delText>Documentos de registro y desembolsos.</w:delText>
              </w:r>
            </w:del>
          </w:p>
          <w:p w:rsidR="00321EE7" w:rsidRDefault="00321EE7">
            <w:pPr>
              <w:numPr>
                <w:numberingChange w:id="344" w:author="Carlos" w:date="2004-09-09T17:26:00Z" w:original="%1:1:0:."/>
              </w:numPr>
              <w:rPr>
                <w:del w:id="345" w:author="Carlos Puig" w:date="2004-09-14T13:19:00Z"/>
              </w:rPr>
            </w:pPr>
            <w:del w:id="346" w:author="Carlos Puig" w:date="2004-09-14T13:19:00Z">
              <w:r>
                <w:rPr>
                  <w:lang w:val="es-ES"/>
                </w:rPr>
                <w:delText>Facturas de material adquirido;</w:delText>
              </w:r>
            </w:del>
          </w:p>
          <w:p w:rsidR="00321EE7" w:rsidRDefault="00321EE7">
            <w:pPr>
              <w:numPr>
                <w:numberingChange w:id="347" w:author="Carlos" w:date="2004-09-09T17:26:00Z" w:original="%1:1:0:."/>
              </w:numPr>
              <w:rPr>
                <w:del w:id="348" w:author="Carlos Puig" w:date="2004-09-14T13:19:00Z"/>
              </w:rPr>
            </w:pPr>
            <w:del w:id="349" w:author="Carlos Puig" w:date="2004-09-14T13:19:00Z">
              <w:r>
                <w:delText>Informes de progreso;</w:delText>
              </w:r>
            </w:del>
          </w:p>
          <w:p w:rsidR="00321EE7" w:rsidRDefault="00321EE7">
            <w:pPr>
              <w:numPr>
                <w:numberingChange w:id="350" w:author="Carlos" w:date="2004-09-09T17:26:00Z" w:original="%1:1:0:."/>
              </w:numPr>
              <w:rPr>
                <w:del w:id="351" w:author="Carlos Puig" w:date="2004-09-14T13:19:00Z"/>
                <w:sz w:val="20"/>
                <w:lang w:val="es-ES"/>
              </w:rPr>
            </w:pPr>
            <w:del w:id="352" w:author="Carlos Puig" w:date="2004-09-14T13:19:00Z">
              <w:r>
                <w:rPr>
                  <w:sz w:val="20"/>
                </w:rPr>
                <w:delText>Evaluaciones del proyecto.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53" w:author="Carlos" w:date="2004-09-09T17:26:00Z" w:original="%1:1:0:."/>
              </w:numPr>
              <w:rPr>
                <w:del w:id="354" w:author="Carlos Puig" w:date="2004-09-14T13:19:00Z"/>
                <w:sz w:val="20"/>
                <w:lang w:val="es-ES"/>
              </w:rPr>
            </w:pPr>
            <w:del w:id="355" w:author="Carlos Puig" w:date="2004-09-14T13:19:00Z">
              <w:r>
                <w:rPr>
                  <w:sz w:val="20"/>
                  <w:lang w:val="es-ES"/>
                </w:rPr>
                <w:delText>Obtención de los permisos de construcción;</w:delText>
              </w:r>
            </w:del>
          </w:p>
          <w:p w:rsidR="00321EE7" w:rsidRDefault="00321EE7">
            <w:pPr>
              <w:numPr>
                <w:numberingChange w:id="356" w:author="Carlos" w:date="2004-09-09T17:26:00Z" w:original="%1:1:0:."/>
              </w:numPr>
              <w:rPr>
                <w:del w:id="357" w:author="Carlos Puig" w:date="2004-09-14T13:19:00Z"/>
                <w:sz w:val="20"/>
                <w:lang w:val="es-ES"/>
              </w:rPr>
            </w:pPr>
            <w:del w:id="358" w:author="Carlos Puig" w:date="2004-09-14T13:19:00Z">
              <w:r>
                <w:rPr>
                  <w:caps/>
                  <w:sz w:val="20"/>
                  <w:lang w:val="es-ES"/>
                </w:rPr>
                <w:delText xml:space="preserve">ADEPE </w:delText>
              </w:r>
              <w:r>
                <w:rPr>
                  <w:sz w:val="20"/>
                  <w:lang w:val="es-ES"/>
                </w:rPr>
                <w:delText>cumple con las normas y procedimientos del Banco;</w:delText>
              </w:r>
            </w:del>
          </w:p>
          <w:p w:rsidR="00321EE7" w:rsidRDefault="00321EE7">
            <w:pPr>
              <w:numPr>
                <w:numberingChange w:id="359" w:author="Carlos" w:date="2004-09-09T17:26:00Z" w:original="%1:1:0:."/>
              </w:numPr>
              <w:rPr>
                <w:del w:id="360" w:author="Carlos Puig" w:date="2004-09-14T13:19:00Z"/>
                <w:sz w:val="20"/>
                <w:lang w:val="es-ES"/>
              </w:rPr>
            </w:pPr>
            <w:del w:id="361" w:author="Carlos Puig" w:date="2004-09-14T13:19:00Z">
              <w:r>
                <w:rPr>
                  <w:sz w:val="20"/>
                  <w:lang w:val="es-ES"/>
                </w:rPr>
                <w:delText>ADEPE desembolsa los fondos de contraparte.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362" w:author="Carlos Puig" w:date="2004-09-14T13:19:00Z"/>
        </w:trPr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63" w:author="Carlos" w:date="2004-09-09T17:26:00Z" w:original="%1:2:0:."/>
              </w:numPr>
              <w:rPr>
                <w:del w:id="364" w:author="Carlos Puig" w:date="2004-09-14T13:19:00Z"/>
                <w:sz w:val="20"/>
              </w:rPr>
            </w:pPr>
            <w:del w:id="365" w:author="Carlos Puig" w:date="2004-09-14T13:19:00Z">
              <w:r>
                <w:rPr>
                  <w:sz w:val="20"/>
                </w:rPr>
                <w:delText>Construcción de 4 paradores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66" w:author="Carlos" w:date="2004-09-09T17:26:00Z" w:original="%1:2:0:."/>
              </w:numPr>
              <w:rPr>
                <w:del w:id="367" w:author="Carlos Puig" w:date="2004-09-14T13:19:00Z"/>
                <w:lang w:val="en-US"/>
              </w:rPr>
            </w:pPr>
            <w:del w:id="368" w:author="Carlos Puig" w:date="2004-09-14T13:19:00Z">
              <w:r>
                <w:rPr>
                  <w:lang w:val="en-US"/>
                </w:rPr>
                <w:delText>US$51.000</w:delText>
              </w:r>
            </w:del>
          </w:p>
          <w:p w:rsidR="00321EE7" w:rsidRDefault="00321EE7">
            <w:pPr>
              <w:numPr>
                <w:numberingChange w:id="369" w:author="Carlos" w:date="2004-09-09T17:26:00Z" w:original="%1:2:0:."/>
              </w:numPr>
              <w:rPr>
                <w:del w:id="370" w:author="Carlos Puig" w:date="2004-09-14T13:19:00Z"/>
                <w:lang w:val="en-US"/>
              </w:rPr>
            </w:pPr>
            <w:del w:id="371" w:author="Carlos Puig" w:date="2004-09-14T13:19:00Z">
              <w:r>
                <w:rPr>
                  <w:lang w:val="en-US"/>
                </w:rPr>
                <w:delText>ADEPE US$9.000</w:delText>
              </w:r>
            </w:del>
          </w:p>
          <w:p w:rsidR="00321EE7" w:rsidRDefault="00321EE7">
            <w:pPr>
              <w:numPr>
                <w:numberingChange w:id="372" w:author="Carlos" w:date="2004-09-09T17:26:00Z" w:original="%1:2:0:."/>
              </w:numPr>
              <w:rPr>
                <w:del w:id="373" w:author="Carlos Puig" w:date="2004-09-14T13:19:00Z"/>
                <w:lang w:val="en-U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74" w:author="Carlos" w:date="2004-09-09T17:26:00Z" w:original="%1:2:0:."/>
              </w:numPr>
              <w:rPr>
                <w:del w:id="375" w:author="Carlos Puig" w:date="2004-09-14T13:19:00Z"/>
                <w:sz w:val="20"/>
                <w:szCs w:val="20"/>
                <w:lang w:val="es-ES"/>
              </w:rPr>
            </w:pPr>
            <w:del w:id="376" w:author="Carlos Puig" w:date="2004-09-14T13:19:00Z">
              <w:r>
                <w:rPr>
                  <w:sz w:val="20"/>
                  <w:szCs w:val="20"/>
                </w:rPr>
                <w:delText>Inspección física, comprobantes e informes de la construcción de los Paradores;</w:delText>
              </w:r>
            </w:del>
          </w:p>
          <w:p w:rsidR="00321EE7" w:rsidRDefault="00321EE7">
            <w:pPr>
              <w:numPr>
                <w:numberingChange w:id="377" w:author="Carlos" w:date="2004-09-09T17:26:00Z" w:original="%1:2:0:."/>
              </w:numPr>
              <w:rPr>
                <w:del w:id="378" w:author="Carlos Puig" w:date="2004-09-14T13:19:00Z"/>
                <w:sz w:val="20"/>
                <w:szCs w:val="20"/>
                <w:lang w:val="es-ES"/>
              </w:rPr>
            </w:pPr>
            <w:del w:id="379" w:author="Carlos Puig" w:date="2004-09-14T13:19:00Z">
              <w:r>
                <w:rPr>
                  <w:sz w:val="20"/>
                  <w:szCs w:val="20"/>
                  <w:lang w:val="es-ES"/>
                </w:rPr>
                <w:delText>Facturas de material adquirido;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80" w:author="Carlos" w:date="2004-09-09T17:26:00Z" w:original="%1:2:0:."/>
              </w:numPr>
              <w:rPr>
                <w:del w:id="381" w:author="Carlos Puig" w:date="2004-09-14T13:19:00Z"/>
                <w:caps/>
                <w:sz w:val="20"/>
                <w:lang w:val="es-ES"/>
              </w:rPr>
            </w:pPr>
            <w:del w:id="382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planificado.</w:delText>
              </w:r>
            </w:del>
          </w:p>
          <w:p w:rsidR="00321EE7" w:rsidRDefault="00321EE7">
            <w:pPr>
              <w:numPr>
                <w:numberingChange w:id="383" w:author="Carlos" w:date="2004-09-09T17:26:00Z" w:original="%1:2:0:."/>
              </w:numPr>
              <w:rPr>
                <w:del w:id="384" w:author="Carlos Puig" w:date="2004-09-14T13:19:00Z"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385" w:author="Carlos Puig" w:date="2004-09-14T13:19:00Z"/>
        </w:trPr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86" w:author="Carlos" w:date="2004-09-09T17:26:00Z" w:original="%1:3:0:."/>
              </w:numPr>
              <w:rPr>
                <w:del w:id="387" w:author="Carlos Puig" w:date="2004-09-14T13:19:00Z"/>
                <w:sz w:val="20"/>
              </w:rPr>
            </w:pPr>
            <w:del w:id="388" w:author="Carlos Puig" w:date="2004-09-14T13:19:00Z">
              <w:r>
                <w:rPr>
                  <w:sz w:val="20"/>
                </w:rPr>
                <w:delText>Adecuación del Centro de Entrenamiento y Capacitación Gerencial y Desarrollo Empresarial (CECADEM).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89" w:author="Carlos" w:date="2004-09-09T17:26:00Z" w:original="%1:3:0:."/>
              </w:numPr>
              <w:rPr>
                <w:del w:id="390" w:author="Carlos Puig" w:date="2004-09-14T13:19:00Z"/>
                <w:lang w:val="en-US"/>
              </w:rPr>
            </w:pPr>
            <w:del w:id="391" w:author="Carlos Puig" w:date="2004-09-14T13:19:00Z">
              <w:r>
                <w:rPr>
                  <w:lang w:val="en-US"/>
                </w:rPr>
                <w:delText>US$50.000</w:delText>
              </w:r>
            </w:del>
          </w:p>
          <w:p w:rsidR="00321EE7" w:rsidRDefault="00321EE7">
            <w:pPr>
              <w:numPr>
                <w:numberingChange w:id="392" w:author="Carlos" w:date="2004-09-09T17:26:00Z" w:original="%1:3:0:."/>
              </w:numPr>
              <w:rPr>
                <w:del w:id="393" w:author="Carlos Puig" w:date="2004-09-14T13:19:00Z"/>
                <w:lang w:val="es-ES"/>
              </w:rPr>
            </w:pPr>
            <w:del w:id="394" w:author="Carlos Puig" w:date="2004-09-14T13:19:00Z">
              <w:r>
                <w:rPr>
                  <w:lang w:val="es-ES"/>
                </w:rPr>
                <w:delText>ADEPE US$50.000</w:delText>
              </w:r>
            </w:del>
          </w:p>
          <w:p w:rsidR="00321EE7" w:rsidRDefault="00321EE7">
            <w:pPr>
              <w:numPr>
                <w:numberingChange w:id="395" w:author="Carlos" w:date="2004-09-09T17:26:00Z" w:original="%1:3:0:."/>
              </w:numPr>
              <w:rPr>
                <w:del w:id="396" w:author="Carlos Puig" w:date="2004-09-14T13:19:00Z"/>
                <w:lang w:val="es-E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397" w:author="Carlos" w:date="2004-09-09T17:26:00Z" w:original="%1:3:0:."/>
              </w:numPr>
              <w:rPr>
                <w:del w:id="398" w:author="Carlos Puig" w:date="2004-09-14T13:19:00Z"/>
                <w:sz w:val="20"/>
                <w:szCs w:val="20"/>
                <w:lang w:val="es-ES"/>
              </w:rPr>
            </w:pPr>
            <w:del w:id="399" w:author="Carlos Puig" w:date="2004-09-14T13:19:00Z">
              <w:r>
                <w:rPr>
                  <w:sz w:val="20"/>
                  <w:szCs w:val="20"/>
                </w:rPr>
                <w:delText>Inspección física, comprobantes y informes del CECADEM;</w:delText>
              </w:r>
            </w:del>
          </w:p>
          <w:p w:rsidR="00321EE7" w:rsidRDefault="00321EE7">
            <w:pPr>
              <w:numPr>
                <w:numberingChange w:id="400" w:author="Carlos" w:date="2004-09-09T17:26:00Z" w:original="%1:3:0:."/>
              </w:numPr>
              <w:rPr>
                <w:del w:id="401" w:author="Carlos Puig" w:date="2004-09-14T13:19:00Z"/>
                <w:sz w:val="20"/>
                <w:szCs w:val="20"/>
                <w:lang w:val="es-ES"/>
              </w:rPr>
            </w:pPr>
            <w:del w:id="402" w:author="Carlos Puig" w:date="2004-09-14T13:19:00Z">
              <w:r>
                <w:rPr>
                  <w:sz w:val="20"/>
                  <w:szCs w:val="20"/>
                  <w:lang w:val="es-ES"/>
                </w:rPr>
                <w:delText>Facturas de material adquirido;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403" w:author="Carlos" w:date="2004-09-09T17:26:00Z" w:original="%1:3:0:."/>
              </w:numPr>
              <w:rPr>
                <w:del w:id="404" w:author="Carlos Puig" w:date="2004-09-14T13:19:00Z"/>
                <w:caps/>
                <w:sz w:val="20"/>
                <w:lang w:val="es-ES"/>
              </w:rPr>
            </w:pPr>
            <w:del w:id="405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planificado.</w:delText>
              </w:r>
            </w:del>
          </w:p>
          <w:p w:rsidR="00321EE7" w:rsidRDefault="00321EE7">
            <w:pPr>
              <w:numPr>
                <w:numberingChange w:id="406" w:author="Carlos" w:date="2004-09-09T17:26:00Z" w:original="%1:3:0:."/>
              </w:numPr>
              <w:rPr>
                <w:del w:id="407" w:author="Carlos Puig" w:date="2004-09-14T13:19:00Z"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08" w:author="Carlos Puig" w:date="2004-09-14T13:19:00Z"/>
        </w:trPr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409" w:author="Carlos" w:date="2004-09-09T17:26:00Z" w:original="%1:4:0:."/>
              </w:numPr>
              <w:rPr>
                <w:del w:id="410" w:author="Carlos Puig" w:date="2004-09-14T13:19:00Z"/>
                <w:sz w:val="20"/>
              </w:rPr>
            </w:pPr>
            <w:del w:id="411" w:author="Carlos Puig" w:date="2004-09-14T13:19:00Z">
              <w:r>
                <w:rPr>
                  <w:sz w:val="20"/>
                </w:rPr>
                <w:delText>Compra de equipos CECADEM (dormitorios, cocina, bares, escritorios, lavandería, etc.)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412" w:author="Carlos" w:date="2004-09-09T17:26:00Z" w:original="%1:4:0:."/>
              </w:numPr>
              <w:rPr>
                <w:del w:id="413" w:author="Carlos Puig" w:date="2004-09-14T13:19:00Z"/>
                <w:lang w:val="es-ES"/>
              </w:rPr>
            </w:pPr>
            <w:del w:id="414" w:author="Carlos Puig" w:date="2004-09-14T13:19:00Z">
              <w:r>
                <w:rPr>
                  <w:lang w:val="es-ES"/>
                </w:rPr>
                <w:delText>US$64.000</w:delText>
              </w:r>
            </w:del>
          </w:p>
          <w:p w:rsidR="00321EE7" w:rsidRDefault="00321EE7">
            <w:pPr>
              <w:numPr>
                <w:numberingChange w:id="415" w:author="Carlos" w:date="2004-09-09T17:26:00Z" w:original="%1:4:0:."/>
              </w:numPr>
              <w:rPr>
                <w:del w:id="416" w:author="Carlos Puig" w:date="2004-09-14T13:19:00Z"/>
                <w:lang w:val="es-ES"/>
              </w:rPr>
            </w:pPr>
            <w:del w:id="417" w:author="Carlos Puig" w:date="2004-09-14T13:19:00Z">
              <w:r>
                <w:rPr>
                  <w:lang w:val="es-ES"/>
                </w:rPr>
                <w:delText>ADEPE US$36.000</w:delText>
              </w:r>
            </w:del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418" w:author="Carlos" w:date="2004-09-09T17:26:00Z" w:original="%1:4:0:."/>
              </w:numPr>
              <w:rPr>
                <w:del w:id="419" w:author="Carlos Puig" w:date="2004-09-14T13:19:00Z"/>
                <w:sz w:val="20"/>
                <w:lang w:val="es-ES"/>
              </w:rPr>
            </w:pPr>
            <w:del w:id="420" w:author="Carlos Puig" w:date="2004-09-14T13:19:00Z">
              <w:r>
                <w:rPr>
                  <w:sz w:val="20"/>
                  <w:lang w:val="es-ES"/>
                </w:rPr>
                <w:delText>Facturas de equipo adquirido.</w:delText>
              </w:r>
            </w:del>
          </w:p>
          <w:p w:rsidR="00321EE7" w:rsidRDefault="00321EE7">
            <w:pPr>
              <w:numPr>
                <w:numberingChange w:id="421" w:author="Carlos" w:date="2004-09-09T17:26:00Z" w:original="%1:4:0:."/>
              </w:numPr>
              <w:rPr>
                <w:del w:id="422" w:author="Carlos Puig" w:date="2004-09-14T13:19:00Z"/>
                <w:sz w:val="20"/>
                <w:lang w:val="es-ES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321EE7" w:rsidRDefault="00321EE7">
            <w:pPr>
              <w:numPr>
                <w:numberingChange w:id="423" w:author="Carlos" w:date="2004-09-09T17:26:00Z" w:original="%1:4:0:."/>
              </w:numPr>
              <w:rPr>
                <w:del w:id="424" w:author="Carlos Puig" w:date="2004-09-14T13:19:00Z"/>
                <w:caps/>
                <w:sz w:val="20"/>
                <w:lang w:val="es-ES"/>
              </w:rPr>
            </w:pPr>
            <w:del w:id="425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planificado.</w:delText>
              </w:r>
            </w:del>
          </w:p>
          <w:p w:rsidR="00321EE7" w:rsidRDefault="00321EE7">
            <w:pPr>
              <w:numPr>
                <w:numberingChange w:id="426" w:author="Carlos" w:date="2004-09-09T17:26:00Z" w:original="%1:4:0:."/>
              </w:numPr>
              <w:rPr>
                <w:del w:id="427" w:author="Carlos Puig" w:date="2004-09-14T13:19:00Z"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28" w:author="Carlos Puig" w:date="2004-09-14T13:19:00Z"/>
        </w:trPr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rPr>
                <w:del w:id="429" w:author="Carlos Puig" w:date="2004-09-14T13:19:00Z"/>
                <w:b/>
                <w:sz w:val="20"/>
                <w:u w:val="single"/>
              </w:rPr>
            </w:pPr>
            <w:del w:id="430" w:author="Carlos Puig" w:date="2004-09-14T13:19:00Z">
              <w:r>
                <w:rPr>
                  <w:b/>
                  <w:sz w:val="20"/>
                  <w:u w:val="single"/>
                </w:rPr>
                <w:delText>B - Fondo de capital de trabajo</w:delText>
              </w:r>
            </w:del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rPr>
                <w:del w:id="431" w:author="Carlos Puig" w:date="2004-09-14T13:19:00Z"/>
                <w:lang w:val="es-ES"/>
              </w:rPr>
            </w:pPr>
            <w:del w:id="432" w:author="Carlos Puig" w:date="2004-09-14T13:19:00Z">
              <w:r>
                <w:rPr>
                  <w:lang w:val="es-ES"/>
                </w:rPr>
                <w:delText>US$100.000</w:delText>
              </w:r>
            </w:del>
          </w:p>
          <w:p w:rsidR="00321EE7" w:rsidRDefault="00321EE7">
            <w:pPr>
              <w:rPr>
                <w:del w:id="433" w:author="Carlos Puig" w:date="2004-09-14T13:19:00Z"/>
                <w:lang w:val="es-ES"/>
              </w:rPr>
            </w:pPr>
            <w:del w:id="434" w:author="Carlos Puig" w:date="2004-09-14T13:19:00Z">
              <w:r>
                <w:rPr>
                  <w:lang w:val="es-ES"/>
                </w:rPr>
                <w:delText>ADEPE US$15.000</w:delText>
              </w:r>
            </w:del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rPr>
                <w:del w:id="435" w:author="Carlos Puig" w:date="2004-09-14T13:19:00Z"/>
                <w:sz w:val="20"/>
                <w:lang w:val="es-ES"/>
              </w:rPr>
            </w:pPr>
            <w:del w:id="436" w:author="Carlos Puig" w:date="2004-09-14T13:19:00Z">
              <w:r>
                <w:rPr>
                  <w:sz w:val="20"/>
                  <w:lang w:val="es-ES"/>
                </w:rPr>
                <w:delText xml:space="preserve">Registros contables y contratos de crédito de los AEF, Paradores y la COOP-ADEPE. </w:delText>
              </w:r>
            </w:del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rPr>
                <w:del w:id="437" w:author="Carlos Puig" w:date="2004-09-14T13:19:00Z"/>
                <w:caps/>
                <w:sz w:val="20"/>
                <w:lang w:val="es-ES"/>
              </w:rPr>
            </w:pPr>
            <w:del w:id="438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planificado.</w:delText>
              </w:r>
            </w:del>
          </w:p>
          <w:p w:rsidR="00321EE7" w:rsidRDefault="00321EE7">
            <w:pPr>
              <w:rPr>
                <w:del w:id="439" w:author="Carlos Puig" w:date="2004-09-14T13:19:00Z"/>
                <w:sz w:val="20"/>
                <w:lang w:val="es-ES"/>
              </w:rPr>
            </w:pPr>
          </w:p>
        </w:tc>
      </w:tr>
    </w:tbl>
    <w:p w:rsidR="00321EE7" w:rsidRDefault="00321EE7">
      <w:pPr>
        <w:rPr>
          <w:del w:id="440" w:author="Carlos Puig" w:date="2004-09-14T13:19:00Z"/>
        </w:rPr>
      </w:pPr>
      <w:del w:id="441" w:author="Carlos Puig" w:date="2004-09-14T13:19:00Z">
        <w:r>
          <w:br w:type="page"/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86"/>
        <w:gridCol w:w="24"/>
        <w:gridCol w:w="3240"/>
        <w:gridCol w:w="22"/>
        <w:gridCol w:w="3286"/>
        <w:gridCol w:w="52"/>
        <w:gridCol w:w="3234"/>
      </w:tblGrid>
      <w:tr w:rsidR="00321EE7">
        <w:tblPrEx>
          <w:tblCellMar>
            <w:top w:w="0" w:type="dxa"/>
            <w:bottom w:w="0" w:type="dxa"/>
          </w:tblCellMar>
        </w:tblPrEx>
        <w:trPr>
          <w:del w:id="442" w:author="Carlos Puig" w:date="2004-09-14T13:19:00Z"/>
        </w:trPr>
        <w:tc>
          <w:tcPr>
            <w:tcW w:w="3310" w:type="dxa"/>
            <w:gridSpan w:val="2"/>
            <w:shd w:val="clear" w:color="auto" w:fill="C0C0C0"/>
          </w:tcPr>
          <w:p w:rsidR="00321EE7" w:rsidRDefault="00321EE7">
            <w:pPr>
              <w:rPr>
                <w:del w:id="443" w:author="Carlos Puig" w:date="2004-09-14T13:19:00Z"/>
                <w:b/>
                <w:bCs/>
                <w:sz w:val="20"/>
              </w:rPr>
            </w:pPr>
            <w:del w:id="444" w:author="Carlos Puig" w:date="2004-09-14T13:19:00Z">
              <w:r>
                <w:br w:type="page"/>
              </w:r>
              <w:r>
                <w:rPr>
                  <w:b/>
                  <w:bCs/>
                  <w:sz w:val="20"/>
                </w:rPr>
                <w:delText>RESUMEN NARRATIVO</w:delText>
              </w:r>
            </w:del>
          </w:p>
        </w:tc>
        <w:tc>
          <w:tcPr>
            <w:tcW w:w="3240" w:type="dxa"/>
            <w:shd w:val="clear" w:color="auto" w:fill="C0C0C0"/>
          </w:tcPr>
          <w:p w:rsidR="00321EE7" w:rsidRDefault="00321EE7">
            <w:pPr>
              <w:rPr>
                <w:del w:id="445" w:author="Carlos Puig" w:date="2004-09-14T13:19:00Z"/>
                <w:sz w:val="20"/>
              </w:rPr>
            </w:pPr>
            <w:del w:id="446" w:author="Carlos Puig" w:date="2004-09-14T13:19:00Z">
              <w:r>
                <w:rPr>
                  <w:sz w:val="20"/>
                </w:rPr>
                <w:delText>PRESUPUESTO</w:delText>
              </w:r>
            </w:del>
          </w:p>
        </w:tc>
        <w:tc>
          <w:tcPr>
            <w:tcW w:w="3360" w:type="dxa"/>
            <w:gridSpan w:val="3"/>
            <w:shd w:val="clear" w:color="auto" w:fill="C0C0C0"/>
          </w:tcPr>
          <w:p w:rsidR="00321EE7" w:rsidRDefault="00321EE7">
            <w:pPr>
              <w:rPr>
                <w:del w:id="447" w:author="Carlos Puig" w:date="2004-09-14T13:19:00Z"/>
                <w:b/>
                <w:bCs/>
                <w:sz w:val="20"/>
              </w:rPr>
            </w:pPr>
            <w:del w:id="448" w:author="Carlos Puig" w:date="2004-09-14T13:19:00Z">
              <w:r>
                <w:rPr>
                  <w:b/>
                  <w:bCs/>
                  <w:sz w:val="20"/>
                </w:rPr>
                <w:delText>MEDIOS DE VERIFICACIÓN</w:delText>
              </w:r>
            </w:del>
          </w:p>
        </w:tc>
        <w:tc>
          <w:tcPr>
            <w:tcW w:w="3234" w:type="dxa"/>
            <w:shd w:val="clear" w:color="auto" w:fill="C0C0C0"/>
          </w:tcPr>
          <w:p w:rsidR="00321EE7" w:rsidRDefault="00321EE7">
            <w:pPr>
              <w:rPr>
                <w:del w:id="449" w:author="Carlos Puig" w:date="2004-09-14T13:19:00Z"/>
                <w:b/>
                <w:bCs/>
                <w:sz w:val="20"/>
              </w:rPr>
            </w:pPr>
            <w:del w:id="450" w:author="Carlos Puig" w:date="2004-09-14T13:19:00Z">
              <w:r>
                <w:rPr>
                  <w:b/>
                  <w:bCs/>
                  <w:sz w:val="20"/>
                </w:rPr>
                <w:delText>SUPUESTOS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del w:id="451" w:author="Carlos Puig" w:date="2004-09-14T13:19:00Z"/>
        </w:trPr>
        <w:tc>
          <w:tcPr>
            <w:tcW w:w="13144" w:type="dxa"/>
            <w:gridSpan w:val="7"/>
          </w:tcPr>
          <w:p w:rsidR="00321EE7" w:rsidRDefault="00321EE7">
            <w:pPr>
              <w:rPr>
                <w:del w:id="452" w:author="Carlos Puig" w:date="2004-09-14T13:19:00Z"/>
                <w:sz w:val="20"/>
              </w:rPr>
            </w:pPr>
          </w:p>
          <w:p w:rsidR="00321EE7" w:rsidRDefault="00321EE7">
            <w:pPr>
              <w:rPr>
                <w:del w:id="453" w:author="Carlos Puig" w:date="2004-09-14T13:19:00Z"/>
                <w:sz w:val="20"/>
              </w:rPr>
            </w:pPr>
            <w:del w:id="454" w:author="Carlos Puig" w:date="2004-09-14T13:19:00Z">
              <w:r>
                <w:rPr>
                  <w:sz w:val="20"/>
                </w:rPr>
                <w:delText>ACTIVIDADES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55" w:author="Carlos Puig" w:date="2004-09-14T13:19:00Z"/>
        </w:trPr>
        <w:tc>
          <w:tcPr>
            <w:tcW w:w="3286" w:type="dxa"/>
          </w:tcPr>
          <w:p w:rsidR="00321EE7" w:rsidRDefault="00321EE7">
            <w:pPr>
              <w:rPr>
                <w:del w:id="456" w:author="Carlos Puig" w:date="2004-09-14T13:19:00Z"/>
                <w:b/>
                <w:bCs/>
                <w:sz w:val="20"/>
              </w:rPr>
            </w:pPr>
          </w:p>
        </w:tc>
        <w:tc>
          <w:tcPr>
            <w:tcW w:w="3286" w:type="dxa"/>
            <w:gridSpan w:val="3"/>
          </w:tcPr>
          <w:p w:rsidR="00321EE7" w:rsidRDefault="00321EE7">
            <w:pPr>
              <w:rPr>
                <w:del w:id="457" w:author="Carlos Puig" w:date="2004-09-14T13:19:00Z"/>
                <w:sz w:val="20"/>
                <w:lang w:val="es-ES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del w:id="458" w:author="Carlos Puig" w:date="2004-09-14T13:19:00Z"/>
                <w:b/>
                <w:bCs/>
                <w:sz w:val="20"/>
                <w:lang w:val="es-ES"/>
              </w:rPr>
            </w:pPr>
          </w:p>
        </w:tc>
        <w:tc>
          <w:tcPr>
            <w:tcW w:w="3286" w:type="dxa"/>
            <w:gridSpan w:val="2"/>
          </w:tcPr>
          <w:p w:rsidR="00321EE7" w:rsidRDefault="00321EE7">
            <w:pPr>
              <w:rPr>
                <w:del w:id="459" w:author="Carlos Puig" w:date="2004-09-14T13:19:00Z"/>
                <w:b/>
                <w:bC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60" w:author="Carlos Puig" w:date="2004-09-14T13:19:00Z"/>
        </w:trPr>
        <w:tc>
          <w:tcPr>
            <w:tcW w:w="3286" w:type="dxa"/>
          </w:tcPr>
          <w:p w:rsidR="00321EE7" w:rsidRDefault="00321EE7">
            <w:pPr>
              <w:rPr>
                <w:del w:id="461" w:author="Carlos Puig" w:date="2004-09-14T13:19:00Z"/>
                <w:b/>
                <w:bCs/>
                <w:sz w:val="20"/>
                <w:szCs w:val="20"/>
              </w:rPr>
            </w:pPr>
            <w:del w:id="462" w:author="Carlos Puig" w:date="2004-09-14T13:19:00Z">
              <w:r>
                <w:rPr>
                  <w:b/>
                  <w:bCs/>
                  <w:sz w:val="20"/>
                  <w:szCs w:val="20"/>
                </w:rPr>
                <w:delText>II – Cooperación Técnica</w:delText>
              </w:r>
            </w:del>
          </w:p>
          <w:p w:rsidR="00321EE7" w:rsidRDefault="00321EE7">
            <w:pPr>
              <w:rPr>
                <w:del w:id="463" w:author="Carlos Puig" w:date="2004-09-14T13:19:00Z"/>
                <w:b/>
                <w:bCs/>
                <w:sz w:val="20"/>
                <w:szCs w:val="20"/>
              </w:rPr>
            </w:pPr>
          </w:p>
        </w:tc>
        <w:tc>
          <w:tcPr>
            <w:tcW w:w="3286" w:type="dxa"/>
            <w:gridSpan w:val="3"/>
          </w:tcPr>
          <w:p w:rsidR="00321EE7" w:rsidRDefault="00321EE7">
            <w:pPr>
              <w:rPr>
                <w:del w:id="464" w:author="Carlos Puig" w:date="2004-09-14T13:19:00Z"/>
                <w:sz w:val="20"/>
                <w:szCs w:val="20"/>
                <w:lang w:val="es-ES"/>
              </w:rPr>
            </w:pPr>
            <w:del w:id="465" w:author="Carlos Puig" w:date="2004-09-14T13:19:00Z">
              <w:r>
                <w:rPr>
                  <w:sz w:val="20"/>
                  <w:szCs w:val="20"/>
                  <w:lang w:val="es-ES"/>
                </w:rPr>
                <w:delText>Banco: US$145.000</w:delText>
              </w:r>
            </w:del>
          </w:p>
          <w:p w:rsidR="00321EE7" w:rsidRDefault="00321EE7">
            <w:pPr>
              <w:rPr>
                <w:del w:id="466" w:author="Carlos Puig" w:date="2004-09-14T13:19:00Z"/>
                <w:sz w:val="20"/>
                <w:szCs w:val="20"/>
                <w:lang w:val="fr-CA"/>
              </w:rPr>
            </w:pPr>
            <w:del w:id="467" w:author="Carlos Puig" w:date="2004-09-14T13:19:00Z">
              <w:r>
                <w:rPr>
                  <w:sz w:val="20"/>
                  <w:szCs w:val="20"/>
                  <w:lang w:val="fr-CA"/>
                </w:rPr>
                <w:delText>Contraparte ADEPE – US$113.000</w:delText>
              </w:r>
            </w:del>
          </w:p>
          <w:p w:rsidR="00321EE7" w:rsidRDefault="00321EE7">
            <w:pPr>
              <w:rPr>
                <w:del w:id="468" w:author="Carlos Puig" w:date="2004-09-14T13:19:00Z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del w:id="469" w:author="Carlos Puig" w:date="2004-09-14T13:19:00Z"/>
                <w:b/>
                <w:bCs/>
                <w:sz w:val="20"/>
                <w:szCs w:val="20"/>
                <w:lang w:val="fr-CA"/>
              </w:rPr>
            </w:pPr>
          </w:p>
        </w:tc>
        <w:tc>
          <w:tcPr>
            <w:tcW w:w="3286" w:type="dxa"/>
            <w:gridSpan w:val="2"/>
          </w:tcPr>
          <w:p w:rsidR="00321EE7" w:rsidRDefault="00321EE7">
            <w:pPr>
              <w:rPr>
                <w:del w:id="470" w:author="Carlos Puig" w:date="2004-09-14T13:19:00Z"/>
                <w:b/>
                <w:bCs/>
                <w:sz w:val="20"/>
                <w:szCs w:val="20"/>
                <w:lang w:val="fr-CA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71" w:author="Carlos Puig" w:date="2004-09-14T13:19:00Z"/>
        </w:trPr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472" w:author="Carlos Puig" w:date="2004-09-14T13:19:00Z"/>
                <w:b/>
                <w:bCs/>
                <w:sz w:val="20"/>
                <w:szCs w:val="20"/>
                <w:lang w:eastAsia="en-US"/>
              </w:rPr>
            </w:pPr>
            <w:del w:id="473" w:author="Carlos Puig" w:date="2004-09-14T13:19:00Z">
              <w:r>
                <w:rPr>
                  <w:b/>
                  <w:bCs/>
                  <w:sz w:val="20"/>
                  <w:szCs w:val="20"/>
                  <w:lang w:eastAsia="en-US"/>
                </w:rPr>
                <w:delText>A.- Capacitación y Asistencia Técnica</w:delText>
              </w:r>
            </w:del>
          </w:p>
        </w:tc>
        <w:tc>
          <w:tcPr>
            <w:tcW w:w="3286" w:type="dxa"/>
            <w:gridSpan w:val="3"/>
            <w:tcBorders>
              <w:bottom w:val="nil"/>
            </w:tcBorders>
          </w:tcPr>
          <w:p w:rsidR="00321EE7" w:rsidRDefault="00321EE7">
            <w:pPr>
              <w:rPr>
                <w:del w:id="474" w:author="Carlos Puig" w:date="2004-09-14T13:19:00Z"/>
                <w:sz w:val="20"/>
                <w:szCs w:val="20"/>
                <w:lang w:val="es-ES"/>
              </w:rPr>
            </w:pPr>
            <w:del w:id="475" w:author="Carlos Puig" w:date="2004-09-14T13:19:00Z">
              <w:r>
                <w:rPr>
                  <w:sz w:val="20"/>
                  <w:szCs w:val="20"/>
                  <w:lang w:val="es-ES"/>
                </w:rPr>
                <w:delText>Actividad A – Cooperación Técnica Banco: US$56.615</w:delText>
              </w:r>
            </w:del>
          </w:p>
          <w:p w:rsidR="00321EE7" w:rsidRDefault="00321EE7">
            <w:pPr>
              <w:rPr>
                <w:del w:id="476" w:author="Carlos Puig" w:date="2004-09-14T13:19:00Z"/>
                <w:sz w:val="20"/>
                <w:szCs w:val="20"/>
                <w:lang w:val="es-ES"/>
              </w:rPr>
            </w:pPr>
            <w:del w:id="477" w:author="Carlos Puig" w:date="2004-09-14T13:19:00Z">
              <w:r>
                <w:rPr>
                  <w:sz w:val="20"/>
                  <w:szCs w:val="20"/>
                  <w:lang w:val="fr-CA"/>
                </w:rPr>
                <w:delText>ADEPE – US$19.805</w:delText>
              </w:r>
            </w:del>
          </w:p>
          <w:p w:rsidR="00321EE7" w:rsidRDefault="00321EE7">
            <w:pPr>
              <w:rPr>
                <w:del w:id="478" w:author="Carlos Puig" w:date="2004-09-14T13:19:00Z"/>
                <w:sz w:val="20"/>
                <w:szCs w:val="20"/>
                <w:lang w:val="es-ES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479" w:author="Carlos Puig" w:date="2004-09-14T13:19:00Z"/>
              </w:rPr>
            </w:pPr>
          </w:p>
        </w:tc>
        <w:tc>
          <w:tcPr>
            <w:tcW w:w="3286" w:type="dxa"/>
            <w:gridSpan w:val="2"/>
            <w:tcBorders>
              <w:bottom w:val="nil"/>
            </w:tcBorders>
          </w:tcPr>
          <w:p w:rsidR="00321EE7" w:rsidRDefault="00321EE7">
            <w:pPr>
              <w:rPr>
                <w:del w:id="480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481" w:author="Carlos Puig" w:date="2004-09-14T13:19:00Z"/>
        </w:trPr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482" w:author="Carlos" w:date="2004-09-09T17:26:00Z" w:original="%1:1:0:."/>
              </w:numPr>
              <w:rPr>
                <w:del w:id="483" w:author="Carlos Puig" w:date="2004-09-14T13:19:00Z"/>
                <w:sz w:val="20"/>
                <w:szCs w:val="20"/>
              </w:rPr>
            </w:pPr>
            <w:del w:id="484" w:author="Carlos Puig" w:date="2004-09-14T13:19:00Z">
              <w:r>
                <w:rPr>
                  <w:sz w:val="20"/>
                  <w:szCs w:val="20"/>
                </w:rPr>
                <w:delText>Contratar un arquitecto para el diseño de los modelos del AEF;</w:delText>
              </w:r>
            </w:del>
          </w:p>
          <w:p w:rsidR="00321EE7" w:rsidRDefault="00321EE7">
            <w:pPr>
              <w:numPr>
                <w:numberingChange w:id="485" w:author="Carlos" w:date="2004-09-09T17:26:00Z" w:original="%1:1:0:."/>
              </w:numPr>
              <w:rPr>
                <w:del w:id="486" w:author="Carlos Puig" w:date="2004-09-14T13:19:00Z"/>
                <w:sz w:val="20"/>
                <w:szCs w:val="20"/>
              </w:rPr>
            </w:pPr>
            <w:del w:id="487" w:author="Carlos Puig" w:date="2004-09-14T13:19:00Z">
              <w:r>
                <w:rPr>
                  <w:sz w:val="20"/>
                  <w:szCs w:val="20"/>
                </w:rPr>
                <w:delText>Construir el AEF modelo;</w:delText>
              </w:r>
            </w:del>
          </w:p>
          <w:p w:rsidR="00321EE7" w:rsidRDefault="00321EE7">
            <w:pPr>
              <w:numPr>
                <w:numberingChange w:id="488" w:author="Carlos" w:date="2004-09-09T17:26:00Z" w:original="%1:1:0:."/>
              </w:numPr>
              <w:rPr>
                <w:del w:id="489" w:author="Carlos Puig" w:date="2004-09-14T13:19:00Z"/>
                <w:sz w:val="20"/>
                <w:szCs w:val="20"/>
              </w:rPr>
            </w:pPr>
            <w:del w:id="490" w:author="Carlos Puig" w:date="2004-09-14T13:19:00Z">
              <w:r>
                <w:rPr>
                  <w:sz w:val="20"/>
                  <w:szCs w:val="20"/>
                </w:rPr>
                <w:delText xml:space="preserve">Contratar un experto en </w:delText>
              </w:r>
              <w:r>
                <w:rPr>
                  <w:sz w:val="20"/>
                </w:rPr>
                <w:delText>Seguridad e Higiene;</w:delText>
              </w:r>
            </w:del>
          </w:p>
          <w:p w:rsidR="00321EE7" w:rsidRDefault="00321EE7">
            <w:pPr>
              <w:numPr>
                <w:numberingChange w:id="491" w:author="Carlos" w:date="2004-09-09T17:26:00Z" w:original="%1:1:0:."/>
              </w:numPr>
              <w:rPr>
                <w:del w:id="492" w:author="Carlos Puig" w:date="2004-09-14T13:19:00Z"/>
                <w:sz w:val="20"/>
                <w:szCs w:val="20"/>
              </w:rPr>
            </w:pPr>
            <w:del w:id="493" w:author="Carlos Puig" w:date="2004-09-14T13:19:00Z">
              <w:r>
                <w:rPr>
                  <w:sz w:val="20"/>
                  <w:szCs w:val="20"/>
                </w:rPr>
                <w:delText>Contratar expertos en desarrollo empresarial (temas varios: gestión económica, gastronomía, atención al cliente, género, recreación y animación cultural, idiomas y adiestramiento de guías turísticos).</w:delText>
              </w:r>
            </w:del>
          </w:p>
        </w:tc>
        <w:tc>
          <w:tcPr>
            <w:tcW w:w="3286" w:type="dxa"/>
            <w:gridSpan w:val="3"/>
            <w:tcBorders>
              <w:top w:val="nil"/>
            </w:tcBorders>
          </w:tcPr>
          <w:p w:rsidR="00321EE7" w:rsidRDefault="00321EE7">
            <w:pPr>
              <w:numPr>
                <w:numberingChange w:id="494" w:author="Carlos" w:date="2004-09-09T17:26:00Z" w:original="%1:1:0:."/>
              </w:numPr>
              <w:rPr>
                <w:del w:id="495" w:author="Carlos Puig" w:date="2004-09-14T13:19:00Z"/>
                <w:szCs w:val="20"/>
              </w:rPr>
            </w:pPr>
            <w:del w:id="496" w:author="Carlos Puig" w:date="2004-09-14T13:19:00Z">
              <w:r>
                <w:rPr>
                  <w:szCs w:val="20"/>
                </w:rPr>
                <w:delText>Asesorías</w:delText>
              </w:r>
            </w:del>
          </w:p>
          <w:p w:rsidR="00321EE7" w:rsidRDefault="00321EE7">
            <w:pPr>
              <w:numPr>
                <w:numberingChange w:id="497" w:author="Carlos" w:date="2004-09-09T17:26:00Z" w:original="%1:1:0:."/>
              </w:numPr>
              <w:rPr>
                <w:del w:id="498" w:author="Carlos Puig" w:date="2004-09-14T13:19:00Z"/>
                <w:sz w:val="20"/>
                <w:szCs w:val="20"/>
              </w:rPr>
            </w:pPr>
            <w:del w:id="499" w:author="Carlos Puig" w:date="2004-09-14T13:19:00Z">
              <w:r>
                <w:rPr>
                  <w:sz w:val="20"/>
                  <w:szCs w:val="20"/>
                </w:rPr>
                <w:delText xml:space="preserve">Un arquitecto en diseño </w:delText>
              </w:r>
              <w:r>
                <w:rPr>
                  <w:sz w:val="20"/>
                  <w:szCs w:val="20"/>
                  <w:lang w:eastAsia="en-US"/>
                </w:rPr>
                <w:delText>del AEF modelo</w:delText>
              </w:r>
              <w:r>
                <w:rPr>
                  <w:sz w:val="20"/>
                  <w:szCs w:val="20"/>
                </w:rPr>
                <w:delText xml:space="preserve"> US$1.526</w:delText>
              </w:r>
              <w:r>
                <w:rPr>
                  <w:sz w:val="20"/>
                  <w:szCs w:val="20"/>
                  <w:lang w:eastAsia="en-US"/>
                </w:rPr>
                <w:delText>;</w:delText>
              </w:r>
            </w:del>
          </w:p>
          <w:p w:rsidR="00321EE7" w:rsidRDefault="00321EE7">
            <w:pPr>
              <w:numPr>
                <w:numberingChange w:id="500" w:author="Carlos" w:date="2004-09-09T17:26:00Z" w:original="%1:1:0:."/>
              </w:numPr>
              <w:rPr>
                <w:del w:id="501" w:author="Carlos Puig" w:date="2004-09-14T13:19:00Z"/>
                <w:sz w:val="20"/>
                <w:szCs w:val="20"/>
              </w:rPr>
            </w:pPr>
            <w:del w:id="502" w:author="Carlos Puig" w:date="2004-09-14T13:19:00Z">
              <w:r>
                <w:rPr>
                  <w:sz w:val="20"/>
                </w:rPr>
                <w:delText>Un asesor en Seguridad e Higiene US$8.640;</w:delText>
              </w:r>
            </w:del>
          </w:p>
          <w:p w:rsidR="00321EE7" w:rsidRDefault="00321EE7">
            <w:pPr>
              <w:numPr>
                <w:numberingChange w:id="503" w:author="Carlos" w:date="2004-09-09T17:26:00Z" w:original="%1:1:0:."/>
              </w:numPr>
              <w:rPr>
                <w:del w:id="504" w:author="Carlos Puig" w:date="2004-09-14T13:19:00Z"/>
                <w:sz w:val="20"/>
                <w:szCs w:val="20"/>
              </w:rPr>
            </w:pPr>
            <w:del w:id="505" w:author="Carlos Puig" w:date="2004-09-14T13:19:00Z">
              <w:r>
                <w:rPr>
                  <w:sz w:val="20"/>
                </w:rPr>
                <w:delText xml:space="preserve">Capacitadores en Desarrollo Empresarial US$66.253. </w:delText>
              </w:r>
            </w:del>
          </w:p>
          <w:p w:rsidR="00321EE7" w:rsidRDefault="00321EE7">
            <w:pPr>
              <w:numPr>
                <w:numberingChange w:id="506" w:author="Carlos" w:date="2004-09-09T17:26:00Z" w:original="%1:1:0:."/>
              </w:numPr>
              <w:rPr>
                <w:del w:id="507" w:author="Carlos Puig" w:date="2004-09-14T13:19:00Z"/>
                <w:b/>
                <w:bCs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508" w:author="Carlos" w:date="2004-09-09T17:26:00Z" w:original="%1:1:0:."/>
              </w:numPr>
              <w:rPr>
                <w:del w:id="509" w:author="Carlos Puig" w:date="2004-09-14T13:19:00Z"/>
              </w:rPr>
            </w:pPr>
            <w:del w:id="510" w:author="Carlos Puig" w:date="2004-09-14T13:19:00Z">
              <w:r>
                <w:delText>Comprobantes y convenios relacionados con desembolsos.</w:delText>
              </w:r>
            </w:del>
          </w:p>
          <w:p w:rsidR="00321EE7" w:rsidRDefault="00321EE7">
            <w:pPr>
              <w:numPr>
                <w:numberingChange w:id="511" w:author="Carlos" w:date="2004-09-09T17:26:00Z" w:original="%1:1:0:."/>
              </w:numPr>
              <w:rPr>
                <w:del w:id="512" w:author="Carlos Puig" w:date="2004-09-14T13:19:00Z"/>
              </w:rPr>
            </w:pPr>
            <w:del w:id="513" w:author="Carlos Puig" w:date="2004-09-14T13:19:00Z">
              <w:r>
                <w:delText>Contratos con asesores;</w:delText>
              </w:r>
            </w:del>
          </w:p>
          <w:p w:rsidR="00321EE7" w:rsidRDefault="00321EE7">
            <w:pPr>
              <w:numPr>
                <w:numberingChange w:id="514" w:author="Carlos" w:date="2004-09-09T17:26:00Z" w:original="%1:1:0:."/>
              </w:numPr>
              <w:rPr>
                <w:del w:id="515" w:author="Carlos Puig" w:date="2004-09-14T13:19:00Z"/>
              </w:rPr>
            </w:pPr>
            <w:del w:id="516" w:author="Carlos Puig" w:date="2004-09-14T13:19:00Z">
              <w:r>
                <w:delText>Plan de trabajo de los asesores.</w:delText>
              </w:r>
            </w:del>
          </w:p>
          <w:p w:rsidR="00321EE7" w:rsidRDefault="00321EE7">
            <w:pPr>
              <w:numPr>
                <w:numberingChange w:id="517" w:author="Carlos" w:date="2004-09-09T17:26:00Z" w:original="%1:1:0:."/>
              </w:numPr>
              <w:rPr>
                <w:del w:id="518" w:author="Carlos Puig" w:date="2004-09-14T13:19:00Z"/>
              </w:rPr>
            </w:pPr>
            <w:del w:id="519" w:author="Carlos Puig" w:date="2004-09-14T13:19:00Z">
              <w:r>
                <w:delText>Plan del diseño del AEF;</w:delText>
              </w:r>
            </w:del>
          </w:p>
          <w:p w:rsidR="00321EE7" w:rsidRDefault="00321EE7">
            <w:pPr>
              <w:numPr>
                <w:numberingChange w:id="520" w:author="Carlos" w:date="2004-09-09T17:26:00Z" w:original="%1:1:0:."/>
              </w:numPr>
              <w:rPr>
                <w:del w:id="521" w:author="Carlos Puig" w:date="2004-09-14T13:19:00Z"/>
                <w:b/>
                <w:bCs/>
              </w:rPr>
            </w:pPr>
            <w:del w:id="522" w:author="Carlos Puig" w:date="2004-09-14T13:19:00Z">
              <w:r>
                <w:delText>Inspección física, comprobantes y informes de las mejoras realizadas</w:delText>
              </w:r>
            </w:del>
          </w:p>
          <w:p w:rsidR="00321EE7" w:rsidRDefault="00321EE7">
            <w:pPr>
              <w:numPr>
                <w:numberingChange w:id="523" w:author="Carlos" w:date="2004-09-09T17:26:00Z" w:original="%1:1:0:."/>
              </w:numPr>
              <w:rPr>
                <w:del w:id="524" w:author="Carlos Puig" w:date="2004-09-14T13:19:00Z"/>
                <w:b/>
                <w:bCs/>
              </w:rPr>
            </w:pPr>
          </w:p>
        </w:tc>
        <w:tc>
          <w:tcPr>
            <w:tcW w:w="3286" w:type="dxa"/>
            <w:gridSpan w:val="2"/>
            <w:tcBorders>
              <w:top w:val="nil"/>
            </w:tcBorders>
          </w:tcPr>
          <w:p w:rsidR="00321EE7" w:rsidRDefault="00321EE7">
            <w:pPr>
              <w:numPr>
                <w:numberingChange w:id="525" w:author="Carlos" w:date="2004-09-09T17:26:00Z" w:original="%1:1:0:."/>
              </w:numPr>
              <w:rPr>
                <w:del w:id="526" w:author="Carlos Puig" w:date="2004-09-14T13:19:00Z"/>
                <w:caps/>
                <w:sz w:val="20"/>
                <w:lang w:val="es-ES"/>
              </w:rPr>
            </w:pPr>
            <w:del w:id="527" w:author="Carlos Puig" w:date="2004-09-14T13:19:00Z">
              <w:r>
                <w:rPr>
                  <w:caps/>
                  <w:sz w:val="20"/>
                  <w:lang w:val="es-ES"/>
                </w:rPr>
                <w:delText>Los beneficiarios se interesan en las capacitaciones propuestas y ven beneficios concretos;</w:delText>
              </w:r>
            </w:del>
          </w:p>
          <w:p w:rsidR="00321EE7" w:rsidRDefault="00321EE7">
            <w:pPr>
              <w:numPr>
                <w:numberingChange w:id="528" w:author="Carlos" w:date="2004-09-09T17:26:00Z" w:original="%1:1:0:."/>
              </w:numPr>
              <w:rPr>
                <w:del w:id="529" w:author="Carlos Puig" w:date="2004-09-14T13:19:00Z"/>
                <w:caps/>
                <w:sz w:val="20"/>
                <w:lang w:val="es-ES"/>
              </w:rPr>
            </w:pPr>
            <w:del w:id="530" w:author="Carlos Puig" w:date="2004-09-14T13:19:00Z">
              <w:r>
                <w:rPr>
                  <w:caps/>
                  <w:sz w:val="20"/>
                  <w:lang w:val="es-ES"/>
                </w:rPr>
                <w:delText>ADEPE cumple con las normas y procedimientos del Banco para la selección de los consultores;</w:delText>
              </w:r>
            </w:del>
          </w:p>
          <w:p w:rsidR="00321EE7" w:rsidRDefault="00321EE7">
            <w:pPr>
              <w:numPr>
                <w:numberingChange w:id="531" w:author="Carlos" w:date="2004-09-09T17:26:00Z" w:original="%1:1:0:."/>
              </w:numPr>
              <w:rPr>
                <w:del w:id="532" w:author="Carlos Puig" w:date="2004-09-14T13:19:00Z"/>
                <w:b/>
                <w:bCs/>
                <w:sz w:val="20"/>
                <w:lang w:val="es-ES"/>
              </w:rPr>
            </w:pPr>
            <w:del w:id="533" w:author="Carlos Puig" w:date="2004-09-14T13:19:00Z">
              <w:r>
                <w:rPr>
                  <w:caps/>
                  <w:sz w:val="20"/>
                  <w:lang w:val="es-ES"/>
                </w:rPr>
                <w:delText>ADEPE cumple con las normas y procedimientos del Banco para la construcción del AEF;</w:delText>
              </w:r>
            </w:del>
          </w:p>
          <w:p w:rsidR="00321EE7" w:rsidRDefault="00321EE7">
            <w:pPr>
              <w:numPr>
                <w:numberingChange w:id="534" w:author="Carlos" w:date="2004-09-09T17:26:00Z" w:original="%1:1:0:."/>
              </w:numPr>
              <w:rPr>
                <w:del w:id="535" w:author="Carlos Puig" w:date="2004-09-14T13:19:00Z"/>
                <w:b/>
                <w:bCs/>
                <w:sz w:val="20"/>
                <w:lang w:val="es-ES"/>
              </w:rPr>
            </w:pPr>
            <w:del w:id="536" w:author="Carlos Puig" w:date="2004-09-14T13:19:00Z">
              <w:r>
                <w:rPr>
                  <w:caps/>
                  <w:sz w:val="20"/>
                  <w:lang w:val="es-ES"/>
                </w:rPr>
                <w:delText>Los desembolsos son oportunos y suficientes. Se desembolsan los recursos de la Cooperación Técnica para estos fines.</w:delText>
              </w:r>
            </w:del>
          </w:p>
        </w:tc>
      </w:tr>
    </w:tbl>
    <w:p w:rsidR="00321EE7" w:rsidRDefault="00321EE7">
      <w:pPr>
        <w:rPr>
          <w:del w:id="537" w:author="Carlos Puig" w:date="2004-09-14T13:19:00Z"/>
        </w:rPr>
      </w:pPr>
    </w:p>
    <w:p w:rsidR="00321EE7" w:rsidRDefault="00321EE7">
      <w:pPr>
        <w:rPr>
          <w:del w:id="538" w:author="Carlos Puig" w:date="2004-09-14T13:19:00Z"/>
        </w:rPr>
      </w:pPr>
      <w:del w:id="539" w:author="Carlos Puig" w:date="2004-09-14T13:19:00Z">
        <w:r>
          <w:br w:type="page"/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3240"/>
        <w:gridCol w:w="3360"/>
        <w:gridCol w:w="3234"/>
      </w:tblGrid>
      <w:tr w:rsidR="00321EE7">
        <w:tblPrEx>
          <w:tblCellMar>
            <w:top w:w="0" w:type="dxa"/>
            <w:bottom w:w="0" w:type="dxa"/>
          </w:tblCellMar>
        </w:tblPrEx>
        <w:trPr>
          <w:del w:id="540" w:author="Carlos Puig" w:date="2004-09-14T13:19:00Z"/>
        </w:trPr>
        <w:tc>
          <w:tcPr>
            <w:tcW w:w="3310" w:type="dxa"/>
            <w:shd w:val="clear" w:color="auto" w:fill="C0C0C0"/>
          </w:tcPr>
          <w:p w:rsidR="00321EE7" w:rsidRDefault="00321EE7">
            <w:pPr>
              <w:rPr>
                <w:del w:id="541" w:author="Carlos Puig" w:date="2004-09-14T13:19:00Z"/>
                <w:b/>
                <w:bCs/>
                <w:sz w:val="20"/>
              </w:rPr>
            </w:pPr>
            <w:del w:id="542" w:author="Carlos Puig" w:date="2004-09-14T13:19:00Z">
              <w:r>
                <w:br w:type="page"/>
              </w:r>
              <w:r>
                <w:rPr>
                  <w:b/>
                  <w:bCs/>
                  <w:sz w:val="20"/>
                </w:rPr>
                <w:delText>RESUMEN NARRATIVO</w:delText>
              </w:r>
            </w:del>
          </w:p>
        </w:tc>
        <w:tc>
          <w:tcPr>
            <w:tcW w:w="3240" w:type="dxa"/>
            <w:shd w:val="clear" w:color="auto" w:fill="C0C0C0"/>
          </w:tcPr>
          <w:p w:rsidR="00321EE7" w:rsidRDefault="00321EE7">
            <w:pPr>
              <w:rPr>
                <w:del w:id="543" w:author="Carlos Puig" w:date="2004-09-14T13:19:00Z"/>
                <w:sz w:val="20"/>
              </w:rPr>
            </w:pPr>
            <w:del w:id="544" w:author="Carlos Puig" w:date="2004-09-14T13:19:00Z">
              <w:r>
                <w:rPr>
                  <w:sz w:val="20"/>
                </w:rPr>
                <w:delText>PRESUPUESTO</w:delText>
              </w:r>
            </w:del>
          </w:p>
        </w:tc>
        <w:tc>
          <w:tcPr>
            <w:tcW w:w="3360" w:type="dxa"/>
            <w:shd w:val="clear" w:color="auto" w:fill="C0C0C0"/>
          </w:tcPr>
          <w:p w:rsidR="00321EE7" w:rsidRDefault="00321EE7">
            <w:pPr>
              <w:rPr>
                <w:del w:id="545" w:author="Carlos Puig" w:date="2004-09-14T13:19:00Z"/>
                <w:b/>
                <w:bCs/>
                <w:sz w:val="20"/>
              </w:rPr>
            </w:pPr>
            <w:del w:id="546" w:author="Carlos Puig" w:date="2004-09-14T13:19:00Z">
              <w:r>
                <w:rPr>
                  <w:b/>
                  <w:bCs/>
                  <w:sz w:val="20"/>
                </w:rPr>
                <w:delText>MEDIOS DE VERIFICACIÓN</w:delText>
              </w:r>
            </w:del>
          </w:p>
        </w:tc>
        <w:tc>
          <w:tcPr>
            <w:tcW w:w="3234" w:type="dxa"/>
            <w:shd w:val="clear" w:color="auto" w:fill="C0C0C0"/>
          </w:tcPr>
          <w:p w:rsidR="00321EE7" w:rsidRDefault="00321EE7">
            <w:pPr>
              <w:rPr>
                <w:del w:id="547" w:author="Carlos Puig" w:date="2004-09-14T13:19:00Z"/>
                <w:b/>
                <w:bCs/>
                <w:sz w:val="20"/>
              </w:rPr>
            </w:pPr>
            <w:del w:id="548" w:author="Carlos Puig" w:date="2004-09-14T13:19:00Z">
              <w:r>
                <w:rPr>
                  <w:b/>
                  <w:bCs/>
                  <w:sz w:val="20"/>
                </w:rPr>
                <w:delText>SUPUESTOS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del w:id="549" w:author="Carlos Puig" w:date="2004-09-14T13:19:00Z"/>
        </w:trPr>
        <w:tc>
          <w:tcPr>
            <w:tcW w:w="13144" w:type="dxa"/>
            <w:gridSpan w:val="4"/>
          </w:tcPr>
          <w:p w:rsidR="00321EE7" w:rsidRDefault="00321EE7">
            <w:pPr>
              <w:rPr>
                <w:del w:id="550" w:author="Carlos Puig" w:date="2004-09-14T13:19:00Z"/>
                <w:sz w:val="20"/>
              </w:rPr>
            </w:pPr>
          </w:p>
          <w:p w:rsidR="00321EE7" w:rsidRDefault="00321EE7">
            <w:pPr>
              <w:rPr>
                <w:del w:id="551" w:author="Carlos Puig" w:date="2004-09-14T13:19:00Z"/>
                <w:sz w:val="20"/>
              </w:rPr>
            </w:pPr>
            <w:del w:id="552" w:author="Carlos Puig" w:date="2004-09-14T13:19:00Z">
              <w:r>
                <w:rPr>
                  <w:sz w:val="20"/>
                </w:rPr>
                <w:delText xml:space="preserve">ACTIVIDADES 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553" w:author="Carlos Puig" w:date="2004-09-14T13:19:00Z"/>
        </w:trPr>
        <w:tc>
          <w:tcPr>
            <w:tcW w:w="3310" w:type="dxa"/>
            <w:tcBorders>
              <w:bottom w:val="nil"/>
            </w:tcBorders>
          </w:tcPr>
          <w:p w:rsidR="00321EE7" w:rsidRDefault="00321EE7">
            <w:pPr>
              <w:rPr>
                <w:del w:id="554" w:author="Carlos Puig" w:date="2004-09-14T13:19:00Z"/>
                <w:b/>
                <w:bCs/>
                <w:sz w:val="20"/>
              </w:rPr>
            </w:pPr>
            <w:del w:id="555" w:author="Carlos Puig" w:date="2004-09-14T13:19:00Z">
              <w:r>
                <w:rPr>
                  <w:b/>
                  <w:bCs/>
                  <w:sz w:val="20"/>
                </w:rPr>
                <w:delText xml:space="preserve">II – Cooperación Técnica </w:delText>
              </w:r>
            </w:del>
          </w:p>
          <w:p w:rsidR="00321EE7" w:rsidRDefault="00321EE7">
            <w:pPr>
              <w:rPr>
                <w:del w:id="556" w:author="Carlos Puig" w:date="2004-09-14T13:19:00Z"/>
                <w:sz w:val="20"/>
              </w:rPr>
            </w:pPr>
          </w:p>
        </w:tc>
        <w:tc>
          <w:tcPr>
            <w:tcW w:w="3240" w:type="dxa"/>
            <w:tcBorders>
              <w:bottom w:val="nil"/>
            </w:tcBorders>
          </w:tcPr>
          <w:p w:rsidR="00321EE7" w:rsidRDefault="00321EE7">
            <w:pPr>
              <w:rPr>
                <w:del w:id="557" w:author="Carlos Puig" w:date="2004-09-14T13:19:00Z"/>
                <w:u w:val="single"/>
                <w:lang w:val="es-ES"/>
              </w:rPr>
            </w:pPr>
          </w:p>
        </w:tc>
        <w:tc>
          <w:tcPr>
            <w:tcW w:w="3360" w:type="dxa"/>
            <w:tcBorders>
              <w:bottom w:val="nil"/>
            </w:tcBorders>
          </w:tcPr>
          <w:p w:rsidR="00321EE7" w:rsidRDefault="00321EE7">
            <w:pPr>
              <w:rPr>
                <w:del w:id="558" w:author="Carlos Puig" w:date="2004-09-14T13:19:00Z"/>
                <w:lang w:val="es-ES"/>
              </w:rPr>
            </w:pPr>
          </w:p>
        </w:tc>
        <w:tc>
          <w:tcPr>
            <w:tcW w:w="3234" w:type="dxa"/>
            <w:tcBorders>
              <w:bottom w:val="nil"/>
            </w:tcBorders>
          </w:tcPr>
          <w:p w:rsidR="00321EE7" w:rsidRDefault="00321EE7">
            <w:pPr>
              <w:rPr>
                <w:del w:id="559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560" w:author="Carlos Puig" w:date="2004-09-14T13:19:00Z"/>
        </w:trPr>
        <w:tc>
          <w:tcPr>
            <w:tcW w:w="3310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561" w:author="Carlos Puig" w:date="2004-09-14T13:19:00Z"/>
                <w:b/>
                <w:bCs/>
                <w:sz w:val="20"/>
                <w:szCs w:val="20"/>
                <w:lang w:eastAsia="en-US"/>
              </w:rPr>
            </w:pPr>
            <w:del w:id="562" w:author="Carlos Puig" w:date="2004-09-14T13:19:00Z">
              <w:r>
                <w:rPr>
                  <w:b/>
                  <w:bCs/>
                  <w:sz w:val="20"/>
                  <w:szCs w:val="20"/>
                  <w:lang w:eastAsia="en-US"/>
                </w:rPr>
                <w:delText xml:space="preserve">B. </w:delText>
              </w:r>
              <w:r>
                <w:rPr>
                  <w:b/>
                  <w:sz w:val="20"/>
                </w:rPr>
                <w:delText>Organización comercial</w:delText>
              </w:r>
            </w:del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563" w:author="Carlos Puig" w:date="2004-09-14T13:19:00Z"/>
                <w:lang w:val="es-ES"/>
              </w:rPr>
            </w:pPr>
            <w:del w:id="564" w:author="Carlos Puig" w:date="2004-09-14T13:19:00Z">
              <w:r>
                <w:rPr>
                  <w:szCs w:val="20"/>
                  <w:lang w:val="es-ES"/>
                </w:rPr>
                <w:delText xml:space="preserve">Actividad </w:delText>
              </w:r>
              <w:r>
                <w:rPr>
                  <w:lang w:val="es-ES"/>
                </w:rPr>
                <w:delText>B</w:delText>
              </w:r>
              <w:r>
                <w:rPr>
                  <w:szCs w:val="20"/>
                  <w:lang w:val="es-ES"/>
                </w:rPr>
                <w:delText xml:space="preserve"> – Cooperación Técnica</w:delText>
              </w:r>
              <w:r>
                <w:rPr>
                  <w:lang w:val="es-ES"/>
                </w:rPr>
                <w:delText xml:space="preserve"> </w:delText>
              </w:r>
              <w:r>
                <w:rPr>
                  <w:szCs w:val="20"/>
                  <w:lang w:val="es-ES"/>
                </w:rPr>
                <w:delText>US$26.025</w:delText>
              </w:r>
              <w:r>
                <w:rPr>
                  <w:lang w:val="es-ES"/>
                </w:rPr>
                <w:delText xml:space="preserve">; </w:delText>
              </w:r>
              <w:r>
                <w:rPr>
                  <w:szCs w:val="20"/>
                  <w:lang w:val="es-ES"/>
                </w:rPr>
                <w:delText xml:space="preserve">Contraparte ADEPE </w:delText>
              </w:r>
              <w:r>
                <w:rPr>
                  <w:lang w:val="es-ES"/>
                </w:rPr>
                <w:delText>US$78.075</w:delText>
              </w:r>
            </w:del>
          </w:p>
          <w:p w:rsidR="00321EE7" w:rsidRDefault="00321EE7">
            <w:pPr>
              <w:rPr>
                <w:del w:id="565" w:author="Carlos Puig" w:date="2004-09-14T13:19:00Z"/>
                <w:lang w:val="es-ES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566" w:author="Carlos Puig" w:date="2004-09-14T13:19:00Z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321EE7" w:rsidRDefault="00321EE7">
            <w:pPr>
              <w:rPr>
                <w:del w:id="567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568" w:author="Carlos Puig" w:date="2004-09-14T13:19:00Z"/>
        </w:trPr>
        <w:tc>
          <w:tcPr>
            <w:tcW w:w="3310" w:type="dxa"/>
            <w:tcBorders>
              <w:top w:val="nil"/>
            </w:tcBorders>
          </w:tcPr>
          <w:p w:rsidR="00321EE7" w:rsidRDefault="00321EE7">
            <w:pPr>
              <w:numPr>
                <w:numberingChange w:id="569" w:author="Carlos" w:date="2004-09-09T17:26:00Z" w:original="%1:1:0:."/>
              </w:numPr>
              <w:rPr>
                <w:del w:id="570" w:author="Carlos Puig" w:date="2004-09-14T13:19:00Z"/>
                <w:sz w:val="20"/>
              </w:rPr>
            </w:pPr>
            <w:del w:id="571" w:author="Carlos Puig" w:date="2004-09-14T13:19:00Z">
              <w:r>
                <w:rPr>
                  <w:sz w:val="20"/>
                </w:rPr>
                <w:delText xml:space="preserve">Contratar un técnicos especialista en marketing para la UCPT; </w:delText>
              </w:r>
            </w:del>
          </w:p>
          <w:p w:rsidR="00321EE7" w:rsidRDefault="00321EE7">
            <w:pPr>
              <w:numPr>
                <w:numberingChange w:id="572" w:author="Carlos" w:date="2004-09-09T17:26:00Z" w:original="%1:1:0:."/>
              </w:numPr>
              <w:rPr>
                <w:del w:id="573" w:author="Carlos Puig" w:date="2004-09-14T13:19:00Z"/>
                <w:sz w:val="20"/>
              </w:rPr>
            </w:pPr>
            <w:del w:id="574" w:author="Carlos Puig" w:date="2004-09-14T13:19:00Z">
              <w:r>
                <w:rPr>
                  <w:sz w:val="20"/>
                </w:rPr>
                <w:delText xml:space="preserve">Contratar un especialista en </w:delText>
              </w:r>
              <w:r>
                <w:rPr>
                  <w:sz w:val="20"/>
                  <w:szCs w:val="20"/>
                </w:rPr>
                <w:delText xml:space="preserve"> Sistemas de información en la UCPT;</w:delText>
              </w:r>
            </w:del>
          </w:p>
          <w:p w:rsidR="00321EE7" w:rsidRDefault="00321EE7">
            <w:pPr>
              <w:numPr>
                <w:numberingChange w:id="575" w:author="Carlos" w:date="2004-09-09T17:26:00Z" w:original="%1:1:0:."/>
              </w:numPr>
              <w:rPr>
                <w:del w:id="576" w:author="Carlos Puig" w:date="2004-09-14T13:19:00Z"/>
                <w:sz w:val="20"/>
              </w:rPr>
            </w:pPr>
            <w:del w:id="577" w:author="Carlos Puig" w:date="2004-09-14T13:19:00Z">
              <w:r>
                <w:rPr>
                  <w:sz w:val="20"/>
                  <w:szCs w:val="20"/>
                </w:rPr>
                <w:delText>Participar en 4 ferias de promoción ecoturísticas a nivel nacional;</w:delText>
              </w:r>
            </w:del>
          </w:p>
          <w:p w:rsidR="00321EE7" w:rsidRDefault="00321EE7">
            <w:pPr>
              <w:numPr>
                <w:numberingChange w:id="578" w:author="Carlos" w:date="2004-09-09T17:26:00Z" w:original="%1:1:0:."/>
              </w:numPr>
              <w:rPr>
                <w:del w:id="579" w:author="Carlos Puig" w:date="2004-09-14T13:19:00Z"/>
                <w:sz w:val="20"/>
              </w:rPr>
            </w:pPr>
            <w:del w:id="580" w:author="Carlos Puig" w:date="2004-09-14T13:19:00Z">
              <w:r>
                <w:rPr>
                  <w:sz w:val="20"/>
                </w:rPr>
                <w:delText>Editar</w:delText>
              </w:r>
              <w:r>
                <w:rPr>
                  <w:sz w:val="20"/>
                  <w:szCs w:val="20"/>
                </w:rPr>
                <w:delText xml:space="preserve"> una Revista semestral de información turística (8 x 1.500 ejemplares).</w:delText>
              </w:r>
            </w:del>
          </w:p>
          <w:p w:rsidR="00321EE7" w:rsidRDefault="00321EE7">
            <w:pPr>
              <w:numPr>
                <w:numberingChange w:id="581" w:author="Carlos" w:date="2004-09-09T17:26:00Z" w:original="%1:1:0:."/>
              </w:numPr>
              <w:rPr>
                <w:del w:id="582" w:author="Carlos Puig" w:date="2004-09-14T13:19:00Z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:rsidR="00321EE7" w:rsidRDefault="00321EE7">
            <w:pPr>
              <w:numPr>
                <w:numberingChange w:id="583" w:author="Carlos" w:date="2004-09-09T17:26:00Z" w:original="%1:1:0:."/>
              </w:numPr>
              <w:rPr>
                <w:del w:id="584" w:author="Carlos Puig" w:date="2004-09-14T13:19:00Z"/>
                <w:szCs w:val="20"/>
              </w:rPr>
            </w:pPr>
            <w:del w:id="585" w:author="Carlos Puig" w:date="2004-09-14T13:19:00Z">
              <w:r>
                <w:rPr>
                  <w:szCs w:val="20"/>
                </w:rPr>
                <w:delText>Asesorías</w:delText>
              </w:r>
            </w:del>
          </w:p>
          <w:p w:rsidR="00321EE7" w:rsidRDefault="00321EE7">
            <w:pPr>
              <w:numPr>
                <w:numberingChange w:id="586" w:author="Carlos" w:date="2004-09-09T17:26:00Z" w:original="%1:1:0:."/>
              </w:numPr>
              <w:rPr>
                <w:del w:id="587" w:author="Carlos Puig" w:date="2004-09-14T13:19:00Z"/>
                <w:sz w:val="20"/>
              </w:rPr>
            </w:pPr>
            <w:del w:id="588" w:author="Carlos Puig" w:date="2004-09-14T13:19:00Z">
              <w:r>
                <w:rPr>
                  <w:sz w:val="20"/>
                  <w:szCs w:val="20"/>
                </w:rPr>
                <w:delText>Un técnico en marketing en la</w:delText>
              </w:r>
              <w:r>
                <w:rPr>
                  <w:sz w:val="20"/>
                </w:rPr>
                <w:delText xml:space="preserve"> Unidad de Comercialización de Productos Turísticos (UCPT) US$64.500;</w:delText>
              </w:r>
            </w:del>
          </w:p>
          <w:p w:rsidR="00321EE7" w:rsidRDefault="00321EE7">
            <w:pPr>
              <w:numPr>
                <w:numberingChange w:id="589" w:author="Carlos" w:date="2004-09-09T17:26:00Z" w:original="%1:1:0:."/>
              </w:numPr>
              <w:rPr>
                <w:del w:id="590" w:author="Carlos Puig" w:date="2004-09-14T13:19:00Z"/>
                <w:sz w:val="20"/>
              </w:rPr>
            </w:pPr>
            <w:del w:id="591" w:author="Carlos Puig" w:date="2004-09-14T13:19:00Z">
              <w:r>
                <w:rPr>
                  <w:sz w:val="20"/>
                  <w:szCs w:val="20"/>
                </w:rPr>
                <w:delText>Un especialista en Sistemas de información en la UCPT US$10.800;</w:delText>
              </w:r>
            </w:del>
          </w:p>
          <w:p w:rsidR="00321EE7" w:rsidRDefault="00321EE7">
            <w:pPr>
              <w:numPr>
                <w:numberingChange w:id="592" w:author="Carlos" w:date="2004-09-09T17:26:00Z" w:original="%1:1:0:."/>
              </w:numPr>
              <w:rPr>
                <w:del w:id="593" w:author="Carlos Puig" w:date="2004-09-14T13:19:00Z"/>
                <w:sz w:val="20"/>
                <w:u w:val="single"/>
              </w:rPr>
            </w:pPr>
            <w:del w:id="594" w:author="Carlos Puig" w:date="2004-09-14T13:19:00Z">
              <w:r>
                <w:rPr>
                  <w:sz w:val="20"/>
                  <w:szCs w:val="20"/>
                  <w:u w:val="single"/>
                </w:rPr>
                <w:delText>Otros</w:delText>
              </w:r>
            </w:del>
          </w:p>
          <w:p w:rsidR="00321EE7" w:rsidRDefault="00321EE7">
            <w:pPr>
              <w:numPr>
                <w:numberingChange w:id="595" w:author="Carlos" w:date="2004-09-09T17:26:00Z" w:original="%1:1:0:."/>
              </w:numPr>
              <w:rPr>
                <w:del w:id="596" w:author="Carlos Puig" w:date="2004-09-14T13:19:00Z"/>
                <w:sz w:val="20"/>
              </w:rPr>
            </w:pPr>
            <w:del w:id="597" w:author="Carlos Puig" w:date="2004-09-14T13:19:00Z">
              <w:r>
                <w:rPr>
                  <w:sz w:val="20"/>
                  <w:szCs w:val="20"/>
                </w:rPr>
                <w:delText>4 ferias de promoción ecoturísticas US$24.000;</w:delText>
              </w:r>
            </w:del>
          </w:p>
          <w:p w:rsidR="00321EE7" w:rsidRDefault="00321EE7">
            <w:pPr>
              <w:numPr>
                <w:numberingChange w:id="598" w:author="Carlos" w:date="2004-09-09T17:26:00Z" w:original="%1:1:0:."/>
              </w:numPr>
              <w:rPr>
                <w:del w:id="599" w:author="Carlos Puig" w:date="2004-09-14T13:19:00Z"/>
                <w:sz w:val="20"/>
              </w:rPr>
            </w:pPr>
            <w:del w:id="600" w:author="Carlos Puig" w:date="2004-09-14T13:19:00Z">
              <w:r>
                <w:rPr>
                  <w:sz w:val="20"/>
                  <w:szCs w:val="20"/>
                </w:rPr>
                <w:delText>Revista semestral de información turística (8 x 1.500 ejemplares) US$4.800.</w:delText>
              </w:r>
            </w:del>
          </w:p>
          <w:p w:rsidR="00321EE7" w:rsidRDefault="00321EE7">
            <w:pPr>
              <w:numPr>
                <w:numberingChange w:id="601" w:author="Carlos" w:date="2004-09-09T17:26:00Z" w:original="%1:1:0:."/>
              </w:numPr>
              <w:rPr>
                <w:del w:id="602" w:author="Carlos Puig" w:date="2004-09-14T13:19:00Z"/>
                <w:sz w:val="20"/>
                <w:szCs w:val="20"/>
                <w:lang w:eastAsia="en-US"/>
              </w:rPr>
            </w:pPr>
            <w:del w:id="603" w:author="Carlos Puig" w:date="2004-09-14T13:19:00Z">
              <w:r>
                <w:rPr>
                  <w:sz w:val="20"/>
                  <w:szCs w:val="20"/>
                  <w:lang w:eastAsia="en-US"/>
                </w:rPr>
                <w:tab/>
                <w:delText>28,540</w:delText>
              </w:r>
            </w:del>
          </w:p>
          <w:p w:rsidR="00321EE7" w:rsidRDefault="00321EE7">
            <w:pPr>
              <w:numPr>
                <w:numberingChange w:id="604" w:author="Carlos" w:date="2004-09-09T17:26:00Z" w:original="%1:1:0:."/>
              </w:numPr>
              <w:rPr>
                <w:del w:id="605" w:author="Carlos Puig" w:date="2004-09-14T13:19:00Z"/>
                <w:u w:val="single"/>
                <w:lang w:val="es-ES"/>
              </w:rPr>
            </w:pPr>
          </w:p>
        </w:tc>
        <w:tc>
          <w:tcPr>
            <w:tcW w:w="3360" w:type="dxa"/>
            <w:tcBorders>
              <w:top w:val="nil"/>
            </w:tcBorders>
          </w:tcPr>
          <w:p w:rsidR="00321EE7" w:rsidRDefault="00321EE7">
            <w:pPr>
              <w:numPr>
                <w:numberingChange w:id="606" w:author="Carlos" w:date="2004-09-09T17:26:00Z" w:original="%1:1:0:."/>
              </w:numPr>
              <w:rPr>
                <w:del w:id="607" w:author="Carlos Puig" w:date="2004-09-14T13:19:00Z"/>
              </w:rPr>
            </w:pPr>
            <w:del w:id="608" w:author="Carlos Puig" w:date="2004-09-14T13:19:00Z">
              <w:r>
                <w:delText>Documentos y publicaciones de las licitaciones. Matriz de selección;</w:delText>
              </w:r>
            </w:del>
          </w:p>
          <w:p w:rsidR="00321EE7" w:rsidRDefault="00321EE7">
            <w:pPr>
              <w:numPr>
                <w:numberingChange w:id="609" w:author="Carlos" w:date="2004-09-09T17:26:00Z" w:original="%1:1:0:."/>
              </w:numPr>
              <w:rPr>
                <w:del w:id="610" w:author="Carlos Puig" w:date="2004-09-14T13:19:00Z"/>
                <w:lang w:val="es-ES"/>
              </w:rPr>
            </w:pPr>
            <w:del w:id="611" w:author="Carlos Puig" w:date="2004-09-14T13:19:00Z">
              <w:r>
                <w:delText>Contratos con asesores;</w:delText>
              </w:r>
            </w:del>
          </w:p>
          <w:p w:rsidR="00321EE7" w:rsidRDefault="00321EE7">
            <w:pPr>
              <w:numPr>
                <w:numberingChange w:id="612" w:author="Carlos" w:date="2004-09-09T17:26:00Z" w:original="%1:1:0:."/>
              </w:numPr>
              <w:rPr>
                <w:del w:id="613" w:author="Carlos Puig" w:date="2004-09-14T13:19:00Z"/>
                <w:lang w:val="es-ES"/>
              </w:rPr>
            </w:pPr>
            <w:del w:id="614" w:author="Carlos Puig" w:date="2004-09-14T13:19:00Z">
              <w:r>
                <w:delText>Plan de trabajo de los asesores;</w:delText>
              </w:r>
            </w:del>
          </w:p>
          <w:p w:rsidR="00321EE7" w:rsidRDefault="00321EE7">
            <w:pPr>
              <w:numPr>
                <w:numberingChange w:id="615" w:author="Carlos" w:date="2004-09-09T17:26:00Z" w:original="%1:1:0:."/>
              </w:numPr>
              <w:rPr>
                <w:del w:id="616" w:author="Carlos Puig" w:date="2004-09-14T13:19:00Z"/>
                <w:lang w:val="es-ES"/>
              </w:rPr>
            </w:pPr>
            <w:del w:id="617" w:author="Carlos Puig" w:date="2004-09-14T13:19:00Z">
              <w:r>
                <w:rPr>
                  <w:lang w:val="es-ES"/>
                </w:rPr>
                <w:delText>Documentos de capacitación;</w:delText>
              </w:r>
            </w:del>
          </w:p>
          <w:p w:rsidR="00321EE7" w:rsidRDefault="00321EE7">
            <w:pPr>
              <w:numPr>
                <w:numberingChange w:id="618" w:author="Carlos" w:date="2004-09-09T17:26:00Z" w:original="%1:1:0:."/>
              </w:numPr>
              <w:rPr>
                <w:del w:id="619" w:author="Carlos Puig" w:date="2004-09-14T13:19:00Z"/>
              </w:rPr>
            </w:pPr>
            <w:del w:id="620" w:author="Carlos Puig" w:date="2004-09-14T13:19:00Z">
              <w:r>
                <w:rPr>
                  <w:lang w:val="es-ES"/>
                </w:rPr>
                <w:delText>Lista de presencias de los beneficiarios en los talleres.</w:delText>
              </w:r>
            </w:del>
          </w:p>
          <w:p w:rsidR="00321EE7" w:rsidRDefault="00321EE7">
            <w:pPr>
              <w:numPr>
                <w:numberingChange w:id="621" w:author="Carlos" w:date="2004-09-09T17:26:00Z" w:original="%1:1:0:."/>
              </w:numPr>
              <w:rPr>
                <w:del w:id="622" w:author="Carlos Puig" w:date="2004-09-14T13:19:00Z"/>
              </w:rPr>
            </w:pPr>
            <w:del w:id="623" w:author="Carlos Puig" w:date="2004-09-14T13:19:00Z">
              <w:r>
                <w:delText>Comprobantes de la participación a las ferias;</w:delText>
              </w:r>
            </w:del>
          </w:p>
          <w:p w:rsidR="00321EE7" w:rsidRDefault="00321EE7">
            <w:pPr>
              <w:numPr>
                <w:numberingChange w:id="624" w:author="Carlos" w:date="2004-09-09T17:26:00Z" w:original="%1:1:0:."/>
              </w:numPr>
              <w:rPr>
                <w:del w:id="625" w:author="Carlos Puig" w:date="2004-09-14T13:19:00Z"/>
              </w:rPr>
            </w:pPr>
            <w:del w:id="626" w:author="Carlos Puig" w:date="2004-09-14T13:19:00Z">
              <w:r>
                <w:delText>Comprobantes y convenios relacionados con desembolsos;</w:delText>
              </w:r>
            </w:del>
          </w:p>
          <w:p w:rsidR="00321EE7" w:rsidRDefault="00321EE7">
            <w:pPr>
              <w:numPr>
                <w:numberingChange w:id="627" w:author="Carlos" w:date="2004-09-09T17:26:00Z" w:original="%1:1:0:."/>
              </w:numPr>
              <w:rPr>
                <w:del w:id="628" w:author="Carlos Puig" w:date="2004-09-14T13:19:00Z"/>
              </w:rPr>
            </w:pPr>
            <w:del w:id="629" w:author="Carlos Puig" w:date="2004-09-14T13:19:00Z">
              <w:r>
                <w:delText>Factura de la edición de las revistas. Copias de las mismas;</w:delText>
              </w:r>
            </w:del>
          </w:p>
          <w:p w:rsidR="00321EE7" w:rsidRDefault="00321EE7">
            <w:pPr>
              <w:numPr>
                <w:numberingChange w:id="630" w:author="Carlos" w:date="2004-09-09T17:26:00Z" w:original="%1:1:0:."/>
              </w:numPr>
              <w:rPr>
                <w:del w:id="631" w:author="Carlos Puig" w:date="2004-09-14T13:19:00Z"/>
                <w:lang w:val="es-ES"/>
              </w:rPr>
            </w:pPr>
            <w:del w:id="632" w:author="Carlos Puig" w:date="2004-09-14T13:19:00Z">
              <w:r>
                <w:delText>Informes de progreso.</w:delText>
              </w:r>
            </w:del>
          </w:p>
          <w:p w:rsidR="00321EE7" w:rsidRDefault="00321EE7">
            <w:pPr>
              <w:numPr>
                <w:numberingChange w:id="633" w:author="Carlos" w:date="2004-09-09T17:26:00Z" w:original="%1:1:0:."/>
              </w:numPr>
              <w:rPr>
                <w:del w:id="634" w:author="Carlos Puig" w:date="2004-09-14T13:19:00Z"/>
              </w:rPr>
            </w:pPr>
            <w:del w:id="635" w:author="Carlos Puig" w:date="2004-09-14T13:19:00Z">
              <w:r>
                <w:delText>Evaluaciones del proyecto.</w:delText>
              </w:r>
            </w:del>
          </w:p>
        </w:tc>
        <w:tc>
          <w:tcPr>
            <w:tcW w:w="3234" w:type="dxa"/>
            <w:tcBorders>
              <w:top w:val="nil"/>
            </w:tcBorders>
          </w:tcPr>
          <w:p w:rsidR="00321EE7" w:rsidRDefault="00321EE7">
            <w:pPr>
              <w:numPr>
                <w:numberingChange w:id="636" w:author="Carlos" w:date="2004-09-09T17:26:00Z" w:original="%1:1:0:."/>
              </w:numPr>
              <w:rPr>
                <w:del w:id="637" w:author="Carlos Puig" w:date="2004-09-14T13:19:00Z"/>
                <w:caps/>
                <w:sz w:val="20"/>
                <w:lang w:val="es-ES"/>
              </w:rPr>
            </w:pPr>
            <w:del w:id="638" w:author="Carlos Puig" w:date="2004-09-14T13:19:00Z">
              <w:r>
                <w:rPr>
                  <w:caps/>
                  <w:sz w:val="20"/>
                  <w:lang w:val="es-ES"/>
                </w:rPr>
                <w:delText>El asesor en marketing es competente y dinámico;</w:delText>
              </w:r>
            </w:del>
          </w:p>
          <w:p w:rsidR="00321EE7" w:rsidRDefault="00321EE7">
            <w:pPr>
              <w:numPr>
                <w:numberingChange w:id="639" w:author="Carlos" w:date="2004-09-09T17:26:00Z" w:original="%1:1:0:."/>
              </w:numPr>
              <w:rPr>
                <w:del w:id="640" w:author="Carlos Puig" w:date="2004-09-14T13:19:00Z"/>
                <w:caps/>
                <w:sz w:val="20"/>
                <w:lang w:val="es-ES"/>
              </w:rPr>
            </w:pPr>
            <w:del w:id="641" w:author="Carlos Puig" w:date="2004-09-14T13:19:00Z">
              <w:r>
                <w:rPr>
                  <w:caps/>
                  <w:sz w:val="20"/>
                  <w:lang w:val="es-ES"/>
                </w:rPr>
                <w:delText>El especialista en SI es competente y dinámico;</w:delText>
              </w:r>
            </w:del>
          </w:p>
          <w:p w:rsidR="00321EE7" w:rsidRDefault="00321EE7">
            <w:pPr>
              <w:numPr>
                <w:numberingChange w:id="642" w:author="Carlos" w:date="2004-09-09T17:26:00Z" w:original="%1:1:0:."/>
              </w:numPr>
              <w:rPr>
                <w:del w:id="643" w:author="Carlos Puig" w:date="2004-09-14T13:19:00Z"/>
                <w:caps/>
                <w:sz w:val="20"/>
                <w:lang w:val="es-ES"/>
              </w:rPr>
            </w:pPr>
            <w:del w:id="644" w:author="Carlos Puig" w:date="2004-09-14T13:19:00Z">
              <w:r>
                <w:rPr>
                  <w:caps/>
                  <w:sz w:val="20"/>
                  <w:lang w:val="es-ES"/>
                </w:rPr>
                <w:delText xml:space="preserve">ADEPE cumple con las normas y procedimientos del Banco para la selección de los consultores. </w:delText>
              </w:r>
            </w:del>
          </w:p>
          <w:p w:rsidR="00321EE7" w:rsidRDefault="00321EE7">
            <w:pPr>
              <w:numPr>
                <w:numberingChange w:id="645" w:author="Carlos" w:date="2004-09-09T17:26:00Z" w:original="%1:1:0:."/>
              </w:numPr>
              <w:rPr>
                <w:del w:id="646" w:author="Carlos Puig" w:date="2004-09-14T13:19:00Z"/>
                <w:caps/>
                <w:sz w:val="20"/>
                <w:lang w:val="es-ES"/>
              </w:rPr>
            </w:pPr>
            <w:del w:id="647" w:author="Carlos Puig" w:date="2004-09-14T13:19:00Z">
              <w:r>
                <w:rPr>
                  <w:caps/>
                  <w:sz w:val="20"/>
                  <w:lang w:val="es-ES"/>
                </w:rPr>
                <w:delText>Los desembolsos son oportunos y suficientes.</w:delText>
              </w:r>
            </w:del>
          </w:p>
          <w:p w:rsidR="00321EE7" w:rsidRDefault="00321EE7">
            <w:pPr>
              <w:numPr>
                <w:numberingChange w:id="648" w:author="Carlos" w:date="2004-09-09T17:26:00Z" w:original="%1:1:0:."/>
              </w:numPr>
              <w:rPr>
                <w:del w:id="649" w:author="Carlos Puig" w:date="2004-09-14T13:19:00Z"/>
                <w:caps/>
                <w:sz w:val="20"/>
                <w:lang w:val="es-ES"/>
              </w:rPr>
            </w:pPr>
            <w:del w:id="650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planificado;</w:delText>
              </w:r>
            </w:del>
          </w:p>
          <w:p w:rsidR="00321EE7" w:rsidRDefault="00321EE7">
            <w:pPr>
              <w:numPr>
                <w:numberingChange w:id="651" w:author="Carlos" w:date="2004-09-09T17:26:00Z" w:original="%1:1:0:."/>
              </w:numPr>
              <w:rPr>
                <w:del w:id="652" w:author="Carlos Puig" w:date="2004-09-14T13:19:00Z"/>
                <w:caps/>
                <w:sz w:val="20"/>
                <w:lang w:val="es-ES"/>
              </w:rPr>
            </w:pPr>
            <w:del w:id="653" w:author="Carlos Puig" w:date="2004-09-14T13:19:00Z">
              <w:r>
                <w:rPr>
                  <w:caps/>
                  <w:sz w:val="20"/>
                  <w:lang w:val="es-ES"/>
                </w:rPr>
                <w:delText>Tanto el Banco como la contraparte local son aportados oportunamente.</w:delText>
              </w:r>
            </w:del>
          </w:p>
          <w:p w:rsidR="00321EE7" w:rsidRDefault="00321EE7">
            <w:pPr>
              <w:numPr>
                <w:numberingChange w:id="654" w:author="Carlos" w:date="2004-09-09T17:26:00Z" w:original="%1:1:0:."/>
              </w:numPr>
              <w:rPr>
                <w:del w:id="655" w:author="Carlos Puig" w:date="2004-09-14T13:19:00Z"/>
                <w:caps/>
                <w:sz w:val="20"/>
                <w:lang w:val="es-ES"/>
              </w:rPr>
            </w:pPr>
          </w:p>
        </w:tc>
      </w:tr>
    </w:tbl>
    <w:p w:rsidR="00321EE7" w:rsidRDefault="00321EE7">
      <w:pPr>
        <w:rPr>
          <w:del w:id="656" w:author="Carlos Puig" w:date="2004-09-14T13:19:00Z"/>
        </w:rPr>
      </w:pPr>
      <w:del w:id="657" w:author="Carlos Puig" w:date="2004-09-14T13:19:00Z">
        <w:r>
          <w:br w:type="page"/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86"/>
        <w:gridCol w:w="3286"/>
        <w:gridCol w:w="3286"/>
        <w:gridCol w:w="3286"/>
      </w:tblGrid>
      <w:tr w:rsidR="00321EE7">
        <w:tblPrEx>
          <w:tblCellMar>
            <w:top w:w="0" w:type="dxa"/>
            <w:bottom w:w="0" w:type="dxa"/>
          </w:tblCellMar>
        </w:tblPrEx>
        <w:trPr>
          <w:del w:id="658" w:author="Carlos Puig" w:date="2004-09-14T13:19:00Z"/>
        </w:trPr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659" w:author="Carlos Puig" w:date="2004-09-14T13:19:00Z"/>
                <w:b/>
                <w:bCs/>
                <w:sz w:val="20"/>
              </w:rPr>
            </w:pPr>
            <w:del w:id="660" w:author="Carlos Puig" w:date="2004-09-14T13:19:00Z">
              <w:r>
                <w:br w:type="page"/>
              </w:r>
              <w:r>
                <w:br w:type="page"/>
              </w:r>
              <w:r>
                <w:br w:type="page"/>
              </w:r>
              <w:r>
                <w:rPr>
                  <w:b/>
                  <w:bCs/>
                  <w:sz w:val="20"/>
                </w:rPr>
                <w:delText>RESUMEN NARRATIVO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661" w:author="Carlos Puig" w:date="2004-09-14T13:19:00Z"/>
                <w:sz w:val="20"/>
              </w:rPr>
            </w:pPr>
            <w:del w:id="662" w:author="Carlos Puig" w:date="2004-09-14T13:19:00Z">
              <w:r>
                <w:rPr>
                  <w:sz w:val="20"/>
                </w:rPr>
                <w:delText>PRESUPUESTO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663" w:author="Carlos Puig" w:date="2004-09-14T13:19:00Z"/>
                <w:b/>
                <w:bCs/>
                <w:sz w:val="20"/>
              </w:rPr>
            </w:pPr>
            <w:del w:id="664" w:author="Carlos Puig" w:date="2004-09-14T13:19:00Z">
              <w:r>
                <w:rPr>
                  <w:b/>
                  <w:bCs/>
                  <w:sz w:val="20"/>
                </w:rPr>
                <w:delText>MEDIOS DE VERIFICACIÓN</w:delText>
              </w:r>
            </w:del>
          </w:p>
        </w:tc>
        <w:tc>
          <w:tcPr>
            <w:tcW w:w="3286" w:type="dxa"/>
            <w:shd w:val="clear" w:color="auto" w:fill="C0C0C0"/>
          </w:tcPr>
          <w:p w:rsidR="00321EE7" w:rsidRDefault="00321EE7">
            <w:pPr>
              <w:rPr>
                <w:del w:id="665" w:author="Carlos Puig" w:date="2004-09-14T13:19:00Z"/>
                <w:b/>
                <w:bCs/>
                <w:sz w:val="20"/>
              </w:rPr>
            </w:pPr>
            <w:del w:id="666" w:author="Carlos Puig" w:date="2004-09-14T13:19:00Z">
              <w:r>
                <w:rPr>
                  <w:b/>
                  <w:bCs/>
                  <w:sz w:val="20"/>
                </w:rPr>
                <w:delText>SUPUESTOS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cantSplit/>
          <w:del w:id="667" w:author="Carlos Puig" w:date="2004-09-14T13:19:00Z"/>
        </w:trPr>
        <w:tc>
          <w:tcPr>
            <w:tcW w:w="13144" w:type="dxa"/>
            <w:gridSpan w:val="4"/>
          </w:tcPr>
          <w:p w:rsidR="00321EE7" w:rsidRDefault="00321EE7">
            <w:pPr>
              <w:rPr>
                <w:del w:id="668" w:author="Carlos Puig" w:date="2004-09-14T13:19:00Z"/>
                <w:b/>
              </w:rPr>
            </w:pPr>
            <w:del w:id="669" w:author="Carlos Puig" w:date="2004-09-14T13:19:00Z">
              <w:r>
                <w:rPr>
                  <w:b/>
                  <w:sz w:val="20"/>
                </w:rPr>
                <w:delText xml:space="preserve">ACTIVIDADES 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670" w:author="Carlos Puig" w:date="2004-09-14T13:19:00Z"/>
        </w:trPr>
        <w:tc>
          <w:tcPr>
            <w:tcW w:w="3286" w:type="dxa"/>
          </w:tcPr>
          <w:p w:rsidR="00321EE7" w:rsidRDefault="00321EE7">
            <w:pPr>
              <w:rPr>
                <w:del w:id="671" w:author="Carlos Puig" w:date="2004-09-14T13:19:00Z"/>
                <w:b/>
                <w:bCs/>
                <w:sz w:val="20"/>
              </w:rPr>
            </w:pPr>
            <w:del w:id="672" w:author="Carlos Puig" w:date="2004-09-14T13:19:00Z">
              <w:r>
                <w:rPr>
                  <w:b/>
                  <w:bCs/>
                  <w:sz w:val="20"/>
                </w:rPr>
                <w:delText xml:space="preserve">II – Cooperación Técnica </w:delText>
              </w:r>
            </w:del>
          </w:p>
          <w:p w:rsidR="00321EE7" w:rsidRDefault="00321EE7">
            <w:pPr>
              <w:rPr>
                <w:del w:id="673" w:author="Carlos Puig" w:date="2004-09-14T13:19:00Z"/>
                <w:sz w:val="20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del w:id="674" w:author="Carlos Puig" w:date="2004-09-14T13:19:00Z"/>
                <w:u w:val="single"/>
                <w:lang w:val="es-ES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del w:id="675" w:author="Carlos Puig" w:date="2004-09-14T13:19:00Z"/>
              </w:rPr>
            </w:pPr>
          </w:p>
        </w:tc>
        <w:tc>
          <w:tcPr>
            <w:tcW w:w="3286" w:type="dxa"/>
          </w:tcPr>
          <w:p w:rsidR="00321EE7" w:rsidRDefault="00321EE7">
            <w:pPr>
              <w:rPr>
                <w:del w:id="676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677" w:author="Carlos Puig" w:date="2004-09-14T13:19:00Z"/>
        </w:trPr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678" w:author="Carlos Puig" w:date="2004-09-14T13:19:00Z"/>
                <w:b/>
                <w:bCs/>
                <w:sz w:val="20"/>
                <w:szCs w:val="20"/>
                <w:lang w:eastAsia="en-US"/>
              </w:rPr>
            </w:pPr>
            <w:del w:id="679" w:author="Carlos Puig" w:date="2004-09-14T13:19:00Z">
              <w:r>
                <w:rPr>
                  <w:b/>
                  <w:bCs/>
                  <w:sz w:val="20"/>
                  <w:szCs w:val="20"/>
                  <w:lang w:eastAsia="en-US"/>
                </w:rPr>
                <w:delText xml:space="preserve">C. </w:delText>
              </w:r>
              <w:r>
                <w:rPr>
                  <w:b/>
                  <w:bCs/>
                  <w:sz w:val="20"/>
                  <w:szCs w:val="20"/>
                  <w:u w:val="single"/>
                  <w:lang w:eastAsia="en-US"/>
                </w:rPr>
                <w:delText>Manejo Sostenido de los recursos ambientales y temas de género</w:delText>
              </w:r>
            </w:del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680" w:author="Carlos Puig" w:date="2004-09-14T13:19:00Z"/>
                <w:lang w:val="es-ES"/>
              </w:rPr>
            </w:pPr>
            <w:del w:id="681" w:author="Carlos Puig" w:date="2004-09-14T13:19:00Z">
              <w:r>
                <w:rPr>
                  <w:szCs w:val="20"/>
                  <w:lang w:val="es-ES"/>
                </w:rPr>
                <w:delText xml:space="preserve">Actividad </w:delText>
              </w:r>
              <w:r>
                <w:rPr>
                  <w:lang w:val="es-ES"/>
                </w:rPr>
                <w:delText>C</w:delText>
              </w:r>
              <w:r>
                <w:rPr>
                  <w:szCs w:val="20"/>
                  <w:lang w:val="es-ES"/>
                </w:rPr>
                <w:delText xml:space="preserve"> – Cooperación Técnica</w:delText>
              </w:r>
              <w:r>
                <w:rPr>
                  <w:lang w:val="es-ES"/>
                </w:rPr>
                <w:delText xml:space="preserve"> </w:delText>
              </w:r>
              <w:r>
                <w:rPr>
                  <w:szCs w:val="20"/>
                  <w:lang w:val="es-ES"/>
                </w:rPr>
                <w:delText>US$45.360</w:delText>
              </w:r>
              <w:r>
                <w:rPr>
                  <w:lang w:val="es-ES"/>
                </w:rPr>
                <w:delText xml:space="preserve">; </w:delText>
              </w:r>
              <w:r>
                <w:rPr>
                  <w:szCs w:val="20"/>
                  <w:lang w:val="es-ES"/>
                </w:rPr>
                <w:delText xml:space="preserve">Contraparte ADEPE </w:delText>
              </w:r>
              <w:r>
                <w:rPr>
                  <w:lang w:val="es-ES"/>
                </w:rPr>
                <w:delText>US$15.120</w:delText>
              </w:r>
            </w:del>
          </w:p>
          <w:p w:rsidR="00321EE7" w:rsidRDefault="00321EE7">
            <w:pPr>
              <w:rPr>
                <w:del w:id="682" w:author="Carlos Puig" w:date="2004-09-14T13:19:00Z"/>
                <w:szCs w:val="20"/>
                <w:lang w:val="es-ES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683" w:author="Carlos Puig" w:date="2004-09-14T13:19:00Z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684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685" w:author="Carlos Puig" w:date="2004-09-14T13:19:00Z"/>
        </w:trPr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686" w:author="Carlos" w:date="2004-09-09T17:26:00Z" w:original="%3:1:0:."/>
              </w:numPr>
              <w:rPr>
                <w:del w:id="687" w:author="Carlos Puig" w:date="2004-09-14T13:19:00Z"/>
                <w:sz w:val="20"/>
                <w:szCs w:val="20"/>
              </w:rPr>
            </w:pPr>
            <w:del w:id="688" w:author="Carlos Puig" w:date="2004-09-14T13:19:00Z">
              <w:r>
                <w:rPr>
                  <w:sz w:val="20"/>
                  <w:szCs w:val="20"/>
                </w:rPr>
                <w:delText xml:space="preserve">Contratar un asesor en </w:delText>
              </w:r>
              <w:r>
                <w:rPr>
                  <w:sz w:val="20"/>
                </w:rPr>
                <w:delText>Manejo Sostenido de los Recursos Ambientales</w:delText>
              </w:r>
              <w:r>
                <w:rPr>
                  <w:sz w:val="20"/>
                  <w:szCs w:val="20"/>
                </w:rPr>
                <w:delText>.</w:delText>
              </w:r>
            </w:del>
          </w:p>
          <w:p w:rsidR="00321EE7" w:rsidRDefault="00321EE7">
            <w:pPr>
              <w:numPr>
                <w:numberingChange w:id="689" w:author="Carlos" w:date="2004-09-09T17:26:00Z" w:original="%3:1:0:."/>
              </w:numPr>
              <w:rPr>
                <w:del w:id="690" w:author="Carlos Puig" w:date="2004-09-14T13:19:00Z"/>
                <w:sz w:val="20"/>
                <w:szCs w:val="20"/>
              </w:rPr>
            </w:pPr>
            <w:del w:id="691" w:author="Carlos Puig" w:date="2004-09-14T13:19:00Z">
              <w:r>
                <w:rPr>
                  <w:sz w:val="20"/>
                  <w:szCs w:val="20"/>
                </w:rPr>
                <w:delText>Contratar un especialista en género.</w:delText>
              </w:r>
            </w:del>
          </w:p>
          <w:p w:rsidR="00321EE7" w:rsidRDefault="00321EE7">
            <w:pPr>
              <w:numPr>
                <w:numberingChange w:id="692" w:author="Carlos" w:date="2004-09-09T17:26:00Z" w:original="%3:1:0:."/>
              </w:numPr>
              <w:rPr>
                <w:del w:id="693" w:author="Carlos Puig" w:date="2004-09-14T13:19:00Z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694" w:author="Carlos" w:date="2004-09-09T17:26:00Z" w:original="%3:1:0:."/>
              </w:numPr>
              <w:rPr>
                <w:del w:id="695" w:author="Carlos Puig" w:date="2004-09-14T13:19:00Z"/>
                <w:sz w:val="20"/>
                <w:szCs w:val="20"/>
              </w:rPr>
            </w:pPr>
            <w:del w:id="696" w:author="Carlos Puig" w:date="2004-09-14T13:19:00Z">
              <w:r>
                <w:rPr>
                  <w:sz w:val="20"/>
                </w:rPr>
                <w:delText>Asesor en Manejo Sostenido de los Recursos Ambientales (MSRA) US$57.600;</w:delText>
              </w:r>
            </w:del>
          </w:p>
          <w:p w:rsidR="00321EE7" w:rsidRDefault="00321EE7">
            <w:pPr>
              <w:numPr>
                <w:numberingChange w:id="697" w:author="Carlos" w:date="2004-09-09T17:26:00Z" w:original="%3:1:0:."/>
              </w:numPr>
              <w:rPr>
                <w:del w:id="698" w:author="Carlos Puig" w:date="2004-09-14T13:19:00Z"/>
                <w:sz w:val="20"/>
                <w:szCs w:val="20"/>
              </w:rPr>
            </w:pPr>
            <w:del w:id="699" w:author="Carlos Puig" w:date="2004-09-14T13:19:00Z">
              <w:r>
                <w:rPr>
                  <w:sz w:val="20"/>
                </w:rPr>
                <w:delText>Especialista en género US$2.880.</w:delText>
              </w:r>
            </w:del>
          </w:p>
          <w:p w:rsidR="00321EE7" w:rsidRDefault="00321EE7">
            <w:pPr>
              <w:numPr>
                <w:numberingChange w:id="700" w:author="Carlos" w:date="2004-09-09T17:26:00Z" w:original="%3:1:0:."/>
              </w:numPr>
              <w:rPr>
                <w:del w:id="701" w:author="Carlos Puig" w:date="2004-09-14T13:19:00Z"/>
                <w:szCs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02" w:author="Carlos" w:date="2004-09-09T17:26:00Z" w:original="%3:1:0:."/>
              </w:numPr>
              <w:rPr>
                <w:del w:id="703" w:author="Carlos Puig" w:date="2004-09-14T13:19:00Z"/>
                <w:lang w:val="es-ES"/>
              </w:rPr>
            </w:pPr>
            <w:del w:id="704" w:author="Carlos Puig" w:date="2004-09-14T13:19:00Z">
              <w:r>
                <w:delText>Contrato con el especialista ambiental;</w:delText>
              </w:r>
            </w:del>
          </w:p>
          <w:p w:rsidR="00321EE7" w:rsidRDefault="00321EE7">
            <w:pPr>
              <w:numPr>
                <w:ins w:id="705" w:author="Unknown"/>
              </w:numPr>
              <w:rPr>
                <w:ins w:id="706" w:author="Carlos" w:date="2004-09-09T17:46:00Z"/>
                <w:del w:id="707" w:author="Carlos Puig" w:date="2004-09-14T13:19:00Z"/>
                <w:lang w:val="es-ES"/>
              </w:rPr>
            </w:pPr>
            <w:ins w:id="708" w:author="Carlos" w:date="2004-09-09T17:46:00Z">
              <w:del w:id="709" w:author="Carlos Puig" w:date="2004-09-14T13:19:00Z">
                <w:r>
                  <w:delText>Contrato con el especialista en G</w:delText>
                </w:r>
              </w:del>
            </w:ins>
            <w:ins w:id="710" w:author="Carlos" w:date="2004-09-09T17:47:00Z">
              <w:del w:id="711" w:author="Carlos Puig" w:date="2004-09-14T13:19:00Z">
                <w:r>
                  <w:delText>énero</w:delText>
                </w:r>
              </w:del>
            </w:ins>
          </w:p>
          <w:p w:rsidR="00321EE7" w:rsidRDefault="00321EE7">
            <w:pPr>
              <w:numPr>
                <w:numberingChange w:id="712" w:author="Carlos" w:date="2004-09-09T17:26:00Z" w:original=""/>
              </w:numPr>
              <w:rPr>
                <w:del w:id="713" w:author="Carlos Puig" w:date="2004-09-14T13:19:00Z"/>
                <w:lang w:val="es-ES"/>
              </w:rPr>
            </w:pPr>
            <w:del w:id="714" w:author="Carlos Puig" w:date="2004-09-14T13:19:00Z">
              <w:r>
                <w:rPr>
                  <w:lang w:val="es-ES"/>
                </w:rPr>
                <w:delText xml:space="preserve">Documentos y planificación de seguimiento ambiental; </w:delText>
              </w:r>
            </w:del>
          </w:p>
          <w:p w:rsidR="00321EE7" w:rsidRDefault="00321EE7">
            <w:pPr>
              <w:numPr>
                <w:numberingChange w:id="715" w:author="Carlos" w:date="2004-09-09T17:26:00Z" w:original=""/>
              </w:numPr>
              <w:rPr>
                <w:del w:id="716" w:author="Carlos Puig" w:date="2004-09-14T13:19:00Z"/>
                <w:lang w:val="es-ES"/>
              </w:rPr>
            </w:pPr>
            <w:del w:id="717" w:author="Carlos Puig" w:date="2004-09-14T13:19:00Z">
              <w:r>
                <w:delText>Plan de trabajo de los asesores;</w:delText>
              </w:r>
            </w:del>
          </w:p>
          <w:p w:rsidR="00321EE7" w:rsidRDefault="00321EE7">
            <w:pPr>
              <w:numPr>
                <w:numberingChange w:id="718" w:author="Carlos" w:date="2004-09-09T17:26:00Z" w:original=""/>
              </w:numPr>
              <w:rPr>
                <w:del w:id="719" w:author="Carlos Puig" w:date="2004-09-14T13:19:00Z"/>
                <w:lang w:val="es-ES"/>
              </w:rPr>
            </w:pPr>
            <w:del w:id="720" w:author="Carlos Puig" w:date="2004-09-14T13:19:00Z">
              <w:r>
                <w:rPr>
                  <w:lang w:val="es-ES"/>
                </w:rPr>
                <w:delText>Documentos de capacitación;</w:delText>
              </w:r>
            </w:del>
          </w:p>
          <w:p w:rsidR="00321EE7" w:rsidRDefault="00321EE7">
            <w:pPr>
              <w:numPr>
                <w:numberingChange w:id="721" w:author="Carlos" w:date="2004-09-09T17:26:00Z" w:original=""/>
              </w:numPr>
              <w:rPr>
                <w:del w:id="722" w:author="Carlos Puig" w:date="2004-09-14T13:19:00Z"/>
              </w:rPr>
            </w:pPr>
            <w:del w:id="723" w:author="Carlos Puig" w:date="2004-09-14T13:19:00Z">
              <w:r>
                <w:rPr>
                  <w:lang w:val="es-ES"/>
                </w:rPr>
                <w:delText>Lista de presencias de los beneficiarios en los talleres;</w:delText>
              </w:r>
            </w:del>
          </w:p>
          <w:p w:rsidR="00321EE7" w:rsidRDefault="00321EE7">
            <w:pPr>
              <w:numPr>
                <w:numberingChange w:id="724" w:author="Carlos" w:date="2004-09-09T17:26:00Z" w:original=""/>
              </w:numPr>
              <w:rPr>
                <w:del w:id="725" w:author="Carlos Puig" w:date="2004-09-14T13:19:00Z"/>
              </w:rPr>
            </w:pPr>
            <w:del w:id="726" w:author="Carlos Puig" w:date="2004-09-14T13:19:00Z">
              <w:r>
                <w:delText>Convenios medioambientales establecidos;</w:delText>
              </w:r>
            </w:del>
          </w:p>
          <w:p w:rsidR="00321EE7" w:rsidRDefault="00321EE7">
            <w:pPr>
              <w:numPr>
                <w:numberingChange w:id="727" w:author="Carlos" w:date="2004-09-09T17:26:00Z" w:original=""/>
              </w:numPr>
              <w:rPr>
                <w:del w:id="728" w:author="Carlos Puig" w:date="2004-09-14T13:19:00Z"/>
              </w:rPr>
            </w:pPr>
            <w:del w:id="729" w:author="Carlos Puig" w:date="2004-09-14T13:19:00Z">
              <w:r>
                <w:delText>Visitas periódicas;</w:delText>
              </w:r>
            </w:del>
          </w:p>
          <w:p w:rsidR="00321EE7" w:rsidRDefault="00321EE7">
            <w:pPr>
              <w:numPr>
                <w:numberingChange w:id="730" w:author="Carlos" w:date="2004-09-09T17:26:00Z" w:original=""/>
              </w:numPr>
              <w:rPr>
                <w:del w:id="731" w:author="Carlos Puig" w:date="2004-09-14T13:19:00Z"/>
                <w:b/>
                <w:bCs/>
              </w:rPr>
            </w:pPr>
            <w:del w:id="732" w:author="Carlos Puig" w:date="2004-09-14T13:19:00Z">
              <w:r>
                <w:delText>Inspección física, comprobantes y informes de las mejoras realizadas</w:delText>
              </w:r>
            </w:del>
          </w:p>
          <w:p w:rsidR="00321EE7" w:rsidRDefault="00321EE7">
            <w:pPr>
              <w:numPr>
                <w:numberingChange w:id="733" w:author="Carlos" w:date="2004-09-09T17:26:00Z" w:original=""/>
              </w:numPr>
              <w:rPr>
                <w:del w:id="734" w:author="Carlos Puig" w:date="2004-09-14T13:19:00Z"/>
                <w:lang w:val="es-ES"/>
              </w:rPr>
            </w:pPr>
            <w:del w:id="735" w:author="Carlos Puig" w:date="2004-09-14T13:19:00Z">
              <w:r>
                <w:rPr>
                  <w:lang w:val="es-ES"/>
                </w:rPr>
                <w:delText>Informes de evaluación;</w:delText>
              </w:r>
            </w:del>
          </w:p>
          <w:p w:rsidR="00321EE7" w:rsidRDefault="00321EE7">
            <w:pPr>
              <w:numPr>
                <w:numberingChange w:id="736" w:author="Carlos" w:date="2004-09-09T17:26:00Z" w:original=""/>
              </w:numPr>
              <w:rPr>
                <w:del w:id="737" w:author="Carlos Puig" w:date="2004-09-14T13:19:00Z"/>
              </w:rPr>
            </w:pPr>
            <w:del w:id="738" w:author="Carlos Puig" w:date="2004-09-14T13:19:00Z">
              <w:r>
                <w:rPr>
                  <w:lang w:val="pt-BR"/>
                </w:rPr>
                <w:delText>Contrato e informe de auditoria.</w:delText>
              </w:r>
            </w:del>
          </w:p>
          <w:p w:rsidR="00321EE7" w:rsidRDefault="00321EE7">
            <w:pPr>
              <w:numPr>
                <w:numberingChange w:id="739" w:author="Carlos" w:date="2004-09-09T17:26:00Z" w:original=""/>
              </w:numPr>
              <w:rPr>
                <w:del w:id="740" w:author="Carlos Puig" w:date="2004-09-14T13:19:00Z"/>
                <w:lang w:val="pt-BR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41" w:author="Carlos" w:date="2004-09-09T17:26:00Z" w:original=""/>
              </w:numPr>
              <w:rPr>
                <w:del w:id="742" w:author="Carlos Puig" w:date="2004-09-14T13:19:00Z"/>
                <w:caps/>
                <w:sz w:val="20"/>
                <w:lang w:val="es-ES"/>
              </w:rPr>
            </w:pPr>
            <w:del w:id="743" w:author="Carlos Puig" w:date="2004-09-14T13:19:00Z">
              <w:r>
                <w:rPr>
                  <w:caps/>
                  <w:sz w:val="20"/>
                  <w:lang w:val="es-ES"/>
                </w:rPr>
                <w:delText>El asesor en MSRA es competente y dinámico;</w:delText>
              </w:r>
            </w:del>
          </w:p>
          <w:p w:rsidR="00321EE7" w:rsidRDefault="00321EE7">
            <w:pPr>
              <w:numPr>
                <w:numberingChange w:id="744" w:author="Carlos" w:date="2004-09-09T17:26:00Z" w:original=""/>
              </w:numPr>
              <w:rPr>
                <w:del w:id="745" w:author="Carlos Puig" w:date="2004-09-14T13:19:00Z"/>
                <w:caps/>
                <w:sz w:val="20"/>
                <w:lang w:val="es-ES"/>
              </w:rPr>
            </w:pPr>
            <w:del w:id="746" w:author="Carlos Puig" w:date="2004-09-14T13:19:00Z">
              <w:r>
                <w:rPr>
                  <w:caps/>
                  <w:sz w:val="20"/>
                  <w:lang w:val="es-ES"/>
                </w:rPr>
                <w:delText>Las mujeres y los jóvenes se interesan;</w:delText>
              </w:r>
            </w:del>
          </w:p>
          <w:p w:rsidR="00321EE7" w:rsidRDefault="00321EE7">
            <w:pPr>
              <w:numPr>
                <w:numberingChange w:id="747" w:author="Carlos" w:date="2004-09-09T17:26:00Z" w:original=""/>
              </w:numPr>
              <w:rPr>
                <w:del w:id="748" w:author="Carlos Puig" w:date="2004-09-14T13:19:00Z"/>
                <w:caps/>
                <w:sz w:val="20"/>
                <w:lang w:val="es-ES"/>
              </w:rPr>
            </w:pPr>
            <w:del w:id="749" w:author="Carlos Puig" w:date="2004-09-14T13:19:00Z">
              <w:r>
                <w:rPr>
                  <w:caps/>
                  <w:sz w:val="20"/>
                  <w:lang w:val="es-ES"/>
                </w:rPr>
                <w:delText>Las organizaciones relacionadas están abiertas a la participación de los jóvenes y de las mujeres;</w:delText>
              </w:r>
            </w:del>
          </w:p>
          <w:p w:rsidR="00321EE7" w:rsidRDefault="00321EE7">
            <w:pPr>
              <w:numPr>
                <w:numberingChange w:id="750" w:author="Carlos" w:date="2004-09-09T17:26:00Z" w:original=""/>
              </w:numPr>
              <w:rPr>
                <w:del w:id="751" w:author="Carlos Puig" w:date="2004-09-14T13:19:00Z"/>
                <w:caps/>
                <w:sz w:val="20"/>
                <w:lang w:val="es-ES"/>
              </w:rPr>
            </w:pPr>
            <w:del w:id="752" w:author="Carlos Puig" w:date="2004-09-14T13:19:00Z">
              <w:r>
                <w:rPr>
                  <w:caps/>
                  <w:sz w:val="20"/>
                  <w:lang w:val="es-ES"/>
                </w:rPr>
                <w:delText>El especialista en SI es competente y dinámico;</w:delText>
              </w:r>
            </w:del>
          </w:p>
          <w:p w:rsidR="00321EE7" w:rsidRDefault="00321EE7">
            <w:pPr>
              <w:numPr>
                <w:numberingChange w:id="753" w:author="Carlos" w:date="2004-09-09T17:26:00Z" w:original=""/>
              </w:numPr>
              <w:rPr>
                <w:del w:id="754" w:author="Carlos Puig" w:date="2004-09-14T13:19:00Z"/>
                <w:caps/>
                <w:sz w:val="20"/>
                <w:lang w:val="es-ES"/>
              </w:rPr>
            </w:pPr>
            <w:del w:id="755" w:author="Carlos Puig" w:date="2004-09-14T13:19:00Z">
              <w:r>
                <w:rPr>
                  <w:caps/>
                  <w:sz w:val="20"/>
                  <w:lang w:val="es-ES"/>
                </w:rPr>
                <w:delText xml:space="preserve">ADEPE cumple con las normas y procedimientos del Banco para la selección de los consultores. </w:delText>
              </w:r>
            </w:del>
          </w:p>
          <w:p w:rsidR="00321EE7" w:rsidRDefault="00321EE7">
            <w:pPr>
              <w:numPr>
                <w:numberingChange w:id="756" w:author="Carlos" w:date="2004-09-09T17:26:00Z" w:original=""/>
              </w:numPr>
              <w:rPr>
                <w:del w:id="757" w:author="Carlos Puig" w:date="2004-09-14T13:19:00Z"/>
                <w:caps/>
                <w:sz w:val="20"/>
                <w:lang w:val="es-ES"/>
              </w:rPr>
            </w:pPr>
            <w:del w:id="758" w:author="Carlos Puig" w:date="2004-09-14T13:19:00Z">
              <w:r>
                <w:rPr>
                  <w:caps/>
                  <w:sz w:val="20"/>
                  <w:lang w:val="es-ES"/>
                </w:rPr>
                <w:delText>ADEPE aporta su parte correspondiente como planificado;</w:delText>
              </w:r>
            </w:del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759" w:author="Carlos Puig" w:date="2004-09-14T13:19:00Z"/>
        </w:trPr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760" w:author="Carlos Puig" w:date="2004-09-14T13:19:00Z"/>
                <w:b/>
                <w:bCs/>
                <w:sz w:val="20"/>
                <w:szCs w:val="20"/>
                <w:u w:val="single"/>
                <w:lang w:eastAsia="en-US"/>
              </w:rPr>
            </w:pPr>
            <w:del w:id="761" w:author="Carlos Puig" w:date="2004-09-14T13:19:00Z">
              <w:r>
                <w:rPr>
                  <w:b/>
                  <w:bCs/>
                  <w:sz w:val="20"/>
                  <w:szCs w:val="20"/>
                  <w:lang w:eastAsia="en-US"/>
                </w:rPr>
                <w:delText xml:space="preserve">D. </w:delText>
              </w:r>
              <w:r>
                <w:rPr>
                  <w:b/>
                  <w:bCs/>
                  <w:sz w:val="20"/>
                  <w:szCs w:val="20"/>
                  <w:u w:val="single"/>
                  <w:lang w:eastAsia="en-US"/>
                </w:rPr>
                <w:delText>Evaluaciones y Auditorias</w:delText>
              </w:r>
            </w:del>
          </w:p>
          <w:p w:rsidR="00321EE7" w:rsidRDefault="00321EE7">
            <w:pPr>
              <w:rPr>
                <w:del w:id="762" w:author="Carlos Puig" w:date="2004-09-14T13:19:00Z"/>
                <w:sz w:val="20"/>
                <w:szCs w:val="20"/>
                <w:u w:val="single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763" w:author="Carlos Puig" w:date="2004-09-14T13:19:00Z"/>
                <w:szCs w:val="20"/>
                <w:lang w:val="es-ES"/>
              </w:rPr>
            </w:pPr>
            <w:del w:id="764" w:author="Carlos Puig" w:date="2004-09-14T13:19:00Z">
              <w:r>
                <w:rPr>
                  <w:szCs w:val="20"/>
                  <w:lang w:val="es-ES"/>
                </w:rPr>
                <w:delText>Actividad D – Cooperación Técnica US$17.000</w:delText>
              </w:r>
            </w:del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765" w:author="Carlos Puig" w:date="2004-09-14T13:19:00Z"/>
              </w:rPr>
            </w:pPr>
          </w:p>
        </w:tc>
        <w:tc>
          <w:tcPr>
            <w:tcW w:w="3286" w:type="dxa"/>
            <w:tcBorders>
              <w:bottom w:val="nil"/>
            </w:tcBorders>
          </w:tcPr>
          <w:p w:rsidR="00321EE7" w:rsidRDefault="00321EE7">
            <w:pPr>
              <w:rPr>
                <w:del w:id="766" w:author="Carlos Puig" w:date="2004-09-14T13:19:00Z"/>
                <w:caps/>
                <w:sz w:val="20"/>
                <w:lang w:val="es-ES"/>
              </w:rPr>
            </w:pPr>
          </w:p>
        </w:tc>
      </w:tr>
      <w:tr w:rsidR="00321EE7">
        <w:tblPrEx>
          <w:tblCellMar>
            <w:top w:w="0" w:type="dxa"/>
            <w:bottom w:w="0" w:type="dxa"/>
          </w:tblCellMar>
        </w:tblPrEx>
        <w:trPr>
          <w:del w:id="767" w:author="Carlos Puig" w:date="2004-09-14T13:19:00Z"/>
        </w:trPr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68" w:author="Carlos" w:date="2004-09-09T17:26:00Z" w:original="%1:1:0:."/>
              </w:numPr>
              <w:rPr>
                <w:del w:id="769" w:author="Carlos Puig" w:date="2004-09-14T13:19:00Z"/>
                <w:sz w:val="20"/>
                <w:szCs w:val="20"/>
              </w:rPr>
            </w:pPr>
            <w:del w:id="770" w:author="Carlos Puig" w:date="2004-09-14T13:19:00Z">
              <w:r>
                <w:rPr>
                  <w:sz w:val="20"/>
                  <w:szCs w:val="20"/>
                </w:rPr>
                <w:delText>Contratar un especialista para la evaluación de medio término del proyecto.</w:delText>
              </w:r>
            </w:del>
          </w:p>
          <w:p w:rsidR="00321EE7" w:rsidRDefault="00321EE7">
            <w:pPr>
              <w:numPr>
                <w:numberingChange w:id="771" w:author="Carlos" w:date="2004-09-09T17:26:00Z" w:original="%1:1:0:."/>
              </w:numPr>
              <w:rPr>
                <w:del w:id="772" w:author="Carlos Puig" w:date="2004-09-14T13:19:00Z"/>
                <w:sz w:val="20"/>
                <w:szCs w:val="20"/>
              </w:rPr>
            </w:pPr>
            <w:del w:id="773" w:author="Carlos Puig" w:date="2004-09-14T13:19:00Z">
              <w:r>
                <w:rPr>
                  <w:sz w:val="20"/>
                  <w:szCs w:val="20"/>
                </w:rPr>
                <w:delText>Contratar un especialista para la evaluación final del proyecto.</w:delText>
              </w:r>
            </w:del>
          </w:p>
          <w:p w:rsidR="00321EE7" w:rsidRDefault="00321EE7">
            <w:pPr>
              <w:numPr>
                <w:numberingChange w:id="774" w:author="Carlos" w:date="2004-09-09T17:26:00Z" w:original="%1:1:0:."/>
              </w:numPr>
              <w:rPr>
                <w:del w:id="775" w:author="Carlos Puig" w:date="2004-09-14T13:19:00Z"/>
                <w:sz w:val="20"/>
                <w:szCs w:val="20"/>
              </w:rPr>
            </w:pPr>
            <w:del w:id="776" w:author="Carlos Puig" w:date="2004-09-14T13:19:00Z">
              <w:r>
                <w:rPr>
                  <w:sz w:val="20"/>
                  <w:szCs w:val="20"/>
                </w:rPr>
                <w:delText>Contratar una auditoria externa al final del proyecto.</w:delText>
              </w:r>
            </w:del>
          </w:p>
          <w:p w:rsidR="00321EE7" w:rsidRDefault="00321EE7">
            <w:pPr>
              <w:numPr>
                <w:numberingChange w:id="777" w:author="Carlos" w:date="2004-09-09T17:26:00Z" w:original="%1:1:0:."/>
              </w:numPr>
              <w:rPr>
                <w:del w:id="778" w:author="Carlos Puig" w:date="2004-09-14T13:19:00Z"/>
                <w:sz w:val="20"/>
                <w:szCs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79" w:author="Carlos" w:date="2004-09-09T17:26:00Z" w:original="%1:1:0:."/>
              </w:numPr>
              <w:rPr>
                <w:del w:id="780" w:author="Carlos Puig" w:date="2004-09-14T13:19:00Z"/>
                <w:szCs w:val="20"/>
              </w:rPr>
            </w:pPr>
            <w:del w:id="781" w:author="Carlos Puig" w:date="2004-09-14T13:19:00Z">
              <w:r>
                <w:rPr>
                  <w:szCs w:val="20"/>
                </w:rPr>
                <w:delText>Asesorías</w:delText>
              </w:r>
            </w:del>
          </w:p>
          <w:p w:rsidR="00321EE7" w:rsidRDefault="00321EE7">
            <w:pPr>
              <w:numPr>
                <w:numberingChange w:id="782" w:author="Carlos" w:date="2004-09-09T17:26:00Z" w:original="%1:1:0:."/>
              </w:numPr>
              <w:rPr>
                <w:del w:id="783" w:author="Carlos Puig" w:date="2004-09-14T13:19:00Z"/>
                <w:b/>
                <w:bCs/>
                <w:sz w:val="20"/>
                <w:szCs w:val="20"/>
                <w:lang w:val="es-ES"/>
              </w:rPr>
            </w:pPr>
            <w:del w:id="784" w:author="Carlos Puig" w:date="2004-09-14T13:19:00Z">
              <w:r>
                <w:rPr>
                  <w:sz w:val="20"/>
                  <w:szCs w:val="20"/>
                  <w:lang w:val="es-ES"/>
                </w:rPr>
                <w:delText>Un asesor para la evaluación intermedia y otro para la evaluación final del proyecto US$12.000;</w:delText>
              </w:r>
            </w:del>
          </w:p>
          <w:p w:rsidR="00321EE7" w:rsidRDefault="00321EE7">
            <w:pPr>
              <w:numPr>
                <w:numberingChange w:id="785" w:author="Carlos" w:date="2004-09-09T17:26:00Z" w:original="%1:1:0:."/>
              </w:numPr>
              <w:rPr>
                <w:del w:id="786" w:author="Carlos Puig" w:date="2004-09-14T13:19:00Z"/>
                <w:sz w:val="20"/>
                <w:szCs w:val="20"/>
                <w:lang w:val="es-ES"/>
              </w:rPr>
            </w:pPr>
            <w:del w:id="787" w:author="Carlos Puig" w:date="2004-09-14T13:19:00Z">
              <w:r>
                <w:rPr>
                  <w:sz w:val="20"/>
                  <w:szCs w:val="20"/>
                  <w:lang w:val="es-ES"/>
                </w:rPr>
                <w:delText>Auditoria al final del proyecto US$5.000.</w:delText>
              </w:r>
            </w:del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88" w:author="Carlos" w:date="2004-09-09T17:26:00Z" w:original="%1:1:0:."/>
              </w:numPr>
              <w:rPr>
                <w:del w:id="789" w:author="Carlos Puig" w:date="2004-09-14T13:19:00Z"/>
                <w:lang w:val="es-ES"/>
              </w:rPr>
            </w:pPr>
            <w:del w:id="790" w:author="Carlos Puig" w:date="2004-09-14T13:19:00Z">
              <w:r>
                <w:delText>Contratos con asesores para la evaluación intermedia y final del proyecto;</w:delText>
              </w:r>
            </w:del>
          </w:p>
          <w:p w:rsidR="00321EE7" w:rsidRDefault="00321EE7">
            <w:pPr>
              <w:numPr>
                <w:numberingChange w:id="791" w:author="Carlos" w:date="2004-09-09T17:26:00Z" w:original="%1:1:0:."/>
              </w:numPr>
              <w:rPr>
                <w:del w:id="792" w:author="Carlos Puig" w:date="2004-09-14T13:19:00Z"/>
                <w:lang w:val="es-ES"/>
              </w:rPr>
            </w:pPr>
            <w:del w:id="793" w:author="Carlos Puig" w:date="2004-09-14T13:19:00Z">
              <w:r>
                <w:rPr>
                  <w:lang w:val="es-ES"/>
                </w:rPr>
                <w:delText>Informes de evaluación;</w:delText>
              </w:r>
            </w:del>
          </w:p>
          <w:p w:rsidR="00321EE7" w:rsidRDefault="00321EE7">
            <w:pPr>
              <w:numPr>
                <w:numberingChange w:id="794" w:author="Carlos" w:date="2004-09-09T17:26:00Z" w:original="%1:1:0:."/>
              </w:numPr>
              <w:rPr>
                <w:del w:id="795" w:author="Carlos Puig" w:date="2004-09-14T13:19:00Z"/>
                <w:lang w:val="es-ES"/>
              </w:rPr>
            </w:pPr>
            <w:del w:id="796" w:author="Carlos Puig" w:date="2004-09-14T13:19:00Z">
              <w:r>
                <w:delText>Contrato e informe de auditoria</w:delText>
              </w:r>
            </w:del>
          </w:p>
        </w:tc>
        <w:tc>
          <w:tcPr>
            <w:tcW w:w="3286" w:type="dxa"/>
            <w:tcBorders>
              <w:top w:val="nil"/>
            </w:tcBorders>
          </w:tcPr>
          <w:p w:rsidR="00321EE7" w:rsidRDefault="00321EE7">
            <w:pPr>
              <w:numPr>
                <w:numberingChange w:id="797" w:author="Carlos" w:date="2004-09-09T17:26:00Z" w:original="%1:1:0:."/>
              </w:numPr>
              <w:rPr>
                <w:del w:id="798" w:author="Carlos Puig" w:date="2004-09-14T13:19:00Z"/>
                <w:caps/>
                <w:sz w:val="20"/>
                <w:lang w:val="es-ES"/>
              </w:rPr>
            </w:pPr>
            <w:del w:id="799" w:author="Carlos Puig" w:date="2004-09-14T13:19:00Z">
              <w:r>
                <w:rPr>
                  <w:caps/>
                  <w:sz w:val="20"/>
                  <w:lang w:val="es-ES"/>
                </w:rPr>
                <w:delText>ADEPE cumple con las normas y procedimientos del Banco para la selección de los consultores;</w:delText>
              </w:r>
            </w:del>
          </w:p>
          <w:p w:rsidR="00321EE7" w:rsidRDefault="00321EE7">
            <w:pPr>
              <w:numPr>
                <w:numberingChange w:id="800" w:author="Carlos" w:date="2004-09-09T17:26:00Z" w:original="%1:1:0:."/>
              </w:numPr>
              <w:rPr>
                <w:del w:id="801" w:author="Carlos Puig" w:date="2004-09-14T13:19:00Z"/>
                <w:caps/>
                <w:sz w:val="20"/>
                <w:lang w:val="es-ES"/>
              </w:rPr>
            </w:pPr>
            <w:del w:id="802" w:author="Carlos Puig" w:date="2004-09-14T13:19:00Z">
              <w:r>
                <w:rPr>
                  <w:caps/>
                  <w:sz w:val="20"/>
                  <w:lang w:val="es-ES"/>
                </w:rPr>
                <w:delText>Los desembolsos son oportunos y suficientes;</w:delText>
              </w:r>
            </w:del>
          </w:p>
          <w:p w:rsidR="00321EE7" w:rsidRDefault="00321EE7">
            <w:pPr>
              <w:numPr>
                <w:numberingChange w:id="803" w:author="Carlos" w:date="2004-09-09T17:26:00Z" w:original="%1:1:0:."/>
              </w:numPr>
              <w:rPr>
                <w:del w:id="804" w:author="Carlos Puig" w:date="2004-09-14T13:19:00Z"/>
                <w:caps/>
                <w:sz w:val="20"/>
                <w:lang w:val="es-ES"/>
              </w:rPr>
            </w:pPr>
            <w:del w:id="805" w:author="Carlos Puig" w:date="2004-09-14T13:19:00Z">
              <w:r>
                <w:rPr>
                  <w:caps/>
                  <w:sz w:val="20"/>
                </w:rPr>
                <w:delText>se desembolsan los recursos de la cooperación técnica para estos fines.</w:delText>
              </w:r>
            </w:del>
          </w:p>
        </w:tc>
      </w:tr>
    </w:tbl>
    <w:p w:rsidR="00321EE7" w:rsidRDefault="00321EE7"/>
    <w:sectPr w:rsidR="00321EE7" w:rsidSect="00321EE7">
      <w:headerReference w:type="default" r:id="rId7"/>
      <w:footerReference w:type="default" r:id="rId8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EE7" w:rsidRDefault="00321EE7">
      <w:r>
        <w:separator/>
      </w:r>
    </w:p>
  </w:endnote>
  <w:endnote w:type="continuationSeparator" w:id="0">
    <w:p w:rsidR="00321EE7" w:rsidRDefault="0032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E7" w:rsidRDefault="00321EE7">
    <w:pPr>
      <w:pStyle w:val="Footer"/>
      <w:pBdr>
        <w:top w:val="single" w:sz="4" w:space="1" w:color="auto"/>
      </w:pBdr>
      <w:jc w:val="center"/>
      <w:rPr>
        <w:rStyle w:val="PageNumbe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EE7" w:rsidRDefault="00321EE7">
      <w:r>
        <w:separator/>
      </w:r>
    </w:p>
  </w:footnote>
  <w:footnote w:type="continuationSeparator" w:id="0">
    <w:p w:rsidR="00321EE7" w:rsidRDefault="00321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E7" w:rsidRDefault="00321EE7">
    <w:pPr>
      <w:pStyle w:val="Heading2"/>
      <w:pBdr>
        <w:bottom w:val="none" w:sz="0" w:space="0" w:color="auto"/>
      </w:pBdr>
      <w:jc w:val="right"/>
      <w:rPr>
        <w:rFonts w:ascii="Times New Roman" w:hAnsi="Times New Roman" w:cs="Times New Roman"/>
        <w:u w:val="single"/>
      </w:rPr>
    </w:pPr>
    <w:r>
      <w:rPr>
        <w:rFonts w:ascii="Times New Roman" w:hAnsi="Times New Roman" w:cs="Times New Roman"/>
      </w:rPr>
      <w:t xml:space="preserve">MARCO LÓGICO                                                                                        </w:t>
    </w:r>
    <w:r>
      <w:rPr>
        <w:rFonts w:ascii="Times New Roman" w:hAnsi="Times New Roman" w:cs="Times New Roman"/>
        <w:u w:val="single"/>
      </w:rPr>
      <w:t xml:space="preserve">ANEXO </w:t>
    </w:r>
    <w:del w:id="806" w:author="Carlos Puig" w:date="2004-09-14T13:18:00Z">
      <w:r>
        <w:rPr>
          <w:rFonts w:ascii="Times New Roman" w:hAnsi="Times New Roman" w:cs="Times New Roman"/>
          <w:u w:val="single"/>
        </w:rPr>
        <w:delText>I</w:delText>
      </w:r>
    </w:del>
    <w:r>
      <w:rPr>
        <w:rFonts w:ascii="Times New Roman" w:hAnsi="Times New Roman" w:cs="Times New Roman"/>
        <w:u w:val="single"/>
      </w:rPr>
      <w:t>I</w:t>
    </w:r>
  </w:p>
  <w:p w:rsidR="00321EE7" w:rsidRDefault="00321EE7">
    <w:pPr>
      <w:jc w:val="right"/>
    </w:pP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ins w:id="807" w:author="FLEMINGD" w:date="2004-10-12T19:03:00Z">
      <w:r>
        <w:rPr>
          <w:rStyle w:val="PageNumber"/>
          <w:noProof/>
        </w:rPr>
        <w:t>4</w:t>
      </w:r>
    </w:ins>
    <w:ins w:id="808" w:author="Fleming Duarte" w:date="2004-10-09T21:30:00Z">
      <w:del w:id="809" w:author="FLEMINGD" w:date="2004-10-10T21:00:00Z">
        <w:r>
          <w:rPr>
            <w:rStyle w:val="PageNumber"/>
            <w:noProof/>
          </w:rPr>
          <w:delText>4</w:delText>
        </w:r>
      </w:del>
    </w:ins>
    <w:ins w:id="810" w:author="FLEMINGD" w:date="2004-10-07T22:45:00Z">
      <w:del w:id="811" w:author="Fleming Duarte" w:date="2004-10-09T21:18:00Z">
        <w:r>
          <w:rPr>
            <w:rStyle w:val="PageNumber"/>
            <w:noProof/>
          </w:rPr>
          <w:delText>4</w:delText>
        </w:r>
      </w:del>
    </w:ins>
    <w:ins w:id="812" w:author="Carlos Puig" w:date="2004-10-01T14:46:00Z">
      <w:del w:id="813" w:author="Fleming Duarte" w:date="2004-10-09T21:18:00Z">
        <w:r>
          <w:rPr>
            <w:rStyle w:val="PageNumber"/>
            <w:noProof/>
          </w:rPr>
          <w:delText>4</w:delText>
        </w:r>
      </w:del>
    </w:ins>
    <w:del w:id="814" w:author="Fleming Duarte" w:date="2004-10-09T21:18:00Z">
      <w:r>
        <w:rPr>
          <w:rStyle w:val="PageNumber"/>
          <w:noProof/>
        </w:rPr>
        <w:delText>8</w:delText>
      </w:r>
    </w:del>
    <w:r>
      <w:rPr>
        <w:rStyle w:val="PageNumber"/>
      </w:rPr>
      <w:fldChar w:fldCharType="end"/>
    </w:r>
  </w:p>
  <w:p w:rsidR="00321EE7" w:rsidRDefault="00321EE7">
    <w:pPr>
      <w:pBdr>
        <w:bottom w:val="single" w:sz="4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AFE"/>
    <w:multiLevelType w:val="multilevel"/>
    <w:tmpl w:val="8D7EB9D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3503DE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AC0D5F"/>
    <w:multiLevelType w:val="hybridMultilevel"/>
    <w:tmpl w:val="58B69CC0"/>
    <w:lvl w:ilvl="0" w:tplc="04090001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3">
    <w:nsid w:val="05AA6891"/>
    <w:multiLevelType w:val="hybridMultilevel"/>
    <w:tmpl w:val="8764885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E03FD5"/>
    <w:multiLevelType w:val="singleLevel"/>
    <w:tmpl w:val="DC3464A8"/>
    <w:lvl w:ilvl="0">
      <w:start w:val="1"/>
      <w:numFmt w:val="upperRoman"/>
      <w:lvlText w:val="%1."/>
      <w:lvlJc w:val="left"/>
      <w:pPr>
        <w:tabs>
          <w:tab w:val="num" w:pos="720"/>
        </w:tabs>
        <w:ind w:left="113" w:hanging="113"/>
      </w:pPr>
      <w:rPr>
        <w:rFonts w:cs="Times New Roman"/>
      </w:rPr>
    </w:lvl>
  </w:abstractNum>
  <w:abstractNum w:abstractNumId="5">
    <w:nsid w:val="085268E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A84A68"/>
    <w:multiLevelType w:val="hybridMultilevel"/>
    <w:tmpl w:val="71ECCA4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BD2E54"/>
    <w:multiLevelType w:val="hybridMultilevel"/>
    <w:tmpl w:val="063ECD1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753DF4"/>
    <w:multiLevelType w:val="hybridMultilevel"/>
    <w:tmpl w:val="E31A1D44"/>
    <w:lvl w:ilvl="0" w:tplc="D6481CB8">
      <w:start w:val="5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7E1A72"/>
    <w:multiLevelType w:val="hybridMultilevel"/>
    <w:tmpl w:val="5EF08BBE"/>
    <w:lvl w:ilvl="0" w:tplc="D6481CB8">
      <w:start w:val="5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3A59ED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BB234C"/>
    <w:multiLevelType w:val="hybridMultilevel"/>
    <w:tmpl w:val="377872F2"/>
    <w:lvl w:ilvl="0" w:tplc="4D7C1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A41316"/>
    <w:multiLevelType w:val="hybridMultilevel"/>
    <w:tmpl w:val="D55E08A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904A5D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271065E"/>
    <w:multiLevelType w:val="hybridMultilevel"/>
    <w:tmpl w:val="CDACB5E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D814F6"/>
    <w:multiLevelType w:val="multilevel"/>
    <w:tmpl w:val="C29A2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374D8B"/>
    <w:multiLevelType w:val="hybridMultilevel"/>
    <w:tmpl w:val="0D9C65EA"/>
    <w:lvl w:ilvl="0" w:tplc="C5501A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022266"/>
    <w:multiLevelType w:val="hybridMultilevel"/>
    <w:tmpl w:val="64E62D78"/>
    <w:lvl w:ilvl="0" w:tplc="9F029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38C9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DAD1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2E80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E2465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8056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5D6E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A4B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4823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AC7418B"/>
    <w:multiLevelType w:val="hybridMultilevel"/>
    <w:tmpl w:val="B10A6DAC"/>
    <w:lvl w:ilvl="0" w:tplc="D32847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A2334B"/>
    <w:multiLevelType w:val="hybridMultilevel"/>
    <w:tmpl w:val="EDB4A594"/>
    <w:lvl w:ilvl="0" w:tplc="C5501A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BA291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u w:val="singl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CAC057E"/>
    <w:multiLevelType w:val="hybridMultilevel"/>
    <w:tmpl w:val="CAB4E5B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1667ED"/>
    <w:multiLevelType w:val="multilevel"/>
    <w:tmpl w:val="063ECD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4E6350"/>
    <w:multiLevelType w:val="hybridMultilevel"/>
    <w:tmpl w:val="9E80201A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002AEC"/>
    <w:multiLevelType w:val="hybridMultilevel"/>
    <w:tmpl w:val="5EF08BB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386722"/>
    <w:multiLevelType w:val="hybridMultilevel"/>
    <w:tmpl w:val="8B862ABC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3B835D26"/>
    <w:multiLevelType w:val="hybridMultilevel"/>
    <w:tmpl w:val="ADFE8C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7465B4"/>
    <w:multiLevelType w:val="hybridMultilevel"/>
    <w:tmpl w:val="DCC895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26436AA"/>
    <w:multiLevelType w:val="hybridMultilevel"/>
    <w:tmpl w:val="01766442"/>
    <w:lvl w:ilvl="0" w:tplc="E4729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B34A65"/>
    <w:multiLevelType w:val="hybridMultilevel"/>
    <w:tmpl w:val="9118DDF4"/>
    <w:lvl w:ilvl="0" w:tplc="62467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4DD1815"/>
    <w:multiLevelType w:val="hybridMultilevel"/>
    <w:tmpl w:val="16FE87F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C448CA"/>
    <w:multiLevelType w:val="hybridMultilevel"/>
    <w:tmpl w:val="4146822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5D3C40"/>
    <w:multiLevelType w:val="hybridMultilevel"/>
    <w:tmpl w:val="8BE67BE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481CB8">
      <w:start w:val="5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9795F49"/>
    <w:multiLevelType w:val="hybridMultilevel"/>
    <w:tmpl w:val="701C848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7466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4CA6354D"/>
    <w:multiLevelType w:val="hybridMultilevel"/>
    <w:tmpl w:val="1BC001B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D34172D"/>
    <w:multiLevelType w:val="hybridMultilevel"/>
    <w:tmpl w:val="C04241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DC675FD"/>
    <w:multiLevelType w:val="hybridMultilevel"/>
    <w:tmpl w:val="B67AF1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F384DE8"/>
    <w:multiLevelType w:val="hybridMultilevel"/>
    <w:tmpl w:val="1A3E0044"/>
    <w:lvl w:ilvl="0" w:tplc="E46231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07F61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50DC5934"/>
    <w:multiLevelType w:val="hybridMultilevel"/>
    <w:tmpl w:val="DBB8A1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51DF1AD2"/>
    <w:multiLevelType w:val="hybridMultilevel"/>
    <w:tmpl w:val="5CF0F5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49B00EF"/>
    <w:multiLevelType w:val="hybridMultilevel"/>
    <w:tmpl w:val="1886309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607197A"/>
    <w:multiLevelType w:val="multilevel"/>
    <w:tmpl w:val="999A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84F1AB5"/>
    <w:multiLevelType w:val="hybridMultilevel"/>
    <w:tmpl w:val="8978272C"/>
    <w:lvl w:ilvl="0" w:tplc="67A0E902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9E733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5B7907F0"/>
    <w:multiLevelType w:val="hybridMultilevel"/>
    <w:tmpl w:val="D18EE99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BA291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u w:val="singl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FD37EEF"/>
    <w:multiLevelType w:val="hybridMultilevel"/>
    <w:tmpl w:val="FB908532"/>
    <w:lvl w:ilvl="0" w:tplc="C5501A9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0EC0502"/>
    <w:multiLevelType w:val="hybridMultilevel"/>
    <w:tmpl w:val="95242AF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19A21B5"/>
    <w:multiLevelType w:val="hybridMultilevel"/>
    <w:tmpl w:val="BC6C16EE"/>
    <w:lvl w:ilvl="0" w:tplc="49360B3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1AE2092"/>
    <w:multiLevelType w:val="hybridMultilevel"/>
    <w:tmpl w:val="96B05D3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B07382A"/>
    <w:multiLevelType w:val="hybridMultilevel"/>
    <w:tmpl w:val="E7A42D8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B5B51DA"/>
    <w:multiLevelType w:val="hybridMultilevel"/>
    <w:tmpl w:val="DB2A6E5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C5A09C8"/>
    <w:multiLevelType w:val="hybridMultilevel"/>
    <w:tmpl w:val="ED12844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0FF44D3"/>
    <w:multiLevelType w:val="hybridMultilevel"/>
    <w:tmpl w:val="2F6CBE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4606974"/>
    <w:multiLevelType w:val="hybridMultilevel"/>
    <w:tmpl w:val="AC0E015A"/>
    <w:lvl w:ilvl="0" w:tplc="F8C0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52552AA"/>
    <w:multiLevelType w:val="hybridMultilevel"/>
    <w:tmpl w:val="3C92FA1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A101839"/>
    <w:multiLevelType w:val="hybridMultilevel"/>
    <w:tmpl w:val="0FE87288"/>
    <w:lvl w:ilvl="0" w:tplc="04090001">
      <w:start w:val="1"/>
      <w:numFmt w:val="bullet"/>
      <w:lvlText w:val=""/>
      <w:lvlJc w:val="left"/>
      <w:pPr>
        <w:tabs>
          <w:tab w:val="num" w:pos="793"/>
        </w:tabs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57">
    <w:nsid w:val="7D50453D"/>
    <w:multiLevelType w:val="hybridMultilevel"/>
    <w:tmpl w:val="E28482F0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"/>
  </w:num>
  <w:num w:numId="3">
    <w:abstractNumId w:val="0"/>
  </w:num>
  <w:num w:numId="4">
    <w:abstractNumId w:val="55"/>
  </w:num>
  <w:num w:numId="5">
    <w:abstractNumId w:val="30"/>
  </w:num>
  <w:num w:numId="6">
    <w:abstractNumId w:val="32"/>
  </w:num>
  <w:num w:numId="7">
    <w:abstractNumId w:val="6"/>
  </w:num>
  <w:num w:numId="8">
    <w:abstractNumId w:val="39"/>
  </w:num>
  <w:num w:numId="9">
    <w:abstractNumId w:val="14"/>
  </w:num>
  <w:num w:numId="10">
    <w:abstractNumId w:val="31"/>
  </w:num>
  <w:num w:numId="11">
    <w:abstractNumId w:val="8"/>
  </w:num>
  <w:num w:numId="12">
    <w:abstractNumId w:val="9"/>
  </w:num>
  <w:num w:numId="13">
    <w:abstractNumId w:val="23"/>
  </w:num>
  <w:num w:numId="14">
    <w:abstractNumId w:val="34"/>
  </w:num>
  <w:num w:numId="15">
    <w:abstractNumId w:val="4"/>
  </w:num>
  <w:num w:numId="16">
    <w:abstractNumId w:val="41"/>
  </w:num>
  <w:num w:numId="17">
    <w:abstractNumId w:val="13"/>
  </w:num>
  <w:num w:numId="18">
    <w:abstractNumId w:val="10"/>
  </w:num>
  <w:num w:numId="19">
    <w:abstractNumId w:val="38"/>
  </w:num>
  <w:num w:numId="20">
    <w:abstractNumId w:val="17"/>
  </w:num>
  <w:num w:numId="21">
    <w:abstractNumId w:val="24"/>
  </w:num>
  <w:num w:numId="22">
    <w:abstractNumId w:val="53"/>
  </w:num>
  <w:num w:numId="23">
    <w:abstractNumId w:val="45"/>
  </w:num>
  <w:num w:numId="24">
    <w:abstractNumId w:val="1"/>
  </w:num>
  <w:num w:numId="25">
    <w:abstractNumId w:val="44"/>
  </w:num>
  <w:num w:numId="26">
    <w:abstractNumId w:val="18"/>
  </w:num>
  <w:num w:numId="27">
    <w:abstractNumId w:val="27"/>
  </w:num>
  <w:num w:numId="28">
    <w:abstractNumId w:val="5"/>
  </w:num>
  <w:num w:numId="29">
    <w:abstractNumId w:val="33"/>
  </w:num>
  <w:num w:numId="30">
    <w:abstractNumId w:val="48"/>
  </w:num>
  <w:num w:numId="31">
    <w:abstractNumId w:val="54"/>
  </w:num>
  <w:num w:numId="32">
    <w:abstractNumId w:val="12"/>
  </w:num>
  <w:num w:numId="33">
    <w:abstractNumId w:val="43"/>
  </w:num>
  <w:num w:numId="34">
    <w:abstractNumId w:val="37"/>
  </w:num>
  <w:num w:numId="35">
    <w:abstractNumId w:val="29"/>
  </w:num>
  <w:num w:numId="36">
    <w:abstractNumId w:val="51"/>
  </w:num>
  <w:num w:numId="37">
    <w:abstractNumId w:val="22"/>
  </w:num>
  <w:num w:numId="38">
    <w:abstractNumId w:val="57"/>
  </w:num>
  <w:num w:numId="39">
    <w:abstractNumId w:val="40"/>
  </w:num>
  <w:num w:numId="40">
    <w:abstractNumId w:val="25"/>
  </w:num>
  <w:num w:numId="41">
    <w:abstractNumId w:val="42"/>
  </w:num>
  <w:num w:numId="42">
    <w:abstractNumId w:val="11"/>
  </w:num>
  <w:num w:numId="43">
    <w:abstractNumId w:val="7"/>
  </w:num>
  <w:num w:numId="44">
    <w:abstractNumId w:val="21"/>
  </w:num>
  <w:num w:numId="45">
    <w:abstractNumId w:val="36"/>
  </w:num>
  <w:num w:numId="46">
    <w:abstractNumId w:val="15"/>
  </w:num>
  <w:num w:numId="47">
    <w:abstractNumId w:val="28"/>
  </w:num>
  <w:num w:numId="48">
    <w:abstractNumId w:val="2"/>
  </w:num>
  <w:num w:numId="49">
    <w:abstractNumId w:val="56"/>
  </w:num>
  <w:num w:numId="50">
    <w:abstractNumId w:val="35"/>
  </w:num>
  <w:num w:numId="51">
    <w:abstractNumId w:val="52"/>
  </w:num>
  <w:num w:numId="52">
    <w:abstractNumId w:val="20"/>
  </w:num>
  <w:num w:numId="53">
    <w:abstractNumId w:val="50"/>
  </w:num>
  <w:num w:numId="54">
    <w:abstractNumId w:val="47"/>
  </w:num>
  <w:num w:numId="55">
    <w:abstractNumId w:val="19"/>
  </w:num>
  <w:num w:numId="56">
    <w:abstractNumId w:val="46"/>
  </w:num>
  <w:num w:numId="57">
    <w:abstractNumId w:val="16"/>
  </w:num>
  <w:num w:numId="5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EE7"/>
    <w:rsid w:val="0032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NI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pBdr>
        <w:bottom w:val="single" w:sz="4" w:space="1" w:color="auto"/>
      </w:pBdr>
      <w:jc w:val="center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sz w:val="20"/>
      <w:u w:val="single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EE7"/>
    <w:rPr>
      <w:rFonts w:asciiTheme="majorHAnsi" w:eastAsiaTheme="majorEastAsia" w:hAnsiTheme="majorHAnsi" w:cstheme="majorBidi"/>
      <w:b/>
      <w:bCs/>
      <w:kern w:val="32"/>
      <w:sz w:val="32"/>
      <w:szCs w:val="32"/>
      <w:lang w:val="es-NI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EE7"/>
    <w:rPr>
      <w:rFonts w:asciiTheme="majorHAnsi" w:eastAsiaTheme="majorEastAsia" w:hAnsiTheme="majorHAnsi" w:cstheme="majorBidi"/>
      <w:b/>
      <w:bCs/>
      <w:i/>
      <w:iCs/>
      <w:sz w:val="28"/>
      <w:szCs w:val="28"/>
      <w:lang w:val="es-NI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EE7"/>
    <w:rPr>
      <w:rFonts w:asciiTheme="majorHAnsi" w:eastAsiaTheme="majorEastAsia" w:hAnsiTheme="majorHAnsi" w:cstheme="majorBidi"/>
      <w:b/>
      <w:bCs/>
      <w:sz w:val="26"/>
      <w:szCs w:val="26"/>
      <w:lang w:val="es-NI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1EE7"/>
    <w:rPr>
      <w:rFonts w:asciiTheme="minorHAnsi" w:eastAsiaTheme="minorEastAsia" w:hAnsiTheme="minorHAnsi" w:cstheme="minorBidi"/>
      <w:b/>
      <w:bCs/>
      <w:sz w:val="28"/>
      <w:szCs w:val="28"/>
      <w:lang w:val="es-NI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EE7"/>
    <w:rPr>
      <w:rFonts w:asciiTheme="minorHAnsi" w:eastAsiaTheme="minorEastAsia" w:hAnsiTheme="minorHAnsi" w:cstheme="minorBidi"/>
      <w:b/>
      <w:bCs/>
      <w:i/>
      <w:iCs/>
      <w:sz w:val="26"/>
      <w:szCs w:val="26"/>
      <w:lang w:val="es-NI" w:eastAsia="es-ES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1EE7"/>
    <w:rPr>
      <w:lang w:val="es-NI" w:eastAsia="es-ES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1EE7"/>
    <w:rPr>
      <w:sz w:val="24"/>
      <w:szCs w:val="24"/>
      <w:lang w:val="es-NI" w:eastAsia="es-ES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1EE7"/>
    <w:rPr>
      <w:sz w:val="24"/>
      <w:szCs w:val="24"/>
      <w:lang w:val="es-NI" w:eastAsia="es-ES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sz w:val="20"/>
    </w:rPr>
  </w:style>
  <w:style w:type="character" w:customStyle="1" w:styleId="TitleChar">
    <w:name w:val="Title Char"/>
    <w:basedOn w:val="DefaultParagraphFont"/>
    <w:link w:val="Title"/>
    <w:uiPriority w:val="10"/>
    <w:rsid w:val="00321EE7"/>
    <w:rPr>
      <w:rFonts w:asciiTheme="majorHAnsi" w:eastAsiaTheme="majorEastAsia" w:hAnsiTheme="majorHAnsi" w:cstheme="majorBidi"/>
      <w:b/>
      <w:bCs/>
      <w:kern w:val="28"/>
      <w:sz w:val="32"/>
      <w:szCs w:val="32"/>
      <w:lang w:val="es-NI" w:eastAsia="es-ES"/>
    </w:rPr>
  </w:style>
  <w:style w:type="paragraph" w:styleId="BodyText">
    <w:name w:val="Body Text"/>
    <w:basedOn w:val="Normal"/>
    <w:link w:val="BodyTextChar"/>
    <w:uiPriority w:val="99"/>
    <w:semiHidden/>
    <w:pPr>
      <w:jc w:val="both"/>
    </w:pPr>
    <w:rPr>
      <w:sz w:val="20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21EE7"/>
    <w:rPr>
      <w:sz w:val="24"/>
      <w:szCs w:val="24"/>
      <w:lang w:val="es-NI" w:eastAsia="es-ES"/>
    </w:rPr>
  </w:style>
  <w:style w:type="paragraph" w:customStyle="1" w:styleId="ABBR">
    <w:name w:val="ABBR"/>
    <w:basedOn w:val="Normal"/>
    <w:rPr>
      <w:caps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pPr>
      <w:ind w:left="516" w:hanging="516"/>
      <w:jc w:val="both"/>
    </w:pPr>
    <w:rPr>
      <w:sz w:val="20"/>
      <w:szCs w:val="20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1EE7"/>
    <w:rPr>
      <w:sz w:val="16"/>
      <w:szCs w:val="16"/>
      <w:lang w:val="es-NI" w:eastAsia="es-ES"/>
    </w:rPr>
  </w:style>
  <w:style w:type="paragraph" w:styleId="BodyText2">
    <w:name w:val="Body Text 2"/>
    <w:basedOn w:val="Normal"/>
    <w:link w:val="BodyText2Char"/>
    <w:uiPriority w:val="9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1EE7"/>
    <w:rPr>
      <w:sz w:val="24"/>
      <w:szCs w:val="24"/>
      <w:lang w:val="es-NI" w:eastAsia="es-ES"/>
    </w:rPr>
  </w:style>
  <w:style w:type="paragraph" w:customStyle="1" w:styleId="Newpage">
    <w:name w:val="Newpage"/>
    <w:basedOn w:val="Normal"/>
    <w:pPr>
      <w:tabs>
        <w:tab w:val="left" w:pos="3060"/>
      </w:tabs>
      <w:spacing w:before="240"/>
      <w:jc w:val="center"/>
    </w:pPr>
    <w:rPr>
      <w:b/>
      <w:smallCaps/>
      <w:szCs w:val="20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EE7"/>
    <w:rPr>
      <w:sz w:val="0"/>
      <w:szCs w:val="0"/>
      <w:lang w:val="es-NI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97DD5412FF2D1478B89B1AED81306F1" ma:contentTypeVersion="2433" ma:contentTypeDescription="The base project type from which other project content types inherit their information." ma:contentTypeScope="" ma:versionID="8d731456d180f7568d6c5eceb2fcb65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R0002747104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35149968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/>
    <Fiscal_x0020_Year_x0020_IDB xmlns="cdc7663a-08f0-4737-9e8c-148ce897a09c">2010</Fiscal_x0020_Year_x0020_IDB>
    <Project_x0020_Number xmlns="cdc7663a-08f0-4737-9e8c-148ce897a09c">DR-S1001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EZSHARE-1752323945-327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https://idbg.sharepoint.com/teams/EZ-DR-TCP/DR-S1001/_layouts/15/DocIdRedir.aspx?ID=EZSHARE-1752323945-327</Url>
      <Description>EZSHARE-1752323945-327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A5B5623-E6D3-4D3D-99CC-72C374B4DAAE}"/>
</file>

<file path=customXml/itemProps2.xml><?xml version="1.0" encoding="utf-8"?>
<ds:datastoreItem xmlns:ds="http://schemas.openxmlformats.org/officeDocument/2006/customXml" ds:itemID="{E6FF467F-F076-4746-9ED1-3BD26A774139}"/>
</file>

<file path=customXml/itemProps3.xml><?xml version="1.0" encoding="utf-8"?>
<ds:datastoreItem xmlns:ds="http://schemas.openxmlformats.org/officeDocument/2006/customXml" ds:itemID="{DDADEC89-9824-479E-AD01-332DEC6E2F91}"/>
</file>

<file path=customXml/itemProps4.xml><?xml version="1.0" encoding="utf-8"?>
<ds:datastoreItem xmlns:ds="http://schemas.openxmlformats.org/officeDocument/2006/customXml" ds:itemID="{CE54854F-A1FF-4E89-9796-33DCB4F40435}"/>
</file>

<file path=customXml/itemProps5.xml><?xml version="1.0" encoding="utf-8"?>
<ds:datastoreItem xmlns:ds="http://schemas.openxmlformats.org/officeDocument/2006/customXml" ds:itemID="{6450E146-8E8D-4545-B99E-6BB7E3344D3B}"/>
</file>

<file path=customXml/itemProps6.xml><?xml version="1.0" encoding="utf-8"?>
<ds:datastoreItem xmlns:ds="http://schemas.openxmlformats.org/officeDocument/2006/customXml" ds:itemID="{9534BC18-3EAB-421B-836A-3AA8B6B37D72}"/>
</file>

<file path=customXml/itemProps7.xml><?xml version="1.0" encoding="utf-8"?>
<ds:datastoreItem xmlns:ds="http://schemas.openxmlformats.org/officeDocument/2006/customXml" ds:itemID="{2DAC5F57-670B-4BA9-AC40-BC1ED51AD092}"/>
</file>

<file path=customXml/itemProps8.xml><?xml version="1.0" encoding="utf-8"?>
<ds:datastoreItem xmlns:ds="http://schemas.openxmlformats.org/officeDocument/2006/customXml" ds:itemID="{E6FA3623-409A-4B13-8E98-8773103741F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4</Pages>
  <Words>2216</Words>
  <Characters>12634</Characters>
  <Application>Microsoft Office Outlook</Application>
  <DocSecurity>0</DocSecurity>
  <Lines>0</Lines>
  <Paragraphs>0</Paragraphs>
  <ScaleCrop>false</ScaleCrop>
  <Company>PERSONAL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AUXILIO MUNDIAL</dc:creator>
  <cp:keywords/>
  <dc:description/>
  <cp:lastModifiedBy>FLEMINGD</cp:lastModifiedBy>
  <cp:revision>3</cp:revision>
  <cp:lastPrinted>2004-10-08T02:45:00Z</cp:lastPrinted>
  <dcterms:created xsi:type="dcterms:W3CDTF">2004-10-10T01:32:00Z</dcterms:created>
  <dcterms:modified xsi:type="dcterms:W3CDTF">2004-10-12T23:03:00Z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0x010100ACF722E9F6B0B149B0CD8BE2560A667200B97DD5412FF2D1478B89B1AED81306F1</vt:lpwstr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/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5fb2e78e-ca72-4fc7-bbcc-dced0950b0f9</vt:lpwstr>
  </property>
</Properties>
</file>