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customXml/itemProps69.xml" ContentType="application/vnd.openxmlformats-officedocument.customXmlProperties+xml"/>
  <Override PartName="/customXml/itemProps68.xml" ContentType="application/vnd.openxmlformats-officedocument.customXmlProperties+xml"/>
  <Override PartName="/customXml/itemProps67.xml" ContentType="application/vnd.openxmlformats-officedocument.customXmlProperties+xml"/>
  <Override PartName="/customXml/itemProps66.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4.xml" ContentType="application/vnd.openxmlformats-officedocument.customXmlProperties+xml"/>
  <Override PartName="/customXml/itemProps73.xml" ContentType="application/vnd.openxmlformats-officedocument.customXmlProperties+xml"/>
  <Override PartName="/customXml/itemProps72.xml" ContentType="application/vnd.openxmlformats-officedocument.customXmlProperties+xml"/>
  <Override PartName="/word/webSettings.xml" ContentType="application/vnd.openxmlformats-officedocument.wordprocessingml.webSettings+xml"/>
  <Override PartName="/customXml/itemProps65.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2.xml" ContentType="application/vnd.openxmlformats-officedocument.customXmlProperties+xml"/>
  <Override PartName="/customXml/itemProps21.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0.xml" ContentType="application/vnd.openxmlformats-officedocument.customXmlProperties+xml"/>
  <Override PartName="/customXml/itemProps29.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18.xml" ContentType="application/vnd.openxmlformats-officedocument.customXmlProperties+xml"/>
  <Override PartName="/customXml/itemProps17.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4.xml" ContentType="application/vnd.openxmlformats-officedocument.customXmlProperties+xml"/>
  <Override PartName="/customXml/itemProps13.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3.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7.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1.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49.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38.xml" ContentType="application/vnd.openxmlformats-officedocument.customXmlProperties+xml"/>
  <Override PartName="/customXml/itemProps37.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5.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78.xml" ContentType="application/vnd.openxmlformats-officedocument.customXmlProperties+xml"/>
  <Override PartName="/customXml/itemProps77.xml" ContentType="application/vnd.openxmlformats-officedocument.customXmlProperties+xml"/>
  <Override PartName="/customXml/itemProps76.xml" ContentType="application/vnd.openxmlformats-officedocument.customXmlProperties+xml"/>
  <Override PartName="/customXml/itemProps75.xml" ContentType="application/vnd.openxmlformats-officedocument.customXmlProperties+xml"/>
  <Override PartName="/customXml/itemProps79.xml" ContentType="application/vnd.openxmlformats-officedocument.customXmlProperties+xml"/>
  <Override PartName="/docProps/custom.xml" ContentType="application/vnd.openxmlformats-officedocument.custom-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60E" w:rsidRPr="00953638" w:rsidRDefault="00B6260E" w:rsidP="009D6365">
      <w:pPr>
        <w:jc w:val="center"/>
        <w:rPr>
          <w:rFonts w:ascii="Times New Roman" w:hAnsi="Times New Roman" w:cs="Times New Roman"/>
          <w:b/>
          <w:sz w:val="24"/>
          <w:szCs w:val="24"/>
          <w:lang w:val="es-ES_tradnl"/>
        </w:rPr>
      </w:pPr>
    </w:p>
    <w:p w:rsidR="00B6260E" w:rsidRPr="006235F7" w:rsidRDefault="00B6260E" w:rsidP="009D6365">
      <w:pPr>
        <w:jc w:val="center"/>
        <w:rPr>
          <w:rFonts w:ascii="Times New Roman" w:hAnsi="Times New Roman" w:cs="Times New Roman"/>
          <w:b/>
          <w:sz w:val="24"/>
          <w:szCs w:val="24"/>
        </w:rPr>
      </w:pPr>
    </w:p>
    <w:p w:rsidR="00B6260E" w:rsidRPr="006235F7" w:rsidRDefault="00B6260E" w:rsidP="009D6365">
      <w:pPr>
        <w:jc w:val="center"/>
        <w:rPr>
          <w:rFonts w:ascii="Times New Roman" w:hAnsi="Times New Roman" w:cs="Times New Roman"/>
          <w:b/>
          <w:sz w:val="24"/>
          <w:szCs w:val="24"/>
        </w:rPr>
      </w:pPr>
    </w:p>
    <w:p w:rsidR="00B6260E" w:rsidRPr="006235F7" w:rsidRDefault="00B6260E" w:rsidP="009D6365">
      <w:pPr>
        <w:jc w:val="center"/>
        <w:rPr>
          <w:rFonts w:ascii="Times New Roman" w:hAnsi="Times New Roman" w:cs="Times New Roman"/>
          <w:b/>
          <w:sz w:val="24"/>
          <w:szCs w:val="24"/>
        </w:rPr>
      </w:pPr>
    </w:p>
    <w:p w:rsidR="00B6260E" w:rsidRPr="006235F7" w:rsidRDefault="00B6260E" w:rsidP="009D6365">
      <w:pPr>
        <w:jc w:val="center"/>
        <w:rPr>
          <w:rFonts w:ascii="Times New Roman" w:hAnsi="Times New Roman" w:cs="Times New Roman"/>
          <w:b/>
          <w:sz w:val="24"/>
          <w:szCs w:val="24"/>
        </w:rPr>
      </w:pPr>
    </w:p>
    <w:p w:rsidR="00FE24E2" w:rsidRPr="00372E90" w:rsidRDefault="00FE24E2" w:rsidP="009D6365">
      <w:pPr>
        <w:jc w:val="center"/>
        <w:rPr>
          <w:rFonts w:ascii="Times New Roman" w:hAnsi="Times New Roman" w:cs="Times New Roman"/>
          <w:b/>
          <w:sz w:val="24"/>
          <w:szCs w:val="24"/>
        </w:rPr>
      </w:pPr>
      <w:r w:rsidRPr="00372E90">
        <w:rPr>
          <w:rFonts w:ascii="Times New Roman" w:hAnsi="Times New Roman" w:cs="Times New Roman"/>
          <w:b/>
          <w:sz w:val="24"/>
          <w:szCs w:val="24"/>
        </w:rPr>
        <w:t>Banco Interamericano de Desarrollo</w:t>
      </w:r>
    </w:p>
    <w:p w:rsidR="00FE24E2" w:rsidRPr="00372E90" w:rsidRDefault="00FE24E2"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84092F" w:rsidRPr="00372E90" w:rsidRDefault="00CC30E7" w:rsidP="009D6365">
      <w:pPr>
        <w:jc w:val="center"/>
        <w:rPr>
          <w:rFonts w:ascii="Times New Roman" w:hAnsi="Times New Roman" w:cs="Times New Roman"/>
          <w:b/>
          <w:sz w:val="24"/>
          <w:szCs w:val="24"/>
        </w:rPr>
      </w:pPr>
      <w:r w:rsidRPr="00372E90">
        <w:rPr>
          <w:rFonts w:ascii="Times New Roman" w:hAnsi="Times New Roman" w:cs="Times New Roman"/>
          <w:b/>
          <w:sz w:val="24"/>
          <w:szCs w:val="24"/>
        </w:rPr>
        <w:t>PERU</w:t>
      </w:r>
    </w:p>
    <w:p w:rsidR="0084092F" w:rsidRPr="00372E90" w:rsidRDefault="0084092F" w:rsidP="009D6365">
      <w:pPr>
        <w:jc w:val="center"/>
        <w:rPr>
          <w:rFonts w:ascii="Times New Roman" w:hAnsi="Times New Roman" w:cs="Times New Roman"/>
          <w:b/>
          <w:sz w:val="24"/>
          <w:szCs w:val="24"/>
        </w:rPr>
      </w:pPr>
    </w:p>
    <w:p w:rsidR="0084092F" w:rsidRPr="00372E90" w:rsidRDefault="0084092F" w:rsidP="009D6365">
      <w:pPr>
        <w:jc w:val="center"/>
        <w:rPr>
          <w:rFonts w:ascii="Times New Roman" w:hAnsi="Times New Roman" w:cs="Times New Roman"/>
          <w:b/>
          <w:sz w:val="24"/>
          <w:szCs w:val="24"/>
        </w:rPr>
      </w:pPr>
    </w:p>
    <w:p w:rsidR="00B6260E" w:rsidRPr="00372E90" w:rsidRDefault="00B6260E" w:rsidP="0060277C">
      <w:pPr>
        <w:rPr>
          <w:rFonts w:ascii="Times New Roman" w:hAnsi="Times New Roman" w:cs="Times New Roman"/>
          <w:b/>
          <w:sz w:val="24"/>
          <w:szCs w:val="24"/>
        </w:rPr>
      </w:pPr>
    </w:p>
    <w:p w:rsidR="00B6260E" w:rsidRPr="00372E90" w:rsidRDefault="00B6260E" w:rsidP="009D6365">
      <w:pPr>
        <w:jc w:val="center"/>
        <w:rPr>
          <w:rFonts w:ascii="Times New Roman" w:hAnsi="Times New Roman" w:cs="Times New Roman"/>
          <w:b/>
          <w:sz w:val="24"/>
          <w:szCs w:val="24"/>
        </w:rPr>
      </w:pPr>
    </w:p>
    <w:p w:rsidR="00CC30E7" w:rsidRPr="00372E90" w:rsidRDefault="00CC30E7" w:rsidP="009D6365">
      <w:pPr>
        <w:tabs>
          <w:tab w:val="left" w:pos="1440"/>
          <w:tab w:val="left" w:pos="3060"/>
        </w:tabs>
        <w:jc w:val="center"/>
        <w:rPr>
          <w:rFonts w:ascii="Times New Roman" w:eastAsia="Times New Roman" w:hAnsi="Times New Roman" w:cs="Times New Roman"/>
          <w:b/>
          <w:smallCaps/>
          <w:sz w:val="24"/>
          <w:szCs w:val="24"/>
        </w:rPr>
      </w:pPr>
      <w:r w:rsidRPr="00372E90">
        <w:rPr>
          <w:rFonts w:ascii="Times New Roman" w:eastAsia="Times New Roman" w:hAnsi="Times New Roman" w:cs="Times New Roman"/>
          <w:b/>
          <w:smallCaps/>
          <w:sz w:val="24"/>
          <w:szCs w:val="24"/>
        </w:rPr>
        <w:t>Programa de Reducción de Vulnerabilidad del Estado ante Desastres III</w:t>
      </w:r>
    </w:p>
    <w:p w:rsidR="00CC30E7" w:rsidRPr="00372E90" w:rsidRDefault="00CC30E7" w:rsidP="009D6365">
      <w:pPr>
        <w:tabs>
          <w:tab w:val="left" w:pos="1440"/>
          <w:tab w:val="left" w:pos="3060"/>
        </w:tabs>
        <w:jc w:val="center"/>
        <w:rPr>
          <w:rFonts w:ascii="Times New Roman" w:eastAsia="Times New Roman" w:hAnsi="Times New Roman" w:cs="Times New Roman"/>
          <w:b/>
          <w:smallCaps/>
          <w:sz w:val="24"/>
          <w:szCs w:val="24"/>
        </w:rPr>
      </w:pPr>
    </w:p>
    <w:p w:rsidR="00CC30E7" w:rsidRPr="00372E90" w:rsidRDefault="00CC30E7" w:rsidP="009D6365">
      <w:pPr>
        <w:tabs>
          <w:tab w:val="left" w:pos="1440"/>
          <w:tab w:val="left" w:pos="3060"/>
        </w:tabs>
        <w:jc w:val="center"/>
        <w:rPr>
          <w:rFonts w:ascii="Times New Roman" w:eastAsia="Times New Roman" w:hAnsi="Times New Roman" w:cs="Times New Roman"/>
          <w:b/>
          <w:smallCaps/>
          <w:sz w:val="24"/>
          <w:szCs w:val="24"/>
        </w:rPr>
      </w:pPr>
      <w:r w:rsidRPr="00372E90">
        <w:rPr>
          <w:rFonts w:ascii="Times New Roman" w:eastAsia="Times New Roman" w:hAnsi="Times New Roman" w:cs="Times New Roman"/>
          <w:b/>
          <w:smallCaps/>
          <w:sz w:val="24"/>
          <w:szCs w:val="24"/>
        </w:rPr>
        <w:t>(PE-L1138)</w:t>
      </w:r>
    </w:p>
    <w:p w:rsidR="000A4A10" w:rsidRPr="00372E90" w:rsidRDefault="000A4A10" w:rsidP="009D6365">
      <w:pPr>
        <w:jc w:val="center"/>
        <w:rPr>
          <w:rFonts w:ascii="Times New Roman" w:hAnsi="Times New Roman" w:cs="Times New Roman"/>
          <w:b/>
          <w:sz w:val="24"/>
          <w:szCs w:val="24"/>
        </w:rPr>
      </w:pPr>
    </w:p>
    <w:p w:rsidR="00B6260E" w:rsidRPr="00372E90" w:rsidRDefault="00B6260E" w:rsidP="0060277C">
      <w:pPr>
        <w:rPr>
          <w:rFonts w:ascii="Times New Roman" w:hAnsi="Times New Roman" w:cs="Times New Roman"/>
          <w:sz w:val="24"/>
          <w:szCs w:val="24"/>
          <w:lang w:val="es-ES_tradnl"/>
        </w:rPr>
      </w:pPr>
    </w:p>
    <w:p w:rsidR="00B6260E" w:rsidRPr="00372E90" w:rsidRDefault="00B6260E" w:rsidP="009D6365">
      <w:pPr>
        <w:jc w:val="center"/>
        <w:rPr>
          <w:rFonts w:ascii="Times New Roman" w:hAnsi="Times New Roman" w:cs="Times New Roman"/>
          <w:sz w:val="24"/>
          <w:szCs w:val="24"/>
          <w:lang w:val="es-ES_tradnl"/>
        </w:rPr>
      </w:pPr>
    </w:p>
    <w:p w:rsidR="00CC30E7" w:rsidRPr="00372E90" w:rsidRDefault="00CC30E7" w:rsidP="009D6365">
      <w:pPr>
        <w:pStyle w:val="Newpage"/>
        <w:widowControl w:val="0"/>
        <w:tabs>
          <w:tab w:val="clear" w:pos="1440"/>
          <w:tab w:val="clear" w:pos="3060"/>
        </w:tabs>
        <w:spacing w:before="120" w:after="120"/>
        <w:rPr>
          <w:szCs w:val="24"/>
          <w:lang w:val="es-ES_tradnl"/>
        </w:rPr>
      </w:pPr>
      <w:r w:rsidRPr="00372E90">
        <w:rPr>
          <w:szCs w:val="24"/>
          <w:lang w:val="es-ES_tradnl"/>
        </w:rPr>
        <w:t>análisis económico del eje de Gestión Financiera de Riesgos del componente de Desarrollo de Instrumentos y de Capacidades de Gestión Sectorial y Territorial</w:t>
      </w:r>
    </w:p>
    <w:p w:rsidR="009A1EFA" w:rsidRPr="00372E90" w:rsidRDefault="009A1EFA" w:rsidP="009D6365">
      <w:pPr>
        <w:pStyle w:val="Newpage"/>
        <w:widowControl w:val="0"/>
        <w:tabs>
          <w:tab w:val="clear" w:pos="1440"/>
          <w:tab w:val="clear" w:pos="3060"/>
        </w:tabs>
        <w:spacing w:before="120" w:after="120"/>
        <w:rPr>
          <w:szCs w:val="24"/>
          <w:lang w:val="es-ES_tradnl"/>
        </w:rPr>
      </w:pPr>
    </w:p>
    <w:p w:rsidR="009A1EFA" w:rsidRPr="00372E90" w:rsidRDefault="00661E39" w:rsidP="009D6365">
      <w:pPr>
        <w:pStyle w:val="Newpage"/>
        <w:widowControl w:val="0"/>
        <w:tabs>
          <w:tab w:val="clear" w:pos="1440"/>
          <w:tab w:val="clear" w:pos="3060"/>
        </w:tabs>
        <w:spacing w:before="120" w:after="120"/>
        <w:rPr>
          <w:snapToGrid w:val="0"/>
          <w:szCs w:val="24"/>
          <w:lang w:val="es-ES_tradnl"/>
        </w:rPr>
      </w:pPr>
      <w:r w:rsidRPr="00372E90">
        <w:rPr>
          <w:szCs w:val="24"/>
          <w:lang w:val="es-ES_tradnl"/>
        </w:rPr>
        <w:t xml:space="preserve">Informe </w:t>
      </w:r>
      <w:r w:rsidR="0060277C">
        <w:rPr>
          <w:szCs w:val="24"/>
          <w:lang w:val="es-ES_tradnl"/>
        </w:rPr>
        <w:t>Final</w:t>
      </w:r>
    </w:p>
    <w:p w:rsidR="000A4A10" w:rsidRPr="00372E90" w:rsidRDefault="000A4A10" w:rsidP="009D6365">
      <w:pPr>
        <w:jc w:val="center"/>
        <w:rPr>
          <w:rFonts w:ascii="Times New Roman" w:hAnsi="Times New Roman" w:cs="Times New Roman"/>
          <w:sz w:val="24"/>
          <w:szCs w:val="24"/>
          <w:lang w:val="es-ES_tradnl"/>
        </w:rPr>
      </w:pPr>
    </w:p>
    <w:p w:rsidR="00B6260E" w:rsidRPr="00372E90" w:rsidRDefault="00B6260E" w:rsidP="0060277C">
      <w:pPr>
        <w:rPr>
          <w:rFonts w:ascii="Times New Roman" w:hAnsi="Times New Roman" w:cs="Times New Roman"/>
          <w:sz w:val="24"/>
          <w:szCs w:val="24"/>
          <w:lang w:val="es-ES_tradnl"/>
        </w:rPr>
      </w:pPr>
    </w:p>
    <w:p w:rsidR="00B6260E" w:rsidRPr="00372E90" w:rsidRDefault="00B6260E" w:rsidP="009D6365">
      <w:pPr>
        <w:jc w:val="center"/>
        <w:rPr>
          <w:rFonts w:ascii="Times New Roman" w:hAnsi="Times New Roman" w:cs="Times New Roman"/>
          <w:sz w:val="24"/>
          <w:szCs w:val="24"/>
          <w:lang w:val="es-ES_tradnl"/>
        </w:rPr>
      </w:pPr>
    </w:p>
    <w:p w:rsidR="00B6260E" w:rsidRPr="00372E90" w:rsidRDefault="00B6260E" w:rsidP="009D6365">
      <w:pPr>
        <w:jc w:val="center"/>
        <w:rPr>
          <w:rFonts w:ascii="Times New Roman" w:hAnsi="Times New Roman" w:cs="Times New Roman"/>
          <w:sz w:val="24"/>
          <w:szCs w:val="24"/>
          <w:lang w:val="es-ES_tradnl"/>
        </w:rPr>
      </w:pPr>
    </w:p>
    <w:p w:rsidR="00FE24E2" w:rsidRPr="00372E90" w:rsidRDefault="00FE24E2" w:rsidP="009D6365">
      <w:pPr>
        <w:jc w:val="center"/>
        <w:rPr>
          <w:rFonts w:ascii="Times New Roman" w:hAnsi="Times New Roman" w:cs="Times New Roman"/>
          <w:sz w:val="24"/>
          <w:szCs w:val="24"/>
        </w:rPr>
      </w:pPr>
      <w:r w:rsidRPr="00372E90">
        <w:rPr>
          <w:rFonts w:ascii="Times New Roman" w:hAnsi="Times New Roman" w:cs="Times New Roman"/>
          <w:sz w:val="24"/>
          <w:szCs w:val="24"/>
        </w:rPr>
        <w:t>Preparado por:</w:t>
      </w:r>
    </w:p>
    <w:p w:rsidR="00FE24E2" w:rsidRPr="00372E90" w:rsidRDefault="00FE24E2" w:rsidP="009D6365">
      <w:pPr>
        <w:jc w:val="center"/>
        <w:rPr>
          <w:rFonts w:ascii="Times New Roman" w:hAnsi="Times New Roman" w:cs="Times New Roman"/>
          <w:sz w:val="24"/>
          <w:szCs w:val="24"/>
        </w:rPr>
      </w:pPr>
    </w:p>
    <w:p w:rsidR="003845C3" w:rsidRPr="00372E90" w:rsidRDefault="00FE24E2" w:rsidP="009D6365">
      <w:pPr>
        <w:jc w:val="center"/>
        <w:rPr>
          <w:rFonts w:ascii="Times New Roman" w:hAnsi="Times New Roman" w:cs="Times New Roman"/>
          <w:sz w:val="24"/>
          <w:szCs w:val="24"/>
        </w:rPr>
      </w:pPr>
      <w:r w:rsidRPr="00372E90">
        <w:rPr>
          <w:rFonts w:ascii="Times New Roman" w:hAnsi="Times New Roman" w:cs="Times New Roman"/>
          <w:sz w:val="24"/>
          <w:szCs w:val="24"/>
        </w:rPr>
        <w:t>Ana María Torres</w:t>
      </w:r>
    </w:p>
    <w:p w:rsidR="0060277C" w:rsidRDefault="0060277C" w:rsidP="009D6365">
      <w:pPr>
        <w:jc w:val="center"/>
        <w:rPr>
          <w:rFonts w:ascii="Times New Roman" w:hAnsi="Times New Roman" w:cs="Times New Roman"/>
          <w:sz w:val="24"/>
          <w:szCs w:val="24"/>
        </w:rPr>
      </w:pPr>
    </w:p>
    <w:p w:rsidR="0060277C" w:rsidRDefault="0060277C" w:rsidP="009D6365">
      <w:pPr>
        <w:jc w:val="center"/>
        <w:rPr>
          <w:rFonts w:ascii="Times New Roman" w:hAnsi="Times New Roman" w:cs="Times New Roman"/>
          <w:sz w:val="24"/>
          <w:szCs w:val="24"/>
        </w:rPr>
      </w:pPr>
      <w:r>
        <w:rPr>
          <w:rFonts w:ascii="Times New Roman" w:hAnsi="Times New Roman" w:cs="Times New Roman"/>
          <w:sz w:val="24"/>
          <w:szCs w:val="24"/>
        </w:rPr>
        <w:t>Con apoyo de:</w:t>
      </w:r>
    </w:p>
    <w:p w:rsidR="0060277C" w:rsidRDefault="0060277C" w:rsidP="009D6365">
      <w:pPr>
        <w:jc w:val="center"/>
        <w:rPr>
          <w:rFonts w:ascii="Times New Roman" w:hAnsi="Times New Roman" w:cs="Times New Roman"/>
          <w:sz w:val="24"/>
          <w:szCs w:val="24"/>
        </w:rPr>
      </w:pPr>
    </w:p>
    <w:p w:rsidR="0060277C" w:rsidRDefault="0060277C" w:rsidP="009D6365">
      <w:pPr>
        <w:jc w:val="center"/>
        <w:rPr>
          <w:rFonts w:ascii="Times New Roman" w:hAnsi="Times New Roman" w:cs="Times New Roman"/>
          <w:sz w:val="24"/>
          <w:szCs w:val="24"/>
        </w:rPr>
      </w:pPr>
      <w:r>
        <w:rPr>
          <w:rFonts w:ascii="Times New Roman" w:hAnsi="Times New Roman" w:cs="Times New Roman"/>
          <w:sz w:val="24"/>
          <w:szCs w:val="24"/>
        </w:rPr>
        <w:t xml:space="preserve"> Lina Salazar</w:t>
      </w:r>
    </w:p>
    <w:p w:rsidR="00FE24E2" w:rsidRPr="00372E90" w:rsidRDefault="0060277C" w:rsidP="009D6365">
      <w:pPr>
        <w:jc w:val="center"/>
        <w:rPr>
          <w:rFonts w:ascii="Times New Roman" w:hAnsi="Times New Roman" w:cs="Times New Roman"/>
          <w:sz w:val="24"/>
          <w:szCs w:val="24"/>
        </w:rPr>
      </w:pPr>
      <w:r>
        <w:rPr>
          <w:rFonts w:ascii="Times New Roman" w:hAnsi="Times New Roman" w:cs="Times New Roman"/>
          <w:sz w:val="24"/>
          <w:szCs w:val="24"/>
        </w:rPr>
        <w:t>Gines Suarez</w:t>
      </w:r>
    </w:p>
    <w:p w:rsidR="001E70F2" w:rsidRPr="00372E90" w:rsidRDefault="001E70F2"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B6260E" w:rsidRPr="00372E90" w:rsidRDefault="00B6260E" w:rsidP="009D6365">
      <w:pPr>
        <w:jc w:val="center"/>
        <w:rPr>
          <w:rFonts w:ascii="Times New Roman" w:hAnsi="Times New Roman" w:cs="Times New Roman"/>
          <w:sz w:val="24"/>
          <w:szCs w:val="24"/>
        </w:rPr>
      </w:pPr>
    </w:p>
    <w:p w:rsidR="00FE24E2" w:rsidRPr="00372E90" w:rsidRDefault="00F8730D" w:rsidP="006D1A6A">
      <w:pPr>
        <w:jc w:val="center"/>
        <w:rPr>
          <w:rFonts w:ascii="Times New Roman" w:hAnsi="Times New Roman" w:cs="Times New Roman"/>
          <w:sz w:val="24"/>
          <w:szCs w:val="24"/>
        </w:rPr>
      </w:pPr>
      <w:r w:rsidRPr="00143C50">
        <w:rPr>
          <w:rFonts w:ascii="Times New Roman" w:hAnsi="Times New Roman" w:cs="Times New Roman"/>
          <w:sz w:val="24"/>
          <w:szCs w:val="24"/>
        </w:rPr>
        <w:t>Febrero</w:t>
      </w:r>
      <w:r w:rsidR="000904E6" w:rsidRPr="00143C50">
        <w:rPr>
          <w:rFonts w:ascii="Times New Roman" w:hAnsi="Times New Roman" w:cs="Times New Roman"/>
          <w:sz w:val="24"/>
          <w:szCs w:val="24"/>
        </w:rPr>
        <w:t xml:space="preserve"> </w:t>
      </w:r>
      <w:r w:rsidR="00307BDA" w:rsidRPr="00143C50">
        <w:rPr>
          <w:rFonts w:ascii="Times New Roman" w:hAnsi="Times New Roman" w:cs="Times New Roman"/>
          <w:sz w:val="24"/>
          <w:szCs w:val="24"/>
        </w:rPr>
        <w:t>de 201</w:t>
      </w:r>
      <w:r w:rsidRPr="00143C50">
        <w:rPr>
          <w:rFonts w:ascii="Times New Roman" w:hAnsi="Times New Roman" w:cs="Times New Roman"/>
          <w:sz w:val="24"/>
          <w:szCs w:val="24"/>
        </w:rPr>
        <w:t>4</w:t>
      </w:r>
      <w:r w:rsidR="00FE24E2" w:rsidRPr="00372E90">
        <w:rPr>
          <w:rFonts w:ascii="Times New Roman" w:hAnsi="Times New Roman" w:cs="Times New Roman"/>
          <w:sz w:val="24"/>
          <w:szCs w:val="24"/>
        </w:rPr>
        <w:br w:type="page"/>
      </w:r>
    </w:p>
    <w:p w:rsidR="00661E39" w:rsidRPr="00372E90" w:rsidRDefault="00661E39" w:rsidP="009D6365">
      <w:pPr>
        <w:pStyle w:val="Heading1"/>
        <w:spacing w:before="0"/>
        <w:rPr>
          <w:rFonts w:ascii="Times New Roman" w:hAnsi="Times New Roman" w:cs="Times New Roman"/>
          <w:color w:val="auto"/>
          <w:sz w:val="24"/>
          <w:szCs w:val="24"/>
        </w:rPr>
      </w:pPr>
      <w:bookmarkStart w:id="0" w:name="_Toc328838029"/>
      <w:bookmarkStart w:id="1" w:name="_Toc349495905"/>
      <w:bookmarkStart w:id="2" w:name="_Toc247892450"/>
      <w:r w:rsidRPr="00372E90">
        <w:rPr>
          <w:rFonts w:ascii="Times New Roman" w:hAnsi="Times New Roman" w:cs="Times New Roman"/>
          <w:color w:val="auto"/>
          <w:sz w:val="24"/>
          <w:szCs w:val="24"/>
        </w:rPr>
        <w:lastRenderedPageBreak/>
        <w:t>SIGLAS EMPLEADAS EN ESTE DOCUMENTO</w:t>
      </w:r>
      <w:bookmarkEnd w:id="0"/>
      <w:bookmarkEnd w:id="1"/>
      <w:bookmarkEnd w:id="2"/>
    </w:p>
    <w:p w:rsidR="00661E39" w:rsidRPr="00372E90" w:rsidRDefault="00661E39" w:rsidP="009D6365">
      <w:pPr>
        <w:rPr>
          <w:rFonts w:ascii="Times New Roman" w:hAnsi="Times New Roman" w:cs="Times New Roman"/>
          <w:sz w:val="24"/>
          <w:szCs w:val="24"/>
        </w:rPr>
      </w:pPr>
    </w:p>
    <w:p w:rsidR="00661E39" w:rsidRPr="00372E90" w:rsidRDefault="00661E39" w:rsidP="009D636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26"/>
        <w:gridCol w:w="7452"/>
      </w:tblGrid>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ACE</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Análisis Costo Efectividad</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BID</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Banco Interamericano de Desarrollo</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BM</w:t>
            </w:r>
          </w:p>
        </w:tc>
        <w:tc>
          <w:tcPr>
            <w:tcW w:w="7452" w:type="dxa"/>
          </w:tcPr>
          <w:p w:rsidR="00661E39" w:rsidRPr="00372E90" w:rsidRDefault="00661E39"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Banco Mundial</w:t>
            </w:r>
          </w:p>
        </w:tc>
      </w:tr>
      <w:tr w:rsidR="007B180C" w:rsidRPr="00372E90">
        <w:tc>
          <w:tcPr>
            <w:tcW w:w="1526" w:type="dxa"/>
          </w:tcPr>
          <w:p w:rsidR="007B180C" w:rsidRPr="00372E90" w:rsidRDefault="007B180C" w:rsidP="009D6365">
            <w:pPr>
              <w:rPr>
                <w:rFonts w:ascii="Times New Roman" w:hAnsi="Times New Roman" w:cs="Times New Roman"/>
                <w:sz w:val="24"/>
                <w:szCs w:val="24"/>
              </w:rPr>
            </w:pPr>
            <w:r w:rsidRPr="00372E90">
              <w:rPr>
                <w:rFonts w:ascii="Times New Roman" w:hAnsi="Times New Roman" w:cs="Times New Roman"/>
                <w:sz w:val="24"/>
                <w:szCs w:val="24"/>
              </w:rPr>
              <w:t>CAF</w:t>
            </w:r>
          </w:p>
        </w:tc>
        <w:tc>
          <w:tcPr>
            <w:tcW w:w="7452" w:type="dxa"/>
          </w:tcPr>
          <w:p w:rsidR="007B180C" w:rsidRPr="00372E90" w:rsidRDefault="007B180C" w:rsidP="009D6365">
            <w:p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Corporación Andina de Fomento</w:t>
            </w:r>
          </w:p>
        </w:tc>
      </w:tr>
      <w:tr w:rsidR="00661E39" w:rsidRPr="00372E90">
        <w:tc>
          <w:tcPr>
            <w:tcW w:w="1526" w:type="dxa"/>
          </w:tcPr>
          <w:p w:rsidR="00661E39" w:rsidRPr="00372E90" w:rsidRDefault="00361187" w:rsidP="009D6365">
            <w:pPr>
              <w:rPr>
                <w:rFonts w:ascii="Times New Roman" w:hAnsi="Times New Roman" w:cs="Times New Roman"/>
                <w:sz w:val="24"/>
                <w:szCs w:val="24"/>
              </w:rPr>
            </w:pPr>
            <w:r>
              <w:rPr>
                <w:rFonts w:ascii="Times New Roman" w:hAnsi="Times New Roman" w:cs="Times New Roman"/>
                <w:sz w:val="24"/>
                <w:szCs w:val="24"/>
              </w:rPr>
              <w:t xml:space="preserve">DPL con </w:t>
            </w:r>
            <w:r w:rsidR="00661E39" w:rsidRPr="00372E90">
              <w:rPr>
                <w:rFonts w:ascii="Times New Roman" w:hAnsi="Times New Roman" w:cs="Times New Roman"/>
                <w:sz w:val="24"/>
                <w:szCs w:val="24"/>
              </w:rPr>
              <w:t>CAT DDO</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bCs/>
                <w:sz w:val="24"/>
                <w:szCs w:val="24"/>
                <w:lang w:val="es-CO"/>
              </w:rPr>
              <w:t>Instrumento para Políticas de Desarrollo con Opción de Desembolso Diferido ante el Riesgo de Catástrofes</w:t>
            </w:r>
          </w:p>
        </w:tc>
      </w:tr>
      <w:tr w:rsidR="00661E39" w:rsidRPr="00372E90">
        <w:tc>
          <w:tcPr>
            <w:tcW w:w="1526" w:type="dxa"/>
          </w:tcPr>
          <w:p w:rsidR="00661E39" w:rsidRPr="00372E90" w:rsidRDefault="00661E39" w:rsidP="009D6365">
            <w:pPr>
              <w:rPr>
                <w:rFonts w:ascii="Times New Roman" w:hAnsi="Times New Roman" w:cs="Times New Roman"/>
                <w:sz w:val="24"/>
                <w:szCs w:val="24"/>
              </w:rPr>
            </w:pPr>
            <w:proofErr w:type="spellStart"/>
            <w:r w:rsidRPr="00372E90">
              <w:rPr>
                <w:rFonts w:ascii="Times New Roman" w:hAnsi="Times New Roman" w:cs="Times New Roman"/>
                <w:sz w:val="24"/>
                <w:szCs w:val="24"/>
              </w:rPr>
              <w:t>GdP</w:t>
            </w:r>
            <w:proofErr w:type="spellEnd"/>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Gobierno de Perú</w:t>
            </w:r>
          </w:p>
        </w:tc>
      </w:tr>
      <w:tr w:rsidR="008A7D95" w:rsidRPr="00372E90">
        <w:tc>
          <w:tcPr>
            <w:tcW w:w="1526" w:type="dxa"/>
          </w:tcPr>
          <w:p w:rsidR="008A7D95" w:rsidRPr="00372E90" w:rsidRDefault="008A7D95" w:rsidP="009D6365">
            <w:pPr>
              <w:rPr>
                <w:rFonts w:ascii="Times New Roman" w:hAnsi="Times New Roman" w:cs="Times New Roman"/>
                <w:sz w:val="24"/>
                <w:szCs w:val="24"/>
              </w:rPr>
            </w:pPr>
            <w:r w:rsidRPr="00372E90">
              <w:rPr>
                <w:rFonts w:ascii="Times New Roman" w:hAnsi="Times New Roman" w:cs="Times New Roman"/>
                <w:sz w:val="24"/>
                <w:szCs w:val="24"/>
              </w:rPr>
              <w:t>FEF</w:t>
            </w:r>
          </w:p>
        </w:tc>
        <w:tc>
          <w:tcPr>
            <w:tcW w:w="7452" w:type="dxa"/>
          </w:tcPr>
          <w:p w:rsidR="008A7D95" w:rsidRPr="00372E90" w:rsidRDefault="008A7D95" w:rsidP="009D6365">
            <w:pPr>
              <w:rPr>
                <w:rFonts w:ascii="Times New Roman" w:hAnsi="Times New Roman" w:cs="Times New Roman"/>
                <w:sz w:val="24"/>
                <w:szCs w:val="24"/>
              </w:rPr>
            </w:pPr>
            <w:r w:rsidRPr="00372E90">
              <w:rPr>
                <w:rFonts w:ascii="Times New Roman" w:hAnsi="Times New Roman" w:cs="Times New Roman"/>
                <w:sz w:val="24"/>
                <w:szCs w:val="24"/>
              </w:rPr>
              <w:t>Fondo de Estabilización Fiscal</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GRD</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Gestión del Riesgo de Desastres</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MEF</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Ministerio de Economía y Finanzas</w:t>
            </w:r>
          </w:p>
        </w:tc>
      </w:tr>
      <w:tr w:rsidR="00C56F54" w:rsidRPr="00372E90">
        <w:tc>
          <w:tcPr>
            <w:tcW w:w="1526" w:type="dxa"/>
          </w:tcPr>
          <w:p w:rsidR="00C56F54" w:rsidRPr="00372E90" w:rsidRDefault="00C56F54" w:rsidP="009D6365">
            <w:pPr>
              <w:rPr>
                <w:rFonts w:ascii="Times New Roman" w:hAnsi="Times New Roman" w:cs="Times New Roman"/>
                <w:sz w:val="24"/>
                <w:szCs w:val="24"/>
              </w:rPr>
            </w:pPr>
            <w:r w:rsidRPr="00372E90">
              <w:rPr>
                <w:rFonts w:ascii="Times New Roman" w:hAnsi="Times New Roman" w:cs="Times New Roman"/>
                <w:sz w:val="24"/>
                <w:szCs w:val="24"/>
              </w:rPr>
              <w:t>MMMR</w:t>
            </w:r>
          </w:p>
        </w:tc>
        <w:tc>
          <w:tcPr>
            <w:tcW w:w="7452" w:type="dxa"/>
          </w:tcPr>
          <w:p w:rsidR="00C56F54" w:rsidRPr="00372E90" w:rsidRDefault="00C56F54" w:rsidP="009D6365">
            <w:pPr>
              <w:rPr>
                <w:rFonts w:ascii="Times New Roman" w:hAnsi="Times New Roman" w:cs="Times New Roman"/>
                <w:sz w:val="24"/>
                <w:szCs w:val="24"/>
              </w:rPr>
            </w:pPr>
            <w:r w:rsidRPr="00372E90">
              <w:rPr>
                <w:rFonts w:ascii="Times New Roman" w:hAnsi="Times New Roman" w:cs="Times New Roman"/>
                <w:sz w:val="24"/>
                <w:szCs w:val="24"/>
              </w:rPr>
              <w:t>Marco Macroeconómico Multianual Revisado 2014-2016</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PIB</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Producto Interno Bruto</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PBP</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Préstamos Programáticos de Apoyo a Reformas de Política</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Programa</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El Programa de Reducción de Vulnerabilidad por Desastres Naturales y Cambio Climático III</w:t>
            </w:r>
            <w:r w:rsidRPr="00372E90">
              <w:rPr>
                <w:rFonts w:ascii="Times New Roman" w:hAnsi="Times New Roman" w:cs="Times New Roman"/>
                <w:sz w:val="24"/>
                <w:szCs w:val="24"/>
              </w:rPr>
              <w:tab/>
            </w:r>
          </w:p>
        </w:tc>
      </w:tr>
      <w:tr w:rsidR="004A5161" w:rsidRPr="00372E90">
        <w:tc>
          <w:tcPr>
            <w:tcW w:w="1526" w:type="dxa"/>
          </w:tcPr>
          <w:p w:rsidR="004A5161" w:rsidRPr="00372E90" w:rsidRDefault="004A5161" w:rsidP="009D6365">
            <w:pPr>
              <w:rPr>
                <w:rFonts w:ascii="Times New Roman" w:hAnsi="Times New Roman" w:cs="Times New Roman"/>
                <w:sz w:val="24"/>
                <w:szCs w:val="24"/>
              </w:rPr>
            </w:pPr>
            <w:r w:rsidRPr="00372E90">
              <w:rPr>
                <w:rFonts w:ascii="Times New Roman" w:hAnsi="Times New Roman" w:cs="Times New Roman"/>
                <w:sz w:val="24"/>
                <w:szCs w:val="24"/>
              </w:rPr>
              <w:t>PPR</w:t>
            </w:r>
          </w:p>
        </w:tc>
        <w:tc>
          <w:tcPr>
            <w:tcW w:w="7452" w:type="dxa"/>
          </w:tcPr>
          <w:p w:rsidR="004A5161" w:rsidRPr="00372E90" w:rsidRDefault="004A5161" w:rsidP="009D6365">
            <w:pPr>
              <w:rPr>
                <w:rFonts w:ascii="Times New Roman" w:hAnsi="Times New Roman" w:cs="Times New Roman"/>
                <w:sz w:val="24"/>
                <w:szCs w:val="24"/>
              </w:rPr>
            </w:pPr>
            <w:r w:rsidRPr="00372E90">
              <w:rPr>
                <w:rFonts w:ascii="Times New Roman" w:hAnsi="Times New Roman" w:cs="Times New Roman"/>
                <w:sz w:val="24"/>
                <w:szCs w:val="24"/>
              </w:rPr>
              <w:t xml:space="preserve">Programa Presupuestal Estratégico </w:t>
            </w:r>
          </w:p>
        </w:tc>
      </w:tr>
      <w:tr w:rsidR="00661E39" w:rsidRPr="00372E90">
        <w:tc>
          <w:tcPr>
            <w:tcW w:w="1526"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TIR</w:t>
            </w:r>
          </w:p>
        </w:tc>
        <w:tc>
          <w:tcPr>
            <w:tcW w:w="7452" w:type="dxa"/>
          </w:tcPr>
          <w:p w:rsidR="00661E39" w:rsidRPr="00372E90" w:rsidRDefault="00661E39" w:rsidP="009D6365">
            <w:pPr>
              <w:rPr>
                <w:rFonts w:ascii="Times New Roman" w:hAnsi="Times New Roman" w:cs="Times New Roman"/>
                <w:sz w:val="24"/>
                <w:szCs w:val="24"/>
              </w:rPr>
            </w:pPr>
            <w:r w:rsidRPr="00372E90">
              <w:rPr>
                <w:rFonts w:ascii="Times New Roman" w:hAnsi="Times New Roman" w:cs="Times New Roman"/>
                <w:sz w:val="24"/>
                <w:szCs w:val="24"/>
              </w:rPr>
              <w:t>Tasa Interna de Retorno</w:t>
            </w:r>
          </w:p>
        </w:tc>
      </w:tr>
    </w:tbl>
    <w:p w:rsidR="00661E39" w:rsidRPr="00372E90" w:rsidRDefault="00661E39" w:rsidP="009D6365">
      <w:pPr>
        <w:rPr>
          <w:rFonts w:ascii="Times New Roman" w:hAnsi="Times New Roman" w:cs="Times New Roman"/>
          <w:i/>
          <w:sz w:val="24"/>
          <w:szCs w:val="24"/>
        </w:rPr>
      </w:pPr>
    </w:p>
    <w:p w:rsidR="00661E39" w:rsidRPr="00372E90" w:rsidRDefault="00661E39" w:rsidP="009D6365">
      <w:pPr>
        <w:rPr>
          <w:rFonts w:ascii="Times New Roman" w:hAnsi="Times New Roman" w:cs="Times New Roman"/>
          <w:i/>
          <w:sz w:val="24"/>
          <w:szCs w:val="24"/>
        </w:rPr>
      </w:pPr>
      <w:r w:rsidRPr="00372E90">
        <w:rPr>
          <w:rFonts w:ascii="Times New Roman" w:hAnsi="Times New Roman" w:cs="Times New Roman"/>
          <w:i/>
          <w:sz w:val="24"/>
          <w:szCs w:val="24"/>
        </w:rPr>
        <w:br w:type="page"/>
      </w:r>
    </w:p>
    <w:p w:rsidR="00661E39" w:rsidRPr="00372E90" w:rsidRDefault="00661E39" w:rsidP="009D6365">
      <w:pPr>
        <w:rPr>
          <w:rFonts w:ascii="Times New Roman" w:hAnsi="Times New Roman" w:cs="Times New Roman"/>
          <w:i/>
          <w:sz w:val="24"/>
          <w:szCs w:val="24"/>
        </w:rPr>
      </w:pPr>
    </w:p>
    <w:p w:rsidR="00661E39" w:rsidRPr="00372E90" w:rsidRDefault="00661E39" w:rsidP="009D6365">
      <w:pPr>
        <w:pStyle w:val="Heading1"/>
        <w:spacing w:before="0"/>
        <w:ind w:left="1080"/>
        <w:rPr>
          <w:rFonts w:ascii="Times New Roman" w:hAnsi="Times New Roman" w:cs="Times New Roman"/>
          <w:bCs w:val="0"/>
          <w:color w:val="auto"/>
          <w:sz w:val="24"/>
          <w:szCs w:val="24"/>
          <w:lang w:val="es-CO"/>
        </w:rPr>
      </w:pPr>
    </w:p>
    <w:p w:rsidR="00661E39" w:rsidRPr="00372E90" w:rsidRDefault="00661E39" w:rsidP="009D6365">
      <w:pPr>
        <w:pStyle w:val="Heading1"/>
        <w:spacing w:before="0"/>
        <w:ind w:left="1080"/>
        <w:rPr>
          <w:rFonts w:ascii="Times New Roman" w:hAnsi="Times New Roman" w:cs="Times New Roman"/>
          <w:bCs w:val="0"/>
          <w:color w:val="auto"/>
          <w:sz w:val="24"/>
          <w:szCs w:val="24"/>
          <w:lang w:val="es-CO"/>
        </w:rPr>
      </w:pPr>
      <w:bookmarkStart w:id="3" w:name="_Toc247892451"/>
      <w:r w:rsidRPr="00372E90">
        <w:rPr>
          <w:rFonts w:ascii="Times New Roman" w:hAnsi="Times New Roman" w:cs="Times New Roman"/>
          <w:bCs w:val="0"/>
          <w:color w:val="auto"/>
          <w:sz w:val="24"/>
          <w:szCs w:val="24"/>
          <w:lang w:val="es-CO"/>
        </w:rPr>
        <w:t>Tabla de Contenido</w:t>
      </w:r>
      <w:bookmarkEnd w:id="3"/>
    </w:p>
    <w:p w:rsidR="00661E39" w:rsidRPr="00372E90" w:rsidRDefault="00661E39" w:rsidP="009D6365">
      <w:pPr>
        <w:rPr>
          <w:lang w:val="es-CO"/>
        </w:rPr>
      </w:pPr>
    </w:p>
    <w:tbl>
      <w:tblPr>
        <w:tblStyle w:val="TableGrid"/>
        <w:tblW w:w="0" w:type="auto"/>
        <w:tblLook w:val="00A0" w:firstRow="1" w:lastRow="0" w:firstColumn="1" w:lastColumn="0" w:noHBand="0" w:noVBand="0"/>
      </w:tblPr>
      <w:tblGrid>
        <w:gridCol w:w="7905"/>
        <w:gridCol w:w="1073"/>
      </w:tblGrid>
      <w:tr w:rsidR="00746CE3">
        <w:tc>
          <w:tcPr>
            <w:tcW w:w="7905" w:type="dxa"/>
          </w:tcPr>
          <w:p w:rsidR="00746CE3" w:rsidRPr="00C1176A" w:rsidRDefault="00746CE3" w:rsidP="009D6365">
            <w:pPr>
              <w:rPr>
                <w:rFonts w:ascii="Times New Roman" w:hAnsi="Times New Roman" w:cs="Times New Roman"/>
                <w:noProof/>
              </w:rPr>
            </w:pPr>
            <w:r>
              <w:rPr>
                <w:rFonts w:ascii="Times New Roman" w:hAnsi="Times New Roman" w:cs="Times New Roman"/>
                <w:noProof/>
              </w:rPr>
              <w:t>Resumen Ejecutivo</w:t>
            </w:r>
          </w:p>
        </w:tc>
        <w:tc>
          <w:tcPr>
            <w:tcW w:w="1073" w:type="dxa"/>
          </w:tcPr>
          <w:p w:rsidR="00746CE3" w:rsidRDefault="008A50CF" w:rsidP="009D6365">
            <w:pPr>
              <w:rPr>
                <w:lang w:val="es-CO"/>
              </w:rPr>
            </w:pPr>
            <w:r>
              <w:rPr>
                <w:lang w:val="es-CO"/>
              </w:rPr>
              <w:t>4</w:t>
            </w:r>
          </w:p>
        </w:tc>
      </w:tr>
      <w:tr w:rsidR="00972515">
        <w:tc>
          <w:tcPr>
            <w:tcW w:w="7905" w:type="dxa"/>
          </w:tcPr>
          <w:p w:rsidR="00972515" w:rsidRDefault="00972515" w:rsidP="009D6365">
            <w:pPr>
              <w:rPr>
                <w:lang w:val="es-CO"/>
              </w:rPr>
            </w:pPr>
            <w:r w:rsidRPr="00C1176A">
              <w:rPr>
                <w:rFonts w:ascii="Times New Roman" w:hAnsi="Times New Roman" w:cs="Times New Roman"/>
                <w:noProof/>
              </w:rPr>
              <w:t>Introducción</w:t>
            </w:r>
          </w:p>
        </w:tc>
        <w:tc>
          <w:tcPr>
            <w:tcW w:w="1073" w:type="dxa"/>
          </w:tcPr>
          <w:p w:rsidR="00972515" w:rsidRDefault="008F5680" w:rsidP="009D6365">
            <w:pPr>
              <w:rPr>
                <w:lang w:val="es-CO"/>
              </w:rPr>
            </w:pPr>
            <w:r>
              <w:rPr>
                <w:lang w:val="es-CO"/>
              </w:rPr>
              <w:t>6</w:t>
            </w:r>
          </w:p>
        </w:tc>
      </w:tr>
      <w:tr w:rsidR="00972515">
        <w:tc>
          <w:tcPr>
            <w:tcW w:w="7905" w:type="dxa"/>
          </w:tcPr>
          <w:p w:rsidR="00972515" w:rsidRDefault="00972515" w:rsidP="009D6365">
            <w:pPr>
              <w:rPr>
                <w:lang w:val="es-CO"/>
              </w:rPr>
            </w:pPr>
            <w:r w:rsidRPr="00C1176A">
              <w:rPr>
                <w:rFonts w:ascii="Times New Roman" w:hAnsi="Times New Roman" w:cs="Times New Roman"/>
                <w:noProof/>
              </w:rPr>
              <w:t>Metodología para el Análisis Económico del Eje de Gestión Financiera de Riesgos del Componente de Desarrollo de Instrumentos y de Capacidades de Gestión Sectorial y Territorial en la Situación sin PBP y en la Situación con PBP</w:t>
            </w:r>
          </w:p>
        </w:tc>
        <w:tc>
          <w:tcPr>
            <w:tcW w:w="1073" w:type="dxa"/>
          </w:tcPr>
          <w:p w:rsidR="00972515" w:rsidRDefault="008F5680" w:rsidP="009D6365">
            <w:pPr>
              <w:rPr>
                <w:lang w:val="es-CO"/>
              </w:rPr>
            </w:pPr>
            <w:r>
              <w:rPr>
                <w:lang w:val="es-CO"/>
              </w:rPr>
              <w:t>8</w:t>
            </w:r>
          </w:p>
        </w:tc>
      </w:tr>
      <w:tr w:rsidR="00972515">
        <w:tc>
          <w:tcPr>
            <w:tcW w:w="7905" w:type="dxa"/>
          </w:tcPr>
          <w:p w:rsidR="00972515" w:rsidRDefault="00972515" w:rsidP="009D6365">
            <w:pPr>
              <w:rPr>
                <w:lang w:val="es-CO"/>
              </w:rPr>
            </w:pPr>
            <w:r w:rsidRPr="00C1176A">
              <w:rPr>
                <w:rFonts w:ascii="Times New Roman" w:hAnsi="Times New Roman" w:cs="Times New Roman"/>
                <w:noProof/>
              </w:rPr>
              <w:t>Estrategia de Gestión Financiera con y sin PBP y Beneficios y Costos Asociados</w:t>
            </w:r>
          </w:p>
        </w:tc>
        <w:tc>
          <w:tcPr>
            <w:tcW w:w="1073" w:type="dxa"/>
          </w:tcPr>
          <w:p w:rsidR="00972515" w:rsidRDefault="008A50CF" w:rsidP="009D6365">
            <w:pPr>
              <w:rPr>
                <w:lang w:val="es-CO"/>
              </w:rPr>
            </w:pPr>
            <w:r>
              <w:rPr>
                <w:lang w:val="es-CO"/>
              </w:rPr>
              <w:t>1</w:t>
            </w:r>
            <w:r w:rsidR="008F5680">
              <w:rPr>
                <w:lang w:val="es-CO"/>
              </w:rPr>
              <w:t>6</w:t>
            </w:r>
          </w:p>
        </w:tc>
      </w:tr>
      <w:tr w:rsidR="00972515">
        <w:tc>
          <w:tcPr>
            <w:tcW w:w="7905" w:type="dxa"/>
          </w:tcPr>
          <w:p w:rsidR="00972515" w:rsidRDefault="00746CE3" w:rsidP="009D6365">
            <w:pPr>
              <w:rPr>
                <w:lang w:val="es-CO"/>
              </w:rPr>
            </w:pPr>
            <w:r w:rsidRPr="00C1176A">
              <w:rPr>
                <w:rFonts w:ascii="Times New Roman" w:hAnsi="Times New Roman" w:cs="Times New Roman"/>
                <w:noProof/>
              </w:rPr>
              <w:t>Análisis de los Beneficios y los Costos del eje de Gestión Financiera de Riesgos del componente de Desarrollo de Instrumentos y de Capacidades de Gestión Sectorial y Territorial</w:t>
            </w:r>
          </w:p>
        </w:tc>
        <w:tc>
          <w:tcPr>
            <w:tcW w:w="1073" w:type="dxa"/>
          </w:tcPr>
          <w:p w:rsidR="00972515" w:rsidRDefault="008A50CF" w:rsidP="009D6365">
            <w:pPr>
              <w:rPr>
                <w:lang w:val="es-CO"/>
              </w:rPr>
            </w:pPr>
            <w:r>
              <w:rPr>
                <w:lang w:val="es-CO"/>
              </w:rPr>
              <w:t>2</w:t>
            </w:r>
            <w:r w:rsidR="008F5680">
              <w:rPr>
                <w:lang w:val="es-CO"/>
              </w:rPr>
              <w:t>6</w:t>
            </w:r>
          </w:p>
        </w:tc>
      </w:tr>
      <w:tr w:rsidR="00972515">
        <w:tc>
          <w:tcPr>
            <w:tcW w:w="7905" w:type="dxa"/>
          </w:tcPr>
          <w:p w:rsidR="00972515" w:rsidRDefault="00746CE3" w:rsidP="009D6365">
            <w:pPr>
              <w:rPr>
                <w:lang w:val="es-CO"/>
              </w:rPr>
            </w:pPr>
            <w:r w:rsidRPr="00C1176A">
              <w:rPr>
                <w:rFonts w:ascii="Times New Roman" w:hAnsi="Times New Roman" w:cs="Times New Roman"/>
                <w:noProof/>
              </w:rPr>
              <w:t>Análisis de Sensibilidad</w:t>
            </w:r>
          </w:p>
        </w:tc>
        <w:tc>
          <w:tcPr>
            <w:tcW w:w="1073" w:type="dxa"/>
          </w:tcPr>
          <w:p w:rsidR="00972515" w:rsidRDefault="008A50CF" w:rsidP="009D6365">
            <w:pPr>
              <w:rPr>
                <w:lang w:val="es-CO"/>
              </w:rPr>
            </w:pPr>
            <w:r>
              <w:rPr>
                <w:lang w:val="es-CO"/>
              </w:rPr>
              <w:t>3</w:t>
            </w:r>
            <w:r w:rsidR="008F5680">
              <w:rPr>
                <w:lang w:val="es-CO"/>
              </w:rPr>
              <w:t>9</w:t>
            </w:r>
          </w:p>
        </w:tc>
      </w:tr>
      <w:tr w:rsidR="00972515">
        <w:tc>
          <w:tcPr>
            <w:tcW w:w="7905" w:type="dxa"/>
          </w:tcPr>
          <w:p w:rsidR="00972515" w:rsidRDefault="00746CE3" w:rsidP="009D6365">
            <w:pPr>
              <w:rPr>
                <w:lang w:val="es-CO"/>
              </w:rPr>
            </w:pPr>
            <w:r w:rsidRPr="00C1176A">
              <w:rPr>
                <w:rFonts w:ascii="Times New Roman" w:hAnsi="Times New Roman" w:cs="Times New Roman"/>
                <w:noProof/>
              </w:rPr>
              <w:t>Conclusiones</w:t>
            </w:r>
          </w:p>
        </w:tc>
        <w:tc>
          <w:tcPr>
            <w:tcW w:w="1073" w:type="dxa"/>
          </w:tcPr>
          <w:p w:rsidR="00972515" w:rsidRDefault="008F5680" w:rsidP="009D6365">
            <w:pPr>
              <w:rPr>
                <w:lang w:val="es-CO"/>
              </w:rPr>
            </w:pPr>
            <w:r>
              <w:rPr>
                <w:lang w:val="es-CO"/>
              </w:rPr>
              <w:t>41</w:t>
            </w:r>
          </w:p>
        </w:tc>
      </w:tr>
      <w:tr w:rsidR="00972515">
        <w:tc>
          <w:tcPr>
            <w:tcW w:w="7905" w:type="dxa"/>
          </w:tcPr>
          <w:p w:rsidR="00972515" w:rsidRDefault="00746CE3" w:rsidP="009D6365">
            <w:pPr>
              <w:rPr>
                <w:lang w:val="es-CO"/>
              </w:rPr>
            </w:pPr>
            <w:r w:rsidRPr="00C1176A">
              <w:rPr>
                <w:rFonts w:ascii="Times New Roman" w:hAnsi="Times New Roman" w:cs="Times New Roman"/>
                <w:noProof/>
              </w:rPr>
              <w:t>Bibliografía</w:t>
            </w:r>
          </w:p>
        </w:tc>
        <w:tc>
          <w:tcPr>
            <w:tcW w:w="1073" w:type="dxa"/>
          </w:tcPr>
          <w:p w:rsidR="00972515" w:rsidRDefault="008F5680" w:rsidP="009D6365">
            <w:pPr>
              <w:rPr>
                <w:lang w:val="es-CO"/>
              </w:rPr>
            </w:pPr>
            <w:r>
              <w:rPr>
                <w:lang w:val="es-CO"/>
              </w:rPr>
              <w:t>42</w:t>
            </w:r>
          </w:p>
        </w:tc>
      </w:tr>
    </w:tbl>
    <w:p w:rsidR="00661E39" w:rsidRPr="00372E90" w:rsidRDefault="00661E39" w:rsidP="009D6365">
      <w:pPr>
        <w:rPr>
          <w:lang w:val="es-CO"/>
        </w:rPr>
      </w:pPr>
    </w:p>
    <w:p w:rsidR="00661E39" w:rsidRPr="00372E90" w:rsidRDefault="00661E39" w:rsidP="009D6365">
      <w:pPr>
        <w:rPr>
          <w:lang w:val="es-CO"/>
        </w:rPr>
      </w:pPr>
      <w:r w:rsidRPr="00372E90">
        <w:rPr>
          <w:lang w:val="es-CO"/>
        </w:rPr>
        <w:br w:type="page"/>
      </w:r>
    </w:p>
    <w:p w:rsidR="00661E39" w:rsidRPr="00372E90" w:rsidRDefault="00661E39" w:rsidP="009D6365">
      <w:pPr>
        <w:rPr>
          <w:lang w:val="es-CO"/>
        </w:rPr>
      </w:pPr>
    </w:p>
    <w:p w:rsidR="00661E39" w:rsidRPr="00372E90" w:rsidRDefault="00661E39" w:rsidP="009D6365">
      <w:pPr>
        <w:rPr>
          <w:rFonts w:ascii="Times New Roman" w:hAnsi="Times New Roman" w:cs="Times New Roman"/>
          <w:b/>
          <w:sz w:val="24"/>
          <w:szCs w:val="24"/>
          <w:lang w:val="es-CO"/>
        </w:rPr>
      </w:pPr>
      <w:r w:rsidRPr="00372E90">
        <w:rPr>
          <w:rFonts w:ascii="Times New Roman" w:hAnsi="Times New Roman" w:cs="Times New Roman"/>
          <w:b/>
          <w:sz w:val="24"/>
          <w:szCs w:val="24"/>
          <w:lang w:val="es-CO"/>
        </w:rPr>
        <w:t>Resumen Ejecutivo</w:t>
      </w:r>
    </w:p>
    <w:p w:rsidR="00661E39" w:rsidRPr="00372E90" w:rsidRDefault="00661E39" w:rsidP="009D6365">
      <w:pPr>
        <w:rPr>
          <w:rFonts w:ascii="Times New Roman" w:eastAsiaTheme="majorEastAsia" w:hAnsi="Times New Roman" w:cs="Times New Roman"/>
          <w:b/>
          <w:bCs/>
          <w:sz w:val="24"/>
          <w:szCs w:val="24"/>
          <w:lang w:val="es-ES_tradnl"/>
        </w:rPr>
      </w:pPr>
    </w:p>
    <w:p w:rsidR="00661E39" w:rsidRPr="00372E90" w:rsidRDefault="00661E39" w:rsidP="009D6365">
      <w:pPr>
        <w:rPr>
          <w:rFonts w:ascii="Times New Roman" w:hAnsi="Times New Roman" w:cs="Times New Roman"/>
          <w:sz w:val="24"/>
          <w:szCs w:val="24"/>
          <w:lang w:val="es-ES_tradnl"/>
        </w:rPr>
      </w:pPr>
    </w:p>
    <w:p w:rsidR="00FC39D4" w:rsidRPr="00372E90" w:rsidRDefault="00FC39D4" w:rsidP="00FC39D4">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Como consecuencia de los compromisos adquiridos para el PBP, el Gobierno de Perú ha avanzado  en la implementación de la estrategia para la gestión financiera del riesgo de desastres, soportada en un sólido marco legal e institucional. </w:t>
      </w:r>
    </w:p>
    <w:p w:rsidR="00661E39" w:rsidRPr="00372E90" w:rsidRDefault="00661E39" w:rsidP="009D6365">
      <w:pPr>
        <w:rPr>
          <w:rFonts w:ascii="Times New Roman" w:hAnsi="Times New Roman" w:cs="Times New Roman"/>
          <w:bCs/>
          <w:sz w:val="24"/>
          <w:szCs w:val="24"/>
          <w:lang w:val="es-CO"/>
        </w:rPr>
      </w:pPr>
    </w:p>
    <w:p w:rsidR="00570C62" w:rsidRPr="00372E90" w:rsidRDefault="00570C62" w:rsidP="00570C62">
      <w:pPr>
        <w:spacing w:after="200"/>
        <w:rPr>
          <w:rFonts w:ascii="Times New Roman" w:hAnsi="Times New Roman" w:cs="Times New Roman"/>
          <w:bCs/>
          <w:sz w:val="24"/>
          <w:szCs w:val="24"/>
          <w:lang w:val="es-CO"/>
        </w:rPr>
      </w:pPr>
      <w:r>
        <w:rPr>
          <w:rFonts w:ascii="Times New Roman" w:hAnsi="Times New Roman" w:cs="Times New Roman"/>
          <w:bCs/>
          <w:sz w:val="24"/>
          <w:szCs w:val="24"/>
          <w:lang w:val="es-CO"/>
        </w:rPr>
        <w:t>Para efectos de realizar el análisis económico</w:t>
      </w:r>
      <w:r w:rsidR="007A7BA0">
        <w:rPr>
          <w:rFonts w:ascii="Times New Roman" w:hAnsi="Times New Roman" w:cs="Times New Roman"/>
          <w:bCs/>
          <w:sz w:val="24"/>
          <w:szCs w:val="24"/>
          <w:lang w:val="es-CO"/>
        </w:rPr>
        <w:t xml:space="preserve"> </w:t>
      </w:r>
      <w:r w:rsidR="007A7BA0" w:rsidRPr="00372E90">
        <w:rPr>
          <w:rFonts w:ascii="Times New Roman" w:hAnsi="Times New Roman" w:cs="Times New Roman"/>
          <w:bCs/>
          <w:sz w:val="24"/>
          <w:szCs w:val="24"/>
          <w:lang w:val="es-CO"/>
        </w:rPr>
        <w:t>ex ante del Programa de Reducción de Vulnerabilidad del Estado Ante Desastres III con énfasis en el análisis económico del eje de Gestión Financiera de Riesgos del componente de Desarrollo de Instrumentos y de Capacidades de Gestión Sectorial y Territorial</w:t>
      </w:r>
      <w:r>
        <w:rPr>
          <w:rFonts w:ascii="Times New Roman" w:hAnsi="Times New Roman" w:cs="Times New Roman"/>
          <w:bCs/>
          <w:sz w:val="24"/>
          <w:szCs w:val="24"/>
          <w:lang w:val="es-CO"/>
        </w:rPr>
        <w:t xml:space="preserve">, se comparan  </w:t>
      </w:r>
      <w:r w:rsidRPr="00372E90">
        <w:rPr>
          <w:rFonts w:ascii="Times New Roman" w:hAnsi="Times New Roman" w:cs="Times New Roman"/>
          <w:bCs/>
          <w:sz w:val="24"/>
          <w:szCs w:val="24"/>
          <w:lang w:val="es-ES_tradnl"/>
        </w:rPr>
        <w:t xml:space="preserve">en 2014 los costos que enfrentaría el país </w:t>
      </w:r>
      <w:r w:rsidRPr="00372E90">
        <w:rPr>
          <w:rFonts w:ascii="Times New Roman" w:hAnsi="Times New Roman" w:cs="Times New Roman"/>
          <w:bCs/>
          <w:sz w:val="24"/>
          <w:szCs w:val="24"/>
          <w:lang w:val="es-CO"/>
        </w:rPr>
        <w:t xml:space="preserve">en una situación de ocurrencia de eventos que tienen una probabilidad del 18%, 10% y 2% de presentarse en un lapso de 10 años, en la situación sin </w:t>
      </w:r>
      <w:r w:rsidRPr="00372E90">
        <w:rPr>
          <w:rFonts w:ascii="Times New Roman" w:hAnsi="Times New Roman" w:cs="Times New Roman"/>
          <w:sz w:val="24"/>
          <w:szCs w:val="24"/>
        </w:rPr>
        <w:t>Préstamos Programáticos de Apoyo a Reformas de Política</w:t>
      </w:r>
      <w:r w:rsidRPr="00372E90">
        <w:rPr>
          <w:rFonts w:ascii="Times New Roman" w:hAnsi="Times New Roman" w:cs="Times New Roman"/>
          <w:bCs/>
          <w:sz w:val="24"/>
          <w:szCs w:val="24"/>
          <w:lang w:val="es-CO"/>
        </w:rPr>
        <w:t xml:space="preserve"> (estrategia de gobernabilidad y gestión financiera antes del PBP) y en la situación con </w:t>
      </w:r>
      <w:r w:rsidRPr="00372E90">
        <w:rPr>
          <w:rFonts w:ascii="Times New Roman" w:hAnsi="Times New Roman" w:cs="Times New Roman"/>
          <w:sz w:val="24"/>
          <w:szCs w:val="24"/>
        </w:rPr>
        <w:t>Préstamos Programáticos de Apoyo a Reformas de Política</w:t>
      </w:r>
      <w:r w:rsidRPr="00372E90">
        <w:rPr>
          <w:rFonts w:ascii="Times New Roman" w:hAnsi="Times New Roman" w:cs="Times New Roman"/>
          <w:bCs/>
          <w:sz w:val="24"/>
          <w:szCs w:val="24"/>
          <w:lang w:val="es-CO"/>
        </w:rPr>
        <w:t xml:space="preserve"> (estrategia de gobernabilidad y gestión financiera después del PBP).</w:t>
      </w:r>
      <w:r>
        <w:rPr>
          <w:rFonts w:ascii="Times New Roman" w:hAnsi="Times New Roman" w:cs="Times New Roman"/>
          <w:bCs/>
          <w:sz w:val="24"/>
          <w:szCs w:val="24"/>
          <w:lang w:val="es-CO"/>
        </w:rPr>
        <w:t xml:space="preserve"> L</w:t>
      </w:r>
      <w:r w:rsidRPr="00372E90">
        <w:rPr>
          <w:rFonts w:ascii="Times New Roman" w:hAnsi="Times New Roman" w:cs="Times New Roman"/>
          <w:bCs/>
          <w:sz w:val="24"/>
          <w:szCs w:val="24"/>
          <w:lang w:val="es-CO"/>
        </w:rPr>
        <w:t>a metodología a emplear para realizar dichas comparaciones es el Análisis Costo Efectividad (ACE).</w:t>
      </w:r>
    </w:p>
    <w:p w:rsidR="003303A3" w:rsidRDefault="003303A3" w:rsidP="003303A3">
      <w:pPr>
        <w:rPr>
          <w:rFonts w:ascii="Times New Roman" w:hAnsi="Times New Roman" w:cs="Times New Roman"/>
          <w:bCs/>
          <w:sz w:val="24"/>
          <w:szCs w:val="24"/>
          <w:lang w:val="es-ES_tradnl"/>
        </w:rPr>
      </w:pPr>
      <w:r>
        <w:rPr>
          <w:rFonts w:ascii="Times New Roman" w:eastAsiaTheme="majorEastAsia" w:hAnsi="Times New Roman" w:cs="Times New Roman"/>
          <w:bCs/>
          <w:sz w:val="24"/>
          <w:szCs w:val="24"/>
          <w:lang w:val="es-ES_tradnl"/>
        </w:rPr>
        <w:t>El análisis realizado permite concluir que</w:t>
      </w:r>
      <w:r w:rsidR="00A471D5">
        <w:rPr>
          <w:rFonts w:ascii="Times New Roman" w:eastAsiaTheme="majorEastAsia" w:hAnsi="Times New Roman" w:cs="Times New Roman"/>
          <w:bCs/>
          <w:sz w:val="24"/>
          <w:szCs w:val="24"/>
          <w:lang w:val="es-ES_tradnl"/>
        </w:rPr>
        <w:t xml:space="preserve">, en la situación con proyecto, </w:t>
      </w:r>
      <w:r>
        <w:rPr>
          <w:rFonts w:ascii="Times New Roman" w:eastAsiaTheme="majorEastAsia" w:hAnsi="Times New Roman" w:cs="Times New Roman"/>
          <w:bCs/>
          <w:sz w:val="24"/>
          <w:szCs w:val="24"/>
          <w:lang w:val="es-ES_tradnl"/>
        </w:rPr>
        <w:t xml:space="preserve"> </w:t>
      </w:r>
      <w:r>
        <w:rPr>
          <w:rFonts w:ascii="Times New Roman" w:hAnsi="Times New Roman" w:cs="Times New Roman"/>
          <w:sz w:val="24"/>
          <w:szCs w:val="24"/>
          <w:lang w:val="es-ES_tradnl"/>
        </w:rPr>
        <w:t>e</w:t>
      </w:r>
      <w:r w:rsidRPr="00372E90">
        <w:rPr>
          <w:rFonts w:ascii="Times New Roman" w:hAnsi="Times New Roman" w:cs="Times New Roman"/>
          <w:sz w:val="24"/>
          <w:szCs w:val="24"/>
          <w:lang w:val="es-ES_tradnl"/>
        </w:rPr>
        <w:t xml:space="preserve">n caso de ocurrencia de eventos catastróficos </w:t>
      </w:r>
      <w:r w:rsidRPr="00372E90">
        <w:rPr>
          <w:rFonts w:ascii="Times New Roman" w:hAnsi="Times New Roman" w:cs="Times New Roman"/>
          <w:bCs/>
          <w:sz w:val="24"/>
          <w:szCs w:val="24"/>
          <w:lang w:val="es-CO"/>
        </w:rPr>
        <w:t>que tienen una probabilidad del 18%, 10% y 2% de presentarse en un lapso de 10 años</w:t>
      </w:r>
      <w:r w:rsidRPr="00372E90">
        <w:rPr>
          <w:rFonts w:ascii="Times New Roman" w:hAnsi="Times New Roman" w:cs="Times New Roman"/>
          <w:sz w:val="24"/>
          <w:szCs w:val="24"/>
          <w:lang w:val="es-ES_tradnl"/>
        </w:rPr>
        <w:t xml:space="preserve">, el país tendría los recursos necesarios para </w:t>
      </w:r>
      <w:r w:rsidRPr="00372E90">
        <w:rPr>
          <w:rFonts w:ascii="Times New Roman" w:hAnsi="Times New Roman" w:cs="Times New Roman"/>
          <w:bCs/>
          <w:sz w:val="24"/>
          <w:szCs w:val="24"/>
          <w:lang w:val="es-ES_tradnl"/>
        </w:rPr>
        <w:t xml:space="preserve">atender oportunamente los costos para la atención de la emergencia. </w:t>
      </w:r>
      <w:r w:rsidR="003E11D5">
        <w:rPr>
          <w:rFonts w:ascii="Times New Roman" w:hAnsi="Times New Roman" w:cs="Times New Roman"/>
          <w:bCs/>
          <w:sz w:val="24"/>
          <w:szCs w:val="24"/>
          <w:lang w:val="es-ES_tradnl"/>
        </w:rPr>
        <w:t>Así</w:t>
      </w:r>
      <w:r w:rsidR="00A471D5">
        <w:rPr>
          <w:rFonts w:ascii="Times New Roman" w:hAnsi="Times New Roman" w:cs="Times New Roman"/>
          <w:bCs/>
          <w:sz w:val="24"/>
          <w:szCs w:val="24"/>
          <w:lang w:val="es-ES_tradnl"/>
        </w:rPr>
        <w:t xml:space="preserve"> mismo, se muestra que en la situación sin </w:t>
      </w:r>
      <w:r w:rsidRPr="00372E90">
        <w:rPr>
          <w:rFonts w:ascii="Times New Roman" w:hAnsi="Times New Roman" w:cs="Times New Roman"/>
          <w:bCs/>
          <w:sz w:val="24"/>
          <w:szCs w:val="24"/>
          <w:lang w:val="es-ES_tradnl"/>
        </w:rPr>
        <w:t>PBP</w:t>
      </w:r>
      <w:r w:rsidR="00A471D5">
        <w:rPr>
          <w:rFonts w:ascii="Times New Roman" w:hAnsi="Times New Roman" w:cs="Times New Roman"/>
          <w:bCs/>
          <w:sz w:val="24"/>
          <w:szCs w:val="24"/>
          <w:lang w:val="es-ES_tradnl"/>
        </w:rPr>
        <w:t>, el país</w:t>
      </w:r>
      <w:r w:rsidRPr="00372E90">
        <w:rPr>
          <w:rFonts w:ascii="Times New Roman" w:hAnsi="Times New Roman" w:cs="Times New Roman"/>
          <w:bCs/>
          <w:sz w:val="24"/>
          <w:szCs w:val="24"/>
          <w:lang w:val="es-ES_tradnl"/>
        </w:rPr>
        <w:t xml:space="preserve"> no dispon</w:t>
      </w:r>
      <w:r w:rsidR="00A471D5">
        <w:rPr>
          <w:rFonts w:ascii="Times New Roman" w:hAnsi="Times New Roman" w:cs="Times New Roman"/>
          <w:bCs/>
          <w:sz w:val="24"/>
          <w:szCs w:val="24"/>
          <w:lang w:val="es-ES_tradnl"/>
        </w:rPr>
        <w:t>dría</w:t>
      </w:r>
      <w:r w:rsidRPr="00372E90">
        <w:rPr>
          <w:rFonts w:ascii="Times New Roman" w:hAnsi="Times New Roman" w:cs="Times New Roman"/>
          <w:bCs/>
          <w:sz w:val="24"/>
          <w:szCs w:val="24"/>
          <w:lang w:val="es-ES_tradnl"/>
        </w:rPr>
        <w:t xml:space="preserve"> de recursos para cubrir la emergencia de un evento de probabilidad del 2% de presentarse en </w:t>
      </w:r>
      <w:r w:rsidR="00A471D5">
        <w:rPr>
          <w:rFonts w:ascii="Times New Roman" w:hAnsi="Times New Roman" w:cs="Times New Roman"/>
          <w:bCs/>
          <w:sz w:val="24"/>
          <w:szCs w:val="24"/>
          <w:lang w:val="es-ES_tradnl"/>
        </w:rPr>
        <w:t xml:space="preserve">los próximos </w:t>
      </w:r>
      <w:r w:rsidRPr="00372E90">
        <w:rPr>
          <w:rFonts w:ascii="Times New Roman" w:hAnsi="Times New Roman" w:cs="Times New Roman"/>
          <w:bCs/>
          <w:sz w:val="24"/>
          <w:szCs w:val="24"/>
          <w:lang w:val="es-ES_tradnl"/>
        </w:rPr>
        <w:t>10 años.</w:t>
      </w:r>
    </w:p>
    <w:p w:rsidR="008C7095" w:rsidRPr="00372E90" w:rsidRDefault="008C7095" w:rsidP="008C7095">
      <w:pPr>
        <w:rPr>
          <w:rFonts w:ascii="Times New Roman" w:hAnsi="Times New Roman" w:cs="Times New Roman"/>
          <w:bCs/>
          <w:sz w:val="24"/>
          <w:szCs w:val="24"/>
          <w:lang w:val="es-ES_tradnl"/>
        </w:rPr>
      </w:pPr>
    </w:p>
    <w:p w:rsidR="008C7095" w:rsidRPr="00372E90" w:rsidRDefault="008C7095" w:rsidP="008C7095">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ES_tradnl"/>
        </w:rPr>
        <w:t>A</w:t>
      </w:r>
      <w:r w:rsidR="00F92C80">
        <w:rPr>
          <w:rFonts w:ascii="Times New Roman" w:hAnsi="Times New Roman" w:cs="Times New Roman"/>
          <w:bCs/>
          <w:sz w:val="24"/>
          <w:szCs w:val="24"/>
          <w:lang w:val="es-ES_tradnl"/>
        </w:rPr>
        <w:t xml:space="preserve">dicionalmente, </w:t>
      </w:r>
      <w:r w:rsidR="00A471D5">
        <w:rPr>
          <w:rFonts w:ascii="Times New Roman" w:hAnsi="Times New Roman" w:cs="Times New Roman"/>
          <w:bCs/>
          <w:sz w:val="24"/>
          <w:szCs w:val="24"/>
          <w:lang w:val="es-ES_tradnl"/>
        </w:rPr>
        <w:t xml:space="preserve">en la situación con PBP, </w:t>
      </w:r>
      <w:r w:rsidR="00F92C80">
        <w:rPr>
          <w:rFonts w:ascii="Times New Roman" w:hAnsi="Times New Roman" w:cs="Times New Roman"/>
          <w:bCs/>
          <w:sz w:val="24"/>
          <w:szCs w:val="24"/>
          <w:lang w:val="es-ES_tradnl"/>
        </w:rPr>
        <w:t>el país dispondría</w:t>
      </w:r>
      <w:r w:rsidRPr="00372E90">
        <w:rPr>
          <w:rFonts w:ascii="Times New Roman" w:hAnsi="Times New Roman" w:cs="Times New Roman"/>
          <w:bCs/>
          <w:sz w:val="24"/>
          <w:szCs w:val="24"/>
          <w:lang w:val="es-ES_tradnl"/>
        </w:rPr>
        <w:t xml:space="preserve"> de recursos para empezar las actividades que siguen a la fase de atención de la emergencia. En el caso del evento de probabilidad del 10% de presentarse en 10 años, podrían cubrirse tanto la fase de emergencia como la de reconstrucción.</w:t>
      </w:r>
      <w:r w:rsidRPr="00372E90">
        <w:rPr>
          <w:rFonts w:ascii="Times New Roman" w:hAnsi="Times New Roman" w:cs="Times New Roman"/>
          <w:bCs/>
          <w:sz w:val="24"/>
          <w:szCs w:val="24"/>
          <w:lang w:val="es-CO"/>
        </w:rPr>
        <w:t xml:space="preserve"> Así mismo, empleando las nuevas fuentes de recursos, podrían financiarse en los tres eventos las pérdidas del gobierno</w:t>
      </w:r>
      <w:r w:rsidR="0076157A">
        <w:rPr>
          <w:rFonts w:ascii="Times New Roman" w:hAnsi="Times New Roman" w:cs="Times New Roman"/>
          <w:bCs/>
          <w:sz w:val="24"/>
          <w:szCs w:val="24"/>
          <w:lang w:val="es-CO"/>
        </w:rPr>
        <w:t xml:space="preserve"> para los portafolios de construcciones urbanas públicas (salud, educación y gubernamental) y de  infraestructura pública</w:t>
      </w:r>
      <w:r w:rsidR="00A471D5">
        <w:rPr>
          <w:rFonts w:ascii="Times New Roman" w:hAnsi="Times New Roman" w:cs="Times New Roman"/>
          <w:bCs/>
          <w:sz w:val="24"/>
          <w:szCs w:val="24"/>
          <w:lang w:val="es-CO"/>
        </w:rPr>
        <w:t>.</w:t>
      </w:r>
    </w:p>
    <w:p w:rsidR="00F92C80" w:rsidRDefault="00F92C80" w:rsidP="00F92C80">
      <w:pPr>
        <w:rPr>
          <w:rFonts w:ascii="Times New Roman" w:hAnsi="Times New Roman" w:cs="Times New Roman"/>
          <w:bCs/>
          <w:sz w:val="24"/>
          <w:szCs w:val="24"/>
          <w:lang w:val="es-ES_tradnl"/>
        </w:rPr>
      </w:pPr>
      <w:r>
        <w:rPr>
          <w:rFonts w:ascii="Times New Roman" w:hAnsi="Times New Roman" w:cs="Times New Roman"/>
          <w:bCs/>
          <w:sz w:val="24"/>
          <w:szCs w:val="24"/>
          <w:lang w:val="es-ES_tradnl"/>
        </w:rPr>
        <w:t>De otra parte</w:t>
      </w:r>
      <w:r w:rsidR="00A471D5">
        <w:rPr>
          <w:rFonts w:ascii="Times New Roman" w:hAnsi="Times New Roman" w:cs="Times New Roman"/>
          <w:bCs/>
          <w:sz w:val="24"/>
          <w:szCs w:val="24"/>
          <w:lang w:val="es-ES_tradnl"/>
        </w:rPr>
        <w:t xml:space="preserve">, en la situación con </w:t>
      </w:r>
      <w:r>
        <w:rPr>
          <w:rFonts w:ascii="Times New Roman" w:hAnsi="Times New Roman" w:cs="Times New Roman"/>
          <w:bCs/>
          <w:sz w:val="24"/>
          <w:szCs w:val="24"/>
          <w:lang w:val="es-ES_tradnl"/>
        </w:rPr>
        <w:t xml:space="preserve"> PBB</w:t>
      </w:r>
      <w:r w:rsidR="00A471D5">
        <w:rPr>
          <w:rFonts w:ascii="Times New Roman" w:hAnsi="Times New Roman" w:cs="Times New Roman"/>
          <w:bCs/>
          <w:sz w:val="24"/>
          <w:szCs w:val="24"/>
          <w:lang w:val="es-ES_tradnl"/>
        </w:rPr>
        <w:t xml:space="preserve"> el país</w:t>
      </w:r>
      <w:r>
        <w:rPr>
          <w:rFonts w:ascii="Times New Roman" w:hAnsi="Times New Roman" w:cs="Times New Roman"/>
          <w:bCs/>
          <w:sz w:val="24"/>
          <w:szCs w:val="24"/>
          <w:lang w:val="es-ES_tradnl"/>
        </w:rPr>
        <w:t xml:space="preserve"> disminuiría</w:t>
      </w:r>
      <w:r w:rsidR="00A471D5">
        <w:rPr>
          <w:rFonts w:ascii="Times New Roman" w:hAnsi="Times New Roman" w:cs="Times New Roman"/>
          <w:bCs/>
          <w:sz w:val="24"/>
          <w:szCs w:val="24"/>
          <w:lang w:val="es-ES_tradnl"/>
        </w:rPr>
        <w:t xml:space="preserve"> </w:t>
      </w:r>
      <w:r w:rsidRPr="00372E90">
        <w:rPr>
          <w:rFonts w:ascii="Times New Roman" w:hAnsi="Times New Roman" w:cs="Times New Roman"/>
          <w:bCs/>
          <w:sz w:val="24"/>
          <w:szCs w:val="24"/>
          <w:lang w:val="es-ES_tradnl"/>
        </w:rPr>
        <w:t>los costos de</w:t>
      </w:r>
      <w:r w:rsidR="00A471D5">
        <w:rPr>
          <w:rFonts w:ascii="Times New Roman" w:hAnsi="Times New Roman" w:cs="Times New Roman"/>
          <w:bCs/>
          <w:sz w:val="24"/>
          <w:szCs w:val="24"/>
          <w:lang w:val="es-ES_tradnl"/>
        </w:rPr>
        <w:t xml:space="preserve"> endeudamiento </w:t>
      </w:r>
      <w:r w:rsidRPr="00372E90">
        <w:rPr>
          <w:rFonts w:ascii="Times New Roman" w:hAnsi="Times New Roman" w:cs="Times New Roman"/>
          <w:bCs/>
          <w:sz w:val="24"/>
          <w:szCs w:val="24"/>
          <w:lang w:val="es-ES_tradnl"/>
        </w:rPr>
        <w:t>ante la ocurrencia de desastres</w:t>
      </w:r>
      <w:r w:rsidR="00A471D5">
        <w:rPr>
          <w:rFonts w:ascii="Times New Roman" w:hAnsi="Times New Roman" w:cs="Times New Roman"/>
          <w:bCs/>
          <w:sz w:val="24"/>
          <w:szCs w:val="24"/>
          <w:lang w:val="es-ES_tradnl"/>
        </w:rPr>
        <w:t xml:space="preserve">. </w:t>
      </w:r>
      <w:r w:rsidR="003E11D5">
        <w:rPr>
          <w:rFonts w:ascii="Times New Roman" w:hAnsi="Times New Roman" w:cs="Times New Roman"/>
          <w:bCs/>
          <w:sz w:val="24"/>
          <w:szCs w:val="24"/>
          <w:lang w:val="es-ES_tradnl"/>
        </w:rPr>
        <w:t>Específicamente</w:t>
      </w:r>
      <w:r w:rsidR="00A471D5">
        <w:rPr>
          <w:rFonts w:ascii="Times New Roman" w:hAnsi="Times New Roman" w:cs="Times New Roman"/>
          <w:bCs/>
          <w:sz w:val="24"/>
          <w:szCs w:val="24"/>
          <w:lang w:val="es-ES_tradnl"/>
        </w:rPr>
        <w:t>, se</w:t>
      </w:r>
      <w:r w:rsidRPr="00372E90">
        <w:rPr>
          <w:rFonts w:ascii="Times New Roman" w:hAnsi="Times New Roman" w:cs="Times New Roman"/>
          <w:bCs/>
          <w:sz w:val="24"/>
          <w:szCs w:val="24"/>
          <w:lang w:val="es-ES_tradnl"/>
        </w:rPr>
        <w:t xml:space="preserve"> evita</w:t>
      </w:r>
      <w:r w:rsidR="00A471D5">
        <w:rPr>
          <w:rFonts w:ascii="Times New Roman" w:hAnsi="Times New Roman" w:cs="Times New Roman"/>
          <w:bCs/>
          <w:sz w:val="24"/>
          <w:szCs w:val="24"/>
          <w:lang w:val="es-ES_tradnl"/>
        </w:rPr>
        <w:t>ría</w:t>
      </w:r>
      <w:r w:rsidRPr="00372E90">
        <w:rPr>
          <w:rFonts w:ascii="Times New Roman" w:hAnsi="Times New Roman" w:cs="Times New Roman"/>
          <w:bCs/>
          <w:sz w:val="24"/>
          <w:szCs w:val="24"/>
          <w:lang w:val="es-ES_tradnl"/>
        </w:rPr>
        <w:t xml:space="preserve"> incurrir en un costo de aproximadamente US$ 282 millones para el evento de probabilidad del 18%, US$ 295 millones para el evento de probabilidad del 10%, US$ 338 millones para el evento de probabilidad del 2% en 10 años.  Es decir, la estrategia  con el PBP es más costo efectiva que la estrategia sin PBP</w:t>
      </w:r>
      <w:r w:rsidR="008C4EBB">
        <w:rPr>
          <w:rFonts w:ascii="Times New Roman" w:hAnsi="Times New Roman" w:cs="Times New Roman"/>
          <w:bCs/>
          <w:sz w:val="24"/>
          <w:szCs w:val="24"/>
          <w:lang w:val="es-ES_tradnl"/>
        </w:rPr>
        <w:t xml:space="preserve">, en razón a que </w:t>
      </w:r>
      <w:r w:rsidR="003668A4">
        <w:rPr>
          <w:rFonts w:ascii="Times New Roman" w:hAnsi="Times New Roman" w:cs="Times New Roman"/>
          <w:bCs/>
          <w:sz w:val="24"/>
          <w:szCs w:val="24"/>
          <w:lang w:val="es-ES_tradnl"/>
        </w:rPr>
        <w:t xml:space="preserve">a raíz del PBP el país dispone de </w:t>
      </w:r>
      <w:r w:rsidR="00537F1E">
        <w:rPr>
          <w:rFonts w:ascii="Times New Roman" w:hAnsi="Times New Roman" w:cs="Times New Roman"/>
          <w:bCs/>
          <w:sz w:val="24"/>
          <w:szCs w:val="24"/>
          <w:lang w:val="es-ES_tradnl"/>
        </w:rPr>
        <w:t xml:space="preserve">fuentes de recursos para cubrir la ocurrencia de eventos, </w:t>
      </w:r>
      <w:r w:rsidR="003668A4">
        <w:rPr>
          <w:rFonts w:ascii="Times New Roman" w:hAnsi="Times New Roman" w:cs="Times New Roman"/>
          <w:bCs/>
          <w:sz w:val="24"/>
          <w:szCs w:val="24"/>
          <w:lang w:val="es-ES_tradnl"/>
        </w:rPr>
        <w:t>cuyo costo es menor al de incurrir en contratación de deuda</w:t>
      </w:r>
      <w:r w:rsidRPr="00372E90">
        <w:rPr>
          <w:rFonts w:ascii="Times New Roman" w:hAnsi="Times New Roman" w:cs="Times New Roman"/>
          <w:bCs/>
          <w:sz w:val="24"/>
          <w:szCs w:val="24"/>
          <w:lang w:val="es-ES_tradnl"/>
        </w:rPr>
        <w:t>.</w:t>
      </w:r>
    </w:p>
    <w:p w:rsidR="008C7095" w:rsidRPr="00372E90" w:rsidRDefault="008C7095" w:rsidP="008C7095">
      <w:pPr>
        <w:rPr>
          <w:rFonts w:ascii="Times New Roman" w:hAnsi="Times New Roman" w:cs="Times New Roman"/>
          <w:sz w:val="24"/>
          <w:szCs w:val="24"/>
          <w:lang w:val="es-ES_tradnl"/>
        </w:rPr>
      </w:pPr>
    </w:p>
    <w:p w:rsidR="007173C5" w:rsidRPr="00372E90" w:rsidRDefault="008C7095" w:rsidP="00F92C80">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En resumen, las medidas implementadas como parte del PBP en el </w:t>
      </w:r>
      <w:r w:rsidRPr="00372E90">
        <w:rPr>
          <w:rFonts w:ascii="Times New Roman" w:hAnsi="Times New Roman" w:cs="Times New Roman"/>
          <w:bCs/>
          <w:sz w:val="24"/>
          <w:szCs w:val="24"/>
          <w:lang w:val="es-CO"/>
        </w:rPr>
        <w:t>eje de Gestión Financiera de Riesgos del componente de Desarrollo de Instrumentos y de Capacidades de Gestión Sectorial y Territorial</w:t>
      </w:r>
      <w:r w:rsidRPr="00372E90">
        <w:rPr>
          <w:rFonts w:ascii="Times New Roman" w:hAnsi="Times New Roman" w:cs="Times New Roman"/>
          <w:sz w:val="24"/>
          <w:szCs w:val="24"/>
          <w:lang w:val="es-ES_tradnl"/>
        </w:rPr>
        <w:t xml:space="preserve"> del PBP son costo efectivas. Por un lado, ante la ocurrencia </w:t>
      </w:r>
      <w:r w:rsidRPr="00372E90">
        <w:rPr>
          <w:rFonts w:ascii="Times New Roman" w:hAnsi="Times New Roman" w:cs="Times New Roman"/>
          <w:sz w:val="24"/>
          <w:szCs w:val="24"/>
          <w:lang w:val="es-ES_tradnl"/>
        </w:rPr>
        <w:lastRenderedPageBreak/>
        <w:t xml:space="preserve">de un evento </w:t>
      </w:r>
      <w:r w:rsidRPr="00372E90">
        <w:rPr>
          <w:rFonts w:ascii="Times New Roman" w:hAnsi="Times New Roman" w:cs="Times New Roman"/>
          <w:bCs/>
          <w:sz w:val="24"/>
          <w:szCs w:val="24"/>
          <w:lang w:val="es-CO"/>
        </w:rPr>
        <w:t xml:space="preserve">que tiene una probabilidad del 18%, 10% y 2% de presentarse en un lapso de 10 años, el Perú dispone de mayores recursos para enfrentar el desastre, y </w:t>
      </w:r>
      <w:r w:rsidR="00A471D5">
        <w:rPr>
          <w:rFonts w:ascii="Times New Roman" w:hAnsi="Times New Roman" w:cs="Times New Roman"/>
          <w:bCs/>
          <w:sz w:val="24"/>
          <w:szCs w:val="24"/>
          <w:lang w:val="es-CO"/>
        </w:rPr>
        <w:t xml:space="preserve">por </w:t>
      </w:r>
      <w:r w:rsidRPr="00372E90">
        <w:rPr>
          <w:rFonts w:ascii="Times New Roman" w:hAnsi="Times New Roman" w:cs="Times New Roman"/>
          <w:bCs/>
          <w:sz w:val="24"/>
          <w:szCs w:val="24"/>
          <w:lang w:val="es-CO"/>
        </w:rPr>
        <w:t xml:space="preserve">otra parte los costos de los recursos </w:t>
      </w:r>
      <w:r w:rsidR="00143C50">
        <w:rPr>
          <w:rFonts w:ascii="Times New Roman" w:hAnsi="Times New Roman" w:cs="Times New Roman"/>
          <w:bCs/>
          <w:sz w:val="24"/>
          <w:szCs w:val="24"/>
          <w:lang w:val="es-CO"/>
        </w:rPr>
        <w:t>-</w:t>
      </w:r>
      <w:r w:rsidRPr="00372E90">
        <w:rPr>
          <w:rFonts w:ascii="Times New Roman" w:hAnsi="Times New Roman" w:cs="Times New Roman"/>
          <w:bCs/>
          <w:sz w:val="24"/>
          <w:szCs w:val="24"/>
          <w:lang w:val="es-CO"/>
        </w:rPr>
        <w:t xml:space="preserve">para </w:t>
      </w:r>
      <w:r w:rsidRPr="00372E90">
        <w:rPr>
          <w:rFonts w:ascii="Times New Roman" w:hAnsi="Times New Roman" w:cs="Times New Roman"/>
          <w:sz w:val="24"/>
          <w:szCs w:val="24"/>
          <w:lang w:val="es-ES_tradnl"/>
        </w:rPr>
        <w:t xml:space="preserve"> financiar</w:t>
      </w:r>
      <w:r w:rsidR="00A471D5">
        <w:rPr>
          <w:rFonts w:ascii="Times New Roman" w:hAnsi="Times New Roman" w:cs="Times New Roman"/>
          <w:sz w:val="24"/>
          <w:szCs w:val="24"/>
          <w:lang w:val="es-ES_tradnl"/>
        </w:rPr>
        <w:t xml:space="preserve"> los daños del desastre </w:t>
      </w:r>
      <w:r w:rsidRPr="00372E90">
        <w:rPr>
          <w:rFonts w:ascii="Times New Roman" w:hAnsi="Times New Roman" w:cs="Times New Roman"/>
          <w:sz w:val="24"/>
          <w:szCs w:val="24"/>
          <w:lang w:val="es-ES_tradnl"/>
        </w:rPr>
        <w:t xml:space="preserve"> son menores en la situación con el PBP frente a la situación sin el PBP.</w:t>
      </w:r>
    </w:p>
    <w:p w:rsidR="009D3CB4" w:rsidRDefault="009D3CB4">
      <w:pPr>
        <w:rPr>
          <w:rFonts w:ascii="Times New Roman" w:hAnsi="Times New Roman" w:cs="Times New Roman"/>
          <w:sz w:val="24"/>
          <w:szCs w:val="24"/>
          <w:lang w:val="es-ES_tradnl"/>
        </w:rPr>
      </w:pPr>
      <w:r>
        <w:rPr>
          <w:rFonts w:ascii="Times New Roman" w:hAnsi="Times New Roman" w:cs="Times New Roman"/>
          <w:sz w:val="24"/>
          <w:szCs w:val="24"/>
          <w:lang w:val="es-ES_tradnl"/>
        </w:rPr>
        <w:br w:type="page"/>
      </w:r>
    </w:p>
    <w:p w:rsidR="007173C5" w:rsidRPr="00372E90" w:rsidRDefault="007173C5" w:rsidP="009D6365">
      <w:pPr>
        <w:rPr>
          <w:rFonts w:ascii="Times New Roman" w:hAnsi="Times New Roman" w:cs="Times New Roman"/>
          <w:sz w:val="24"/>
          <w:szCs w:val="24"/>
          <w:lang w:val="es-ES_tradnl"/>
        </w:rPr>
      </w:pPr>
    </w:p>
    <w:p w:rsidR="007173C5" w:rsidRPr="00372E90" w:rsidRDefault="007173C5" w:rsidP="00CC5B5A">
      <w:pPr>
        <w:pStyle w:val="Heading1"/>
        <w:numPr>
          <w:ilvl w:val="0"/>
          <w:numId w:val="2"/>
        </w:numPr>
        <w:spacing w:before="0"/>
        <w:jc w:val="center"/>
        <w:rPr>
          <w:rFonts w:ascii="Times New Roman" w:hAnsi="Times New Roman" w:cs="Times New Roman"/>
          <w:color w:val="auto"/>
          <w:sz w:val="24"/>
          <w:szCs w:val="24"/>
        </w:rPr>
      </w:pPr>
      <w:bookmarkStart w:id="4" w:name="_Toc349495907"/>
      <w:bookmarkStart w:id="5" w:name="_Toc247892452"/>
      <w:r w:rsidRPr="00372E90">
        <w:rPr>
          <w:rFonts w:ascii="Times New Roman" w:hAnsi="Times New Roman" w:cs="Times New Roman"/>
          <w:color w:val="auto"/>
          <w:sz w:val="24"/>
          <w:szCs w:val="24"/>
        </w:rPr>
        <w:t>Introducción</w:t>
      </w:r>
      <w:bookmarkEnd w:id="4"/>
      <w:bookmarkEnd w:id="5"/>
    </w:p>
    <w:p w:rsidR="007173C5" w:rsidRPr="00372E90" w:rsidRDefault="007173C5" w:rsidP="009D6365">
      <w:pPr>
        <w:pStyle w:val="Heading1"/>
        <w:spacing w:before="0"/>
        <w:rPr>
          <w:rFonts w:ascii="Times New Roman" w:hAnsi="Times New Roman" w:cs="Times New Roman"/>
          <w:color w:val="auto"/>
          <w:sz w:val="24"/>
          <w:szCs w:val="24"/>
        </w:rPr>
      </w:pPr>
    </w:p>
    <w:p w:rsidR="007173C5" w:rsidRPr="00372E90" w:rsidRDefault="007173C5" w:rsidP="009D6365">
      <w:pPr>
        <w:rPr>
          <w:rFonts w:ascii="Times New Roman" w:hAnsi="Times New Roman" w:cs="Times New Roman"/>
          <w:sz w:val="24"/>
          <w:szCs w:val="24"/>
          <w:lang w:val="es-ES_tradnl"/>
        </w:rPr>
      </w:pPr>
    </w:p>
    <w:p w:rsidR="006D1A6A" w:rsidRPr="00372E90" w:rsidRDefault="006D1A6A" w:rsidP="006D1A6A">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El Gobierno de Perú está trabajando con el Banco Inter-Americano de Desarrollo (BID) en el desarrollo del tercer préstamo programático de  apoyo a reformas de política (PBP) (PE-L1138), que surge como continuación a las actividades realizadas por el segundo programático (PE-L1104)</w:t>
      </w:r>
      <w:r>
        <w:rPr>
          <w:rFonts w:ascii="Times New Roman" w:hAnsi="Times New Roman" w:cs="Times New Roman"/>
          <w:sz w:val="24"/>
          <w:szCs w:val="24"/>
          <w:lang w:val="es-ES_tradnl"/>
        </w:rPr>
        <w:t xml:space="preserve"> aprobado en 2011 y el primer programático (PE-L1086) aprobad</w:t>
      </w:r>
      <w:bookmarkStart w:id="6" w:name="_GoBack"/>
      <w:r>
        <w:rPr>
          <w:rFonts w:ascii="Times New Roman" w:hAnsi="Times New Roman" w:cs="Times New Roman"/>
          <w:sz w:val="24"/>
          <w:szCs w:val="24"/>
          <w:lang w:val="es-ES_tradnl"/>
        </w:rPr>
        <w:t>o</w:t>
      </w:r>
      <w:bookmarkEnd w:id="6"/>
      <w:r>
        <w:rPr>
          <w:rFonts w:ascii="Times New Roman" w:hAnsi="Times New Roman" w:cs="Times New Roman"/>
          <w:sz w:val="24"/>
          <w:szCs w:val="24"/>
          <w:lang w:val="es-ES_tradnl"/>
        </w:rPr>
        <w:t xml:space="preserve"> en</w:t>
      </w:r>
      <w:r w:rsidRPr="00372E9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2010. </w:t>
      </w:r>
      <w:r w:rsidRPr="00372E90">
        <w:rPr>
          <w:rFonts w:ascii="Times New Roman" w:hAnsi="Times New Roman" w:cs="Times New Roman"/>
          <w:sz w:val="24"/>
          <w:szCs w:val="24"/>
          <w:lang w:val="es-ES_tradnl"/>
        </w:rPr>
        <w:t>El programa propuesto está destinado a apoyar al Gobierno del Perú (</w:t>
      </w:r>
      <w:proofErr w:type="spellStart"/>
      <w:r w:rsidRPr="00372E90">
        <w:rPr>
          <w:rFonts w:ascii="Times New Roman" w:hAnsi="Times New Roman" w:cs="Times New Roman"/>
          <w:sz w:val="24"/>
          <w:szCs w:val="24"/>
          <w:lang w:val="es-ES_tradnl"/>
        </w:rPr>
        <w:t>GdP</w:t>
      </w:r>
      <w:proofErr w:type="spellEnd"/>
      <w:r w:rsidRPr="00372E90">
        <w:rPr>
          <w:rFonts w:ascii="Times New Roman" w:hAnsi="Times New Roman" w:cs="Times New Roman"/>
          <w:sz w:val="24"/>
          <w:szCs w:val="24"/>
          <w:lang w:val="es-ES_tradnl"/>
        </w:rPr>
        <w:t xml:space="preserve">) en la implementación de un proceso de reformas legales e institucionales con la finalidad de identificar y reducir los riesgos asociados a peligros o minimizar sus efectos, así como evitar la generación de nuevos riesgos, y preparar y atender situaciones de desastre. </w:t>
      </w:r>
    </w:p>
    <w:p w:rsidR="00BC1A9C" w:rsidRDefault="006B2187" w:rsidP="009D6365">
      <w:pPr>
        <w:pStyle w:val="CommentText"/>
        <w:rPr>
          <w:rFonts w:ascii="Times New Roman" w:hAnsi="Times New Roman" w:cs="Times New Roman"/>
        </w:rPr>
      </w:pPr>
      <w:r w:rsidRPr="00372E90">
        <w:rPr>
          <w:rFonts w:ascii="Times New Roman" w:hAnsi="Times New Roman" w:cs="Times New Roman"/>
        </w:rPr>
        <w:t>E</w:t>
      </w:r>
      <w:r w:rsidRPr="00372E90">
        <w:rPr>
          <w:rFonts w:ascii="Times New Roman" w:hAnsi="Times New Roman" w:cs="Times New Roman"/>
          <w:lang w:val="es-ES_tradnl"/>
        </w:rPr>
        <w:t xml:space="preserve">l objetivo de  este documento es realizar el análisis </w:t>
      </w:r>
      <w:r w:rsidRPr="00372E90">
        <w:rPr>
          <w:rFonts w:ascii="Times New Roman" w:hAnsi="Times New Roman" w:cs="Times New Roman"/>
          <w:bCs/>
          <w:lang w:val="es-CO"/>
        </w:rPr>
        <w:t xml:space="preserve">económico ex </w:t>
      </w:r>
      <w:r w:rsidR="00115853">
        <w:rPr>
          <w:rFonts w:ascii="Times New Roman" w:hAnsi="Times New Roman" w:cs="Times New Roman"/>
          <w:bCs/>
          <w:lang w:val="es-CO"/>
        </w:rPr>
        <w:t>ante</w:t>
      </w:r>
      <w:r w:rsidRPr="00372E90">
        <w:rPr>
          <w:rFonts w:ascii="Times New Roman" w:hAnsi="Times New Roman" w:cs="Times New Roman"/>
          <w:bCs/>
          <w:lang w:val="es-CO"/>
        </w:rPr>
        <w:t xml:space="preserve"> del Programa de Reducción de Vulnerabilidad del Estado Ante Desastres III</w:t>
      </w:r>
      <w:r w:rsidR="00686966" w:rsidRPr="00372E90">
        <w:rPr>
          <w:rFonts w:ascii="Times New Roman" w:hAnsi="Times New Roman" w:cs="Times New Roman"/>
          <w:bCs/>
          <w:lang w:val="es-CO"/>
        </w:rPr>
        <w:t>,</w:t>
      </w:r>
      <w:r w:rsidRPr="00372E90">
        <w:rPr>
          <w:rFonts w:ascii="Times New Roman" w:hAnsi="Times New Roman" w:cs="Times New Roman"/>
          <w:bCs/>
          <w:lang w:val="es-CO"/>
        </w:rPr>
        <w:t xml:space="preserve"> con énfasis en el análisis económico del eje de Gestión Financiera de Riesgos del componente de Desarrollo de Instrumentos y de Capacidades de Gestión Sectorial y Territorial. E</w:t>
      </w:r>
      <w:r w:rsidR="00115853">
        <w:rPr>
          <w:rFonts w:ascii="Times New Roman" w:hAnsi="Times New Roman" w:cs="Times New Roman"/>
          <w:bCs/>
          <w:lang w:val="es-CO"/>
        </w:rPr>
        <w:t>ste análisis</w:t>
      </w:r>
      <w:r w:rsidRPr="00372E90">
        <w:rPr>
          <w:rFonts w:ascii="Times New Roman" w:hAnsi="Times New Roman" w:cs="Times New Roman"/>
          <w:bCs/>
          <w:lang w:val="es-CO"/>
        </w:rPr>
        <w:t xml:space="preserve"> incluye</w:t>
      </w:r>
      <w:r w:rsidR="00115853">
        <w:rPr>
          <w:rFonts w:ascii="Times New Roman" w:hAnsi="Times New Roman" w:cs="Times New Roman"/>
          <w:bCs/>
          <w:lang w:val="es-CO"/>
        </w:rPr>
        <w:t xml:space="preserve"> las reformas realizadas durante</w:t>
      </w:r>
      <w:r w:rsidRPr="00372E90">
        <w:rPr>
          <w:rFonts w:ascii="Times New Roman" w:hAnsi="Times New Roman" w:cs="Times New Roman"/>
          <w:bCs/>
          <w:lang w:val="es-CO"/>
        </w:rPr>
        <w:t xml:space="preserve"> los </w:t>
      </w:r>
      <w:r w:rsidRPr="00372E90">
        <w:rPr>
          <w:rFonts w:ascii="Times New Roman" w:hAnsi="Times New Roman" w:cs="Times New Roman"/>
        </w:rPr>
        <w:t>tres préstamos programáticos y su</w:t>
      </w:r>
      <w:r w:rsidR="00BC1A9C">
        <w:rPr>
          <w:rFonts w:ascii="Times New Roman" w:hAnsi="Times New Roman" w:cs="Times New Roman"/>
        </w:rPr>
        <w:t xml:space="preserve">s compromisos correspondientes y es complementaria a los estudios económicos </w:t>
      </w:r>
      <w:proofErr w:type="spellStart"/>
      <w:r w:rsidR="00BC1A9C">
        <w:rPr>
          <w:rFonts w:ascii="Times New Roman" w:hAnsi="Times New Roman" w:cs="Times New Roman"/>
        </w:rPr>
        <w:t>exante</w:t>
      </w:r>
      <w:proofErr w:type="spellEnd"/>
      <w:r w:rsidR="00BC1A9C">
        <w:rPr>
          <w:rFonts w:ascii="Times New Roman" w:hAnsi="Times New Roman" w:cs="Times New Roman"/>
        </w:rPr>
        <w:t xml:space="preserve"> realizados en los tramos anteriores que se focalizaron en analizar otros componentes/ejes de la operación propuesta. </w:t>
      </w:r>
    </w:p>
    <w:p w:rsidR="00BC1A9C" w:rsidRDefault="00BC1A9C" w:rsidP="009D6365">
      <w:pPr>
        <w:pStyle w:val="CommentText"/>
        <w:rPr>
          <w:rFonts w:ascii="Times New Roman" w:hAnsi="Times New Roman" w:cs="Times New Roman"/>
        </w:rPr>
      </w:pPr>
    </w:p>
    <w:p w:rsidR="006B2187" w:rsidRPr="00372E90" w:rsidRDefault="00BC1A9C" w:rsidP="009D6365">
      <w:pPr>
        <w:pStyle w:val="CommentText"/>
        <w:rPr>
          <w:rFonts w:ascii="Times New Roman" w:hAnsi="Times New Roman" w:cs="Times New Roman"/>
        </w:rPr>
      </w:pPr>
      <w:r>
        <w:rPr>
          <w:rFonts w:ascii="Times New Roman" w:hAnsi="Times New Roman" w:cs="Times New Roman"/>
        </w:rPr>
        <w:t xml:space="preserve">Este documento busca </w:t>
      </w:r>
      <w:r w:rsidR="006B2187" w:rsidRPr="00372E90">
        <w:rPr>
          <w:rFonts w:ascii="Times New Roman" w:hAnsi="Times New Roman" w:cs="Times New Roman"/>
        </w:rPr>
        <w:t xml:space="preserve">realizar una evaluación integral de la serie de </w:t>
      </w:r>
      <w:r w:rsidR="00115853">
        <w:rPr>
          <w:rFonts w:ascii="Times New Roman" w:hAnsi="Times New Roman" w:cs="Times New Roman"/>
        </w:rPr>
        <w:t xml:space="preserve">los </w:t>
      </w:r>
      <w:r w:rsidR="006B2187" w:rsidRPr="00372E90">
        <w:rPr>
          <w:rFonts w:ascii="Times New Roman" w:hAnsi="Times New Roman" w:cs="Times New Roman"/>
        </w:rPr>
        <w:t xml:space="preserve">tres Préstamos Programáticos de apoyo a Reformas de Política, </w:t>
      </w:r>
      <w:r>
        <w:rPr>
          <w:rFonts w:ascii="Times New Roman" w:hAnsi="Times New Roman" w:cs="Times New Roman"/>
        </w:rPr>
        <w:t xml:space="preserve">al incluir </w:t>
      </w:r>
      <w:r w:rsidR="006B2187" w:rsidRPr="00372E90">
        <w:rPr>
          <w:rFonts w:ascii="Times New Roman" w:hAnsi="Times New Roman" w:cs="Times New Roman"/>
        </w:rPr>
        <w:t>todos los compromisos adquiridos durante las tres fases</w:t>
      </w:r>
      <w:r>
        <w:rPr>
          <w:rFonts w:ascii="Times New Roman" w:hAnsi="Times New Roman" w:cs="Times New Roman"/>
        </w:rPr>
        <w:t>, no solo los compromisos del último programático</w:t>
      </w:r>
      <w:r w:rsidR="006B2187" w:rsidRPr="00372E90">
        <w:rPr>
          <w:rFonts w:ascii="Times New Roman" w:hAnsi="Times New Roman" w:cs="Times New Roman"/>
        </w:rPr>
        <w:t>, en razón a que hay una relación de secuencia y causalidad entre estos. Un requisito insoslayable para cumplir los compromisos en la tercera fase es el logro de los compromisos adquiridos en la segunda fase, cuyo cumplimiento a su vez depende del logro de los requisitos de la primera fase.</w:t>
      </w:r>
    </w:p>
    <w:p w:rsidR="006B2187" w:rsidRPr="00372E90" w:rsidRDefault="006B2187" w:rsidP="009D6365">
      <w:pPr>
        <w:rPr>
          <w:rFonts w:ascii="Times New Roman" w:hAnsi="Times New Roman" w:cs="Times New Roman"/>
          <w:bCs/>
          <w:sz w:val="24"/>
          <w:szCs w:val="24"/>
        </w:rPr>
      </w:pPr>
    </w:p>
    <w:p w:rsidR="006B2187" w:rsidRPr="00372E90" w:rsidRDefault="006B2187" w:rsidP="009D6365">
      <w:pPr>
        <w:spacing w:after="200"/>
        <w:rPr>
          <w:rFonts w:ascii="Times New Roman" w:hAnsi="Times New Roman" w:cs="Times New Roman"/>
          <w:sz w:val="24"/>
          <w:szCs w:val="24"/>
        </w:rPr>
      </w:pPr>
      <w:r w:rsidRPr="00372E90">
        <w:rPr>
          <w:rFonts w:ascii="Times New Roman" w:hAnsi="Times New Roman" w:cs="Times New Roman"/>
          <w:sz w:val="24"/>
          <w:szCs w:val="24"/>
        </w:rPr>
        <w:t>Del análisis de</w:t>
      </w:r>
      <w:r w:rsidRPr="00372E90">
        <w:rPr>
          <w:rFonts w:ascii="Times New Roman" w:hAnsi="Times New Roman" w:cs="Times New Roman"/>
          <w:sz w:val="24"/>
          <w:szCs w:val="24"/>
          <w:lang w:val="es-ES_tradnl"/>
        </w:rPr>
        <w:t xml:space="preserve"> los compromisos estipulados en </w:t>
      </w:r>
      <w:r w:rsidR="00657B4E" w:rsidRPr="00372E90">
        <w:rPr>
          <w:rFonts w:ascii="Times New Roman" w:hAnsi="Times New Roman" w:cs="Times New Roman"/>
          <w:sz w:val="24"/>
          <w:szCs w:val="24"/>
          <w:lang w:val="es-ES_tradnl"/>
        </w:rPr>
        <w:t xml:space="preserve">el </w:t>
      </w:r>
      <w:r w:rsidR="00657B4E" w:rsidRPr="00372E90">
        <w:rPr>
          <w:rFonts w:ascii="Times New Roman" w:hAnsi="Times New Roman" w:cs="Times New Roman"/>
          <w:bCs/>
          <w:sz w:val="24"/>
          <w:szCs w:val="24"/>
          <w:lang w:val="es-CO"/>
        </w:rPr>
        <w:t>eje de Gestión Financiera de Riesgos del componente de Desarrollo de Instrumentos y de Capacidades de Gestión Sectorial y Territorial</w:t>
      </w:r>
      <w:r w:rsidRPr="00372E90">
        <w:rPr>
          <w:rFonts w:ascii="Times New Roman" w:hAnsi="Times New Roman" w:cs="Times New Roman"/>
          <w:sz w:val="24"/>
          <w:szCs w:val="24"/>
          <w:lang w:val="es-ES_tradnl"/>
        </w:rPr>
        <w:t xml:space="preserve"> se considera viable analizar el beneficio  económico de dichos componentes en términos de los costos asociados a la disponibilidad de recursos que generan en caso de ocurrencia de un evento catastrófico. </w:t>
      </w:r>
    </w:p>
    <w:p w:rsidR="006B2187" w:rsidRPr="00372E90" w:rsidRDefault="006B2187" w:rsidP="009D6365">
      <w:pPr>
        <w:rPr>
          <w:rFonts w:ascii="Times New Roman" w:hAnsi="Times New Roman" w:cs="Times New Roman"/>
          <w:bCs/>
          <w:sz w:val="24"/>
          <w:szCs w:val="24"/>
        </w:rPr>
      </w:pPr>
    </w:p>
    <w:p w:rsidR="006B2187" w:rsidRPr="00372E90" w:rsidRDefault="006B2187" w:rsidP="009D6365">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CO"/>
        </w:rPr>
        <w:t>El análisis en mención, consiste en</w:t>
      </w:r>
      <w:r w:rsidR="00115853">
        <w:rPr>
          <w:rFonts w:ascii="Times New Roman" w:hAnsi="Times New Roman" w:cs="Times New Roman"/>
          <w:bCs/>
          <w:sz w:val="24"/>
          <w:szCs w:val="24"/>
          <w:lang w:val="es-CO"/>
        </w:rPr>
        <w:t xml:space="preserve"> realizar un análisis costo efectividad que nos permita</w:t>
      </w:r>
      <w:r w:rsidRPr="00372E90">
        <w:rPr>
          <w:rFonts w:ascii="Times New Roman" w:hAnsi="Times New Roman" w:cs="Times New Roman"/>
          <w:bCs/>
          <w:sz w:val="24"/>
          <w:szCs w:val="24"/>
          <w:lang w:val="es-CO"/>
        </w:rPr>
        <w:t xml:space="preserve"> comparar los costos que enfrentaría el país </w:t>
      </w:r>
      <w:r w:rsidR="00523BB6" w:rsidRPr="00372E90">
        <w:rPr>
          <w:rFonts w:ascii="Times New Roman" w:hAnsi="Times New Roman" w:cs="Times New Roman"/>
          <w:bCs/>
          <w:sz w:val="24"/>
          <w:szCs w:val="24"/>
          <w:lang w:val="es-CO"/>
        </w:rPr>
        <w:t xml:space="preserve">para atender las fases de emergencia, rehabilitación y reconstrucción </w:t>
      </w:r>
      <w:r w:rsidRPr="00372E90">
        <w:rPr>
          <w:rFonts w:ascii="Times New Roman" w:hAnsi="Times New Roman" w:cs="Times New Roman"/>
          <w:bCs/>
          <w:sz w:val="24"/>
          <w:szCs w:val="24"/>
          <w:lang w:val="es-CO"/>
        </w:rPr>
        <w:t xml:space="preserve">ante la ocurrencia de un evento sísmico  en  escenarios con diferentes periodos de retorno, </w:t>
      </w:r>
      <w:r w:rsidR="00115853">
        <w:rPr>
          <w:rFonts w:ascii="Times New Roman" w:hAnsi="Times New Roman" w:cs="Times New Roman"/>
          <w:bCs/>
          <w:sz w:val="24"/>
          <w:szCs w:val="24"/>
          <w:lang w:val="es-CO"/>
        </w:rPr>
        <w:t xml:space="preserve">ante </w:t>
      </w:r>
      <w:r w:rsidRPr="00372E90">
        <w:rPr>
          <w:rFonts w:ascii="Times New Roman" w:hAnsi="Times New Roman" w:cs="Times New Roman"/>
          <w:bCs/>
          <w:sz w:val="24"/>
          <w:szCs w:val="24"/>
          <w:lang w:val="es-CO"/>
        </w:rPr>
        <w:t xml:space="preserve"> la situación sin </w:t>
      </w:r>
      <w:r w:rsidRPr="00372E90">
        <w:rPr>
          <w:rFonts w:ascii="Times New Roman" w:hAnsi="Times New Roman" w:cs="Times New Roman"/>
          <w:sz w:val="24"/>
          <w:szCs w:val="24"/>
        </w:rPr>
        <w:t>Préstamos Programáticos de Apoyo a Reformas de Política</w:t>
      </w:r>
      <w:r w:rsidRPr="00372E90">
        <w:rPr>
          <w:rFonts w:ascii="Times New Roman" w:hAnsi="Times New Roman" w:cs="Times New Roman"/>
          <w:bCs/>
          <w:sz w:val="24"/>
          <w:szCs w:val="24"/>
          <w:lang w:val="es-CO"/>
        </w:rPr>
        <w:t xml:space="preserve"> (estrategia de Gestión Financiera de Riesgos (antes del PBP) y la </w:t>
      </w:r>
      <w:r w:rsidRPr="00372E90">
        <w:rPr>
          <w:rFonts w:ascii="Times New Roman" w:hAnsi="Times New Roman" w:cs="Times New Roman"/>
          <w:bCs/>
          <w:sz w:val="24"/>
          <w:szCs w:val="24"/>
          <w:lang w:val="es-CO"/>
        </w:rPr>
        <w:lastRenderedPageBreak/>
        <w:t xml:space="preserve">situación con </w:t>
      </w:r>
      <w:r w:rsidRPr="00372E90">
        <w:rPr>
          <w:rFonts w:ascii="Times New Roman" w:hAnsi="Times New Roman" w:cs="Times New Roman"/>
          <w:sz w:val="24"/>
          <w:szCs w:val="24"/>
        </w:rPr>
        <w:t>Préstamos Programáticos de Apoyo a Reformas de Política</w:t>
      </w:r>
      <w:r w:rsidRPr="00372E90">
        <w:rPr>
          <w:rFonts w:ascii="Times New Roman" w:hAnsi="Times New Roman" w:cs="Times New Roman"/>
          <w:bCs/>
          <w:sz w:val="24"/>
          <w:szCs w:val="24"/>
          <w:lang w:val="es-CO"/>
        </w:rPr>
        <w:t xml:space="preserve"> (estrategia de Gestión Financiera de Riesgos después del PBP)</w:t>
      </w:r>
      <w:r w:rsidR="00657B4E" w:rsidRPr="00372E90">
        <w:rPr>
          <w:rStyle w:val="FootnoteReference"/>
          <w:rFonts w:ascii="Times New Roman" w:hAnsi="Times New Roman" w:cs="Times New Roman"/>
          <w:bCs/>
          <w:sz w:val="24"/>
          <w:szCs w:val="24"/>
          <w:lang w:val="es-CO"/>
        </w:rPr>
        <w:t xml:space="preserve"> </w:t>
      </w:r>
      <w:r w:rsidR="00657B4E" w:rsidRPr="00372E90">
        <w:rPr>
          <w:rStyle w:val="FootnoteReference"/>
          <w:rFonts w:ascii="Times New Roman" w:hAnsi="Times New Roman" w:cs="Times New Roman"/>
          <w:bCs/>
          <w:sz w:val="24"/>
          <w:szCs w:val="24"/>
          <w:lang w:val="es-CO"/>
        </w:rPr>
        <w:footnoteReference w:id="2"/>
      </w:r>
      <w:r w:rsidRPr="00372E90">
        <w:rPr>
          <w:rFonts w:ascii="Times New Roman" w:hAnsi="Times New Roman" w:cs="Times New Roman"/>
          <w:bCs/>
          <w:sz w:val="24"/>
          <w:szCs w:val="24"/>
          <w:lang w:val="es-CO"/>
        </w:rPr>
        <w:t xml:space="preserve">. </w:t>
      </w:r>
    </w:p>
    <w:p w:rsidR="006B2187" w:rsidRPr="00372E90" w:rsidRDefault="006B2187" w:rsidP="009D6365">
      <w:p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Para realizar dichas comparaciones, se empleó el Análisis Costo Efectividad (ACE), el cual permite  realizar estudios de evaluación económica con el fin de  identificar, cuantificar y valorar los costos de dos o más alternativas de intervención disponibles </w:t>
      </w:r>
      <w:r w:rsidR="00115853">
        <w:rPr>
          <w:rFonts w:ascii="Times New Roman" w:hAnsi="Times New Roman" w:cs="Times New Roman"/>
          <w:bCs/>
          <w:sz w:val="24"/>
          <w:szCs w:val="24"/>
          <w:lang w:val="es-CO"/>
        </w:rPr>
        <w:t xml:space="preserve">(con y sin PBP) </w:t>
      </w:r>
      <w:r w:rsidRPr="00372E90">
        <w:rPr>
          <w:rFonts w:ascii="Times New Roman" w:hAnsi="Times New Roman" w:cs="Times New Roman"/>
          <w:bCs/>
          <w:sz w:val="24"/>
          <w:szCs w:val="24"/>
          <w:lang w:val="es-CO"/>
        </w:rPr>
        <w:t xml:space="preserve">con el fin de alcanzar un mismo objetivo. El costo de evitar contratar nueva deuda que podría financiar proyectos de inversión representa la medida de costo efectividad. </w:t>
      </w:r>
    </w:p>
    <w:p w:rsidR="006B2187" w:rsidRPr="00372E90" w:rsidRDefault="006B2187" w:rsidP="009D6365">
      <w:pPr>
        <w:rPr>
          <w:rFonts w:ascii="Times New Roman" w:hAnsi="Times New Roman" w:cs="Times New Roman"/>
          <w:bCs/>
          <w:sz w:val="24"/>
          <w:szCs w:val="24"/>
          <w:lang w:val="es-CO"/>
        </w:rPr>
      </w:pPr>
    </w:p>
    <w:p w:rsidR="006B2187" w:rsidRPr="00372E90" w:rsidRDefault="006B2187" w:rsidP="009D6365">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La situación con PBP corresponde a la disposición de recursos financieros ante la ocurrencia del evento mencionado, con las herramientas proporcionadas como parte de las políticas del PBP y la situación sin PBP corresponde a la disposición de recursos financieros del país ante la ocurrencia del evento mencionado sin las herramientas desarrolladas como parte de los compromisos del Eje de Gestión Financiera de Riesgos del Componente de Desarrollo de Instrumentos y de Capacidades de Gestión Sectorial y Territorial del PBP. </w:t>
      </w:r>
    </w:p>
    <w:p w:rsidR="00657B4E" w:rsidRPr="00372E90" w:rsidRDefault="00657B4E" w:rsidP="009D6365">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CO"/>
        </w:rPr>
        <w:t>Para efectos de estimar los daños generados por un evento sísmico  con periodos de retorno de 50, 100 y 500 años, que son eventos que tiene</w:t>
      </w:r>
      <w:r w:rsidR="00115853">
        <w:rPr>
          <w:rFonts w:ascii="Times New Roman" w:hAnsi="Times New Roman" w:cs="Times New Roman"/>
          <w:bCs/>
          <w:sz w:val="24"/>
          <w:szCs w:val="24"/>
          <w:lang w:val="es-CO"/>
        </w:rPr>
        <w:t>n</w:t>
      </w:r>
      <w:r w:rsidRPr="00372E90">
        <w:rPr>
          <w:rFonts w:ascii="Times New Roman" w:hAnsi="Times New Roman" w:cs="Times New Roman"/>
          <w:bCs/>
          <w:sz w:val="24"/>
          <w:szCs w:val="24"/>
          <w:lang w:val="es-CO"/>
        </w:rPr>
        <w:t xml:space="preserve"> una probabilidad del </w:t>
      </w:r>
      <w:r w:rsidR="001A6E0A" w:rsidRPr="00372E90">
        <w:rPr>
          <w:rFonts w:ascii="Times New Roman" w:hAnsi="Times New Roman" w:cs="Times New Roman"/>
          <w:bCs/>
          <w:sz w:val="24"/>
          <w:szCs w:val="24"/>
          <w:lang w:val="es-CO"/>
        </w:rPr>
        <w:t>18%</w:t>
      </w:r>
      <w:r w:rsidRPr="00372E90">
        <w:rPr>
          <w:rFonts w:ascii="Times New Roman" w:hAnsi="Times New Roman" w:cs="Times New Roman"/>
          <w:bCs/>
          <w:sz w:val="24"/>
          <w:szCs w:val="24"/>
          <w:lang w:val="es-CO"/>
        </w:rPr>
        <w:t xml:space="preserve">, 10% y </w:t>
      </w:r>
      <w:r w:rsidR="001A6E0A" w:rsidRPr="00372E90">
        <w:rPr>
          <w:rFonts w:ascii="Times New Roman" w:hAnsi="Times New Roman" w:cs="Times New Roman"/>
          <w:bCs/>
          <w:sz w:val="24"/>
          <w:szCs w:val="24"/>
          <w:lang w:val="es-CO"/>
        </w:rPr>
        <w:t>2%</w:t>
      </w:r>
      <w:r w:rsidRPr="00372E90">
        <w:rPr>
          <w:rFonts w:ascii="Times New Roman" w:hAnsi="Times New Roman" w:cs="Times New Roman"/>
          <w:bCs/>
          <w:sz w:val="24"/>
          <w:szCs w:val="24"/>
          <w:lang w:val="es-CO"/>
        </w:rPr>
        <w:t xml:space="preserve"> de presentarse en un lapso de 10 años, se emplearán las estimaciones de </w:t>
      </w:r>
      <w:r w:rsidR="001A6E0A" w:rsidRPr="00372E90">
        <w:rPr>
          <w:rFonts w:ascii="Times New Roman" w:hAnsi="Times New Roman" w:cs="Times New Roman"/>
          <w:bCs/>
          <w:sz w:val="24"/>
          <w:szCs w:val="24"/>
          <w:lang w:val="es-CO"/>
        </w:rPr>
        <w:t xml:space="preserve">pérdida probable </w:t>
      </w:r>
      <w:r w:rsidRPr="00372E90">
        <w:rPr>
          <w:rFonts w:ascii="Times New Roman" w:hAnsi="Times New Roman" w:cs="Times New Roman"/>
          <w:bCs/>
          <w:sz w:val="24"/>
          <w:szCs w:val="24"/>
          <w:lang w:val="es-CO"/>
        </w:rPr>
        <w:t xml:space="preserve">para diferentes portafolios efectuadas por el BID en </w:t>
      </w:r>
      <w:r w:rsidR="001A6E0A" w:rsidRPr="00372E90">
        <w:rPr>
          <w:rFonts w:ascii="Times New Roman" w:hAnsi="Times New Roman" w:cs="Times New Roman"/>
          <w:bCs/>
          <w:sz w:val="24"/>
          <w:szCs w:val="24"/>
          <w:lang w:val="es-CO"/>
        </w:rPr>
        <w:t>2010</w:t>
      </w:r>
      <w:r w:rsidR="001A6E0A" w:rsidRPr="00372E90">
        <w:rPr>
          <w:rStyle w:val="FootnoteReference"/>
          <w:rFonts w:ascii="Times New Roman" w:hAnsi="Times New Roman" w:cs="Times New Roman"/>
          <w:bCs/>
          <w:sz w:val="24"/>
          <w:szCs w:val="24"/>
          <w:lang w:val="es-CO"/>
        </w:rPr>
        <w:footnoteReference w:id="3"/>
      </w:r>
      <w:r w:rsidRPr="00372E90">
        <w:rPr>
          <w:rFonts w:ascii="Times New Roman" w:hAnsi="Times New Roman" w:cs="Times New Roman"/>
          <w:bCs/>
          <w:sz w:val="24"/>
          <w:szCs w:val="24"/>
          <w:lang w:val="es-CO"/>
        </w:rPr>
        <w:t>.</w:t>
      </w:r>
      <w:r w:rsidR="00704B60">
        <w:rPr>
          <w:rFonts w:ascii="Times New Roman" w:hAnsi="Times New Roman" w:cs="Times New Roman"/>
          <w:bCs/>
          <w:sz w:val="24"/>
          <w:szCs w:val="24"/>
          <w:lang w:val="es-CO"/>
        </w:rPr>
        <w:t>La razón por la que esta evaluación se enfoca en analizar estos eventos es porque l</w:t>
      </w:r>
      <w:r w:rsidR="00704B60" w:rsidRPr="00704B60">
        <w:rPr>
          <w:rFonts w:ascii="Times New Roman" w:hAnsi="Times New Roman" w:cs="Times New Roman"/>
          <w:bCs/>
          <w:sz w:val="24"/>
          <w:szCs w:val="24"/>
          <w:lang w:val="es-CO"/>
        </w:rPr>
        <w:t>a estrategia financiera que ha desarrollado el MEF está orientada a eventos catastróficos poco frecuentes, que por sus características  de frecuencia y magnitud son abordados por medio de instrumentos de retención y transferencia del riesgo.  Por esta razón, este es el tipo de eventos que se analizaron en la evaluación económica pues corresponden a esta estrategia. Asimismo, es importante resaltar que  el riesgo al que está expuesto Perú por este tipo de eventos poco frecuentes es uno de los más altos de la región y que los tiempos de retorno que se usaron para el análisis son tiempos de retorno estándar, para los que se contaba con una modelización de perdidas máximas probables (PML).</w:t>
      </w:r>
    </w:p>
    <w:p w:rsidR="006B2187" w:rsidRPr="00372E90" w:rsidRDefault="006B2187"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Respecto de la comparación a realizar de los costos de la situación sin PBP frente a los costos de la situación con PBP, con relación a un lapso de tiempo de 10 años, se considera que 2014 sería un año representativo y conservador de los siguientes 10 años, pues permite evaluar los costos del PBP. </w:t>
      </w:r>
    </w:p>
    <w:p w:rsidR="007173C5" w:rsidRDefault="007173C5" w:rsidP="009D6365">
      <w:pPr>
        <w:rPr>
          <w:rFonts w:ascii="Times New Roman" w:hAnsi="Times New Roman" w:cs="Times New Roman"/>
          <w:bCs/>
          <w:color w:val="FF0000"/>
          <w:sz w:val="24"/>
          <w:szCs w:val="24"/>
          <w:lang w:val="es-CO"/>
        </w:rPr>
      </w:pPr>
    </w:p>
    <w:p w:rsidR="00704B60" w:rsidRPr="00704B60" w:rsidRDefault="00704B60" w:rsidP="00704B60">
      <w:pPr>
        <w:rPr>
          <w:rFonts w:ascii="Times New Roman" w:hAnsi="Times New Roman" w:cs="Times New Roman"/>
          <w:bCs/>
          <w:sz w:val="24"/>
          <w:szCs w:val="24"/>
          <w:lang w:val="es-CO"/>
        </w:rPr>
      </w:pPr>
      <w:r w:rsidRPr="00704B60">
        <w:rPr>
          <w:rFonts w:ascii="Times New Roman" w:hAnsi="Times New Roman" w:cs="Times New Roman"/>
          <w:bCs/>
          <w:sz w:val="24"/>
          <w:szCs w:val="24"/>
          <w:lang w:val="es-CO"/>
        </w:rPr>
        <w:t xml:space="preserve">La parte final del documento presenta un análisis de </w:t>
      </w:r>
      <w:r w:rsidRPr="00704B60">
        <w:rPr>
          <w:rFonts w:ascii="Times New Roman" w:hAnsi="Times New Roman" w:cs="Times New Roman"/>
          <w:bCs/>
          <w:sz w:val="24"/>
          <w:szCs w:val="24"/>
          <w:lang w:val="es-CO"/>
        </w:rPr>
        <w:t xml:space="preserve">sensibilidad </w:t>
      </w:r>
      <w:r w:rsidRPr="00704B60">
        <w:rPr>
          <w:rFonts w:ascii="Times New Roman" w:hAnsi="Times New Roman" w:cs="Times New Roman"/>
          <w:bCs/>
          <w:sz w:val="24"/>
          <w:szCs w:val="24"/>
          <w:lang w:val="es-CO"/>
        </w:rPr>
        <w:t>analizando</w:t>
      </w:r>
      <w:r w:rsidRPr="00704B60">
        <w:rPr>
          <w:rFonts w:ascii="Times New Roman" w:hAnsi="Times New Roman" w:cs="Times New Roman"/>
          <w:bCs/>
          <w:sz w:val="24"/>
          <w:szCs w:val="24"/>
          <w:lang w:val="es-CO"/>
        </w:rPr>
        <w:t xml:space="preserve"> el porcentaje de recursos del FEF que podrían ser utilizados en caso de emergencia y la cobertura de ESEB. </w:t>
      </w:r>
      <w:r w:rsidRPr="00704B60">
        <w:rPr>
          <w:rFonts w:ascii="Times New Roman" w:hAnsi="Times New Roman" w:cs="Times New Roman"/>
          <w:bCs/>
          <w:sz w:val="24"/>
          <w:szCs w:val="24"/>
          <w:lang w:val="es-CO"/>
        </w:rPr>
        <w:t xml:space="preserve">Sin embargo, el </w:t>
      </w:r>
      <w:r w:rsidRPr="00704B60">
        <w:rPr>
          <w:rFonts w:ascii="Times New Roman" w:hAnsi="Times New Roman" w:cs="Times New Roman"/>
          <w:bCs/>
          <w:sz w:val="24"/>
          <w:szCs w:val="24"/>
          <w:lang w:val="es-CO"/>
        </w:rPr>
        <w:t>estudio incluye</w:t>
      </w:r>
      <w:r w:rsidRPr="00704B60">
        <w:rPr>
          <w:rFonts w:ascii="Times New Roman" w:hAnsi="Times New Roman" w:cs="Times New Roman"/>
          <w:bCs/>
          <w:sz w:val="24"/>
          <w:szCs w:val="24"/>
          <w:lang w:val="es-CO"/>
        </w:rPr>
        <w:t xml:space="preserve"> a través de todo el documento</w:t>
      </w:r>
      <w:r w:rsidRPr="00704B60">
        <w:rPr>
          <w:rFonts w:ascii="Times New Roman" w:hAnsi="Times New Roman" w:cs="Times New Roman"/>
          <w:bCs/>
          <w:sz w:val="24"/>
          <w:szCs w:val="24"/>
          <w:lang w:val="es-CO"/>
        </w:rPr>
        <w:t xml:space="preserve"> un análisis de sensibilidad que incorpora escenarios de retorno del evento que a su vez están relacionados con las estimaciones de pérdidas probables y por ende, la magnitud del evento.  Específicamente, el análisis económico presenta los resultados para eventos con probabilidad de presentarse del 18%, 10% y 2% en un lapso de 10 años (estándar en este </w:t>
      </w:r>
      <w:r w:rsidRPr="00704B60">
        <w:rPr>
          <w:rFonts w:ascii="Times New Roman" w:hAnsi="Times New Roman" w:cs="Times New Roman"/>
          <w:bCs/>
          <w:sz w:val="24"/>
          <w:szCs w:val="24"/>
          <w:lang w:val="es-CO"/>
        </w:rPr>
        <w:lastRenderedPageBreak/>
        <w:t xml:space="preserve">tipo de estudios y cada uno con sus respectivas estimaciones de pérdidas probables). Las variables consideradas en el análisis de sensibilidad  (FEF, ESEB y periodos de retorno) son las tres variables más importantes que pueden tener mayor variabilidad en el corto y mediano plazo, y para las cuales se cuenta con información fiable. </w:t>
      </w:r>
    </w:p>
    <w:p w:rsidR="00704B60" w:rsidRPr="00704B60" w:rsidRDefault="00704B60" w:rsidP="00704B60">
      <w:pPr>
        <w:rPr>
          <w:rFonts w:ascii="Times New Roman" w:hAnsi="Times New Roman" w:cs="Times New Roman"/>
          <w:bCs/>
          <w:color w:val="FF0000"/>
          <w:sz w:val="24"/>
          <w:szCs w:val="24"/>
          <w:lang w:val="es-CO"/>
        </w:rPr>
      </w:pPr>
    </w:p>
    <w:p w:rsidR="007173C5" w:rsidRPr="00372E90" w:rsidRDefault="007173C5" w:rsidP="009D6365">
      <w:pPr>
        <w:pStyle w:val="Heading1"/>
        <w:spacing w:before="0"/>
        <w:rPr>
          <w:rFonts w:ascii="Times New Roman" w:eastAsiaTheme="minorHAnsi" w:hAnsi="Times New Roman" w:cs="Times New Roman"/>
          <w:b w:val="0"/>
          <w:bCs w:val="0"/>
          <w:color w:val="auto"/>
          <w:sz w:val="24"/>
          <w:szCs w:val="24"/>
          <w:lang w:val="es-ES_tradnl"/>
        </w:rPr>
      </w:pPr>
      <w:bookmarkStart w:id="7" w:name="_Toc247892453"/>
      <w:r w:rsidRPr="00372E90">
        <w:rPr>
          <w:rFonts w:ascii="Times New Roman" w:eastAsiaTheme="minorHAnsi" w:hAnsi="Times New Roman" w:cs="Times New Roman"/>
          <w:b w:val="0"/>
          <w:bCs w:val="0"/>
          <w:color w:val="auto"/>
          <w:sz w:val="24"/>
          <w:szCs w:val="24"/>
          <w:lang w:val="es-ES_tradnl"/>
        </w:rPr>
        <w:t>El docu</w:t>
      </w:r>
      <w:r w:rsidR="00B05B37">
        <w:rPr>
          <w:rFonts w:ascii="Times New Roman" w:eastAsiaTheme="minorHAnsi" w:hAnsi="Times New Roman" w:cs="Times New Roman"/>
          <w:b w:val="0"/>
          <w:bCs w:val="0"/>
          <w:color w:val="auto"/>
          <w:sz w:val="24"/>
          <w:szCs w:val="24"/>
          <w:lang w:val="es-ES_tradnl"/>
        </w:rPr>
        <w:t>mento está estructurado en seis</w:t>
      </w:r>
      <w:r w:rsidRPr="00372E90">
        <w:rPr>
          <w:rFonts w:ascii="Times New Roman" w:eastAsiaTheme="minorHAnsi" w:hAnsi="Times New Roman" w:cs="Times New Roman"/>
          <w:b w:val="0"/>
          <w:bCs w:val="0"/>
          <w:color w:val="auto"/>
          <w:sz w:val="24"/>
          <w:szCs w:val="24"/>
          <w:lang w:val="es-ES_tradnl"/>
        </w:rPr>
        <w:t xml:space="preserve"> secciones, </w:t>
      </w:r>
      <w:r w:rsidR="00B05B37">
        <w:rPr>
          <w:rFonts w:ascii="Times New Roman" w:eastAsiaTheme="minorHAnsi" w:hAnsi="Times New Roman" w:cs="Times New Roman"/>
          <w:b w:val="0"/>
          <w:bCs w:val="0"/>
          <w:color w:val="auto"/>
          <w:sz w:val="24"/>
          <w:szCs w:val="24"/>
          <w:lang w:val="es-ES_tradnl"/>
        </w:rPr>
        <w:t>posterior a la introducción, en el segundo</w:t>
      </w:r>
      <w:r w:rsidRPr="00372E90">
        <w:rPr>
          <w:rFonts w:ascii="Times New Roman" w:eastAsiaTheme="minorHAnsi" w:hAnsi="Times New Roman" w:cs="Times New Roman"/>
          <w:b w:val="0"/>
          <w:bCs w:val="0"/>
          <w:color w:val="auto"/>
          <w:sz w:val="24"/>
          <w:szCs w:val="24"/>
          <w:lang w:val="es-ES_tradnl"/>
        </w:rPr>
        <w:t xml:space="preserve"> acápite se </w:t>
      </w:r>
      <w:r w:rsidR="00766048" w:rsidRPr="00372E90">
        <w:rPr>
          <w:rFonts w:ascii="Times New Roman" w:eastAsiaTheme="minorHAnsi" w:hAnsi="Times New Roman" w:cs="Times New Roman"/>
          <w:b w:val="0"/>
          <w:bCs w:val="0"/>
          <w:color w:val="auto"/>
          <w:sz w:val="24"/>
          <w:szCs w:val="24"/>
          <w:lang w:val="es-ES_tradnl"/>
        </w:rPr>
        <w:t>describe</w:t>
      </w:r>
      <w:r w:rsidRPr="00372E90">
        <w:rPr>
          <w:rFonts w:ascii="Times New Roman" w:eastAsiaTheme="minorHAnsi" w:hAnsi="Times New Roman" w:cs="Times New Roman"/>
          <w:b w:val="0"/>
          <w:bCs w:val="0"/>
          <w:color w:val="auto"/>
          <w:sz w:val="24"/>
          <w:szCs w:val="24"/>
          <w:lang w:val="es-ES_tradnl"/>
        </w:rPr>
        <w:t xml:space="preserve"> la metodología para el análisis de los costos </w:t>
      </w:r>
      <w:r w:rsidR="008A7D95" w:rsidRPr="00372E90">
        <w:rPr>
          <w:rFonts w:ascii="Times New Roman" w:eastAsiaTheme="minorHAnsi" w:hAnsi="Times New Roman" w:cs="Times New Roman"/>
          <w:b w:val="0"/>
          <w:bCs w:val="0"/>
          <w:color w:val="auto"/>
          <w:sz w:val="24"/>
          <w:szCs w:val="24"/>
          <w:lang w:val="es-ES_tradnl"/>
        </w:rPr>
        <w:t>del</w:t>
      </w:r>
      <w:r w:rsidRPr="00372E90">
        <w:rPr>
          <w:rFonts w:ascii="Times New Roman" w:eastAsiaTheme="minorHAnsi" w:hAnsi="Times New Roman" w:cs="Times New Roman"/>
          <w:b w:val="0"/>
          <w:bCs w:val="0"/>
          <w:color w:val="auto"/>
          <w:sz w:val="24"/>
          <w:szCs w:val="24"/>
          <w:lang w:val="es-ES_tradnl"/>
        </w:rPr>
        <w:t xml:space="preserve"> </w:t>
      </w:r>
      <w:r w:rsidR="008A7D95" w:rsidRPr="00372E90">
        <w:rPr>
          <w:rFonts w:ascii="Times New Roman" w:eastAsiaTheme="minorHAnsi" w:hAnsi="Times New Roman" w:cs="Times New Roman"/>
          <w:b w:val="0"/>
          <w:bCs w:val="0"/>
          <w:color w:val="auto"/>
          <w:sz w:val="24"/>
          <w:szCs w:val="24"/>
          <w:lang w:val="es-ES_tradnl"/>
        </w:rPr>
        <w:t>eje de Gestión Financiera de Riesgos del componente de Desarrollo de Instrumentos y de Capacidades de Gestión Sectorial y Territorial</w:t>
      </w:r>
      <w:r w:rsidRPr="00372E90">
        <w:rPr>
          <w:rFonts w:ascii="Times New Roman" w:eastAsiaTheme="minorHAnsi" w:hAnsi="Times New Roman" w:cs="Times New Roman"/>
          <w:b w:val="0"/>
          <w:bCs w:val="0"/>
          <w:color w:val="auto"/>
          <w:sz w:val="24"/>
          <w:szCs w:val="24"/>
          <w:lang w:val="es-ES_tradnl"/>
        </w:rPr>
        <w:t xml:space="preserve"> en la situación sin PBP y en la situación con PBP; en el </w:t>
      </w:r>
      <w:r w:rsidR="00B05B37">
        <w:rPr>
          <w:rFonts w:ascii="Times New Roman" w:eastAsiaTheme="minorHAnsi" w:hAnsi="Times New Roman" w:cs="Times New Roman"/>
          <w:b w:val="0"/>
          <w:bCs w:val="0"/>
          <w:color w:val="auto"/>
          <w:sz w:val="24"/>
          <w:szCs w:val="24"/>
          <w:lang w:val="es-ES_tradnl"/>
        </w:rPr>
        <w:t>tercer</w:t>
      </w:r>
      <w:r w:rsidRPr="00372E90">
        <w:rPr>
          <w:rFonts w:ascii="Times New Roman" w:eastAsiaTheme="minorHAnsi" w:hAnsi="Times New Roman" w:cs="Times New Roman"/>
          <w:b w:val="0"/>
          <w:bCs w:val="0"/>
          <w:color w:val="auto"/>
          <w:sz w:val="24"/>
          <w:szCs w:val="24"/>
          <w:lang w:val="es-ES_tradnl"/>
        </w:rPr>
        <w:t xml:space="preserve"> acápite se describe la estrategia de gestión financiera con y sin PBP y los beneficios </w:t>
      </w:r>
      <w:r w:rsidR="00B05B37">
        <w:rPr>
          <w:rFonts w:ascii="Times New Roman" w:eastAsiaTheme="minorHAnsi" w:hAnsi="Times New Roman" w:cs="Times New Roman"/>
          <w:b w:val="0"/>
          <w:bCs w:val="0"/>
          <w:color w:val="auto"/>
          <w:sz w:val="24"/>
          <w:szCs w:val="24"/>
          <w:lang w:val="es-ES_tradnl"/>
        </w:rPr>
        <w:t>y costos asociados; en el cuarto</w:t>
      </w:r>
      <w:r w:rsidRPr="00372E90">
        <w:rPr>
          <w:rFonts w:ascii="Times New Roman" w:eastAsiaTheme="minorHAnsi" w:hAnsi="Times New Roman" w:cs="Times New Roman"/>
          <w:b w:val="0"/>
          <w:bCs w:val="0"/>
          <w:color w:val="auto"/>
          <w:sz w:val="24"/>
          <w:szCs w:val="24"/>
          <w:lang w:val="es-ES_tradnl"/>
        </w:rPr>
        <w:t xml:space="preserve"> acápite se presenta un análisis de los beneficios y los costos </w:t>
      </w:r>
      <w:r w:rsidR="008E13F0" w:rsidRPr="00372E90">
        <w:rPr>
          <w:rFonts w:ascii="Times New Roman" w:eastAsiaTheme="minorHAnsi" w:hAnsi="Times New Roman" w:cs="Times New Roman"/>
          <w:b w:val="0"/>
          <w:bCs w:val="0"/>
          <w:color w:val="auto"/>
          <w:sz w:val="24"/>
          <w:szCs w:val="24"/>
          <w:lang w:val="es-ES_tradnl"/>
        </w:rPr>
        <w:t>del eje de Gestión Financiera de Riesgos del componente de Desarrollo de Instrumentos y de Capacidades de Gestión Sectorial y Territorial</w:t>
      </w:r>
      <w:r w:rsidR="00B05B37">
        <w:rPr>
          <w:rFonts w:ascii="Times New Roman" w:eastAsiaTheme="minorHAnsi" w:hAnsi="Times New Roman" w:cs="Times New Roman"/>
          <w:b w:val="0"/>
          <w:bCs w:val="0"/>
          <w:color w:val="auto"/>
          <w:sz w:val="24"/>
          <w:szCs w:val="24"/>
          <w:lang w:val="es-ES_tradnl"/>
        </w:rPr>
        <w:t xml:space="preserve"> del PBP; y en el quinto</w:t>
      </w:r>
      <w:r w:rsidRPr="00372E90">
        <w:rPr>
          <w:rFonts w:ascii="Times New Roman" w:eastAsiaTheme="minorHAnsi" w:hAnsi="Times New Roman" w:cs="Times New Roman"/>
          <w:b w:val="0"/>
          <w:bCs w:val="0"/>
          <w:color w:val="auto"/>
          <w:sz w:val="24"/>
          <w:szCs w:val="24"/>
          <w:lang w:val="es-ES_tradnl"/>
        </w:rPr>
        <w:t xml:space="preserve"> acápite se presentan los resultados del análisis de sensibilidad. Finalmente, en la última sección se presentan conclusiones.</w:t>
      </w:r>
      <w:bookmarkEnd w:id="7"/>
    </w:p>
    <w:p w:rsidR="00661E39" w:rsidRPr="00372E90" w:rsidRDefault="00661E39" w:rsidP="009D6365">
      <w:pPr>
        <w:rPr>
          <w:rFonts w:ascii="Times New Roman" w:hAnsi="Times New Roman" w:cs="Times New Roman"/>
          <w:bCs/>
          <w:color w:val="FF0000"/>
          <w:sz w:val="24"/>
          <w:szCs w:val="24"/>
          <w:lang w:val="es-CO"/>
        </w:rPr>
      </w:pPr>
    </w:p>
    <w:p w:rsidR="0033225E" w:rsidRPr="00372E90" w:rsidRDefault="0033225E" w:rsidP="009D6365">
      <w:pPr>
        <w:rPr>
          <w:rFonts w:ascii="Times New Roman" w:hAnsi="Times New Roman" w:cs="Times New Roman"/>
          <w:bCs/>
          <w:color w:val="FF0000"/>
          <w:sz w:val="24"/>
          <w:szCs w:val="24"/>
          <w:lang w:val="es-CO"/>
        </w:rPr>
      </w:pPr>
      <w:r w:rsidRPr="00372E90">
        <w:rPr>
          <w:rFonts w:ascii="Times New Roman" w:hAnsi="Times New Roman" w:cs="Times New Roman"/>
          <w:bCs/>
          <w:color w:val="FF0000"/>
          <w:sz w:val="24"/>
          <w:szCs w:val="24"/>
          <w:lang w:val="es-CO"/>
        </w:rPr>
        <w:br w:type="page"/>
      </w:r>
    </w:p>
    <w:p w:rsidR="0033225E" w:rsidRPr="00372E90" w:rsidRDefault="0033225E" w:rsidP="009D6365">
      <w:pPr>
        <w:rPr>
          <w:rFonts w:ascii="Times New Roman" w:hAnsi="Times New Roman" w:cs="Times New Roman"/>
          <w:bCs/>
          <w:color w:val="FF0000"/>
          <w:sz w:val="24"/>
          <w:szCs w:val="24"/>
          <w:lang w:val="es-CO"/>
        </w:rPr>
      </w:pPr>
    </w:p>
    <w:p w:rsidR="000904E6" w:rsidRPr="00372E90" w:rsidRDefault="000904E6" w:rsidP="009D6365">
      <w:pPr>
        <w:pStyle w:val="Heading1"/>
        <w:spacing w:before="0"/>
        <w:ind w:left="1080"/>
        <w:rPr>
          <w:rFonts w:ascii="Times New Roman" w:hAnsi="Times New Roman" w:cs="Times New Roman"/>
          <w:bCs w:val="0"/>
          <w:color w:val="auto"/>
          <w:sz w:val="24"/>
          <w:szCs w:val="24"/>
          <w:lang w:val="es-CO"/>
        </w:rPr>
      </w:pPr>
    </w:p>
    <w:p w:rsidR="00EF2EE9" w:rsidRPr="00372E90" w:rsidRDefault="00B94405" w:rsidP="00CC5B5A">
      <w:pPr>
        <w:pStyle w:val="Heading1"/>
        <w:numPr>
          <w:ilvl w:val="0"/>
          <w:numId w:val="2"/>
        </w:numPr>
        <w:spacing w:before="0"/>
        <w:jc w:val="center"/>
        <w:rPr>
          <w:rFonts w:ascii="Times New Roman" w:hAnsi="Times New Roman" w:cs="Times New Roman"/>
          <w:color w:val="auto"/>
          <w:sz w:val="24"/>
          <w:szCs w:val="24"/>
        </w:rPr>
      </w:pPr>
      <w:bookmarkStart w:id="8" w:name="_Toc247892454"/>
      <w:r w:rsidRPr="00372E90">
        <w:rPr>
          <w:rFonts w:ascii="Times New Roman" w:hAnsi="Times New Roman" w:cs="Times New Roman"/>
          <w:color w:val="auto"/>
          <w:sz w:val="24"/>
          <w:szCs w:val="24"/>
        </w:rPr>
        <w:t>Metodología para el A</w:t>
      </w:r>
      <w:r w:rsidR="00B210BB" w:rsidRPr="00372E90">
        <w:rPr>
          <w:rFonts w:ascii="Times New Roman" w:hAnsi="Times New Roman" w:cs="Times New Roman"/>
          <w:color w:val="auto"/>
          <w:sz w:val="24"/>
          <w:szCs w:val="24"/>
        </w:rPr>
        <w:t xml:space="preserve">nálisis </w:t>
      </w:r>
      <w:r w:rsidR="000904E6" w:rsidRPr="00372E90">
        <w:rPr>
          <w:rFonts w:ascii="Times New Roman" w:hAnsi="Times New Roman" w:cs="Times New Roman"/>
          <w:color w:val="auto"/>
          <w:sz w:val="24"/>
          <w:szCs w:val="24"/>
        </w:rPr>
        <w:t>E</w:t>
      </w:r>
      <w:r w:rsidR="00BB680D" w:rsidRPr="00372E90">
        <w:rPr>
          <w:rFonts w:ascii="Times New Roman" w:hAnsi="Times New Roman" w:cs="Times New Roman"/>
          <w:color w:val="auto"/>
          <w:sz w:val="24"/>
          <w:szCs w:val="24"/>
        </w:rPr>
        <w:t>conómico del E</w:t>
      </w:r>
      <w:r w:rsidR="000904E6" w:rsidRPr="00372E90">
        <w:rPr>
          <w:rFonts w:ascii="Times New Roman" w:hAnsi="Times New Roman" w:cs="Times New Roman"/>
          <w:color w:val="auto"/>
          <w:sz w:val="24"/>
          <w:szCs w:val="24"/>
        </w:rPr>
        <w:t>je de Gestión Financiera de Riesgos del Componente de Desarrollo de Instrumentos y de Capacidades de Gestión Sectorial y Territorial</w:t>
      </w:r>
      <w:r w:rsidR="00B210BB" w:rsidRPr="00372E90">
        <w:rPr>
          <w:rFonts w:ascii="Times New Roman" w:hAnsi="Times New Roman" w:cs="Times New Roman"/>
          <w:color w:val="auto"/>
          <w:sz w:val="24"/>
          <w:szCs w:val="24"/>
        </w:rPr>
        <w:t xml:space="preserve"> en la </w:t>
      </w:r>
      <w:r w:rsidRPr="00372E90">
        <w:rPr>
          <w:rFonts w:ascii="Times New Roman" w:hAnsi="Times New Roman" w:cs="Times New Roman"/>
          <w:color w:val="auto"/>
          <w:sz w:val="24"/>
          <w:szCs w:val="24"/>
        </w:rPr>
        <w:t>S</w:t>
      </w:r>
      <w:r w:rsidR="00B210BB" w:rsidRPr="00372E90">
        <w:rPr>
          <w:rFonts w:ascii="Times New Roman" w:hAnsi="Times New Roman" w:cs="Times New Roman"/>
          <w:color w:val="auto"/>
          <w:sz w:val="24"/>
          <w:szCs w:val="24"/>
        </w:rPr>
        <w:t xml:space="preserve">ituación </w:t>
      </w:r>
      <w:r w:rsidR="00202ADB" w:rsidRPr="00372E90">
        <w:rPr>
          <w:rFonts w:ascii="Times New Roman" w:hAnsi="Times New Roman" w:cs="Times New Roman"/>
          <w:color w:val="auto"/>
          <w:sz w:val="24"/>
          <w:szCs w:val="24"/>
        </w:rPr>
        <w:t>sin P</w:t>
      </w:r>
      <w:r w:rsidR="00135B53" w:rsidRPr="00372E90">
        <w:rPr>
          <w:rFonts w:ascii="Times New Roman" w:hAnsi="Times New Roman" w:cs="Times New Roman"/>
          <w:color w:val="auto"/>
          <w:sz w:val="24"/>
          <w:szCs w:val="24"/>
        </w:rPr>
        <w:t>BP</w:t>
      </w:r>
      <w:r w:rsidR="00B210BB" w:rsidRPr="00372E90">
        <w:rPr>
          <w:rFonts w:ascii="Times New Roman" w:hAnsi="Times New Roman" w:cs="Times New Roman"/>
          <w:color w:val="auto"/>
          <w:sz w:val="24"/>
          <w:szCs w:val="24"/>
        </w:rPr>
        <w:t xml:space="preserve"> </w:t>
      </w:r>
      <w:r w:rsidRPr="00372E90">
        <w:rPr>
          <w:rFonts w:ascii="Times New Roman" w:hAnsi="Times New Roman" w:cs="Times New Roman"/>
          <w:color w:val="auto"/>
          <w:sz w:val="24"/>
          <w:szCs w:val="24"/>
        </w:rPr>
        <w:t xml:space="preserve">y </w:t>
      </w:r>
      <w:r w:rsidR="00324931" w:rsidRPr="00372E90">
        <w:rPr>
          <w:rFonts w:ascii="Times New Roman" w:hAnsi="Times New Roman" w:cs="Times New Roman"/>
          <w:color w:val="auto"/>
          <w:sz w:val="24"/>
          <w:szCs w:val="24"/>
        </w:rPr>
        <w:t xml:space="preserve">en </w:t>
      </w:r>
      <w:r w:rsidRPr="00372E90">
        <w:rPr>
          <w:rFonts w:ascii="Times New Roman" w:hAnsi="Times New Roman" w:cs="Times New Roman"/>
          <w:color w:val="auto"/>
          <w:sz w:val="24"/>
          <w:szCs w:val="24"/>
        </w:rPr>
        <w:t>la S</w:t>
      </w:r>
      <w:r w:rsidR="00B210BB" w:rsidRPr="00372E90">
        <w:rPr>
          <w:rFonts w:ascii="Times New Roman" w:hAnsi="Times New Roman" w:cs="Times New Roman"/>
          <w:color w:val="auto"/>
          <w:sz w:val="24"/>
          <w:szCs w:val="24"/>
        </w:rPr>
        <w:t xml:space="preserve">ituación </w:t>
      </w:r>
      <w:r w:rsidR="00202ADB" w:rsidRPr="00372E90">
        <w:rPr>
          <w:rFonts w:ascii="Times New Roman" w:hAnsi="Times New Roman" w:cs="Times New Roman"/>
          <w:color w:val="auto"/>
          <w:sz w:val="24"/>
          <w:szCs w:val="24"/>
        </w:rPr>
        <w:t>con P</w:t>
      </w:r>
      <w:r w:rsidR="00135B53" w:rsidRPr="00372E90">
        <w:rPr>
          <w:rFonts w:ascii="Times New Roman" w:hAnsi="Times New Roman" w:cs="Times New Roman"/>
          <w:color w:val="auto"/>
          <w:sz w:val="24"/>
          <w:szCs w:val="24"/>
        </w:rPr>
        <w:t>BP</w:t>
      </w:r>
      <w:bookmarkEnd w:id="8"/>
    </w:p>
    <w:p w:rsidR="00DA07D9" w:rsidRPr="00372E90" w:rsidRDefault="00DA07D9" w:rsidP="009D6365">
      <w:pPr>
        <w:rPr>
          <w:rFonts w:ascii="Times New Roman" w:hAnsi="Times New Roman" w:cs="Times New Roman"/>
          <w:sz w:val="24"/>
          <w:szCs w:val="24"/>
          <w:lang w:val="es-CO"/>
        </w:rPr>
      </w:pPr>
    </w:p>
    <w:p w:rsidR="0033225E" w:rsidRPr="00372E90" w:rsidRDefault="0033225E" w:rsidP="009D6365">
      <w:pPr>
        <w:spacing w:after="200"/>
        <w:rPr>
          <w:rFonts w:ascii="Times New Roman" w:hAnsi="Times New Roman" w:cs="Times New Roman"/>
          <w:bCs/>
          <w:sz w:val="24"/>
          <w:szCs w:val="24"/>
          <w:lang w:val="es-ES_tradnl"/>
        </w:rPr>
      </w:pPr>
      <w:r w:rsidRPr="00372E90">
        <w:rPr>
          <w:rFonts w:ascii="Times New Roman" w:hAnsi="Times New Roman" w:cs="Times New Roman"/>
          <w:bCs/>
          <w:sz w:val="24"/>
          <w:szCs w:val="24"/>
          <w:lang w:val="es-CO"/>
        </w:rPr>
        <w:t xml:space="preserve">En este capítulo se presenta la metodología para el análisis </w:t>
      </w:r>
      <w:r w:rsidRPr="00372E90">
        <w:rPr>
          <w:rFonts w:ascii="Times New Roman" w:hAnsi="Times New Roman" w:cs="Times New Roman"/>
          <w:sz w:val="24"/>
          <w:szCs w:val="24"/>
        </w:rPr>
        <w:t>económico del Eje de Gestión Financiera de Riesgos del Componente de Desarrollo de Instrumentos y de Capacidades de Gestión Sectorial y Territorial</w:t>
      </w:r>
      <w:r w:rsidRPr="00372E90">
        <w:rPr>
          <w:rFonts w:ascii="Times New Roman" w:hAnsi="Times New Roman" w:cs="Times New Roman"/>
          <w:bCs/>
          <w:sz w:val="24"/>
          <w:szCs w:val="24"/>
          <w:lang w:val="es-CO"/>
        </w:rPr>
        <w:t xml:space="preserve"> en la situación sin PBP y en la situación con PBP. Adicionalmente, </w:t>
      </w:r>
      <w:r w:rsidRPr="00372E90">
        <w:rPr>
          <w:rFonts w:ascii="Times New Roman" w:hAnsi="Times New Roman" w:cs="Times New Roman"/>
          <w:sz w:val="24"/>
          <w:szCs w:val="24"/>
          <w:lang w:val="es-ES_tradnl"/>
        </w:rPr>
        <w:t xml:space="preserve">se enumeran los principales compromisos Programáticos del PBP en el </w:t>
      </w:r>
      <w:r w:rsidRPr="00372E90">
        <w:rPr>
          <w:rFonts w:ascii="Times New Roman" w:hAnsi="Times New Roman" w:cs="Times New Roman"/>
          <w:sz w:val="24"/>
          <w:szCs w:val="24"/>
        </w:rPr>
        <w:t>Eje de Gestión Financiera de Riesgos del Componente de Desarrollo de Instrumentos y de Capacidades de Gestión Sectorial y Territorial</w:t>
      </w:r>
      <w:r w:rsidRPr="00372E90">
        <w:rPr>
          <w:rFonts w:ascii="Times New Roman" w:hAnsi="Times New Roman" w:cs="Times New Roman"/>
          <w:sz w:val="24"/>
          <w:szCs w:val="24"/>
          <w:lang w:val="es-ES_tradnl"/>
        </w:rPr>
        <w:t xml:space="preserve"> que conllevan compromisos programáticos relacionados con los instrumentos a ser considerados en la evaluación económica.</w:t>
      </w:r>
    </w:p>
    <w:p w:rsidR="006D0739" w:rsidRPr="00372E90" w:rsidRDefault="00A852B1" w:rsidP="009D6365">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CO"/>
        </w:rPr>
        <w:t>El análisis económico</w:t>
      </w:r>
      <w:r w:rsidR="00135B53" w:rsidRPr="00372E90">
        <w:rPr>
          <w:rFonts w:ascii="Times New Roman" w:hAnsi="Times New Roman" w:cs="Times New Roman"/>
          <w:bCs/>
          <w:sz w:val="24"/>
          <w:szCs w:val="24"/>
          <w:lang w:val="es-CO"/>
        </w:rPr>
        <w:t xml:space="preserve"> consiste en comparar los costos que enfrentaría el país </w:t>
      </w:r>
      <w:r w:rsidR="0087511C" w:rsidRPr="00372E90">
        <w:rPr>
          <w:rFonts w:ascii="Times New Roman" w:hAnsi="Times New Roman" w:cs="Times New Roman"/>
          <w:bCs/>
          <w:sz w:val="24"/>
          <w:szCs w:val="24"/>
          <w:lang w:val="es-CO"/>
        </w:rPr>
        <w:t>ante la</w:t>
      </w:r>
      <w:r w:rsidR="00135B53" w:rsidRPr="00372E90">
        <w:rPr>
          <w:rFonts w:ascii="Times New Roman" w:hAnsi="Times New Roman" w:cs="Times New Roman"/>
          <w:bCs/>
          <w:sz w:val="24"/>
          <w:szCs w:val="24"/>
          <w:lang w:val="es-CO"/>
        </w:rPr>
        <w:t xml:space="preserve"> ocurrencia de un evento sísmico  </w:t>
      </w:r>
      <w:r w:rsidR="00F843FF" w:rsidRPr="00372E90">
        <w:rPr>
          <w:rFonts w:ascii="Times New Roman" w:hAnsi="Times New Roman" w:cs="Times New Roman"/>
          <w:bCs/>
          <w:sz w:val="24"/>
          <w:szCs w:val="24"/>
          <w:lang w:val="es-CO"/>
        </w:rPr>
        <w:t xml:space="preserve">en </w:t>
      </w:r>
      <w:r w:rsidR="00135B53" w:rsidRPr="00372E90">
        <w:rPr>
          <w:rFonts w:ascii="Times New Roman" w:hAnsi="Times New Roman" w:cs="Times New Roman"/>
          <w:bCs/>
          <w:sz w:val="24"/>
          <w:szCs w:val="24"/>
          <w:lang w:val="es-CO"/>
        </w:rPr>
        <w:t xml:space="preserve"> </w:t>
      </w:r>
      <w:r w:rsidR="00F843FF" w:rsidRPr="00372E90">
        <w:rPr>
          <w:rFonts w:ascii="Times New Roman" w:hAnsi="Times New Roman" w:cs="Times New Roman"/>
          <w:bCs/>
          <w:sz w:val="24"/>
          <w:szCs w:val="24"/>
          <w:lang w:val="es-CO"/>
        </w:rPr>
        <w:t>escenarios con diferentes periodos de retorno</w:t>
      </w:r>
      <w:r w:rsidR="0087511C" w:rsidRPr="00372E90">
        <w:rPr>
          <w:rFonts w:ascii="Times New Roman" w:hAnsi="Times New Roman" w:cs="Times New Roman"/>
          <w:bCs/>
          <w:sz w:val="24"/>
          <w:szCs w:val="24"/>
          <w:lang w:val="es-CO"/>
        </w:rPr>
        <w:t>,</w:t>
      </w:r>
      <w:r w:rsidR="00135B53" w:rsidRPr="00372E90">
        <w:rPr>
          <w:rFonts w:ascii="Times New Roman" w:hAnsi="Times New Roman" w:cs="Times New Roman"/>
          <w:bCs/>
          <w:sz w:val="24"/>
          <w:szCs w:val="24"/>
          <w:lang w:val="es-CO"/>
        </w:rPr>
        <w:t xml:space="preserve"> de la situación sin </w:t>
      </w:r>
      <w:r w:rsidR="00135B53" w:rsidRPr="00372E90">
        <w:rPr>
          <w:rFonts w:ascii="Times New Roman" w:hAnsi="Times New Roman" w:cs="Times New Roman"/>
          <w:sz w:val="24"/>
          <w:szCs w:val="24"/>
        </w:rPr>
        <w:t>Préstamos Programáticos de Apoyo a Reformas de Política</w:t>
      </w:r>
      <w:r w:rsidR="00135B53" w:rsidRPr="00372E90">
        <w:rPr>
          <w:rFonts w:ascii="Times New Roman" w:hAnsi="Times New Roman" w:cs="Times New Roman"/>
          <w:bCs/>
          <w:sz w:val="24"/>
          <w:szCs w:val="24"/>
          <w:lang w:val="es-CO"/>
        </w:rPr>
        <w:t xml:space="preserve"> (estrategia de </w:t>
      </w:r>
      <w:r w:rsidR="00F74C96" w:rsidRPr="00372E90">
        <w:rPr>
          <w:rFonts w:ascii="Times New Roman" w:hAnsi="Times New Roman" w:cs="Times New Roman"/>
          <w:bCs/>
          <w:sz w:val="24"/>
          <w:szCs w:val="24"/>
          <w:lang w:val="es-CO"/>
        </w:rPr>
        <w:t xml:space="preserve">Gestión Financiera </w:t>
      </w:r>
      <w:r w:rsidR="00374615" w:rsidRPr="00372E90">
        <w:rPr>
          <w:rFonts w:ascii="Times New Roman" w:hAnsi="Times New Roman" w:cs="Times New Roman"/>
          <w:bCs/>
          <w:sz w:val="24"/>
          <w:szCs w:val="24"/>
          <w:lang w:val="es-CO"/>
        </w:rPr>
        <w:t>de Riesgos (</w:t>
      </w:r>
      <w:r w:rsidR="00135B53" w:rsidRPr="00372E90">
        <w:rPr>
          <w:rFonts w:ascii="Times New Roman" w:hAnsi="Times New Roman" w:cs="Times New Roman"/>
          <w:bCs/>
          <w:sz w:val="24"/>
          <w:szCs w:val="24"/>
          <w:lang w:val="es-CO"/>
        </w:rPr>
        <w:t xml:space="preserve">antes del PBP) y la situación con </w:t>
      </w:r>
      <w:r w:rsidR="00135B53" w:rsidRPr="00372E90">
        <w:rPr>
          <w:rFonts w:ascii="Times New Roman" w:hAnsi="Times New Roman" w:cs="Times New Roman"/>
          <w:sz w:val="24"/>
          <w:szCs w:val="24"/>
        </w:rPr>
        <w:t>Préstamos Programáticos de Apoyo a Reformas de Política</w:t>
      </w:r>
      <w:r w:rsidR="00135B53" w:rsidRPr="00372E90">
        <w:rPr>
          <w:rFonts w:ascii="Times New Roman" w:hAnsi="Times New Roman" w:cs="Times New Roman"/>
          <w:bCs/>
          <w:sz w:val="24"/>
          <w:szCs w:val="24"/>
          <w:lang w:val="es-CO"/>
        </w:rPr>
        <w:t xml:space="preserve"> (estrategia de </w:t>
      </w:r>
      <w:r w:rsidR="00F74C96" w:rsidRPr="00372E90">
        <w:rPr>
          <w:rFonts w:ascii="Times New Roman" w:hAnsi="Times New Roman" w:cs="Times New Roman"/>
          <w:bCs/>
          <w:sz w:val="24"/>
          <w:szCs w:val="24"/>
          <w:lang w:val="es-CO"/>
        </w:rPr>
        <w:t xml:space="preserve">Gestión Financiera de Riesgos </w:t>
      </w:r>
      <w:r w:rsidR="00135B53" w:rsidRPr="00372E90">
        <w:rPr>
          <w:rFonts w:ascii="Times New Roman" w:hAnsi="Times New Roman" w:cs="Times New Roman"/>
          <w:bCs/>
          <w:sz w:val="24"/>
          <w:szCs w:val="24"/>
          <w:lang w:val="es-CO"/>
        </w:rPr>
        <w:t xml:space="preserve">después del PBP). </w:t>
      </w:r>
    </w:p>
    <w:p w:rsidR="00BC12A0" w:rsidRPr="00372E90" w:rsidRDefault="00135B53" w:rsidP="009D6365">
      <w:p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Respecto de la metodología a emplear para realizar dichas comparaciones, se empleará el Análisis Costo Efectividad</w:t>
      </w:r>
      <w:r w:rsidR="0087511C" w:rsidRPr="00372E90">
        <w:rPr>
          <w:rFonts w:ascii="Times New Roman" w:hAnsi="Times New Roman" w:cs="Times New Roman"/>
          <w:bCs/>
          <w:sz w:val="24"/>
          <w:szCs w:val="24"/>
          <w:lang w:val="es-CO"/>
        </w:rPr>
        <w:t xml:space="preserve"> (ACE)</w:t>
      </w:r>
      <w:r w:rsidR="006D0739" w:rsidRPr="00372E90">
        <w:rPr>
          <w:rFonts w:ascii="Times New Roman" w:hAnsi="Times New Roman" w:cs="Times New Roman"/>
          <w:bCs/>
          <w:sz w:val="24"/>
          <w:szCs w:val="24"/>
          <w:lang w:val="es-CO"/>
        </w:rPr>
        <w:t xml:space="preserve">, el cual permite  realizar estudios de evaluación económica con el fin de  identificar, cuantificar y valorar los costos de dos o más alternativas de intervención </w:t>
      </w:r>
      <w:r w:rsidR="00B50A66" w:rsidRPr="00372E90">
        <w:rPr>
          <w:rFonts w:ascii="Times New Roman" w:hAnsi="Times New Roman" w:cs="Times New Roman"/>
          <w:bCs/>
          <w:sz w:val="24"/>
          <w:szCs w:val="24"/>
          <w:lang w:val="es-CO"/>
        </w:rPr>
        <w:t>disponibles con el fin de</w:t>
      </w:r>
      <w:r w:rsidR="006D0739" w:rsidRPr="00372E90">
        <w:rPr>
          <w:rFonts w:ascii="Times New Roman" w:hAnsi="Times New Roman" w:cs="Times New Roman"/>
          <w:bCs/>
          <w:sz w:val="24"/>
          <w:szCs w:val="24"/>
          <w:lang w:val="es-CO"/>
        </w:rPr>
        <w:t xml:space="preserve"> </w:t>
      </w:r>
      <w:r w:rsidR="00F74C96" w:rsidRPr="00372E90">
        <w:rPr>
          <w:rFonts w:ascii="Times New Roman" w:hAnsi="Times New Roman" w:cs="Times New Roman"/>
          <w:bCs/>
          <w:sz w:val="24"/>
          <w:szCs w:val="24"/>
          <w:lang w:val="es-CO"/>
        </w:rPr>
        <w:t>alcanzar un mismo objetivo. E</w:t>
      </w:r>
      <w:r w:rsidR="006D0739" w:rsidRPr="00372E90">
        <w:rPr>
          <w:rFonts w:ascii="Times New Roman" w:hAnsi="Times New Roman" w:cs="Times New Roman"/>
          <w:bCs/>
          <w:sz w:val="24"/>
          <w:szCs w:val="24"/>
          <w:lang w:val="es-CO"/>
        </w:rPr>
        <w:t xml:space="preserve">l costo de evitar contratar nueva deuda que podría financiar proyectos de inversión </w:t>
      </w:r>
      <w:r w:rsidR="0087511C" w:rsidRPr="00372E90">
        <w:rPr>
          <w:rFonts w:ascii="Times New Roman" w:hAnsi="Times New Roman" w:cs="Times New Roman"/>
          <w:bCs/>
          <w:sz w:val="24"/>
          <w:szCs w:val="24"/>
          <w:lang w:val="es-CO"/>
        </w:rPr>
        <w:t>representa</w:t>
      </w:r>
      <w:r w:rsidR="00F74C96" w:rsidRPr="00372E90">
        <w:rPr>
          <w:rFonts w:ascii="Times New Roman" w:hAnsi="Times New Roman" w:cs="Times New Roman"/>
          <w:bCs/>
          <w:sz w:val="24"/>
          <w:szCs w:val="24"/>
          <w:lang w:val="es-CO"/>
        </w:rPr>
        <w:t>rá</w:t>
      </w:r>
      <w:r w:rsidR="006D0739" w:rsidRPr="00372E90">
        <w:rPr>
          <w:rFonts w:ascii="Times New Roman" w:hAnsi="Times New Roman" w:cs="Times New Roman"/>
          <w:bCs/>
          <w:sz w:val="24"/>
          <w:szCs w:val="24"/>
          <w:lang w:val="es-CO"/>
        </w:rPr>
        <w:t xml:space="preserve"> l</w:t>
      </w:r>
      <w:r w:rsidR="0087511C" w:rsidRPr="00372E90">
        <w:rPr>
          <w:rFonts w:ascii="Times New Roman" w:hAnsi="Times New Roman" w:cs="Times New Roman"/>
          <w:bCs/>
          <w:sz w:val="24"/>
          <w:szCs w:val="24"/>
          <w:lang w:val="es-CO"/>
        </w:rPr>
        <w:t xml:space="preserve">a medida de costo efectividad. </w:t>
      </w:r>
    </w:p>
    <w:p w:rsidR="00135B53" w:rsidRPr="00372E90" w:rsidRDefault="00135B53" w:rsidP="009D6365">
      <w:pPr>
        <w:rPr>
          <w:rFonts w:ascii="Times New Roman" w:hAnsi="Times New Roman" w:cs="Times New Roman"/>
          <w:bCs/>
          <w:sz w:val="24"/>
          <w:szCs w:val="24"/>
          <w:lang w:val="es-CO"/>
        </w:rPr>
      </w:pPr>
    </w:p>
    <w:p w:rsidR="00B94405" w:rsidRPr="00372E90" w:rsidRDefault="003857F9" w:rsidP="009D6365">
      <w:pPr>
        <w:spacing w:after="200"/>
        <w:rPr>
          <w:rFonts w:ascii="Times New Roman" w:hAnsi="Times New Roman" w:cs="Times New Roman"/>
          <w:sz w:val="24"/>
          <w:szCs w:val="24"/>
          <w:lang w:val="es-ES_tradnl"/>
        </w:rPr>
      </w:pPr>
      <w:r w:rsidRPr="00372E90">
        <w:rPr>
          <w:rFonts w:ascii="Times New Roman" w:hAnsi="Times New Roman" w:cs="Times New Roman"/>
          <w:bCs/>
          <w:sz w:val="24"/>
          <w:szCs w:val="24"/>
          <w:lang w:val="es-CO"/>
        </w:rPr>
        <w:t xml:space="preserve">La situación </w:t>
      </w:r>
      <w:r w:rsidR="00202ADB" w:rsidRPr="00372E90">
        <w:rPr>
          <w:rFonts w:ascii="Times New Roman" w:hAnsi="Times New Roman" w:cs="Times New Roman"/>
          <w:bCs/>
          <w:sz w:val="24"/>
          <w:szCs w:val="24"/>
          <w:lang w:val="es-CO"/>
        </w:rPr>
        <w:t>con P</w:t>
      </w:r>
      <w:r w:rsidR="00135B53" w:rsidRPr="00372E90">
        <w:rPr>
          <w:rFonts w:ascii="Times New Roman" w:hAnsi="Times New Roman" w:cs="Times New Roman"/>
          <w:bCs/>
          <w:sz w:val="24"/>
          <w:szCs w:val="24"/>
          <w:lang w:val="es-CO"/>
        </w:rPr>
        <w:t>BP</w:t>
      </w:r>
      <w:r w:rsidRPr="00372E90">
        <w:rPr>
          <w:rFonts w:ascii="Times New Roman" w:hAnsi="Times New Roman" w:cs="Times New Roman"/>
          <w:bCs/>
          <w:sz w:val="24"/>
          <w:szCs w:val="24"/>
          <w:lang w:val="es-CO"/>
        </w:rPr>
        <w:t xml:space="preserve"> corresponde a la disposición de recursos financieros ante la ocurrencia del evento mencionado, con las herramientas proporcionadas como parte de las políticas del PBP y la situación </w:t>
      </w:r>
      <w:r w:rsidR="00202ADB" w:rsidRPr="00372E90">
        <w:rPr>
          <w:rFonts w:ascii="Times New Roman" w:hAnsi="Times New Roman" w:cs="Times New Roman"/>
          <w:bCs/>
          <w:sz w:val="24"/>
          <w:szCs w:val="24"/>
          <w:lang w:val="es-CO"/>
        </w:rPr>
        <w:t>sin P</w:t>
      </w:r>
      <w:r w:rsidR="00135B53" w:rsidRPr="00372E90">
        <w:rPr>
          <w:rFonts w:ascii="Times New Roman" w:hAnsi="Times New Roman" w:cs="Times New Roman"/>
          <w:bCs/>
          <w:sz w:val="24"/>
          <w:szCs w:val="24"/>
          <w:lang w:val="es-CO"/>
        </w:rPr>
        <w:t>BP</w:t>
      </w:r>
      <w:r w:rsidRPr="00372E90">
        <w:rPr>
          <w:rFonts w:ascii="Times New Roman" w:hAnsi="Times New Roman" w:cs="Times New Roman"/>
          <w:bCs/>
          <w:sz w:val="24"/>
          <w:szCs w:val="24"/>
          <w:lang w:val="es-CO"/>
        </w:rPr>
        <w:t xml:space="preserve"> corresponde a la disposición de recursos financieros del país ante la ocurrencia del evento mencionado sin las herramientas desarrolladas c</w:t>
      </w:r>
      <w:r w:rsidR="00F74C96" w:rsidRPr="00372E90">
        <w:rPr>
          <w:rFonts w:ascii="Times New Roman" w:hAnsi="Times New Roman" w:cs="Times New Roman"/>
          <w:bCs/>
          <w:sz w:val="24"/>
          <w:szCs w:val="24"/>
          <w:lang w:val="es-CO"/>
        </w:rPr>
        <w:t xml:space="preserve">omo parte de los compromisos del </w:t>
      </w:r>
      <w:r w:rsidR="00374615" w:rsidRPr="00372E90">
        <w:rPr>
          <w:rFonts w:ascii="Times New Roman" w:hAnsi="Times New Roman" w:cs="Times New Roman"/>
          <w:bCs/>
          <w:sz w:val="24"/>
          <w:szCs w:val="24"/>
          <w:lang w:val="es-CO"/>
        </w:rPr>
        <w:t>E</w:t>
      </w:r>
      <w:r w:rsidR="0031020D" w:rsidRPr="00372E90">
        <w:rPr>
          <w:rFonts w:ascii="Times New Roman" w:hAnsi="Times New Roman" w:cs="Times New Roman"/>
          <w:bCs/>
          <w:sz w:val="24"/>
          <w:szCs w:val="24"/>
          <w:lang w:val="es-CO"/>
        </w:rPr>
        <w:t>je</w:t>
      </w:r>
      <w:r w:rsidR="00F74C96" w:rsidRPr="00372E90">
        <w:rPr>
          <w:rFonts w:ascii="Times New Roman" w:hAnsi="Times New Roman" w:cs="Times New Roman"/>
          <w:bCs/>
          <w:sz w:val="24"/>
          <w:szCs w:val="24"/>
          <w:lang w:val="es-CO"/>
        </w:rPr>
        <w:t xml:space="preserve"> de Gestión Financiera de Riesgos del Componente de Desarrollo de Instrumentos y de Capacidades de Gestión Sectorial y Territorial </w:t>
      </w:r>
      <w:r w:rsidRPr="00372E90">
        <w:rPr>
          <w:rFonts w:ascii="Times New Roman" w:hAnsi="Times New Roman" w:cs="Times New Roman"/>
          <w:bCs/>
          <w:sz w:val="24"/>
          <w:szCs w:val="24"/>
          <w:lang w:val="es-CO"/>
        </w:rPr>
        <w:t xml:space="preserve">del PBP. </w:t>
      </w:r>
    </w:p>
    <w:p w:rsidR="00BC12A0" w:rsidRPr="00372E90" w:rsidRDefault="00566662"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Respecto de la comparación a realizar de los costos de la situación sin PBP frente a </w:t>
      </w:r>
      <w:r w:rsidR="001341C1" w:rsidRPr="00372E90">
        <w:rPr>
          <w:rFonts w:ascii="Times New Roman" w:hAnsi="Times New Roman" w:cs="Times New Roman"/>
          <w:sz w:val="24"/>
          <w:szCs w:val="24"/>
          <w:lang w:val="es-ES_tradnl"/>
        </w:rPr>
        <w:t xml:space="preserve">los costos de </w:t>
      </w:r>
      <w:r w:rsidRPr="00372E90">
        <w:rPr>
          <w:rFonts w:ascii="Times New Roman" w:hAnsi="Times New Roman" w:cs="Times New Roman"/>
          <w:sz w:val="24"/>
          <w:szCs w:val="24"/>
          <w:lang w:val="es-ES_tradnl"/>
        </w:rPr>
        <w:t>la situación con PBP, con relación a un lapso de tiempo de 10 años, se considera que 2014 sería un año representativo y conservador de los siguientes 10 años, pues permite evaluar los costos del PBP</w:t>
      </w:r>
      <w:r w:rsidR="0043335A" w:rsidRPr="00372E90">
        <w:rPr>
          <w:rFonts w:ascii="Times New Roman" w:hAnsi="Times New Roman" w:cs="Times New Roman"/>
          <w:sz w:val="24"/>
          <w:szCs w:val="24"/>
          <w:lang w:val="es-ES_tradnl"/>
        </w:rPr>
        <w:t xml:space="preserve">. </w:t>
      </w:r>
    </w:p>
    <w:p w:rsidR="00103C8A" w:rsidRPr="00372E90" w:rsidRDefault="00103C8A" w:rsidP="009D6365">
      <w:pPr>
        <w:rPr>
          <w:rFonts w:ascii="Times New Roman" w:hAnsi="Times New Roman" w:cs="Times New Roman"/>
          <w:bCs/>
          <w:color w:val="FF0000"/>
          <w:sz w:val="24"/>
          <w:szCs w:val="24"/>
          <w:lang w:val="es-CO"/>
        </w:rPr>
      </w:pPr>
    </w:p>
    <w:p w:rsidR="00103C8A" w:rsidRPr="00372E90" w:rsidRDefault="00103C8A"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A continuación, se enumeran los principales compromisos Programáticos del PBP I, del PBP II,</w:t>
      </w:r>
      <w:r w:rsidRPr="00372E90">
        <w:rPr>
          <w:rFonts w:ascii="Times New Roman" w:hAnsi="Times New Roman" w:cs="Times New Roman"/>
          <w:sz w:val="24"/>
          <w:szCs w:val="24"/>
        </w:rPr>
        <w:t xml:space="preserve"> y del PBP III</w:t>
      </w:r>
      <w:r w:rsidRPr="00372E90">
        <w:rPr>
          <w:rFonts w:ascii="Times New Roman" w:hAnsi="Times New Roman" w:cs="Times New Roman"/>
          <w:sz w:val="24"/>
          <w:szCs w:val="24"/>
          <w:lang w:val="es-ES_tradnl"/>
        </w:rPr>
        <w:t xml:space="preserve"> en el </w:t>
      </w:r>
      <w:r w:rsidR="003C6AEB" w:rsidRPr="00372E90">
        <w:rPr>
          <w:rFonts w:ascii="Times New Roman" w:hAnsi="Times New Roman" w:cs="Times New Roman"/>
          <w:bCs/>
          <w:sz w:val="24"/>
          <w:szCs w:val="24"/>
          <w:lang w:val="es-CO"/>
        </w:rPr>
        <w:t>Eje de Gestión Financiera de Riesgos del Componente de Desarrollo de Instrumentos y de Capacidades de Gestión Sectorial y Territorial</w:t>
      </w:r>
      <w:r w:rsidR="003C6AEB" w:rsidRPr="00372E90">
        <w:rPr>
          <w:rFonts w:ascii="Times New Roman" w:hAnsi="Times New Roman" w:cs="Times New Roman"/>
          <w:sz w:val="24"/>
          <w:szCs w:val="24"/>
          <w:lang w:val="es-ES_tradnl"/>
        </w:rPr>
        <w:t xml:space="preserve"> </w:t>
      </w:r>
      <w:r w:rsidRPr="00372E90">
        <w:rPr>
          <w:rFonts w:ascii="Times New Roman" w:hAnsi="Times New Roman" w:cs="Times New Roman"/>
          <w:sz w:val="24"/>
          <w:szCs w:val="24"/>
          <w:lang w:val="es-ES_tradnl"/>
        </w:rPr>
        <w:t>que conllevan compromisos programáticos relacionados con los instrumentos a ser considerados para la evaluación económica:</w:t>
      </w:r>
    </w:p>
    <w:p w:rsidR="006E3283" w:rsidRPr="00372E90" w:rsidRDefault="006E3283" w:rsidP="009D6365">
      <w:pPr>
        <w:rPr>
          <w:rFonts w:ascii="Times New Roman" w:hAnsi="Times New Roman" w:cs="Times New Roman"/>
          <w:sz w:val="24"/>
          <w:szCs w:val="24"/>
          <w:lang w:val="es-ES_tradnl"/>
        </w:rPr>
      </w:pPr>
    </w:p>
    <w:p w:rsidR="00103C8A" w:rsidRPr="00A471D5" w:rsidRDefault="00103C8A" w:rsidP="009D6365">
      <w:pPr>
        <w:spacing w:after="200" w:line="276" w:lineRule="auto"/>
        <w:rPr>
          <w:rFonts w:ascii="Times New Roman" w:hAnsi="Times New Roman" w:cs="Times New Roman"/>
          <w:sz w:val="24"/>
          <w:szCs w:val="24"/>
          <w:u w:val="single"/>
          <w:lang w:val="es-ES_tradnl"/>
        </w:rPr>
      </w:pPr>
      <w:r w:rsidRPr="00372E90">
        <w:rPr>
          <w:rFonts w:ascii="Times New Roman" w:hAnsi="Times New Roman" w:cs="Times New Roman"/>
          <w:sz w:val="24"/>
          <w:szCs w:val="24"/>
          <w:u w:val="single"/>
          <w:lang w:val="es-CO"/>
        </w:rPr>
        <w:t>Compromisos</w:t>
      </w:r>
      <w:r w:rsidRPr="00A471D5">
        <w:rPr>
          <w:rFonts w:ascii="Times New Roman" w:hAnsi="Times New Roman" w:cs="Times New Roman"/>
          <w:sz w:val="24"/>
          <w:szCs w:val="24"/>
          <w:u w:val="single"/>
          <w:lang w:val="es-ES_tradnl"/>
        </w:rPr>
        <w:t xml:space="preserve"> Programáticos I </w:t>
      </w:r>
      <w:r w:rsidR="009C196C" w:rsidRPr="00A471D5">
        <w:rPr>
          <w:rFonts w:ascii="Times New Roman" w:hAnsi="Times New Roman" w:cs="Times New Roman"/>
          <w:sz w:val="24"/>
          <w:szCs w:val="24"/>
          <w:u w:val="single"/>
          <w:lang w:val="es-ES_tradnl"/>
        </w:rPr>
        <w:t>(2010</w:t>
      </w:r>
      <w:r w:rsidRPr="00A471D5">
        <w:rPr>
          <w:rFonts w:ascii="Times New Roman" w:hAnsi="Times New Roman" w:cs="Times New Roman"/>
          <w:sz w:val="24"/>
          <w:szCs w:val="24"/>
          <w:u w:val="single"/>
          <w:lang w:val="es-ES_tradnl"/>
        </w:rPr>
        <w:t>)</w:t>
      </w:r>
      <w:r w:rsidR="006E3283" w:rsidRPr="00A471D5">
        <w:rPr>
          <w:rFonts w:ascii="Times New Roman" w:hAnsi="Times New Roman" w:cs="Times New Roman"/>
          <w:sz w:val="24"/>
          <w:szCs w:val="24"/>
          <w:u w:val="single"/>
          <w:lang w:val="es-ES_tradnl"/>
        </w:rPr>
        <w:t xml:space="preserve"> - Componente 3. Desarrollo de Instrumentos y de Capacidades de Gestión Sectorial y Territorial</w:t>
      </w:r>
    </w:p>
    <w:tbl>
      <w:tblPr>
        <w:tblStyle w:val="Tablaconcuadrcula11"/>
        <w:tblW w:w="9073" w:type="dxa"/>
        <w:tblLayout w:type="fixed"/>
        <w:tblLook w:val="04A0" w:firstRow="1" w:lastRow="0" w:firstColumn="1" w:lastColumn="0" w:noHBand="0" w:noVBand="1"/>
      </w:tblPr>
      <w:tblGrid>
        <w:gridCol w:w="1245"/>
        <w:gridCol w:w="3551"/>
        <w:gridCol w:w="4277"/>
      </w:tblGrid>
      <w:tr w:rsidR="00525ABC" w:rsidRPr="00372E90">
        <w:trPr>
          <w:trHeight w:val="144"/>
        </w:trPr>
        <w:tc>
          <w:tcPr>
            <w:tcW w:w="9073" w:type="dxa"/>
            <w:gridSpan w:val="3"/>
          </w:tcPr>
          <w:p w:rsidR="00525ABC" w:rsidRPr="00372E90" w:rsidRDefault="00440D3E" w:rsidP="009D6365">
            <w:pPr>
              <w:jc w:val="both"/>
              <w:rPr>
                <w:rFonts w:ascii="Times New Roman" w:hAnsi="Times New Roman" w:cs="Times New Roman"/>
                <w:sz w:val="20"/>
                <w:szCs w:val="20"/>
              </w:rPr>
            </w:pPr>
            <w:r w:rsidRPr="00372E90">
              <w:rPr>
                <w:rFonts w:ascii="Times New Roman" w:eastAsia="Times New Roman" w:hAnsi="Times New Roman"/>
                <w:b/>
                <w:sz w:val="20"/>
                <w:szCs w:val="20"/>
                <w:lang w:eastAsia="es-ES"/>
              </w:rPr>
              <w:t>Eje 4. GESTION FINANCIERA DE RIESGOS</w:t>
            </w:r>
          </w:p>
        </w:tc>
      </w:tr>
      <w:tr w:rsidR="00525ABC" w:rsidRPr="00372E90">
        <w:trPr>
          <w:trHeight w:val="144"/>
        </w:trPr>
        <w:tc>
          <w:tcPr>
            <w:tcW w:w="1245" w:type="dxa"/>
          </w:tcPr>
          <w:p w:rsidR="00525ABC" w:rsidRPr="00372E90" w:rsidRDefault="00525ABC" w:rsidP="009D6365">
            <w:pPr>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Objetivos Específicos</w:t>
            </w:r>
          </w:p>
        </w:tc>
        <w:tc>
          <w:tcPr>
            <w:tcW w:w="3551" w:type="dxa"/>
          </w:tcPr>
          <w:p w:rsidR="00525ABC" w:rsidRPr="00372E90" w:rsidRDefault="00525ABC" w:rsidP="009D6365">
            <w:pPr>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 xml:space="preserve">Compromisos Programáticos I </w:t>
            </w:r>
            <w:r w:rsidR="009C196C" w:rsidRPr="00372E90">
              <w:rPr>
                <w:rFonts w:ascii="Times New Roman" w:hAnsi="Times New Roman" w:cs="Times New Roman"/>
                <w:sz w:val="20"/>
                <w:szCs w:val="20"/>
                <w:lang w:val="es-ES_tradnl"/>
              </w:rPr>
              <w:t>(2010</w:t>
            </w:r>
            <w:r w:rsidRPr="00372E90">
              <w:rPr>
                <w:rFonts w:ascii="Times New Roman" w:hAnsi="Times New Roman" w:cs="Times New Roman"/>
                <w:sz w:val="20"/>
                <w:szCs w:val="20"/>
                <w:lang w:val="es-ES_tradnl"/>
              </w:rPr>
              <w:t>)</w:t>
            </w:r>
          </w:p>
        </w:tc>
        <w:tc>
          <w:tcPr>
            <w:tcW w:w="4277" w:type="dxa"/>
          </w:tcPr>
          <w:p w:rsidR="00525ABC" w:rsidRPr="00372E90" w:rsidRDefault="00525ABC" w:rsidP="009D6365">
            <w:pPr>
              <w:spacing w:after="200" w:line="276" w:lineRule="auto"/>
              <w:jc w:val="both"/>
              <w:rPr>
                <w:rFonts w:ascii="Times New Roman" w:hAnsi="Times New Roman" w:cs="Times New Roman"/>
                <w:sz w:val="20"/>
                <w:szCs w:val="20"/>
              </w:rPr>
            </w:pPr>
            <w:r w:rsidRPr="00372E90">
              <w:rPr>
                <w:rFonts w:ascii="Times New Roman" w:hAnsi="Times New Roman" w:cs="Times New Roman"/>
                <w:sz w:val="20"/>
                <w:szCs w:val="20"/>
              </w:rPr>
              <w:t xml:space="preserve">Impacto sobre </w:t>
            </w:r>
            <w:r w:rsidR="00B44F13" w:rsidRPr="00372E90">
              <w:rPr>
                <w:rFonts w:ascii="Times New Roman" w:hAnsi="Times New Roman" w:cs="Times New Roman"/>
                <w:sz w:val="20"/>
                <w:szCs w:val="20"/>
              </w:rPr>
              <w:t>el Desarrollo de Instrumentos y de Capacidades de Gestión Sectorial y Territorial</w:t>
            </w:r>
          </w:p>
        </w:tc>
      </w:tr>
      <w:tr w:rsidR="00525ABC" w:rsidRPr="00372E90">
        <w:trPr>
          <w:trHeight w:val="144"/>
        </w:trPr>
        <w:tc>
          <w:tcPr>
            <w:tcW w:w="1245" w:type="dxa"/>
            <w:vMerge w:val="restart"/>
            <w:vAlign w:val="center"/>
          </w:tcPr>
          <w:p w:rsidR="00525ABC" w:rsidRPr="00372E90" w:rsidRDefault="00440D3E" w:rsidP="009D6365">
            <w:pPr>
              <w:jc w:val="both"/>
              <w:rPr>
                <w:rFonts w:ascii="Times New Roman" w:hAnsi="Times New Roman" w:cs="Times New Roman"/>
                <w:sz w:val="20"/>
                <w:szCs w:val="20"/>
              </w:rPr>
            </w:pPr>
            <w:r w:rsidRPr="00372E90">
              <w:rPr>
                <w:rFonts w:ascii="Times New Roman" w:eastAsia="Times New Roman" w:hAnsi="Times New Roman"/>
                <w:sz w:val="20"/>
                <w:szCs w:val="20"/>
                <w:lang w:eastAsia="es-ES"/>
              </w:rPr>
              <w:t>Establecer una Estrategia Nacional de Gestión Financiera de Riesgos de Desastre</w:t>
            </w:r>
          </w:p>
        </w:tc>
        <w:tc>
          <w:tcPr>
            <w:tcW w:w="3551" w:type="dxa"/>
          </w:tcPr>
          <w:p w:rsidR="00F35F8C" w:rsidRPr="00372E90" w:rsidRDefault="00F35F8C" w:rsidP="00CC5B5A">
            <w:pPr>
              <w:numPr>
                <w:ilvl w:val="0"/>
                <w:numId w:val="3"/>
              </w:numPr>
              <w:jc w:val="both"/>
              <w:rPr>
                <w:rFonts w:ascii="Times New Roman" w:eastAsia="Times New Roman" w:hAnsi="Times New Roman"/>
                <w:sz w:val="20"/>
                <w:szCs w:val="20"/>
                <w:lang w:eastAsia="es-ES"/>
              </w:rPr>
            </w:pPr>
            <w:r w:rsidRPr="00372E90">
              <w:rPr>
                <w:rFonts w:ascii="Times New Roman" w:eastAsia="Times New Roman" w:hAnsi="Times New Roman"/>
                <w:sz w:val="20"/>
                <w:szCs w:val="20"/>
                <w:lang w:eastAsia="es-ES"/>
              </w:rPr>
              <w:t>Incorporación del componente de gestión financiera de riesgos como un instrumento de política, en la propuesta de</w:t>
            </w:r>
            <w:r w:rsidR="006177A2" w:rsidRPr="00372E90">
              <w:rPr>
                <w:rFonts w:ascii="Times New Roman" w:eastAsia="Times New Roman" w:hAnsi="Times New Roman"/>
                <w:sz w:val="20"/>
                <w:szCs w:val="20"/>
                <w:lang w:eastAsia="es-ES"/>
              </w:rPr>
              <w:t>l</w:t>
            </w:r>
            <w:r w:rsidRPr="00372E90">
              <w:rPr>
                <w:rFonts w:ascii="Times New Roman" w:eastAsia="Times New Roman" w:hAnsi="Times New Roman"/>
                <w:sz w:val="20"/>
                <w:szCs w:val="20"/>
                <w:lang w:eastAsia="es-ES"/>
              </w:rPr>
              <w:t xml:space="preserve"> nuevo marco normativo para la gestión integral del riesgo de desastres en el país.</w:t>
            </w:r>
          </w:p>
          <w:p w:rsidR="00525ABC" w:rsidRPr="00372E90" w:rsidRDefault="00525ABC" w:rsidP="009D6365">
            <w:pPr>
              <w:ind w:left="624"/>
              <w:jc w:val="both"/>
              <w:rPr>
                <w:rFonts w:ascii="Times New Roman" w:hAnsi="Times New Roman" w:cs="Times New Roman"/>
                <w:sz w:val="20"/>
                <w:szCs w:val="20"/>
                <w:lang w:val="es-MX"/>
              </w:rPr>
            </w:pPr>
          </w:p>
        </w:tc>
        <w:tc>
          <w:tcPr>
            <w:tcW w:w="4277" w:type="dxa"/>
          </w:tcPr>
          <w:p w:rsidR="00525ABC" w:rsidRPr="00372E90" w:rsidRDefault="00435E9A" w:rsidP="001A0CDF">
            <w:pPr>
              <w:jc w:val="both"/>
              <w:rPr>
                <w:rFonts w:ascii="Times New Roman" w:hAnsi="Times New Roman" w:cs="Times New Roman"/>
                <w:sz w:val="20"/>
                <w:szCs w:val="20"/>
              </w:rPr>
            </w:pPr>
            <w:r w:rsidRPr="00372E90">
              <w:rPr>
                <w:rFonts w:ascii="Times New Roman" w:hAnsi="Times New Roman" w:cs="Times New Roman"/>
                <w:sz w:val="20"/>
                <w:szCs w:val="20"/>
                <w:lang w:val="es-ES_tradnl"/>
              </w:rPr>
              <w:t>Este compromiso apoya el diseño</w:t>
            </w:r>
            <w:r w:rsidR="001A0CDF">
              <w:rPr>
                <w:rFonts w:ascii="Times New Roman" w:hAnsi="Times New Roman" w:cs="Times New Roman"/>
                <w:sz w:val="20"/>
                <w:szCs w:val="20"/>
                <w:lang w:val="es-ES_tradnl"/>
              </w:rPr>
              <w:t>, estructuración y adopción</w:t>
            </w:r>
            <w:r w:rsidRPr="00372E90">
              <w:rPr>
                <w:rFonts w:ascii="Times New Roman" w:hAnsi="Times New Roman" w:cs="Times New Roman"/>
                <w:sz w:val="20"/>
                <w:szCs w:val="20"/>
                <w:lang w:val="es-ES_tradnl"/>
              </w:rPr>
              <w:t xml:space="preserve"> de instrumentos </w:t>
            </w:r>
            <w:r w:rsidR="001A0CDF">
              <w:rPr>
                <w:rFonts w:ascii="Times New Roman" w:hAnsi="Times New Roman" w:cs="Times New Roman"/>
                <w:sz w:val="20"/>
                <w:szCs w:val="20"/>
                <w:lang w:val="es-ES_tradnl"/>
              </w:rPr>
              <w:t xml:space="preserve">financieros </w:t>
            </w:r>
            <w:r w:rsidRPr="00372E90">
              <w:rPr>
                <w:rFonts w:ascii="Times New Roman" w:hAnsi="Times New Roman" w:cs="Times New Roman"/>
                <w:sz w:val="20"/>
                <w:szCs w:val="20"/>
                <w:lang w:val="es-ES_tradnl"/>
              </w:rPr>
              <w:t>de gestión financiera</w:t>
            </w:r>
            <w:r w:rsidR="006177A2" w:rsidRPr="00372E90">
              <w:rPr>
                <w:rFonts w:ascii="Times New Roman" w:hAnsi="Times New Roman" w:cs="Times New Roman"/>
                <w:sz w:val="20"/>
                <w:szCs w:val="20"/>
                <w:lang w:val="es-ES_tradnl"/>
              </w:rPr>
              <w:t xml:space="preserve"> del riesgo de desastres</w:t>
            </w:r>
            <w:r w:rsidRPr="00372E90">
              <w:rPr>
                <w:rFonts w:ascii="Times New Roman" w:hAnsi="Times New Roman" w:cs="Times New Roman"/>
                <w:sz w:val="20"/>
                <w:szCs w:val="20"/>
                <w:lang w:val="es-ES_tradnl"/>
              </w:rPr>
              <w:t>.</w:t>
            </w:r>
          </w:p>
        </w:tc>
      </w:tr>
      <w:tr w:rsidR="00525ABC" w:rsidRPr="00372E90">
        <w:trPr>
          <w:trHeight w:val="144"/>
        </w:trPr>
        <w:tc>
          <w:tcPr>
            <w:tcW w:w="1245" w:type="dxa"/>
            <w:vMerge/>
          </w:tcPr>
          <w:p w:rsidR="00525ABC" w:rsidRPr="00372E90" w:rsidRDefault="00525ABC" w:rsidP="009D6365">
            <w:pPr>
              <w:jc w:val="both"/>
              <w:rPr>
                <w:rFonts w:ascii="Times New Roman" w:hAnsi="Times New Roman" w:cs="Times New Roman"/>
                <w:sz w:val="20"/>
                <w:szCs w:val="20"/>
              </w:rPr>
            </w:pPr>
          </w:p>
        </w:tc>
        <w:tc>
          <w:tcPr>
            <w:tcW w:w="3551" w:type="dxa"/>
          </w:tcPr>
          <w:p w:rsidR="00F35F8C" w:rsidRPr="00372E90" w:rsidRDefault="00F35F8C" w:rsidP="00CC5B5A">
            <w:pPr>
              <w:numPr>
                <w:ilvl w:val="0"/>
                <w:numId w:val="3"/>
              </w:numPr>
              <w:jc w:val="both"/>
              <w:rPr>
                <w:rFonts w:ascii="Times New Roman" w:eastAsia="Times New Roman" w:hAnsi="Times New Roman"/>
                <w:sz w:val="20"/>
                <w:szCs w:val="20"/>
                <w:lang w:eastAsia="es-ES"/>
              </w:rPr>
            </w:pPr>
            <w:r w:rsidRPr="00372E90">
              <w:rPr>
                <w:rFonts w:ascii="Times New Roman" w:eastAsia="Times New Roman" w:hAnsi="Times New Roman"/>
                <w:sz w:val="20"/>
                <w:szCs w:val="20"/>
                <w:lang w:eastAsia="es-ES"/>
              </w:rPr>
              <w:t>Análisis exploratorio para la futura determinación de la cobertura financiera con que debería contar el país para hacer frente a los gastos extraordinarios de emergencias por desastres asociados a fenómenos naturales.</w:t>
            </w:r>
          </w:p>
          <w:p w:rsidR="00525ABC" w:rsidRPr="00372E90" w:rsidRDefault="00525ABC" w:rsidP="009D6365">
            <w:pPr>
              <w:ind w:left="624"/>
              <w:jc w:val="both"/>
              <w:rPr>
                <w:rFonts w:ascii="Times New Roman" w:hAnsi="Times New Roman" w:cs="Times New Roman"/>
                <w:sz w:val="20"/>
                <w:szCs w:val="20"/>
              </w:rPr>
            </w:pPr>
          </w:p>
        </w:tc>
        <w:tc>
          <w:tcPr>
            <w:tcW w:w="4277" w:type="dxa"/>
          </w:tcPr>
          <w:p w:rsidR="00435E9A" w:rsidRPr="00372E90" w:rsidRDefault="00435E9A" w:rsidP="009D6365">
            <w:pPr>
              <w:spacing w:after="200"/>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Este compromiso es un requisito indispensable para avanzar en el diseño e implementación de instrumentos de gestión financiera</w:t>
            </w:r>
            <w:r w:rsidR="006177A2" w:rsidRPr="00372E90">
              <w:rPr>
                <w:rFonts w:ascii="Times New Roman" w:hAnsi="Times New Roman" w:cs="Times New Roman"/>
                <w:sz w:val="20"/>
                <w:szCs w:val="20"/>
                <w:lang w:val="es-ES_tradnl"/>
              </w:rPr>
              <w:t xml:space="preserve"> </w:t>
            </w:r>
            <w:r w:rsidR="00557401">
              <w:rPr>
                <w:rFonts w:ascii="Times New Roman" w:hAnsi="Times New Roman" w:cs="Times New Roman"/>
                <w:sz w:val="20"/>
                <w:szCs w:val="20"/>
                <w:lang w:val="es-ES_tradnl"/>
              </w:rPr>
              <w:t>d</w:t>
            </w:r>
            <w:r w:rsidR="006177A2" w:rsidRPr="00372E90">
              <w:rPr>
                <w:rFonts w:ascii="Times New Roman" w:hAnsi="Times New Roman" w:cs="Times New Roman"/>
                <w:sz w:val="20"/>
                <w:szCs w:val="20"/>
                <w:lang w:val="es-ES_tradnl"/>
              </w:rPr>
              <w:t>el riesgo de desastres</w:t>
            </w:r>
            <w:r w:rsidR="001A0CDF">
              <w:rPr>
                <w:rStyle w:val="FootnoteReference"/>
                <w:rFonts w:ascii="Times New Roman" w:hAnsi="Times New Roman" w:cs="Times New Roman"/>
                <w:sz w:val="20"/>
                <w:szCs w:val="20"/>
                <w:lang w:val="es-ES_tradnl"/>
              </w:rPr>
              <w:footnoteReference w:id="4"/>
            </w:r>
            <w:r w:rsidRPr="00372E90">
              <w:rPr>
                <w:rFonts w:ascii="Times New Roman" w:hAnsi="Times New Roman" w:cs="Times New Roman"/>
                <w:sz w:val="20"/>
                <w:szCs w:val="20"/>
                <w:lang w:val="es-ES_tradnl"/>
              </w:rPr>
              <w:t>.</w:t>
            </w:r>
          </w:p>
          <w:p w:rsidR="00525ABC" w:rsidRPr="00372E90" w:rsidRDefault="00525ABC" w:rsidP="009D6365">
            <w:pPr>
              <w:jc w:val="both"/>
              <w:rPr>
                <w:rFonts w:ascii="Times New Roman" w:hAnsi="Times New Roman" w:cs="Times New Roman"/>
                <w:sz w:val="20"/>
                <w:szCs w:val="20"/>
                <w:lang w:val="es-ES_tradnl"/>
              </w:rPr>
            </w:pPr>
          </w:p>
        </w:tc>
      </w:tr>
    </w:tbl>
    <w:p w:rsidR="00525ABC" w:rsidRPr="00372E90" w:rsidRDefault="00525ABC" w:rsidP="009D6365">
      <w:pPr>
        <w:spacing w:after="200" w:line="276" w:lineRule="auto"/>
        <w:rPr>
          <w:rFonts w:ascii="Times New Roman" w:hAnsi="Times New Roman" w:cs="Times New Roman"/>
          <w:sz w:val="24"/>
          <w:szCs w:val="24"/>
          <w:u w:val="single"/>
        </w:rPr>
      </w:pPr>
    </w:p>
    <w:p w:rsidR="004A6CED" w:rsidRPr="00A471D5" w:rsidRDefault="004A6CED" w:rsidP="009D6365">
      <w:pPr>
        <w:spacing w:after="200" w:line="276" w:lineRule="auto"/>
        <w:rPr>
          <w:rFonts w:ascii="Times New Roman" w:hAnsi="Times New Roman" w:cs="Times New Roman"/>
          <w:sz w:val="24"/>
          <w:szCs w:val="24"/>
          <w:u w:val="single"/>
          <w:lang w:val="es-ES_tradnl"/>
        </w:rPr>
      </w:pPr>
      <w:r w:rsidRPr="00372E90">
        <w:rPr>
          <w:rFonts w:ascii="Times New Roman" w:hAnsi="Times New Roman" w:cs="Times New Roman"/>
          <w:sz w:val="24"/>
          <w:szCs w:val="24"/>
          <w:u w:val="single"/>
          <w:lang w:val="es-CO"/>
        </w:rPr>
        <w:t>Compromisos</w:t>
      </w:r>
      <w:r w:rsidRPr="00A471D5">
        <w:rPr>
          <w:rFonts w:ascii="Times New Roman" w:hAnsi="Times New Roman" w:cs="Times New Roman"/>
          <w:sz w:val="24"/>
          <w:szCs w:val="24"/>
          <w:u w:val="single"/>
          <w:lang w:val="es-ES_tradnl"/>
        </w:rPr>
        <w:t xml:space="preserve"> Programáticos II (septiembre de 2010 a junio de 2011) - Componente 3. Desarrollo de Instrumentos y de Capacidades de Gestión Sectorial y Territorial</w:t>
      </w:r>
    </w:p>
    <w:p w:rsidR="004A6CED" w:rsidRPr="00A471D5" w:rsidRDefault="004A6CED" w:rsidP="009D6365">
      <w:pPr>
        <w:spacing w:after="200" w:line="276" w:lineRule="auto"/>
        <w:rPr>
          <w:rFonts w:ascii="Times New Roman" w:hAnsi="Times New Roman" w:cs="Times New Roman"/>
          <w:sz w:val="24"/>
          <w:szCs w:val="24"/>
          <w:u w:val="single"/>
          <w:lang w:val="es-ES_tradnl"/>
        </w:rPr>
      </w:pPr>
    </w:p>
    <w:tbl>
      <w:tblPr>
        <w:tblStyle w:val="Tablaconcuadrcula11"/>
        <w:tblW w:w="9073" w:type="dxa"/>
        <w:tblLayout w:type="fixed"/>
        <w:tblLook w:val="04A0" w:firstRow="1" w:lastRow="0" w:firstColumn="1" w:lastColumn="0" w:noHBand="0" w:noVBand="1"/>
      </w:tblPr>
      <w:tblGrid>
        <w:gridCol w:w="1245"/>
        <w:gridCol w:w="3551"/>
        <w:gridCol w:w="4277"/>
      </w:tblGrid>
      <w:tr w:rsidR="00440D3E" w:rsidRPr="00372E90">
        <w:trPr>
          <w:trHeight w:val="144"/>
        </w:trPr>
        <w:tc>
          <w:tcPr>
            <w:tcW w:w="9073" w:type="dxa"/>
            <w:gridSpan w:val="3"/>
          </w:tcPr>
          <w:p w:rsidR="00440D3E" w:rsidRPr="00372E90" w:rsidRDefault="00440D3E" w:rsidP="009D6365">
            <w:pPr>
              <w:jc w:val="both"/>
              <w:rPr>
                <w:rFonts w:ascii="Times New Roman" w:hAnsi="Times New Roman" w:cs="Times New Roman"/>
                <w:sz w:val="20"/>
                <w:szCs w:val="20"/>
              </w:rPr>
            </w:pPr>
            <w:r w:rsidRPr="00372E90">
              <w:rPr>
                <w:rFonts w:ascii="Times New Roman" w:eastAsia="Times New Roman" w:hAnsi="Times New Roman"/>
                <w:b/>
                <w:sz w:val="20"/>
                <w:szCs w:val="20"/>
                <w:lang w:eastAsia="es-ES"/>
              </w:rPr>
              <w:t>Eje 4. GESTION FINANCIERA DE RIESGOS</w:t>
            </w:r>
          </w:p>
        </w:tc>
      </w:tr>
      <w:tr w:rsidR="00440D3E" w:rsidRPr="00372E90">
        <w:trPr>
          <w:trHeight w:val="144"/>
        </w:trPr>
        <w:tc>
          <w:tcPr>
            <w:tcW w:w="1245" w:type="dxa"/>
          </w:tcPr>
          <w:p w:rsidR="00440D3E" w:rsidRPr="00372E90" w:rsidRDefault="00440D3E" w:rsidP="009D6365">
            <w:pPr>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Objetivos Específicos</w:t>
            </w:r>
          </w:p>
        </w:tc>
        <w:tc>
          <w:tcPr>
            <w:tcW w:w="3551" w:type="dxa"/>
          </w:tcPr>
          <w:p w:rsidR="00440D3E" w:rsidRPr="00372E90" w:rsidRDefault="00440D3E" w:rsidP="009D6365">
            <w:pPr>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Compromisos Programáticos II (de septiembre 2010 a junio 2011)</w:t>
            </w:r>
          </w:p>
        </w:tc>
        <w:tc>
          <w:tcPr>
            <w:tcW w:w="4277" w:type="dxa"/>
          </w:tcPr>
          <w:p w:rsidR="00440D3E" w:rsidRPr="00372E90" w:rsidRDefault="00B44F13" w:rsidP="009D6365">
            <w:pPr>
              <w:spacing w:after="200" w:line="276" w:lineRule="auto"/>
              <w:jc w:val="both"/>
              <w:rPr>
                <w:rFonts w:ascii="Times New Roman" w:hAnsi="Times New Roman" w:cs="Times New Roman"/>
                <w:sz w:val="20"/>
                <w:szCs w:val="20"/>
              </w:rPr>
            </w:pPr>
            <w:r w:rsidRPr="00372E90">
              <w:rPr>
                <w:rFonts w:ascii="Times New Roman" w:hAnsi="Times New Roman" w:cs="Times New Roman"/>
                <w:sz w:val="20"/>
                <w:szCs w:val="20"/>
              </w:rPr>
              <w:t>Impacto sobre el Desarrollo de Instrumentos y de Capacidades de Gestión Sectorial y Territorial</w:t>
            </w:r>
          </w:p>
        </w:tc>
      </w:tr>
      <w:tr w:rsidR="00440D3E" w:rsidRPr="00372E90">
        <w:trPr>
          <w:trHeight w:val="144"/>
        </w:trPr>
        <w:tc>
          <w:tcPr>
            <w:tcW w:w="1245" w:type="dxa"/>
            <w:vMerge w:val="restart"/>
            <w:vAlign w:val="center"/>
          </w:tcPr>
          <w:p w:rsidR="00440D3E" w:rsidRPr="00372E90" w:rsidRDefault="00440D3E" w:rsidP="009D6365">
            <w:pPr>
              <w:jc w:val="both"/>
              <w:rPr>
                <w:rFonts w:ascii="Times New Roman" w:hAnsi="Times New Roman" w:cs="Times New Roman"/>
                <w:sz w:val="20"/>
                <w:szCs w:val="20"/>
              </w:rPr>
            </w:pPr>
            <w:r w:rsidRPr="00372E90">
              <w:rPr>
                <w:rFonts w:ascii="Times New Roman" w:eastAsia="Times New Roman" w:hAnsi="Times New Roman"/>
                <w:sz w:val="20"/>
                <w:szCs w:val="20"/>
                <w:lang w:eastAsia="es-ES"/>
              </w:rPr>
              <w:t>Establecer una Estrategia Nacional de Gestión Financiera de Riesgos de Desastre</w:t>
            </w:r>
          </w:p>
        </w:tc>
        <w:tc>
          <w:tcPr>
            <w:tcW w:w="3551" w:type="dxa"/>
          </w:tcPr>
          <w:p w:rsidR="00566A2B" w:rsidRPr="00372E90" w:rsidRDefault="00566A2B" w:rsidP="00CC5B5A">
            <w:pPr>
              <w:numPr>
                <w:ilvl w:val="0"/>
                <w:numId w:val="3"/>
              </w:numPr>
              <w:jc w:val="both"/>
              <w:rPr>
                <w:rFonts w:ascii="Times New Roman" w:eastAsia="Times New Roman" w:hAnsi="Times New Roman"/>
                <w:sz w:val="20"/>
                <w:szCs w:val="20"/>
                <w:lang w:eastAsia="es-ES"/>
              </w:rPr>
            </w:pPr>
            <w:r w:rsidRPr="00372E90">
              <w:rPr>
                <w:rFonts w:ascii="Times New Roman" w:eastAsia="Times New Roman" w:hAnsi="Times New Roman"/>
                <w:sz w:val="20"/>
                <w:szCs w:val="20"/>
                <w:lang w:eastAsia="es-ES"/>
              </w:rPr>
              <w:t>Incorporación de los componentes de la Estrategia de Gestión Financiera para  todos los procesos de la GRD en el Reglamento de la Ley del SINAGERD, que incluya como mínimo los siguientes mecanismos:</w:t>
            </w:r>
          </w:p>
          <w:p w:rsidR="00566A2B" w:rsidRPr="00372E90" w:rsidRDefault="00566A2B" w:rsidP="009D6365">
            <w:pPr>
              <w:ind w:left="336"/>
              <w:jc w:val="both"/>
              <w:rPr>
                <w:rFonts w:ascii="Times New Roman" w:eastAsia="Times New Roman" w:hAnsi="Times New Roman"/>
                <w:sz w:val="20"/>
                <w:szCs w:val="20"/>
                <w:lang w:eastAsia="es-ES"/>
              </w:rPr>
            </w:pPr>
          </w:p>
          <w:p w:rsidR="00566A2B" w:rsidRPr="00372E90" w:rsidRDefault="00566A2B" w:rsidP="00CC5B5A">
            <w:pPr>
              <w:numPr>
                <w:ilvl w:val="1"/>
                <w:numId w:val="3"/>
              </w:numPr>
              <w:jc w:val="both"/>
              <w:rPr>
                <w:rFonts w:ascii="Times New Roman" w:eastAsia="Times New Roman" w:hAnsi="Times New Roman"/>
                <w:sz w:val="20"/>
                <w:szCs w:val="20"/>
                <w:lang w:eastAsia="es-ES"/>
              </w:rPr>
            </w:pPr>
            <w:r w:rsidRPr="00372E90">
              <w:rPr>
                <w:rFonts w:ascii="Times New Roman" w:eastAsia="Times New Roman" w:hAnsi="Times New Roman"/>
                <w:sz w:val="18"/>
                <w:szCs w:val="20"/>
                <w:lang w:eastAsia="es-ES"/>
              </w:rPr>
              <w:t xml:space="preserve">Mecanismos financieros, presupuestales y de incentivos que fomenten el </w:t>
            </w:r>
            <w:r w:rsidRPr="00372E90">
              <w:rPr>
                <w:rFonts w:ascii="Times New Roman" w:eastAsia="Times New Roman" w:hAnsi="Times New Roman"/>
                <w:sz w:val="18"/>
                <w:szCs w:val="20"/>
                <w:lang w:eastAsia="es-ES"/>
              </w:rPr>
              <w:lastRenderedPageBreak/>
              <w:t>desarrollo de los procesos de estimación, prevención y reducción del riesgo, y preparación</w:t>
            </w:r>
            <w:r w:rsidRPr="00372E90">
              <w:rPr>
                <w:rFonts w:ascii="Times New Roman" w:eastAsia="Times New Roman" w:hAnsi="Times New Roman"/>
                <w:sz w:val="20"/>
                <w:szCs w:val="20"/>
                <w:lang w:eastAsia="es-ES"/>
              </w:rPr>
              <w:t>;</w:t>
            </w:r>
          </w:p>
          <w:p w:rsidR="00566A2B" w:rsidRPr="00372E90" w:rsidRDefault="00566A2B" w:rsidP="00CC5B5A">
            <w:pPr>
              <w:numPr>
                <w:ilvl w:val="1"/>
                <w:numId w:val="3"/>
              </w:numPr>
              <w:jc w:val="both"/>
              <w:rPr>
                <w:rFonts w:ascii="Times New Roman" w:eastAsia="Times New Roman" w:hAnsi="Times New Roman"/>
                <w:sz w:val="18"/>
                <w:szCs w:val="20"/>
                <w:lang w:eastAsia="es-ES"/>
              </w:rPr>
            </w:pPr>
            <w:r w:rsidRPr="00372E90">
              <w:rPr>
                <w:rFonts w:ascii="Times New Roman" w:eastAsia="Times New Roman" w:hAnsi="Times New Roman"/>
                <w:sz w:val="18"/>
                <w:szCs w:val="20"/>
                <w:lang w:eastAsia="es-ES"/>
              </w:rPr>
              <w:t>Mecanismos para responder al impacto de desastres con base en los pliegos presupuestales de las entidades públicas, la reserva de contingencia, el fondo de estabilización fiscal y líneas de crédito contingente; e</w:t>
            </w:r>
          </w:p>
          <w:p w:rsidR="00440D3E" w:rsidRPr="00372E90" w:rsidRDefault="00566A2B" w:rsidP="00CC5B5A">
            <w:pPr>
              <w:numPr>
                <w:ilvl w:val="1"/>
                <w:numId w:val="3"/>
              </w:numPr>
              <w:jc w:val="both"/>
              <w:rPr>
                <w:rFonts w:ascii="Times New Roman" w:hAnsi="Times New Roman" w:cs="Times New Roman"/>
                <w:sz w:val="20"/>
                <w:szCs w:val="20"/>
                <w:lang w:val="es-MX"/>
              </w:rPr>
            </w:pPr>
            <w:r w:rsidRPr="00372E90">
              <w:rPr>
                <w:rFonts w:ascii="Times New Roman" w:eastAsia="Times New Roman" w:hAnsi="Times New Roman"/>
                <w:sz w:val="18"/>
                <w:szCs w:val="20"/>
                <w:lang w:eastAsia="es-ES"/>
              </w:rPr>
              <w:t>Instrumentos de protección financiera y transferencia de riesgo de bienes y servicios públicos</w:t>
            </w:r>
            <w:r w:rsidR="00417FCA" w:rsidRPr="00372E90">
              <w:rPr>
                <w:rFonts w:ascii="Times New Roman" w:eastAsia="Times New Roman" w:hAnsi="Times New Roman"/>
                <w:sz w:val="18"/>
                <w:szCs w:val="20"/>
                <w:lang w:eastAsia="es-ES"/>
              </w:rPr>
              <w:t>.</w:t>
            </w:r>
          </w:p>
        </w:tc>
        <w:tc>
          <w:tcPr>
            <w:tcW w:w="4277" w:type="dxa"/>
          </w:tcPr>
          <w:p w:rsidR="00537F1E" w:rsidRPr="008F4A18" w:rsidRDefault="005B2FF8" w:rsidP="00537F1E">
            <w:pPr>
              <w:rPr>
                <w:rFonts w:ascii="Times New Roman" w:hAnsi="Times New Roman" w:cs="Times New Roman"/>
                <w:b/>
                <w:sz w:val="24"/>
                <w:szCs w:val="24"/>
              </w:rPr>
            </w:pPr>
            <w:r w:rsidRPr="008F4A18">
              <w:rPr>
                <w:rFonts w:ascii="Times New Roman" w:hAnsi="Times New Roman" w:cs="Times New Roman"/>
                <w:sz w:val="20"/>
                <w:szCs w:val="20"/>
                <w:lang w:val="es-ES_tradnl"/>
              </w:rPr>
              <w:lastRenderedPageBreak/>
              <w:t>Este compromiso apoya el diseño e identificación de los instrumentos de gestión financiera del riesgo de desastres que el país incorporará en su estrategia de gestión financiera del riesgo de desastres.</w:t>
            </w:r>
            <w:r w:rsidR="00537F1E" w:rsidRPr="008F4A18">
              <w:rPr>
                <w:rFonts w:ascii="Times New Roman" w:hAnsi="Times New Roman" w:cs="Times New Roman"/>
                <w:b/>
                <w:sz w:val="24"/>
                <w:szCs w:val="24"/>
              </w:rPr>
              <w:t xml:space="preserve"> </w:t>
            </w:r>
          </w:p>
          <w:p w:rsidR="00537F1E" w:rsidRPr="008F4A18" w:rsidRDefault="003668A4" w:rsidP="00537F1E">
            <w:pPr>
              <w:rPr>
                <w:rFonts w:ascii="Times New Roman" w:eastAsia="Times New Roman" w:hAnsi="Times New Roman"/>
                <w:sz w:val="20"/>
                <w:szCs w:val="20"/>
                <w:lang w:eastAsia="es-ES"/>
              </w:rPr>
            </w:pPr>
            <w:r w:rsidRPr="008F4A18">
              <w:rPr>
                <w:rFonts w:ascii="Times New Roman" w:eastAsia="Times New Roman" w:hAnsi="Times New Roman"/>
                <w:sz w:val="20"/>
                <w:szCs w:val="20"/>
                <w:lang w:eastAsia="es-ES"/>
              </w:rPr>
              <w:t>Dichos instrumentos est</w:t>
            </w:r>
            <w:r w:rsidR="00862B21" w:rsidRPr="008F4A18">
              <w:rPr>
                <w:rFonts w:ascii="Times New Roman" w:eastAsia="Times New Roman" w:hAnsi="Times New Roman"/>
                <w:sz w:val="20"/>
                <w:szCs w:val="20"/>
                <w:lang w:eastAsia="es-ES"/>
              </w:rPr>
              <w:t>án p</w:t>
            </w:r>
            <w:r w:rsidRPr="008F4A18">
              <w:rPr>
                <w:rFonts w:ascii="Times New Roman" w:eastAsia="Times New Roman" w:hAnsi="Times New Roman"/>
                <w:sz w:val="20"/>
                <w:szCs w:val="20"/>
                <w:lang w:eastAsia="es-ES"/>
              </w:rPr>
              <w:t>l</w:t>
            </w:r>
            <w:r w:rsidR="00862B21" w:rsidRPr="008F4A18">
              <w:rPr>
                <w:rFonts w:ascii="Times New Roman" w:eastAsia="Times New Roman" w:hAnsi="Times New Roman"/>
                <w:sz w:val="20"/>
                <w:szCs w:val="20"/>
                <w:lang w:eastAsia="es-ES"/>
              </w:rPr>
              <w:t>asma</w:t>
            </w:r>
            <w:r w:rsidRPr="008F4A18">
              <w:rPr>
                <w:rFonts w:ascii="Times New Roman" w:eastAsia="Times New Roman" w:hAnsi="Times New Roman"/>
                <w:sz w:val="20"/>
                <w:szCs w:val="20"/>
                <w:lang w:eastAsia="es-ES"/>
              </w:rPr>
              <w:t>dos en e</w:t>
            </w:r>
            <w:r w:rsidR="00537F1E" w:rsidRPr="008F4A18">
              <w:rPr>
                <w:rFonts w:ascii="Times New Roman" w:eastAsia="Times New Roman" w:hAnsi="Times New Roman"/>
                <w:sz w:val="20"/>
                <w:szCs w:val="20"/>
                <w:lang w:eastAsia="es-ES"/>
              </w:rPr>
              <w:t>l reglamento de la Ley del SINAGERD, aprobado en 2011 mediante el Decreto Supremo Nº 048-2011-PCM.</w:t>
            </w:r>
            <w:r w:rsidR="00862B21" w:rsidRPr="008F4A18">
              <w:rPr>
                <w:rFonts w:ascii="Times New Roman" w:eastAsia="Times New Roman" w:hAnsi="Times New Roman"/>
                <w:sz w:val="20"/>
                <w:szCs w:val="20"/>
                <w:lang w:eastAsia="es-ES"/>
              </w:rPr>
              <w:t xml:space="preserve"> </w:t>
            </w:r>
            <w:proofErr w:type="spellStart"/>
            <w:r w:rsidR="00862B21" w:rsidRPr="008F4A18">
              <w:rPr>
                <w:rFonts w:ascii="Times New Roman" w:eastAsia="Times New Roman" w:hAnsi="Times New Roman"/>
                <w:sz w:val="20"/>
                <w:szCs w:val="20"/>
                <w:lang w:eastAsia="es-ES"/>
              </w:rPr>
              <w:t>Alli</w:t>
            </w:r>
            <w:proofErr w:type="spellEnd"/>
            <w:r w:rsidR="00862B21" w:rsidRPr="008F4A18">
              <w:rPr>
                <w:rFonts w:ascii="Times New Roman" w:eastAsia="Times New Roman" w:hAnsi="Times New Roman"/>
                <w:sz w:val="20"/>
                <w:szCs w:val="20"/>
                <w:lang w:eastAsia="es-ES"/>
              </w:rPr>
              <w:t xml:space="preserve"> se hace referencia al empleo de </w:t>
            </w:r>
          </w:p>
          <w:p w:rsidR="00537F1E" w:rsidRPr="008F4A18" w:rsidRDefault="00537F1E" w:rsidP="00862B21">
            <w:pPr>
              <w:rPr>
                <w:rFonts w:ascii="Times New Roman" w:eastAsia="Times New Roman" w:hAnsi="Times New Roman"/>
                <w:sz w:val="20"/>
                <w:szCs w:val="20"/>
                <w:lang w:eastAsia="es-ES"/>
              </w:rPr>
            </w:pPr>
            <w:r w:rsidRPr="008F4A18">
              <w:rPr>
                <w:rFonts w:ascii="Times New Roman" w:eastAsia="Times New Roman" w:hAnsi="Times New Roman"/>
                <w:sz w:val="20"/>
                <w:szCs w:val="20"/>
                <w:lang w:eastAsia="es-ES"/>
              </w:rPr>
              <w:t xml:space="preserve">: (i) Recursos de los pliegos presupuestales de las entidades públicas; (ii) Recursos de la Reserva de contingencia; (iii) Recursos del Fondo de </w:t>
            </w:r>
            <w:r w:rsidRPr="008F4A18">
              <w:rPr>
                <w:rFonts w:ascii="Times New Roman" w:eastAsia="Times New Roman" w:hAnsi="Times New Roman"/>
                <w:sz w:val="20"/>
                <w:szCs w:val="20"/>
                <w:lang w:eastAsia="es-ES"/>
              </w:rPr>
              <w:lastRenderedPageBreak/>
              <w:t>Estabilización Fiscal (FEF) y (iv) Recursos de las líneas de crédito contingente.</w:t>
            </w:r>
          </w:p>
          <w:p w:rsidR="00440D3E" w:rsidRPr="008F4A18" w:rsidRDefault="00440D3E" w:rsidP="009D6365">
            <w:pPr>
              <w:jc w:val="both"/>
              <w:rPr>
                <w:rFonts w:ascii="Times New Roman" w:hAnsi="Times New Roman" w:cs="Times New Roman"/>
                <w:sz w:val="20"/>
                <w:szCs w:val="20"/>
              </w:rPr>
            </w:pPr>
          </w:p>
        </w:tc>
      </w:tr>
      <w:tr w:rsidR="00440D3E" w:rsidRPr="00372E90">
        <w:trPr>
          <w:trHeight w:val="144"/>
        </w:trPr>
        <w:tc>
          <w:tcPr>
            <w:tcW w:w="1245" w:type="dxa"/>
            <w:vMerge/>
          </w:tcPr>
          <w:p w:rsidR="00440D3E" w:rsidRPr="00372E90" w:rsidRDefault="00440D3E" w:rsidP="009D6365">
            <w:pPr>
              <w:jc w:val="both"/>
              <w:rPr>
                <w:rFonts w:ascii="Times New Roman" w:hAnsi="Times New Roman" w:cs="Times New Roman"/>
                <w:sz w:val="20"/>
                <w:szCs w:val="20"/>
              </w:rPr>
            </w:pPr>
          </w:p>
        </w:tc>
        <w:tc>
          <w:tcPr>
            <w:tcW w:w="3551" w:type="dxa"/>
          </w:tcPr>
          <w:p w:rsidR="00440D3E" w:rsidRPr="00372E90" w:rsidRDefault="006137F5" w:rsidP="00CC5B5A">
            <w:pPr>
              <w:numPr>
                <w:ilvl w:val="0"/>
                <w:numId w:val="3"/>
              </w:numPr>
              <w:jc w:val="both"/>
              <w:rPr>
                <w:rFonts w:ascii="Times New Roman" w:hAnsi="Times New Roman" w:cs="Times New Roman"/>
                <w:sz w:val="20"/>
                <w:szCs w:val="20"/>
              </w:rPr>
            </w:pPr>
            <w:r w:rsidRPr="00372E90">
              <w:rPr>
                <w:rFonts w:ascii="Times New Roman" w:eastAsia="Times New Roman" w:hAnsi="Times New Roman"/>
                <w:sz w:val="20"/>
                <w:szCs w:val="20"/>
                <w:lang w:eastAsia="es-ES"/>
              </w:rPr>
              <w:t>Creación de la Dirección de Gestión de Riesgos en el MEF, que tendrá a su cargo, entre otros, las contingencias fiscales por desastres asociados a fenómenos naturales</w:t>
            </w:r>
            <w:r w:rsidR="00417FCA" w:rsidRPr="00372E90">
              <w:rPr>
                <w:rFonts w:ascii="Times New Roman" w:eastAsia="Times New Roman" w:hAnsi="Times New Roman"/>
                <w:sz w:val="20"/>
                <w:szCs w:val="20"/>
                <w:lang w:eastAsia="es-ES"/>
              </w:rPr>
              <w:t>.</w:t>
            </w:r>
          </w:p>
        </w:tc>
        <w:tc>
          <w:tcPr>
            <w:tcW w:w="4277" w:type="dxa"/>
          </w:tcPr>
          <w:p w:rsidR="005A1B33" w:rsidRPr="00372E90" w:rsidRDefault="005A1B33" w:rsidP="009D6365">
            <w:pPr>
              <w:spacing w:after="200"/>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Este compromiso es un requisito indispensable para avanzar en el diseño e implementación de instrumentos de gestión financiera</w:t>
            </w:r>
            <w:r w:rsidR="004C203D" w:rsidRPr="00372E90">
              <w:rPr>
                <w:rFonts w:ascii="Times New Roman" w:hAnsi="Times New Roman" w:cs="Times New Roman"/>
                <w:sz w:val="20"/>
                <w:szCs w:val="20"/>
                <w:lang w:val="es-ES_tradnl"/>
              </w:rPr>
              <w:t xml:space="preserve"> del riesgo de desastres</w:t>
            </w:r>
            <w:r w:rsidRPr="00372E90">
              <w:rPr>
                <w:rFonts w:ascii="Times New Roman" w:hAnsi="Times New Roman" w:cs="Times New Roman"/>
                <w:sz w:val="20"/>
                <w:szCs w:val="20"/>
                <w:lang w:val="es-ES_tradnl"/>
              </w:rPr>
              <w:t>.</w:t>
            </w:r>
            <w:r w:rsidR="00660408" w:rsidRPr="00372E90">
              <w:rPr>
                <w:rFonts w:ascii="Calibri" w:eastAsia="Times New Roman" w:hAnsi="Calibri" w:cs="Times New Roman"/>
                <w:color w:val="000000"/>
                <w:lang w:eastAsia="es-CO"/>
              </w:rPr>
              <w:t xml:space="preserve"> </w:t>
            </w:r>
            <w:r w:rsidR="00660408" w:rsidRPr="00372E90">
              <w:rPr>
                <w:rFonts w:ascii="Times New Roman" w:hAnsi="Times New Roman" w:cs="Times New Roman"/>
                <w:sz w:val="20"/>
                <w:szCs w:val="20"/>
                <w:lang w:val="es-ES_tradnl"/>
              </w:rPr>
              <w:t>Adicionalmente, permite materializar la GRD en las actividades del MEF</w:t>
            </w:r>
            <w:r w:rsidR="00E433FC" w:rsidRPr="00372E90">
              <w:rPr>
                <w:rFonts w:ascii="Times New Roman" w:hAnsi="Times New Roman" w:cs="Times New Roman"/>
                <w:sz w:val="20"/>
                <w:szCs w:val="20"/>
                <w:lang w:val="es-ES_tradnl"/>
              </w:rPr>
              <w:t xml:space="preserve">, </w:t>
            </w:r>
            <w:r w:rsidR="004C203D" w:rsidRPr="00372E90">
              <w:rPr>
                <w:rFonts w:ascii="Times New Roman" w:hAnsi="Times New Roman" w:cs="Times New Roman"/>
                <w:sz w:val="20"/>
                <w:szCs w:val="20"/>
                <w:lang w:val="es-ES_tradnl"/>
              </w:rPr>
              <w:t xml:space="preserve">no </w:t>
            </w:r>
            <w:r w:rsidR="00E433FC" w:rsidRPr="00372E90">
              <w:rPr>
                <w:rFonts w:ascii="Times New Roman" w:hAnsi="Times New Roman" w:cs="Times New Roman"/>
                <w:sz w:val="20"/>
                <w:szCs w:val="20"/>
                <w:lang w:val="es-ES_tradnl"/>
              </w:rPr>
              <w:t>solamente</w:t>
            </w:r>
            <w:r w:rsidR="004C203D" w:rsidRPr="00372E90">
              <w:rPr>
                <w:rFonts w:ascii="Times New Roman" w:hAnsi="Times New Roman" w:cs="Times New Roman"/>
                <w:sz w:val="20"/>
                <w:szCs w:val="20"/>
                <w:lang w:val="es-ES_tradnl"/>
              </w:rPr>
              <w:t xml:space="preserve"> para</w:t>
            </w:r>
            <w:r w:rsidR="00E433FC" w:rsidRPr="00372E90">
              <w:rPr>
                <w:rFonts w:ascii="Times New Roman" w:hAnsi="Times New Roman" w:cs="Times New Roman"/>
                <w:sz w:val="20"/>
                <w:szCs w:val="20"/>
                <w:lang w:val="es-ES_tradnl"/>
              </w:rPr>
              <w:t xml:space="preserve"> asignar recu</w:t>
            </w:r>
            <w:r w:rsidR="004C203D" w:rsidRPr="00372E90">
              <w:rPr>
                <w:rFonts w:ascii="Times New Roman" w:hAnsi="Times New Roman" w:cs="Times New Roman"/>
                <w:sz w:val="20"/>
                <w:szCs w:val="20"/>
                <w:lang w:val="es-ES_tradnl"/>
              </w:rPr>
              <w:t xml:space="preserve">rsos para atender la emergencia, sino también para </w:t>
            </w:r>
            <w:r w:rsidR="00E433FC" w:rsidRPr="00372E90">
              <w:rPr>
                <w:rFonts w:ascii="Times New Roman" w:hAnsi="Times New Roman" w:cs="Times New Roman"/>
                <w:sz w:val="20"/>
                <w:szCs w:val="20"/>
                <w:lang w:val="es-ES_tradnl"/>
              </w:rPr>
              <w:t xml:space="preserve">asignar recursos para gestionar </w:t>
            </w:r>
            <w:r w:rsidR="004C203D" w:rsidRPr="00372E90">
              <w:rPr>
                <w:rFonts w:ascii="Times New Roman" w:hAnsi="Times New Roman" w:cs="Times New Roman"/>
                <w:sz w:val="20"/>
                <w:szCs w:val="20"/>
                <w:lang w:val="es-ES_tradnl"/>
              </w:rPr>
              <w:t>los otros procesos de gestión d</w:t>
            </w:r>
            <w:r w:rsidR="00E433FC" w:rsidRPr="00372E90">
              <w:rPr>
                <w:rFonts w:ascii="Times New Roman" w:hAnsi="Times New Roman" w:cs="Times New Roman"/>
                <w:sz w:val="20"/>
                <w:szCs w:val="20"/>
                <w:lang w:val="es-ES_tradnl"/>
              </w:rPr>
              <w:t>el riesgo de desastres.</w:t>
            </w:r>
            <w:r w:rsidR="00D65210" w:rsidRPr="00372E90">
              <w:rPr>
                <w:rFonts w:ascii="Times New Roman" w:hAnsi="Times New Roman" w:cs="Times New Roman"/>
                <w:b/>
                <w:sz w:val="24"/>
                <w:szCs w:val="24"/>
              </w:rPr>
              <w:t xml:space="preserve"> </w:t>
            </w:r>
            <w:r w:rsidR="00D65210" w:rsidRPr="00D65210">
              <w:rPr>
                <w:rFonts w:ascii="Times New Roman" w:hAnsi="Times New Roman" w:cs="Times New Roman"/>
                <w:sz w:val="20"/>
                <w:szCs w:val="20"/>
                <w:lang w:val="es-ES_tradnl"/>
              </w:rPr>
              <w:t xml:space="preserve">La </w:t>
            </w:r>
            <w:r w:rsidR="00D65210">
              <w:rPr>
                <w:rFonts w:ascii="Times New Roman" w:hAnsi="Times New Roman" w:cs="Times New Roman"/>
                <w:sz w:val="20"/>
                <w:szCs w:val="20"/>
                <w:lang w:val="es-ES_tradnl"/>
              </w:rPr>
              <w:t>c</w:t>
            </w:r>
            <w:r w:rsidR="00D65210" w:rsidRPr="00D65210">
              <w:rPr>
                <w:rFonts w:ascii="Times New Roman" w:hAnsi="Times New Roman" w:cs="Times New Roman"/>
                <w:sz w:val="20"/>
                <w:szCs w:val="20"/>
                <w:lang w:val="es-ES_tradnl"/>
              </w:rPr>
              <w:t>reación de la Dirección de Riesgo en el MEF, mediante la Resolución Ministe</w:t>
            </w:r>
            <w:r w:rsidR="00D65210">
              <w:rPr>
                <w:rFonts w:ascii="Times New Roman" w:hAnsi="Times New Roman" w:cs="Times New Roman"/>
                <w:sz w:val="20"/>
                <w:szCs w:val="20"/>
                <w:lang w:val="es-ES_tradnl"/>
              </w:rPr>
              <w:t>rial No. 223-2011-EF43 de 2011 (</w:t>
            </w:r>
            <w:r w:rsidR="00D65210" w:rsidRPr="00D65210">
              <w:rPr>
                <w:rFonts w:ascii="Times New Roman" w:hAnsi="Times New Roman" w:cs="Times New Roman"/>
                <w:sz w:val="20"/>
                <w:szCs w:val="20"/>
                <w:lang w:val="es-ES_tradnl"/>
              </w:rPr>
              <w:t>ROF del MEF</w:t>
            </w:r>
            <w:r w:rsidR="00D65210">
              <w:rPr>
                <w:rFonts w:ascii="Times New Roman" w:hAnsi="Times New Roman" w:cs="Times New Roman"/>
                <w:sz w:val="20"/>
                <w:szCs w:val="20"/>
                <w:lang w:val="es-ES_tradnl"/>
              </w:rPr>
              <w:t>)</w:t>
            </w:r>
            <w:r w:rsidR="0014692F">
              <w:rPr>
                <w:rFonts w:ascii="Times New Roman" w:hAnsi="Times New Roman" w:cs="Times New Roman"/>
                <w:sz w:val="20"/>
                <w:szCs w:val="20"/>
                <w:lang w:val="es-ES_tradnl"/>
              </w:rPr>
              <w:t xml:space="preserve"> asigna responsabilidades al MEF</w:t>
            </w:r>
            <w:r w:rsidR="00D65210">
              <w:rPr>
                <w:rFonts w:ascii="Times New Roman" w:hAnsi="Times New Roman" w:cs="Times New Roman"/>
                <w:sz w:val="20"/>
                <w:szCs w:val="20"/>
                <w:lang w:val="es-ES_tradnl"/>
              </w:rPr>
              <w:t xml:space="preserve"> relacionadas</w:t>
            </w:r>
            <w:r w:rsidR="0014692F">
              <w:rPr>
                <w:rFonts w:ascii="Times New Roman" w:hAnsi="Times New Roman" w:cs="Times New Roman"/>
                <w:sz w:val="20"/>
                <w:szCs w:val="20"/>
                <w:lang w:val="es-ES_tradnl"/>
              </w:rPr>
              <w:t xml:space="preserve"> con </w:t>
            </w:r>
            <w:r w:rsidR="00D65210" w:rsidRPr="00D65210">
              <w:rPr>
                <w:rFonts w:ascii="Times New Roman" w:hAnsi="Times New Roman" w:cs="Times New Roman"/>
                <w:sz w:val="20"/>
                <w:szCs w:val="20"/>
                <w:lang w:val="es-ES_tradnl"/>
              </w:rPr>
              <w:t>"</w:t>
            </w:r>
            <w:r w:rsidR="00D65210" w:rsidRPr="005F108A">
              <w:rPr>
                <w:rFonts w:ascii="Times New Roman" w:hAnsi="Times New Roman" w:cs="Times New Roman"/>
                <w:i/>
                <w:sz w:val="20"/>
                <w:szCs w:val="20"/>
                <w:lang w:val="es-ES_tradnl"/>
              </w:rPr>
              <w:t>Diseñar y proponer las políticas, directrices y estrategias de gestión de riesgos financieros (mercado, liquidez, crediticio y/o contraparte, inversiones, país), operativos y contingentes de naturaleza  jurídica o contractual; o derivados de desastres naturales</w:t>
            </w:r>
            <w:r w:rsidR="005F108A">
              <w:rPr>
                <w:rFonts w:ascii="Times New Roman" w:hAnsi="Times New Roman" w:cs="Times New Roman"/>
                <w:sz w:val="20"/>
                <w:szCs w:val="20"/>
                <w:lang w:val="es-ES_tradnl"/>
              </w:rPr>
              <w:t>”.</w:t>
            </w:r>
          </w:p>
          <w:p w:rsidR="00440D3E" w:rsidRPr="00372E90" w:rsidRDefault="00440D3E" w:rsidP="009D6365">
            <w:pPr>
              <w:jc w:val="both"/>
              <w:rPr>
                <w:rFonts w:ascii="Times New Roman" w:hAnsi="Times New Roman" w:cs="Times New Roman"/>
                <w:sz w:val="20"/>
                <w:szCs w:val="20"/>
                <w:lang w:val="es-ES_tradnl"/>
              </w:rPr>
            </w:pPr>
          </w:p>
        </w:tc>
      </w:tr>
      <w:tr w:rsidR="00440D3E" w:rsidRPr="00372E90">
        <w:trPr>
          <w:trHeight w:val="144"/>
        </w:trPr>
        <w:tc>
          <w:tcPr>
            <w:tcW w:w="1245" w:type="dxa"/>
            <w:vMerge/>
          </w:tcPr>
          <w:p w:rsidR="00440D3E" w:rsidRPr="00372E90" w:rsidRDefault="00440D3E" w:rsidP="009D6365">
            <w:pPr>
              <w:jc w:val="both"/>
              <w:rPr>
                <w:rFonts w:ascii="Times New Roman" w:hAnsi="Times New Roman" w:cs="Times New Roman"/>
                <w:sz w:val="20"/>
                <w:szCs w:val="20"/>
              </w:rPr>
            </w:pPr>
          </w:p>
        </w:tc>
        <w:tc>
          <w:tcPr>
            <w:tcW w:w="3551" w:type="dxa"/>
          </w:tcPr>
          <w:p w:rsidR="00440D3E" w:rsidRPr="00372E90" w:rsidRDefault="006137F5" w:rsidP="00CC5B5A">
            <w:pPr>
              <w:numPr>
                <w:ilvl w:val="0"/>
                <w:numId w:val="3"/>
              </w:numPr>
              <w:jc w:val="both"/>
              <w:rPr>
                <w:rFonts w:ascii="Times New Roman" w:hAnsi="Times New Roman" w:cs="Times New Roman"/>
                <w:sz w:val="20"/>
                <w:szCs w:val="20"/>
                <w:lang w:val="es-ES_tradnl"/>
              </w:rPr>
            </w:pPr>
            <w:r w:rsidRPr="00372E90">
              <w:rPr>
                <w:rFonts w:ascii="Times New Roman" w:eastAsia="Times New Roman" w:hAnsi="Times New Roman"/>
                <w:sz w:val="20"/>
                <w:szCs w:val="20"/>
                <w:lang w:eastAsia="es-ES"/>
              </w:rPr>
              <w:t>Ampliación de la cobertura financiera para cubrir gastos extraordinarios de emergencias por desastres asociados a fenómenos naturales</w:t>
            </w:r>
            <w:r w:rsidR="00417FCA" w:rsidRPr="00372E90">
              <w:rPr>
                <w:rFonts w:ascii="Times New Roman" w:eastAsia="Times New Roman" w:hAnsi="Times New Roman"/>
                <w:sz w:val="20"/>
                <w:szCs w:val="20"/>
                <w:lang w:eastAsia="es-ES"/>
              </w:rPr>
              <w:t>.</w:t>
            </w:r>
          </w:p>
        </w:tc>
        <w:tc>
          <w:tcPr>
            <w:tcW w:w="4277" w:type="dxa"/>
          </w:tcPr>
          <w:p w:rsidR="00166D09" w:rsidRDefault="005A1B33" w:rsidP="008F4A18">
            <w:pPr>
              <w:numPr>
                <w:ins w:id="9" w:author="Unknown"/>
              </w:numP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Este compromiso conlleva la implementación de instrumentos financieros para cubrir los gastos extraordinarios de emergencias en la estrategia de gestión financiera del riesgo de desastres</w:t>
            </w:r>
            <w:r w:rsidR="00417FCA" w:rsidRPr="00372E90">
              <w:rPr>
                <w:rFonts w:ascii="Times New Roman" w:hAnsi="Times New Roman" w:cs="Times New Roman"/>
                <w:sz w:val="20"/>
                <w:szCs w:val="20"/>
                <w:lang w:val="es-ES_tradnl"/>
              </w:rPr>
              <w:t>.</w:t>
            </w:r>
            <w:r w:rsidR="005F108A">
              <w:rPr>
                <w:rFonts w:ascii="Times New Roman" w:hAnsi="Times New Roman" w:cs="Times New Roman"/>
                <w:sz w:val="20"/>
                <w:szCs w:val="20"/>
                <w:lang w:val="es-ES_tradnl"/>
              </w:rPr>
              <w:t xml:space="preserve"> Como ya mencionó, los posibles instrumentos (</w:t>
            </w:r>
            <w:r w:rsidR="005F108A">
              <w:rPr>
                <w:rFonts w:ascii="Times New Roman" w:eastAsia="Times New Roman" w:hAnsi="Times New Roman"/>
                <w:sz w:val="20"/>
                <w:szCs w:val="20"/>
                <w:lang w:eastAsia="es-ES"/>
              </w:rPr>
              <w:t>r</w:t>
            </w:r>
            <w:r w:rsidR="005F108A" w:rsidRPr="00862B21">
              <w:rPr>
                <w:rFonts w:ascii="Times New Roman" w:eastAsia="Times New Roman" w:hAnsi="Times New Roman"/>
                <w:sz w:val="20"/>
                <w:szCs w:val="20"/>
                <w:lang w:eastAsia="es-ES"/>
              </w:rPr>
              <w:t>ecursos de los pliegos presupuestales de las entidades públicas</w:t>
            </w:r>
            <w:r w:rsidR="005F108A">
              <w:rPr>
                <w:rFonts w:ascii="Times New Roman" w:eastAsia="Times New Roman" w:hAnsi="Times New Roman"/>
                <w:sz w:val="20"/>
                <w:szCs w:val="20"/>
                <w:lang w:eastAsia="es-ES"/>
              </w:rPr>
              <w:t>, de la Reserva de C</w:t>
            </w:r>
            <w:r w:rsidR="005F108A" w:rsidRPr="00862B21">
              <w:rPr>
                <w:rFonts w:ascii="Times New Roman" w:eastAsia="Times New Roman" w:hAnsi="Times New Roman"/>
                <w:sz w:val="20"/>
                <w:szCs w:val="20"/>
                <w:lang w:eastAsia="es-ES"/>
              </w:rPr>
              <w:t>ontingencia</w:t>
            </w:r>
            <w:r w:rsidR="005F108A">
              <w:rPr>
                <w:rFonts w:ascii="Times New Roman" w:eastAsia="Times New Roman" w:hAnsi="Times New Roman"/>
                <w:sz w:val="20"/>
                <w:szCs w:val="20"/>
                <w:lang w:eastAsia="es-ES"/>
              </w:rPr>
              <w:t xml:space="preserve">, </w:t>
            </w:r>
            <w:r w:rsidR="005F108A" w:rsidRPr="00862B21">
              <w:rPr>
                <w:rFonts w:ascii="Times New Roman" w:eastAsia="Times New Roman" w:hAnsi="Times New Roman"/>
                <w:sz w:val="20"/>
                <w:szCs w:val="20"/>
                <w:lang w:eastAsia="es-ES"/>
              </w:rPr>
              <w:t>del Fondo de Estabilización Fiscal</w:t>
            </w:r>
            <w:r w:rsidR="005F108A">
              <w:rPr>
                <w:rFonts w:ascii="Times New Roman" w:eastAsia="Times New Roman" w:hAnsi="Times New Roman"/>
                <w:sz w:val="20"/>
                <w:szCs w:val="20"/>
                <w:lang w:eastAsia="es-ES"/>
              </w:rPr>
              <w:t xml:space="preserve"> y </w:t>
            </w:r>
            <w:r w:rsidR="005F108A" w:rsidRPr="00862B21">
              <w:rPr>
                <w:rFonts w:ascii="Times New Roman" w:eastAsia="Times New Roman" w:hAnsi="Times New Roman"/>
                <w:sz w:val="20"/>
                <w:szCs w:val="20"/>
                <w:lang w:eastAsia="es-ES"/>
              </w:rPr>
              <w:t>de las líneas de crédito contingente</w:t>
            </w:r>
            <w:r w:rsidR="005F108A">
              <w:rPr>
                <w:rFonts w:ascii="Times New Roman" w:eastAsia="Times New Roman" w:hAnsi="Times New Roman"/>
                <w:sz w:val="20"/>
                <w:szCs w:val="20"/>
                <w:lang w:eastAsia="es-ES"/>
              </w:rPr>
              <w:t>)</w:t>
            </w:r>
            <w:r w:rsidR="005F108A">
              <w:rPr>
                <w:rFonts w:ascii="Times New Roman" w:hAnsi="Times New Roman" w:cs="Times New Roman"/>
                <w:sz w:val="20"/>
                <w:szCs w:val="20"/>
                <w:lang w:val="es-ES_tradnl"/>
              </w:rPr>
              <w:t xml:space="preserve"> están plasmados en </w:t>
            </w:r>
            <w:r w:rsidR="005F108A" w:rsidRPr="00862B21">
              <w:rPr>
                <w:rFonts w:ascii="Times New Roman" w:eastAsia="Times New Roman" w:hAnsi="Times New Roman"/>
                <w:sz w:val="20"/>
                <w:szCs w:val="20"/>
                <w:lang w:eastAsia="es-ES"/>
              </w:rPr>
              <w:t xml:space="preserve">el </w:t>
            </w:r>
            <w:r w:rsidR="005F108A">
              <w:rPr>
                <w:rFonts w:ascii="Times New Roman" w:eastAsia="Times New Roman" w:hAnsi="Times New Roman"/>
                <w:sz w:val="20"/>
                <w:szCs w:val="20"/>
                <w:lang w:eastAsia="es-ES"/>
              </w:rPr>
              <w:t>r</w:t>
            </w:r>
            <w:r w:rsidR="005F108A" w:rsidRPr="00537F1E">
              <w:rPr>
                <w:rFonts w:ascii="Times New Roman" w:eastAsia="Times New Roman" w:hAnsi="Times New Roman"/>
                <w:sz w:val="20"/>
                <w:szCs w:val="20"/>
                <w:lang w:eastAsia="es-ES"/>
              </w:rPr>
              <w:t>eglamento de la Ley del SINAGERD, aprobado en 2011 mediante el Decreto Supremo Nº 048-2011-PCM.</w:t>
            </w:r>
            <w:r w:rsidR="005F108A">
              <w:rPr>
                <w:rFonts w:ascii="Times New Roman" w:eastAsia="Times New Roman" w:hAnsi="Times New Roman"/>
                <w:sz w:val="20"/>
                <w:szCs w:val="20"/>
                <w:lang w:eastAsia="es-ES"/>
              </w:rPr>
              <w:t xml:space="preserve"> </w:t>
            </w:r>
          </w:p>
        </w:tc>
      </w:tr>
    </w:tbl>
    <w:p w:rsidR="0031020D" w:rsidRPr="00372E90" w:rsidRDefault="0031020D" w:rsidP="009D6365">
      <w:pPr>
        <w:rPr>
          <w:rFonts w:ascii="Times New Roman" w:hAnsi="Times New Roman" w:cs="Times New Roman"/>
          <w:sz w:val="24"/>
          <w:szCs w:val="24"/>
        </w:rPr>
      </w:pPr>
    </w:p>
    <w:p w:rsidR="004A6CED" w:rsidRPr="00A471D5" w:rsidRDefault="004A6CED" w:rsidP="009D6365">
      <w:pPr>
        <w:spacing w:after="200" w:line="276" w:lineRule="auto"/>
        <w:rPr>
          <w:rFonts w:ascii="Times New Roman" w:hAnsi="Times New Roman" w:cs="Times New Roman"/>
          <w:sz w:val="24"/>
          <w:szCs w:val="24"/>
          <w:u w:val="single"/>
          <w:lang w:val="es-ES_tradnl"/>
        </w:rPr>
      </w:pPr>
      <w:r w:rsidRPr="00372E90">
        <w:rPr>
          <w:rFonts w:ascii="Times New Roman" w:hAnsi="Times New Roman" w:cs="Times New Roman"/>
          <w:sz w:val="24"/>
          <w:szCs w:val="24"/>
          <w:u w:val="single"/>
          <w:lang w:val="es-CO"/>
        </w:rPr>
        <w:t>Mecanismos Activadores</w:t>
      </w:r>
      <w:r w:rsidRPr="00A471D5">
        <w:rPr>
          <w:rFonts w:ascii="Times New Roman" w:hAnsi="Times New Roman" w:cs="Times New Roman"/>
          <w:sz w:val="24"/>
          <w:szCs w:val="24"/>
          <w:u w:val="single"/>
          <w:lang w:val="es-ES_tradnl"/>
        </w:rPr>
        <w:t xml:space="preserve"> Programáticos III (septiembre de 2010 a junio de 2011) - Componente 3. Desarrollo de Instrumentos y de Capacidades de Gestión Sectorial y Territorial</w:t>
      </w:r>
    </w:p>
    <w:p w:rsidR="004A6CED" w:rsidRPr="00A471D5" w:rsidRDefault="004A6CED" w:rsidP="009D6365">
      <w:pPr>
        <w:rPr>
          <w:rFonts w:ascii="Times New Roman" w:hAnsi="Times New Roman" w:cs="Times New Roman"/>
          <w:sz w:val="24"/>
          <w:szCs w:val="24"/>
          <w:lang w:val="es-ES_tradnl"/>
        </w:rPr>
      </w:pPr>
    </w:p>
    <w:tbl>
      <w:tblPr>
        <w:tblStyle w:val="Tablaconcuadrcula11"/>
        <w:tblW w:w="9073" w:type="dxa"/>
        <w:tblLayout w:type="fixed"/>
        <w:tblLook w:val="04A0" w:firstRow="1" w:lastRow="0" w:firstColumn="1" w:lastColumn="0" w:noHBand="0" w:noVBand="1"/>
      </w:tblPr>
      <w:tblGrid>
        <w:gridCol w:w="1245"/>
        <w:gridCol w:w="3551"/>
        <w:gridCol w:w="4277"/>
      </w:tblGrid>
      <w:tr w:rsidR="00440D3E" w:rsidRPr="00372E90">
        <w:trPr>
          <w:trHeight w:val="144"/>
        </w:trPr>
        <w:tc>
          <w:tcPr>
            <w:tcW w:w="9073" w:type="dxa"/>
            <w:gridSpan w:val="3"/>
          </w:tcPr>
          <w:p w:rsidR="00440D3E" w:rsidRPr="00372E90" w:rsidRDefault="00440D3E" w:rsidP="009D6365">
            <w:pPr>
              <w:jc w:val="both"/>
              <w:rPr>
                <w:rFonts w:ascii="Times New Roman" w:hAnsi="Times New Roman" w:cs="Times New Roman"/>
                <w:sz w:val="20"/>
                <w:szCs w:val="20"/>
              </w:rPr>
            </w:pPr>
            <w:r w:rsidRPr="00372E90">
              <w:rPr>
                <w:rFonts w:ascii="Times New Roman" w:eastAsia="Times New Roman" w:hAnsi="Times New Roman"/>
                <w:b/>
                <w:sz w:val="20"/>
                <w:szCs w:val="20"/>
                <w:lang w:eastAsia="es-ES"/>
              </w:rPr>
              <w:t>Eje 4. GESTION FINANCIERA DE RIESGOS</w:t>
            </w:r>
          </w:p>
        </w:tc>
      </w:tr>
      <w:tr w:rsidR="00440D3E" w:rsidRPr="00372E90">
        <w:trPr>
          <w:trHeight w:val="144"/>
        </w:trPr>
        <w:tc>
          <w:tcPr>
            <w:tcW w:w="1245" w:type="dxa"/>
          </w:tcPr>
          <w:p w:rsidR="00440D3E" w:rsidRPr="00372E90" w:rsidRDefault="00440D3E" w:rsidP="009D6365">
            <w:pPr>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lastRenderedPageBreak/>
              <w:t>Objetivos Específicos</w:t>
            </w:r>
          </w:p>
        </w:tc>
        <w:tc>
          <w:tcPr>
            <w:tcW w:w="3551" w:type="dxa"/>
          </w:tcPr>
          <w:p w:rsidR="00440D3E" w:rsidRPr="00372E90" w:rsidRDefault="00440D3E" w:rsidP="009D6365">
            <w:pPr>
              <w:jc w:val="both"/>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M</w:t>
            </w:r>
            <w:r w:rsidR="004A6CED" w:rsidRPr="00372E90">
              <w:rPr>
                <w:rFonts w:ascii="Times New Roman" w:hAnsi="Times New Roman" w:cs="Times New Roman"/>
                <w:sz w:val="20"/>
                <w:szCs w:val="20"/>
                <w:lang w:val="es-ES_tradnl"/>
              </w:rPr>
              <w:t>ecanismos A</w:t>
            </w:r>
            <w:r w:rsidRPr="00372E90">
              <w:rPr>
                <w:rFonts w:ascii="Times New Roman" w:hAnsi="Times New Roman" w:cs="Times New Roman"/>
                <w:sz w:val="20"/>
                <w:szCs w:val="20"/>
                <w:lang w:val="es-ES_tradnl"/>
              </w:rPr>
              <w:t>ctivadores Programáticos III</w:t>
            </w:r>
          </w:p>
        </w:tc>
        <w:tc>
          <w:tcPr>
            <w:tcW w:w="4277" w:type="dxa"/>
          </w:tcPr>
          <w:p w:rsidR="00440D3E" w:rsidRPr="00372E90" w:rsidRDefault="00B44F13" w:rsidP="009D6365">
            <w:pPr>
              <w:spacing w:after="200" w:line="276" w:lineRule="auto"/>
              <w:jc w:val="both"/>
              <w:rPr>
                <w:rFonts w:ascii="Times New Roman" w:hAnsi="Times New Roman" w:cs="Times New Roman"/>
                <w:sz w:val="20"/>
                <w:szCs w:val="20"/>
              </w:rPr>
            </w:pPr>
            <w:r w:rsidRPr="00372E90">
              <w:rPr>
                <w:rFonts w:ascii="Times New Roman" w:hAnsi="Times New Roman" w:cs="Times New Roman"/>
                <w:sz w:val="20"/>
                <w:szCs w:val="20"/>
              </w:rPr>
              <w:t>Impacto sobre el Desarrollo de Instrumentos y de Capacidades de Gestión Sectorial y Territorial</w:t>
            </w:r>
          </w:p>
        </w:tc>
      </w:tr>
      <w:tr w:rsidR="004B11CC" w:rsidRPr="00372E90">
        <w:trPr>
          <w:trHeight w:val="144"/>
        </w:trPr>
        <w:tc>
          <w:tcPr>
            <w:tcW w:w="1245" w:type="dxa"/>
            <w:vMerge w:val="restart"/>
            <w:vAlign w:val="center"/>
          </w:tcPr>
          <w:p w:rsidR="004B11CC" w:rsidRPr="00372E90" w:rsidRDefault="004B11CC" w:rsidP="009D6365">
            <w:pPr>
              <w:jc w:val="both"/>
              <w:rPr>
                <w:rFonts w:ascii="Times New Roman" w:hAnsi="Times New Roman" w:cs="Times New Roman"/>
                <w:sz w:val="20"/>
                <w:szCs w:val="20"/>
              </w:rPr>
            </w:pPr>
            <w:r w:rsidRPr="00372E90">
              <w:rPr>
                <w:rFonts w:ascii="Times New Roman" w:eastAsia="Times New Roman" w:hAnsi="Times New Roman"/>
                <w:sz w:val="20"/>
                <w:szCs w:val="20"/>
                <w:lang w:eastAsia="es-ES"/>
              </w:rPr>
              <w:t>Establecer una Estrategia Nacional de Gestión Financiera de Riesgos de Desastre</w:t>
            </w:r>
          </w:p>
        </w:tc>
        <w:tc>
          <w:tcPr>
            <w:tcW w:w="3551" w:type="dxa"/>
          </w:tcPr>
          <w:p w:rsidR="004B11CC" w:rsidRPr="00372E90" w:rsidRDefault="004B11CC" w:rsidP="00CC5B5A">
            <w:pPr>
              <w:numPr>
                <w:ilvl w:val="0"/>
                <w:numId w:val="3"/>
              </w:numPr>
              <w:jc w:val="both"/>
              <w:rPr>
                <w:rFonts w:ascii="Times New Roman" w:eastAsia="Times New Roman" w:hAnsi="Times New Roman"/>
                <w:sz w:val="20"/>
                <w:szCs w:val="20"/>
                <w:lang w:eastAsia="es-ES"/>
              </w:rPr>
            </w:pPr>
            <w:r w:rsidRPr="00372E90">
              <w:rPr>
                <w:rFonts w:ascii="Times New Roman" w:eastAsia="Times New Roman" w:hAnsi="Times New Roman"/>
                <w:sz w:val="20"/>
                <w:szCs w:val="20"/>
                <w:lang w:eastAsia="es-ES"/>
              </w:rPr>
              <w:t>Diseño de una Estrategia Nacional de Gestión Financiera de Riesgos de Desastre, que considere, entre otros aspectos:</w:t>
            </w:r>
          </w:p>
          <w:p w:rsidR="004B11CC" w:rsidRPr="00372E90" w:rsidRDefault="004B11CC" w:rsidP="009D6365">
            <w:pPr>
              <w:ind w:left="336"/>
              <w:jc w:val="both"/>
              <w:rPr>
                <w:rFonts w:ascii="Times New Roman" w:eastAsia="Times New Roman" w:hAnsi="Times New Roman"/>
                <w:sz w:val="20"/>
                <w:szCs w:val="20"/>
                <w:lang w:eastAsia="es-ES"/>
              </w:rPr>
            </w:pPr>
          </w:p>
          <w:p w:rsidR="004B11CC" w:rsidRPr="00372E90" w:rsidRDefault="004B11CC" w:rsidP="00CC5B5A">
            <w:pPr>
              <w:numPr>
                <w:ilvl w:val="1"/>
                <w:numId w:val="3"/>
              </w:numPr>
              <w:jc w:val="both"/>
              <w:rPr>
                <w:rFonts w:ascii="Times New Roman" w:eastAsia="Times New Roman" w:hAnsi="Times New Roman"/>
                <w:sz w:val="18"/>
                <w:szCs w:val="20"/>
                <w:lang w:eastAsia="es-ES"/>
              </w:rPr>
            </w:pPr>
            <w:r w:rsidRPr="00372E90">
              <w:rPr>
                <w:rFonts w:ascii="Times New Roman" w:eastAsia="Times New Roman" w:hAnsi="Times New Roman"/>
                <w:sz w:val="18"/>
                <w:szCs w:val="20"/>
                <w:lang w:eastAsia="es-ES"/>
              </w:rPr>
              <w:t>La definición clara del nivel de cobertura financiera necesario y los instrumentos financieros más adecuados para proporcionar tal cobertura; y</w:t>
            </w:r>
          </w:p>
          <w:p w:rsidR="004B11CC" w:rsidRPr="00372E90" w:rsidRDefault="004B11CC" w:rsidP="00CC5B5A">
            <w:pPr>
              <w:numPr>
                <w:ilvl w:val="1"/>
                <w:numId w:val="3"/>
              </w:numPr>
              <w:jc w:val="both"/>
              <w:rPr>
                <w:rFonts w:ascii="Times New Roman" w:hAnsi="Times New Roman" w:cs="Times New Roman"/>
                <w:sz w:val="20"/>
                <w:szCs w:val="20"/>
                <w:lang w:val="es-MX"/>
              </w:rPr>
            </w:pPr>
            <w:r w:rsidRPr="00372E90">
              <w:rPr>
                <w:rFonts w:ascii="Times New Roman" w:eastAsia="Times New Roman" w:hAnsi="Times New Roman"/>
                <w:sz w:val="18"/>
                <w:szCs w:val="20"/>
                <w:lang w:eastAsia="es-ES"/>
              </w:rPr>
              <w:t>La definición de algunos lineamientos para establecer una  política de aseguramiento de la infraestructura destinada a la provisión de servicios públicos y otros activos fijos estratégicos</w:t>
            </w:r>
            <w:r w:rsidR="005831F5" w:rsidRPr="00372E90">
              <w:rPr>
                <w:rFonts w:ascii="Times New Roman" w:eastAsia="Times New Roman" w:hAnsi="Times New Roman"/>
                <w:sz w:val="18"/>
                <w:szCs w:val="20"/>
                <w:lang w:eastAsia="es-ES"/>
              </w:rPr>
              <w:t>.</w:t>
            </w:r>
          </w:p>
        </w:tc>
        <w:tc>
          <w:tcPr>
            <w:tcW w:w="4277" w:type="dxa"/>
          </w:tcPr>
          <w:p w:rsidR="005A1B33" w:rsidRPr="008F4A18" w:rsidRDefault="005B2FF8" w:rsidP="009D6365">
            <w:pPr>
              <w:spacing w:after="200"/>
              <w:jc w:val="both"/>
              <w:rPr>
                <w:rFonts w:ascii="Times New Roman" w:hAnsi="Times New Roman" w:cs="Times New Roman"/>
                <w:sz w:val="20"/>
                <w:szCs w:val="20"/>
                <w:lang w:val="es-ES_tradnl"/>
              </w:rPr>
            </w:pPr>
            <w:r w:rsidRPr="008F4A18">
              <w:rPr>
                <w:rFonts w:ascii="Times New Roman" w:hAnsi="Times New Roman" w:cs="Times New Roman"/>
                <w:sz w:val="20"/>
                <w:szCs w:val="20"/>
                <w:lang w:val="es-ES_tradnl"/>
              </w:rPr>
              <w:t>Este compromiso es un requisito indispensable para avanzar en el diseño e implementación de instrumentos de gestión financiera y para dar sostenibilidad a los avances en el tema, de acuerdo a la estrategia que se establezca al respecto. Adicionalmente, establece algunos aspectos claves a considerar dentro del desarrollo de la estrategia financiera, tales como el componente de aseguramiento de activos públicos</w:t>
            </w:r>
            <w:r w:rsidRPr="008F4A18">
              <w:rPr>
                <w:rFonts w:ascii="Times New Roman" w:eastAsia="Times New Roman" w:hAnsi="Times New Roman"/>
                <w:sz w:val="18"/>
                <w:szCs w:val="20"/>
                <w:lang w:eastAsia="es-ES"/>
              </w:rPr>
              <w:t>.</w:t>
            </w:r>
          </w:p>
          <w:p w:rsidR="004B11CC" w:rsidRDefault="005F108A" w:rsidP="00113CE2">
            <w:pPr>
              <w:rPr>
                <w:rFonts w:ascii="Times New Roman" w:eastAsia="Times New Roman" w:hAnsi="Times New Roman"/>
                <w:sz w:val="20"/>
                <w:szCs w:val="20"/>
                <w:lang w:eastAsia="es-ES"/>
              </w:rPr>
            </w:pPr>
            <w:r w:rsidRPr="008F4A18">
              <w:rPr>
                <w:rFonts w:ascii="Times New Roman" w:eastAsia="Times New Roman" w:hAnsi="Times New Roman"/>
                <w:sz w:val="20"/>
                <w:szCs w:val="20"/>
                <w:lang w:eastAsia="es-ES"/>
              </w:rPr>
              <w:t>Con relación a los instrumentos</w:t>
            </w:r>
            <w:r>
              <w:rPr>
                <w:rFonts w:ascii="Times New Roman" w:eastAsia="Times New Roman" w:hAnsi="Times New Roman"/>
                <w:sz w:val="20"/>
                <w:szCs w:val="20"/>
                <w:lang w:eastAsia="es-ES"/>
              </w:rPr>
              <w:t xml:space="preserve"> financieros más adecuados para proporcionar cobertura, estos se definieron </w:t>
            </w:r>
            <w:r w:rsidRPr="00862B21">
              <w:rPr>
                <w:rFonts w:ascii="Times New Roman" w:eastAsia="Times New Roman" w:hAnsi="Times New Roman"/>
                <w:sz w:val="20"/>
                <w:szCs w:val="20"/>
                <w:lang w:eastAsia="es-ES"/>
              </w:rPr>
              <w:t xml:space="preserve">en el </w:t>
            </w:r>
            <w:r>
              <w:rPr>
                <w:rFonts w:ascii="Times New Roman" w:eastAsia="Times New Roman" w:hAnsi="Times New Roman"/>
                <w:sz w:val="20"/>
                <w:szCs w:val="20"/>
                <w:lang w:eastAsia="es-ES"/>
              </w:rPr>
              <w:t>r</w:t>
            </w:r>
            <w:r w:rsidRPr="00537F1E">
              <w:rPr>
                <w:rFonts w:ascii="Times New Roman" w:eastAsia="Times New Roman" w:hAnsi="Times New Roman"/>
                <w:sz w:val="20"/>
                <w:szCs w:val="20"/>
                <w:lang w:eastAsia="es-ES"/>
              </w:rPr>
              <w:t>eglamento de la Ley del SINAGERD, aprobado en 2011 mediante el Decreto Supremo Nº 048-2011-PCM.</w:t>
            </w:r>
            <w:r>
              <w:rPr>
                <w:rFonts w:ascii="Times New Roman" w:eastAsia="Times New Roman" w:hAnsi="Times New Roman"/>
                <w:sz w:val="20"/>
                <w:szCs w:val="20"/>
                <w:lang w:eastAsia="es-ES"/>
              </w:rPr>
              <w:t xml:space="preserve"> </w:t>
            </w:r>
          </w:p>
          <w:p w:rsidR="00166D09" w:rsidRDefault="00113CE2" w:rsidP="008F4A18">
            <w:pPr>
              <w:rPr>
                <w:rFonts w:ascii="Times New Roman" w:hAnsi="Times New Roman" w:cs="Times New Roman"/>
                <w:sz w:val="20"/>
                <w:szCs w:val="20"/>
                <w:lang w:val="es-ES_tradnl"/>
              </w:rPr>
            </w:pPr>
            <w:r>
              <w:rPr>
                <w:rFonts w:ascii="Times New Roman" w:eastAsia="Times New Roman" w:hAnsi="Times New Roman"/>
                <w:sz w:val="20"/>
                <w:szCs w:val="20"/>
                <w:lang w:eastAsia="es-ES"/>
              </w:rPr>
              <w:t>Con relación a los lineamientos</w:t>
            </w:r>
            <w:r w:rsidR="008903F6">
              <w:rPr>
                <w:rFonts w:ascii="Times New Roman" w:eastAsia="Times New Roman" w:hAnsi="Times New Roman"/>
                <w:sz w:val="20"/>
                <w:szCs w:val="20"/>
                <w:lang w:eastAsia="es-ES"/>
              </w:rPr>
              <w:t>, la Dirección de Riesgos ha avanzado en la definición de los componentes de la estrategia financiera para el riesgo de desastres.</w:t>
            </w:r>
            <w:r>
              <w:rPr>
                <w:rFonts w:ascii="Times New Roman" w:eastAsia="Times New Roman" w:hAnsi="Times New Roman"/>
                <w:sz w:val="20"/>
                <w:szCs w:val="20"/>
                <w:lang w:eastAsia="es-ES"/>
              </w:rPr>
              <w:t xml:space="preserve"> </w:t>
            </w:r>
          </w:p>
        </w:tc>
      </w:tr>
      <w:tr w:rsidR="004B11CC" w:rsidRPr="00372E90">
        <w:trPr>
          <w:trHeight w:val="144"/>
        </w:trPr>
        <w:tc>
          <w:tcPr>
            <w:tcW w:w="1245" w:type="dxa"/>
            <w:vMerge/>
          </w:tcPr>
          <w:p w:rsidR="004B11CC" w:rsidRPr="00372E90" w:rsidRDefault="004B11CC" w:rsidP="009D6365">
            <w:pPr>
              <w:jc w:val="both"/>
              <w:rPr>
                <w:rFonts w:ascii="Times New Roman" w:hAnsi="Times New Roman" w:cs="Times New Roman"/>
                <w:sz w:val="20"/>
                <w:szCs w:val="20"/>
              </w:rPr>
            </w:pPr>
          </w:p>
        </w:tc>
        <w:tc>
          <w:tcPr>
            <w:tcW w:w="3551" w:type="dxa"/>
          </w:tcPr>
          <w:p w:rsidR="004B11CC" w:rsidRPr="00372E90" w:rsidRDefault="004B11CC" w:rsidP="00CC5B5A">
            <w:pPr>
              <w:numPr>
                <w:ilvl w:val="0"/>
                <w:numId w:val="3"/>
              </w:numPr>
              <w:jc w:val="both"/>
              <w:rPr>
                <w:rFonts w:ascii="Times New Roman" w:hAnsi="Times New Roman" w:cs="Times New Roman"/>
                <w:sz w:val="20"/>
                <w:szCs w:val="20"/>
              </w:rPr>
            </w:pPr>
            <w:r w:rsidRPr="00372E90">
              <w:rPr>
                <w:rFonts w:ascii="Times New Roman" w:eastAsia="Times New Roman" w:hAnsi="Times New Roman"/>
                <w:sz w:val="20"/>
                <w:szCs w:val="20"/>
                <w:lang w:eastAsia="es-ES"/>
              </w:rPr>
              <w:t>Aprobación del Manual de Organización y Funciones de la Dirección de Gestión de Riesgos</w:t>
            </w:r>
            <w:r w:rsidR="005831F5" w:rsidRPr="00372E90">
              <w:rPr>
                <w:rFonts w:ascii="Times New Roman" w:eastAsia="Times New Roman" w:hAnsi="Times New Roman"/>
                <w:sz w:val="20"/>
                <w:szCs w:val="20"/>
                <w:lang w:eastAsia="es-ES"/>
              </w:rPr>
              <w:t>.</w:t>
            </w:r>
          </w:p>
        </w:tc>
        <w:tc>
          <w:tcPr>
            <w:tcW w:w="4277" w:type="dxa"/>
          </w:tcPr>
          <w:p w:rsidR="001C3E20" w:rsidRPr="00AE3B42" w:rsidRDefault="00E072E5" w:rsidP="009D6365">
            <w:pPr>
              <w:spacing w:after="200"/>
              <w:rPr>
                <w:rFonts w:ascii="Times New Roman" w:eastAsia="Times New Roman" w:hAnsi="Times New Roman"/>
                <w:sz w:val="20"/>
                <w:szCs w:val="20"/>
                <w:lang w:eastAsia="es-ES"/>
              </w:rPr>
            </w:pPr>
            <w:r w:rsidRPr="008F4A18">
              <w:rPr>
                <w:rFonts w:ascii="Times New Roman" w:hAnsi="Times New Roman" w:cs="Times New Roman"/>
                <w:sz w:val="20"/>
                <w:szCs w:val="20"/>
                <w:lang w:val="es-ES_tradnl"/>
              </w:rPr>
              <w:t>Este compromiso es un requisito indispensable para avanzar en el diseño e implementación de instrumentos de gestión financiera, pues da sostenibilidad al marco institucional que soporta la gestión financiera del riesgo de desastres.</w:t>
            </w:r>
            <w:r w:rsidR="00AE3B42" w:rsidRPr="008F4A18">
              <w:rPr>
                <w:rFonts w:ascii="Times New Roman" w:hAnsi="Times New Roman" w:cs="Times New Roman"/>
                <w:sz w:val="20"/>
                <w:szCs w:val="20"/>
                <w:lang w:val="es-ES_tradnl"/>
              </w:rPr>
              <w:t xml:space="preserve"> </w:t>
            </w:r>
            <w:r w:rsidR="00AE3B42" w:rsidRPr="00AE3B42">
              <w:rPr>
                <w:rFonts w:ascii="Times New Roman" w:eastAsia="Times New Roman" w:hAnsi="Times New Roman"/>
                <w:sz w:val="20"/>
                <w:szCs w:val="20"/>
                <w:lang w:eastAsia="es-ES"/>
              </w:rPr>
              <w:t>A través de la Re</w:t>
            </w:r>
            <w:r w:rsidR="00AE3B42">
              <w:rPr>
                <w:rFonts w:ascii="Times New Roman" w:eastAsia="Times New Roman" w:hAnsi="Times New Roman"/>
                <w:sz w:val="20"/>
                <w:szCs w:val="20"/>
                <w:lang w:eastAsia="es-ES"/>
              </w:rPr>
              <w:t>solución de Secretaría General N</w:t>
            </w:r>
            <w:r w:rsidR="00AE3B42" w:rsidRPr="00AE3B42">
              <w:rPr>
                <w:rFonts w:ascii="Times New Roman" w:eastAsia="Times New Roman" w:hAnsi="Times New Roman"/>
                <w:sz w:val="20"/>
                <w:szCs w:val="20"/>
                <w:lang w:eastAsia="es-ES"/>
              </w:rPr>
              <w:t>° 002-2011 del 2 de noviembre 2011</w:t>
            </w:r>
            <w:r w:rsidR="00AE3B42">
              <w:rPr>
                <w:rFonts w:ascii="Times New Roman" w:eastAsia="Times New Roman" w:hAnsi="Times New Roman"/>
                <w:sz w:val="20"/>
                <w:szCs w:val="20"/>
                <w:lang w:eastAsia="es-ES"/>
              </w:rPr>
              <w:t xml:space="preserve"> se aprobó dicho manual</w:t>
            </w:r>
            <w:r w:rsidR="00AE3B42" w:rsidRPr="00AE3B42">
              <w:rPr>
                <w:rFonts w:ascii="Times New Roman" w:eastAsia="Times New Roman" w:hAnsi="Times New Roman"/>
                <w:sz w:val="20"/>
                <w:szCs w:val="20"/>
                <w:lang w:eastAsia="es-ES"/>
              </w:rPr>
              <w:t>,</w:t>
            </w:r>
            <w:r w:rsidR="00AE3B42">
              <w:rPr>
                <w:rFonts w:ascii="Times New Roman" w:eastAsia="Times New Roman" w:hAnsi="Times New Roman"/>
                <w:sz w:val="20"/>
                <w:szCs w:val="20"/>
                <w:lang w:eastAsia="es-ES"/>
              </w:rPr>
              <w:t xml:space="preserve"> lo anterior,</w:t>
            </w:r>
            <w:r w:rsidR="00AE3B42" w:rsidRPr="00AE3B42">
              <w:rPr>
                <w:rFonts w:ascii="Times New Roman" w:eastAsia="Times New Roman" w:hAnsi="Times New Roman"/>
                <w:sz w:val="20"/>
                <w:szCs w:val="20"/>
                <w:lang w:eastAsia="es-ES"/>
              </w:rPr>
              <w:t xml:space="preserve"> en aplicación de la RM 223-2011 del 30 de marzo, que aprobó el ROF</w:t>
            </w:r>
            <w:r w:rsidR="00AE3B42">
              <w:rPr>
                <w:rFonts w:ascii="Times New Roman" w:eastAsia="Times New Roman" w:hAnsi="Times New Roman"/>
                <w:sz w:val="20"/>
                <w:szCs w:val="20"/>
                <w:lang w:eastAsia="es-ES"/>
              </w:rPr>
              <w:t xml:space="preserve"> el MEF.</w:t>
            </w:r>
          </w:p>
          <w:p w:rsidR="004B11CC" w:rsidRPr="008F4A18" w:rsidRDefault="004B11CC" w:rsidP="008F4A18">
            <w:pPr>
              <w:numPr>
                <w:ins w:id="10" w:author="Unknown"/>
              </w:numPr>
              <w:spacing w:after="200"/>
              <w:rPr>
                <w:rFonts w:ascii="Times New Roman" w:hAnsi="Times New Roman" w:cs="Times New Roman"/>
                <w:sz w:val="20"/>
                <w:szCs w:val="20"/>
                <w:highlight w:val="yellow"/>
                <w:lang w:val="es-ES_tradnl"/>
              </w:rPr>
            </w:pPr>
          </w:p>
        </w:tc>
      </w:tr>
      <w:tr w:rsidR="004B11CC" w:rsidRPr="00372E90">
        <w:trPr>
          <w:trHeight w:val="144"/>
        </w:trPr>
        <w:tc>
          <w:tcPr>
            <w:tcW w:w="1245" w:type="dxa"/>
            <w:vMerge/>
          </w:tcPr>
          <w:p w:rsidR="004B11CC" w:rsidRPr="00372E90" w:rsidRDefault="004B11CC" w:rsidP="009D6365">
            <w:pPr>
              <w:jc w:val="both"/>
              <w:rPr>
                <w:rFonts w:ascii="Times New Roman" w:hAnsi="Times New Roman" w:cs="Times New Roman"/>
                <w:sz w:val="20"/>
                <w:szCs w:val="20"/>
              </w:rPr>
            </w:pPr>
          </w:p>
        </w:tc>
        <w:tc>
          <w:tcPr>
            <w:tcW w:w="3551" w:type="dxa"/>
          </w:tcPr>
          <w:p w:rsidR="004B11CC" w:rsidRPr="00372E90" w:rsidRDefault="004B11CC" w:rsidP="00CC5B5A">
            <w:pPr>
              <w:numPr>
                <w:ilvl w:val="0"/>
                <w:numId w:val="3"/>
              </w:numPr>
              <w:jc w:val="both"/>
              <w:rPr>
                <w:rFonts w:ascii="Times New Roman" w:hAnsi="Times New Roman" w:cs="Times New Roman"/>
                <w:sz w:val="20"/>
                <w:szCs w:val="20"/>
                <w:lang w:val="es-ES_tradnl"/>
              </w:rPr>
            </w:pPr>
            <w:r w:rsidRPr="00372E90">
              <w:rPr>
                <w:rFonts w:ascii="Times New Roman" w:eastAsia="Times New Roman" w:hAnsi="Times New Roman"/>
                <w:sz w:val="20"/>
                <w:szCs w:val="20"/>
                <w:lang w:eastAsia="es-ES"/>
              </w:rPr>
              <w:t>Fortalecimiento de la cobertura financiera contingente para cubrir gastos extraordinarios de emergencias por desastres asociados a fenómenos naturales</w:t>
            </w:r>
            <w:r w:rsidR="005831F5" w:rsidRPr="00372E90">
              <w:rPr>
                <w:rFonts w:ascii="Times New Roman" w:eastAsia="Times New Roman" w:hAnsi="Times New Roman"/>
                <w:sz w:val="20"/>
                <w:szCs w:val="20"/>
                <w:lang w:eastAsia="es-ES"/>
              </w:rPr>
              <w:t>.</w:t>
            </w:r>
          </w:p>
        </w:tc>
        <w:tc>
          <w:tcPr>
            <w:tcW w:w="4277" w:type="dxa"/>
          </w:tcPr>
          <w:p w:rsidR="004B11CC" w:rsidRPr="008F4A18" w:rsidRDefault="00E072E5" w:rsidP="009D6365">
            <w:pPr>
              <w:rPr>
                <w:rFonts w:ascii="Times New Roman" w:hAnsi="Times New Roman" w:cs="Times New Roman"/>
                <w:sz w:val="20"/>
                <w:szCs w:val="20"/>
                <w:lang w:val="es-ES_tradnl"/>
              </w:rPr>
            </w:pPr>
            <w:r w:rsidRPr="008F4A18">
              <w:rPr>
                <w:rFonts w:ascii="Times New Roman" w:hAnsi="Times New Roman" w:cs="Times New Roman"/>
                <w:sz w:val="20"/>
                <w:szCs w:val="20"/>
                <w:lang w:val="es-ES_tradnl"/>
              </w:rPr>
              <w:t>Este compromiso conlleva la implementación de instrumentos financieros para cubrir los gastos extraordinarios de emergencias en la estrategia de gestión financiera del riesgo de desastres.</w:t>
            </w:r>
          </w:p>
          <w:p w:rsidR="0020183D" w:rsidRPr="008F4A18" w:rsidRDefault="0020183D" w:rsidP="00F94C45">
            <w:pPr>
              <w:numPr>
                <w:ins w:id="11" w:author="Ana María Torres" w:date="2014-02-20T16:11:00Z"/>
              </w:numPr>
              <w:jc w:val="both"/>
              <w:rPr>
                <w:rFonts w:ascii="Times New Roman" w:hAnsi="Times New Roman" w:cs="Times New Roman"/>
                <w:sz w:val="20"/>
                <w:szCs w:val="20"/>
                <w:highlight w:val="yellow"/>
                <w:lang w:val="es-ES_tradnl"/>
              </w:rPr>
            </w:pPr>
            <w:r w:rsidRPr="008F4A18">
              <w:rPr>
                <w:rFonts w:ascii="Times New Roman" w:eastAsia="Times New Roman" w:hAnsi="Times New Roman"/>
                <w:sz w:val="20"/>
                <w:szCs w:val="20"/>
                <w:lang w:eastAsia="es-ES"/>
              </w:rPr>
              <w:t xml:space="preserve">El </w:t>
            </w:r>
            <w:proofErr w:type="spellStart"/>
            <w:r w:rsidRPr="008F4A18">
              <w:rPr>
                <w:rFonts w:ascii="Times New Roman" w:eastAsia="Times New Roman" w:hAnsi="Times New Roman"/>
                <w:sz w:val="20"/>
                <w:szCs w:val="20"/>
                <w:lang w:eastAsia="es-ES"/>
              </w:rPr>
              <w:t>GdP</w:t>
            </w:r>
            <w:proofErr w:type="spellEnd"/>
            <w:r w:rsidRPr="008F4A18">
              <w:rPr>
                <w:rFonts w:ascii="Times New Roman" w:eastAsia="Times New Roman" w:hAnsi="Times New Roman"/>
                <w:sz w:val="20"/>
                <w:szCs w:val="20"/>
                <w:lang w:eastAsia="es-ES"/>
              </w:rPr>
              <w:t xml:space="preserve"> ha </w:t>
            </w:r>
            <w:r w:rsidR="00191E20" w:rsidRPr="008F4A18">
              <w:rPr>
                <w:rFonts w:ascii="Times New Roman" w:eastAsia="Times New Roman" w:hAnsi="Times New Roman"/>
                <w:sz w:val="20"/>
                <w:szCs w:val="20"/>
                <w:lang w:eastAsia="es-ES"/>
              </w:rPr>
              <w:t xml:space="preserve">suscrito dos </w:t>
            </w:r>
            <w:proofErr w:type="spellStart"/>
            <w:r w:rsidR="00191E20" w:rsidRPr="008F4A18">
              <w:rPr>
                <w:rFonts w:ascii="Times New Roman" w:eastAsia="Times New Roman" w:hAnsi="Times New Roman"/>
                <w:sz w:val="20"/>
                <w:szCs w:val="20"/>
                <w:lang w:eastAsia="es-ES"/>
              </w:rPr>
              <w:t>lineas</w:t>
            </w:r>
            <w:proofErr w:type="spellEnd"/>
            <w:r w:rsidR="00191E20" w:rsidRPr="008F4A18">
              <w:rPr>
                <w:rFonts w:ascii="Times New Roman" w:eastAsia="Times New Roman" w:hAnsi="Times New Roman"/>
                <w:sz w:val="20"/>
                <w:szCs w:val="20"/>
                <w:lang w:eastAsia="es-ES"/>
              </w:rPr>
              <w:t xml:space="preserve"> de crédito conting</w:t>
            </w:r>
            <w:r w:rsidR="00F94C45" w:rsidRPr="008F4A18">
              <w:rPr>
                <w:rFonts w:ascii="Times New Roman" w:eastAsia="Times New Roman" w:hAnsi="Times New Roman"/>
                <w:sz w:val="20"/>
                <w:szCs w:val="20"/>
                <w:lang w:eastAsia="es-ES"/>
              </w:rPr>
              <w:t>ente ante la ocurrencia de desas</w:t>
            </w:r>
            <w:r w:rsidR="00191E20" w:rsidRPr="008F4A18">
              <w:rPr>
                <w:rFonts w:ascii="Times New Roman" w:eastAsia="Times New Roman" w:hAnsi="Times New Roman"/>
                <w:sz w:val="20"/>
                <w:szCs w:val="20"/>
                <w:lang w:eastAsia="es-ES"/>
              </w:rPr>
              <w:t xml:space="preserve">tres: (i) </w:t>
            </w:r>
            <w:r w:rsidRPr="008F4A18">
              <w:rPr>
                <w:rFonts w:ascii="Times New Roman" w:eastAsia="Times New Roman" w:hAnsi="Times New Roman"/>
                <w:sz w:val="20"/>
                <w:szCs w:val="20"/>
                <w:lang w:eastAsia="es-ES"/>
              </w:rPr>
              <w:t>Instrumento para Políticas de Desarrollo con Opción de Desembolso Diferido ante el Riesgo de Catástrofes (DPL con CAT DDO)</w:t>
            </w:r>
            <w:r w:rsidR="00191E20" w:rsidRPr="008F4A18">
              <w:rPr>
                <w:rFonts w:ascii="Times New Roman" w:eastAsia="Times New Roman" w:hAnsi="Times New Roman"/>
                <w:sz w:val="20"/>
                <w:szCs w:val="20"/>
                <w:lang w:eastAsia="es-ES"/>
              </w:rPr>
              <w:t xml:space="preserve"> con el Banco Mund</w:t>
            </w:r>
            <w:r w:rsidR="00F94C45" w:rsidRPr="008F4A18">
              <w:rPr>
                <w:rFonts w:ascii="Times New Roman" w:eastAsia="Times New Roman" w:hAnsi="Times New Roman"/>
                <w:sz w:val="20"/>
                <w:szCs w:val="20"/>
                <w:lang w:eastAsia="es-ES"/>
              </w:rPr>
              <w:t>ial en 2010 y Facilidad Conting</w:t>
            </w:r>
            <w:r w:rsidR="00191E20" w:rsidRPr="008F4A18">
              <w:rPr>
                <w:rFonts w:ascii="Times New Roman" w:eastAsia="Times New Roman" w:hAnsi="Times New Roman"/>
                <w:sz w:val="20"/>
                <w:szCs w:val="20"/>
                <w:lang w:eastAsia="es-ES"/>
              </w:rPr>
              <w:t>e</w:t>
            </w:r>
            <w:r w:rsidR="00F94C45" w:rsidRPr="008F4A18">
              <w:rPr>
                <w:rFonts w:ascii="Times New Roman" w:eastAsia="Times New Roman" w:hAnsi="Times New Roman"/>
                <w:sz w:val="20"/>
                <w:szCs w:val="20"/>
                <w:lang w:eastAsia="es-ES"/>
              </w:rPr>
              <w:t>n</w:t>
            </w:r>
            <w:r w:rsidR="00191E20" w:rsidRPr="008F4A18">
              <w:rPr>
                <w:rFonts w:ascii="Times New Roman" w:eastAsia="Times New Roman" w:hAnsi="Times New Roman"/>
                <w:sz w:val="20"/>
                <w:szCs w:val="20"/>
                <w:lang w:eastAsia="es-ES"/>
              </w:rPr>
              <w:t>te con la CAF</w:t>
            </w:r>
            <w:r w:rsidR="00F94C45" w:rsidRPr="008F4A18">
              <w:rPr>
                <w:rFonts w:ascii="Times New Roman" w:eastAsia="Times New Roman" w:hAnsi="Times New Roman"/>
                <w:sz w:val="20"/>
                <w:szCs w:val="20"/>
                <w:lang w:eastAsia="es-ES"/>
              </w:rPr>
              <w:t xml:space="preserve"> en 2009</w:t>
            </w:r>
            <w:r w:rsidRPr="008F4A18">
              <w:rPr>
                <w:rFonts w:ascii="Times New Roman" w:eastAsia="Times New Roman" w:hAnsi="Times New Roman"/>
                <w:sz w:val="20"/>
                <w:szCs w:val="20"/>
                <w:lang w:eastAsia="es-ES"/>
              </w:rPr>
              <w:t>.</w:t>
            </w:r>
            <w:r w:rsidRPr="0020183D">
              <w:rPr>
                <w:rFonts w:ascii="Times New Roman" w:eastAsia="Times New Roman" w:hAnsi="Times New Roman"/>
                <w:sz w:val="20"/>
                <w:szCs w:val="20"/>
                <w:lang w:eastAsia="es-ES"/>
              </w:rPr>
              <w:t xml:space="preserve"> </w:t>
            </w:r>
          </w:p>
        </w:tc>
      </w:tr>
      <w:tr w:rsidR="004B11CC" w:rsidRPr="00372E90" w:rsidTr="008F4A18">
        <w:trPr>
          <w:trHeight w:val="144"/>
        </w:trPr>
        <w:tc>
          <w:tcPr>
            <w:tcW w:w="1245" w:type="dxa"/>
            <w:vMerge/>
          </w:tcPr>
          <w:p w:rsidR="004B11CC" w:rsidRPr="00372E90" w:rsidRDefault="004B11CC" w:rsidP="009D6365">
            <w:pPr>
              <w:jc w:val="both"/>
              <w:rPr>
                <w:rFonts w:ascii="Times New Roman" w:hAnsi="Times New Roman" w:cs="Times New Roman"/>
                <w:sz w:val="20"/>
                <w:szCs w:val="20"/>
              </w:rPr>
            </w:pPr>
          </w:p>
        </w:tc>
        <w:tc>
          <w:tcPr>
            <w:tcW w:w="3551" w:type="dxa"/>
          </w:tcPr>
          <w:p w:rsidR="004B11CC" w:rsidRPr="00372E90" w:rsidRDefault="004B11CC" w:rsidP="00CC5B5A">
            <w:pPr>
              <w:numPr>
                <w:ilvl w:val="0"/>
                <w:numId w:val="3"/>
              </w:numPr>
              <w:jc w:val="both"/>
              <w:rPr>
                <w:rFonts w:ascii="Times New Roman" w:hAnsi="Times New Roman" w:cs="Times New Roman"/>
                <w:sz w:val="20"/>
                <w:szCs w:val="20"/>
                <w:lang w:val="es-ES_tradnl"/>
              </w:rPr>
            </w:pPr>
            <w:r w:rsidRPr="00372E90">
              <w:rPr>
                <w:rFonts w:ascii="Times New Roman" w:eastAsia="Times New Roman" w:hAnsi="Times New Roman"/>
                <w:sz w:val="20"/>
                <w:szCs w:val="20"/>
                <w:lang w:eastAsia="es-ES"/>
              </w:rPr>
              <w:t>Conformación del Comité de Riesgos del Ministerio de Economía del Perú y aprobación de políticas y lineamientos de la DGR del MEF</w:t>
            </w:r>
            <w:r w:rsidR="005831F5" w:rsidRPr="00372E90">
              <w:rPr>
                <w:rFonts w:ascii="Times New Roman" w:eastAsia="Times New Roman" w:hAnsi="Times New Roman"/>
                <w:sz w:val="20"/>
                <w:szCs w:val="20"/>
                <w:lang w:eastAsia="es-ES"/>
              </w:rPr>
              <w:t>.</w:t>
            </w:r>
          </w:p>
        </w:tc>
        <w:tc>
          <w:tcPr>
            <w:tcW w:w="4277" w:type="dxa"/>
            <w:shd w:val="clear" w:color="auto" w:fill="auto"/>
          </w:tcPr>
          <w:p w:rsidR="00166D09" w:rsidRPr="008F4A18" w:rsidRDefault="00E072E5" w:rsidP="009D6365">
            <w:pPr>
              <w:jc w:val="both"/>
              <w:rPr>
                <w:rFonts w:ascii="Times New Roman" w:eastAsia="Times New Roman" w:hAnsi="Times New Roman"/>
                <w:sz w:val="20"/>
                <w:szCs w:val="20"/>
                <w:lang w:eastAsia="es-ES"/>
              </w:rPr>
            </w:pPr>
            <w:r w:rsidRPr="008F4A18">
              <w:rPr>
                <w:rFonts w:ascii="Times New Roman" w:hAnsi="Times New Roman" w:cs="Times New Roman"/>
                <w:sz w:val="20"/>
                <w:szCs w:val="20"/>
                <w:lang w:val="es-ES_tradnl"/>
              </w:rPr>
              <w:t>Este compromiso es un requisito indispensable para avanzar en el diseño e implementación de instrumentos de gestión financiera y para fortalecer el marco legal e institucional.</w:t>
            </w:r>
            <w:r w:rsidR="00166D09" w:rsidRPr="008F4A18">
              <w:rPr>
                <w:rFonts w:ascii="Times New Roman" w:hAnsi="Times New Roman" w:cs="Times New Roman"/>
                <w:sz w:val="20"/>
                <w:szCs w:val="20"/>
                <w:lang w:val="es-ES_tradnl"/>
              </w:rPr>
              <w:t xml:space="preserve"> </w:t>
            </w:r>
            <w:r w:rsidR="00166D09" w:rsidRPr="008F4A18">
              <w:rPr>
                <w:rFonts w:ascii="Times New Roman" w:eastAsia="Times New Roman" w:hAnsi="Times New Roman"/>
                <w:sz w:val="20"/>
                <w:szCs w:val="20"/>
                <w:lang w:eastAsia="es-ES"/>
              </w:rPr>
              <w:t xml:space="preserve">El Comité de Riesgos del MEF fue creado en octubre de 2013, ya se han efectuado Comité los cuales </w:t>
            </w:r>
            <w:r w:rsidR="005801D1" w:rsidRPr="008F4A18">
              <w:rPr>
                <w:rFonts w:ascii="Times New Roman" w:eastAsia="Times New Roman" w:hAnsi="Times New Roman"/>
                <w:sz w:val="20"/>
                <w:szCs w:val="20"/>
                <w:lang w:eastAsia="es-ES"/>
              </w:rPr>
              <w:t xml:space="preserve">cuentan con las </w:t>
            </w:r>
            <w:r w:rsidR="00166D09" w:rsidRPr="008F4A18">
              <w:rPr>
                <w:rFonts w:ascii="Times New Roman" w:eastAsia="Times New Roman" w:hAnsi="Times New Roman"/>
                <w:sz w:val="20"/>
                <w:szCs w:val="20"/>
                <w:lang w:val="es-ES" w:eastAsia="es-ES"/>
              </w:rPr>
              <w:t>respectivas actas de soporte.</w:t>
            </w:r>
          </w:p>
          <w:p w:rsidR="00F94C45" w:rsidRPr="008F4A18" w:rsidRDefault="00F94C45" w:rsidP="009D6365">
            <w:pPr>
              <w:numPr>
                <w:ins w:id="12" w:author="Ana María Torres" w:date="2014-02-20T16:25:00Z"/>
              </w:numPr>
              <w:jc w:val="both"/>
              <w:rPr>
                <w:rFonts w:ascii="Times New Roman" w:hAnsi="Times New Roman" w:cs="Times New Roman"/>
                <w:sz w:val="20"/>
                <w:szCs w:val="20"/>
                <w:highlight w:val="yellow"/>
                <w:lang w:val="es-ES_tradnl"/>
              </w:rPr>
            </w:pPr>
          </w:p>
        </w:tc>
      </w:tr>
    </w:tbl>
    <w:p w:rsidR="00440D3E" w:rsidRPr="00372E90" w:rsidRDefault="00440D3E" w:rsidP="009D6365">
      <w:pPr>
        <w:rPr>
          <w:rFonts w:ascii="Times New Roman" w:hAnsi="Times New Roman" w:cs="Times New Roman"/>
          <w:sz w:val="24"/>
          <w:szCs w:val="24"/>
        </w:rPr>
      </w:pPr>
    </w:p>
    <w:p w:rsidR="007B4BA4" w:rsidRPr="00372E90" w:rsidRDefault="007B4BA4" w:rsidP="009D6365">
      <w:pPr>
        <w:rPr>
          <w:rFonts w:ascii="Times New Roman" w:hAnsi="Times New Roman" w:cs="Times New Roman"/>
          <w:sz w:val="24"/>
          <w:szCs w:val="24"/>
        </w:rPr>
      </w:pPr>
      <w:r w:rsidRPr="00372E90">
        <w:rPr>
          <w:rFonts w:ascii="Times New Roman" w:hAnsi="Times New Roman" w:cs="Times New Roman"/>
          <w:sz w:val="24"/>
          <w:szCs w:val="24"/>
        </w:rPr>
        <w:lastRenderedPageBreak/>
        <w:t xml:space="preserve">Con </w:t>
      </w:r>
      <w:r w:rsidR="005831F5" w:rsidRPr="00372E90">
        <w:rPr>
          <w:rFonts w:ascii="Times New Roman" w:hAnsi="Times New Roman" w:cs="Times New Roman"/>
          <w:sz w:val="24"/>
          <w:szCs w:val="24"/>
        </w:rPr>
        <w:t>el fin de complementar la información descrita en los cuadros anteriores, a continuación se señalan algun</w:t>
      </w:r>
      <w:r w:rsidR="00E92C2E">
        <w:rPr>
          <w:rFonts w:ascii="Times New Roman" w:hAnsi="Times New Roman" w:cs="Times New Roman"/>
          <w:sz w:val="24"/>
          <w:szCs w:val="24"/>
        </w:rPr>
        <w:t xml:space="preserve">as de las actividades implementadas por el Gobierno que surgen como consecuencia </w:t>
      </w:r>
      <w:r w:rsidR="005831F5" w:rsidRPr="00372E90">
        <w:rPr>
          <w:rFonts w:ascii="Times New Roman" w:hAnsi="Times New Roman" w:cs="Times New Roman"/>
          <w:sz w:val="24"/>
          <w:szCs w:val="24"/>
        </w:rPr>
        <w:t xml:space="preserve">a los compromisos </w:t>
      </w:r>
      <w:r w:rsidR="005831F5" w:rsidRPr="00372E90">
        <w:rPr>
          <w:rFonts w:ascii="Times New Roman" w:hAnsi="Times New Roman" w:cs="Times New Roman"/>
          <w:sz w:val="24"/>
          <w:szCs w:val="24"/>
          <w:lang w:val="es-ES_tradnl"/>
        </w:rPr>
        <w:t>compromisos Programáticos del PBP I, del PBP II,</w:t>
      </w:r>
      <w:r w:rsidR="005831F5" w:rsidRPr="00372E90">
        <w:rPr>
          <w:rFonts w:ascii="Times New Roman" w:hAnsi="Times New Roman" w:cs="Times New Roman"/>
          <w:sz w:val="24"/>
          <w:szCs w:val="24"/>
        </w:rPr>
        <w:t xml:space="preserve"> y del PBP III</w:t>
      </w:r>
      <w:r w:rsidR="005831F5" w:rsidRPr="00372E90">
        <w:rPr>
          <w:rFonts w:ascii="Times New Roman" w:hAnsi="Times New Roman" w:cs="Times New Roman"/>
          <w:sz w:val="24"/>
          <w:szCs w:val="24"/>
          <w:lang w:val="es-ES_tradnl"/>
        </w:rPr>
        <w:t xml:space="preserve"> en el </w:t>
      </w:r>
      <w:r w:rsidR="005831F5" w:rsidRPr="00372E90">
        <w:rPr>
          <w:rFonts w:ascii="Times New Roman" w:hAnsi="Times New Roman" w:cs="Times New Roman"/>
          <w:bCs/>
          <w:sz w:val="24"/>
          <w:szCs w:val="24"/>
          <w:lang w:val="es-CO"/>
        </w:rPr>
        <w:t>Eje de Gestión Financiera de Riesgos del Componente de Desarrollo de Instrumentos y de Capacidades de Gestión Sectorial y Territorial</w:t>
      </w:r>
      <w:r w:rsidR="004954E3" w:rsidRPr="00372E90">
        <w:rPr>
          <w:rFonts w:ascii="Times New Roman" w:hAnsi="Times New Roman" w:cs="Times New Roman"/>
          <w:bCs/>
          <w:sz w:val="24"/>
          <w:szCs w:val="24"/>
          <w:lang w:val="es-CO"/>
        </w:rPr>
        <w:t xml:space="preserve">: </w:t>
      </w:r>
    </w:p>
    <w:p w:rsidR="007B4BA4" w:rsidRPr="00372E90" w:rsidRDefault="007B4BA4" w:rsidP="009D6365">
      <w:pPr>
        <w:pStyle w:val="ListParagraph"/>
        <w:ind w:left="1080"/>
        <w:rPr>
          <w:rFonts w:ascii="Times New Roman" w:hAnsi="Times New Roman" w:cs="Times New Roman"/>
          <w:sz w:val="24"/>
          <w:szCs w:val="24"/>
        </w:rPr>
      </w:pPr>
    </w:p>
    <w:p w:rsidR="004A5161" w:rsidRPr="00372E90" w:rsidRDefault="004A5161"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 xml:space="preserve">Programa Presupuestal Estratégico (PPR) 068, denominado Reducción de Vulnerabilidades y Atención de Emergencias por Desastres </w:t>
      </w:r>
    </w:p>
    <w:p w:rsidR="004A5161" w:rsidRPr="00372E90" w:rsidRDefault="004A5161" w:rsidP="009D6365">
      <w:pPr>
        <w:pStyle w:val="ListParagraph"/>
        <w:ind w:left="1080"/>
        <w:rPr>
          <w:rFonts w:ascii="Times New Roman" w:hAnsi="Times New Roman" w:cs="Times New Roman"/>
          <w:sz w:val="24"/>
          <w:szCs w:val="24"/>
        </w:rPr>
      </w:pPr>
    </w:p>
    <w:p w:rsidR="00937FC6" w:rsidRPr="00372E90" w:rsidRDefault="004A5161" w:rsidP="009D6365">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Perú implementó el Presupuesto por Resultados, que vincula la asignación de recursos a productos y resultados medibles a favor de la población. El anterior, se implementa progresivamente a través de programas presupuestales. Dentro de este contexto, en 2010 se diseñó  el Programa Presupuestal Estratégico de la Reducción de la Vulnerabilidad y Atención de Emergencias por Desastres, el cual se refleja en los presupuestos de 2012, 2013 y 2014 en el PPR 068 denominado "Reducción de Vulnerabilidades y Atención de Emergencias por Desastres”.</w:t>
      </w:r>
    </w:p>
    <w:p w:rsidR="004A5161" w:rsidRPr="00372E90" w:rsidRDefault="004A5161" w:rsidP="009D6365">
      <w:pPr>
        <w:pStyle w:val="ListParagraph"/>
        <w:ind w:left="1080"/>
        <w:rPr>
          <w:rFonts w:ascii="Times New Roman" w:hAnsi="Times New Roman" w:cs="Times New Roman"/>
          <w:sz w:val="24"/>
          <w:szCs w:val="24"/>
        </w:rPr>
      </w:pPr>
    </w:p>
    <w:p w:rsidR="004954E3" w:rsidRPr="00372E90" w:rsidRDefault="004954E3" w:rsidP="009D6365">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 xml:space="preserve">Un resumen del comportamiento de PPR 068 se </w:t>
      </w:r>
      <w:r w:rsidR="00715883">
        <w:rPr>
          <w:rFonts w:ascii="Times New Roman" w:hAnsi="Times New Roman" w:cs="Times New Roman"/>
          <w:sz w:val="24"/>
          <w:szCs w:val="24"/>
        </w:rPr>
        <w:t>presenta</w:t>
      </w:r>
      <w:r w:rsidRPr="00372E90">
        <w:rPr>
          <w:rFonts w:ascii="Times New Roman" w:hAnsi="Times New Roman" w:cs="Times New Roman"/>
          <w:sz w:val="24"/>
          <w:szCs w:val="24"/>
        </w:rPr>
        <w:t xml:space="preserve"> en el siguiente cuadro:</w:t>
      </w:r>
    </w:p>
    <w:p w:rsidR="004954E3" w:rsidRPr="00372E90" w:rsidRDefault="004954E3" w:rsidP="009D6365">
      <w:pPr>
        <w:pStyle w:val="ListParagraph"/>
        <w:ind w:left="1080"/>
        <w:rPr>
          <w:rFonts w:ascii="Times New Roman" w:hAnsi="Times New Roman" w:cs="Times New Roman"/>
          <w:sz w:val="24"/>
          <w:szCs w:val="24"/>
        </w:rPr>
      </w:pPr>
    </w:p>
    <w:p w:rsidR="004954E3" w:rsidRPr="00372E90" w:rsidRDefault="004954E3" w:rsidP="009D6365">
      <w:pPr>
        <w:pStyle w:val="ListParagraph"/>
        <w:ind w:left="1080"/>
        <w:rPr>
          <w:rFonts w:ascii="Times New Roman" w:hAnsi="Times New Roman" w:cs="Times New Roman"/>
          <w:sz w:val="24"/>
          <w:szCs w:val="24"/>
        </w:rPr>
      </w:pPr>
      <w:r w:rsidRPr="00372E90">
        <w:rPr>
          <w:noProof/>
          <w:lang w:val="en-US" w:eastAsia="zh-CN"/>
        </w:rPr>
        <w:drawing>
          <wp:inline distT="0" distB="0" distL="0" distR="0">
            <wp:extent cx="4864366" cy="2452577"/>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866659" cy="2453733"/>
                    </a:xfrm>
                    <a:prstGeom prst="rect">
                      <a:avLst/>
                    </a:prstGeom>
                    <a:noFill/>
                    <a:ln>
                      <a:noFill/>
                    </a:ln>
                  </pic:spPr>
                </pic:pic>
              </a:graphicData>
            </a:graphic>
          </wp:inline>
        </w:drawing>
      </w:r>
    </w:p>
    <w:p w:rsidR="004954E3" w:rsidRPr="00372E90" w:rsidRDefault="004954E3" w:rsidP="009D6365">
      <w:pPr>
        <w:pStyle w:val="ListParagraph"/>
        <w:ind w:left="1080"/>
        <w:rPr>
          <w:rFonts w:ascii="Times New Roman" w:hAnsi="Times New Roman" w:cs="Times New Roman"/>
          <w:sz w:val="20"/>
          <w:szCs w:val="20"/>
        </w:rPr>
      </w:pPr>
      <w:r w:rsidRPr="00372E90">
        <w:rPr>
          <w:rFonts w:ascii="Times New Roman" w:hAnsi="Times New Roman" w:cs="Times New Roman"/>
          <w:sz w:val="20"/>
          <w:szCs w:val="20"/>
        </w:rPr>
        <w:t>Fuente: Consulta amigable (mensual), consulta de ejecución de gasto (</w:t>
      </w:r>
      <w:hyperlink r:id="rId83" w:history="1">
        <w:r w:rsidRPr="00372E90">
          <w:rPr>
            <w:rStyle w:val="Hyperlink"/>
            <w:rFonts w:ascii="Times New Roman" w:hAnsi="Times New Roman" w:cs="Times New Roman"/>
            <w:sz w:val="20"/>
            <w:szCs w:val="20"/>
          </w:rPr>
          <w:t>http://ofi.mef.gob.pe/transparencia/mensual/default.aspx?y=2012&amp;ap=ActProy</w:t>
        </w:r>
      </w:hyperlink>
      <w:r w:rsidRPr="00372E90">
        <w:rPr>
          <w:rFonts w:ascii="Times New Roman" w:hAnsi="Times New Roman" w:cs="Times New Roman"/>
          <w:sz w:val="20"/>
          <w:szCs w:val="20"/>
        </w:rPr>
        <w:t>)</w:t>
      </w:r>
    </w:p>
    <w:p w:rsidR="004954E3" w:rsidRPr="00372E90" w:rsidRDefault="004954E3" w:rsidP="009D6365">
      <w:pPr>
        <w:pStyle w:val="ListParagraph"/>
        <w:ind w:left="1080"/>
        <w:rPr>
          <w:rFonts w:ascii="Times New Roman" w:hAnsi="Times New Roman" w:cs="Times New Roman"/>
          <w:sz w:val="20"/>
          <w:szCs w:val="20"/>
        </w:rPr>
      </w:pPr>
    </w:p>
    <w:p w:rsidR="00937FC6" w:rsidRPr="00372E90" w:rsidRDefault="00937FC6"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Fortalecimiento del Fondo de Estabilización Fiscal (FEF)</w:t>
      </w:r>
    </w:p>
    <w:p w:rsidR="00937FC6" w:rsidRPr="00372E90" w:rsidRDefault="00937FC6" w:rsidP="009D6365">
      <w:pPr>
        <w:pStyle w:val="ListParagraph"/>
        <w:ind w:left="1080"/>
        <w:rPr>
          <w:rFonts w:ascii="Times New Roman" w:hAnsi="Times New Roman" w:cs="Times New Roman"/>
          <w:sz w:val="24"/>
          <w:szCs w:val="24"/>
        </w:rPr>
      </w:pPr>
    </w:p>
    <w:p w:rsidR="00937FC6" w:rsidRPr="00372E90" w:rsidRDefault="00B51235" w:rsidP="009D6365">
      <w:pPr>
        <w:pStyle w:val="ListParagraph"/>
        <w:ind w:left="1080"/>
        <w:rPr>
          <w:rFonts w:ascii="Calibri" w:hAnsi="Calibri" w:cs="Calibri"/>
          <w:sz w:val="19"/>
          <w:szCs w:val="19"/>
          <w:lang w:val="es-CO"/>
        </w:rPr>
      </w:pPr>
      <w:r w:rsidRPr="00372E90">
        <w:rPr>
          <w:rFonts w:ascii="Times New Roman" w:hAnsi="Times New Roman" w:cs="Times New Roman"/>
          <w:sz w:val="24"/>
          <w:szCs w:val="24"/>
        </w:rPr>
        <w:t>El FEF fue</w:t>
      </w:r>
      <w:r w:rsidR="00937FC6" w:rsidRPr="00372E90">
        <w:rPr>
          <w:rFonts w:ascii="Times New Roman" w:hAnsi="Times New Roman" w:cs="Times New Roman"/>
          <w:sz w:val="24"/>
          <w:szCs w:val="24"/>
        </w:rPr>
        <w:t xml:space="preserve"> creado mediante la Ley de Responsabilidad y Transparencia Fiscal de 2009 con el objetivo de garantizar la sostenibilidad de las cuentas fiscales ante eventos adversos como caída súbita en los ingresos o emergencias nacionales</w:t>
      </w:r>
      <w:r w:rsidR="00A9205B" w:rsidRPr="00372E90">
        <w:rPr>
          <w:rFonts w:ascii="Times New Roman" w:hAnsi="Times New Roman" w:cs="Times New Roman"/>
          <w:sz w:val="24"/>
          <w:szCs w:val="24"/>
        </w:rPr>
        <w:t>. Como consecuencia del PBP,</w:t>
      </w:r>
      <w:r w:rsidR="00937FC6" w:rsidRPr="00372E90">
        <w:rPr>
          <w:rFonts w:ascii="Times New Roman" w:hAnsi="Times New Roman" w:cs="Times New Roman"/>
          <w:sz w:val="24"/>
          <w:szCs w:val="24"/>
        </w:rPr>
        <w:t xml:space="preserve">  mediante los artículos 1 y 2 del Decreto de Urgencia Nº 012-2011, se dictaron medidas extraordinarias para </w:t>
      </w:r>
      <w:r w:rsidR="00937FC6" w:rsidRPr="00372E90">
        <w:rPr>
          <w:rFonts w:ascii="Times New Roman" w:hAnsi="Times New Roman" w:cs="Times New Roman"/>
          <w:sz w:val="24"/>
          <w:szCs w:val="24"/>
        </w:rPr>
        <w:lastRenderedPageBreak/>
        <w:t>fortalecer</w:t>
      </w:r>
      <w:r w:rsidR="006816B4" w:rsidRPr="00372E90">
        <w:rPr>
          <w:rFonts w:ascii="Times New Roman" w:hAnsi="Times New Roman" w:cs="Times New Roman"/>
          <w:sz w:val="24"/>
          <w:szCs w:val="24"/>
        </w:rPr>
        <w:t xml:space="preserve"> la asignación de recursos</w:t>
      </w:r>
      <w:r w:rsidR="00A9205B" w:rsidRPr="00372E90">
        <w:rPr>
          <w:rFonts w:ascii="Times New Roman" w:hAnsi="Times New Roman" w:cs="Times New Roman"/>
          <w:sz w:val="24"/>
          <w:szCs w:val="24"/>
        </w:rPr>
        <w:t xml:space="preserve"> al FEF</w:t>
      </w:r>
      <w:r w:rsidR="006816B4" w:rsidRPr="00372E90">
        <w:rPr>
          <w:rStyle w:val="FootnoteReference"/>
          <w:rFonts w:ascii="Times New Roman" w:hAnsi="Times New Roman" w:cs="Times New Roman"/>
          <w:sz w:val="24"/>
          <w:szCs w:val="24"/>
        </w:rPr>
        <w:footnoteReference w:id="5"/>
      </w:r>
      <w:r w:rsidR="00715883">
        <w:rPr>
          <w:rFonts w:ascii="Times New Roman" w:hAnsi="Times New Roman" w:cs="Times New Roman"/>
          <w:sz w:val="24"/>
          <w:szCs w:val="24"/>
        </w:rPr>
        <w:t>, cuya evolución se presenta en el siguiente cuadro</w:t>
      </w:r>
      <w:r w:rsidR="006816B4" w:rsidRPr="00372E90">
        <w:rPr>
          <w:rFonts w:ascii="Times New Roman" w:hAnsi="Times New Roman" w:cs="Times New Roman"/>
          <w:sz w:val="24"/>
          <w:szCs w:val="24"/>
        </w:rPr>
        <w:t xml:space="preserve">. </w:t>
      </w:r>
    </w:p>
    <w:p w:rsidR="003A5D52" w:rsidRDefault="003A5D52" w:rsidP="009D6365">
      <w:pPr>
        <w:rPr>
          <w:rFonts w:ascii="Times New Roman" w:hAnsi="Times New Roman" w:cs="Times New Roman"/>
          <w:sz w:val="24"/>
          <w:szCs w:val="24"/>
        </w:rPr>
      </w:pPr>
    </w:p>
    <w:p w:rsidR="003753B6" w:rsidRPr="00372E90" w:rsidRDefault="00166D09" w:rsidP="009D6365">
      <w:pPr>
        <w:rPr>
          <w:rFonts w:ascii="Times New Roman" w:hAnsi="Times New Roman" w:cs="Times New Roman"/>
          <w:sz w:val="24"/>
          <w:szCs w:val="24"/>
        </w:rPr>
      </w:pPr>
      <w:r w:rsidRPr="008F4A18">
        <w:rPr>
          <w:noProof/>
          <w:szCs w:val="24"/>
          <w:lang w:val="en-US" w:eastAsia="zh-CN"/>
        </w:rPr>
        <w:drawing>
          <wp:anchor distT="0" distB="0" distL="114300" distR="114300" simplePos="0" relativeHeight="251656192" behindDoc="0" locked="0" layoutInCell="1" allowOverlap="1" wp14:anchorId="1AC3DD33" wp14:editId="6709B4DB">
            <wp:simplePos x="0" y="0"/>
            <wp:positionH relativeFrom="column">
              <wp:posOffset>0</wp:posOffset>
            </wp:positionH>
            <wp:positionV relativeFrom="paragraph">
              <wp:posOffset>0</wp:posOffset>
            </wp:positionV>
            <wp:extent cx="5609590" cy="2634615"/>
            <wp:effectExtent l="25400" t="0" r="3810" b="0"/>
            <wp:wrapTight wrapText="bothSides">
              <wp:wrapPolygon edited="0">
                <wp:start x="-98" y="0"/>
                <wp:lineTo x="-98" y="21449"/>
                <wp:lineTo x="21615" y="21449"/>
                <wp:lineTo x="21615" y="0"/>
                <wp:lineTo x="-98" y="0"/>
              </wp:wrapPolygon>
            </wp:wrapTight>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a:srcRect/>
                    <a:stretch>
                      <a:fillRect/>
                    </a:stretch>
                  </pic:blipFill>
                  <pic:spPr bwMode="auto">
                    <a:xfrm>
                      <a:off x="0" y="0"/>
                      <a:ext cx="5609590" cy="2634615"/>
                    </a:xfrm>
                    <a:prstGeom prst="rect">
                      <a:avLst/>
                    </a:prstGeom>
                    <a:noFill/>
                    <a:ln w="9525">
                      <a:noFill/>
                      <a:miter lim="800000"/>
                      <a:headEnd/>
                      <a:tailEnd/>
                    </a:ln>
                  </pic:spPr>
                </pic:pic>
              </a:graphicData>
            </a:graphic>
          </wp:anchor>
        </w:drawing>
      </w:r>
    </w:p>
    <w:p w:rsidR="006816B4" w:rsidRPr="00372E90" w:rsidRDefault="006816B4"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Líneas de crédito contingente</w:t>
      </w:r>
    </w:p>
    <w:p w:rsidR="00FC1D36" w:rsidRPr="00372E90" w:rsidRDefault="00FC1D36" w:rsidP="009D6365">
      <w:pPr>
        <w:pStyle w:val="ListParagraph"/>
        <w:ind w:left="1080"/>
        <w:rPr>
          <w:rFonts w:ascii="Times New Roman" w:hAnsi="Times New Roman" w:cs="Times New Roman"/>
          <w:sz w:val="24"/>
          <w:szCs w:val="24"/>
        </w:rPr>
      </w:pPr>
    </w:p>
    <w:p w:rsidR="004B6E10" w:rsidRPr="004B6E10" w:rsidRDefault="00FC1D36" w:rsidP="004B6E10">
      <w:pPr>
        <w:ind w:left="708"/>
        <w:rPr>
          <w:rFonts w:ascii="Times New Roman" w:hAnsi="Times New Roman" w:cs="Times New Roman"/>
          <w:bCs/>
          <w:sz w:val="24"/>
          <w:szCs w:val="24"/>
          <w:lang w:val="es-CO"/>
        </w:rPr>
      </w:pPr>
      <w:r w:rsidRPr="00372E90">
        <w:rPr>
          <w:rFonts w:ascii="Times New Roman" w:hAnsi="Times New Roman" w:cs="Times New Roman"/>
          <w:sz w:val="24"/>
          <w:szCs w:val="24"/>
        </w:rPr>
        <w:t xml:space="preserve">Este tipo de instrumentos financieros permite </w:t>
      </w:r>
      <w:r w:rsidR="009B0DA2" w:rsidRPr="00372E90">
        <w:rPr>
          <w:rFonts w:ascii="Times New Roman" w:hAnsi="Times New Roman" w:cs="Times New Roman"/>
          <w:sz w:val="24"/>
          <w:szCs w:val="24"/>
        </w:rPr>
        <w:t>al</w:t>
      </w:r>
      <w:r w:rsidRPr="00372E90">
        <w:rPr>
          <w:rFonts w:ascii="Times New Roman" w:hAnsi="Times New Roman" w:cs="Times New Roman"/>
          <w:sz w:val="24"/>
          <w:szCs w:val="24"/>
        </w:rPr>
        <w:t xml:space="preserve"> </w:t>
      </w:r>
      <w:proofErr w:type="spellStart"/>
      <w:r w:rsidRPr="00372E90">
        <w:rPr>
          <w:rFonts w:ascii="Times New Roman" w:hAnsi="Times New Roman" w:cs="Times New Roman"/>
          <w:sz w:val="24"/>
          <w:szCs w:val="24"/>
        </w:rPr>
        <w:t>GdP</w:t>
      </w:r>
      <w:proofErr w:type="spellEnd"/>
      <w:r w:rsidR="009B0DA2" w:rsidRPr="00372E90">
        <w:rPr>
          <w:rFonts w:ascii="Times New Roman" w:hAnsi="Times New Roman" w:cs="Times New Roman"/>
          <w:sz w:val="24"/>
          <w:szCs w:val="24"/>
        </w:rPr>
        <w:t xml:space="preserve"> acceder</w:t>
      </w:r>
      <w:r w:rsidRPr="00372E90">
        <w:rPr>
          <w:rFonts w:ascii="Times New Roman" w:hAnsi="Times New Roman" w:cs="Times New Roman"/>
          <w:sz w:val="24"/>
          <w:szCs w:val="24"/>
        </w:rPr>
        <w:t xml:space="preserve"> a liquidez inmediata en caso de ocurrencia de un desastre generado por un evento de la naturaleza,  con el fin de complementar </w:t>
      </w:r>
      <w:r w:rsidR="009B0DA2" w:rsidRPr="00372E90">
        <w:rPr>
          <w:rFonts w:ascii="Times New Roman" w:hAnsi="Times New Roman" w:cs="Times New Roman"/>
          <w:sz w:val="24"/>
          <w:szCs w:val="24"/>
        </w:rPr>
        <w:t xml:space="preserve">los </w:t>
      </w:r>
      <w:r w:rsidRPr="00372E90">
        <w:rPr>
          <w:rFonts w:ascii="Times New Roman" w:hAnsi="Times New Roman" w:cs="Times New Roman"/>
          <w:sz w:val="24"/>
          <w:szCs w:val="24"/>
        </w:rPr>
        <w:t>otros instrumentos financieros con los que cuenta el país.</w:t>
      </w:r>
      <w:r w:rsidR="009B0DA2" w:rsidRPr="00372E90">
        <w:rPr>
          <w:rFonts w:ascii="Times New Roman" w:hAnsi="Times New Roman" w:cs="Times New Roman"/>
          <w:sz w:val="24"/>
          <w:szCs w:val="24"/>
        </w:rPr>
        <w:t xml:space="preserve"> </w:t>
      </w:r>
      <w:r w:rsidR="004B6E10">
        <w:rPr>
          <w:rFonts w:ascii="Times New Roman" w:hAnsi="Times New Roman" w:cs="Times New Roman"/>
          <w:sz w:val="24"/>
          <w:szCs w:val="24"/>
        </w:rPr>
        <w:t>E</w:t>
      </w:r>
      <w:r w:rsidR="004B6E10" w:rsidRPr="00372E90">
        <w:rPr>
          <w:rFonts w:ascii="Times New Roman" w:hAnsi="Times New Roman" w:cs="Times New Roman"/>
          <w:sz w:val="24"/>
          <w:szCs w:val="24"/>
        </w:rPr>
        <w:t xml:space="preserve">l </w:t>
      </w:r>
      <w:proofErr w:type="spellStart"/>
      <w:r w:rsidR="004B6E10" w:rsidRPr="00372E90">
        <w:rPr>
          <w:rFonts w:ascii="Times New Roman" w:hAnsi="Times New Roman" w:cs="Times New Roman"/>
          <w:sz w:val="24"/>
          <w:szCs w:val="24"/>
        </w:rPr>
        <w:t>GdP</w:t>
      </w:r>
      <w:proofErr w:type="spellEnd"/>
      <w:r w:rsidR="004B6E10" w:rsidRPr="00372E90">
        <w:rPr>
          <w:rFonts w:ascii="Times New Roman" w:hAnsi="Times New Roman" w:cs="Times New Roman"/>
          <w:sz w:val="24"/>
          <w:szCs w:val="24"/>
        </w:rPr>
        <w:t xml:space="preserve"> suscribió dos líneas de crédito contingente, las cuales están siendo renovadas:</w:t>
      </w:r>
      <w:r w:rsidR="004B6E10">
        <w:rPr>
          <w:rFonts w:ascii="Times New Roman" w:hAnsi="Times New Roman" w:cs="Times New Roman"/>
          <w:sz w:val="24"/>
          <w:szCs w:val="24"/>
        </w:rPr>
        <w:t xml:space="preserve"> (i) </w:t>
      </w:r>
      <w:r w:rsidR="004B6E10" w:rsidRPr="004B6E10">
        <w:rPr>
          <w:rFonts w:ascii="Times New Roman" w:hAnsi="Times New Roman" w:cs="Times New Roman"/>
          <w:bCs/>
          <w:sz w:val="24"/>
          <w:szCs w:val="24"/>
          <w:lang w:val="es-CO"/>
        </w:rPr>
        <w:t>Instrumento para Políticas de Desarrollo con Opción de Desembolso Diferido ante el Riesgo de</w:t>
      </w:r>
      <w:r w:rsidR="004B6E10">
        <w:rPr>
          <w:rFonts w:ascii="Times New Roman" w:hAnsi="Times New Roman" w:cs="Times New Roman"/>
          <w:bCs/>
          <w:sz w:val="24"/>
          <w:szCs w:val="24"/>
          <w:lang w:val="es-CO"/>
        </w:rPr>
        <w:t xml:space="preserve"> Catástrofes (DPL con CAT DDO) </w:t>
      </w:r>
      <w:r w:rsidR="004B6E10" w:rsidRPr="004B6E10">
        <w:rPr>
          <w:rFonts w:ascii="Times New Roman" w:hAnsi="Times New Roman" w:cs="Times New Roman"/>
          <w:bCs/>
          <w:sz w:val="24"/>
          <w:szCs w:val="24"/>
          <w:lang w:val="es-CO"/>
        </w:rPr>
        <w:t xml:space="preserve">suscrito </w:t>
      </w:r>
      <w:r w:rsidR="004B6E10">
        <w:rPr>
          <w:rFonts w:ascii="Times New Roman" w:hAnsi="Times New Roman" w:cs="Times New Roman"/>
          <w:bCs/>
          <w:sz w:val="24"/>
          <w:szCs w:val="24"/>
          <w:lang w:val="es-CO"/>
        </w:rPr>
        <w:t xml:space="preserve">con el Banco Mundial </w:t>
      </w:r>
      <w:r w:rsidR="004B6E10" w:rsidRPr="004B6E10">
        <w:rPr>
          <w:rFonts w:ascii="Times New Roman" w:hAnsi="Times New Roman" w:cs="Times New Roman"/>
          <w:bCs/>
          <w:sz w:val="24"/>
          <w:szCs w:val="24"/>
          <w:lang w:val="es-CO"/>
        </w:rPr>
        <w:t>en 2010 por un monto de US$ 100 millones</w:t>
      </w:r>
      <w:r w:rsidR="004B6E10">
        <w:rPr>
          <w:rFonts w:ascii="Times New Roman" w:hAnsi="Times New Roman" w:cs="Times New Roman"/>
          <w:bCs/>
          <w:sz w:val="24"/>
          <w:szCs w:val="24"/>
          <w:lang w:val="es-CO"/>
        </w:rPr>
        <w:t xml:space="preserve">; y (ii) </w:t>
      </w:r>
      <w:r w:rsidR="004B6E10" w:rsidRPr="004B6E10">
        <w:rPr>
          <w:rFonts w:ascii="Times New Roman" w:hAnsi="Times New Roman" w:cs="Times New Roman"/>
          <w:bCs/>
          <w:sz w:val="24"/>
          <w:szCs w:val="24"/>
          <w:lang w:val="es-CO"/>
        </w:rPr>
        <w:t>Facilidad Contingente c</w:t>
      </w:r>
      <w:r w:rsidR="004B6E10">
        <w:rPr>
          <w:rFonts w:ascii="Times New Roman" w:hAnsi="Times New Roman" w:cs="Times New Roman"/>
          <w:bCs/>
          <w:sz w:val="24"/>
          <w:szCs w:val="24"/>
          <w:lang w:val="es-CO"/>
        </w:rPr>
        <w:t>on la CAF, suscrita</w:t>
      </w:r>
      <w:r w:rsidR="004B6E10" w:rsidRPr="004B6E10">
        <w:rPr>
          <w:rFonts w:ascii="Times New Roman" w:hAnsi="Times New Roman" w:cs="Times New Roman"/>
          <w:bCs/>
          <w:sz w:val="24"/>
          <w:szCs w:val="24"/>
          <w:lang w:val="es-CO"/>
        </w:rPr>
        <w:t xml:space="preserve"> en 2009 por un monto de US$ 300 millones. </w:t>
      </w:r>
    </w:p>
    <w:p w:rsidR="006816B4" w:rsidRPr="00372E90" w:rsidRDefault="006816B4" w:rsidP="009D6365">
      <w:pPr>
        <w:pStyle w:val="ListParagraph"/>
        <w:ind w:left="1080"/>
        <w:rPr>
          <w:rFonts w:ascii="Times New Roman" w:hAnsi="Times New Roman" w:cs="Times New Roman"/>
          <w:sz w:val="24"/>
          <w:szCs w:val="24"/>
        </w:rPr>
      </w:pPr>
    </w:p>
    <w:p w:rsidR="00FC1D36" w:rsidRPr="00372E90" w:rsidRDefault="00FC1D36" w:rsidP="009D6365">
      <w:pPr>
        <w:pStyle w:val="ListParagraph"/>
        <w:ind w:left="1080"/>
        <w:rPr>
          <w:rFonts w:ascii="Times New Roman" w:hAnsi="Times New Roman" w:cs="Times New Roman"/>
          <w:sz w:val="24"/>
          <w:szCs w:val="24"/>
        </w:rPr>
      </w:pPr>
    </w:p>
    <w:p w:rsidR="00D02D0B" w:rsidRPr="00372E90" w:rsidRDefault="00D02D0B"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Creación de la Dirección de Riesgo en el MEF, mediante la Resolución Ministerial No. 223-2011-EF43 de 2011; ROF del MEF en Perú</w:t>
      </w:r>
    </w:p>
    <w:p w:rsidR="00D02D0B" w:rsidRPr="00372E90" w:rsidRDefault="00D02D0B" w:rsidP="009D6365">
      <w:pPr>
        <w:pStyle w:val="ListParagraph"/>
        <w:ind w:left="1080"/>
        <w:rPr>
          <w:rFonts w:ascii="Times New Roman" w:hAnsi="Times New Roman" w:cs="Times New Roman"/>
          <w:sz w:val="24"/>
          <w:szCs w:val="24"/>
        </w:rPr>
      </w:pPr>
    </w:p>
    <w:p w:rsidR="00D02D0B" w:rsidRPr="00372E90" w:rsidRDefault="00D02D0B" w:rsidP="009D6365">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 xml:space="preserve">La Resolución en mención establece que la Dirección General de Endeudamiento y Tesoro Público tiene entre sus funciones: </w:t>
      </w:r>
      <w:r w:rsidRPr="00372E90">
        <w:rPr>
          <w:rFonts w:ascii="Times New Roman" w:hAnsi="Times New Roman" w:cs="Times New Roman"/>
          <w:i/>
          <w:sz w:val="24"/>
          <w:szCs w:val="24"/>
        </w:rPr>
        <w:t xml:space="preserve">“Conducir la gestión de riesgos, y diseñar y proponer las políticas, directrices y estrategias </w:t>
      </w:r>
      <w:r w:rsidRPr="00372E90">
        <w:rPr>
          <w:rFonts w:ascii="Times New Roman" w:hAnsi="Times New Roman" w:cs="Times New Roman"/>
          <w:i/>
          <w:sz w:val="24"/>
          <w:szCs w:val="24"/>
        </w:rPr>
        <w:lastRenderedPageBreak/>
        <w:t>de gestión de riesgos financieros, operativos y contingentes fiscales de naturaleza jurídica y contractual, o derivados de desastres naturales”</w:t>
      </w:r>
      <w:r w:rsidRPr="00372E90">
        <w:rPr>
          <w:rFonts w:ascii="Times New Roman" w:hAnsi="Times New Roman" w:cs="Times New Roman"/>
          <w:sz w:val="24"/>
          <w:szCs w:val="24"/>
        </w:rPr>
        <w:t xml:space="preserve">. Dentro de este contexto,  el artículo 109 del ROF  establece que son funciones de la Dirección de Riesgos: </w:t>
      </w:r>
      <w:r w:rsidRPr="00372E90">
        <w:rPr>
          <w:rFonts w:ascii="Times New Roman" w:hAnsi="Times New Roman" w:cs="Times New Roman"/>
          <w:i/>
          <w:sz w:val="24"/>
          <w:szCs w:val="24"/>
        </w:rPr>
        <w:t>"Diseñar y proponer las políticas, directrices y estrategias de gestión de riesgos financieros (mercado, liquidez, crediticio y/o contraparte, inversiones, país), operativos y contingentes de nat</w:t>
      </w:r>
      <w:r w:rsidR="00861E30" w:rsidRPr="00372E90">
        <w:rPr>
          <w:rFonts w:ascii="Times New Roman" w:hAnsi="Times New Roman" w:cs="Times New Roman"/>
          <w:i/>
          <w:sz w:val="24"/>
          <w:szCs w:val="24"/>
        </w:rPr>
        <w:t>uraleza  jurídica o contractual</w:t>
      </w:r>
      <w:r w:rsidRPr="00372E90">
        <w:rPr>
          <w:rFonts w:ascii="Times New Roman" w:hAnsi="Times New Roman" w:cs="Times New Roman"/>
          <w:i/>
          <w:sz w:val="24"/>
          <w:szCs w:val="24"/>
        </w:rPr>
        <w:t>; o derivados de desastres naturales"</w:t>
      </w:r>
      <w:r w:rsidRPr="00372E90">
        <w:rPr>
          <w:rFonts w:ascii="Times New Roman" w:hAnsi="Times New Roman" w:cs="Times New Roman"/>
          <w:sz w:val="24"/>
          <w:szCs w:val="24"/>
        </w:rPr>
        <w:t>.</w:t>
      </w:r>
    </w:p>
    <w:p w:rsidR="00D02D0B" w:rsidRPr="00372E90" w:rsidRDefault="00D02D0B" w:rsidP="009D6365">
      <w:pPr>
        <w:pStyle w:val="ListParagraph"/>
        <w:ind w:left="1080"/>
        <w:rPr>
          <w:rFonts w:ascii="Times New Roman" w:hAnsi="Times New Roman" w:cs="Times New Roman"/>
          <w:sz w:val="24"/>
          <w:szCs w:val="24"/>
        </w:rPr>
      </w:pPr>
    </w:p>
    <w:p w:rsidR="00E42956" w:rsidRPr="00372E90" w:rsidRDefault="0019458C"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Ley del SINAGERD, Ley 2</w:t>
      </w:r>
      <w:r w:rsidR="00E42956" w:rsidRPr="00372E90">
        <w:rPr>
          <w:rFonts w:ascii="Times New Roman" w:hAnsi="Times New Roman" w:cs="Times New Roman"/>
          <w:b/>
          <w:sz w:val="24"/>
          <w:szCs w:val="24"/>
        </w:rPr>
        <w:t xml:space="preserve">9669 de 2011 del Perú </w:t>
      </w:r>
    </w:p>
    <w:p w:rsidR="00E42956" w:rsidRPr="00372E90" w:rsidRDefault="00E42956" w:rsidP="009D6365">
      <w:pPr>
        <w:pStyle w:val="ListParagraph"/>
        <w:ind w:left="1080"/>
        <w:rPr>
          <w:rFonts w:ascii="Times New Roman" w:hAnsi="Times New Roman" w:cs="Times New Roman"/>
          <w:sz w:val="24"/>
          <w:szCs w:val="24"/>
        </w:rPr>
      </w:pPr>
    </w:p>
    <w:p w:rsidR="007B4BA4" w:rsidRPr="00372E90" w:rsidRDefault="0019458C" w:rsidP="009D6365">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El literal b, del artículo 19 establece que las herramientas de SINAGERD incluyen una estrategia financiera para gestionar el riesgo debido a la ocurrencia de desastres generados por fenómenos natur</w:t>
      </w:r>
      <w:r w:rsidR="00336625" w:rsidRPr="00372E90">
        <w:rPr>
          <w:rFonts w:ascii="Times New Roman" w:hAnsi="Times New Roman" w:cs="Times New Roman"/>
          <w:sz w:val="24"/>
          <w:szCs w:val="24"/>
        </w:rPr>
        <w:t>ales, la cual debe ser desarrollada</w:t>
      </w:r>
      <w:r w:rsidRPr="00372E90">
        <w:rPr>
          <w:rFonts w:ascii="Times New Roman" w:hAnsi="Times New Roman" w:cs="Times New Roman"/>
          <w:sz w:val="24"/>
          <w:szCs w:val="24"/>
        </w:rPr>
        <w:t xml:space="preserve"> por el MEF.</w:t>
      </w:r>
    </w:p>
    <w:p w:rsidR="00D579AA" w:rsidRPr="00372E90" w:rsidRDefault="00D579AA" w:rsidP="009D6365">
      <w:pPr>
        <w:pStyle w:val="ListParagraph"/>
        <w:ind w:left="1080"/>
        <w:rPr>
          <w:rFonts w:ascii="Times New Roman" w:hAnsi="Times New Roman" w:cs="Times New Roman"/>
          <w:sz w:val="24"/>
          <w:szCs w:val="24"/>
        </w:rPr>
      </w:pPr>
    </w:p>
    <w:p w:rsidR="0039762F" w:rsidRPr="00372E90" w:rsidRDefault="00D579AA"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 xml:space="preserve">Reglamento de la Ley del SINAGERD, aprobado </w:t>
      </w:r>
      <w:r w:rsidR="00D02D0B" w:rsidRPr="00372E90">
        <w:rPr>
          <w:rFonts w:ascii="Times New Roman" w:hAnsi="Times New Roman" w:cs="Times New Roman"/>
          <w:b/>
          <w:sz w:val="24"/>
          <w:szCs w:val="24"/>
        </w:rPr>
        <w:t xml:space="preserve">en 2011 </w:t>
      </w:r>
      <w:r w:rsidRPr="00372E90">
        <w:rPr>
          <w:rFonts w:ascii="Times New Roman" w:hAnsi="Times New Roman" w:cs="Times New Roman"/>
          <w:b/>
          <w:sz w:val="24"/>
          <w:szCs w:val="24"/>
        </w:rPr>
        <w:t xml:space="preserve">mediante </w:t>
      </w:r>
      <w:r w:rsidR="00336625" w:rsidRPr="00372E90">
        <w:rPr>
          <w:rFonts w:ascii="Times New Roman" w:hAnsi="Times New Roman" w:cs="Times New Roman"/>
          <w:b/>
          <w:sz w:val="24"/>
          <w:szCs w:val="24"/>
        </w:rPr>
        <w:t xml:space="preserve">el </w:t>
      </w:r>
      <w:r w:rsidR="00D02D0B" w:rsidRPr="00372E90">
        <w:rPr>
          <w:rFonts w:ascii="Times New Roman" w:hAnsi="Times New Roman" w:cs="Times New Roman"/>
          <w:b/>
          <w:sz w:val="24"/>
          <w:szCs w:val="24"/>
        </w:rPr>
        <w:t>Decreto Supremo Nº 048-2011-PCM</w:t>
      </w:r>
      <w:r w:rsidR="0039762F" w:rsidRPr="00372E90">
        <w:rPr>
          <w:rFonts w:ascii="Times New Roman" w:hAnsi="Times New Roman" w:cs="Times New Roman"/>
          <w:b/>
          <w:sz w:val="24"/>
          <w:szCs w:val="24"/>
        </w:rPr>
        <w:t>.</w:t>
      </w:r>
    </w:p>
    <w:p w:rsidR="0039762F" w:rsidRPr="00372E90" w:rsidRDefault="00EE435B" w:rsidP="009D6365">
      <w:pPr>
        <w:pStyle w:val="ListParagraph"/>
        <w:tabs>
          <w:tab w:val="left" w:pos="2791"/>
        </w:tabs>
        <w:ind w:left="1080"/>
        <w:rPr>
          <w:rFonts w:ascii="Times New Roman" w:hAnsi="Times New Roman" w:cs="Times New Roman"/>
          <w:sz w:val="24"/>
          <w:szCs w:val="24"/>
        </w:rPr>
      </w:pPr>
      <w:r w:rsidRPr="00372E90">
        <w:rPr>
          <w:rFonts w:ascii="Times New Roman" w:hAnsi="Times New Roman" w:cs="Times New Roman"/>
          <w:sz w:val="24"/>
          <w:szCs w:val="24"/>
        </w:rPr>
        <w:tab/>
      </w:r>
    </w:p>
    <w:p w:rsidR="00D579AA" w:rsidRPr="00372E90" w:rsidRDefault="0039762F" w:rsidP="009D6365">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 xml:space="preserve">En el artículo 41 se establece que para  el </w:t>
      </w:r>
      <w:r w:rsidR="00D579AA" w:rsidRPr="00372E90">
        <w:rPr>
          <w:rFonts w:ascii="Times New Roman" w:hAnsi="Times New Roman" w:cs="Times New Roman"/>
          <w:sz w:val="24"/>
          <w:szCs w:val="24"/>
        </w:rPr>
        <w:t>diseño</w:t>
      </w:r>
      <w:r w:rsidRPr="00372E90">
        <w:rPr>
          <w:rFonts w:ascii="Times New Roman" w:hAnsi="Times New Roman" w:cs="Times New Roman"/>
          <w:sz w:val="24"/>
          <w:szCs w:val="24"/>
        </w:rPr>
        <w:t xml:space="preserve"> de la estrategia financiera se deben considerar los</w:t>
      </w:r>
      <w:r w:rsidR="00D579AA" w:rsidRPr="00372E90">
        <w:rPr>
          <w:rFonts w:ascii="Times New Roman" w:hAnsi="Times New Roman" w:cs="Times New Roman"/>
          <w:sz w:val="24"/>
          <w:szCs w:val="24"/>
        </w:rPr>
        <w:t xml:space="preserve"> programas presupuestales asociados</w:t>
      </w:r>
      <w:r w:rsidRPr="00372E90">
        <w:rPr>
          <w:rFonts w:ascii="Times New Roman" w:hAnsi="Times New Roman" w:cs="Times New Roman"/>
          <w:sz w:val="24"/>
          <w:szCs w:val="24"/>
        </w:rPr>
        <w:t xml:space="preserve"> a </w:t>
      </w:r>
      <w:r w:rsidR="00D579AA" w:rsidRPr="00372E90">
        <w:rPr>
          <w:rFonts w:ascii="Times New Roman" w:hAnsi="Times New Roman" w:cs="Times New Roman"/>
          <w:sz w:val="24"/>
          <w:szCs w:val="24"/>
        </w:rPr>
        <w:t xml:space="preserve"> GRD</w:t>
      </w:r>
      <w:r w:rsidRPr="00372E90">
        <w:rPr>
          <w:rFonts w:ascii="Times New Roman" w:hAnsi="Times New Roman" w:cs="Times New Roman"/>
          <w:sz w:val="24"/>
          <w:szCs w:val="24"/>
        </w:rPr>
        <w:t xml:space="preserve">. Adicionalmente, se señala que en la medida que se sobrepase la capacidad de los </w:t>
      </w:r>
      <w:r w:rsidR="00D579AA" w:rsidRPr="00372E90">
        <w:rPr>
          <w:rFonts w:ascii="Times New Roman" w:hAnsi="Times New Roman" w:cs="Times New Roman"/>
          <w:sz w:val="24"/>
          <w:szCs w:val="24"/>
        </w:rPr>
        <w:t>gobierno</w:t>
      </w:r>
      <w:r w:rsidRPr="00372E90">
        <w:rPr>
          <w:rFonts w:ascii="Times New Roman" w:hAnsi="Times New Roman" w:cs="Times New Roman"/>
          <w:sz w:val="24"/>
          <w:szCs w:val="24"/>
        </w:rPr>
        <w:t>s locales y regionales, se acudiría</w:t>
      </w:r>
      <w:r w:rsidR="00D579AA" w:rsidRPr="00372E90">
        <w:rPr>
          <w:rFonts w:ascii="Times New Roman" w:hAnsi="Times New Roman" w:cs="Times New Roman"/>
          <w:sz w:val="24"/>
          <w:szCs w:val="24"/>
        </w:rPr>
        <w:t xml:space="preserve"> a la reserva de contingencia</w:t>
      </w:r>
      <w:r w:rsidRPr="00372E90">
        <w:rPr>
          <w:rFonts w:ascii="Times New Roman" w:hAnsi="Times New Roman" w:cs="Times New Roman"/>
          <w:sz w:val="24"/>
          <w:szCs w:val="24"/>
        </w:rPr>
        <w:t>.</w:t>
      </w:r>
    </w:p>
    <w:p w:rsidR="0039762F" w:rsidRPr="00372E90" w:rsidRDefault="0039762F" w:rsidP="009D6365">
      <w:pPr>
        <w:pStyle w:val="ListParagraph"/>
        <w:ind w:left="1080"/>
        <w:rPr>
          <w:rFonts w:ascii="Times New Roman" w:hAnsi="Times New Roman" w:cs="Times New Roman"/>
          <w:sz w:val="24"/>
          <w:szCs w:val="24"/>
        </w:rPr>
      </w:pPr>
    </w:p>
    <w:p w:rsidR="00D579AA" w:rsidRPr="00372E90" w:rsidRDefault="0039762F" w:rsidP="009D6365">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 xml:space="preserve">De otra parte, en el artículo 42 se establecen las herramientas de la estrategia financiera para la </w:t>
      </w:r>
      <w:r w:rsidR="00CC628F" w:rsidRPr="00372E90">
        <w:rPr>
          <w:rFonts w:ascii="Times New Roman" w:hAnsi="Times New Roman" w:cs="Times New Roman"/>
          <w:sz w:val="24"/>
          <w:szCs w:val="24"/>
        </w:rPr>
        <w:t>fase</w:t>
      </w:r>
      <w:r w:rsidRPr="00372E90">
        <w:rPr>
          <w:rFonts w:ascii="Times New Roman" w:hAnsi="Times New Roman" w:cs="Times New Roman"/>
          <w:sz w:val="24"/>
          <w:szCs w:val="24"/>
        </w:rPr>
        <w:t xml:space="preserve">  de preparación, respuesta y rehabilitación </w:t>
      </w:r>
      <w:r w:rsidR="00CC628F" w:rsidRPr="00372E90">
        <w:rPr>
          <w:rFonts w:ascii="Times New Roman" w:hAnsi="Times New Roman" w:cs="Times New Roman"/>
          <w:sz w:val="24"/>
          <w:szCs w:val="24"/>
        </w:rPr>
        <w:t xml:space="preserve">y para la fase de reconstrucción. Respecto de la fase de preparación, respuesta y rehabilitación, se establecen como instrumentos: (i) </w:t>
      </w:r>
      <w:r w:rsidR="00D579AA" w:rsidRPr="00372E90">
        <w:rPr>
          <w:rFonts w:ascii="Times New Roman" w:hAnsi="Times New Roman" w:cs="Times New Roman"/>
          <w:sz w:val="24"/>
          <w:szCs w:val="24"/>
        </w:rPr>
        <w:t>Recursos de los pliegos presupuestales de las entidades públicas</w:t>
      </w:r>
      <w:r w:rsidR="006F7495" w:rsidRPr="00372E90">
        <w:rPr>
          <w:rFonts w:ascii="Times New Roman" w:hAnsi="Times New Roman" w:cs="Times New Roman"/>
          <w:sz w:val="24"/>
          <w:szCs w:val="24"/>
        </w:rPr>
        <w:t xml:space="preserve">; (ii) </w:t>
      </w:r>
      <w:r w:rsidR="00D579AA" w:rsidRPr="00372E90">
        <w:rPr>
          <w:rFonts w:ascii="Times New Roman" w:hAnsi="Times New Roman" w:cs="Times New Roman"/>
          <w:sz w:val="24"/>
          <w:szCs w:val="24"/>
        </w:rPr>
        <w:t>Recursos de la Reserva de contingencia</w:t>
      </w:r>
      <w:r w:rsidR="006F7495" w:rsidRPr="00372E90">
        <w:rPr>
          <w:rFonts w:ascii="Times New Roman" w:hAnsi="Times New Roman" w:cs="Times New Roman"/>
          <w:sz w:val="24"/>
          <w:szCs w:val="24"/>
        </w:rPr>
        <w:t xml:space="preserve">; (iii) </w:t>
      </w:r>
      <w:r w:rsidR="00D579AA" w:rsidRPr="00372E90">
        <w:rPr>
          <w:rFonts w:ascii="Times New Roman" w:hAnsi="Times New Roman" w:cs="Times New Roman"/>
          <w:sz w:val="24"/>
          <w:szCs w:val="24"/>
        </w:rPr>
        <w:t>Recursos del Fondo de Estabilización Fiscal</w:t>
      </w:r>
      <w:r w:rsidR="006F7495" w:rsidRPr="00372E90">
        <w:rPr>
          <w:rFonts w:ascii="Times New Roman" w:hAnsi="Times New Roman" w:cs="Times New Roman"/>
          <w:sz w:val="24"/>
          <w:szCs w:val="24"/>
        </w:rPr>
        <w:t xml:space="preserve"> </w:t>
      </w:r>
      <w:r w:rsidR="009E4E87" w:rsidRPr="00372E90">
        <w:rPr>
          <w:rFonts w:ascii="Times New Roman" w:hAnsi="Times New Roman" w:cs="Times New Roman"/>
          <w:sz w:val="24"/>
          <w:szCs w:val="24"/>
        </w:rPr>
        <w:t xml:space="preserve">(FEF) </w:t>
      </w:r>
      <w:r w:rsidR="006F7495" w:rsidRPr="00372E90">
        <w:rPr>
          <w:rFonts w:ascii="Times New Roman" w:hAnsi="Times New Roman" w:cs="Times New Roman"/>
          <w:sz w:val="24"/>
          <w:szCs w:val="24"/>
        </w:rPr>
        <w:t>y (iv) Recursos de l</w:t>
      </w:r>
      <w:r w:rsidR="00D579AA" w:rsidRPr="00372E90">
        <w:rPr>
          <w:rFonts w:ascii="Times New Roman" w:hAnsi="Times New Roman" w:cs="Times New Roman"/>
          <w:sz w:val="24"/>
          <w:szCs w:val="24"/>
        </w:rPr>
        <w:t>as líneas de crédito contingente</w:t>
      </w:r>
      <w:r w:rsidR="006F7495" w:rsidRPr="00372E90">
        <w:rPr>
          <w:rFonts w:ascii="Times New Roman" w:hAnsi="Times New Roman" w:cs="Times New Roman"/>
          <w:sz w:val="24"/>
          <w:szCs w:val="24"/>
        </w:rPr>
        <w:t>.</w:t>
      </w:r>
    </w:p>
    <w:p w:rsidR="009E4E87" w:rsidRPr="00372E90" w:rsidRDefault="009E4E87" w:rsidP="009D6365">
      <w:pPr>
        <w:rPr>
          <w:rFonts w:ascii="Times New Roman" w:hAnsi="Times New Roman" w:cs="Times New Roman"/>
          <w:sz w:val="24"/>
          <w:szCs w:val="24"/>
        </w:rPr>
      </w:pPr>
    </w:p>
    <w:p w:rsidR="00A40DB7" w:rsidRPr="00372E90" w:rsidRDefault="006F7495" w:rsidP="00C10AD6">
      <w:pPr>
        <w:pStyle w:val="ListParagraph"/>
        <w:ind w:left="1080"/>
        <w:rPr>
          <w:rFonts w:ascii="Times New Roman" w:hAnsi="Times New Roman" w:cs="Times New Roman"/>
          <w:sz w:val="24"/>
          <w:szCs w:val="24"/>
        </w:rPr>
      </w:pPr>
      <w:r w:rsidRPr="00372E90">
        <w:rPr>
          <w:rFonts w:ascii="Times New Roman" w:hAnsi="Times New Roman" w:cs="Times New Roman"/>
          <w:sz w:val="24"/>
          <w:szCs w:val="24"/>
        </w:rPr>
        <w:t xml:space="preserve">Con relación a la fase de reconstrucción,  se establece el uso de </w:t>
      </w:r>
      <w:r w:rsidR="00D579AA" w:rsidRPr="00372E90">
        <w:rPr>
          <w:rFonts w:ascii="Times New Roman" w:hAnsi="Times New Roman" w:cs="Times New Roman"/>
          <w:sz w:val="24"/>
          <w:szCs w:val="24"/>
        </w:rPr>
        <w:t>instrumentos de protección y transferencia del riesgo</w:t>
      </w:r>
      <w:r w:rsidRPr="00372E90">
        <w:rPr>
          <w:rFonts w:ascii="Times New Roman" w:hAnsi="Times New Roman" w:cs="Times New Roman"/>
          <w:sz w:val="24"/>
          <w:szCs w:val="24"/>
        </w:rPr>
        <w:t xml:space="preserve">. También, se menciona que </w:t>
      </w:r>
      <w:r w:rsidR="00BF222A">
        <w:rPr>
          <w:rFonts w:ascii="Times New Roman" w:hAnsi="Times New Roman" w:cs="Times New Roman"/>
          <w:sz w:val="24"/>
          <w:szCs w:val="24"/>
        </w:rPr>
        <w:t xml:space="preserve">el </w:t>
      </w:r>
      <w:r w:rsidRPr="00372E90">
        <w:rPr>
          <w:rFonts w:ascii="Times New Roman" w:hAnsi="Times New Roman" w:cs="Times New Roman"/>
          <w:sz w:val="24"/>
          <w:szCs w:val="24"/>
        </w:rPr>
        <w:t>MEF buscará capacidad complementaria a las necesidades de todas las entidades públicas de todos los niveles.</w:t>
      </w:r>
      <w:r w:rsidR="00C10AD6" w:rsidRPr="00372E90">
        <w:rPr>
          <w:rFonts w:ascii="Times New Roman" w:hAnsi="Times New Roman" w:cs="Times New Roman"/>
          <w:sz w:val="24"/>
          <w:szCs w:val="24"/>
        </w:rPr>
        <w:t xml:space="preserve"> </w:t>
      </w:r>
    </w:p>
    <w:p w:rsidR="00C10AD6" w:rsidRPr="00372E90" w:rsidRDefault="00C10AD6" w:rsidP="00C10AD6">
      <w:pPr>
        <w:pStyle w:val="ListParagraph"/>
        <w:ind w:left="1080"/>
        <w:rPr>
          <w:rFonts w:ascii="Times New Roman" w:hAnsi="Times New Roman" w:cs="Times New Roman"/>
          <w:sz w:val="24"/>
          <w:szCs w:val="24"/>
        </w:rPr>
      </w:pPr>
    </w:p>
    <w:p w:rsidR="00A40DB7" w:rsidRPr="00372E90" w:rsidRDefault="00A40DB7" w:rsidP="00CC5B5A">
      <w:pPr>
        <w:pStyle w:val="ListParagraph"/>
        <w:numPr>
          <w:ilvl w:val="0"/>
          <w:numId w:val="6"/>
        </w:numPr>
        <w:rPr>
          <w:rFonts w:ascii="Times New Roman" w:hAnsi="Times New Roman" w:cs="Times New Roman"/>
          <w:b/>
          <w:sz w:val="24"/>
          <w:szCs w:val="24"/>
        </w:rPr>
      </w:pPr>
      <w:r w:rsidRPr="00372E90">
        <w:rPr>
          <w:rFonts w:ascii="Times New Roman" w:hAnsi="Times New Roman" w:cs="Times New Roman"/>
          <w:b/>
          <w:sz w:val="24"/>
          <w:szCs w:val="24"/>
        </w:rPr>
        <w:t>Programa de Transferencia de Recursos Condicionados a municipios</w:t>
      </w:r>
    </w:p>
    <w:p w:rsidR="00A40DB7" w:rsidRPr="00372E90" w:rsidRDefault="00A40DB7" w:rsidP="009D6365">
      <w:pPr>
        <w:pStyle w:val="ListParagraph"/>
        <w:ind w:left="1080"/>
        <w:rPr>
          <w:rFonts w:ascii="Times New Roman" w:hAnsi="Times New Roman" w:cs="Times New Roman"/>
          <w:b/>
          <w:sz w:val="24"/>
          <w:szCs w:val="24"/>
        </w:rPr>
      </w:pPr>
    </w:p>
    <w:p w:rsidR="00C10AD6" w:rsidRDefault="00525112" w:rsidP="00C10AD6">
      <w:pPr>
        <w:spacing w:after="200"/>
        <w:ind w:left="1068"/>
        <w:rPr>
          <w:rFonts w:ascii="Times New Roman" w:hAnsi="Times New Roman" w:cs="Times New Roman"/>
          <w:sz w:val="24"/>
          <w:szCs w:val="24"/>
          <w:lang w:val="es-ES_tradnl"/>
        </w:rPr>
      </w:pPr>
      <w:r>
        <w:rPr>
          <w:rFonts w:ascii="Times New Roman" w:hAnsi="Times New Roman" w:cs="Times New Roman"/>
          <w:sz w:val="24"/>
          <w:szCs w:val="24"/>
        </w:rPr>
        <w:t>De acuerdo a MEF (2013) “</w:t>
      </w:r>
      <w:r w:rsidRPr="00713CAE">
        <w:rPr>
          <w:rFonts w:ascii="Times New Roman" w:hAnsi="Times New Roman" w:cs="Times New Roman"/>
          <w:i/>
          <w:sz w:val="24"/>
          <w:szCs w:val="24"/>
          <w:lang w:val="es-ES_tradnl"/>
        </w:rPr>
        <w:t>El plan de incentivos a la mejora de la gestión y modernización municipal es un instrumento del presupuesto por resultados, cuyo objeto principal es impulsar reformas que permitan lograr el crecimiento y el desarrollo sostenible de la economía local y la mejora de su gestión, en el marco del</w:t>
      </w:r>
      <w:r w:rsidR="00713CAE" w:rsidRPr="00713CAE">
        <w:rPr>
          <w:rFonts w:ascii="Times New Roman" w:hAnsi="Times New Roman" w:cs="Times New Roman"/>
          <w:i/>
          <w:sz w:val="24"/>
          <w:szCs w:val="24"/>
          <w:lang w:val="es-ES_tradnl"/>
        </w:rPr>
        <w:t xml:space="preserve"> </w:t>
      </w:r>
      <w:r w:rsidRPr="00713CAE">
        <w:rPr>
          <w:rFonts w:ascii="Times New Roman" w:hAnsi="Times New Roman" w:cs="Times New Roman"/>
          <w:i/>
          <w:sz w:val="24"/>
          <w:szCs w:val="24"/>
          <w:lang w:val="es-ES_tradnl"/>
        </w:rPr>
        <w:t xml:space="preserve">proceso de descentralización y mejora de la </w:t>
      </w:r>
      <w:r w:rsidR="00713CAE" w:rsidRPr="00713CAE">
        <w:rPr>
          <w:rFonts w:ascii="Times New Roman" w:hAnsi="Times New Roman" w:cs="Times New Roman"/>
          <w:i/>
          <w:sz w:val="24"/>
          <w:szCs w:val="24"/>
          <w:lang w:val="es-ES_tradnl"/>
        </w:rPr>
        <w:t>competitividad</w:t>
      </w:r>
      <w:r w:rsidR="00713CAE">
        <w:rPr>
          <w:rFonts w:ascii="Times New Roman" w:hAnsi="Times New Roman" w:cs="Times New Roman"/>
          <w:sz w:val="24"/>
          <w:szCs w:val="24"/>
          <w:lang w:val="es-ES_tradnl"/>
        </w:rPr>
        <w:t xml:space="preserve">”. De acuerdo al artículo 12 del Decreto Supremo No. 002-2013-EF, dentro de las metas a financiar se encuentra prevenir riesgos de desastres. </w:t>
      </w:r>
      <w:r w:rsidR="00713CAE" w:rsidRPr="00372E90">
        <w:rPr>
          <w:rFonts w:ascii="Times New Roman" w:hAnsi="Times New Roman" w:cs="Times New Roman"/>
          <w:sz w:val="24"/>
          <w:szCs w:val="24"/>
          <w:lang w:val="es-ES_tradnl"/>
        </w:rPr>
        <w:t xml:space="preserve"> Las transferencias a los municipios se realizan sujeto al cumplimiento de ciertas metas</w:t>
      </w:r>
      <w:r w:rsidR="00A40DB7" w:rsidRPr="00372E90">
        <w:rPr>
          <w:rFonts w:ascii="Times New Roman" w:hAnsi="Times New Roman" w:cs="Times New Roman"/>
          <w:sz w:val="24"/>
          <w:szCs w:val="24"/>
          <w:lang w:val="es-ES_tradnl"/>
        </w:rPr>
        <w:t xml:space="preserve">. En caso </w:t>
      </w:r>
      <w:r w:rsidR="00A40DB7" w:rsidRPr="00372E90">
        <w:rPr>
          <w:rFonts w:ascii="Times New Roman" w:hAnsi="Times New Roman" w:cs="Times New Roman"/>
          <w:sz w:val="24"/>
          <w:szCs w:val="24"/>
          <w:lang w:val="es-ES_tradnl"/>
        </w:rPr>
        <w:lastRenderedPageBreak/>
        <w:t>que se cumplan las metas, los municipios reciben recursos adicionales de libre destinación, los cuales usualmente asignan a actividades de GRD.</w:t>
      </w:r>
    </w:p>
    <w:p w:rsidR="00CA1D8B" w:rsidRDefault="00CA1D8B" w:rsidP="00205DE9">
      <w:pPr>
        <w:rPr>
          <w:rFonts w:ascii="Times New Roman" w:hAnsi="Times New Roman" w:cs="Times New Roman"/>
          <w:sz w:val="24"/>
          <w:szCs w:val="24"/>
          <w:lang w:val="es-ES_tradnl"/>
        </w:rPr>
      </w:pPr>
      <w:r>
        <w:rPr>
          <w:rFonts w:ascii="Times New Roman" w:hAnsi="Times New Roman" w:cs="Times New Roman"/>
          <w:sz w:val="24"/>
          <w:szCs w:val="24"/>
          <w:lang w:val="es-ES_tradnl"/>
        </w:rPr>
        <w:br w:type="page"/>
      </w:r>
    </w:p>
    <w:p w:rsidR="00EA7983" w:rsidRPr="00372E90" w:rsidRDefault="00EA7983" w:rsidP="00CC5B5A">
      <w:pPr>
        <w:pStyle w:val="Heading1"/>
        <w:numPr>
          <w:ilvl w:val="0"/>
          <w:numId w:val="2"/>
        </w:numPr>
        <w:spacing w:before="0"/>
        <w:jc w:val="center"/>
        <w:rPr>
          <w:rFonts w:ascii="Times New Roman" w:hAnsi="Times New Roman" w:cs="Times New Roman"/>
          <w:color w:val="auto"/>
          <w:sz w:val="24"/>
          <w:szCs w:val="24"/>
        </w:rPr>
      </w:pPr>
      <w:bookmarkStart w:id="13" w:name="_Toc247892455"/>
      <w:r w:rsidRPr="00372E90">
        <w:rPr>
          <w:rFonts w:ascii="Times New Roman" w:hAnsi="Times New Roman" w:cs="Times New Roman"/>
          <w:color w:val="auto"/>
          <w:sz w:val="24"/>
          <w:szCs w:val="24"/>
        </w:rPr>
        <w:lastRenderedPageBreak/>
        <w:t>Estrategia de Gestión Financiera con y sin PBP y Beneficios y Costos Asociados</w:t>
      </w:r>
      <w:bookmarkEnd w:id="13"/>
    </w:p>
    <w:p w:rsidR="00EA7983" w:rsidRPr="00372E90" w:rsidRDefault="00EA7983" w:rsidP="009D6365">
      <w:pPr>
        <w:spacing w:after="200" w:line="276" w:lineRule="auto"/>
        <w:rPr>
          <w:lang w:val="es-ES_tradnl"/>
        </w:rPr>
      </w:pPr>
    </w:p>
    <w:p w:rsidR="00EA7983" w:rsidRPr="00372E90" w:rsidRDefault="00EA7983" w:rsidP="009D6365">
      <w:pPr>
        <w:spacing w:after="200" w:line="276" w:lineRule="auto"/>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En este capítulo se describe la estrategia de gestión financiera con y sin PBP, así como  los principales beneficios y costos asociados.</w:t>
      </w:r>
    </w:p>
    <w:p w:rsidR="00EA7983" w:rsidRPr="00372E90" w:rsidRDefault="00EA7983" w:rsidP="009D6365">
      <w:p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Estrategia financiera para la gestión del riesgo de desastres sin PBP y con PBP</w:t>
      </w:r>
    </w:p>
    <w:p w:rsidR="00EA7983" w:rsidRPr="00372E90" w:rsidRDefault="00EA7983"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De acuerdo a </w:t>
      </w:r>
      <w:proofErr w:type="spellStart"/>
      <w:r w:rsidRPr="00372E90">
        <w:rPr>
          <w:rFonts w:ascii="Times New Roman" w:hAnsi="Times New Roman" w:cs="Times New Roman"/>
          <w:sz w:val="24"/>
          <w:szCs w:val="24"/>
          <w:lang w:val="es-ES_tradnl"/>
        </w:rPr>
        <w:t>Ghesquiere</w:t>
      </w:r>
      <w:proofErr w:type="spellEnd"/>
      <w:r w:rsidRPr="00372E90">
        <w:rPr>
          <w:rFonts w:ascii="Times New Roman" w:hAnsi="Times New Roman" w:cs="Times New Roman"/>
          <w:sz w:val="24"/>
          <w:szCs w:val="24"/>
          <w:lang w:val="es-ES_tradnl"/>
        </w:rPr>
        <w:t xml:space="preserve"> y </w:t>
      </w:r>
      <w:proofErr w:type="spellStart"/>
      <w:r w:rsidRPr="00372E90">
        <w:rPr>
          <w:rFonts w:ascii="Times New Roman" w:hAnsi="Times New Roman" w:cs="Times New Roman"/>
          <w:sz w:val="24"/>
          <w:szCs w:val="24"/>
          <w:lang w:val="es-ES_tradnl"/>
        </w:rPr>
        <w:t>Mahul</w:t>
      </w:r>
      <w:proofErr w:type="spellEnd"/>
      <w:r w:rsidRPr="00372E90">
        <w:rPr>
          <w:rFonts w:ascii="Times New Roman" w:hAnsi="Times New Roman" w:cs="Times New Roman"/>
          <w:sz w:val="24"/>
          <w:szCs w:val="24"/>
          <w:lang w:val="es-ES_tradnl"/>
        </w:rPr>
        <w:t xml:space="preserve"> (2010), los instrumentos de financiamiento ante la ocurrencia de desastres se clasifican en instrumentos ex – ante, tales como reservas, créditos contingentes e instrumentos de transferencia del riesgo  e instrumentos ex – post, tales como reasignación presupuestal, incremento de impuestos y contratación de deuda. Los instrumentos ex ante son implementados de manera previa, con el fin de proveer recursos en caso de ocurrencia de un desastre. Por su parte, los instrumentos ex post son implementados o asignados de manera posterior a la ocurrencia del desastre. El Programa  ha fortalecido la implementación de instrumentos ex ante</w:t>
      </w:r>
      <w:r w:rsidR="00077AED" w:rsidRPr="00372E90">
        <w:rPr>
          <w:rFonts w:ascii="Times New Roman" w:hAnsi="Times New Roman" w:cs="Times New Roman"/>
          <w:sz w:val="24"/>
          <w:szCs w:val="24"/>
          <w:lang w:val="es-ES_tradnl"/>
        </w:rPr>
        <w:t>, como se describirá en la presente sección</w:t>
      </w:r>
      <w:r w:rsidRPr="00372E90">
        <w:rPr>
          <w:rFonts w:ascii="Times New Roman" w:hAnsi="Times New Roman" w:cs="Times New Roman"/>
          <w:sz w:val="24"/>
          <w:szCs w:val="24"/>
          <w:lang w:val="es-ES_tradnl"/>
        </w:rPr>
        <w:t xml:space="preserve">. </w:t>
      </w:r>
      <w:r w:rsidR="006B6D14" w:rsidRPr="006B6D14">
        <w:rPr>
          <w:rFonts w:ascii="Times New Roman" w:hAnsi="Times New Roman"/>
        </w:rPr>
        <w:t xml:space="preserve"> </w:t>
      </w:r>
      <w:r w:rsidR="006B6D14" w:rsidRPr="006B6D14">
        <w:rPr>
          <w:rFonts w:ascii="Times New Roman" w:hAnsi="Times New Roman" w:cs="Times New Roman"/>
          <w:sz w:val="24"/>
          <w:szCs w:val="24"/>
          <w:lang w:val="es-ES_tradnl"/>
        </w:rPr>
        <w:t xml:space="preserve">De acuerdo a </w:t>
      </w:r>
      <w:proofErr w:type="spellStart"/>
      <w:r w:rsidR="006B6D14" w:rsidRPr="00372E90">
        <w:rPr>
          <w:rFonts w:ascii="Times New Roman" w:hAnsi="Times New Roman" w:cs="Times New Roman"/>
          <w:sz w:val="24"/>
          <w:szCs w:val="24"/>
          <w:lang w:val="es-ES_tradnl"/>
        </w:rPr>
        <w:t>Ghesquiere</w:t>
      </w:r>
      <w:proofErr w:type="spellEnd"/>
      <w:r w:rsidR="006B6D14" w:rsidRPr="00372E90">
        <w:rPr>
          <w:rFonts w:ascii="Times New Roman" w:hAnsi="Times New Roman" w:cs="Times New Roman"/>
          <w:sz w:val="24"/>
          <w:szCs w:val="24"/>
          <w:lang w:val="es-ES_tradnl"/>
        </w:rPr>
        <w:t xml:space="preserve"> y </w:t>
      </w:r>
      <w:proofErr w:type="spellStart"/>
      <w:r w:rsidR="006B6D14" w:rsidRPr="00372E90">
        <w:rPr>
          <w:rFonts w:ascii="Times New Roman" w:hAnsi="Times New Roman" w:cs="Times New Roman"/>
          <w:sz w:val="24"/>
          <w:szCs w:val="24"/>
          <w:lang w:val="es-ES_tradnl"/>
        </w:rPr>
        <w:t>Mahul</w:t>
      </w:r>
      <w:proofErr w:type="spellEnd"/>
      <w:r w:rsidR="006B6D14" w:rsidRPr="00372E90">
        <w:rPr>
          <w:rFonts w:ascii="Times New Roman" w:hAnsi="Times New Roman" w:cs="Times New Roman"/>
          <w:sz w:val="24"/>
          <w:szCs w:val="24"/>
          <w:lang w:val="es-ES_tradnl"/>
        </w:rPr>
        <w:t xml:space="preserve"> (2010)</w:t>
      </w:r>
      <w:r w:rsidR="006B6D14">
        <w:rPr>
          <w:rFonts w:ascii="Times New Roman" w:hAnsi="Times New Roman" w:cs="Times New Roman"/>
          <w:sz w:val="24"/>
          <w:szCs w:val="24"/>
          <w:lang w:val="es-ES_tradnl"/>
        </w:rPr>
        <w:t xml:space="preserve">, estos </w:t>
      </w:r>
      <w:r w:rsidR="006B6D14" w:rsidRPr="006B6D14">
        <w:rPr>
          <w:rFonts w:ascii="Times New Roman" w:hAnsi="Times New Roman" w:cs="Times New Roman"/>
          <w:sz w:val="24"/>
          <w:szCs w:val="24"/>
          <w:lang w:val="es-ES_tradnl"/>
        </w:rPr>
        <w:t>permite</w:t>
      </w:r>
      <w:r w:rsidR="006B6D14">
        <w:rPr>
          <w:rFonts w:ascii="Times New Roman" w:hAnsi="Times New Roman" w:cs="Times New Roman"/>
          <w:sz w:val="24"/>
          <w:szCs w:val="24"/>
          <w:lang w:val="es-ES_tradnl"/>
        </w:rPr>
        <w:t>n</w:t>
      </w:r>
      <w:r w:rsidR="006B6D14" w:rsidRPr="006B6D14">
        <w:rPr>
          <w:rFonts w:ascii="Times New Roman" w:hAnsi="Times New Roman" w:cs="Times New Roman"/>
          <w:sz w:val="24"/>
          <w:szCs w:val="24"/>
          <w:lang w:val="es-ES_tradnl"/>
        </w:rPr>
        <w:t xml:space="preserve"> acceder de manera ex post a recursos económicos oportunos, lo cual mejora la capacidad de respuesta ante la ocurrencia de desastres.</w:t>
      </w:r>
    </w:p>
    <w:p w:rsidR="00EA7983" w:rsidRPr="00372E90" w:rsidRDefault="00EA7983" w:rsidP="009D6365">
      <w:pPr>
        <w:rPr>
          <w:rFonts w:ascii="Times New Roman" w:hAnsi="Times New Roman" w:cs="Times New Roman"/>
          <w:sz w:val="24"/>
          <w:szCs w:val="24"/>
          <w:lang w:val="es-ES_tradnl"/>
        </w:rPr>
      </w:pPr>
    </w:p>
    <w:p w:rsidR="00EA7983" w:rsidRPr="00372E90" w:rsidRDefault="00EA7983" w:rsidP="009D6365">
      <w:pPr>
        <w:spacing w:after="200"/>
        <w:rPr>
          <w:rFonts w:ascii="Times New Roman" w:hAnsi="Times New Roman" w:cs="Times New Roman"/>
          <w:sz w:val="24"/>
          <w:szCs w:val="24"/>
          <w:lang w:val="es-CO"/>
        </w:rPr>
      </w:pPr>
      <w:r w:rsidRPr="00372E90">
        <w:rPr>
          <w:rFonts w:ascii="Times New Roman" w:hAnsi="Times New Roman" w:cs="Times New Roman"/>
          <w:sz w:val="24"/>
          <w:szCs w:val="24"/>
          <w:lang w:val="es-ES_tradnl"/>
        </w:rPr>
        <w:t>A continuación, se enuncian los instrumentos de financiamiento ante la ocurrencia de desastres</w:t>
      </w:r>
      <w:r w:rsidR="00564F92" w:rsidRPr="00372E90">
        <w:rPr>
          <w:rFonts w:ascii="Times New Roman" w:hAnsi="Times New Roman" w:cs="Times New Roman"/>
          <w:sz w:val="24"/>
          <w:szCs w:val="24"/>
          <w:lang w:val="es-ES_tradnl"/>
        </w:rPr>
        <w:t>, implementados de manera previa</w:t>
      </w:r>
      <w:r w:rsidRPr="00372E90">
        <w:rPr>
          <w:rFonts w:ascii="Times New Roman" w:hAnsi="Times New Roman" w:cs="Times New Roman"/>
          <w:sz w:val="24"/>
          <w:szCs w:val="24"/>
          <w:lang w:val="es-ES_tradnl"/>
        </w:rPr>
        <w:t xml:space="preserve"> al PBP (línea base) y los instrumentos implementados como consecuencia de los compromisos adquiridos para el PBP:</w:t>
      </w:r>
    </w:p>
    <w:p w:rsidR="00EA7983" w:rsidRPr="00372E90" w:rsidRDefault="00EA7983" w:rsidP="00CC5B5A">
      <w:pPr>
        <w:pStyle w:val="ListParagraph"/>
        <w:numPr>
          <w:ilvl w:val="0"/>
          <w:numId w:val="8"/>
        </w:num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Escenario sin PBP - Línea Base</w:t>
      </w:r>
    </w:p>
    <w:p w:rsidR="00EA7983" w:rsidRPr="00372E90" w:rsidRDefault="00EA7983" w:rsidP="009D6365">
      <w:pPr>
        <w:rPr>
          <w:rFonts w:ascii="Times New Roman" w:hAnsi="Times New Roman" w:cs="Times New Roman"/>
          <w:i/>
          <w:sz w:val="24"/>
          <w:szCs w:val="24"/>
        </w:rPr>
      </w:pPr>
    </w:p>
    <w:p w:rsidR="00EA7983" w:rsidRPr="00372E90" w:rsidRDefault="00EA7983" w:rsidP="009D6365">
      <w:pPr>
        <w:spacing w:after="200"/>
        <w:rPr>
          <w:rFonts w:ascii="Times New Roman" w:hAnsi="Times New Roman" w:cs="Times New Roman"/>
          <w:sz w:val="24"/>
          <w:szCs w:val="24"/>
          <w:lang w:val="es-ES_tradnl"/>
        </w:rPr>
      </w:pPr>
      <w:r w:rsidRPr="00372E90">
        <w:rPr>
          <w:rFonts w:ascii="Times New Roman" w:hAnsi="Times New Roman" w:cs="Times New Roman"/>
          <w:sz w:val="24"/>
          <w:szCs w:val="24"/>
        </w:rPr>
        <w:t>En la Tabla 1</w:t>
      </w:r>
      <w:r w:rsidRPr="00372E90">
        <w:rPr>
          <w:rFonts w:ascii="Times New Roman" w:hAnsi="Times New Roman" w:cs="Times New Roman"/>
          <w:sz w:val="24"/>
          <w:szCs w:val="24"/>
          <w:lang w:val="es-ES_tradnl"/>
        </w:rPr>
        <w:t>, se describen los instrumentos financieros con los que el Gobierno conta</w:t>
      </w:r>
      <w:r w:rsidR="0076112F">
        <w:rPr>
          <w:rFonts w:ascii="Times New Roman" w:hAnsi="Times New Roman" w:cs="Times New Roman"/>
          <w:sz w:val="24"/>
          <w:szCs w:val="24"/>
          <w:lang w:val="es-ES_tradnl"/>
        </w:rPr>
        <w:t xml:space="preserve">ría </w:t>
      </w:r>
      <w:r w:rsidRPr="00372E90">
        <w:rPr>
          <w:rFonts w:ascii="Times New Roman" w:hAnsi="Times New Roman" w:cs="Times New Roman"/>
          <w:sz w:val="24"/>
          <w:szCs w:val="24"/>
          <w:lang w:val="es-ES_tradnl"/>
        </w:rPr>
        <w:t xml:space="preserve"> para atender la ocurrencia de desastre</w:t>
      </w:r>
      <w:r w:rsidR="0051244A" w:rsidRPr="00372E90">
        <w:rPr>
          <w:rFonts w:ascii="Times New Roman" w:hAnsi="Times New Roman" w:cs="Times New Roman"/>
          <w:sz w:val="24"/>
          <w:szCs w:val="24"/>
          <w:lang w:val="es-ES_tradnl"/>
        </w:rPr>
        <w:t>s</w:t>
      </w:r>
      <w:r w:rsidRPr="00372E90">
        <w:rPr>
          <w:rFonts w:ascii="Times New Roman" w:hAnsi="Times New Roman" w:cs="Times New Roman"/>
          <w:sz w:val="24"/>
          <w:szCs w:val="24"/>
          <w:lang w:val="es-ES_tradnl"/>
        </w:rPr>
        <w:t xml:space="preserve"> </w:t>
      </w:r>
      <w:r w:rsidR="0076112F">
        <w:rPr>
          <w:rFonts w:ascii="Times New Roman" w:hAnsi="Times New Roman" w:cs="Times New Roman"/>
          <w:sz w:val="24"/>
          <w:szCs w:val="24"/>
          <w:lang w:val="es-ES_tradnl"/>
        </w:rPr>
        <w:t xml:space="preserve">en caso de no </w:t>
      </w:r>
      <w:r w:rsidRPr="00372E90">
        <w:rPr>
          <w:rFonts w:ascii="Times New Roman" w:hAnsi="Times New Roman" w:cs="Times New Roman"/>
          <w:sz w:val="24"/>
          <w:szCs w:val="24"/>
          <w:lang w:val="es-ES_tradnl"/>
        </w:rPr>
        <w:t>implementar las políticas promovidas por el PBP.</w:t>
      </w:r>
    </w:p>
    <w:p w:rsidR="00EA7983" w:rsidRPr="00372E90" w:rsidRDefault="00EA7983" w:rsidP="009D6365">
      <w:p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T</w:t>
      </w:r>
      <w:r w:rsidR="00656BEC" w:rsidRPr="00372E90">
        <w:rPr>
          <w:rFonts w:ascii="Times New Roman" w:hAnsi="Times New Roman" w:cs="Times New Roman"/>
          <w:b/>
          <w:sz w:val="24"/>
          <w:szCs w:val="24"/>
          <w:lang w:val="es-ES_tradnl"/>
        </w:rPr>
        <w:t>abla 1</w:t>
      </w:r>
      <w:r w:rsidRPr="00372E90">
        <w:rPr>
          <w:rFonts w:ascii="Times New Roman" w:hAnsi="Times New Roman" w:cs="Times New Roman"/>
          <w:b/>
          <w:sz w:val="24"/>
          <w:szCs w:val="24"/>
          <w:lang w:val="es-ES_tradnl"/>
        </w:rPr>
        <w:t>. Instrumentos ex ante y ex post de la estrategia financiera de gestión del riesgo de desastres sin el PBP</w:t>
      </w:r>
    </w:p>
    <w:p w:rsidR="00EA7983" w:rsidRPr="00372E90" w:rsidRDefault="00EA7983" w:rsidP="009D6365">
      <w:pPr>
        <w:rPr>
          <w:rFonts w:ascii="Times New Roman" w:hAnsi="Times New Roman" w:cs="Times New Roman"/>
          <w:b/>
          <w:sz w:val="24"/>
          <w:szCs w:val="24"/>
          <w:lang w:val="es-ES_tradnl"/>
        </w:rPr>
      </w:pPr>
    </w:p>
    <w:tbl>
      <w:tblPr>
        <w:tblStyle w:val="Tablaconcuadrcula3"/>
        <w:tblW w:w="0" w:type="auto"/>
        <w:jc w:val="center"/>
        <w:tblLook w:val="04A0" w:firstRow="1" w:lastRow="0" w:firstColumn="1" w:lastColumn="0" w:noHBand="0" w:noVBand="1"/>
      </w:tblPr>
      <w:tblGrid>
        <w:gridCol w:w="3227"/>
        <w:gridCol w:w="3118"/>
      </w:tblGrid>
      <w:tr w:rsidR="00EA7983" w:rsidRPr="00372E90">
        <w:trPr>
          <w:jc w:val="center"/>
        </w:trPr>
        <w:tc>
          <w:tcPr>
            <w:tcW w:w="3227" w:type="dxa"/>
          </w:tcPr>
          <w:p w:rsidR="00EA7983" w:rsidRPr="00372E90" w:rsidRDefault="00EA7983" w:rsidP="00930B6A">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Ex ante</w:t>
            </w:r>
          </w:p>
        </w:tc>
        <w:tc>
          <w:tcPr>
            <w:tcW w:w="3118" w:type="dxa"/>
          </w:tcPr>
          <w:p w:rsidR="00EA7983" w:rsidRPr="00372E90" w:rsidRDefault="00EA7983" w:rsidP="00930B6A">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Ex post</w:t>
            </w:r>
          </w:p>
        </w:tc>
      </w:tr>
      <w:tr w:rsidR="00EA7983" w:rsidRPr="00372E90">
        <w:trPr>
          <w:jc w:val="center"/>
        </w:trPr>
        <w:tc>
          <w:tcPr>
            <w:tcW w:w="3227" w:type="dxa"/>
          </w:tcPr>
          <w:p w:rsidR="00EA7983" w:rsidRPr="00372E90" w:rsidRDefault="00EA7983" w:rsidP="009D6365">
            <w:pPr>
              <w:rPr>
                <w:rFonts w:ascii="Times New Roman" w:hAnsi="Times New Roman" w:cs="Times New Roman"/>
                <w:sz w:val="20"/>
                <w:szCs w:val="20"/>
              </w:rPr>
            </w:pPr>
            <w:r w:rsidRPr="00372E90">
              <w:rPr>
                <w:rFonts w:ascii="Times New Roman" w:hAnsi="Times New Roman" w:cs="Times New Roman"/>
                <w:sz w:val="20"/>
                <w:szCs w:val="20"/>
              </w:rPr>
              <w:t>Aseguramiento de Activos Públicos</w:t>
            </w:r>
            <w:r w:rsidR="00C204B5" w:rsidRPr="00372E90">
              <w:rPr>
                <w:rFonts w:ascii="Times New Roman" w:hAnsi="Times New Roman" w:cs="Times New Roman"/>
                <w:sz w:val="20"/>
                <w:szCs w:val="20"/>
              </w:rPr>
              <w:t xml:space="preserve">: (i)  infraestructura concesionada; (ii)  infraestructura no concesionada y (iii) </w:t>
            </w:r>
            <w:r w:rsidR="0051244A" w:rsidRPr="00372E90">
              <w:rPr>
                <w:rFonts w:ascii="Times New Roman" w:hAnsi="Times New Roman" w:cs="Times New Roman"/>
                <w:sz w:val="20"/>
                <w:szCs w:val="20"/>
              </w:rPr>
              <w:t>edificaciones</w:t>
            </w:r>
            <w:r w:rsidR="00C204B5" w:rsidRPr="00372E90">
              <w:rPr>
                <w:rFonts w:ascii="Times New Roman" w:hAnsi="Times New Roman" w:cs="Times New Roman"/>
                <w:sz w:val="20"/>
                <w:szCs w:val="20"/>
              </w:rPr>
              <w:t xml:space="preserve"> publicas</w:t>
            </w:r>
          </w:p>
          <w:p w:rsidR="002C78CC" w:rsidRPr="00372E90" w:rsidRDefault="002C78CC" w:rsidP="009D6365">
            <w:pPr>
              <w:rPr>
                <w:rFonts w:ascii="Times New Roman" w:hAnsi="Times New Roman" w:cs="Times New Roman"/>
                <w:sz w:val="20"/>
                <w:szCs w:val="20"/>
                <w:lang w:val="es-CO"/>
              </w:rPr>
            </w:pPr>
          </w:p>
        </w:tc>
        <w:tc>
          <w:tcPr>
            <w:tcW w:w="3118" w:type="dxa"/>
          </w:tcPr>
          <w:p w:rsidR="00EA7983" w:rsidRPr="00372E90" w:rsidRDefault="00EA7983" w:rsidP="009D6365">
            <w:pPr>
              <w:rPr>
                <w:rFonts w:ascii="Times New Roman" w:hAnsi="Times New Roman" w:cs="Times New Roman"/>
                <w:sz w:val="20"/>
                <w:szCs w:val="20"/>
                <w:lang w:val="es-ES_tradnl"/>
              </w:rPr>
            </w:pPr>
            <w:r w:rsidRPr="00372E90">
              <w:rPr>
                <w:rFonts w:ascii="Times New Roman" w:hAnsi="Times New Roman" w:cs="Times New Roman"/>
                <w:bCs/>
                <w:sz w:val="20"/>
                <w:szCs w:val="20"/>
                <w:lang w:val="es-CO"/>
              </w:rPr>
              <w:t>Gestión Presupuestal</w:t>
            </w:r>
            <w:r w:rsidR="0051244A" w:rsidRPr="00372E90">
              <w:rPr>
                <w:rFonts w:ascii="Times New Roman" w:hAnsi="Times New Roman" w:cs="Times New Roman"/>
                <w:bCs/>
                <w:sz w:val="20"/>
                <w:szCs w:val="20"/>
                <w:lang w:val="es-CO"/>
              </w:rPr>
              <w:t xml:space="preserve">: </w:t>
            </w:r>
            <w:r w:rsidR="00C204B5" w:rsidRPr="00372E90">
              <w:rPr>
                <w:rFonts w:ascii="Times New Roman" w:hAnsi="Times New Roman" w:cs="Times New Roman"/>
                <w:bCs/>
                <w:sz w:val="20"/>
                <w:szCs w:val="20"/>
                <w:lang w:val="es-CO"/>
              </w:rPr>
              <w:t xml:space="preserve">reasignación del presupuesto </w:t>
            </w:r>
          </w:p>
        </w:tc>
      </w:tr>
      <w:tr w:rsidR="0091504E" w:rsidRPr="00372E90">
        <w:trPr>
          <w:jc w:val="center"/>
        </w:trPr>
        <w:tc>
          <w:tcPr>
            <w:tcW w:w="3227" w:type="dxa"/>
          </w:tcPr>
          <w:p w:rsidR="00BD6B05" w:rsidRPr="00372E90" w:rsidRDefault="00BD6B05" w:rsidP="009D6365">
            <w:pPr>
              <w:rPr>
                <w:rFonts w:ascii="Times New Roman" w:hAnsi="Times New Roman" w:cs="Times New Roman"/>
                <w:sz w:val="20"/>
                <w:szCs w:val="20"/>
              </w:rPr>
            </w:pPr>
          </w:p>
          <w:p w:rsidR="00642702" w:rsidRPr="00372E90" w:rsidRDefault="00642702" w:rsidP="009D6365">
            <w:pPr>
              <w:rPr>
                <w:rFonts w:ascii="Times New Roman" w:hAnsi="Times New Roman" w:cs="Times New Roman"/>
                <w:sz w:val="20"/>
                <w:szCs w:val="20"/>
              </w:rPr>
            </w:pPr>
          </w:p>
          <w:p w:rsidR="002C78CC" w:rsidRPr="00372E90" w:rsidRDefault="002C78CC" w:rsidP="009D6365">
            <w:pPr>
              <w:rPr>
                <w:rFonts w:ascii="Times New Roman" w:hAnsi="Times New Roman" w:cs="Times New Roman"/>
                <w:sz w:val="20"/>
                <w:szCs w:val="20"/>
              </w:rPr>
            </w:pPr>
          </w:p>
        </w:tc>
        <w:tc>
          <w:tcPr>
            <w:tcW w:w="3118" w:type="dxa"/>
          </w:tcPr>
          <w:p w:rsidR="0091504E" w:rsidRPr="00372E90" w:rsidRDefault="00DF5DC4" w:rsidP="009D6365">
            <w:pP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Endeudamiento ex post</w:t>
            </w:r>
          </w:p>
        </w:tc>
      </w:tr>
    </w:tbl>
    <w:p w:rsidR="00EA7983" w:rsidRPr="00372E90" w:rsidRDefault="00EA7983" w:rsidP="009D6365">
      <w:pPr>
        <w:ind w:left="708" w:firstLine="708"/>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Fuente: Elaboración propia con base a información suministrada por MEF</w:t>
      </w:r>
    </w:p>
    <w:p w:rsidR="00EA7983" w:rsidRPr="00372E90" w:rsidRDefault="00EA7983" w:rsidP="009D6365">
      <w:pPr>
        <w:rPr>
          <w:rFonts w:ascii="Times New Roman" w:hAnsi="Times New Roman" w:cs="Times New Roman"/>
          <w:sz w:val="24"/>
          <w:szCs w:val="24"/>
          <w:lang w:val="es-ES_tradnl"/>
        </w:rPr>
      </w:pPr>
    </w:p>
    <w:p w:rsidR="00223A47" w:rsidRDefault="00223A47" w:rsidP="009D6365">
      <w:pPr>
        <w:rPr>
          <w:rFonts w:ascii="Times New Roman" w:hAnsi="Times New Roman" w:cs="Times New Roman"/>
          <w:sz w:val="24"/>
          <w:szCs w:val="24"/>
          <w:lang w:val="es-ES_tradnl"/>
        </w:rPr>
      </w:pPr>
    </w:p>
    <w:p w:rsidR="00AB5D29" w:rsidRDefault="00AB5D29" w:rsidP="009D6365">
      <w:pPr>
        <w:rPr>
          <w:rFonts w:ascii="Times New Roman" w:hAnsi="Times New Roman" w:cs="Times New Roman"/>
          <w:sz w:val="24"/>
          <w:szCs w:val="24"/>
          <w:lang w:val="es-ES_tradnl"/>
        </w:rPr>
      </w:pPr>
    </w:p>
    <w:p w:rsidR="00D14F4E" w:rsidRDefault="00D14F4E" w:rsidP="009D6365">
      <w:pPr>
        <w:rPr>
          <w:rFonts w:ascii="Times New Roman" w:hAnsi="Times New Roman" w:cs="Times New Roman"/>
          <w:sz w:val="24"/>
          <w:szCs w:val="24"/>
          <w:lang w:val="es-ES_tradnl"/>
        </w:rPr>
      </w:pPr>
    </w:p>
    <w:p w:rsidR="00AB5D29" w:rsidRPr="00372E90" w:rsidRDefault="00AB5D29" w:rsidP="009D6365">
      <w:pPr>
        <w:rPr>
          <w:rFonts w:ascii="Times New Roman" w:hAnsi="Times New Roman" w:cs="Times New Roman"/>
          <w:sz w:val="24"/>
          <w:szCs w:val="24"/>
          <w:lang w:val="es-ES_tradnl"/>
        </w:rPr>
      </w:pPr>
    </w:p>
    <w:p w:rsidR="00781F42" w:rsidRPr="00372E90" w:rsidRDefault="00781F42" w:rsidP="009D6365">
      <w:pPr>
        <w:ind w:left="567"/>
        <w:contextualSpacing/>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lastRenderedPageBreak/>
        <w:t xml:space="preserve">Instrumentos ex ante: </w:t>
      </w:r>
    </w:p>
    <w:p w:rsidR="00781F42" w:rsidRPr="00372E90" w:rsidRDefault="00781F42" w:rsidP="009D6365">
      <w:pPr>
        <w:ind w:left="567"/>
        <w:contextualSpacing/>
        <w:rPr>
          <w:lang w:val="es-ES_tradnl"/>
        </w:rPr>
      </w:pPr>
    </w:p>
    <w:p w:rsidR="00781F42" w:rsidRPr="00372E90" w:rsidRDefault="00781F42"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Aseguramiento de Activos Públicos</w:t>
      </w:r>
    </w:p>
    <w:p w:rsidR="00781F42" w:rsidRPr="00372E90" w:rsidRDefault="00781F42" w:rsidP="009D6365">
      <w:pPr>
        <w:spacing w:after="200"/>
        <w:ind w:left="720"/>
        <w:contextualSpacing/>
        <w:rPr>
          <w:rFonts w:ascii="Times New Roman" w:hAnsi="Times New Roman" w:cs="Times New Roman"/>
          <w:sz w:val="24"/>
          <w:szCs w:val="24"/>
          <w:lang w:val="es-CO"/>
        </w:rPr>
      </w:pPr>
    </w:p>
    <w:p w:rsidR="00713679" w:rsidRPr="00372E90" w:rsidRDefault="00313458" w:rsidP="009D6365">
      <w:pPr>
        <w:spacing w:after="200"/>
        <w:ind w:left="720"/>
        <w:contextualSpacing/>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El Reglamento de la Ley 29151, Ley General del Sistema Nacional de los Bienes Estatales, Decreto Supremo </w:t>
      </w:r>
      <w:r w:rsidR="00A46F26" w:rsidRPr="00372E90">
        <w:rPr>
          <w:rFonts w:ascii="Times New Roman" w:hAnsi="Times New Roman" w:cs="Times New Roman"/>
          <w:sz w:val="24"/>
          <w:szCs w:val="24"/>
          <w:lang w:val="es-ES_tradnl"/>
        </w:rPr>
        <w:t>No. 007-2008-Vivienda</w:t>
      </w:r>
      <w:r w:rsidRPr="00372E90">
        <w:rPr>
          <w:rFonts w:ascii="Times New Roman" w:hAnsi="Times New Roman" w:cs="Times New Roman"/>
          <w:sz w:val="24"/>
          <w:szCs w:val="24"/>
          <w:lang w:val="es-ES_tradnl"/>
        </w:rPr>
        <w:t xml:space="preserve">. Literal i, Articulo 10, Capitulo III,  establece que es función, atribución y obligación de las entidades: </w:t>
      </w:r>
      <w:r w:rsidRPr="00372E90">
        <w:rPr>
          <w:rFonts w:ascii="Times New Roman" w:hAnsi="Times New Roman" w:cs="Times New Roman"/>
          <w:i/>
          <w:sz w:val="24"/>
          <w:szCs w:val="24"/>
          <w:lang w:val="es-ES_tradnl"/>
        </w:rPr>
        <w:t>“Contratar las pólizas de seguros para los bienes de su propiedad  y los que se encuentren bajo su administración, conforme a la prioridad y disponibilidad presupuestal”</w:t>
      </w:r>
      <w:r w:rsidRPr="00372E90">
        <w:rPr>
          <w:rFonts w:ascii="Times New Roman" w:hAnsi="Times New Roman" w:cs="Times New Roman"/>
          <w:sz w:val="24"/>
          <w:szCs w:val="24"/>
          <w:lang w:val="es-ES_tradnl"/>
        </w:rPr>
        <w:t xml:space="preserve">. </w:t>
      </w:r>
    </w:p>
    <w:p w:rsidR="00A81C8C" w:rsidRPr="00372E90" w:rsidRDefault="00A81C8C" w:rsidP="009D6365">
      <w:pPr>
        <w:spacing w:after="200"/>
        <w:ind w:left="720"/>
        <w:contextualSpacing/>
        <w:rPr>
          <w:rFonts w:ascii="Times New Roman" w:hAnsi="Times New Roman" w:cs="Times New Roman"/>
          <w:sz w:val="24"/>
          <w:szCs w:val="24"/>
          <w:lang w:val="es-ES_tradnl"/>
        </w:rPr>
      </w:pPr>
    </w:p>
    <w:p w:rsidR="001F4B1F" w:rsidRPr="00372E90" w:rsidRDefault="00A81C8C" w:rsidP="009D6365">
      <w:pPr>
        <w:spacing w:after="200"/>
        <w:ind w:left="708"/>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De otra parte, e</w:t>
      </w:r>
      <w:r w:rsidR="00713679" w:rsidRPr="00372E90">
        <w:rPr>
          <w:rFonts w:ascii="Times New Roman" w:hAnsi="Times New Roman" w:cs="Times New Roman"/>
          <w:sz w:val="24"/>
          <w:szCs w:val="24"/>
          <w:lang w:val="es-ES_tradnl"/>
        </w:rPr>
        <w:t>l marco legal peruano exige que la</w:t>
      </w:r>
      <w:r w:rsidR="00BE1829" w:rsidRPr="00372E90">
        <w:rPr>
          <w:rFonts w:ascii="Times New Roman" w:hAnsi="Times New Roman" w:cs="Times New Roman"/>
          <w:sz w:val="24"/>
          <w:szCs w:val="24"/>
          <w:lang w:val="es-ES_tradnl"/>
        </w:rPr>
        <w:t xml:space="preserve">s concesiones estén aseguradas. </w:t>
      </w:r>
      <w:r w:rsidR="001F4B1F" w:rsidRPr="00372E90">
        <w:rPr>
          <w:rFonts w:ascii="Times New Roman" w:hAnsi="Times New Roman" w:cs="Times New Roman"/>
          <w:sz w:val="24"/>
          <w:szCs w:val="24"/>
          <w:lang w:val="es-ES_tradnl"/>
        </w:rPr>
        <w:t xml:space="preserve">Respecto de la infraestructura de carreteras no concesionada, </w:t>
      </w:r>
      <w:r w:rsidR="00B96628" w:rsidRPr="00372E90">
        <w:rPr>
          <w:rFonts w:ascii="Times New Roman" w:hAnsi="Times New Roman" w:cs="Times New Roman"/>
          <w:sz w:val="24"/>
          <w:szCs w:val="24"/>
          <w:lang w:val="es-ES_tradnl"/>
        </w:rPr>
        <w:t xml:space="preserve">el Ministerio de Transporte y Comunicaciones contrata una póliza </w:t>
      </w:r>
      <w:proofErr w:type="spellStart"/>
      <w:r w:rsidR="00B96628" w:rsidRPr="00372E90">
        <w:rPr>
          <w:rFonts w:ascii="Times New Roman" w:hAnsi="Times New Roman" w:cs="Times New Roman"/>
          <w:sz w:val="24"/>
          <w:szCs w:val="24"/>
          <w:lang w:val="es-ES_tradnl"/>
        </w:rPr>
        <w:t>Multiriesgo</w:t>
      </w:r>
      <w:proofErr w:type="spellEnd"/>
      <w:r w:rsidR="00B96628" w:rsidRPr="00372E90">
        <w:rPr>
          <w:rFonts w:ascii="Times New Roman" w:hAnsi="Times New Roman" w:cs="Times New Roman"/>
          <w:sz w:val="24"/>
          <w:szCs w:val="24"/>
          <w:lang w:val="es-ES_tradnl"/>
        </w:rPr>
        <w:t>, cuya cobertura incluye: daño físico, terrorismo, responsabilidad civil, rotura de maquinaria, equipo electrónico, transpor</w:t>
      </w:r>
      <w:r w:rsidR="00090F7B" w:rsidRPr="00372E90">
        <w:rPr>
          <w:rFonts w:ascii="Times New Roman" w:hAnsi="Times New Roman" w:cs="Times New Roman"/>
          <w:sz w:val="24"/>
          <w:szCs w:val="24"/>
          <w:lang w:val="es-ES_tradnl"/>
        </w:rPr>
        <w:t>te y</w:t>
      </w:r>
      <w:r w:rsidR="00B96628" w:rsidRPr="00372E90">
        <w:rPr>
          <w:rFonts w:ascii="Times New Roman" w:hAnsi="Times New Roman" w:cs="Times New Roman"/>
          <w:sz w:val="24"/>
          <w:szCs w:val="24"/>
          <w:lang w:val="es-ES_tradnl"/>
        </w:rPr>
        <w:t xml:space="preserve"> todo riesgo equipo contratista.</w:t>
      </w:r>
    </w:p>
    <w:p w:rsidR="001B4B68" w:rsidRPr="00372E90" w:rsidRDefault="001B4B68" w:rsidP="009D6365">
      <w:pPr>
        <w:ind w:left="567"/>
        <w:contextualSpacing/>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 xml:space="preserve">Instrumentos ex post: </w:t>
      </w:r>
    </w:p>
    <w:p w:rsidR="00E96C4C" w:rsidRPr="00372E90" w:rsidRDefault="00E96C4C" w:rsidP="009D6365">
      <w:pPr>
        <w:spacing w:after="200"/>
        <w:ind w:left="720"/>
        <w:contextualSpacing/>
        <w:rPr>
          <w:rFonts w:ascii="Times New Roman" w:hAnsi="Times New Roman" w:cs="Times New Roman"/>
          <w:sz w:val="24"/>
          <w:szCs w:val="24"/>
        </w:rPr>
      </w:pPr>
    </w:p>
    <w:p w:rsidR="001B4B68" w:rsidRPr="00372E90" w:rsidRDefault="001B4B68"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Gestión Presupuestal: Reasignación del Presupuesto</w:t>
      </w:r>
    </w:p>
    <w:p w:rsidR="001B4B68" w:rsidRPr="00372E90" w:rsidRDefault="001B4B68" w:rsidP="009D6365">
      <w:pPr>
        <w:ind w:left="720"/>
        <w:rPr>
          <w:rFonts w:ascii="Times New Roman" w:hAnsi="Times New Roman" w:cs="Times New Roman"/>
          <w:bCs/>
          <w:sz w:val="24"/>
          <w:szCs w:val="24"/>
          <w:lang w:val="es-CO"/>
        </w:rPr>
      </w:pPr>
    </w:p>
    <w:p w:rsidR="001B4B68" w:rsidRPr="00372E90" w:rsidRDefault="00095117" w:rsidP="009D6365">
      <w:pPr>
        <w:spacing w:after="200"/>
        <w:ind w:left="720"/>
        <w:contextualSpacing/>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Mediante el uso de los Decretos de Urgencia del Poder Ejecutivo, el gobierno puede modificar el presupuesto durante la etapa de ejecución del mismo. </w:t>
      </w:r>
      <w:r w:rsidR="001B4B68" w:rsidRPr="00372E90">
        <w:rPr>
          <w:rFonts w:ascii="Times New Roman" w:hAnsi="Times New Roman" w:cs="Times New Roman"/>
          <w:sz w:val="24"/>
          <w:szCs w:val="24"/>
          <w:lang w:val="es-ES_tradnl"/>
        </w:rPr>
        <w:t>Los recursos del presupuesto pueden ser re direccionados para atender los efectos del desastre. Lo anterior, puede afectar la planeación de las inversiones que el país tiene previstas.</w:t>
      </w:r>
    </w:p>
    <w:p w:rsidR="001B4B68" w:rsidRPr="00372E90" w:rsidRDefault="001B4B68" w:rsidP="009D6365">
      <w:pPr>
        <w:spacing w:after="200"/>
        <w:ind w:left="720"/>
        <w:contextualSpacing/>
        <w:rPr>
          <w:rFonts w:ascii="Times New Roman" w:hAnsi="Times New Roman" w:cs="Times New Roman"/>
          <w:sz w:val="24"/>
          <w:szCs w:val="24"/>
          <w:lang w:val="es-ES_tradnl"/>
        </w:rPr>
      </w:pPr>
    </w:p>
    <w:p w:rsidR="009D092E" w:rsidRPr="00372E90" w:rsidRDefault="009D092E"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Endeudamiento ex post</w:t>
      </w:r>
    </w:p>
    <w:p w:rsidR="00BE497C" w:rsidRPr="00372E90" w:rsidRDefault="00803072" w:rsidP="009D6365">
      <w:pPr>
        <w:spacing w:before="100" w:beforeAutospacing="1" w:after="100" w:afterAutospacing="1"/>
        <w:ind w:left="708"/>
        <w:outlineLvl w:val="1"/>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El </w:t>
      </w:r>
      <w:r w:rsidR="002974C2" w:rsidRPr="00372E90">
        <w:rPr>
          <w:rFonts w:ascii="Times New Roman" w:hAnsi="Times New Roman" w:cs="Times New Roman"/>
          <w:bCs/>
          <w:sz w:val="24"/>
          <w:szCs w:val="24"/>
          <w:lang w:val="es-CO"/>
        </w:rPr>
        <w:t>endeudamiento</w:t>
      </w:r>
      <w:r w:rsidRPr="00372E90">
        <w:rPr>
          <w:rFonts w:ascii="Times New Roman" w:hAnsi="Times New Roman" w:cs="Times New Roman"/>
          <w:bCs/>
          <w:sz w:val="24"/>
          <w:szCs w:val="24"/>
          <w:lang w:val="es-CO"/>
        </w:rPr>
        <w:t xml:space="preserve"> peruano </w:t>
      </w:r>
      <w:r w:rsidR="002974C2" w:rsidRPr="00372E90">
        <w:rPr>
          <w:rFonts w:ascii="Times New Roman" w:hAnsi="Times New Roman" w:cs="Times New Roman"/>
          <w:bCs/>
          <w:sz w:val="24"/>
          <w:szCs w:val="24"/>
          <w:lang w:val="es-CO"/>
        </w:rPr>
        <w:t>presenta</w:t>
      </w:r>
      <w:r w:rsidRPr="00372E90">
        <w:rPr>
          <w:rFonts w:ascii="Times New Roman" w:hAnsi="Times New Roman" w:cs="Times New Roman"/>
          <w:bCs/>
          <w:sz w:val="24"/>
          <w:szCs w:val="24"/>
          <w:lang w:val="es-CO"/>
        </w:rPr>
        <w:t xml:space="preserve"> una </w:t>
      </w:r>
      <w:r w:rsidR="002974C2" w:rsidRPr="00372E90">
        <w:rPr>
          <w:rFonts w:ascii="Times New Roman" w:hAnsi="Times New Roman" w:cs="Times New Roman"/>
          <w:bCs/>
          <w:sz w:val="24"/>
          <w:szCs w:val="24"/>
          <w:lang w:val="es-CO"/>
        </w:rPr>
        <w:t>tendencia</w:t>
      </w:r>
      <w:r w:rsidRPr="00372E90">
        <w:rPr>
          <w:rFonts w:ascii="Times New Roman" w:hAnsi="Times New Roman" w:cs="Times New Roman"/>
          <w:bCs/>
          <w:sz w:val="24"/>
          <w:szCs w:val="24"/>
          <w:lang w:val="es-CO"/>
        </w:rPr>
        <w:t xml:space="preserve"> decreciente</w:t>
      </w:r>
      <w:r w:rsidR="00090F7B" w:rsidRPr="00372E90">
        <w:rPr>
          <w:rFonts w:ascii="Times New Roman" w:hAnsi="Times New Roman" w:cs="Times New Roman"/>
          <w:bCs/>
          <w:sz w:val="24"/>
          <w:szCs w:val="24"/>
          <w:lang w:val="es-CO"/>
        </w:rPr>
        <w:t>, como se observa en la tabla 2</w:t>
      </w:r>
      <w:r w:rsidRPr="00372E90">
        <w:rPr>
          <w:rFonts w:ascii="Times New Roman" w:hAnsi="Times New Roman" w:cs="Times New Roman"/>
          <w:bCs/>
          <w:sz w:val="24"/>
          <w:szCs w:val="24"/>
          <w:lang w:val="es-CO"/>
        </w:rPr>
        <w:t xml:space="preserve">. </w:t>
      </w:r>
      <w:r w:rsidR="00C56F54" w:rsidRPr="00372E90">
        <w:rPr>
          <w:rFonts w:ascii="Times New Roman" w:hAnsi="Times New Roman" w:cs="Times New Roman"/>
          <w:bCs/>
          <w:sz w:val="24"/>
          <w:szCs w:val="24"/>
          <w:lang w:val="es-CO"/>
        </w:rPr>
        <w:t xml:space="preserve">De acuerdo al </w:t>
      </w:r>
      <w:r w:rsidR="00090F7B" w:rsidRPr="00372E90">
        <w:rPr>
          <w:rFonts w:ascii="Times New Roman" w:hAnsi="Times New Roman" w:cs="Times New Roman"/>
          <w:sz w:val="24"/>
          <w:szCs w:val="24"/>
        </w:rPr>
        <w:t>Marco Macroeconómico Multianual Revisado 2014-2016, Versión de agosto de 2013 (</w:t>
      </w:r>
      <w:r w:rsidR="00090F7B" w:rsidRPr="00372E90">
        <w:rPr>
          <w:rFonts w:ascii="Times New Roman" w:hAnsi="Times New Roman" w:cs="Times New Roman"/>
          <w:bCs/>
          <w:sz w:val="24"/>
          <w:szCs w:val="24"/>
          <w:lang w:val="es-CO"/>
        </w:rPr>
        <w:t>MMMR</w:t>
      </w:r>
      <w:r w:rsidR="00C56F54" w:rsidRPr="00372E90">
        <w:rPr>
          <w:rFonts w:ascii="Times New Roman" w:hAnsi="Times New Roman" w:cs="Times New Roman"/>
          <w:bCs/>
          <w:sz w:val="24"/>
          <w:szCs w:val="24"/>
          <w:lang w:val="es-CO"/>
        </w:rPr>
        <w:t xml:space="preserve">) </w:t>
      </w:r>
      <w:r w:rsidR="00C56F54" w:rsidRPr="00372E90">
        <w:rPr>
          <w:rFonts w:ascii="Times New Roman" w:hAnsi="Times New Roman" w:cs="Times New Roman"/>
          <w:bCs/>
          <w:i/>
          <w:sz w:val="24"/>
          <w:szCs w:val="24"/>
          <w:lang w:val="es-CO"/>
        </w:rPr>
        <w:t>“Se proyecta que hacia el 2016 la deuda pública se reduzca a niveles de 17% del PBI”</w:t>
      </w:r>
      <w:r w:rsidR="00C56F54" w:rsidRPr="00372E90">
        <w:rPr>
          <w:rFonts w:ascii="Times New Roman" w:hAnsi="Times New Roman" w:cs="Times New Roman"/>
          <w:bCs/>
          <w:sz w:val="24"/>
          <w:szCs w:val="24"/>
          <w:lang w:val="es-CO"/>
        </w:rPr>
        <w:t>.</w:t>
      </w:r>
    </w:p>
    <w:p w:rsidR="00C56F54" w:rsidRPr="00372E90" w:rsidRDefault="00090F7B" w:rsidP="009D6365">
      <w:pPr>
        <w:spacing w:before="100" w:beforeAutospacing="1" w:after="100" w:afterAutospacing="1"/>
        <w:ind w:left="708"/>
        <w:outlineLvl w:val="1"/>
        <w:rPr>
          <w:rFonts w:ascii="Times New Roman" w:hAnsi="Times New Roman" w:cs="Times New Roman"/>
          <w:b/>
          <w:bCs/>
          <w:sz w:val="24"/>
          <w:szCs w:val="24"/>
          <w:lang w:val="es-CO"/>
        </w:rPr>
      </w:pPr>
      <w:r w:rsidRPr="00372E90">
        <w:rPr>
          <w:rFonts w:ascii="Times New Roman" w:hAnsi="Times New Roman" w:cs="Times New Roman"/>
          <w:b/>
          <w:bCs/>
          <w:sz w:val="24"/>
          <w:szCs w:val="24"/>
          <w:lang w:val="es-CO"/>
        </w:rPr>
        <w:t xml:space="preserve">Tabla 2. </w:t>
      </w:r>
      <w:r w:rsidR="00C56F54" w:rsidRPr="00372E90">
        <w:rPr>
          <w:rFonts w:ascii="Times New Roman" w:hAnsi="Times New Roman" w:cs="Times New Roman"/>
          <w:b/>
          <w:bCs/>
          <w:sz w:val="24"/>
          <w:szCs w:val="24"/>
          <w:lang w:val="es-CO"/>
        </w:rPr>
        <w:t>Saldo de la Deuda Pública (como % del PIB)</w:t>
      </w:r>
    </w:p>
    <w:tbl>
      <w:tblPr>
        <w:tblStyle w:val="TableGrid"/>
        <w:tblW w:w="0" w:type="auto"/>
        <w:tblInd w:w="708" w:type="dxa"/>
        <w:tblLook w:val="04A0" w:firstRow="1" w:lastRow="0" w:firstColumn="1" w:lastColumn="0" w:noHBand="0" w:noVBand="1"/>
      </w:tblPr>
      <w:tblGrid>
        <w:gridCol w:w="1221"/>
        <w:gridCol w:w="1186"/>
        <w:gridCol w:w="1187"/>
        <w:gridCol w:w="1188"/>
        <w:gridCol w:w="1188"/>
        <w:gridCol w:w="1188"/>
        <w:gridCol w:w="1188"/>
      </w:tblGrid>
      <w:tr w:rsidR="00C56F54" w:rsidRPr="00372E90">
        <w:tc>
          <w:tcPr>
            <w:tcW w:w="1282"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p>
        </w:tc>
        <w:tc>
          <w:tcPr>
            <w:tcW w:w="1282"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2011</w:t>
            </w:r>
          </w:p>
        </w:tc>
        <w:tc>
          <w:tcPr>
            <w:tcW w:w="1282"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2012</w:t>
            </w:r>
          </w:p>
        </w:tc>
        <w:tc>
          <w:tcPr>
            <w:tcW w:w="1283"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2013</w:t>
            </w:r>
          </w:p>
        </w:tc>
        <w:tc>
          <w:tcPr>
            <w:tcW w:w="1283"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2014</w:t>
            </w:r>
          </w:p>
        </w:tc>
        <w:tc>
          <w:tcPr>
            <w:tcW w:w="1283"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2015</w:t>
            </w:r>
          </w:p>
        </w:tc>
        <w:tc>
          <w:tcPr>
            <w:tcW w:w="1283" w:type="dxa"/>
          </w:tcPr>
          <w:p w:rsidR="00C56F54" w:rsidRPr="00372E90" w:rsidRDefault="00C56F54" w:rsidP="00930B6A">
            <w:pPr>
              <w:spacing w:before="100" w:beforeAutospacing="1" w:after="100" w:afterAutospacing="1"/>
              <w:jc w:val="center"/>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2016</w:t>
            </w:r>
          </w:p>
        </w:tc>
      </w:tr>
      <w:tr w:rsidR="00C56F54" w:rsidRPr="00372E90">
        <w:tc>
          <w:tcPr>
            <w:tcW w:w="1282" w:type="dxa"/>
          </w:tcPr>
          <w:p w:rsidR="00C56F54" w:rsidRPr="00372E90" w:rsidRDefault="00C56F54" w:rsidP="009D6365">
            <w:pPr>
              <w:spacing w:before="100" w:beforeAutospacing="1" w:after="100" w:afterAutospacing="1"/>
              <w:outlineLvl w:val="1"/>
              <w:rPr>
                <w:rFonts w:ascii="Times New Roman" w:hAnsi="Times New Roman" w:cs="Times New Roman"/>
                <w:b/>
                <w:bCs/>
                <w:sz w:val="20"/>
                <w:szCs w:val="20"/>
                <w:lang w:val="es-CO"/>
              </w:rPr>
            </w:pPr>
            <w:r w:rsidRPr="00372E90">
              <w:rPr>
                <w:rFonts w:ascii="Times New Roman" w:hAnsi="Times New Roman" w:cs="Times New Roman"/>
                <w:b/>
                <w:bCs/>
                <w:sz w:val="20"/>
                <w:szCs w:val="20"/>
                <w:lang w:val="es-CO"/>
              </w:rPr>
              <w:t>Deuda Pública Total</w:t>
            </w:r>
          </w:p>
        </w:tc>
        <w:tc>
          <w:tcPr>
            <w:tcW w:w="1282" w:type="dxa"/>
            <w:vAlign w:val="center"/>
          </w:tcPr>
          <w:p w:rsidR="00C56F54" w:rsidRPr="00372E90" w:rsidRDefault="00C56F54" w:rsidP="009D6365">
            <w:pPr>
              <w:spacing w:before="100" w:beforeAutospacing="1" w:after="100" w:afterAutospacing="1"/>
              <w:outlineLvl w:val="1"/>
              <w:rPr>
                <w:rFonts w:ascii="Times New Roman" w:hAnsi="Times New Roman" w:cs="Times New Roman"/>
                <w:bCs/>
                <w:sz w:val="20"/>
                <w:szCs w:val="20"/>
                <w:lang w:val="es-CO"/>
              </w:rPr>
            </w:pPr>
            <w:r w:rsidRPr="00372E90">
              <w:rPr>
                <w:rFonts w:ascii="Times New Roman" w:hAnsi="Times New Roman" w:cs="Times New Roman"/>
                <w:bCs/>
                <w:sz w:val="20"/>
                <w:szCs w:val="20"/>
                <w:lang w:val="es-CO"/>
              </w:rPr>
              <w:t>21,4</w:t>
            </w:r>
          </w:p>
        </w:tc>
        <w:tc>
          <w:tcPr>
            <w:tcW w:w="1282" w:type="dxa"/>
            <w:vAlign w:val="center"/>
          </w:tcPr>
          <w:p w:rsidR="00C56F54" w:rsidRPr="00372E90" w:rsidRDefault="00C56F54" w:rsidP="009D6365">
            <w:pPr>
              <w:spacing w:before="100" w:beforeAutospacing="1" w:after="100" w:afterAutospacing="1"/>
              <w:outlineLvl w:val="1"/>
              <w:rPr>
                <w:rFonts w:ascii="Times New Roman" w:hAnsi="Times New Roman" w:cs="Times New Roman"/>
                <w:bCs/>
                <w:sz w:val="20"/>
                <w:szCs w:val="20"/>
                <w:lang w:val="es-CO"/>
              </w:rPr>
            </w:pPr>
            <w:r w:rsidRPr="00372E90">
              <w:rPr>
                <w:rFonts w:ascii="Times New Roman" w:hAnsi="Times New Roman" w:cs="Times New Roman"/>
                <w:bCs/>
                <w:sz w:val="20"/>
                <w:szCs w:val="20"/>
                <w:lang w:val="es-CO"/>
              </w:rPr>
              <w:t>19,7</w:t>
            </w:r>
          </w:p>
        </w:tc>
        <w:tc>
          <w:tcPr>
            <w:tcW w:w="1283" w:type="dxa"/>
            <w:vAlign w:val="center"/>
          </w:tcPr>
          <w:p w:rsidR="00C56F54" w:rsidRPr="00372E90" w:rsidRDefault="00C56F54" w:rsidP="009D6365">
            <w:pPr>
              <w:spacing w:before="100" w:beforeAutospacing="1" w:after="100" w:afterAutospacing="1"/>
              <w:outlineLvl w:val="1"/>
              <w:rPr>
                <w:rFonts w:ascii="Times New Roman" w:hAnsi="Times New Roman" w:cs="Times New Roman"/>
                <w:bCs/>
                <w:sz w:val="20"/>
                <w:szCs w:val="20"/>
                <w:lang w:val="es-CO"/>
              </w:rPr>
            </w:pPr>
            <w:r w:rsidRPr="00372E90">
              <w:rPr>
                <w:rFonts w:ascii="Times New Roman" w:hAnsi="Times New Roman" w:cs="Times New Roman"/>
                <w:bCs/>
                <w:sz w:val="20"/>
                <w:szCs w:val="20"/>
                <w:lang w:val="es-CO"/>
              </w:rPr>
              <w:t>18,8</w:t>
            </w:r>
          </w:p>
        </w:tc>
        <w:tc>
          <w:tcPr>
            <w:tcW w:w="1283" w:type="dxa"/>
            <w:vAlign w:val="center"/>
          </w:tcPr>
          <w:p w:rsidR="00C56F54" w:rsidRPr="00372E90" w:rsidRDefault="00C56F54" w:rsidP="009D6365">
            <w:pPr>
              <w:spacing w:before="100" w:beforeAutospacing="1" w:after="100" w:afterAutospacing="1"/>
              <w:outlineLvl w:val="1"/>
              <w:rPr>
                <w:rFonts w:ascii="Times New Roman" w:hAnsi="Times New Roman" w:cs="Times New Roman"/>
                <w:bCs/>
                <w:sz w:val="20"/>
                <w:szCs w:val="20"/>
                <w:lang w:val="es-CO"/>
              </w:rPr>
            </w:pPr>
            <w:r w:rsidRPr="00372E90">
              <w:rPr>
                <w:rFonts w:ascii="Times New Roman" w:hAnsi="Times New Roman" w:cs="Times New Roman"/>
                <w:bCs/>
                <w:sz w:val="20"/>
                <w:szCs w:val="20"/>
                <w:lang w:val="es-CO"/>
              </w:rPr>
              <w:t>18,0</w:t>
            </w:r>
          </w:p>
        </w:tc>
        <w:tc>
          <w:tcPr>
            <w:tcW w:w="1283" w:type="dxa"/>
            <w:vAlign w:val="center"/>
          </w:tcPr>
          <w:p w:rsidR="00C56F54" w:rsidRPr="00372E90" w:rsidRDefault="00C56F54" w:rsidP="009D6365">
            <w:pPr>
              <w:spacing w:before="100" w:beforeAutospacing="1" w:after="100" w:afterAutospacing="1"/>
              <w:outlineLvl w:val="1"/>
              <w:rPr>
                <w:rFonts w:ascii="Times New Roman" w:hAnsi="Times New Roman" w:cs="Times New Roman"/>
                <w:bCs/>
                <w:sz w:val="20"/>
                <w:szCs w:val="20"/>
                <w:lang w:val="es-CO"/>
              </w:rPr>
            </w:pPr>
            <w:r w:rsidRPr="00372E90">
              <w:rPr>
                <w:rFonts w:ascii="Times New Roman" w:hAnsi="Times New Roman" w:cs="Times New Roman"/>
                <w:bCs/>
                <w:sz w:val="20"/>
                <w:szCs w:val="20"/>
                <w:lang w:val="es-CO"/>
              </w:rPr>
              <w:t>17,3</w:t>
            </w:r>
          </w:p>
        </w:tc>
        <w:tc>
          <w:tcPr>
            <w:tcW w:w="1283" w:type="dxa"/>
            <w:vAlign w:val="center"/>
          </w:tcPr>
          <w:p w:rsidR="00C56F54" w:rsidRPr="00372E90" w:rsidRDefault="00C56F54" w:rsidP="009D6365">
            <w:pPr>
              <w:spacing w:before="100" w:beforeAutospacing="1" w:after="100" w:afterAutospacing="1"/>
              <w:outlineLvl w:val="1"/>
              <w:rPr>
                <w:rFonts w:ascii="Times New Roman" w:hAnsi="Times New Roman" w:cs="Times New Roman"/>
                <w:bCs/>
                <w:sz w:val="20"/>
                <w:szCs w:val="20"/>
                <w:lang w:val="es-CO"/>
              </w:rPr>
            </w:pPr>
            <w:r w:rsidRPr="00372E90">
              <w:rPr>
                <w:rFonts w:ascii="Times New Roman" w:hAnsi="Times New Roman" w:cs="Times New Roman"/>
                <w:bCs/>
                <w:sz w:val="20"/>
                <w:szCs w:val="20"/>
                <w:lang w:val="es-CO"/>
              </w:rPr>
              <w:t>16,9</w:t>
            </w:r>
          </w:p>
        </w:tc>
      </w:tr>
    </w:tbl>
    <w:p w:rsidR="0009248E" w:rsidRPr="00372E90" w:rsidRDefault="00BE497C" w:rsidP="009D6365">
      <w:pPr>
        <w:pStyle w:val="Default"/>
        <w:ind w:left="708"/>
        <w:jc w:val="both"/>
        <w:rPr>
          <w:sz w:val="20"/>
          <w:szCs w:val="20"/>
        </w:rPr>
      </w:pPr>
      <w:r w:rsidRPr="00372E90">
        <w:rPr>
          <w:rFonts w:ascii="Times New Roman" w:hAnsi="Times New Roman" w:cs="Times New Roman"/>
          <w:bCs/>
          <w:sz w:val="20"/>
          <w:szCs w:val="20"/>
        </w:rPr>
        <w:t xml:space="preserve">Fuente: </w:t>
      </w:r>
      <w:r w:rsidR="0009248E" w:rsidRPr="00372E90">
        <w:rPr>
          <w:rFonts w:ascii="Times New Roman" w:hAnsi="Times New Roman" w:cs="Times New Roman"/>
          <w:bCs/>
          <w:sz w:val="20"/>
          <w:szCs w:val="20"/>
        </w:rPr>
        <w:t>MEF, Marco Macroeconómico Multianual Revisado 2014-2016, actualizado al mes de agosto de 2013.</w:t>
      </w:r>
    </w:p>
    <w:p w:rsidR="001B4B68" w:rsidRPr="00372E90" w:rsidRDefault="00BE497C" w:rsidP="00AB5D29">
      <w:pPr>
        <w:spacing w:before="100" w:beforeAutospacing="1" w:after="100" w:afterAutospacing="1"/>
        <w:ind w:left="708"/>
        <w:outlineLvl w:val="1"/>
        <w:rPr>
          <w:rFonts w:ascii="Times New Roman" w:hAnsi="Times New Roman" w:cs="Times New Roman"/>
          <w:bCs/>
          <w:sz w:val="24"/>
          <w:szCs w:val="24"/>
          <w:lang w:val="es-CO"/>
        </w:rPr>
      </w:pPr>
      <w:r w:rsidRPr="00372E90">
        <w:rPr>
          <w:rFonts w:ascii="Times New Roman" w:hAnsi="Times New Roman" w:cs="Times New Roman"/>
          <w:bCs/>
          <w:sz w:val="24"/>
          <w:szCs w:val="24"/>
          <w:lang w:val="es-CO"/>
        </w:rPr>
        <w:lastRenderedPageBreak/>
        <w:t>D</w:t>
      </w:r>
      <w:r w:rsidR="00803072" w:rsidRPr="00372E90">
        <w:rPr>
          <w:rFonts w:ascii="Times New Roman" w:hAnsi="Times New Roman" w:cs="Times New Roman"/>
          <w:bCs/>
          <w:sz w:val="24"/>
          <w:szCs w:val="24"/>
          <w:lang w:val="es-CO"/>
        </w:rPr>
        <w:t xml:space="preserve">e acuerdo a las </w:t>
      </w:r>
      <w:r w:rsidR="002974C2" w:rsidRPr="00372E90">
        <w:rPr>
          <w:rFonts w:ascii="Times New Roman" w:hAnsi="Times New Roman" w:cs="Times New Roman"/>
          <w:bCs/>
          <w:sz w:val="24"/>
          <w:szCs w:val="24"/>
          <w:lang w:val="es-CO"/>
        </w:rPr>
        <w:t>autoridades</w:t>
      </w:r>
      <w:r w:rsidR="00803072" w:rsidRPr="00372E90">
        <w:rPr>
          <w:rFonts w:ascii="Times New Roman" w:hAnsi="Times New Roman" w:cs="Times New Roman"/>
          <w:bCs/>
          <w:sz w:val="24"/>
          <w:szCs w:val="24"/>
          <w:lang w:val="es-CO"/>
        </w:rPr>
        <w:t xml:space="preserve"> peruanas, </w:t>
      </w:r>
      <w:r w:rsidR="002974C2" w:rsidRPr="00372E90">
        <w:rPr>
          <w:rFonts w:ascii="Times New Roman" w:hAnsi="Times New Roman" w:cs="Times New Roman"/>
          <w:bCs/>
          <w:sz w:val="24"/>
          <w:szCs w:val="24"/>
          <w:lang w:val="es-CO"/>
        </w:rPr>
        <w:t xml:space="preserve">en caso de ocurrencia de un desastre </w:t>
      </w:r>
      <w:r w:rsidR="00473E4A" w:rsidRPr="00372E90">
        <w:rPr>
          <w:rFonts w:ascii="Times New Roman" w:hAnsi="Times New Roman" w:cs="Times New Roman"/>
          <w:bCs/>
          <w:sz w:val="24"/>
          <w:szCs w:val="24"/>
          <w:lang w:val="es-CO"/>
        </w:rPr>
        <w:t>es viable  gestionar</w:t>
      </w:r>
      <w:r w:rsidR="002974C2" w:rsidRPr="00372E90">
        <w:rPr>
          <w:rFonts w:ascii="Times New Roman" w:hAnsi="Times New Roman" w:cs="Times New Roman"/>
          <w:bCs/>
          <w:sz w:val="24"/>
          <w:szCs w:val="24"/>
          <w:lang w:val="es-CO"/>
        </w:rPr>
        <w:t xml:space="preserve"> endeudamiento para realizar inversiones</w:t>
      </w:r>
      <w:r w:rsidR="00090F7B" w:rsidRPr="00372E90">
        <w:rPr>
          <w:rFonts w:ascii="Times New Roman" w:hAnsi="Times New Roman" w:cs="Times New Roman"/>
          <w:bCs/>
          <w:sz w:val="24"/>
          <w:szCs w:val="24"/>
          <w:lang w:val="es-CO"/>
        </w:rPr>
        <w:t>, en el marco de lo estipulado en la Ley de Responsabilidad y Transparencia Fiscal</w:t>
      </w:r>
      <w:r w:rsidR="00473E4A" w:rsidRPr="00372E90">
        <w:rPr>
          <w:rStyle w:val="FootnoteReference"/>
          <w:rFonts w:ascii="Times New Roman" w:hAnsi="Times New Roman" w:cs="Times New Roman"/>
          <w:bCs/>
          <w:sz w:val="24"/>
          <w:szCs w:val="24"/>
          <w:lang w:val="es-CO"/>
        </w:rPr>
        <w:footnoteReference w:id="6"/>
      </w:r>
      <w:r w:rsidR="00473E4A" w:rsidRPr="00372E90">
        <w:rPr>
          <w:rFonts w:ascii="Times New Roman" w:hAnsi="Times New Roman" w:cs="Times New Roman"/>
          <w:bCs/>
          <w:sz w:val="24"/>
          <w:szCs w:val="24"/>
          <w:lang w:val="es-CO"/>
        </w:rPr>
        <w:t xml:space="preserve">. </w:t>
      </w:r>
      <w:r w:rsidR="002974C2" w:rsidRPr="00372E90">
        <w:rPr>
          <w:rFonts w:ascii="Times New Roman" w:hAnsi="Times New Roman" w:cs="Times New Roman"/>
          <w:bCs/>
          <w:sz w:val="24"/>
          <w:szCs w:val="24"/>
          <w:lang w:val="es-CO"/>
        </w:rPr>
        <w:t xml:space="preserve"> </w:t>
      </w:r>
    </w:p>
    <w:p w:rsidR="006E1681" w:rsidRPr="00372E90" w:rsidRDefault="006E1681" w:rsidP="009D6365">
      <w:pPr>
        <w:ind w:left="360"/>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 xml:space="preserve">El orden de uso de las fuentes de recursos descritas para cubrir eventos catastróficos se describe en la Gráfica 1. </w:t>
      </w:r>
      <w:r w:rsidR="002E66C2" w:rsidRPr="00372E90">
        <w:rPr>
          <w:rFonts w:ascii="Times New Roman" w:hAnsi="Times New Roman" w:cs="Times New Roman"/>
          <w:bCs/>
          <w:sz w:val="24"/>
          <w:szCs w:val="24"/>
          <w:lang w:val="es-ES_tradnl"/>
        </w:rPr>
        <w:t>En primer lugar, se acudiría a realizar reasignaciones presupuestales. Posteriormente, se emplearían los recursos provenientes del pago de siniestros. Finalmente, se acudiría a endeudamiento.</w:t>
      </w:r>
    </w:p>
    <w:p w:rsidR="002E66C2" w:rsidRPr="00372E90" w:rsidRDefault="002E66C2" w:rsidP="009D6365">
      <w:pPr>
        <w:ind w:left="360"/>
        <w:rPr>
          <w:rFonts w:ascii="Times New Roman" w:hAnsi="Times New Roman" w:cs="Times New Roman"/>
          <w:bCs/>
          <w:sz w:val="24"/>
          <w:szCs w:val="24"/>
          <w:lang w:val="es-ES_tradnl"/>
        </w:rPr>
      </w:pPr>
    </w:p>
    <w:p w:rsidR="006E1681" w:rsidRPr="00372E90" w:rsidRDefault="006E1681" w:rsidP="009D6365">
      <w:p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Gráfica 1. Orden de uso de las fuentes disponibles sin el PBP</w:t>
      </w:r>
    </w:p>
    <w:p w:rsidR="00B1448B" w:rsidRDefault="00B1448B" w:rsidP="009D6365">
      <w:pPr>
        <w:rPr>
          <w:rFonts w:ascii="Times New Roman" w:hAnsi="Times New Roman" w:cs="Times New Roman"/>
          <w:bCs/>
          <w:sz w:val="24"/>
          <w:szCs w:val="24"/>
          <w:lang w:val="es-ES_tradnl"/>
        </w:rPr>
      </w:pPr>
    </w:p>
    <w:p w:rsidR="00166D09" w:rsidRDefault="00166D09" w:rsidP="008F4A18">
      <w:pPr>
        <w:jc w:val="center"/>
        <w:rPr>
          <w:rFonts w:ascii="Times New Roman" w:hAnsi="Times New Roman" w:cs="Times New Roman"/>
          <w:i/>
          <w:sz w:val="24"/>
          <w:szCs w:val="24"/>
        </w:rPr>
      </w:pPr>
      <w:r>
        <w:rPr>
          <w:noProof/>
          <w:lang w:val="en-US" w:eastAsia="zh-CN"/>
        </w:rPr>
        <w:drawing>
          <wp:anchor distT="0" distB="0" distL="114300" distR="114300" simplePos="0" relativeHeight="251657216" behindDoc="0" locked="0" layoutInCell="1" allowOverlap="1" wp14:anchorId="71D3D919" wp14:editId="673C8CF0">
            <wp:simplePos x="0" y="0"/>
            <wp:positionH relativeFrom="column">
              <wp:posOffset>1905</wp:posOffset>
            </wp:positionH>
            <wp:positionV relativeFrom="paragraph">
              <wp:posOffset>-3175</wp:posOffset>
            </wp:positionV>
            <wp:extent cx="4467860" cy="1435100"/>
            <wp:effectExtent l="25400" t="0" r="2540" b="0"/>
            <wp:wrapTight wrapText="bothSides">
              <wp:wrapPolygon edited="0">
                <wp:start x="-123" y="0"/>
                <wp:lineTo x="-123" y="21409"/>
                <wp:lineTo x="21612" y="21409"/>
                <wp:lineTo x="21612" y="0"/>
                <wp:lineTo x="-123" y="0"/>
              </wp:wrapPolygon>
            </wp:wrapTight>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5"/>
                    <a:srcRect/>
                    <a:stretch>
                      <a:fillRect/>
                    </a:stretch>
                  </pic:blipFill>
                  <pic:spPr bwMode="auto">
                    <a:xfrm>
                      <a:off x="0" y="0"/>
                      <a:ext cx="4467860" cy="1435100"/>
                    </a:xfrm>
                    <a:prstGeom prst="rect">
                      <a:avLst/>
                    </a:prstGeom>
                    <a:noFill/>
                    <a:ln w="9525">
                      <a:noFill/>
                      <a:miter lim="800000"/>
                      <a:headEnd/>
                      <a:tailEnd/>
                    </a:ln>
                  </pic:spPr>
                </pic:pic>
              </a:graphicData>
            </a:graphic>
          </wp:anchor>
        </w:drawing>
      </w:r>
    </w:p>
    <w:p w:rsidR="006E1681" w:rsidRPr="00372E90" w:rsidRDefault="006E1681" w:rsidP="00CC5B5A">
      <w:pPr>
        <w:pStyle w:val="ListParagraph"/>
        <w:numPr>
          <w:ilvl w:val="0"/>
          <w:numId w:val="8"/>
        </w:num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Escenario con el PBP</w:t>
      </w:r>
    </w:p>
    <w:p w:rsidR="006E1681" w:rsidRPr="00372E90" w:rsidRDefault="006E1681" w:rsidP="009D6365">
      <w:pPr>
        <w:rPr>
          <w:rFonts w:ascii="Times New Roman" w:hAnsi="Times New Roman" w:cs="Times New Roman"/>
          <w:b/>
          <w:sz w:val="24"/>
          <w:szCs w:val="24"/>
          <w:lang w:val="es-ES_tradnl"/>
        </w:rPr>
      </w:pPr>
    </w:p>
    <w:p w:rsidR="00FE2235" w:rsidRPr="00372E90" w:rsidRDefault="006E1681"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Adicional a los instrumentos descritos en el escenario sin  PBP, como consecuencia de los compromisos adquiridos para el PBP se han incorporado nuevos instrumentos a la estrategia financie</w:t>
      </w:r>
      <w:r w:rsidR="00FE2235" w:rsidRPr="00372E90">
        <w:rPr>
          <w:rFonts w:ascii="Times New Roman" w:hAnsi="Times New Roman" w:cs="Times New Roman"/>
          <w:sz w:val="24"/>
          <w:szCs w:val="24"/>
          <w:lang w:val="es-ES_tradnl"/>
        </w:rPr>
        <w:t>ra, los</w:t>
      </w:r>
      <w:r w:rsidR="00930B6A" w:rsidRPr="00372E90">
        <w:rPr>
          <w:rFonts w:ascii="Times New Roman" w:hAnsi="Times New Roman" w:cs="Times New Roman"/>
          <w:sz w:val="24"/>
          <w:szCs w:val="24"/>
          <w:lang w:val="es-ES_tradnl"/>
        </w:rPr>
        <w:t xml:space="preserve"> cuales se señalan en la tabla 3</w:t>
      </w:r>
      <w:r w:rsidR="00FE2235" w:rsidRPr="00372E90">
        <w:rPr>
          <w:rFonts w:ascii="Times New Roman" w:hAnsi="Times New Roman" w:cs="Times New Roman"/>
          <w:sz w:val="24"/>
          <w:szCs w:val="24"/>
          <w:lang w:val="es-ES_tradnl"/>
        </w:rPr>
        <w:t>.</w:t>
      </w:r>
      <w:r w:rsidR="0076112F">
        <w:rPr>
          <w:rFonts w:ascii="Times New Roman" w:hAnsi="Times New Roman" w:cs="Times New Roman"/>
          <w:sz w:val="24"/>
          <w:szCs w:val="24"/>
          <w:lang w:val="es-ES_tradnl"/>
        </w:rPr>
        <w:t xml:space="preserve"> Como es claro en esta tabla, el enfoque del PBP ha sido en fortalecer instrumentos financieros ex ante. </w:t>
      </w:r>
    </w:p>
    <w:p w:rsidR="006E1681" w:rsidRPr="00372E90" w:rsidRDefault="006E1681" w:rsidP="009D6365">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 </w:t>
      </w:r>
    </w:p>
    <w:p w:rsidR="001B4B68" w:rsidRPr="00372E90" w:rsidRDefault="001B4B68" w:rsidP="009D6365">
      <w:p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T</w:t>
      </w:r>
      <w:r w:rsidR="00930B6A" w:rsidRPr="00372E90">
        <w:rPr>
          <w:rFonts w:ascii="Times New Roman" w:hAnsi="Times New Roman" w:cs="Times New Roman"/>
          <w:b/>
          <w:sz w:val="24"/>
          <w:szCs w:val="24"/>
          <w:lang w:val="es-ES_tradnl"/>
        </w:rPr>
        <w:t>abla 3</w:t>
      </w:r>
      <w:r w:rsidRPr="00372E90">
        <w:rPr>
          <w:rFonts w:ascii="Times New Roman" w:hAnsi="Times New Roman" w:cs="Times New Roman"/>
          <w:b/>
          <w:sz w:val="24"/>
          <w:szCs w:val="24"/>
          <w:lang w:val="es-ES_tradnl"/>
        </w:rPr>
        <w:t>. Instrumentos ex ante y ex post de la estrategia financiera de ges</w:t>
      </w:r>
      <w:r w:rsidR="00246D7B" w:rsidRPr="00372E90">
        <w:rPr>
          <w:rFonts w:ascii="Times New Roman" w:hAnsi="Times New Roman" w:cs="Times New Roman"/>
          <w:b/>
          <w:sz w:val="24"/>
          <w:szCs w:val="24"/>
          <w:lang w:val="es-ES_tradnl"/>
        </w:rPr>
        <w:t>tión del riesgo de desastres a raíz</w:t>
      </w:r>
      <w:r w:rsidRPr="00372E90">
        <w:rPr>
          <w:rFonts w:ascii="Times New Roman" w:hAnsi="Times New Roman" w:cs="Times New Roman"/>
          <w:b/>
          <w:sz w:val="24"/>
          <w:szCs w:val="24"/>
          <w:lang w:val="es-ES_tradnl"/>
        </w:rPr>
        <w:t xml:space="preserve"> </w:t>
      </w:r>
      <w:r w:rsidR="00246D7B" w:rsidRPr="00372E90">
        <w:rPr>
          <w:rFonts w:ascii="Times New Roman" w:hAnsi="Times New Roman" w:cs="Times New Roman"/>
          <w:b/>
          <w:sz w:val="24"/>
          <w:szCs w:val="24"/>
          <w:lang w:val="es-ES_tradnl"/>
        </w:rPr>
        <w:t>d</w:t>
      </w:r>
      <w:r w:rsidRPr="00372E90">
        <w:rPr>
          <w:rFonts w:ascii="Times New Roman" w:hAnsi="Times New Roman" w:cs="Times New Roman"/>
          <w:b/>
          <w:sz w:val="24"/>
          <w:szCs w:val="24"/>
          <w:lang w:val="es-ES_tradnl"/>
        </w:rPr>
        <w:t>el PBP</w:t>
      </w:r>
    </w:p>
    <w:p w:rsidR="001B4B68" w:rsidRPr="00372E90" w:rsidRDefault="001B4B68" w:rsidP="009D6365">
      <w:pPr>
        <w:rPr>
          <w:rFonts w:ascii="Times New Roman" w:hAnsi="Times New Roman" w:cs="Times New Roman"/>
          <w:b/>
          <w:sz w:val="24"/>
          <w:szCs w:val="24"/>
          <w:lang w:val="es-ES_tradnl"/>
        </w:rPr>
      </w:pPr>
    </w:p>
    <w:tbl>
      <w:tblPr>
        <w:tblStyle w:val="Tablaconcuadrcula3"/>
        <w:tblW w:w="0" w:type="auto"/>
        <w:jc w:val="center"/>
        <w:tblLook w:val="04A0" w:firstRow="1" w:lastRow="0" w:firstColumn="1" w:lastColumn="0" w:noHBand="0" w:noVBand="1"/>
      </w:tblPr>
      <w:tblGrid>
        <w:gridCol w:w="3227"/>
        <w:gridCol w:w="3118"/>
      </w:tblGrid>
      <w:tr w:rsidR="001B4B68" w:rsidRPr="00372E90">
        <w:trPr>
          <w:jc w:val="center"/>
        </w:trPr>
        <w:tc>
          <w:tcPr>
            <w:tcW w:w="3227" w:type="dxa"/>
          </w:tcPr>
          <w:p w:rsidR="001B4B68" w:rsidRPr="00372E90" w:rsidRDefault="001B4B68" w:rsidP="00930B6A">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Ex ante</w:t>
            </w:r>
          </w:p>
        </w:tc>
        <w:tc>
          <w:tcPr>
            <w:tcW w:w="3118" w:type="dxa"/>
          </w:tcPr>
          <w:p w:rsidR="001B4B68" w:rsidRPr="00372E90" w:rsidRDefault="001B4B68" w:rsidP="00930B6A">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Ex post</w:t>
            </w:r>
          </w:p>
        </w:tc>
      </w:tr>
      <w:tr w:rsidR="007B00BB" w:rsidRPr="00372E90">
        <w:trPr>
          <w:jc w:val="center"/>
        </w:trPr>
        <w:tc>
          <w:tcPr>
            <w:tcW w:w="3227" w:type="dxa"/>
          </w:tcPr>
          <w:p w:rsidR="007B00BB" w:rsidRPr="008F4A18" w:rsidRDefault="00C146FC" w:rsidP="009D6365">
            <w:pPr>
              <w:rPr>
                <w:rFonts w:ascii="Times New Roman" w:hAnsi="Times New Roman" w:cs="Times New Roman"/>
                <w:sz w:val="20"/>
                <w:szCs w:val="20"/>
              </w:rPr>
            </w:pPr>
            <w:r w:rsidRPr="008F4A18">
              <w:rPr>
                <w:rFonts w:ascii="Times New Roman" w:hAnsi="Times New Roman" w:cs="Times New Roman"/>
                <w:sz w:val="20"/>
                <w:szCs w:val="20"/>
              </w:rPr>
              <w:t>Fondo de Estabilización Fiscal</w:t>
            </w:r>
          </w:p>
        </w:tc>
        <w:tc>
          <w:tcPr>
            <w:tcW w:w="3118" w:type="dxa"/>
          </w:tcPr>
          <w:p w:rsidR="007B00BB" w:rsidRPr="00372E90" w:rsidRDefault="007B00BB" w:rsidP="00E43663">
            <w:pPr>
              <w:rPr>
                <w:rFonts w:ascii="Times New Roman" w:hAnsi="Times New Roman" w:cs="Times New Roman"/>
                <w:bCs/>
                <w:sz w:val="20"/>
                <w:szCs w:val="20"/>
                <w:lang w:val="es-CO"/>
              </w:rPr>
            </w:pPr>
            <w:r w:rsidRPr="00E43663">
              <w:rPr>
                <w:rFonts w:ascii="Times New Roman" w:hAnsi="Times New Roman" w:cs="Times New Roman"/>
                <w:bCs/>
                <w:i/>
                <w:sz w:val="20"/>
                <w:szCs w:val="20"/>
                <w:lang w:val="es-CO"/>
              </w:rPr>
              <w:t>Gestión Presupuestal</w:t>
            </w:r>
            <w:r w:rsidR="00FE2235" w:rsidRPr="00E43663">
              <w:rPr>
                <w:rFonts w:ascii="Times New Roman" w:hAnsi="Times New Roman" w:cs="Times New Roman"/>
                <w:bCs/>
                <w:i/>
                <w:sz w:val="20"/>
                <w:szCs w:val="20"/>
                <w:lang w:val="es-CO"/>
              </w:rPr>
              <w:t>:</w:t>
            </w:r>
            <w:r w:rsidR="00930B6A" w:rsidRPr="00E43663">
              <w:rPr>
                <w:rFonts w:ascii="Times New Roman" w:hAnsi="Times New Roman" w:cs="Times New Roman"/>
                <w:bCs/>
                <w:i/>
                <w:sz w:val="20"/>
                <w:szCs w:val="20"/>
                <w:lang w:val="es-CO"/>
              </w:rPr>
              <w:t xml:space="preserve"> R</w:t>
            </w:r>
            <w:r w:rsidRPr="00E43663">
              <w:rPr>
                <w:rFonts w:ascii="Times New Roman" w:hAnsi="Times New Roman" w:cs="Times New Roman"/>
                <w:bCs/>
                <w:i/>
                <w:sz w:val="20"/>
                <w:szCs w:val="20"/>
                <w:lang w:val="es-CO"/>
              </w:rPr>
              <w:t>eserva de contingencia</w:t>
            </w:r>
            <w:r w:rsidR="00B002EB">
              <w:rPr>
                <w:rFonts w:ascii="Times New Roman" w:hAnsi="Times New Roman" w:cs="Times New Roman"/>
                <w:bCs/>
                <w:sz w:val="20"/>
                <w:szCs w:val="20"/>
                <w:lang w:val="es-CO"/>
              </w:rPr>
              <w:t xml:space="preserve"> </w:t>
            </w:r>
          </w:p>
        </w:tc>
      </w:tr>
      <w:tr w:rsidR="00645D8A" w:rsidRPr="00372E90">
        <w:trPr>
          <w:jc w:val="center"/>
        </w:trPr>
        <w:tc>
          <w:tcPr>
            <w:tcW w:w="3227" w:type="dxa"/>
          </w:tcPr>
          <w:p w:rsidR="00645D8A" w:rsidRPr="008F4A18" w:rsidRDefault="00C146FC" w:rsidP="009D6365">
            <w:pPr>
              <w:rPr>
                <w:rFonts w:ascii="Times New Roman" w:hAnsi="Times New Roman" w:cs="Times New Roman"/>
                <w:sz w:val="20"/>
                <w:szCs w:val="20"/>
              </w:rPr>
            </w:pPr>
            <w:r w:rsidRPr="008F4A18">
              <w:rPr>
                <w:rFonts w:ascii="Times New Roman" w:hAnsi="Times New Roman" w:cs="Times New Roman"/>
                <w:sz w:val="20"/>
                <w:szCs w:val="20"/>
              </w:rPr>
              <w:t>Líneas de crédito contingente ante ocurrencia de desastres</w:t>
            </w:r>
          </w:p>
        </w:tc>
        <w:tc>
          <w:tcPr>
            <w:tcW w:w="3118" w:type="dxa"/>
          </w:tcPr>
          <w:p w:rsidR="00645D8A" w:rsidRPr="00372E90" w:rsidRDefault="00570C62" w:rsidP="009D6365">
            <w:pPr>
              <w:rPr>
                <w:rFonts w:ascii="Times New Roman" w:hAnsi="Times New Roman" w:cs="Times New Roman"/>
                <w:sz w:val="20"/>
                <w:szCs w:val="20"/>
                <w:lang w:val="es-ES_tradnl"/>
              </w:rPr>
            </w:pPr>
            <w:r>
              <w:rPr>
                <w:rFonts w:ascii="Times New Roman" w:hAnsi="Times New Roman" w:cs="Times New Roman"/>
                <w:sz w:val="20"/>
                <w:szCs w:val="20"/>
                <w:lang w:val="es-ES_tradnl"/>
              </w:rPr>
              <w:t>Endeudamiento ex post</w:t>
            </w:r>
          </w:p>
        </w:tc>
      </w:tr>
      <w:tr w:rsidR="001B4B68" w:rsidRPr="00372E90">
        <w:trPr>
          <w:jc w:val="center"/>
        </w:trPr>
        <w:tc>
          <w:tcPr>
            <w:tcW w:w="3227" w:type="dxa"/>
          </w:tcPr>
          <w:p w:rsidR="001B4B68" w:rsidRPr="00372E90" w:rsidRDefault="001B4B68" w:rsidP="009D6365">
            <w:pPr>
              <w:rPr>
                <w:rFonts w:ascii="Times New Roman" w:hAnsi="Times New Roman" w:cs="Times New Roman"/>
                <w:sz w:val="20"/>
                <w:szCs w:val="20"/>
              </w:rPr>
            </w:pPr>
          </w:p>
          <w:p w:rsidR="001B4B68" w:rsidRPr="008F4A18" w:rsidRDefault="00C146FC" w:rsidP="009D6365">
            <w:pPr>
              <w:rPr>
                <w:rFonts w:ascii="Times New Roman" w:hAnsi="Times New Roman" w:cs="Times New Roman"/>
                <w:sz w:val="20"/>
                <w:szCs w:val="20"/>
              </w:rPr>
            </w:pPr>
            <w:r w:rsidRPr="008F4A18">
              <w:rPr>
                <w:rFonts w:ascii="Times New Roman" w:hAnsi="Times New Roman" w:cs="Times New Roman"/>
                <w:sz w:val="20"/>
                <w:szCs w:val="20"/>
              </w:rPr>
              <w:t>Líneas de crédito que pueden ser empleadas, entre otros, en caso de ocurrencia de un desastre</w:t>
            </w:r>
          </w:p>
          <w:p w:rsidR="001B4B68" w:rsidRPr="00372E90" w:rsidRDefault="001B4B68" w:rsidP="009D6365">
            <w:pPr>
              <w:rPr>
                <w:rFonts w:ascii="Times New Roman" w:hAnsi="Times New Roman" w:cs="Times New Roman"/>
                <w:sz w:val="20"/>
                <w:szCs w:val="20"/>
              </w:rPr>
            </w:pPr>
          </w:p>
        </w:tc>
        <w:tc>
          <w:tcPr>
            <w:tcW w:w="3118" w:type="dxa"/>
          </w:tcPr>
          <w:p w:rsidR="001B4B68" w:rsidRPr="00372E90" w:rsidRDefault="001B4B68" w:rsidP="009D6365">
            <w:pPr>
              <w:rPr>
                <w:rFonts w:ascii="Times New Roman" w:hAnsi="Times New Roman" w:cs="Times New Roman"/>
                <w:sz w:val="20"/>
                <w:szCs w:val="20"/>
                <w:lang w:val="es-ES_tradnl"/>
              </w:rPr>
            </w:pPr>
          </w:p>
        </w:tc>
      </w:tr>
      <w:tr w:rsidR="0076112F" w:rsidRPr="00372E90">
        <w:trPr>
          <w:jc w:val="center"/>
        </w:trPr>
        <w:tc>
          <w:tcPr>
            <w:tcW w:w="3227" w:type="dxa"/>
          </w:tcPr>
          <w:p w:rsidR="0076112F" w:rsidRPr="00372E90" w:rsidRDefault="00C146FC" w:rsidP="009D6365">
            <w:pPr>
              <w:rPr>
                <w:rFonts w:ascii="Times New Roman" w:hAnsi="Times New Roman" w:cs="Times New Roman"/>
                <w:sz w:val="20"/>
                <w:szCs w:val="20"/>
              </w:rPr>
            </w:pPr>
            <w:r w:rsidRPr="008F4A18">
              <w:rPr>
                <w:rFonts w:ascii="Times New Roman" w:hAnsi="Times New Roman" w:cs="Times New Roman"/>
                <w:sz w:val="20"/>
                <w:szCs w:val="20"/>
              </w:rPr>
              <w:t xml:space="preserve">Esquema Mejorado para el </w:t>
            </w:r>
            <w:r w:rsidRPr="008F4A18">
              <w:rPr>
                <w:rFonts w:ascii="Times New Roman" w:hAnsi="Times New Roman" w:cs="Times New Roman"/>
                <w:sz w:val="20"/>
                <w:szCs w:val="20"/>
              </w:rPr>
              <w:lastRenderedPageBreak/>
              <w:t>aseguramiento de Activos Públicos: (i)  infraestructura concesionada; (ii)  infraestructura no concesionada y (iii) edificaciones publicas</w:t>
            </w:r>
          </w:p>
        </w:tc>
        <w:tc>
          <w:tcPr>
            <w:tcW w:w="3118" w:type="dxa"/>
          </w:tcPr>
          <w:p w:rsidR="0076112F" w:rsidRPr="00372E90" w:rsidRDefault="0076112F" w:rsidP="009D6365">
            <w:pPr>
              <w:rPr>
                <w:rFonts w:ascii="Times New Roman" w:hAnsi="Times New Roman" w:cs="Times New Roman"/>
                <w:sz w:val="20"/>
                <w:szCs w:val="20"/>
                <w:lang w:val="es-ES_tradnl"/>
              </w:rPr>
            </w:pPr>
          </w:p>
        </w:tc>
      </w:tr>
    </w:tbl>
    <w:p w:rsidR="001B4B68" w:rsidRPr="00372E90" w:rsidRDefault="001B4B68" w:rsidP="009D6365">
      <w:pPr>
        <w:ind w:left="708" w:firstLine="708"/>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lastRenderedPageBreak/>
        <w:t>Fuente: Elaboración propia con base a información suministrada por MEF</w:t>
      </w:r>
    </w:p>
    <w:p w:rsidR="001B4B68" w:rsidRPr="00372E90" w:rsidRDefault="001B4B68" w:rsidP="009D6365">
      <w:pPr>
        <w:rPr>
          <w:rFonts w:ascii="Times New Roman" w:hAnsi="Times New Roman" w:cs="Times New Roman"/>
          <w:sz w:val="24"/>
          <w:szCs w:val="24"/>
          <w:lang w:val="es-ES_tradnl"/>
        </w:rPr>
      </w:pPr>
    </w:p>
    <w:p w:rsidR="001B4B68" w:rsidRPr="00372E90" w:rsidRDefault="001B4B68" w:rsidP="009D6365">
      <w:pPr>
        <w:rPr>
          <w:rFonts w:ascii="Times New Roman" w:hAnsi="Times New Roman" w:cs="Times New Roman"/>
          <w:sz w:val="24"/>
          <w:szCs w:val="24"/>
          <w:lang w:val="es-ES_tradnl"/>
        </w:rPr>
      </w:pPr>
    </w:p>
    <w:p w:rsidR="00205DE9" w:rsidRDefault="00205DE9" w:rsidP="009D6365">
      <w:pPr>
        <w:ind w:left="567"/>
        <w:contextualSpacing/>
        <w:rPr>
          <w:rFonts w:ascii="Times New Roman" w:hAnsi="Times New Roman" w:cs="Times New Roman"/>
          <w:b/>
          <w:sz w:val="24"/>
          <w:szCs w:val="24"/>
          <w:lang w:val="es-ES_tradnl"/>
        </w:rPr>
      </w:pPr>
    </w:p>
    <w:p w:rsidR="001B4B68" w:rsidRPr="00372E90" w:rsidRDefault="001B4B68" w:rsidP="009D6365">
      <w:pPr>
        <w:ind w:left="567"/>
        <w:contextualSpacing/>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 xml:space="preserve">Instrumentos ex ante: </w:t>
      </w:r>
    </w:p>
    <w:p w:rsidR="001B4B68" w:rsidRPr="00372E90" w:rsidRDefault="001B4B68" w:rsidP="009D6365">
      <w:pPr>
        <w:ind w:left="567"/>
        <w:contextualSpacing/>
        <w:rPr>
          <w:lang w:val="es-ES_tradnl"/>
        </w:rPr>
      </w:pPr>
    </w:p>
    <w:p w:rsidR="001B4B68" w:rsidRPr="00372E90" w:rsidRDefault="001B4B68" w:rsidP="009D6365">
      <w:pPr>
        <w:ind w:left="720"/>
        <w:rPr>
          <w:rFonts w:ascii="Times New Roman" w:hAnsi="Times New Roman" w:cs="Times New Roman"/>
          <w:bCs/>
          <w:sz w:val="24"/>
          <w:szCs w:val="24"/>
          <w:lang w:val="es-CO"/>
        </w:rPr>
      </w:pPr>
    </w:p>
    <w:p w:rsidR="00EE435B" w:rsidRPr="00372E90" w:rsidRDefault="00C400C8"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Fondo de Estabilización Fiscal</w:t>
      </w:r>
    </w:p>
    <w:p w:rsidR="00EE435B" w:rsidRPr="00372E90" w:rsidRDefault="00EE435B" w:rsidP="009D6365">
      <w:pPr>
        <w:ind w:left="720"/>
        <w:rPr>
          <w:rFonts w:ascii="Times New Roman" w:hAnsi="Times New Roman" w:cs="Times New Roman"/>
          <w:bCs/>
          <w:sz w:val="24"/>
          <w:szCs w:val="24"/>
          <w:lang w:val="es-CO"/>
        </w:rPr>
      </w:pPr>
    </w:p>
    <w:p w:rsidR="00EE435B" w:rsidRPr="00372E90" w:rsidRDefault="006E2F9C" w:rsidP="009D6365">
      <w:pPr>
        <w:ind w:left="708"/>
        <w:rPr>
          <w:rFonts w:ascii="Times New Roman" w:hAnsi="Times New Roman" w:cs="Times New Roman"/>
          <w:sz w:val="24"/>
          <w:szCs w:val="24"/>
        </w:rPr>
      </w:pPr>
      <w:r w:rsidRPr="00372E90">
        <w:rPr>
          <w:rFonts w:ascii="Times New Roman" w:hAnsi="Times New Roman" w:cs="Times New Roman"/>
          <w:sz w:val="24"/>
          <w:szCs w:val="24"/>
          <w:lang w:val="es-CO"/>
        </w:rPr>
        <w:t>E</w:t>
      </w:r>
      <w:r w:rsidR="00EE435B" w:rsidRPr="00372E90">
        <w:rPr>
          <w:rFonts w:ascii="Times New Roman" w:hAnsi="Times New Roman" w:cs="Times New Roman"/>
          <w:sz w:val="24"/>
          <w:szCs w:val="24"/>
        </w:rPr>
        <w:t xml:space="preserve">n el artículo 42 </w:t>
      </w:r>
      <w:r w:rsidRPr="00372E90">
        <w:rPr>
          <w:rFonts w:ascii="Times New Roman" w:hAnsi="Times New Roman" w:cs="Times New Roman"/>
          <w:sz w:val="24"/>
          <w:szCs w:val="24"/>
        </w:rPr>
        <w:t>del r</w:t>
      </w:r>
      <w:r w:rsidR="00EE435B" w:rsidRPr="00372E90">
        <w:rPr>
          <w:rFonts w:ascii="Times New Roman" w:hAnsi="Times New Roman" w:cs="Times New Roman"/>
          <w:sz w:val="24"/>
          <w:szCs w:val="24"/>
        </w:rPr>
        <w:t xml:space="preserve">eglamento de la Ley del SINAGERD, aprobado en 2011 mediante </w:t>
      </w:r>
      <w:r w:rsidR="00930B6A" w:rsidRPr="00372E90">
        <w:rPr>
          <w:rFonts w:ascii="Times New Roman" w:hAnsi="Times New Roman" w:cs="Times New Roman"/>
          <w:sz w:val="24"/>
          <w:szCs w:val="24"/>
        </w:rPr>
        <w:t xml:space="preserve">el </w:t>
      </w:r>
      <w:r w:rsidR="00EE435B" w:rsidRPr="00372E90">
        <w:rPr>
          <w:rFonts w:ascii="Times New Roman" w:hAnsi="Times New Roman" w:cs="Times New Roman"/>
          <w:sz w:val="24"/>
          <w:szCs w:val="24"/>
        </w:rPr>
        <w:t>Decreto Supre</w:t>
      </w:r>
      <w:r w:rsidR="00930B6A" w:rsidRPr="00372E90">
        <w:rPr>
          <w:rFonts w:ascii="Times New Roman" w:hAnsi="Times New Roman" w:cs="Times New Roman"/>
          <w:sz w:val="24"/>
          <w:szCs w:val="24"/>
        </w:rPr>
        <w:t>mo Nº 048-2011-PCM se establece</w:t>
      </w:r>
      <w:r w:rsidR="00EE435B" w:rsidRPr="00372E90">
        <w:rPr>
          <w:rFonts w:ascii="Times New Roman" w:hAnsi="Times New Roman" w:cs="Times New Roman"/>
          <w:sz w:val="24"/>
          <w:szCs w:val="24"/>
        </w:rPr>
        <w:t xml:space="preserve"> </w:t>
      </w:r>
      <w:r w:rsidR="00042A33" w:rsidRPr="00372E90">
        <w:rPr>
          <w:rFonts w:ascii="Times New Roman" w:hAnsi="Times New Roman" w:cs="Times New Roman"/>
          <w:sz w:val="24"/>
          <w:szCs w:val="24"/>
        </w:rPr>
        <w:t>como uno de los instrumentos financieros para atender</w:t>
      </w:r>
      <w:r w:rsidR="00EE435B" w:rsidRPr="00372E90">
        <w:rPr>
          <w:rFonts w:ascii="Times New Roman" w:hAnsi="Times New Roman" w:cs="Times New Roman"/>
          <w:sz w:val="24"/>
          <w:szCs w:val="24"/>
        </w:rPr>
        <w:t xml:space="preserve"> la fase de preparaci</w:t>
      </w:r>
      <w:r w:rsidR="00042A33" w:rsidRPr="00372E90">
        <w:rPr>
          <w:rFonts w:ascii="Times New Roman" w:hAnsi="Times New Roman" w:cs="Times New Roman"/>
          <w:sz w:val="24"/>
          <w:szCs w:val="24"/>
        </w:rPr>
        <w:t>ón, respuesta y rehabilitación los r</w:t>
      </w:r>
      <w:r w:rsidR="00EE435B" w:rsidRPr="00372E90">
        <w:rPr>
          <w:rFonts w:ascii="Times New Roman" w:hAnsi="Times New Roman" w:cs="Times New Roman"/>
          <w:sz w:val="24"/>
          <w:szCs w:val="24"/>
        </w:rPr>
        <w:t>ecursos del Fondo de Estabilización Fiscal (FEF</w:t>
      </w:r>
      <w:r w:rsidR="00042A33" w:rsidRPr="00372E90">
        <w:rPr>
          <w:rFonts w:ascii="Times New Roman" w:hAnsi="Times New Roman" w:cs="Times New Roman"/>
          <w:sz w:val="24"/>
          <w:szCs w:val="24"/>
        </w:rPr>
        <w:t>)</w:t>
      </w:r>
      <w:r w:rsidR="00EE435B" w:rsidRPr="00372E90">
        <w:rPr>
          <w:rFonts w:ascii="Times New Roman" w:hAnsi="Times New Roman" w:cs="Times New Roman"/>
          <w:sz w:val="24"/>
          <w:szCs w:val="24"/>
        </w:rPr>
        <w:t>.</w:t>
      </w:r>
    </w:p>
    <w:p w:rsidR="006E2F9C" w:rsidRPr="00372E90" w:rsidRDefault="006E2F9C" w:rsidP="009D6365">
      <w:pPr>
        <w:ind w:left="708"/>
        <w:rPr>
          <w:rFonts w:ascii="Times New Roman" w:hAnsi="Times New Roman" w:cs="Times New Roman"/>
          <w:sz w:val="24"/>
          <w:szCs w:val="24"/>
        </w:rPr>
      </w:pPr>
    </w:p>
    <w:p w:rsidR="00C400C8" w:rsidRPr="00372E90" w:rsidRDefault="00C400C8" w:rsidP="009D6365">
      <w:pPr>
        <w:ind w:left="708"/>
        <w:rPr>
          <w:rFonts w:ascii="Times New Roman" w:hAnsi="Times New Roman" w:cs="Times New Roman"/>
          <w:sz w:val="24"/>
          <w:szCs w:val="24"/>
          <w:lang w:val="es-CO"/>
        </w:rPr>
      </w:pPr>
      <w:r w:rsidRPr="00372E90">
        <w:rPr>
          <w:rFonts w:ascii="Times New Roman" w:hAnsi="Times New Roman" w:cs="Times New Roman"/>
          <w:sz w:val="24"/>
          <w:szCs w:val="24"/>
          <w:lang w:val="es-CO"/>
        </w:rPr>
        <w:t xml:space="preserve">El </w:t>
      </w:r>
      <w:r w:rsidR="0038212F" w:rsidRPr="00372E90">
        <w:rPr>
          <w:rFonts w:ascii="Times New Roman" w:hAnsi="Times New Roman" w:cs="Times New Roman"/>
          <w:sz w:val="24"/>
          <w:szCs w:val="24"/>
          <w:lang w:val="es-CO"/>
        </w:rPr>
        <w:t>FEF</w:t>
      </w:r>
      <w:r w:rsidRPr="00372E90">
        <w:rPr>
          <w:rFonts w:ascii="Times New Roman" w:hAnsi="Times New Roman" w:cs="Times New Roman"/>
          <w:sz w:val="24"/>
          <w:szCs w:val="24"/>
          <w:lang w:val="es-CO"/>
        </w:rPr>
        <w:t xml:space="preserve">, adscrito al MEF, fue creado mediante la Ley de Responsabilidad y Transparencia Fiscal con el objetivo de garantizar la sostenibilidad de las cuentas fiscales ante eventos adversos como caída súbita en los ingresos o emergencias nacionales.  Lo anterior, en atención a lo estipulado en el Decreto Supremo No. 066-2009-EF (literal b del artículo 8), donde se estipula que </w:t>
      </w:r>
      <w:r w:rsidR="00EE435B" w:rsidRPr="00372E90">
        <w:rPr>
          <w:rFonts w:ascii="Times New Roman" w:hAnsi="Times New Roman" w:cs="Times New Roman"/>
          <w:i/>
          <w:sz w:val="24"/>
          <w:szCs w:val="24"/>
          <w:lang w:val="es-CO"/>
        </w:rPr>
        <w:t>"</w:t>
      </w:r>
      <w:r w:rsidRPr="00372E90">
        <w:rPr>
          <w:rFonts w:ascii="Times New Roman" w:hAnsi="Times New Roman" w:cs="Times New Roman"/>
          <w:i/>
          <w:sz w:val="24"/>
          <w:szCs w:val="24"/>
          <w:lang w:val="es-CO"/>
        </w:rPr>
        <w:t>los recursos del FE</w:t>
      </w:r>
      <w:r w:rsidR="00340FE7">
        <w:rPr>
          <w:rFonts w:ascii="Times New Roman" w:hAnsi="Times New Roman" w:cs="Times New Roman"/>
          <w:i/>
          <w:sz w:val="24"/>
          <w:szCs w:val="24"/>
          <w:lang w:val="es-CO"/>
        </w:rPr>
        <w:t>F</w:t>
      </w:r>
      <w:r w:rsidRPr="00372E90">
        <w:rPr>
          <w:rFonts w:ascii="Times New Roman" w:hAnsi="Times New Roman" w:cs="Times New Roman"/>
          <w:i/>
          <w:sz w:val="24"/>
          <w:szCs w:val="24"/>
          <w:lang w:val="es-CO"/>
        </w:rPr>
        <w:t xml:space="preserve"> sólo podrán ser utilizados: ...b) En las situaciones de excepción previstas en el Artículo 5 de la presente Ley"</w:t>
      </w:r>
      <w:r w:rsidR="00EE435B" w:rsidRPr="00372E90">
        <w:rPr>
          <w:rFonts w:ascii="Times New Roman" w:hAnsi="Times New Roman" w:cs="Times New Roman"/>
          <w:i/>
          <w:sz w:val="24"/>
          <w:szCs w:val="24"/>
          <w:lang w:val="es-CO"/>
        </w:rPr>
        <w:t xml:space="preserve">.  </w:t>
      </w:r>
      <w:r w:rsidR="00EE435B" w:rsidRPr="00372E90">
        <w:rPr>
          <w:rFonts w:ascii="Times New Roman" w:hAnsi="Times New Roman" w:cs="Times New Roman"/>
          <w:sz w:val="24"/>
          <w:szCs w:val="24"/>
          <w:lang w:val="es-CO"/>
        </w:rPr>
        <w:t>L</w:t>
      </w:r>
      <w:r w:rsidRPr="00372E90">
        <w:rPr>
          <w:rFonts w:ascii="Times New Roman" w:hAnsi="Times New Roman" w:cs="Times New Roman"/>
          <w:sz w:val="24"/>
          <w:szCs w:val="24"/>
          <w:lang w:val="es-CO"/>
        </w:rPr>
        <w:t xml:space="preserve">as reglas de excepción estipuladas en el artículo 5 hacen referencia a casos de emergencia nacional o de crisis internacional, que puedan afectar </w:t>
      </w:r>
      <w:r w:rsidR="00EE435B" w:rsidRPr="00372E90">
        <w:rPr>
          <w:rFonts w:ascii="Times New Roman" w:hAnsi="Times New Roman" w:cs="Times New Roman"/>
          <w:sz w:val="24"/>
          <w:szCs w:val="24"/>
          <w:lang w:val="es-CO"/>
        </w:rPr>
        <w:t>seriamente la economía nacional</w:t>
      </w:r>
      <w:r w:rsidR="00340FE7">
        <w:rPr>
          <w:rFonts w:ascii="Times New Roman" w:hAnsi="Times New Roman" w:cs="Times New Roman"/>
          <w:sz w:val="24"/>
          <w:szCs w:val="24"/>
          <w:lang w:val="es-CO"/>
        </w:rPr>
        <w:t xml:space="preserve"> incluyendo desastres naturales.</w:t>
      </w:r>
    </w:p>
    <w:p w:rsidR="00892B0D" w:rsidRPr="00372E90" w:rsidRDefault="00892B0D" w:rsidP="009D6365">
      <w:pPr>
        <w:ind w:left="708"/>
        <w:rPr>
          <w:rFonts w:ascii="Times New Roman" w:hAnsi="Times New Roman" w:cs="Times New Roman"/>
          <w:sz w:val="24"/>
          <w:szCs w:val="24"/>
          <w:lang w:val="es-CO"/>
        </w:rPr>
      </w:pPr>
    </w:p>
    <w:p w:rsidR="00EE435B" w:rsidRPr="00372E90" w:rsidRDefault="0038212F" w:rsidP="009D6365">
      <w:pPr>
        <w:ind w:left="708"/>
        <w:rPr>
          <w:rFonts w:ascii="Times New Roman" w:hAnsi="Times New Roman" w:cs="Times New Roman"/>
          <w:sz w:val="24"/>
          <w:szCs w:val="24"/>
          <w:lang w:val="es-CO"/>
        </w:rPr>
      </w:pPr>
      <w:r w:rsidRPr="00372E90">
        <w:rPr>
          <w:rFonts w:ascii="Times New Roman" w:hAnsi="Times New Roman" w:cs="Times New Roman"/>
          <w:sz w:val="24"/>
          <w:szCs w:val="24"/>
          <w:lang w:val="es-CO"/>
        </w:rPr>
        <w:t>Con relación a la gestión del FEF, c</w:t>
      </w:r>
      <w:r w:rsidR="00EE435B" w:rsidRPr="00372E90">
        <w:rPr>
          <w:rFonts w:ascii="Times New Roman" w:hAnsi="Times New Roman" w:cs="Times New Roman"/>
          <w:sz w:val="24"/>
          <w:szCs w:val="24"/>
          <w:lang w:val="es-CO"/>
        </w:rPr>
        <w:t>onforme al art. 6), inciso 6.1 de la Ley N° 27245, la administración del FEF, la realiza el Directorio conformado por el Ministro de Economía y Finanzas e integrado por el Presidente del Banco Central de Reserva del Perú y por un representante designado por el Presidente del Consejo de Ministros. Asimismo, el art. 6</w:t>
      </w:r>
      <w:r w:rsidR="00930B6A" w:rsidRPr="00372E90">
        <w:rPr>
          <w:rFonts w:ascii="Times New Roman" w:hAnsi="Times New Roman" w:cs="Times New Roman"/>
          <w:sz w:val="24"/>
          <w:szCs w:val="24"/>
          <w:lang w:val="es-CO"/>
        </w:rPr>
        <w:t>), inciso 6.2 de dicha Ley</w:t>
      </w:r>
      <w:r w:rsidR="00EE435B" w:rsidRPr="00372E90">
        <w:rPr>
          <w:rFonts w:ascii="Times New Roman" w:hAnsi="Times New Roman" w:cs="Times New Roman"/>
          <w:sz w:val="24"/>
          <w:szCs w:val="24"/>
          <w:lang w:val="es-CO"/>
        </w:rPr>
        <w:t xml:space="preserve">, menciona que: </w:t>
      </w:r>
      <w:r w:rsidR="00EE435B" w:rsidRPr="00372E90">
        <w:rPr>
          <w:rFonts w:ascii="Times New Roman" w:hAnsi="Times New Roman" w:cs="Times New Roman"/>
          <w:i/>
          <w:sz w:val="24"/>
          <w:szCs w:val="24"/>
          <w:lang w:val="es-CO"/>
        </w:rPr>
        <w:t>“Los recursos del Fondo son intangibles y deberán ser depositados en el Banco Central de Reserva del Perú (BCRP) o en el exterior; en este último caso, se seguirán criterios similares a los que utiliza el Banco Central de Reserva del Perú para las reservas internacionales…”</w:t>
      </w:r>
      <w:r w:rsidR="00EE435B" w:rsidRPr="00372E90">
        <w:rPr>
          <w:rFonts w:ascii="Times New Roman" w:hAnsi="Times New Roman" w:cs="Times New Roman"/>
          <w:sz w:val="24"/>
          <w:szCs w:val="24"/>
          <w:lang w:val="es-CO"/>
        </w:rPr>
        <w:t>.</w:t>
      </w:r>
    </w:p>
    <w:p w:rsidR="00EE435B" w:rsidRPr="00372E90" w:rsidRDefault="00EE435B" w:rsidP="009D6365">
      <w:pPr>
        <w:ind w:left="708"/>
        <w:rPr>
          <w:rFonts w:ascii="Times New Roman" w:hAnsi="Times New Roman" w:cs="Times New Roman"/>
          <w:sz w:val="24"/>
          <w:szCs w:val="24"/>
        </w:rPr>
      </w:pPr>
    </w:p>
    <w:p w:rsidR="00892B0D" w:rsidRPr="00372E90" w:rsidRDefault="0038212F" w:rsidP="009D6365">
      <w:pPr>
        <w:ind w:left="708"/>
        <w:rPr>
          <w:rFonts w:ascii="Times New Roman" w:hAnsi="Times New Roman" w:cs="Times New Roman"/>
          <w:sz w:val="24"/>
          <w:szCs w:val="24"/>
          <w:lang w:val="es-CO"/>
        </w:rPr>
      </w:pPr>
      <w:r w:rsidRPr="00372E90">
        <w:rPr>
          <w:rFonts w:ascii="Times New Roman" w:hAnsi="Times New Roman" w:cs="Times New Roman"/>
          <w:sz w:val="24"/>
          <w:szCs w:val="24"/>
        </w:rPr>
        <w:t>De otra parte, es importante mencionar</w:t>
      </w:r>
      <w:r w:rsidR="00892B0D" w:rsidRPr="00372E90">
        <w:rPr>
          <w:rFonts w:ascii="Times New Roman" w:hAnsi="Times New Roman" w:cs="Times New Roman"/>
          <w:sz w:val="24"/>
          <w:szCs w:val="24"/>
          <w:lang w:val="es-CO"/>
        </w:rPr>
        <w:t xml:space="preserve"> que el uso de los recursos </w:t>
      </w:r>
      <w:r w:rsidRPr="00372E90">
        <w:rPr>
          <w:rFonts w:ascii="Times New Roman" w:hAnsi="Times New Roman" w:cs="Times New Roman"/>
          <w:sz w:val="24"/>
          <w:szCs w:val="24"/>
          <w:lang w:val="es-CO"/>
        </w:rPr>
        <w:t>de</w:t>
      </w:r>
      <w:r w:rsidR="00892B0D" w:rsidRPr="00372E90">
        <w:rPr>
          <w:rFonts w:ascii="Times New Roman" w:hAnsi="Times New Roman" w:cs="Times New Roman"/>
          <w:sz w:val="24"/>
          <w:szCs w:val="24"/>
          <w:lang w:val="es-CO"/>
        </w:rPr>
        <w:t xml:space="preserve"> FEF en caso de ocurrencia de desastres no está reglamentado, es decir, la normatividad no estipula </w:t>
      </w:r>
      <w:r w:rsidR="00942B2C" w:rsidRPr="00372E90">
        <w:rPr>
          <w:rFonts w:ascii="Times New Roman" w:hAnsi="Times New Roman" w:cs="Times New Roman"/>
          <w:sz w:val="24"/>
          <w:szCs w:val="24"/>
          <w:lang w:val="es-CO"/>
        </w:rPr>
        <w:t>límites</w:t>
      </w:r>
      <w:r w:rsidR="00892B0D" w:rsidRPr="00372E90">
        <w:rPr>
          <w:rFonts w:ascii="Times New Roman" w:hAnsi="Times New Roman" w:cs="Times New Roman"/>
          <w:sz w:val="24"/>
          <w:szCs w:val="24"/>
          <w:lang w:val="es-CO"/>
        </w:rPr>
        <w:t xml:space="preserve"> respecto del porcentaje que puede ser empleado.</w:t>
      </w:r>
    </w:p>
    <w:p w:rsidR="00892B0D" w:rsidRPr="00372E90" w:rsidRDefault="00892B0D" w:rsidP="009D6365">
      <w:pPr>
        <w:ind w:left="708"/>
        <w:rPr>
          <w:rFonts w:ascii="Times New Roman" w:hAnsi="Times New Roman" w:cs="Times New Roman"/>
          <w:sz w:val="24"/>
          <w:szCs w:val="24"/>
          <w:lang w:val="es-CO"/>
        </w:rPr>
      </w:pPr>
    </w:p>
    <w:p w:rsidR="00892B0D" w:rsidRPr="00372E90" w:rsidRDefault="00892B0D" w:rsidP="009D6365">
      <w:pPr>
        <w:ind w:left="708"/>
        <w:rPr>
          <w:rFonts w:ascii="Times New Roman" w:hAnsi="Times New Roman" w:cs="Times New Roman"/>
          <w:sz w:val="24"/>
          <w:szCs w:val="24"/>
        </w:rPr>
      </w:pPr>
      <w:r w:rsidRPr="00372E90">
        <w:rPr>
          <w:rFonts w:ascii="Times New Roman" w:hAnsi="Times New Roman" w:cs="Times New Roman"/>
          <w:sz w:val="24"/>
          <w:szCs w:val="24"/>
        </w:rPr>
        <w:lastRenderedPageBreak/>
        <w:t>Como se mencionó</w:t>
      </w:r>
      <w:r w:rsidR="00340FE7">
        <w:rPr>
          <w:rFonts w:ascii="Times New Roman" w:hAnsi="Times New Roman" w:cs="Times New Roman"/>
          <w:sz w:val="24"/>
          <w:szCs w:val="24"/>
        </w:rPr>
        <w:t xml:space="preserve"> anteriormente</w:t>
      </w:r>
      <w:r w:rsidRPr="00372E90">
        <w:rPr>
          <w:rFonts w:ascii="Times New Roman" w:hAnsi="Times New Roman" w:cs="Times New Roman"/>
          <w:sz w:val="24"/>
          <w:szCs w:val="24"/>
        </w:rPr>
        <w:t>, a consecuencia del PBP,  mediante los artículos 1 y 2 del Decreto de Urgencia Nº 012-2011, se dictaron medidas extraordinarias para fortalecer la asignación de recursos al FEF</w:t>
      </w:r>
      <w:r w:rsidR="0038212F" w:rsidRPr="00372E90">
        <w:rPr>
          <w:rFonts w:ascii="Times New Roman" w:hAnsi="Times New Roman" w:cs="Times New Roman"/>
          <w:sz w:val="24"/>
          <w:szCs w:val="24"/>
        </w:rPr>
        <w:t>, lo cual</w:t>
      </w:r>
      <w:r w:rsidR="00930B6A" w:rsidRPr="00372E90">
        <w:rPr>
          <w:rFonts w:ascii="Times New Roman" w:hAnsi="Times New Roman" w:cs="Times New Roman"/>
          <w:sz w:val="24"/>
          <w:szCs w:val="24"/>
        </w:rPr>
        <w:t xml:space="preserve"> se evidencia en la tabla 4</w:t>
      </w:r>
      <w:r w:rsidR="0038212F" w:rsidRPr="00372E90">
        <w:rPr>
          <w:rFonts w:ascii="Times New Roman" w:hAnsi="Times New Roman" w:cs="Times New Roman"/>
          <w:sz w:val="24"/>
          <w:szCs w:val="24"/>
        </w:rPr>
        <w:t>.</w:t>
      </w:r>
      <w:r w:rsidRPr="00372E90">
        <w:rPr>
          <w:rStyle w:val="FootnoteReference"/>
          <w:rFonts w:ascii="Times New Roman" w:hAnsi="Times New Roman" w:cs="Times New Roman"/>
          <w:sz w:val="24"/>
          <w:szCs w:val="24"/>
        </w:rPr>
        <w:footnoteReference w:id="7"/>
      </w:r>
    </w:p>
    <w:p w:rsidR="0038212F" w:rsidRPr="00372E90" w:rsidRDefault="0038212F" w:rsidP="009D6365">
      <w:pPr>
        <w:ind w:left="708"/>
        <w:rPr>
          <w:rFonts w:ascii="Times New Roman" w:hAnsi="Times New Roman" w:cs="Times New Roman"/>
          <w:sz w:val="24"/>
          <w:szCs w:val="24"/>
          <w:lang w:val="es-CO"/>
        </w:rPr>
      </w:pPr>
    </w:p>
    <w:p w:rsidR="00930B6A" w:rsidRPr="00372E90" w:rsidRDefault="00930B6A" w:rsidP="009D6365">
      <w:pPr>
        <w:ind w:left="708"/>
        <w:rPr>
          <w:rFonts w:ascii="Times New Roman" w:hAnsi="Times New Roman" w:cs="Times New Roman"/>
          <w:sz w:val="24"/>
          <w:szCs w:val="24"/>
          <w:lang w:val="es-CO"/>
        </w:rPr>
      </w:pPr>
    </w:p>
    <w:p w:rsidR="00930B6A" w:rsidRPr="00372E90" w:rsidRDefault="00930B6A" w:rsidP="009D6365">
      <w:pPr>
        <w:ind w:left="708"/>
        <w:rPr>
          <w:rFonts w:ascii="Times New Roman" w:hAnsi="Times New Roman" w:cs="Times New Roman"/>
          <w:b/>
          <w:sz w:val="24"/>
          <w:szCs w:val="24"/>
          <w:lang w:val="es-CO"/>
        </w:rPr>
      </w:pPr>
      <w:r w:rsidRPr="00372E90">
        <w:rPr>
          <w:rFonts w:ascii="Times New Roman" w:hAnsi="Times New Roman" w:cs="Times New Roman"/>
          <w:b/>
          <w:sz w:val="24"/>
          <w:szCs w:val="24"/>
          <w:lang w:val="es-CO"/>
        </w:rPr>
        <w:t>Tabla 4. Saldo de recursos de FEF</w:t>
      </w:r>
    </w:p>
    <w:p w:rsidR="001B4B68" w:rsidRPr="00372E90" w:rsidRDefault="0038212F" w:rsidP="009D6365">
      <w:pPr>
        <w:spacing w:after="200"/>
        <w:ind w:left="720"/>
        <w:contextualSpacing/>
        <w:rPr>
          <w:rFonts w:ascii="Times New Roman" w:hAnsi="Times New Roman" w:cs="Times New Roman"/>
          <w:sz w:val="24"/>
          <w:szCs w:val="24"/>
        </w:rPr>
      </w:pPr>
      <w:r w:rsidRPr="00372E90">
        <w:rPr>
          <w:noProof/>
          <w:lang w:val="en-US" w:eastAsia="zh-CN"/>
        </w:rPr>
        <w:drawing>
          <wp:inline distT="0" distB="0" distL="0" distR="0">
            <wp:extent cx="4876800" cy="110934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879483" cy="1109951"/>
                    </a:xfrm>
                    <a:prstGeom prst="rect">
                      <a:avLst/>
                    </a:prstGeom>
                    <a:noFill/>
                    <a:ln>
                      <a:noFill/>
                    </a:ln>
                  </pic:spPr>
                </pic:pic>
              </a:graphicData>
            </a:graphic>
          </wp:inline>
        </w:drawing>
      </w:r>
    </w:p>
    <w:p w:rsidR="0038212F" w:rsidRPr="00372E90" w:rsidRDefault="0038212F" w:rsidP="009D6365">
      <w:pPr>
        <w:ind w:firstLine="708"/>
        <w:rPr>
          <w:rFonts w:ascii="Times New Roman" w:hAnsi="Times New Roman" w:cs="Times New Roman"/>
          <w:sz w:val="20"/>
          <w:szCs w:val="20"/>
        </w:rPr>
      </w:pPr>
      <w:r w:rsidRPr="00372E90">
        <w:rPr>
          <w:rFonts w:ascii="Times New Roman" w:hAnsi="Times New Roman" w:cs="Times New Roman"/>
          <w:sz w:val="20"/>
          <w:szCs w:val="20"/>
        </w:rPr>
        <w:t>Fuente: GDETP – MEF</w:t>
      </w:r>
    </w:p>
    <w:p w:rsidR="00BE1829" w:rsidRPr="00372E90" w:rsidRDefault="00BE1829" w:rsidP="009D6365">
      <w:pPr>
        <w:spacing w:after="200"/>
        <w:ind w:left="720"/>
        <w:contextualSpacing/>
        <w:rPr>
          <w:rFonts w:ascii="Times New Roman" w:hAnsi="Times New Roman" w:cs="Times New Roman"/>
          <w:sz w:val="24"/>
          <w:szCs w:val="24"/>
        </w:rPr>
      </w:pPr>
    </w:p>
    <w:p w:rsidR="001B4B68" w:rsidRPr="00372E90" w:rsidRDefault="001B4B68"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Líneas de Crédito Contingente, </w:t>
      </w:r>
      <w:r w:rsidR="00D6377F" w:rsidRPr="00372E90">
        <w:rPr>
          <w:rFonts w:ascii="Times New Roman" w:hAnsi="Times New Roman" w:cs="Times New Roman"/>
          <w:bCs/>
          <w:sz w:val="24"/>
          <w:szCs w:val="24"/>
          <w:lang w:val="es-CO"/>
        </w:rPr>
        <w:t>exclusivas</w:t>
      </w:r>
      <w:r w:rsidRPr="00372E90">
        <w:rPr>
          <w:rFonts w:ascii="Times New Roman" w:hAnsi="Times New Roman" w:cs="Times New Roman"/>
          <w:bCs/>
          <w:sz w:val="24"/>
          <w:szCs w:val="24"/>
          <w:lang w:val="es-CO"/>
        </w:rPr>
        <w:t xml:space="preserve"> para la atención de emergencias debidas a desastres</w:t>
      </w:r>
    </w:p>
    <w:p w:rsidR="001B4B68" w:rsidRPr="00372E90" w:rsidRDefault="001B4B68" w:rsidP="009D6365">
      <w:pPr>
        <w:ind w:left="720"/>
        <w:rPr>
          <w:rFonts w:ascii="Times New Roman" w:hAnsi="Times New Roman" w:cs="Times New Roman"/>
          <w:bCs/>
          <w:sz w:val="24"/>
          <w:szCs w:val="24"/>
          <w:lang w:val="es-CO"/>
        </w:rPr>
      </w:pPr>
    </w:p>
    <w:p w:rsidR="00B96AC1" w:rsidRPr="00372E90" w:rsidRDefault="0038212F" w:rsidP="009D6365">
      <w:pPr>
        <w:ind w:left="708"/>
        <w:rPr>
          <w:rFonts w:ascii="Times New Roman" w:hAnsi="Times New Roman" w:cs="Times New Roman"/>
          <w:sz w:val="24"/>
          <w:szCs w:val="24"/>
        </w:rPr>
      </w:pPr>
      <w:r w:rsidRPr="00372E90">
        <w:rPr>
          <w:rFonts w:ascii="Times New Roman" w:hAnsi="Times New Roman" w:cs="Times New Roman"/>
          <w:sz w:val="24"/>
          <w:szCs w:val="24"/>
          <w:lang w:val="es-CO"/>
        </w:rPr>
        <w:t>E</w:t>
      </w:r>
      <w:r w:rsidRPr="00372E90">
        <w:rPr>
          <w:rFonts w:ascii="Times New Roman" w:hAnsi="Times New Roman" w:cs="Times New Roman"/>
          <w:sz w:val="24"/>
          <w:szCs w:val="24"/>
        </w:rPr>
        <w:t xml:space="preserve">n el artículo 42 del reglamento de la Ley del SINAGERD, aprobado en 2011 mediante Decreto Supremo Nº 048-2011-PCM </w:t>
      </w:r>
      <w:r w:rsidR="00B96AC1" w:rsidRPr="00372E90">
        <w:rPr>
          <w:rFonts w:ascii="Times New Roman" w:hAnsi="Times New Roman" w:cs="Times New Roman"/>
          <w:sz w:val="24"/>
          <w:szCs w:val="24"/>
        </w:rPr>
        <w:t>se establece</w:t>
      </w:r>
      <w:r w:rsidRPr="00372E90">
        <w:rPr>
          <w:rFonts w:ascii="Times New Roman" w:hAnsi="Times New Roman" w:cs="Times New Roman"/>
          <w:sz w:val="24"/>
          <w:szCs w:val="24"/>
        </w:rPr>
        <w:t xml:space="preserve"> como uno de los instrumentos financieros para atender la fase de preparación, respuesta y rehabilitación</w:t>
      </w:r>
      <w:r w:rsidR="00340FE7">
        <w:rPr>
          <w:rFonts w:ascii="Times New Roman" w:hAnsi="Times New Roman" w:cs="Times New Roman"/>
          <w:sz w:val="24"/>
          <w:szCs w:val="24"/>
        </w:rPr>
        <w:t>,</w:t>
      </w:r>
      <w:r w:rsidRPr="00372E90">
        <w:rPr>
          <w:rFonts w:ascii="Times New Roman" w:hAnsi="Times New Roman" w:cs="Times New Roman"/>
          <w:sz w:val="24"/>
          <w:szCs w:val="24"/>
        </w:rPr>
        <w:t xml:space="preserve"> los r</w:t>
      </w:r>
      <w:r w:rsidR="00D6377F" w:rsidRPr="00372E90">
        <w:rPr>
          <w:rFonts w:ascii="Times New Roman" w:hAnsi="Times New Roman" w:cs="Times New Roman"/>
          <w:sz w:val="24"/>
          <w:szCs w:val="24"/>
        </w:rPr>
        <w:t>ecursos de las líneas de crédito contingente</w:t>
      </w:r>
      <w:r w:rsidRPr="00372E90">
        <w:rPr>
          <w:rFonts w:ascii="Times New Roman" w:hAnsi="Times New Roman" w:cs="Times New Roman"/>
          <w:sz w:val="24"/>
          <w:szCs w:val="24"/>
        </w:rPr>
        <w:t>.</w:t>
      </w:r>
      <w:r w:rsidR="00D6377F" w:rsidRPr="00372E90">
        <w:rPr>
          <w:rFonts w:ascii="Times New Roman" w:hAnsi="Times New Roman" w:cs="Times New Roman"/>
          <w:sz w:val="24"/>
          <w:szCs w:val="24"/>
        </w:rPr>
        <w:t xml:space="preserve"> Como consecuencia de </w:t>
      </w:r>
      <w:r w:rsidR="00930B6A" w:rsidRPr="00372E90">
        <w:rPr>
          <w:rFonts w:ascii="Times New Roman" w:hAnsi="Times New Roman" w:cs="Times New Roman"/>
          <w:sz w:val="24"/>
          <w:szCs w:val="24"/>
        </w:rPr>
        <w:t>los compromisos del PBP,</w:t>
      </w:r>
      <w:r w:rsidR="00D6377F" w:rsidRPr="00372E90">
        <w:rPr>
          <w:rFonts w:ascii="Times New Roman" w:hAnsi="Times New Roman" w:cs="Times New Roman"/>
          <w:sz w:val="24"/>
          <w:szCs w:val="24"/>
        </w:rPr>
        <w:t xml:space="preserve"> el </w:t>
      </w:r>
      <w:proofErr w:type="spellStart"/>
      <w:r w:rsidR="00D6377F" w:rsidRPr="00372E90">
        <w:rPr>
          <w:rFonts w:ascii="Times New Roman" w:hAnsi="Times New Roman" w:cs="Times New Roman"/>
          <w:sz w:val="24"/>
          <w:szCs w:val="24"/>
        </w:rPr>
        <w:t>GdP</w:t>
      </w:r>
      <w:proofErr w:type="spellEnd"/>
      <w:r w:rsidR="00D6377F" w:rsidRPr="00372E90">
        <w:rPr>
          <w:rFonts w:ascii="Times New Roman" w:hAnsi="Times New Roman" w:cs="Times New Roman"/>
          <w:sz w:val="24"/>
          <w:szCs w:val="24"/>
        </w:rPr>
        <w:t xml:space="preserve"> suscribió dos líneas de </w:t>
      </w:r>
      <w:r w:rsidR="00B96AC1" w:rsidRPr="00372E90">
        <w:rPr>
          <w:rFonts w:ascii="Times New Roman" w:hAnsi="Times New Roman" w:cs="Times New Roman"/>
          <w:sz w:val="24"/>
          <w:szCs w:val="24"/>
        </w:rPr>
        <w:t>crédito</w:t>
      </w:r>
      <w:r w:rsidR="00D6377F" w:rsidRPr="00372E90">
        <w:rPr>
          <w:rFonts w:ascii="Times New Roman" w:hAnsi="Times New Roman" w:cs="Times New Roman"/>
          <w:sz w:val="24"/>
          <w:szCs w:val="24"/>
        </w:rPr>
        <w:t xml:space="preserve"> </w:t>
      </w:r>
      <w:r w:rsidR="00B96AC1" w:rsidRPr="00372E90">
        <w:rPr>
          <w:rFonts w:ascii="Times New Roman" w:hAnsi="Times New Roman" w:cs="Times New Roman"/>
          <w:sz w:val="24"/>
          <w:szCs w:val="24"/>
        </w:rPr>
        <w:t>contingente, las cuales están siendo renovadas:</w:t>
      </w:r>
    </w:p>
    <w:p w:rsidR="001B4B68" w:rsidRPr="00372E90" w:rsidRDefault="001B4B68" w:rsidP="009D6365">
      <w:pPr>
        <w:contextualSpacing/>
        <w:rPr>
          <w:b/>
          <w:sz w:val="24"/>
        </w:rPr>
      </w:pPr>
    </w:p>
    <w:p w:rsidR="0060277C" w:rsidRDefault="00B96AC1" w:rsidP="00CC5B5A">
      <w:pPr>
        <w:pStyle w:val="ListParagraph"/>
        <w:numPr>
          <w:ilvl w:val="0"/>
          <w:numId w:val="7"/>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Instrumento para Políticas de Desarrollo con Opción de Desembolso Diferido ante el Riesgo de Catástrofes (DPL con CAT DDO). El instrumento suscrito en 2010 por un monto de US$ 100 millones,  se activa con la Declaratoria de un Estado de Emergencia Nacional; </w:t>
      </w:r>
      <w:r w:rsidRPr="00B7264C">
        <w:rPr>
          <w:rFonts w:ascii="Times New Roman" w:hAnsi="Times New Roman" w:cs="Times New Roman"/>
          <w:bCs/>
          <w:sz w:val="24"/>
          <w:szCs w:val="24"/>
          <w:lang w:val="es-CO"/>
        </w:rPr>
        <w:t>“El propósito del instrumento es promover una gestión proactiva del riesgo ante desastres naturales e inversión en reducción de riesgo… Es una línea de crédito de libre destinación a los países que demuestren una política activa de gestión de riesgo, que provee liquidez inmediata”</w:t>
      </w:r>
      <w:r w:rsidR="0072298D" w:rsidRPr="00372E90">
        <w:rPr>
          <w:rFonts w:ascii="Times New Roman" w:hAnsi="Times New Roman" w:cs="Times New Roman"/>
          <w:bCs/>
          <w:sz w:val="24"/>
          <w:szCs w:val="24"/>
          <w:lang w:val="es-CO"/>
        </w:rPr>
        <w:t>.</w:t>
      </w:r>
    </w:p>
    <w:p w:rsidR="0060277C" w:rsidRDefault="0060277C" w:rsidP="0060277C">
      <w:pPr>
        <w:pStyle w:val="ListParagraph"/>
        <w:ind w:left="1440"/>
        <w:rPr>
          <w:rFonts w:ascii="Times New Roman" w:hAnsi="Times New Roman" w:cs="Times New Roman"/>
          <w:bCs/>
          <w:sz w:val="24"/>
          <w:szCs w:val="24"/>
          <w:lang w:val="es-CO"/>
        </w:rPr>
      </w:pPr>
    </w:p>
    <w:p w:rsidR="001B4B68" w:rsidRPr="00372E90" w:rsidRDefault="0060277C" w:rsidP="00CC5B5A">
      <w:pPr>
        <w:pStyle w:val="ListParagraph"/>
        <w:numPr>
          <w:ilvl w:val="0"/>
          <w:numId w:val="7"/>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Facilidad Contingente con la CAF. El instrumento fue suscrito en 2009 por un monto de US$ 300 millones. </w:t>
      </w:r>
      <w:r w:rsidRPr="00B7264C">
        <w:rPr>
          <w:rFonts w:ascii="Times New Roman" w:hAnsi="Times New Roman" w:cs="Times New Roman"/>
          <w:bCs/>
          <w:sz w:val="24"/>
          <w:szCs w:val="24"/>
          <w:lang w:val="es-CO"/>
        </w:rPr>
        <w:t>“</w:t>
      </w:r>
      <w:r w:rsidRPr="00B7264C">
        <w:rPr>
          <w:rFonts w:ascii="Times New Roman" w:hAnsi="Times New Roman" w:cs="Times New Roman"/>
          <w:bCs/>
          <w:i/>
          <w:sz w:val="24"/>
          <w:szCs w:val="24"/>
          <w:lang w:val="es-CO"/>
        </w:rPr>
        <w:t xml:space="preserve">Los recursos de la facilidad de financiamiento contingente estarán destinados a financiar la atención integral de emergencias ocasionadas por fenómenos naturales ocurridas </w:t>
      </w:r>
      <w:r w:rsidRPr="00B7264C">
        <w:rPr>
          <w:rFonts w:ascii="Times New Roman" w:hAnsi="Times New Roman" w:cs="Times New Roman"/>
          <w:bCs/>
          <w:i/>
          <w:sz w:val="24"/>
          <w:szCs w:val="24"/>
          <w:lang w:val="es-CO"/>
        </w:rPr>
        <w:lastRenderedPageBreak/>
        <w:t>con posterioridad a la aprobación de esta facilidad. Esto incluye la atención primaria de los damnificados de la emergencia natural, la ejecución de obras de emergencia para la restitución provisional de los servicios críticos, las funciones de supervisión, fiscalización y administración durante estas obras de restitución provisional. Comprende también los estudios de pre-inversión para emprender la reconstrucción definitiva de obras, incluyendo obras y medidas de prevención para mitigar los impactos de los desastres naturales sobre el capital físico, natural y social, así como imprevistos que puedan presentarse…</w:t>
      </w:r>
      <w:r>
        <w:rPr>
          <w:rFonts w:ascii="Times New Roman" w:hAnsi="Times New Roman" w:cs="Times New Roman"/>
          <w:bCs/>
          <w:i/>
          <w:sz w:val="24"/>
          <w:szCs w:val="24"/>
          <w:lang w:val="es-CO"/>
        </w:rPr>
        <w:t>”</w:t>
      </w:r>
    </w:p>
    <w:p w:rsidR="001B4B68" w:rsidRPr="00372E90" w:rsidRDefault="001B4B68" w:rsidP="009D6365">
      <w:pPr>
        <w:pStyle w:val="ListParagraph"/>
        <w:ind w:left="1440"/>
        <w:rPr>
          <w:rFonts w:ascii="Times New Roman" w:hAnsi="Times New Roman" w:cs="Times New Roman"/>
          <w:bCs/>
          <w:sz w:val="24"/>
          <w:szCs w:val="24"/>
          <w:lang w:val="es-CO"/>
        </w:rPr>
      </w:pPr>
    </w:p>
    <w:p w:rsidR="00892B0D" w:rsidRPr="00372E90" w:rsidRDefault="00892B0D" w:rsidP="009D6365">
      <w:pPr>
        <w:contextualSpacing/>
        <w:rPr>
          <w:rFonts w:ascii="Times New Roman" w:hAnsi="Times New Roman" w:cs="Times New Roman"/>
          <w:sz w:val="24"/>
          <w:szCs w:val="24"/>
          <w:lang w:val="es-ES_tradnl"/>
        </w:rPr>
      </w:pPr>
    </w:p>
    <w:p w:rsidR="00892B0D" w:rsidRPr="00372E90" w:rsidRDefault="00892B0D"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ES_tradnl"/>
        </w:rPr>
        <w:t>Esquema de aseguramiento mejorado</w:t>
      </w:r>
    </w:p>
    <w:p w:rsidR="00916538" w:rsidRPr="00372E90" w:rsidRDefault="00916538" w:rsidP="009D6365">
      <w:pPr>
        <w:ind w:left="720"/>
        <w:rPr>
          <w:rFonts w:ascii="Times New Roman" w:hAnsi="Times New Roman" w:cs="Times New Roman"/>
          <w:bCs/>
          <w:sz w:val="24"/>
          <w:szCs w:val="24"/>
          <w:lang w:val="es-ES_tradnl"/>
        </w:rPr>
      </w:pPr>
    </w:p>
    <w:p w:rsidR="004C2261" w:rsidRPr="00372E90" w:rsidRDefault="004C2261" w:rsidP="009D6365">
      <w:pPr>
        <w:spacing w:after="200"/>
        <w:ind w:left="708"/>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De acuerdo a lo estipulado en la Ley de SINAGERD, MEF debe diseñar la estrategia financiera de gestión del riesgo de desastres. Dentro de este contexto, MEF ha establecido como meta definir estándares que permitan mejorar los términos y condiciones del aseguramiento tanto de las edificaciones, como de las concesiones. </w:t>
      </w:r>
      <w:r w:rsidR="003157B8">
        <w:rPr>
          <w:rFonts w:ascii="Times New Roman" w:hAnsi="Times New Roman" w:cs="Times New Roman"/>
          <w:sz w:val="24"/>
          <w:szCs w:val="24"/>
          <w:lang w:val="es-ES_tradnl"/>
        </w:rPr>
        <w:t>Dentro de este contexto se tiene previsto mejorar la información respecto de los riesgos a ser cubiertos y obtener mejor cubrimiento a menor costo. Así mismo, se busca fortalecer la regulación del sector asegurador con el objetivo que provisione de manera adecuada las reservas que le permitan responder ante la ocurrencia de siniestros.</w:t>
      </w:r>
    </w:p>
    <w:p w:rsidR="00AB4BA3" w:rsidRPr="00372E90" w:rsidRDefault="00AB4BA3" w:rsidP="00CC5B5A">
      <w:pPr>
        <w:pStyle w:val="ListParagraph"/>
        <w:numPr>
          <w:ilvl w:val="0"/>
          <w:numId w:val="7"/>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Edificaciones públicas</w:t>
      </w:r>
    </w:p>
    <w:p w:rsidR="004C2261" w:rsidRPr="00372E90" w:rsidRDefault="004C2261" w:rsidP="009D6365">
      <w:pPr>
        <w:pStyle w:val="ListParagraph"/>
        <w:ind w:left="1440"/>
        <w:rPr>
          <w:rFonts w:ascii="Times New Roman" w:hAnsi="Times New Roman" w:cs="Times New Roman"/>
          <w:bCs/>
          <w:sz w:val="24"/>
          <w:szCs w:val="24"/>
          <w:lang w:val="es-CO"/>
        </w:rPr>
      </w:pPr>
    </w:p>
    <w:p w:rsidR="00A81C8C" w:rsidRPr="00372E90" w:rsidRDefault="004C2261" w:rsidP="009D6365">
      <w:pPr>
        <w:spacing w:after="200"/>
        <w:ind w:left="708"/>
        <w:contextualSpacing/>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MEF</w:t>
      </w:r>
      <w:r w:rsidR="00A50F5B" w:rsidRPr="00372E90">
        <w:rPr>
          <w:rFonts w:ascii="Times New Roman" w:hAnsi="Times New Roman" w:cs="Times New Roman"/>
          <w:sz w:val="24"/>
          <w:szCs w:val="24"/>
          <w:lang w:val="es-ES_tradnl"/>
        </w:rPr>
        <w:t xml:space="preserve"> ha recopilado información respecto de las características del aseguramiento actual de los activos públicos. </w:t>
      </w:r>
      <w:r w:rsidR="00694827" w:rsidRPr="00372E90">
        <w:rPr>
          <w:rFonts w:ascii="Times New Roman" w:hAnsi="Times New Roman" w:cs="Times New Roman"/>
          <w:sz w:val="24"/>
          <w:szCs w:val="24"/>
          <w:lang w:val="es-ES_tradnl"/>
        </w:rPr>
        <w:t>La suma asegurada como proporción de</w:t>
      </w:r>
      <w:r w:rsidR="00A81C8C" w:rsidRPr="00372E90">
        <w:rPr>
          <w:rFonts w:ascii="Times New Roman" w:hAnsi="Times New Roman" w:cs="Times New Roman"/>
          <w:sz w:val="24"/>
          <w:szCs w:val="24"/>
          <w:lang w:val="es-ES_tradnl"/>
        </w:rPr>
        <w:t xml:space="preserve"> la suma asegurable asciende a 44,5%. Lo anterior se estimó teniendo en cuenta el aseguramiento de</w:t>
      </w:r>
      <w:r w:rsidR="00694827" w:rsidRPr="00372E90">
        <w:rPr>
          <w:rFonts w:ascii="Times New Roman" w:hAnsi="Times New Roman" w:cs="Times New Roman"/>
          <w:sz w:val="24"/>
          <w:szCs w:val="24"/>
          <w:lang w:val="es-ES_tradnl"/>
        </w:rPr>
        <w:t>l</w:t>
      </w:r>
      <w:r w:rsidR="00A81C8C" w:rsidRPr="00372E90">
        <w:rPr>
          <w:rFonts w:ascii="Times New Roman" w:hAnsi="Times New Roman" w:cs="Times New Roman"/>
          <w:sz w:val="24"/>
          <w:szCs w:val="24"/>
          <w:lang w:val="es-ES_tradnl"/>
        </w:rPr>
        <w:t xml:space="preserve"> Gobierno Nacional (Gobierno Central y Organizaciones Públicas Descentralizadas) y el aseguramiento de</w:t>
      </w:r>
      <w:r w:rsidR="00694827" w:rsidRPr="00372E90">
        <w:rPr>
          <w:rFonts w:ascii="Times New Roman" w:hAnsi="Times New Roman" w:cs="Times New Roman"/>
          <w:sz w:val="24"/>
          <w:szCs w:val="24"/>
          <w:lang w:val="es-ES_tradnl"/>
        </w:rPr>
        <w:t>l</w:t>
      </w:r>
      <w:r w:rsidR="00A81C8C" w:rsidRPr="00372E90">
        <w:rPr>
          <w:rFonts w:ascii="Times New Roman" w:hAnsi="Times New Roman" w:cs="Times New Roman"/>
          <w:sz w:val="24"/>
          <w:szCs w:val="24"/>
          <w:lang w:val="es-ES_tradnl"/>
        </w:rPr>
        <w:t xml:space="preserve"> Gobierno Regional y Local para la siguiente exposición: edificaciones, estructuras, instalaciones de salud e instalaciones de educación</w:t>
      </w:r>
      <w:r w:rsidR="00694827" w:rsidRPr="00372E90">
        <w:rPr>
          <w:rFonts w:ascii="Times New Roman" w:hAnsi="Times New Roman" w:cs="Times New Roman"/>
          <w:sz w:val="24"/>
          <w:szCs w:val="24"/>
          <w:lang w:val="es-ES_tradnl"/>
        </w:rPr>
        <w:t xml:space="preserve">. </w:t>
      </w:r>
      <w:r w:rsidR="00A81C8C" w:rsidRPr="00372E90">
        <w:rPr>
          <w:rFonts w:ascii="Times New Roman" w:hAnsi="Times New Roman" w:cs="Times New Roman"/>
          <w:sz w:val="24"/>
          <w:szCs w:val="24"/>
          <w:lang w:val="es-ES_tradnl"/>
        </w:rPr>
        <w:t>Cabe mencionar</w:t>
      </w:r>
      <w:r w:rsidR="00930B6A" w:rsidRPr="00372E90">
        <w:rPr>
          <w:rFonts w:ascii="Times New Roman" w:hAnsi="Times New Roman" w:cs="Times New Roman"/>
          <w:sz w:val="24"/>
          <w:szCs w:val="24"/>
          <w:lang w:val="es-ES_tradnl"/>
        </w:rPr>
        <w:t>,</w:t>
      </w:r>
      <w:r w:rsidR="00A81C8C" w:rsidRPr="00372E90">
        <w:rPr>
          <w:rFonts w:ascii="Times New Roman" w:hAnsi="Times New Roman" w:cs="Times New Roman"/>
          <w:sz w:val="24"/>
          <w:szCs w:val="24"/>
          <w:lang w:val="es-ES_tradnl"/>
        </w:rPr>
        <w:t xml:space="preserve"> que el  24.7% de las instituciones públicas (Gobierno Nacional y Gobiernos Regionales) no contratan seguros para los bienes inmuebles a su cargo. </w:t>
      </w:r>
    </w:p>
    <w:p w:rsidR="00A81C8C" w:rsidRPr="00372E90" w:rsidRDefault="00A81C8C" w:rsidP="009D6365">
      <w:pPr>
        <w:spacing w:after="200"/>
        <w:ind w:left="708"/>
        <w:contextualSpacing/>
        <w:rPr>
          <w:rFonts w:ascii="Times New Roman" w:hAnsi="Times New Roman" w:cs="Times New Roman"/>
          <w:sz w:val="24"/>
          <w:szCs w:val="24"/>
          <w:lang w:val="es-ES_tradnl"/>
        </w:rPr>
      </w:pPr>
    </w:p>
    <w:p w:rsidR="00A81C8C" w:rsidRPr="00372E90" w:rsidRDefault="00A81C8C" w:rsidP="009D6365">
      <w:pPr>
        <w:spacing w:after="200"/>
        <w:ind w:left="708"/>
        <w:contextualSpacing/>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Una de las limitaciones de la información mencionada es que el valor histórico es inferior a valor reposición</w:t>
      </w:r>
      <w:r w:rsidR="00694827" w:rsidRPr="00372E90">
        <w:rPr>
          <w:rFonts w:ascii="Times New Roman" w:hAnsi="Times New Roman" w:cs="Times New Roman"/>
          <w:sz w:val="24"/>
          <w:szCs w:val="24"/>
          <w:lang w:val="es-ES_tradnl"/>
        </w:rPr>
        <w:t>.</w:t>
      </w:r>
    </w:p>
    <w:p w:rsidR="00694827" w:rsidRPr="00372E90" w:rsidRDefault="00694827" w:rsidP="009D6365">
      <w:pPr>
        <w:spacing w:after="200"/>
        <w:ind w:left="708"/>
        <w:contextualSpacing/>
        <w:rPr>
          <w:rFonts w:ascii="Times New Roman" w:hAnsi="Times New Roman" w:cs="Times New Roman"/>
          <w:sz w:val="24"/>
          <w:szCs w:val="24"/>
          <w:lang w:val="es-ES_tradnl"/>
        </w:rPr>
      </w:pPr>
    </w:p>
    <w:p w:rsidR="001C08CC" w:rsidRPr="00372E90" w:rsidRDefault="00694827" w:rsidP="009D6365">
      <w:pPr>
        <w:spacing w:after="200"/>
        <w:ind w:left="720"/>
        <w:contextualSpacing/>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Actualmente </w:t>
      </w:r>
      <w:r w:rsidR="001C08CC" w:rsidRPr="00372E90">
        <w:rPr>
          <w:rFonts w:ascii="Times New Roman" w:hAnsi="Times New Roman" w:cs="Times New Roman"/>
          <w:sz w:val="24"/>
          <w:szCs w:val="24"/>
          <w:lang w:val="es-ES_tradnl"/>
        </w:rPr>
        <w:t xml:space="preserve">el MEF está trabajando en la elaboración de estándares, que permitan mejorar en el corto plazo la calidad del aseguramiento </w:t>
      </w:r>
      <w:r w:rsidR="00AB4BA3" w:rsidRPr="00372E90">
        <w:rPr>
          <w:rFonts w:ascii="Times New Roman" w:hAnsi="Times New Roman" w:cs="Times New Roman"/>
          <w:sz w:val="24"/>
          <w:szCs w:val="24"/>
          <w:lang w:val="es-ES_tradnl"/>
        </w:rPr>
        <w:t xml:space="preserve">para edificaciones </w:t>
      </w:r>
      <w:r w:rsidR="001C08CC" w:rsidRPr="00372E90">
        <w:rPr>
          <w:rFonts w:ascii="Times New Roman" w:hAnsi="Times New Roman" w:cs="Times New Roman"/>
          <w:sz w:val="24"/>
          <w:szCs w:val="24"/>
          <w:lang w:val="es-ES_tradnl"/>
        </w:rPr>
        <w:t>que están contratando las</w:t>
      </w:r>
      <w:r w:rsidR="00AB4BA3" w:rsidRPr="00372E90">
        <w:rPr>
          <w:rFonts w:ascii="Times New Roman" w:hAnsi="Times New Roman" w:cs="Times New Roman"/>
          <w:sz w:val="24"/>
          <w:szCs w:val="24"/>
          <w:lang w:val="es-ES_tradnl"/>
        </w:rPr>
        <w:t xml:space="preserve"> diferentes entidades públicas.</w:t>
      </w:r>
    </w:p>
    <w:p w:rsidR="00AB4BA3" w:rsidRPr="00372E90" w:rsidRDefault="00AB4BA3" w:rsidP="00CC5B5A">
      <w:pPr>
        <w:pStyle w:val="ListParagraph"/>
        <w:numPr>
          <w:ilvl w:val="0"/>
          <w:numId w:val="7"/>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Concesiones</w:t>
      </w:r>
    </w:p>
    <w:p w:rsidR="00AB4BA3" w:rsidRPr="00372E90" w:rsidRDefault="00AB4BA3" w:rsidP="009D6365">
      <w:pPr>
        <w:spacing w:after="200"/>
        <w:ind w:left="720"/>
        <w:contextualSpacing/>
        <w:rPr>
          <w:rFonts w:ascii="Times New Roman" w:hAnsi="Times New Roman" w:cs="Times New Roman"/>
          <w:sz w:val="24"/>
          <w:szCs w:val="24"/>
          <w:lang w:val="es-ES_tradnl"/>
        </w:rPr>
      </w:pPr>
    </w:p>
    <w:p w:rsidR="00AB4BA3" w:rsidRPr="00372E90" w:rsidRDefault="00AB4BA3" w:rsidP="009D6365">
      <w:pPr>
        <w:spacing w:after="200"/>
        <w:ind w:left="720"/>
        <w:contextualSpacing/>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De acuerdo al MMMR (2013), P</w:t>
      </w:r>
      <w:r w:rsidR="00FB5E53" w:rsidRPr="00372E90">
        <w:rPr>
          <w:rFonts w:ascii="Times New Roman" w:hAnsi="Times New Roman" w:cs="Times New Roman"/>
          <w:sz w:val="24"/>
          <w:szCs w:val="24"/>
          <w:lang w:val="es-ES_tradnl"/>
        </w:rPr>
        <w:t>ROINVERSION</w:t>
      </w:r>
      <w:r w:rsidRPr="00372E90">
        <w:rPr>
          <w:rFonts w:ascii="Times New Roman" w:hAnsi="Times New Roman" w:cs="Times New Roman"/>
          <w:sz w:val="24"/>
          <w:szCs w:val="24"/>
          <w:lang w:val="es-ES_tradnl"/>
        </w:rPr>
        <w:t xml:space="preserve"> tiene identificado</w:t>
      </w:r>
      <w:r w:rsidR="00930B6A" w:rsidRPr="00372E90">
        <w:rPr>
          <w:rFonts w:ascii="Times New Roman" w:hAnsi="Times New Roman" w:cs="Times New Roman"/>
          <w:sz w:val="24"/>
          <w:szCs w:val="24"/>
          <w:lang w:val="es-ES_tradnl"/>
        </w:rPr>
        <w:t>s</w:t>
      </w:r>
      <w:r w:rsidRPr="00372E90">
        <w:rPr>
          <w:rFonts w:ascii="Times New Roman" w:hAnsi="Times New Roman" w:cs="Times New Roman"/>
          <w:sz w:val="24"/>
          <w:szCs w:val="24"/>
          <w:lang w:val="es-ES_tradnl"/>
        </w:rPr>
        <w:t xml:space="preserve"> 32 proyectos por un valor de US$ 15,8 mil millones, de los cuales 12 proyectos fuer</w:t>
      </w:r>
      <w:r w:rsidR="00930B6A" w:rsidRPr="00372E90">
        <w:rPr>
          <w:rFonts w:ascii="Times New Roman" w:hAnsi="Times New Roman" w:cs="Times New Roman"/>
          <w:sz w:val="24"/>
          <w:szCs w:val="24"/>
          <w:lang w:val="es-ES_tradnl"/>
        </w:rPr>
        <w:t>on adjudicados entre julio 2011 y</w:t>
      </w:r>
      <w:r w:rsidRPr="00372E90">
        <w:rPr>
          <w:rFonts w:ascii="Times New Roman" w:hAnsi="Times New Roman" w:cs="Times New Roman"/>
          <w:sz w:val="24"/>
          <w:szCs w:val="24"/>
          <w:lang w:val="es-ES_tradnl"/>
        </w:rPr>
        <w:t xml:space="preserve"> julio 2013 y 20 proyectos serán adjudicados entre </w:t>
      </w:r>
      <w:r w:rsidRPr="00372E90">
        <w:rPr>
          <w:rFonts w:ascii="Times New Roman" w:hAnsi="Times New Roman" w:cs="Times New Roman"/>
          <w:sz w:val="24"/>
          <w:szCs w:val="24"/>
          <w:lang w:val="es-ES_tradnl"/>
        </w:rPr>
        <w:lastRenderedPageBreak/>
        <w:t xml:space="preserve">agosto  de 2013  y  diciembre </w:t>
      </w:r>
      <w:r w:rsidR="004C2261" w:rsidRPr="00372E90">
        <w:rPr>
          <w:rFonts w:ascii="Times New Roman" w:hAnsi="Times New Roman" w:cs="Times New Roman"/>
          <w:sz w:val="24"/>
          <w:szCs w:val="24"/>
          <w:lang w:val="es-ES_tradnl"/>
        </w:rPr>
        <w:t xml:space="preserve">de </w:t>
      </w:r>
      <w:r w:rsidRPr="00372E90">
        <w:rPr>
          <w:rFonts w:ascii="Times New Roman" w:hAnsi="Times New Roman" w:cs="Times New Roman"/>
          <w:sz w:val="24"/>
          <w:szCs w:val="24"/>
          <w:lang w:val="es-ES_tradnl"/>
        </w:rPr>
        <w:t>2014 (US$ 12,8 mil millones)</w:t>
      </w:r>
      <w:r w:rsidR="004C2261" w:rsidRPr="00372E90">
        <w:rPr>
          <w:rFonts w:ascii="Times New Roman" w:hAnsi="Times New Roman" w:cs="Times New Roman"/>
          <w:sz w:val="24"/>
          <w:szCs w:val="24"/>
          <w:lang w:val="es-ES_tradnl"/>
        </w:rPr>
        <w:t xml:space="preserve">, tal como se observa en </w:t>
      </w:r>
      <w:r w:rsidR="00930B6A" w:rsidRPr="00372E90">
        <w:rPr>
          <w:rFonts w:ascii="Times New Roman" w:hAnsi="Times New Roman" w:cs="Times New Roman"/>
          <w:sz w:val="24"/>
          <w:szCs w:val="24"/>
          <w:lang w:val="es-ES_tradnl"/>
        </w:rPr>
        <w:t>la tabla 5</w:t>
      </w:r>
      <w:r w:rsidRPr="00372E90">
        <w:rPr>
          <w:rFonts w:ascii="Times New Roman" w:hAnsi="Times New Roman" w:cs="Times New Roman"/>
          <w:sz w:val="24"/>
          <w:szCs w:val="24"/>
          <w:lang w:val="es-ES_tradnl"/>
        </w:rPr>
        <w:t>.</w:t>
      </w:r>
    </w:p>
    <w:p w:rsidR="00BC1A9C" w:rsidRDefault="00BC1A9C" w:rsidP="00D14F4E">
      <w:pPr>
        <w:spacing w:after="200"/>
        <w:rPr>
          <w:rFonts w:ascii="Times New Roman" w:hAnsi="Times New Roman" w:cs="Times New Roman"/>
          <w:b/>
          <w:sz w:val="24"/>
          <w:szCs w:val="24"/>
          <w:lang w:val="es-CO"/>
        </w:rPr>
      </w:pPr>
    </w:p>
    <w:p w:rsidR="00930B6A" w:rsidRPr="00372E90" w:rsidRDefault="00930B6A" w:rsidP="009D6365">
      <w:pPr>
        <w:spacing w:after="200"/>
        <w:ind w:left="708"/>
        <w:rPr>
          <w:rFonts w:ascii="Times New Roman" w:hAnsi="Times New Roman" w:cs="Times New Roman"/>
          <w:b/>
          <w:sz w:val="24"/>
          <w:szCs w:val="24"/>
          <w:lang w:val="es-CO"/>
        </w:rPr>
      </w:pPr>
      <w:r w:rsidRPr="00372E90">
        <w:rPr>
          <w:rFonts w:ascii="Times New Roman" w:hAnsi="Times New Roman" w:cs="Times New Roman"/>
          <w:b/>
          <w:sz w:val="24"/>
          <w:szCs w:val="24"/>
          <w:lang w:val="es-CO"/>
        </w:rPr>
        <w:t>Tabla 5. Cartera de Proyectos de PROINVERSION</w:t>
      </w:r>
    </w:p>
    <w:p w:rsidR="004C2261" w:rsidRPr="00372E90" w:rsidRDefault="004C2261" w:rsidP="009D6365">
      <w:pPr>
        <w:spacing w:after="200"/>
        <w:ind w:left="708"/>
        <w:rPr>
          <w:rFonts w:ascii="Times New Roman" w:hAnsi="Times New Roman" w:cs="Times New Roman"/>
          <w:sz w:val="24"/>
          <w:szCs w:val="24"/>
          <w:lang w:val="es-CO"/>
        </w:rPr>
      </w:pPr>
      <w:r w:rsidRPr="00372E90">
        <w:rPr>
          <w:noProof/>
          <w:lang w:val="en-US" w:eastAsia="zh-CN"/>
        </w:rPr>
        <w:drawing>
          <wp:inline distT="0" distB="0" distL="0" distR="0">
            <wp:extent cx="5612130" cy="2922893"/>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612130" cy="2922893"/>
                    </a:xfrm>
                    <a:prstGeom prst="rect">
                      <a:avLst/>
                    </a:prstGeom>
                    <a:noFill/>
                    <a:ln>
                      <a:noFill/>
                    </a:ln>
                  </pic:spPr>
                </pic:pic>
              </a:graphicData>
            </a:graphic>
          </wp:inline>
        </w:drawing>
      </w:r>
    </w:p>
    <w:p w:rsidR="00FB5E53" w:rsidRPr="00372E90" w:rsidRDefault="00FB5E53" w:rsidP="009D6365">
      <w:pPr>
        <w:spacing w:after="200"/>
        <w:ind w:left="708"/>
        <w:rPr>
          <w:rFonts w:ascii="Times New Roman" w:hAnsi="Times New Roman" w:cs="Times New Roman"/>
          <w:sz w:val="20"/>
          <w:szCs w:val="20"/>
          <w:lang w:val="es-CO"/>
        </w:rPr>
      </w:pPr>
      <w:r w:rsidRPr="00372E90">
        <w:rPr>
          <w:rFonts w:ascii="Times New Roman" w:hAnsi="Times New Roman" w:cs="Times New Roman"/>
          <w:sz w:val="20"/>
          <w:szCs w:val="20"/>
          <w:lang w:val="es-CO"/>
        </w:rPr>
        <w:t>Fuente: MMMR (2013)</w:t>
      </w:r>
    </w:p>
    <w:p w:rsidR="001C08CC" w:rsidRPr="00372E90" w:rsidRDefault="004C2261" w:rsidP="009D6365">
      <w:pPr>
        <w:spacing w:after="200"/>
        <w:ind w:left="708"/>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En razón a que</w:t>
      </w:r>
      <w:r w:rsidR="00AB4BA3" w:rsidRPr="00372E90">
        <w:rPr>
          <w:rFonts w:ascii="Times New Roman" w:hAnsi="Times New Roman" w:cs="Times New Roman"/>
          <w:sz w:val="24"/>
          <w:szCs w:val="24"/>
          <w:lang w:val="es-ES_tradnl"/>
        </w:rPr>
        <w:t xml:space="preserve"> e</w:t>
      </w:r>
      <w:r w:rsidR="001C08CC" w:rsidRPr="00372E90">
        <w:rPr>
          <w:rFonts w:ascii="Times New Roman" w:hAnsi="Times New Roman" w:cs="Times New Roman"/>
          <w:sz w:val="24"/>
          <w:szCs w:val="24"/>
          <w:lang w:val="es-ES_tradnl"/>
        </w:rPr>
        <w:t>l marco legal peruano exige que las concesiones estén aseguradas</w:t>
      </w:r>
      <w:r w:rsidRPr="00372E90">
        <w:rPr>
          <w:rFonts w:ascii="Times New Roman" w:hAnsi="Times New Roman" w:cs="Times New Roman"/>
          <w:sz w:val="24"/>
          <w:szCs w:val="24"/>
          <w:lang w:val="es-ES_tradnl"/>
        </w:rPr>
        <w:t>, es muy importante propender p</w:t>
      </w:r>
      <w:r w:rsidR="00340FE7">
        <w:rPr>
          <w:rFonts w:ascii="Times New Roman" w:hAnsi="Times New Roman" w:cs="Times New Roman"/>
          <w:sz w:val="24"/>
          <w:szCs w:val="24"/>
          <w:lang w:val="es-ES_tradnl"/>
        </w:rPr>
        <w:t xml:space="preserve">ara </w:t>
      </w:r>
      <w:r w:rsidRPr="00372E90">
        <w:rPr>
          <w:rFonts w:ascii="Times New Roman" w:hAnsi="Times New Roman" w:cs="Times New Roman"/>
          <w:sz w:val="24"/>
          <w:szCs w:val="24"/>
          <w:lang w:val="es-ES_tradnl"/>
        </w:rPr>
        <w:t xml:space="preserve">que estén adecuadamente aseguradas. Dentro de este contexto, el MEF </w:t>
      </w:r>
      <w:r w:rsidR="001C08CC" w:rsidRPr="00372E90">
        <w:rPr>
          <w:rFonts w:ascii="Times New Roman" w:hAnsi="Times New Roman" w:cs="Times New Roman"/>
          <w:sz w:val="24"/>
          <w:szCs w:val="24"/>
          <w:lang w:val="es-ES_tradnl"/>
        </w:rPr>
        <w:t xml:space="preserve">está trabajando en la elaboración de estándares, que permitan mejorar en el corto plazo la calidad del aseguramiento a exigir a los concesionarios. </w:t>
      </w:r>
    </w:p>
    <w:p w:rsidR="001C08CC" w:rsidRPr="00372E90" w:rsidRDefault="00A66C55" w:rsidP="009D6365">
      <w:pPr>
        <w:spacing w:after="200"/>
        <w:ind w:left="708"/>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Cabe mencionar que dentro del </w:t>
      </w:r>
      <w:r w:rsidR="001C08CC" w:rsidRPr="00372E90">
        <w:rPr>
          <w:rFonts w:ascii="Times New Roman" w:hAnsi="Times New Roman" w:cs="Times New Roman"/>
          <w:sz w:val="24"/>
          <w:szCs w:val="24"/>
          <w:lang w:val="es-ES_tradnl"/>
        </w:rPr>
        <w:t>Sistema Nacional de Carreteras</w:t>
      </w:r>
      <w:r w:rsidRPr="00372E90">
        <w:rPr>
          <w:rFonts w:ascii="Times New Roman" w:hAnsi="Times New Roman" w:cs="Times New Roman"/>
          <w:sz w:val="24"/>
          <w:szCs w:val="24"/>
          <w:lang w:val="es-ES_tradnl"/>
        </w:rPr>
        <w:t xml:space="preserve">, </w:t>
      </w:r>
      <w:r w:rsidR="001C08CC" w:rsidRPr="00372E90">
        <w:rPr>
          <w:rFonts w:ascii="Times New Roman" w:hAnsi="Times New Roman" w:cs="Times New Roman"/>
          <w:sz w:val="24"/>
          <w:szCs w:val="24"/>
          <w:lang w:val="es-ES_tradnl"/>
        </w:rPr>
        <w:t xml:space="preserve"> conformado por la red vial nacional, red vial departamental y la red vial vecinal con </w:t>
      </w:r>
      <w:r w:rsidRPr="00372E90">
        <w:rPr>
          <w:rFonts w:ascii="Times New Roman" w:hAnsi="Times New Roman" w:cs="Times New Roman"/>
          <w:sz w:val="24"/>
          <w:szCs w:val="24"/>
          <w:lang w:val="es-ES_tradnl"/>
        </w:rPr>
        <w:t>una longitud de 149,659.97 Km., l</w:t>
      </w:r>
      <w:r w:rsidR="001C08CC" w:rsidRPr="00372E90">
        <w:rPr>
          <w:rFonts w:ascii="Times New Roman" w:hAnsi="Times New Roman" w:cs="Times New Roman"/>
          <w:sz w:val="24"/>
          <w:szCs w:val="24"/>
          <w:lang w:val="es-ES_tradnl"/>
        </w:rPr>
        <w:t>as carreteras con contrato de concesión suman un total de 5,400 Km.</w:t>
      </w:r>
      <w:r w:rsidR="001C08CC" w:rsidRPr="00372E90">
        <w:rPr>
          <w:vertAlign w:val="superscript"/>
          <w:lang w:val="es-ES_tradnl"/>
        </w:rPr>
        <w:footnoteReference w:id="8"/>
      </w:r>
      <w:r w:rsidR="001C08CC" w:rsidRPr="00372E90">
        <w:rPr>
          <w:rFonts w:ascii="Times New Roman" w:hAnsi="Times New Roman" w:cs="Times New Roman"/>
          <w:sz w:val="24"/>
          <w:szCs w:val="24"/>
          <w:lang w:val="es-ES_tradnl"/>
        </w:rPr>
        <w:t>.</w:t>
      </w:r>
    </w:p>
    <w:p w:rsidR="0076042B" w:rsidRPr="00372E90" w:rsidRDefault="0076042B" w:rsidP="00CC5B5A">
      <w:pPr>
        <w:pStyle w:val="ListParagraph"/>
        <w:numPr>
          <w:ilvl w:val="0"/>
          <w:numId w:val="7"/>
        </w:numPr>
        <w:rPr>
          <w:rFonts w:ascii="Times New Roman" w:hAnsi="Times New Roman" w:cs="Times New Roman"/>
          <w:bCs/>
          <w:sz w:val="24"/>
          <w:szCs w:val="24"/>
          <w:lang w:val="es-CO"/>
        </w:rPr>
      </w:pPr>
      <w:r w:rsidRPr="00372E90">
        <w:rPr>
          <w:rFonts w:ascii="Times New Roman" w:hAnsi="Times New Roman" w:cs="Times New Roman"/>
          <w:bCs/>
          <w:sz w:val="24"/>
          <w:szCs w:val="24"/>
          <w:lang w:val="es-CO"/>
        </w:rPr>
        <w:t>Infraestructura de carreteras no concesionada</w:t>
      </w:r>
    </w:p>
    <w:p w:rsidR="0076042B" w:rsidRPr="00372E90" w:rsidRDefault="0076042B" w:rsidP="009D6365">
      <w:pPr>
        <w:pStyle w:val="ListParagraph"/>
        <w:ind w:left="1440"/>
        <w:rPr>
          <w:rFonts w:ascii="Times New Roman" w:hAnsi="Times New Roman" w:cs="Times New Roman"/>
          <w:bCs/>
          <w:sz w:val="24"/>
          <w:szCs w:val="24"/>
          <w:lang w:val="es-CO"/>
        </w:rPr>
      </w:pPr>
    </w:p>
    <w:p w:rsidR="001C08CC" w:rsidRPr="00372E90" w:rsidRDefault="001C08CC" w:rsidP="009D6365">
      <w:pPr>
        <w:spacing w:after="200"/>
        <w:ind w:left="708"/>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Respecto de la infraestructura de carreteras no concesionada, el Ministerio de Tran</w:t>
      </w:r>
      <w:r w:rsidR="00A66C55" w:rsidRPr="00372E90">
        <w:rPr>
          <w:rFonts w:ascii="Times New Roman" w:hAnsi="Times New Roman" w:cs="Times New Roman"/>
          <w:sz w:val="24"/>
          <w:szCs w:val="24"/>
          <w:lang w:val="es-ES_tradnl"/>
        </w:rPr>
        <w:t>sporte y Comunicaciones tiene</w:t>
      </w:r>
      <w:r w:rsidRPr="00372E90">
        <w:rPr>
          <w:rFonts w:ascii="Times New Roman" w:hAnsi="Times New Roman" w:cs="Times New Roman"/>
          <w:sz w:val="24"/>
          <w:szCs w:val="24"/>
          <w:lang w:val="es-ES_tradnl"/>
        </w:rPr>
        <w:t xml:space="preserve"> una póliza </w:t>
      </w:r>
      <w:proofErr w:type="spellStart"/>
      <w:r w:rsidRPr="00372E90">
        <w:rPr>
          <w:rFonts w:ascii="Times New Roman" w:hAnsi="Times New Roman" w:cs="Times New Roman"/>
          <w:sz w:val="24"/>
          <w:szCs w:val="24"/>
          <w:lang w:val="es-ES_tradnl"/>
        </w:rPr>
        <w:t>Multiriesgo</w:t>
      </w:r>
      <w:proofErr w:type="spellEnd"/>
      <w:r w:rsidRPr="00372E90">
        <w:rPr>
          <w:rFonts w:ascii="Times New Roman" w:hAnsi="Times New Roman" w:cs="Times New Roman"/>
          <w:sz w:val="24"/>
          <w:szCs w:val="24"/>
          <w:lang w:val="es-ES_tradnl"/>
        </w:rPr>
        <w:t>, cuya cobertura incluye: daño físico, terrorismo, responsabilidad civil, rotura de maquinaria, e</w:t>
      </w:r>
      <w:r w:rsidR="00A66C55" w:rsidRPr="00372E90">
        <w:rPr>
          <w:rFonts w:ascii="Times New Roman" w:hAnsi="Times New Roman" w:cs="Times New Roman"/>
          <w:sz w:val="24"/>
          <w:szCs w:val="24"/>
          <w:lang w:val="es-ES_tradnl"/>
        </w:rPr>
        <w:t>quipo electrónico, transporte y</w:t>
      </w:r>
      <w:r w:rsidRPr="00372E90">
        <w:rPr>
          <w:rFonts w:ascii="Times New Roman" w:hAnsi="Times New Roman" w:cs="Times New Roman"/>
          <w:sz w:val="24"/>
          <w:szCs w:val="24"/>
          <w:lang w:val="es-ES_tradnl"/>
        </w:rPr>
        <w:t xml:space="preserve"> todo riesgo equipo contratista.</w:t>
      </w:r>
    </w:p>
    <w:p w:rsidR="0009248E" w:rsidRPr="00372E90" w:rsidRDefault="0076042B" w:rsidP="009D6365">
      <w:pPr>
        <w:ind w:left="705"/>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Respecto del aseguramiento de las concesiones, expertos del sector reasegurador </w:t>
      </w:r>
      <w:r w:rsidRPr="00372E90">
        <w:rPr>
          <w:rFonts w:ascii="Times New Roman" w:hAnsi="Times New Roman" w:cs="Times New Roman"/>
          <w:sz w:val="24"/>
          <w:szCs w:val="24"/>
          <w:lang w:val="es-ES_tradnl"/>
        </w:rPr>
        <w:tab/>
        <w:t xml:space="preserve">consultados, manifestaron que a </w:t>
      </w:r>
      <w:r w:rsidR="00A472FA" w:rsidRPr="00372E90">
        <w:rPr>
          <w:rFonts w:ascii="Times New Roman" w:hAnsi="Times New Roman" w:cs="Times New Roman"/>
          <w:sz w:val="24"/>
          <w:szCs w:val="24"/>
          <w:lang w:val="es-ES_tradnl"/>
        </w:rPr>
        <w:t xml:space="preserve">su juicio es muy probable que a </w:t>
      </w:r>
      <w:r w:rsidRPr="00372E90">
        <w:rPr>
          <w:rFonts w:ascii="Times New Roman" w:hAnsi="Times New Roman" w:cs="Times New Roman"/>
          <w:sz w:val="24"/>
          <w:szCs w:val="24"/>
          <w:lang w:val="es-ES_tradnl"/>
        </w:rPr>
        <w:t>la fecha solo entre el 25</w:t>
      </w:r>
      <w:r w:rsidR="00A472FA" w:rsidRPr="00372E90">
        <w:rPr>
          <w:rFonts w:ascii="Times New Roman" w:hAnsi="Times New Roman" w:cs="Times New Roman"/>
          <w:sz w:val="24"/>
          <w:szCs w:val="24"/>
          <w:lang w:val="es-ES_tradnl"/>
        </w:rPr>
        <w:t>% o</w:t>
      </w:r>
      <w:r w:rsidR="00A66C55" w:rsidRPr="00372E90">
        <w:rPr>
          <w:rFonts w:ascii="Times New Roman" w:hAnsi="Times New Roman" w:cs="Times New Roman"/>
          <w:sz w:val="24"/>
          <w:szCs w:val="24"/>
          <w:lang w:val="es-ES_tradnl"/>
        </w:rPr>
        <w:t xml:space="preserve"> el</w:t>
      </w:r>
      <w:r w:rsidRPr="00372E90">
        <w:rPr>
          <w:rFonts w:ascii="Times New Roman" w:hAnsi="Times New Roman" w:cs="Times New Roman"/>
          <w:sz w:val="24"/>
          <w:szCs w:val="24"/>
          <w:lang w:val="es-ES_tradnl"/>
        </w:rPr>
        <w:t xml:space="preserve"> 30</w:t>
      </w:r>
      <w:r w:rsidR="00A472FA" w:rsidRPr="00372E90">
        <w:rPr>
          <w:rFonts w:ascii="Times New Roman" w:hAnsi="Times New Roman" w:cs="Times New Roman"/>
          <w:sz w:val="24"/>
          <w:szCs w:val="24"/>
          <w:lang w:val="es-ES_tradnl"/>
        </w:rPr>
        <w:t>%</w:t>
      </w:r>
      <w:r w:rsidRPr="00372E90">
        <w:rPr>
          <w:rFonts w:ascii="Times New Roman" w:hAnsi="Times New Roman" w:cs="Times New Roman"/>
          <w:sz w:val="24"/>
          <w:szCs w:val="24"/>
          <w:lang w:val="es-ES_tradnl"/>
        </w:rPr>
        <w:t xml:space="preserve"> de </w:t>
      </w:r>
      <w:r w:rsidR="00A472FA" w:rsidRPr="00372E90">
        <w:rPr>
          <w:rFonts w:ascii="Times New Roman" w:hAnsi="Times New Roman" w:cs="Times New Roman"/>
          <w:sz w:val="24"/>
          <w:szCs w:val="24"/>
          <w:lang w:val="es-ES_tradnl"/>
        </w:rPr>
        <w:t xml:space="preserve">la suma asegurable de </w:t>
      </w:r>
      <w:r w:rsidRPr="00372E90">
        <w:rPr>
          <w:rFonts w:ascii="Times New Roman" w:hAnsi="Times New Roman" w:cs="Times New Roman"/>
          <w:sz w:val="24"/>
          <w:szCs w:val="24"/>
          <w:lang w:val="es-ES_tradnl"/>
        </w:rPr>
        <w:t xml:space="preserve">las concesiones </w:t>
      </w:r>
      <w:r w:rsidR="00A472FA" w:rsidRPr="00372E90">
        <w:rPr>
          <w:rFonts w:ascii="Times New Roman" w:hAnsi="Times New Roman" w:cs="Times New Roman"/>
          <w:sz w:val="24"/>
          <w:szCs w:val="24"/>
          <w:lang w:val="es-ES_tradnl"/>
        </w:rPr>
        <w:t>esté</w:t>
      </w:r>
      <w:r w:rsidRPr="00372E90">
        <w:rPr>
          <w:rFonts w:ascii="Times New Roman" w:hAnsi="Times New Roman" w:cs="Times New Roman"/>
          <w:sz w:val="24"/>
          <w:szCs w:val="24"/>
          <w:lang w:val="es-ES_tradnl"/>
        </w:rPr>
        <w:t xml:space="preserve"> </w:t>
      </w:r>
      <w:r w:rsidR="00A472FA" w:rsidRPr="00372E90">
        <w:rPr>
          <w:rFonts w:ascii="Times New Roman" w:hAnsi="Times New Roman" w:cs="Times New Roman"/>
          <w:sz w:val="24"/>
          <w:szCs w:val="24"/>
          <w:lang w:val="es-ES_tradnl"/>
        </w:rPr>
        <w:t>asegurada</w:t>
      </w:r>
      <w:r w:rsidRPr="00372E90">
        <w:rPr>
          <w:rFonts w:ascii="Times New Roman" w:hAnsi="Times New Roman" w:cs="Times New Roman"/>
          <w:sz w:val="24"/>
          <w:szCs w:val="24"/>
          <w:lang w:val="es-ES_tradnl"/>
        </w:rPr>
        <w:t xml:space="preserve">. </w:t>
      </w:r>
      <w:r w:rsidR="00A472FA" w:rsidRPr="00372E90">
        <w:rPr>
          <w:rFonts w:ascii="Times New Roman" w:hAnsi="Times New Roman" w:cs="Times New Roman"/>
          <w:sz w:val="24"/>
          <w:szCs w:val="24"/>
          <w:lang w:val="es-ES_tradnl"/>
        </w:rPr>
        <w:t xml:space="preserve">A su </w:t>
      </w:r>
      <w:r w:rsidR="00A472FA" w:rsidRPr="00372E90">
        <w:rPr>
          <w:rFonts w:ascii="Times New Roman" w:hAnsi="Times New Roman" w:cs="Times New Roman"/>
          <w:sz w:val="24"/>
          <w:szCs w:val="24"/>
          <w:lang w:val="es-ES_tradnl"/>
        </w:rPr>
        <w:lastRenderedPageBreak/>
        <w:t>juicio, si se mejorasen los términos y</w:t>
      </w:r>
      <w:r w:rsidRPr="00372E90">
        <w:rPr>
          <w:rFonts w:ascii="Times New Roman" w:hAnsi="Times New Roman" w:cs="Times New Roman"/>
          <w:sz w:val="24"/>
          <w:szCs w:val="24"/>
          <w:lang w:val="es-ES_tradnl"/>
        </w:rPr>
        <w:t xml:space="preserve"> condiciones, dicho porcentaje podr</w:t>
      </w:r>
      <w:r w:rsidR="00A472FA" w:rsidRPr="00372E90">
        <w:rPr>
          <w:rFonts w:ascii="Times New Roman" w:hAnsi="Times New Roman" w:cs="Times New Roman"/>
          <w:sz w:val="24"/>
          <w:szCs w:val="24"/>
          <w:lang w:val="es-ES_tradnl"/>
        </w:rPr>
        <w:t xml:space="preserve">ía </w:t>
      </w:r>
      <w:r w:rsidR="00B7264C">
        <w:rPr>
          <w:rFonts w:ascii="Times New Roman" w:hAnsi="Times New Roman" w:cs="Times New Roman"/>
          <w:sz w:val="24"/>
          <w:szCs w:val="24"/>
          <w:lang w:val="es-ES_tradnl"/>
        </w:rPr>
        <w:t>ascender</w:t>
      </w:r>
      <w:r w:rsidR="00A472FA" w:rsidRPr="00372E90">
        <w:rPr>
          <w:rFonts w:ascii="Times New Roman" w:hAnsi="Times New Roman" w:cs="Times New Roman"/>
          <w:sz w:val="24"/>
          <w:szCs w:val="24"/>
          <w:lang w:val="es-ES_tradnl"/>
        </w:rPr>
        <w:t xml:space="preserve"> a</w:t>
      </w:r>
      <w:r w:rsidRPr="00372E90">
        <w:rPr>
          <w:rFonts w:ascii="Times New Roman" w:hAnsi="Times New Roman" w:cs="Times New Roman"/>
          <w:sz w:val="24"/>
          <w:szCs w:val="24"/>
          <w:lang w:val="es-ES_tradnl"/>
        </w:rPr>
        <w:t>l 60%.</w:t>
      </w:r>
    </w:p>
    <w:p w:rsidR="0076042B" w:rsidRPr="00372E90" w:rsidRDefault="0076042B" w:rsidP="009D6365">
      <w:pPr>
        <w:rPr>
          <w:rFonts w:ascii="Times New Roman" w:hAnsi="Times New Roman" w:cs="Times New Roman"/>
          <w:bCs/>
          <w:sz w:val="24"/>
          <w:szCs w:val="24"/>
          <w:lang w:val="es-ES_tradnl"/>
        </w:rPr>
      </w:pPr>
    </w:p>
    <w:p w:rsidR="00892B0D" w:rsidRPr="00372E90" w:rsidRDefault="00892B0D" w:rsidP="009D6365">
      <w:pPr>
        <w:numPr>
          <w:ilvl w:val="0"/>
          <w:numId w:val="1"/>
        </w:num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Líneas de Crédito disponibles en caso de ocurrencia de desastres</w:t>
      </w:r>
    </w:p>
    <w:p w:rsidR="001B4B68" w:rsidRPr="00372E90" w:rsidRDefault="001B4B68" w:rsidP="009D6365">
      <w:pPr>
        <w:ind w:left="720"/>
        <w:contextualSpacing/>
        <w:rPr>
          <w:rFonts w:ascii="Times New Roman" w:hAnsi="Times New Roman" w:cs="Times New Roman"/>
          <w:sz w:val="24"/>
          <w:szCs w:val="24"/>
          <w:lang w:val="es-ES_tradnl"/>
        </w:rPr>
      </w:pPr>
    </w:p>
    <w:p w:rsidR="001B4B68" w:rsidRPr="00372E90" w:rsidRDefault="00892B0D" w:rsidP="009D6365">
      <w:pPr>
        <w:spacing w:after="200"/>
        <w:ind w:left="708"/>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w:t>
      </w:r>
      <w:r w:rsidR="001B4B68" w:rsidRPr="00372E90">
        <w:rPr>
          <w:rFonts w:ascii="Times New Roman" w:hAnsi="Times New Roman" w:cs="Times New Roman"/>
          <w:sz w:val="24"/>
          <w:szCs w:val="24"/>
          <w:lang w:val="es-ES_tradnl"/>
        </w:rPr>
        <w:t xml:space="preserve">l </w:t>
      </w:r>
      <w:proofErr w:type="spellStart"/>
      <w:r w:rsidR="001B4B68" w:rsidRPr="00372E90">
        <w:rPr>
          <w:rFonts w:ascii="Times New Roman" w:hAnsi="Times New Roman" w:cs="Times New Roman"/>
          <w:sz w:val="24"/>
          <w:szCs w:val="24"/>
          <w:lang w:val="es-ES_tradnl"/>
        </w:rPr>
        <w:t>GdP</w:t>
      </w:r>
      <w:proofErr w:type="spellEnd"/>
      <w:r w:rsidR="001B4B68" w:rsidRPr="00372E90">
        <w:rPr>
          <w:rFonts w:ascii="Times New Roman" w:hAnsi="Times New Roman" w:cs="Times New Roman"/>
          <w:sz w:val="24"/>
          <w:szCs w:val="24"/>
          <w:lang w:val="es-ES_tradnl"/>
        </w:rPr>
        <w:t xml:space="preserve"> cuenta con otras líneas de crédito</w:t>
      </w:r>
      <w:r w:rsidR="00361187">
        <w:rPr>
          <w:rFonts w:ascii="Times New Roman" w:hAnsi="Times New Roman" w:cs="Times New Roman"/>
          <w:sz w:val="24"/>
          <w:szCs w:val="24"/>
          <w:lang w:val="es-ES_tradnl"/>
        </w:rPr>
        <w:t xml:space="preserve"> (DPL con el Banco Mundial</w:t>
      </w:r>
      <w:proofErr w:type="gramStart"/>
      <w:r w:rsidR="00361187">
        <w:rPr>
          <w:rFonts w:ascii="Times New Roman" w:hAnsi="Times New Roman" w:cs="Times New Roman"/>
          <w:sz w:val="24"/>
          <w:szCs w:val="24"/>
          <w:lang w:val="es-ES_tradnl"/>
        </w:rPr>
        <w:t xml:space="preserve">) </w:t>
      </w:r>
      <w:r w:rsidR="001B4B68" w:rsidRPr="00372E90">
        <w:rPr>
          <w:rFonts w:ascii="Times New Roman" w:hAnsi="Times New Roman" w:cs="Times New Roman"/>
          <w:sz w:val="24"/>
          <w:szCs w:val="24"/>
          <w:lang w:val="es-ES_tradnl"/>
        </w:rPr>
        <w:t>,</w:t>
      </w:r>
      <w:proofErr w:type="gramEnd"/>
      <w:r w:rsidR="001B4B68" w:rsidRPr="00372E90">
        <w:rPr>
          <w:rFonts w:ascii="Times New Roman" w:hAnsi="Times New Roman" w:cs="Times New Roman"/>
          <w:sz w:val="24"/>
          <w:szCs w:val="24"/>
          <w:lang w:val="es-ES_tradnl"/>
        </w:rPr>
        <w:t xml:space="preserve"> las cuales podrían ser empleadas para enfrentar la ocurrencia de un desastre generado por un fenómeno natural:</w:t>
      </w:r>
    </w:p>
    <w:p w:rsidR="001B4B68" w:rsidRPr="00372E90" w:rsidRDefault="001B4B68" w:rsidP="00CC5B5A">
      <w:pPr>
        <w:pStyle w:val="ListParagraph"/>
        <w:numPr>
          <w:ilvl w:val="0"/>
          <w:numId w:val="5"/>
        </w:num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Programa de Crecimiento Fiscal y Competitividad II – Banco Mundial.</w:t>
      </w:r>
    </w:p>
    <w:p w:rsidR="001B4B68" w:rsidRPr="00372E90" w:rsidRDefault="001B4B68" w:rsidP="00CC5B5A">
      <w:pPr>
        <w:pStyle w:val="ListParagraph"/>
        <w:numPr>
          <w:ilvl w:val="0"/>
          <w:numId w:val="5"/>
        </w:num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Programa de Crecimiento Fiscal y Competitividad II (adicional) – Banco Mundial.</w:t>
      </w:r>
    </w:p>
    <w:p w:rsidR="001B4B68" w:rsidRPr="00372E90" w:rsidRDefault="001B4B68" w:rsidP="00CC5B5A">
      <w:pPr>
        <w:pStyle w:val="ListParagraph"/>
        <w:numPr>
          <w:ilvl w:val="0"/>
          <w:numId w:val="5"/>
        </w:num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Programa de Reforma Social II (</w:t>
      </w:r>
      <w:proofErr w:type="spellStart"/>
      <w:r w:rsidRPr="00372E90">
        <w:rPr>
          <w:rFonts w:ascii="Times New Roman" w:hAnsi="Times New Roman" w:cs="Times New Roman"/>
          <w:sz w:val="24"/>
          <w:szCs w:val="24"/>
          <w:lang w:val="es-ES_tradnl"/>
        </w:rPr>
        <w:t>React</w:t>
      </w:r>
      <w:proofErr w:type="spellEnd"/>
      <w:r w:rsidRPr="00372E90">
        <w:rPr>
          <w:rFonts w:ascii="Times New Roman" w:hAnsi="Times New Roman" w:cs="Times New Roman"/>
          <w:sz w:val="24"/>
          <w:szCs w:val="24"/>
          <w:lang w:val="es-ES_tradnl"/>
        </w:rPr>
        <w:t xml:space="preserve"> II) – Banco Mundial.</w:t>
      </w:r>
    </w:p>
    <w:p w:rsidR="001B4B68" w:rsidRPr="00A471D5" w:rsidRDefault="001B4B68" w:rsidP="00CC5B5A">
      <w:pPr>
        <w:pStyle w:val="ListParagraph"/>
        <w:numPr>
          <w:ilvl w:val="0"/>
          <w:numId w:val="5"/>
        </w:numPr>
        <w:spacing w:after="200"/>
        <w:rPr>
          <w:rFonts w:ascii="Times New Roman" w:hAnsi="Times New Roman" w:cs="Times New Roman"/>
          <w:sz w:val="24"/>
          <w:szCs w:val="24"/>
          <w:lang w:val="pt-BR"/>
        </w:rPr>
      </w:pPr>
      <w:r w:rsidRPr="00A471D5">
        <w:rPr>
          <w:rFonts w:ascii="Times New Roman" w:hAnsi="Times New Roman" w:cs="Times New Roman"/>
          <w:sz w:val="24"/>
          <w:szCs w:val="24"/>
          <w:lang w:val="pt-BR"/>
        </w:rPr>
        <w:t>Programa Ambiental I - Banco Mundial.</w:t>
      </w:r>
    </w:p>
    <w:p w:rsidR="004220B3" w:rsidRPr="00372E90" w:rsidRDefault="00A472FA" w:rsidP="009D6365">
      <w:pPr>
        <w:autoSpaceDE w:val="0"/>
        <w:autoSpaceDN w:val="0"/>
        <w:adjustRightInd w:val="0"/>
        <w:ind w:left="36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En los acuerdos de préstamo de estos créditos se estipula que una porción de los créditos puede dejar de ser desembolsada cuando el crédito sea </w:t>
      </w:r>
      <w:r w:rsidR="004220B3" w:rsidRPr="00372E90">
        <w:rPr>
          <w:rFonts w:ascii="Times New Roman" w:hAnsi="Times New Roman" w:cs="Times New Roman"/>
          <w:sz w:val="24"/>
          <w:szCs w:val="24"/>
          <w:lang w:val="es-ES_tradnl"/>
        </w:rPr>
        <w:t>efectivo</w:t>
      </w:r>
      <w:r w:rsidRPr="00372E90">
        <w:rPr>
          <w:rFonts w:ascii="Times New Roman" w:hAnsi="Times New Roman" w:cs="Times New Roman"/>
          <w:sz w:val="24"/>
          <w:szCs w:val="24"/>
          <w:lang w:val="es-ES_tradnl"/>
        </w:rPr>
        <w:t xml:space="preserve">, con el fin de emplearla en caso de </w:t>
      </w:r>
      <w:r w:rsidR="00A66C55" w:rsidRPr="00372E90">
        <w:rPr>
          <w:rFonts w:ascii="Times New Roman" w:hAnsi="Times New Roman" w:cs="Times New Roman"/>
          <w:sz w:val="24"/>
          <w:szCs w:val="24"/>
          <w:lang w:val="es-ES_tradnl"/>
        </w:rPr>
        <w:t xml:space="preserve">ocurrencia de </w:t>
      </w:r>
      <w:r w:rsidR="004220B3" w:rsidRPr="00372E90">
        <w:rPr>
          <w:rFonts w:ascii="Times New Roman" w:hAnsi="Times New Roman" w:cs="Times New Roman"/>
          <w:sz w:val="24"/>
          <w:szCs w:val="24"/>
          <w:lang w:val="es-ES_tradnl"/>
        </w:rPr>
        <w:t>una</w:t>
      </w:r>
      <w:r w:rsidRPr="00372E90">
        <w:rPr>
          <w:rFonts w:ascii="Times New Roman" w:hAnsi="Times New Roman" w:cs="Times New Roman"/>
          <w:sz w:val="24"/>
          <w:szCs w:val="24"/>
          <w:lang w:val="es-ES_tradnl"/>
        </w:rPr>
        <w:t xml:space="preserve"> </w:t>
      </w:r>
      <w:r w:rsidR="004220B3" w:rsidRPr="00372E90">
        <w:rPr>
          <w:rFonts w:ascii="Times New Roman" w:hAnsi="Times New Roman" w:cs="Times New Roman"/>
          <w:sz w:val="24"/>
          <w:szCs w:val="24"/>
          <w:lang w:val="es-ES_tradnl"/>
        </w:rPr>
        <w:t>contingencia</w:t>
      </w:r>
      <w:r w:rsidR="00A66C55" w:rsidRPr="00372E90">
        <w:rPr>
          <w:rFonts w:ascii="Times New Roman" w:hAnsi="Times New Roman" w:cs="Times New Roman"/>
          <w:sz w:val="24"/>
          <w:szCs w:val="24"/>
          <w:lang w:val="es-ES_tradnl"/>
        </w:rPr>
        <w:t>, la cual podría deberse a la ocurrencia de un desastre</w:t>
      </w:r>
      <w:r w:rsidRPr="00372E90">
        <w:rPr>
          <w:rFonts w:ascii="Times New Roman" w:hAnsi="Times New Roman" w:cs="Times New Roman"/>
          <w:sz w:val="24"/>
          <w:szCs w:val="24"/>
          <w:lang w:val="es-ES_tradnl"/>
        </w:rPr>
        <w:t xml:space="preserve">. </w:t>
      </w:r>
    </w:p>
    <w:p w:rsidR="004220B3" w:rsidRPr="00372E90" w:rsidRDefault="004220B3" w:rsidP="009D6365">
      <w:pPr>
        <w:autoSpaceDE w:val="0"/>
        <w:autoSpaceDN w:val="0"/>
        <w:adjustRightInd w:val="0"/>
        <w:ind w:left="360"/>
        <w:rPr>
          <w:rFonts w:ascii="Times New Roman" w:hAnsi="Times New Roman" w:cs="Times New Roman"/>
          <w:sz w:val="24"/>
          <w:szCs w:val="24"/>
          <w:lang w:val="es-ES_tradnl"/>
        </w:rPr>
      </w:pPr>
    </w:p>
    <w:p w:rsidR="00781F42" w:rsidRPr="00372E90" w:rsidRDefault="00781F42" w:rsidP="009D6365">
      <w:p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Instrumentos ex post:</w:t>
      </w:r>
    </w:p>
    <w:p w:rsidR="0067296F" w:rsidRPr="00372E90" w:rsidRDefault="0067296F" w:rsidP="009D6365">
      <w:pPr>
        <w:numPr>
          <w:ilvl w:val="0"/>
          <w:numId w:val="1"/>
        </w:numPr>
        <w:rPr>
          <w:rFonts w:ascii="Times New Roman" w:hAnsi="Times New Roman" w:cs="Times New Roman"/>
          <w:bCs/>
          <w:sz w:val="24"/>
          <w:szCs w:val="24"/>
          <w:lang w:val="es-CO"/>
        </w:rPr>
      </w:pPr>
      <w:r w:rsidRPr="00372E90">
        <w:rPr>
          <w:rFonts w:ascii="Times New Roman" w:hAnsi="Times New Roman" w:cs="Times New Roman"/>
          <w:bCs/>
          <w:sz w:val="24"/>
          <w:szCs w:val="24"/>
          <w:lang w:val="es-ES_tradnl"/>
        </w:rPr>
        <w:t>Reserva de contingencia</w:t>
      </w:r>
    </w:p>
    <w:p w:rsidR="00E30ED8" w:rsidRPr="00372E90" w:rsidRDefault="00E30ED8" w:rsidP="009D6365">
      <w:pPr>
        <w:rPr>
          <w:rFonts w:ascii="Times New Roman" w:hAnsi="Times New Roman" w:cs="Times New Roman"/>
          <w:bCs/>
          <w:sz w:val="24"/>
          <w:szCs w:val="24"/>
          <w:lang w:val="es-ES_tradnl"/>
        </w:rPr>
      </w:pPr>
    </w:p>
    <w:p w:rsidR="00E30ED8" w:rsidRPr="00372E90" w:rsidRDefault="007B2300" w:rsidP="009D6365">
      <w:pPr>
        <w:autoSpaceDE w:val="0"/>
        <w:autoSpaceDN w:val="0"/>
        <w:adjustRightInd w:val="0"/>
        <w:ind w:left="36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En la Ley General del Sistema Nacional de Presupuesto de 2004, Ley Nº 2841, en el artículo 44 del Subcapítulo IV se establece la Reserva de Contingencia. </w:t>
      </w:r>
      <w:r w:rsidRPr="00372E90">
        <w:rPr>
          <w:rFonts w:ascii="Times New Roman" w:hAnsi="Times New Roman" w:cs="Times New Roman"/>
          <w:i/>
          <w:sz w:val="24"/>
          <w:szCs w:val="24"/>
          <w:lang w:val="es-ES_tradnl"/>
        </w:rPr>
        <w:t>“Las Leyes de Presupuesto del Sector Público consideran una Reserva de Contingencia que constituye un crédito presupuestario global dentro del presupuesto del Ministerio de Economía y Finanzas, destinada a financiar los gastos que por su naturaleza y coyuntura no pueden ser previstos en los Presupuestos de los Pliegos. El importe del crédito presupuestario global no será menor al uno por ciento (1%) de los ingresos correspondientes a la Fuente de Financiamiento Recursos Ordinarios que financia la Ley de Presupuesto del Sector Público”</w:t>
      </w:r>
      <w:r w:rsidR="005D65B0" w:rsidRPr="00372E90">
        <w:rPr>
          <w:rFonts w:ascii="Times New Roman" w:hAnsi="Times New Roman" w:cs="Times New Roman"/>
          <w:sz w:val="24"/>
          <w:szCs w:val="24"/>
          <w:lang w:val="es-ES_tradnl"/>
        </w:rPr>
        <w:t xml:space="preserve">. </w:t>
      </w:r>
      <w:r w:rsidRPr="00372E90">
        <w:rPr>
          <w:rFonts w:ascii="Times New Roman" w:hAnsi="Times New Roman" w:cs="Times New Roman"/>
          <w:bCs/>
          <w:sz w:val="24"/>
          <w:szCs w:val="24"/>
          <w:lang w:val="es-ES_tradnl"/>
        </w:rPr>
        <w:t xml:space="preserve">Dentro de este rubro se incluyen 50 millones de nuevos soles para INDECI, </w:t>
      </w:r>
      <w:r w:rsidRPr="00372E90">
        <w:rPr>
          <w:rFonts w:ascii="Times New Roman" w:hAnsi="Times New Roman" w:cs="Times New Roman"/>
          <w:sz w:val="24"/>
          <w:szCs w:val="24"/>
          <w:lang w:val="es-ES_tradnl"/>
        </w:rPr>
        <w:t>que puede</w:t>
      </w:r>
      <w:r w:rsidR="005D65B0" w:rsidRPr="00372E90">
        <w:rPr>
          <w:rFonts w:ascii="Times New Roman" w:hAnsi="Times New Roman" w:cs="Times New Roman"/>
          <w:sz w:val="24"/>
          <w:szCs w:val="24"/>
          <w:lang w:val="es-ES_tradnl"/>
        </w:rPr>
        <w:t>n</w:t>
      </w:r>
      <w:r w:rsidRPr="00372E90">
        <w:rPr>
          <w:rFonts w:ascii="Times New Roman" w:hAnsi="Times New Roman" w:cs="Times New Roman"/>
          <w:sz w:val="24"/>
          <w:szCs w:val="24"/>
          <w:lang w:val="es-ES_tradnl"/>
        </w:rPr>
        <w:t xml:space="preserve"> ser </w:t>
      </w:r>
      <w:r w:rsidR="005D65B0" w:rsidRPr="00372E90">
        <w:rPr>
          <w:rFonts w:ascii="Times New Roman" w:hAnsi="Times New Roman" w:cs="Times New Roman"/>
          <w:sz w:val="24"/>
          <w:szCs w:val="24"/>
          <w:lang w:val="es-ES_tradnl"/>
        </w:rPr>
        <w:t>usados</w:t>
      </w:r>
      <w:r w:rsidR="00A66C55" w:rsidRPr="00372E90">
        <w:rPr>
          <w:rFonts w:ascii="Times New Roman" w:hAnsi="Times New Roman" w:cs="Times New Roman"/>
          <w:sz w:val="24"/>
          <w:szCs w:val="24"/>
          <w:lang w:val="es-ES_tradnl"/>
        </w:rPr>
        <w:t xml:space="preserve"> por dicha entidad</w:t>
      </w:r>
      <w:r w:rsidRPr="00372E90">
        <w:rPr>
          <w:rFonts w:ascii="Times New Roman" w:hAnsi="Times New Roman" w:cs="Times New Roman"/>
          <w:sz w:val="24"/>
          <w:szCs w:val="24"/>
          <w:lang w:val="es-ES_tradnl"/>
        </w:rPr>
        <w:t xml:space="preserve"> para la atención de emergencias de desastres de gran magnitud o peligro inminente.</w:t>
      </w:r>
    </w:p>
    <w:p w:rsidR="003E49E3" w:rsidRPr="00372E90" w:rsidRDefault="003E49E3" w:rsidP="009D6365">
      <w:pPr>
        <w:ind w:left="720"/>
        <w:rPr>
          <w:rFonts w:ascii="Times New Roman" w:hAnsi="Times New Roman" w:cs="Times New Roman"/>
          <w:sz w:val="24"/>
          <w:szCs w:val="24"/>
          <w:lang w:val="es-ES_tradnl"/>
        </w:rPr>
      </w:pPr>
    </w:p>
    <w:p w:rsidR="00FB5E53" w:rsidRPr="00372E90" w:rsidRDefault="00716D3D" w:rsidP="009D6365">
      <w:pPr>
        <w:autoSpaceDE w:val="0"/>
        <w:autoSpaceDN w:val="0"/>
        <w:adjustRightInd w:val="0"/>
        <w:ind w:left="36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El orden de uso de las fuentes de recursos descritas para cubrir eventos catastróficos</w:t>
      </w:r>
      <w:r w:rsidR="002A76AC" w:rsidRPr="00372E90">
        <w:rPr>
          <w:rFonts w:ascii="Times New Roman" w:hAnsi="Times New Roman" w:cs="Times New Roman"/>
          <w:sz w:val="24"/>
          <w:szCs w:val="24"/>
          <w:lang w:val="es-ES_tradnl"/>
        </w:rPr>
        <w:t xml:space="preserve"> se describe en la Gráfica 2</w:t>
      </w:r>
      <w:r w:rsidRPr="00372E90">
        <w:rPr>
          <w:rFonts w:ascii="Times New Roman" w:hAnsi="Times New Roman" w:cs="Times New Roman"/>
          <w:sz w:val="24"/>
          <w:szCs w:val="24"/>
          <w:lang w:val="es-ES_tradnl"/>
        </w:rPr>
        <w:t xml:space="preserve">. </w:t>
      </w:r>
      <w:r w:rsidR="00FB5E53" w:rsidRPr="00372E90">
        <w:rPr>
          <w:rFonts w:ascii="Times New Roman" w:hAnsi="Times New Roman" w:cs="Times New Roman"/>
          <w:sz w:val="24"/>
          <w:szCs w:val="24"/>
          <w:lang w:val="es-ES_tradnl"/>
        </w:rPr>
        <w:t xml:space="preserve">Como ya se mencionó, el reglamento de </w:t>
      </w:r>
      <w:r w:rsidR="00B63A3F" w:rsidRPr="00372E90">
        <w:rPr>
          <w:rFonts w:ascii="Times New Roman" w:hAnsi="Times New Roman" w:cs="Times New Roman"/>
          <w:sz w:val="24"/>
          <w:szCs w:val="24"/>
          <w:lang w:val="es-ES_tradnl"/>
        </w:rPr>
        <w:t>SINAGERD establece</w:t>
      </w:r>
      <w:r w:rsidR="00FB5E53" w:rsidRPr="00372E90">
        <w:rPr>
          <w:rFonts w:ascii="Times New Roman" w:hAnsi="Times New Roman" w:cs="Times New Roman"/>
          <w:sz w:val="24"/>
          <w:szCs w:val="24"/>
          <w:lang w:val="es-ES_tradnl"/>
        </w:rPr>
        <w:t xml:space="preserve"> como instrumentos para la fase de</w:t>
      </w:r>
      <w:r w:rsidR="00B63A3F" w:rsidRPr="00372E90">
        <w:rPr>
          <w:rFonts w:ascii="Times New Roman" w:hAnsi="Times New Roman" w:cs="Times New Roman"/>
          <w:sz w:val="24"/>
          <w:szCs w:val="24"/>
          <w:lang w:val="es-ES_tradnl"/>
        </w:rPr>
        <w:t xml:space="preserve"> preparación, respuesta y rehabilitación</w:t>
      </w:r>
      <w:r w:rsidR="00FB5E53" w:rsidRPr="00372E90">
        <w:rPr>
          <w:rFonts w:ascii="Times New Roman" w:hAnsi="Times New Roman" w:cs="Times New Roman"/>
          <w:sz w:val="24"/>
          <w:szCs w:val="24"/>
          <w:lang w:val="es-ES_tradnl"/>
        </w:rPr>
        <w:t>: (i) Recursos de los pliegos presupuestales de las entidades públicas; (ii) Recursos de la Reserva de contingencia; (iii) Recursos del Fondo de Estabilización Fiscal (FEF) y (iv) Recursos de las líneas de crédito contingente.</w:t>
      </w:r>
    </w:p>
    <w:p w:rsidR="00FB5E53" w:rsidRPr="00372E90" w:rsidRDefault="00FB5E53" w:rsidP="009D6365">
      <w:pPr>
        <w:rPr>
          <w:rFonts w:ascii="Times New Roman" w:hAnsi="Times New Roman" w:cs="Times New Roman"/>
          <w:sz w:val="24"/>
          <w:szCs w:val="24"/>
        </w:rPr>
      </w:pPr>
    </w:p>
    <w:p w:rsidR="00A66C55" w:rsidRPr="00372E90" w:rsidRDefault="00A66C55" w:rsidP="00A66C55">
      <w:pPr>
        <w:ind w:left="360"/>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Cabe mencionar que a la fecha no se ha diseñado el arreglo institucional de uso de fondos para atender la ocurrencia de un desastre. En caso que sea necesario acudir a dichos recursos, se tendrán en cuenta consideraciones de costo.</w:t>
      </w:r>
    </w:p>
    <w:p w:rsidR="00A66C55" w:rsidRPr="00372E90" w:rsidRDefault="00A66C55" w:rsidP="009D6365">
      <w:pPr>
        <w:rPr>
          <w:rFonts w:ascii="Times New Roman" w:hAnsi="Times New Roman" w:cs="Times New Roman"/>
          <w:sz w:val="24"/>
          <w:szCs w:val="24"/>
          <w:lang w:val="es-ES_tradnl"/>
        </w:rPr>
      </w:pPr>
    </w:p>
    <w:p w:rsidR="00FB5E53" w:rsidRPr="00372E90" w:rsidRDefault="00FB5E53" w:rsidP="009D6365">
      <w:pPr>
        <w:ind w:left="360"/>
        <w:rPr>
          <w:rFonts w:ascii="Times New Roman" w:hAnsi="Times New Roman" w:cs="Times New Roman"/>
          <w:sz w:val="24"/>
          <w:szCs w:val="24"/>
        </w:rPr>
      </w:pPr>
      <w:r w:rsidRPr="00372E90">
        <w:rPr>
          <w:rFonts w:ascii="Times New Roman" w:hAnsi="Times New Roman" w:cs="Times New Roman"/>
          <w:sz w:val="24"/>
          <w:szCs w:val="24"/>
        </w:rPr>
        <w:lastRenderedPageBreak/>
        <w:t xml:space="preserve">Con relación a la fase de reconstrucción,  se establece el uso de instrumentos de protección y transferencia del riesgo. También, se menciona que MEF buscará capacidad complementaria a las necesidades de todas las entidades públicas de todos los niveles. </w:t>
      </w:r>
    </w:p>
    <w:p w:rsidR="00B63A3F" w:rsidRPr="00372E90" w:rsidRDefault="00B63A3F" w:rsidP="00AF2309">
      <w:pPr>
        <w:rPr>
          <w:rFonts w:ascii="Times New Roman" w:hAnsi="Times New Roman" w:cs="Times New Roman"/>
          <w:bCs/>
          <w:sz w:val="24"/>
          <w:szCs w:val="24"/>
          <w:lang w:val="es-ES_tradnl"/>
        </w:rPr>
      </w:pPr>
    </w:p>
    <w:p w:rsidR="00FB5E53" w:rsidRPr="00372E90" w:rsidRDefault="00FB5E53" w:rsidP="009D6365">
      <w:pPr>
        <w:ind w:left="360"/>
        <w:rPr>
          <w:rFonts w:ascii="Times New Roman" w:hAnsi="Times New Roman" w:cs="Times New Roman"/>
          <w:bCs/>
          <w:sz w:val="24"/>
          <w:szCs w:val="24"/>
          <w:lang w:val="es-ES_tradnl"/>
        </w:rPr>
      </w:pPr>
    </w:p>
    <w:p w:rsidR="002A76AC" w:rsidRPr="00372E90" w:rsidRDefault="002A76AC" w:rsidP="009D6365">
      <w:pPr>
        <w:ind w:left="360"/>
        <w:rPr>
          <w:rFonts w:ascii="Times New Roman" w:hAnsi="Times New Roman" w:cs="Times New Roman"/>
          <w:bCs/>
          <w:sz w:val="24"/>
          <w:szCs w:val="24"/>
          <w:lang w:val="es-ES_tradnl"/>
        </w:rPr>
      </w:pPr>
    </w:p>
    <w:p w:rsidR="006E1681" w:rsidRPr="00372E90" w:rsidRDefault="009D6365" w:rsidP="009D6365">
      <w:p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Gráfica 2</w:t>
      </w:r>
      <w:r w:rsidR="006E1681" w:rsidRPr="00372E90">
        <w:rPr>
          <w:rFonts w:ascii="Times New Roman" w:hAnsi="Times New Roman" w:cs="Times New Roman"/>
          <w:b/>
          <w:sz w:val="24"/>
          <w:szCs w:val="24"/>
          <w:lang w:val="es-ES_tradnl"/>
        </w:rPr>
        <w:t>. Orden de us</w:t>
      </w:r>
      <w:r w:rsidRPr="00372E90">
        <w:rPr>
          <w:rFonts w:ascii="Times New Roman" w:hAnsi="Times New Roman" w:cs="Times New Roman"/>
          <w:b/>
          <w:sz w:val="24"/>
          <w:szCs w:val="24"/>
          <w:lang w:val="es-ES_tradnl"/>
        </w:rPr>
        <w:t>o de las fuentes disponibles con</w:t>
      </w:r>
      <w:r w:rsidR="006E1681" w:rsidRPr="00372E90">
        <w:rPr>
          <w:rFonts w:ascii="Times New Roman" w:hAnsi="Times New Roman" w:cs="Times New Roman"/>
          <w:b/>
          <w:sz w:val="24"/>
          <w:szCs w:val="24"/>
          <w:lang w:val="es-ES_tradnl"/>
        </w:rPr>
        <w:t xml:space="preserve"> el PBP</w:t>
      </w:r>
    </w:p>
    <w:p w:rsidR="00716D3D" w:rsidRPr="00372E90" w:rsidRDefault="00716D3D" w:rsidP="009D6365">
      <w:pPr>
        <w:ind w:left="360"/>
        <w:rPr>
          <w:rFonts w:ascii="Times New Roman" w:hAnsi="Times New Roman" w:cs="Times New Roman"/>
          <w:bCs/>
          <w:sz w:val="24"/>
          <w:szCs w:val="24"/>
          <w:lang w:val="es-ES_tradnl"/>
        </w:rPr>
      </w:pPr>
    </w:p>
    <w:p w:rsidR="00D4222D" w:rsidRPr="00372E90" w:rsidRDefault="00D4222D" w:rsidP="009D6365">
      <w:pPr>
        <w:ind w:left="360"/>
        <w:rPr>
          <w:rFonts w:ascii="Times New Roman" w:hAnsi="Times New Roman" w:cs="Times New Roman"/>
          <w:bCs/>
          <w:sz w:val="24"/>
          <w:szCs w:val="24"/>
          <w:lang w:val="es-ES_tradnl"/>
        </w:rPr>
      </w:pPr>
      <w:r w:rsidRPr="00372E90">
        <w:rPr>
          <w:noProof/>
          <w:lang w:val="en-US" w:eastAsia="zh-CN"/>
        </w:rPr>
        <w:drawing>
          <wp:inline distT="0" distB="0" distL="0" distR="0">
            <wp:extent cx="4742121" cy="3499891"/>
            <wp:effectExtent l="0" t="0" r="1905" b="571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744853" cy="3501907"/>
                    </a:xfrm>
                    <a:prstGeom prst="rect">
                      <a:avLst/>
                    </a:prstGeom>
                    <a:noFill/>
                    <a:ln>
                      <a:noFill/>
                    </a:ln>
                  </pic:spPr>
                </pic:pic>
              </a:graphicData>
            </a:graphic>
          </wp:inline>
        </w:drawing>
      </w:r>
    </w:p>
    <w:p w:rsidR="00D4222D" w:rsidRPr="00372E90" w:rsidRDefault="00D4222D" w:rsidP="009D6365">
      <w:pPr>
        <w:spacing w:after="200"/>
        <w:rPr>
          <w:rFonts w:ascii="Times New Roman" w:hAnsi="Times New Roman" w:cs="Times New Roman"/>
          <w:sz w:val="24"/>
          <w:szCs w:val="24"/>
          <w:lang w:val="es-ES_tradnl"/>
        </w:rPr>
      </w:pPr>
    </w:p>
    <w:p w:rsidR="009D6365" w:rsidRPr="00372E90" w:rsidRDefault="0051244A" w:rsidP="009D6365">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En resumen, a raíz del PBP, el país cuenta con una estrategia financiera</w:t>
      </w:r>
      <w:r w:rsidR="00E43663">
        <w:rPr>
          <w:rFonts w:ascii="Times New Roman" w:hAnsi="Times New Roman" w:cs="Times New Roman"/>
          <w:sz w:val="24"/>
          <w:szCs w:val="24"/>
          <w:lang w:val="es-ES_tradnl"/>
        </w:rPr>
        <w:t xml:space="preserve"> sólida</w:t>
      </w:r>
      <w:r w:rsidRPr="00372E90">
        <w:rPr>
          <w:rFonts w:ascii="Times New Roman" w:hAnsi="Times New Roman" w:cs="Times New Roman"/>
          <w:sz w:val="24"/>
          <w:szCs w:val="24"/>
          <w:lang w:val="es-ES_tradnl"/>
        </w:rPr>
        <w:t xml:space="preserve"> </w:t>
      </w:r>
      <w:r w:rsidR="009D6365" w:rsidRPr="00372E90">
        <w:rPr>
          <w:rFonts w:ascii="Times New Roman" w:hAnsi="Times New Roman" w:cs="Times New Roman"/>
          <w:sz w:val="24"/>
          <w:szCs w:val="24"/>
          <w:lang w:val="es-ES_tradnl"/>
        </w:rPr>
        <w:t xml:space="preserve">que establece el tipo de instrumentos financieros a ser considerados en caso de desastre. Adicionalmente, en razón a los cambios </w:t>
      </w:r>
      <w:r w:rsidR="00150FE0" w:rsidRPr="00372E90">
        <w:rPr>
          <w:rFonts w:ascii="Times New Roman" w:hAnsi="Times New Roman" w:cs="Times New Roman"/>
          <w:sz w:val="24"/>
          <w:szCs w:val="24"/>
          <w:lang w:val="es-ES_tradnl"/>
        </w:rPr>
        <w:t xml:space="preserve">en el marco legal e institucional, </w:t>
      </w:r>
      <w:r w:rsidR="009D6365" w:rsidRPr="00372E90">
        <w:rPr>
          <w:rFonts w:ascii="Times New Roman" w:hAnsi="Times New Roman" w:cs="Times New Roman"/>
          <w:sz w:val="24"/>
          <w:szCs w:val="24"/>
          <w:lang w:val="es-ES_tradnl"/>
        </w:rPr>
        <w:t>el MEF está fortaleciendo los instrumentos vigentes, tales como el aseguramiento de activos públicos</w:t>
      </w:r>
      <w:r w:rsidR="003934E4" w:rsidRPr="00372E90">
        <w:rPr>
          <w:rFonts w:ascii="Times New Roman" w:hAnsi="Times New Roman" w:cs="Times New Roman"/>
          <w:sz w:val="24"/>
          <w:szCs w:val="24"/>
          <w:lang w:val="es-ES_tradnl"/>
        </w:rPr>
        <w:t xml:space="preserve"> y evaluando la incorporación de nuevos instrumentos </w:t>
      </w:r>
      <w:r w:rsidR="00570C62" w:rsidRPr="00372E90">
        <w:rPr>
          <w:rFonts w:ascii="Times New Roman" w:hAnsi="Times New Roman" w:cs="Times New Roman"/>
          <w:sz w:val="24"/>
          <w:szCs w:val="24"/>
          <w:lang w:val="es-ES_tradnl"/>
        </w:rPr>
        <w:t>financieros</w:t>
      </w:r>
      <w:r w:rsidR="009D6365" w:rsidRPr="00372E90">
        <w:rPr>
          <w:rFonts w:ascii="Times New Roman" w:hAnsi="Times New Roman" w:cs="Times New Roman"/>
          <w:sz w:val="24"/>
          <w:szCs w:val="24"/>
          <w:lang w:val="es-ES_tradnl"/>
        </w:rPr>
        <w:t xml:space="preserve">. </w:t>
      </w:r>
    </w:p>
    <w:p w:rsidR="00F63939" w:rsidRPr="00372E90" w:rsidRDefault="00F63939" w:rsidP="00CC5B5A">
      <w:pPr>
        <w:pStyle w:val="ListParagraph"/>
        <w:numPr>
          <w:ilvl w:val="0"/>
          <w:numId w:val="8"/>
        </w:num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 xml:space="preserve">Costos directos </w:t>
      </w:r>
      <w:r w:rsidR="005F2BDE">
        <w:rPr>
          <w:rFonts w:ascii="Times New Roman" w:hAnsi="Times New Roman" w:cs="Times New Roman"/>
          <w:b/>
          <w:sz w:val="24"/>
          <w:szCs w:val="24"/>
          <w:lang w:val="es-ES_tradnl"/>
        </w:rPr>
        <w:t>de la Estrategia Financiera</w:t>
      </w:r>
    </w:p>
    <w:p w:rsidR="00F63939" w:rsidRPr="00372E90" w:rsidRDefault="00F63939" w:rsidP="00F63939">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Este documento tiene como hipótesis que el principal beneficio de los compromisos enunciados en </w:t>
      </w:r>
      <w:r w:rsidR="004B513C" w:rsidRPr="00372E90">
        <w:rPr>
          <w:rFonts w:ascii="Times New Roman" w:hAnsi="Times New Roman" w:cs="Times New Roman"/>
          <w:sz w:val="24"/>
          <w:szCs w:val="24"/>
          <w:lang w:val="es-ES_tradnl"/>
        </w:rPr>
        <w:t xml:space="preserve">el eje </w:t>
      </w:r>
      <w:r w:rsidR="004B513C" w:rsidRPr="00372E90">
        <w:rPr>
          <w:rFonts w:ascii="Times New Roman" w:hAnsi="Times New Roman" w:cs="Times New Roman"/>
          <w:bCs/>
          <w:sz w:val="24"/>
          <w:szCs w:val="24"/>
          <w:lang w:val="es-CO"/>
        </w:rPr>
        <w:t>de Gestión Financiera de Riesgos del componente de Desarrollo de Instrumentos y de Capacidades de Gestión Sectorial y Territorial</w:t>
      </w:r>
      <w:r w:rsidRPr="00372E90">
        <w:rPr>
          <w:rFonts w:ascii="Times New Roman" w:hAnsi="Times New Roman" w:cs="Times New Roman"/>
          <w:sz w:val="24"/>
          <w:szCs w:val="24"/>
          <w:lang w:val="es-ES_tradnl"/>
        </w:rPr>
        <w:t xml:space="preserve"> del PBP es que ante la ocurrencia de evento</w:t>
      </w:r>
      <w:r w:rsidR="004B513C" w:rsidRPr="00372E90">
        <w:rPr>
          <w:rFonts w:ascii="Times New Roman" w:hAnsi="Times New Roman" w:cs="Times New Roman"/>
          <w:sz w:val="24"/>
          <w:szCs w:val="24"/>
          <w:lang w:val="es-ES_tradnl"/>
        </w:rPr>
        <w:t>s</w:t>
      </w:r>
      <w:r w:rsidRPr="00372E90">
        <w:rPr>
          <w:rFonts w:ascii="Times New Roman" w:hAnsi="Times New Roman" w:cs="Times New Roman"/>
          <w:sz w:val="24"/>
          <w:szCs w:val="24"/>
          <w:lang w:val="es-ES_tradnl"/>
        </w:rPr>
        <w:t xml:space="preserve"> </w:t>
      </w:r>
      <w:r w:rsidRPr="00372E90">
        <w:rPr>
          <w:rFonts w:ascii="Times New Roman" w:hAnsi="Times New Roman" w:cs="Times New Roman"/>
          <w:bCs/>
          <w:sz w:val="24"/>
          <w:szCs w:val="24"/>
          <w:lang w:val="es-CO"/>
        </w:rPr>
        <w:t>que tiene</w:t>
      </w:r>
      <w:r w:rsidR="004B513C" w:rsidRPr="00372E90">
        <w:rPr>
          <w:rFonts w:ascii="Times New Roman" w:hAnsi="Times New Roman" w:cs="Times New Roman"/>
          <w:bCs/>
          <w:sz w:val="24"/>
          <w:szCs w:val="24"/>
          <w:lang w:val="es-CO"/>
        </w:rPr>
        <w:t>n</w:t>
      </w:r>
      <w:r w:rsidRPr="00372E90">
        <w:rPr>
          <w:rFonts w:ascii="Times New Roman" w:hAnsi="Times New Roman" w:cs="Times New Roman"/>
          <w:bCs/>
          <w:sz w:val="24"/>
          <w:szCs w:val="24"/>
          <w:lang w:val="es-CO"/>
        </w:rPr>
        <w:t xml:space="preserve"> una probabilidad del </w:t>
      </w:r>
      <w:r w:rsidR="004B513C" w:rsidRPr="00372E90">
        <w:rPr>
          <w:rFonts w:ascii="Times New Roman" w:hAnsi="Times New Roman" w:cs="Times New Roman"/>
          <w:bCs/>
          <w:sz w:val="24"/>
          <w:szCs w:val="24"/>
          <w:lang w:val="es-CO"/>
        </w:rPr>
        <w:t xml:space="preserve">18%, </w:t>
      </w:r>
      <w:r w:rsidRPr="00372E90">
        <w:rPr>
          <w:rFonts w:ascii="Times New Roman" w:hAnsi="Times New Roman" w:cs="Times New Roman"/>
          <w:bCs/>
          <w:sz w:val="24"/>
          <w:szCs w:val="24"/>
          <w:lang w:val="es-CO"/>
        </w:rPr>
        <w:t>10%</w:t>
      </w:r>
      <w:r w:rsidR="004B513C" w:rsidRPr="00372E90">
        <w:rPr>
          <w:rFonts w:ascii="Times New Roman" w:hAnsi="Times New Roman" w:cs="Times New Roman"/>
          <w:bCs/>
          <w:sz w:val="24"/>
          <w:szCs w:val="24"/>
          <w:lang w:val="es-CO"/>
        </w:rPr>
        <w:t xml:space="preserve"> y 2% </w:t>
      </w:r>
      <w:r w:rsidRPr="00372E90">
        <w:rPr>
          <w:rFonts w:ascii="Times New Roman" w:hAnsi="Times New Roman" w:cs="Times New Roman"/>
          <w:bCs/>
          <w:sz w:val="24"/>
          <w:szCs w:val="24"/>
          <w:lang w:val="es-CO"/>
        </w:rPr>
        <w:t xml:space="preserve"> de presentarse en un lapso de 10 años</w:t>
      </w:r>
      <w:r w:rsidR="005F2BDE">
        <w:rPr>
          <w:rFonts w:ascii="Times New Roman" w:hAnsi="Times New Roman" w:cs="Times New Roman"/>
          <w:bCs/>
          <w:sz w:val="24"/>
          <w:szCs w:val="24"/>
          <w:lang w:val="es-CO"/>
        </w:rPr>
        <w:t>,</w:t>
      </w:r>
      <w:r w:rsidRPr="00372E90">
        <w:rPr>
          <w:rFonts w:ascii="Times New Roman" w:hAnsi="Times New Roman" w:cs="Times New Roman"/>
          <w:bCs/>
          <w:sz w:val="24"/>
          <w:szCs w:val="24"/>
          <w:lang w:val="es-CO"/>
        </w:rPr>
        <w:t xml:space="preserve"> los costos de </w:t>
      </w:r>
      <w:r w:rsidR="005F2BDE">
        <w:rPr>
          <w:rFonts w:ascii="Times New Roman" w:hAnsi="Times New Roman" w:cs="Times New Roman"/>
          <w:bCs/>
          <w:sz w:val="24"/>
          <w:szCs w:val="24"/>
          <w:lang w:val="es-CO"/>
        </w:rPr>
        <w:t xml:space="preserve">obtener </w:t>
      </w:r>
      <w:r w:rsidRPr="00372E90">
        <w:rPr>
          <w:rFonts w:ascii="Times New Roman" w:hAnsi="Times New Roman" w:cs="Times New Roman"/>
          <w:bCs/>
          <w:sz w:val="24"/>
          <w:szCs w:val="24"/>
          <w:lang w:val="es-CO"/>
        </w:rPr>
        <w:t xml:space="preserve">los recursos </w:t>
      </w:r>
      <w:r w:rsidR="005F2BDE">
        <w:rPr>
          <w:rFonts w:ascii="Times New Roman" w:hAnsi="Times New Roman" w:cs="Times New Roman"/>
          <w:bCs/>
          <w:sz w:val="24"/>
          <w:szCs w:val="24"/>
          <w:lang w:val="es-CO"/>
        </w:rPr>
        <w:t xml:space="preserve"> para financiar las fases de emergencia, rehabilitación y reconstrucción </w:t>
      </w:r>
      <w:r w:rsidRPr="00372E90">
        <w:rPr>
          <w:rFonts w:ascii="Times New Roman" w:hAnsi="Times New Roman" w:cs="Times New Roman"/>
          <w:sz w:val="24"/>
          <w:szCs w:val="24"/>
          <w:lang w:val="es-ES_tradnl"/>
        </w:rPr>
        <w:t>son menores en la situación con PBP frente a la situación sin PBP.</w:t>
      </w:r>
    </w:p>
    <w:p w:rsidR="00F63939" w:rsidRPr="00372E90" w:rsidRDefault="00F63939" w:rsidP="00F63939">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lastRenderedPageBreak/>
        <w:t>Uno de los resultados del PBP es la implementación de una estrategia financiera</w:t>
      </w:r>
      <w:r w:rsidR="005F2BDE">
        <w:rPr>
          <w:rFonts w:ascii="Times New Roman" w:hAnsi="Times New Roman" w:cs="Times New Roman"/>
          <w:sz w:val="24"/>
          <w:szCs w:val="24"/>
          <w:lang w:val="es-ES_tradnl"/>
        </w:rPr>
        <w:t xml:space="preserve"> sólida</w:t>
      </w:r>
      <w:r w:rsidRPr="00372E90">
        <w:rPr>
          <w:rFonts w:ascii="Times New Roman" w:hAnsi="Times New Roman" w:cs="Times New Roman"/>
          <w:sz w:val="24"/>
          <w:szCs w:val="24"/>
          <w:lang w:val="es-ES_tradnl"/>
        </w:rPr>
        <w:t xml:space="preserve"> para la gestión del riesgo de desastres</w:t>
      </w:r>
      <w:r w:rsidRPr="00372E90">
        <w:rPr>
          <w:rFonts w:ascii="Times New Roman" w:hAnsi="Times New Roman" w:cs="Times New Roman"/>
          <w:sz w:val="24"/>
          <w:szCs w:val="24"/>
          <w:vertAlign w:val="superscript"/>
          <w:lang w:val="es-ES_tradnl"/>
        </w:rPr>
        <w:footnoteReference w:id="9"/>
      </w:r>
      <w:r w:rsidRPr="00372E90">
        <w:rPr>
          <w:rFonts w:ascii="Times New Roman" w:hAnsi="Times New Roman" w:cs="Times New Roman"/>
          <w:sz w:val="24"/>
          <w:szCs w:val="24"/>
          <w:lang w:val="es-ES_tradnl"/>
        </w:rPr>
        <w:t>. En ese sentido, el país cuenta con una mayor  disponibilidad de recursos en caso de ocurrencia de un evento catastrófico</w:t>
      </w:r>
      <w:r w:rsidR="004405C1" w:rsidRPr="00372E90">
        <w:rPr>
          <w:rFonts w:ascii="Times New Roman" w:hAnsi="Times New Roman" w:cs="Times New Roman"/>
          <w:sz w:val="24"/>
          <w:szCs w:val="24"/>
          <w:lang w:val="es-ES_tradnl"/>
        </w:rPr>
        <w:t xml:space="preserve">, lo cual impactará </w:t>
      </w:r>
      <w:r w:rsidRPr="00372E90">
        <w:rPr>
          <w:rFonts w:ascii="Times New Roman" w:eastAsiaTheme="majorEastAsia" w:hAnsi="Times New Roman" w:cs="Times New Roman"/>
          <w:bCs/>
          <w:sz w:val="24"/>
          <w:szCs w:val="24"/>
          <w:lang w:val="es-CO"/>
        </w:rPr>
        <w:t>los costos de  reasignar recursos que podrían destinarse a la inversión, así como el costo de</w:t>
      </w:r>
      <w:r w:rsidR="004405C1" w:rsidRPr="00372E90">
        <w:rPr>
          <w:rFonts w:ascii="Times New Roman" w:eastAsiaTheme="majorEastAsia" w:hAnsi="Times New Roman" w:cs="Times New Roman"/>
          <w:bCs/>
          <w:sz w:val="24"/>
          <w:szCs w:val="24"/>
          <w:lang w:val="es-CO"/>
        </w:rPr>
        <w:t xml:space="preserve"> evitar incurrir en nueva deuda</w:t>
      </w:r>
      <w:r w:rsidRPr="00372E90">
        <w:rPr>
          <w:rFonts w:ascii="Times New Roman" w:eastAsiaTheme="majorEastAsia" w:hAnsi="Times New Roman" w:cs="Times New Roman"/>
          <w:bCs/>
          <w:sz w:val="24"/>
          <w:szCs w:val="24"/>
          <w:lang w:val="es-CO"/>
        </w:rPr>
        <w:t>.</w:t>
      </w:r>
    </w:p>
    <w:p w:rsidR="00F63939" w:rsidRPr="00372E90" w:rsidRDefault="00F63939" w:rsidP="00F63939">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De acuerdo a BID (2012) “</w:t>
      </w:r>
      <w:r w:rsidRPr="00372E90">
        <w:rPr>
          <w:rFonts w:ascii="Times New Roman" w:hAnsi="Times New Roman" w:cs="Times New Roman"/>
          <w:i/>
          <w:sz w:val="24"/>
          <w:szCs w:val="24"/>
          <w:lang w:val="es-ES_tradnl"/>
        </w:rPr>
        <w:t>Existen beneficios adicionales, al permitir una reducción de la brecha de liquidez que generalmente enfrenta el gobierno en estas ocasiones, como consecuencia de la combinación de mayores gastos, menores ingresos y restricciones incrementales en el acceso y costo de recursos crediticios. En otras palabras, la provisión ex ante de cobertura financiera para desastres de gran magnitud reduce parcialmente el riesgo de peores escenarios de impacto del desastre sobre las cuentas públicas al disponer de financiamiento para enfrentar los costos de las emergencias</w:t>
      </w:r>
      <w:r w:rsidRPr="00372E90">
        <w:rPr>
          <w:rFonts w:ascii="Times New Roman" w:hAnsi="Times New Roman" w:cs="Times New Roman"/>
          <w:sz w:val="24"/>
          <w:szCs w:val="24"/>
          <w:lang w:val="es-ES_tradnl"/>
        </w:rPr>
        <w:t>”.</w:t>
      </w:r>
    </w:p>
    <w:p w:rsidR="00F63939" w:rsidRPr="00372E90" w:rsidRDefault="005F2BDE" w:rsidP="00F63939">
      <w:pPr>
        <w:spacing w:after="200"/>
        <w:rPr>
          <w:rFonts w:ascii="Times New Roman" w:hAnsi="Times New Roman" w:cs="Times New Roman"/>
          <w:b/>
          <w:sz w:val="24"/>
          <w:szCs w:val="24"/>
          <w:lang w:val="es-CO"/>
        </w:rPr>
      </w:pPr>
      <w:r>
        <w:rPr>
          <w:rFonts w:ascii="Times New Roman" w:hAnsi="Times New Roman" w:cs="Times New Roman"/>
          <w:b/>
          <w:sz w:val="24"/>
          <w:szCs w:val="24"/>
          <w:lang w:val="es-CO"/>
        </w:rPr>
        <w:t>D</w:t>
      </w:r>
      <w:r w:rsidR="008F4A18">
        <w:rPr>
          <w:rFonts w:ascii="Times New Roman" w:hAnsi="Times New Roman" w:cs="Times New Roman"/>
          <w:b/>
          <w:sz w:val="24"/>
          <w:szCs w:val="24"/>
          <w:lang w:val="es-CO"/>
        </w:rPr>
        <w:t>.</w:t>
      </w:r>
      <w:r>
        <w:rPr>
          <w:rFonts w:ascii="Times New Roman" w:hAnsi="Times New Roman" w:cs="Times New Roman"/>
          <w:b/>
          <w:sz w:val="24"/>
          <w:szCs w:val="24"/>
          <w:lang w:val="es-CO"/>
        </w:rPr>
        <w:t xml:space="preserve"> </w:t>
      </w:r>
      <w:r w:rsidR="00F63939" w:rsidRPr="00372E90">
        <w:rPr>
          <w:rFonts w:ascii="Times New Roman" w:hAnsi="Times New Roman" w:cs="Times New Roman"/>
          <w:b/>
          <w:sz w:val="24"/>
          <w:szCs w:val="24"/>
          <w:lang w:val="es-CO"/>
        </w:rPr>
        <w:t>Beneficios</w:t>
      </w:r>
      <w:r>
        <w:rPr>
          <w:rFonts w:ascii="Times New Roman" w:hAnsi="Times New Roman" w:cs="Times New Roman"/>
          <w:b/>
          <w:sz w:val="24"/>
          <w:szCs w:val="24"/>
          <w:lang w:val="es-CO"/>
        </w:rPr>
        <w:t xml:space="preserve"> Indirectos</w:t>
      </w:r>
    </w:p>
    <w:p w:rsidR="005F2BDE" w:rsidRPr="00372E90" w:rsidRDefault="005F2BDE" w:rsidP="00F63939">
      <w:pPr>
        <w:spacing w:after="200"/>
        <w:rPr>
          <w:rFonts w:ascii="Times New Roman" w:hAnsi="Times New Roman" w:cs="Times New Roman"/>
          <w:b/>
          <w:sz w:val="24"/>
          <w:szCs w:val="24"/>
          <w:lang w:val="es-ES_tradnl"/>
        </w:rPr>
      </w:pPr>
      <w:r>
        <w:rPr>
          <w:rFonts w:ascii="Times New Roman" w:hAnsi="Times New Roman" w:cs="Times New Roman"/>
          <w:b/>
          <w:sz w:val="24"/>
          <w:szCs w:val="24"/>
          <w:lang w:val="es-ES_tradnl"/>
        </w:rPr>
        <w:t>Control social:</w:t>
      </w:r>
    </w:p>
    <w:p w:rsidR="00F63939" w:rsidRPr="00372E90" w:rsidRDefault="00F63939" w:rsidP="00F63939">
      <w:pPr>
        <w:spacing w:after="200"/>
        <w:rPr>
          <w:rFonts w:ascii="Times New Roman" w:hAnsi="Times New Roman" w:cs="Times New Roman"/>
          <w:sz w:val="24"/>
          <w:szCs w:val="24"/>
          <w:lang w:val="es-CO"/>
        </w:rPr>
      </w:pPr>
      <w:r w:rsidRPr="00372E90">
        <w:rPr>
          <w:rFonts w:ascii="Times New Roman" w:hAnsi="Times New Roman" w:cs="Times New Roman"/>
          <w:sz w:val="24"/>
          <w:szCs w:val="24"/>
          <w:u w:val="single"/>
          <w:lang w:val="es-CO"/>
        </w:rPr>
        <w:t>Control social que debe ser llevado a cabo por el gobierno ante la ocurrencia del desastre</w:t>
      </w:r>
      <w:r w:rsidRPr="00372E90">
        <w:rPr>
          <w:rFonts w:ascii="Times New Roman" w:hAnsi="Times New Roman" w:cs="Times New Roman"/>
          <w:sz w:val="24"/>
          <w:szCs w:val="24"/>
          <w:lang w:val="es-CO"/>
        </w:rPr>
        <w:t xml:space="preserve">. De acuerdo a Cardona y Moreno (2011) uno de los principales mensajes de Cavallo et al (2010) es que </w:t>
      </w:r>
      <w:r w:rsidRPr="00372E90">
        <w:rPr>
          <w:rFonts w:ascii="Times New Roman" w:hAnsi="Times New Roman" w:cs="Times New Roman"/>
          <w:i/>
          <w:sz w:val="24"/>
          <w:szCs w:val="24"/>
          <w:lang w:val="es-CO"/>
        </w:rPr>
        <w:t>“… el problema central para las autoridades no es tanto el  choque natural, sino el control social y político para evitar un cambio de régimen abrupto”</w:t>
      </w:r>
      <w:r w:rsidRPr="00372E90">
        <w:rPr>
          <w:rFonts w:ascii="Times New Roman" w:hAnsi="Times New Roman" w:cs="Times New Roman"/>
          <w:sz w:val="24"/>
          <w:szCs w:val="24"/>
          <w:lang w:val="es-CO"/>
        </w:rPr>
        <w:t>. En ese sentido, la disponibilidad de recursos para apoyar a la población más vulnerable afectada por la ocurrencia del desastre puede ayudar al control social que debe ser llevado a cabo por el gobierno.</w:t>
      </w:r>
    </w:p>
    <w:p w:rsidR="00F63939" w:rsidRPr="00372E90" w:rsidRDefault="00F63939" w:rsidP="00F63939">
      <w:pPr>
        <w:autoSpaceDE w:val="0"/>
        <w:autoSpaceDN w:val="0"/>
        <w:adjustRightInd w:val="0"/>
        <w:rPr>
          <w:rFonts w:ascii="Times New Roman" w:hAnsi="Times New Roman" w:cs="Times New Roman"/>
          <w:sz w:val="24"/>
          <w:szCs w:val="24"/>
          <w:lang w:val="es-CO"/>
        </w:rPr>
      </w:pPr>
    </w:p>
    <w:p w:rsidR="00F63939" w:rsidRPr="00372E90" w:rsidRDefault="00F63939" w:rsidP="00F63939">
      <w:p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Beneficios sociales</w:t>
      </w:r>
    </w:p>
    <w:p w:rsidR="00F63939" w:rsidRPr="00372E90" w:rsidRDefault="00F63939" w:rsidP="00F63939">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De acuerdo a Cardona y Moreno (2011) </w:t>
      </w:r>
      <w:r w:rsidRPr="00372E90">
        <w:rPr>
          <w:rFonts w:ascii="Times New Roman" w:hAnsi="Times New Roman" w:cs="Times New Roman"/>
          <w:i/>
          <w:sz w:val="24"/>
          <w:szCs w:val="24"/>
          <w:lang w:val="es-ES_tradnl"/>
        </w:rPr>
        <w:t>“En los grandes y pequeños desastres la mayor parte del costo de los eventos lo asumen las personas y las familias más pobres que generalmente carecen de mecanismos de protección financiera”</w:t>
      </w:r>
      <w:r w:rsidRPr="00372E90">
        <w:rPr>
          <w:rFonts w:ascii="Times New Roman" w:hAnsi="Times New Roman" w:cs="Times New Roman"/>
          <w:sz w:val="24"/>
          <w:szCs w:val="24"/>
          <w:lang w:val="es-ES_tradnl"/>
        </w:rPr>
        <w:t xml:space="preserve">. El PBP tiene un  beneficio  social importante, en razón a que la implementación de una estrategia financiera para la gestión del riesgo de desastres permitirá disponer de mayores recursos para atender, entre otros,  la posible afectación de la vivienda de la población más vulnerable. </w:t>
      </w:r>
    </w:p>
    <w:p w:rsidR="00F63939" w:rsidRPr="00372E90" w:rsidRDefault="00F63939" w:rsidP="00F63939">
      <w:pPr>
        <w:rPr>
          <w:rFonts w:ascii="Times New Roman" w:hAnsi="Times New Roman" w:cs="Times New Roman"/>
          <w:sz w:val="24"/>
          <w:szCs w:val="24"/>
          <w:lang w:val="es-ES_tradnl"/>
        </w:rPr>
      </w:pPr>
    </w:p>
    <w:p w:rsidR="001D3EBE" w:rsidRPr="00372E90" w:rsidRDefault="001D3EBE">
      <w:pPr>
        <w:rPr>
          <w:rFonts w:ascii="Times New Roman" w:hAnsi="Times New Roman" w:cs="Times New Roman"/>
          <w:sz w:val="24"/>
          <w:szCs w:val="24"/>
          <w:lang w:val="es-CO"/>
        </w:rPr>
      </w:pPr>
      <w:r w:rsidRPr="00372E90">
        <w:rPr>
          <w:rFonts w:ascii="Times New Roman" w:hAnsi="Times New Roman" w:cs="Times New Roman"/>
          <w:sz w:val="24"/>
          <w:szCs w:val="24"/>
          <w:lang w:val="es-CO"/>
        </w:rPr>
        <w:br w:type="page"/>
      </w:r>
    </w:p>
    <w:p w:rsidR="001D3EBE" w:rsidRPr="00372E90" w:rsidRDefault="001D3EBE" w:rsidP="00CC5B5A">
      <w:pPr>
        <w:pStyle w:val="Heading1"/>
        <w:numPr>
          <w:ilvl w:val="0"/>
          <w:numId w:val="2"/>
        </w:numPr>
        <w:spacing w:before="0"/>
        <w:jc w:val="center"/>
        <w:rPr>
          <w:rFonts w:ascii="Times New Roman" w:hAnsi="Times New Roman" w:cs="Times New Roman"/>
          <w:color w:val="auto"/>
          <w:sz w:val="24"/>
          <w:szCs w:val="24"/>
        </w:rPr>
      </w:pPr>
      <w:bookmarkStart w:id="14" w:name="_Toc247892456"/>
      <w:r w:rsidRPr="00372E90">
        <w:rPr>
          <w:rFonts w:ascii="Times New Roman" w:hAnsi="Times New Roman" w:cs="Times New Roman"/>
          <w:color w:val="auto"/>
          <w:sz w:val="24"/>
          <w:szCs w:val="24"/>
        </w:rPr>
        <w:lastRenderedPageBreak/>
        <w:t xml:space="preserve">Análisis </w:t>
      </w:r>
      <w:r w:rsidR="005F2BDE">
        <w:rPr>
          <w:rFonts w:ascii="Times New Roman" w:hAnsi="Times New Roman" w:cs="Times New Roman"/>
          <w:color w:val="auto"/>
          <w:sz w:val="24"/>
          <w:szCs w:val="24"/>
        </w:rPr>
        <w:t xml:space="preserve">Económico </w:t>
      </w:r>
      <w:r w:rsidRPr="00372E90">
        <w:rPr>
          <w:rFonts w:ascii="Times New Roman" w:hAnsi="Times New Roman" w:cs="Times New Roman"/>
          <w:color w:val="auto"/>
          <w:sz w:val="24"/>
          <w:szCs w:val="24"/>
        </w:rPr>
        <w:t>del eje de Gestión Financiera de Riesgos del componente de Desarrollo de Instrumentos y de Capacidades de Gestión Sectorial y Territorial</w:t>
      </w:r>
      <w:bookmarkEnd w:id="14"/>
    </w:p>
    <w:p w:rsidR="001D3EBE" w:rsidRPr="00372E90" w:rsidRDefault="001D3EBE" w:rsidP="001D3EBE">
      <w:pPr>
        <w:rPr>
          <w:rFonts w:ascii="Times New Roman" w:hAnsi="Times New Roman" w:cs="Times New Roman"/>
          <w:sz w:val="24"/>
          <w:szCs w:val="24"/>
        </w:rPr>
      </w:pPr>
    </w:p>
    <w:p w:rsidR="001D3EBE" w:rsidRPr="00372E90" w:rsidRDefault="001D3EBE" w:rsidP="001D3EBE">
      <w:pPr>
        <w:rPr>
          <w:rFonts w:ascii="Times New Roman" w:eastAsiaTheme="majorEastAsia" w:hAnsi="Times New Roman" w:cs="Times New Roman"/>
          <w:bCs/>
          <w:sz w:val="24"/>
          <w:szCs w:val="24"/>
          <w:lang w:val="es-ES_tradnl"/>
        </w:rPr>
      </w:pPr>
    </w:p>
    <w:p w:rsidR="001D3EBE" w:rsidRPr="00372E90" w:rsidRDefault="001D3EBE" w:rsidP="001D3EBE">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CO"/>
        </w:rPr>
        <w:t xml:space="preserve">El análisis económico que se presenta en esta sección, consiste en </w:t>
      </w:r>
      <w:r w:rsidRPr="00372E90">
        <w:rPr>
          <w:rFonts w:ascii="Times New Roman" w:hAnsi="Times New Roman" w:cs="Times New Roman"/>
          <w:bCs/>
          <w:sz w:val="24"/>
          <w:szCs w:val="24"/>
          <w:lang w:val="es-ES_tradnl"/>
        </w:rPr>
        <w:t xml:space="preserve">comparar en 2014 los costos que enfrentaría el país </w:t>
      </w:r>
      <w:r w:rsidRPr="00372E90">
        <w:rPr>
          <w:rFonts w:ascii="Times New Roman" w:hAnsi="Times New Roman" w:cs="Times New Roman"/>
          <w:bCs/>
          <w:sz w:val="24"/>
          <w:szCs w:val="24"/>
          <w:lang w:val="es-CO"/>
        </w:rPr>
        <w:t xml:space="preserve">en una situación de ocurrencia de eventos que tienen una probabilidad del 18%, 10% y 2% de presentarse en un lapso de 10 años, en la situación sin </w:t>
      </w:r>
      <w:r w:rsidRPr="00372E90">
        <w:rPr>
          <w:rFonts w:ascii="Times New Roman" w:hAnsi="Times New Roman" w:cs="Times New Roman"/>
          <w:sz w:val="24"/>
          <w:szCs w:val="24"/>
        </w:rPr>
        <w:t>Préstamos Programáticos de Apoyo a Reformas de Política</w:t>
      </w:r>
      <w:r w:rsidRPr="00372E90">
        <w:rPr>
          <w:rFonts w:ascii="Times New Roman" w:hAnsi="Times New Roman" w:cs="Times New Roman"/>
          <w:bCs/>
          <w:sz w:val="24"/>
          <w:szCs w:val="24"/>
          <w:lang w:val="es-CO"/>
        </w:rPr>
        <w:t xml:space="preserve"> (estrategia de gobernabilidad y gestión financiera antes del PBP) y en la situación con </w:t>
      </w:r>
      <w:r w:rsidRPr="00372E90">
        <w:rPr>
          <w:rFonts w:ascii="Times New Roman" w:hAnsi="Times New Roman" w:cs="Times New Roman"/>
          <w:sz w:val="24"/>
          <w:szCs w:val="24"/>
        </w:rPr>
        <w:t>Préstamos Programáticos de Apoyo a Reformas de Política</w:t>
      </w:r>
      <w:r w:rsidRPr="00372E90">
        <w:rPr>
          <w:rFonts w:ascii="Times New Roman" w:hAnsi="Times New Roman" w:cs="Times New Roman"/>
          <w:bCs/>
          <w:sz w:val="24"/>
          <w:szCs w:val="24"/>
          <w:lang w:val="es-CO"/>
        </w:rPr>
        <w:t xml:space="preserve"> (estrategia de gobernabilidad y gestión financiera después del PBP). Como ya se mencionó, la metodología a emplear para realizar dichas comparaciones es ACE.</w:t>
      </w:r>
    </w:p>
    <w:p w:rsidR="001D3EBE" w:rsidRPr="00372E90" w:rsidRDefault="001D3EBE" w:rsidP="001D3EBE">
      <w:pPr>
        <w:spacing w:after="200"/>
        <w:rPr>
          <w:rFonts w:ascii="Times New Roman" w:hAnsi="Times New Roman" w:cs="Times New Roman"/>
          <w:sz w:val="24"/>
          <w:szCs w:val="24"/>
          <w:lang w:val="es-CO"/>
        </w:rPr>
      </w:pPr>
      <w:r w:rsidRPr="00372E90">
        <w:rPr>
          <w:rFonts w:ascii="Times New Roman" w:hAnsi="Times New Roman" w:cs="Times New Roman"/>
          <w:bCs/>
          <w:sz w:val="24"/>
          <w:szCs w:val="24"/>
          <w:lang w:val="es-CO"/>
        </w:rPr>
        <w:t>La situación con PBP corresponde a la disposición de recursos fi</w:t>
      </w:r>
      <w:r w:rsidR="00267DD8" w:rsidRPr="00372E90">
        <w:rPr>
          <w:rFonts w:ascii="Times New Roman" w:hAnsi="Times New Roman" w:cs="Times New Roman"/>
          <w:bCs/>
          <w:sz w:val="24"/>
          <w:szCs w:val="24"/>
          <w:lang w:val="es-CO"/>
        </w:rPr>
        <w:t>nancieros ante la ocurrencia de los</w:t>
      </w:r>
      <w:r w:rsidRPr="00372E90">
        <w:rPr>
          <w:rFonts w:ascii="Times New Roman" w:hAnsi="Times New Roman" w:cs="Times New Roman"/>
          <w:bCs/>
          <w:sz w:val="24"/>
          <w:szCs w:val="24"/>
          <w:lang w:val="es-CO"/>
        </w:rPr>
        <w:t xml:space="preserve"> evento</w:t>
      </w:r>
      <w:r w:rsidR="00267DD8" w:rsidRPr="00372E90">
        <w:rPr>
          <w:rFonts w:ascii="Times New Roman" w:hAnsi="Times New Roman" w:cs="Times New Roman"/>
          <w:bCs/>
          <w:sz w:val="24"/>
          <w:szCs w:val="24"/>
          <w:lang w:val="es-CO"/>
        </w:rPr>
        <w:t>s</w:t>
      </w:r>
      <w:r w:rsidRPr="00372E90">
        <w:rPr>
          <w:rFonts w:ascii="Times New Roman" w:hAnsi="Times New Roman" w:cs="Times New Roman"/>
          <w:bCs/>
          <w:sz w:val="24"/>
          <w:szCs w:val="24"/>
          <w:lang w:val="es-CO"/>
        </w:rPr>
        <w:t xml:space="preserve"> mencionado</w:t>
      </w:r>
      <w:r w:rsidR="00267DD8" w:rsidRPr="00372E90">
        <w:rPr>
          <w:rFonts w:ascii="Times New Roman" w:hAnsi="Times New Roman" w:cs="Times New Roman"/>
          <w:bCs/>
          <w:sz w:val="24"/>
          <w:szCs w:val="24"/>
          <w:lang w:val="es-CO"/>
        </w:rPr>
        <w:t>s</w:t>
      </w:r>
      <w:r w:rsidRPr="00372E90">
        <w:rPr>
          <w:rFonts w:ascii="Times New Roman" w:hAnsi="Times New Roman" w:cs="Times New Roman"/>
          <w:bCs/>
          <w:sz w:val="24"/>
          <w:szCs w:val="24"/>
          <w:lang w:val="es-CO"/>
        </w:rPr>
        <w:t>, con las herramientas proporcionadas como parte de las políticas del PBP y la situación sin PBP corresponde a la disposición de recursos financieros del país ante la ocurrencia de</w:t>
      </w:r>
      <w:r w:rsidR="00267DD8" w:rsidRPr="00372E90">
        <w:rPr>
          <w:rFonts w:ascii="Times New Roman" w:hAnsi="Times New Roman" w:cs="Times New Roman"/>
          <w:bCs/>
          <w:sz w:val="24"/>
          <w:szCs w:val="24"/>
          <w:lang w:val="es-CO"/>
        </w:rPr>
        <w:t xml:space="preserve"> </w:t>
      </w:r>
      <w:r w:rsidRPr="00372E90">
        <w:rPr>
          <w:rFonts w:ascii="Times New Roman" w:hAnsi="Times New Roman" w:cs="Times New Roman"/>
          <w:bCs/>
          <w:sz w:val="24"/>
          <w:szCs w:val="24"/>
          <w:lang w:val="es-CO"/>
        </w:rPr>
        <w:t>l</w:t>
      </w:r>
      <w:r w:rsidR="00267DD8" w:rsidRPr="00372E90">
        <w:rPr>
          <w:rFonts w:ascii="Times New Roman" w:hAnsi="Times New Roman" w:cs="Times New Roman"/>
          <w:bCs/>
          <w:sz w:val="24"/>
          <w:szCs w:val="24"/>
          <w:lang w:val="es-CO"/>
        </w:rPr>
        <w:t>os</w:t>
      </w:r>
      <w:r w:rsidRPr="00372E90">
        <w:rPr>
          <w:rFonts w:ascii="Times New Roman" w:hAnsi="Times New Roman" w:cs="Times New Roman"/>
          <w:bCs/>
          <w:sz w:val="24"/>
          <w:szCs w:val="24"/>
          <w:lang w:val="es-CO"/>
        </w:rPr>
        <w:t xml:space="preserve"> evento</w:t>
      </w:r>
      <w:r w:rsidR="00267DD8" w:rsidRPr="00372E90">
        <w:rPr>
          <w:rFonts w:ascii="Times New Roman" w:hAnsi="Times New Roman" w:cs="Times New Roman"/>
          <w:bCs/>
          <w:sz w:val="24"/>
          <w:szCs w:val="24"/>
          <w:lang w:val="es-CO"/>
        </w:rPr>
        <w:t>s</w:t>
      </w:r>
      <w:r w:rsidRPr="00372E90">
        <w:rPr>
          <w:rFonts w:ascii="Times New Roman" w:hAnsi="Times New Roman" w:cs="Times New Roman"/>
          <w:bCs/>
          <w:sz w:val="24"/>
          <w:szCs w:val="24"/>
          <w:lang w:val="es-CO"/>
        </w:rPr>
        <w:t xml:space="preserve"> mencionado</w:t>
      </w:r>
      <w:r w:rsidR="00267DD8" w:rsidRPr="00372E90">
        <w:rPr>
          <w:rFonts w:ascii="Times New Roman" w:hAnsi="Times New Roman" w:cs="Times New Roman"/>
          <w:bCs/>
          <w:sz w:val="24"/>
          <w:szCs w:val="24"/>
          <w:lang w:val="es-CO"/>
        </w:rPr>
        <w:t>s</w:t>
      </w:r>
      <w:r w:rsidRPr="00372E90">
        <w:rPr>
          <w:rFonts w:ascii="Times New Roman" w:hAnsi="Times New Roman" w:cs="Times New Roman"/>
          <w:bCs/>
          <w:sz w:val="24"/>
          <w:szCs w:val="24"/>
          <w:lang w:val="es-CO"/>
        </w:rPr>
        <w:t xml:space="preserve"> sin las herramientas desarrolladas como parte de los c</w:t>
      </w:r>
      <w:r w:rsidR="00267DD8" w:rsidRPr="00372E90">
        <w:rPr>
          <w:rFonts w:ascii="Times New Roman" w:hAnsi="Times New Roman" w:cs="Times New Roman"/>
          <w:bCs/>
          <w:sz w:val="24"/>
          <w:szCs w:val="24"/>
          <w:lang w:val="es-CO"/>
        </w:rPr>
        <w:t>ompromisos de los componentes</w:t>
      </w:r>
      <w:r w:rsidRPr="00372E90">
        <w:rPr>
          <w:rFonts w:ascii="Times New Roman" w:hAnsi="Times New Roman" w:cs="Times New Roman"/>
          <w:bCs/>
          <w:sz w:val="24"/>
          <w:szCs w:val="24"/>
          <w:lang w:val="es-CO"/>
        </w:rPr>
        <w:t xml:space="preserve"> </w:t>
      </w:r>
      <w:r w:rsidR="00267DD8" w:rsidRPr="00372E90">
        <w:rPr>
          <w:rFonts w:ascii="Times New Roman" w:hAnsi="Times New Roman" w:cs="Times New Roman"/>
          <w:bCs/>
          <w:sz w:val="24"/>
          <w:szCs w:val="24"/>
        </w:rPr>
        <w:t>del eje de Gestión Financiera de Riesgos del componente de Desarrollo de Instrumentos y de Capacidades de Gestión Sectorial y Territorial</w:t>
      </w:r>
      <w:r w:rsidR="00267DD8" w:rsidRPr="00372E90">
        <w:rPr>
          <w:rFonts w:ascii="Times New Roman" w:hAnsi="Times New Roman" w:cs="Times New Roman"/>
          <w:bCs/>
          <w:sz w:val="24"/>
          <w:szCs w:val="24"/>
          <w:lang w:val="es-CO"/>
        </w:rPr>
        <w:t xml:space="preserve"> </w:t>
      </w:r>
      <w:r w:rsidRPr="00372E90">
        <w:rPr>
          <w:rFonts w:ascii="Times New Roman" w:hAnsi="Times New Roman" w:cs="Times New Roman"/>
          <w:bCs/>
          <w:sz w:val="24"/>
          <w:szCs w:val="24"/>
          <w:lang w:val="es-CO"/>
        </w:rPr>
        <w:t xml:space="preserve">del PBP.  </w:t>
      </w:r>
    </w:p>
    <w:p w:rsidR="001D3EBE" w:rsidRPr="00372E90" w:rsidRDefault="001D3EBE" w:rsidP="001D3EBE">
      <w:pPr>
        <w:rPr>
          <w:rFonts w:ascii="Times New Roman" w:eastAsiaTheme="majorEastAsia" w:hAnsi="Times New Roman" w:cs="Times New Roman"/>
          <w:bCs/>
          <w:sz w:val="24"/>
          <w:szCs w:val="24"/>
          <w:lang w:val="es-ES_tradnl"/>
        </w:rPr>
      </w:pPr>
      <w:r w:rsidRPr="00372E90">
        <w:rPr>
          <w:rFonts w:ascii="Times New Roman" w:eastAsiaTheme="majorEastAsia" w:hAnsi="Times New Roman" w:cs="Times New Roman"/>
          <w:bCs/>
          <w:sz w:val="24"/>
          <w:szCs w:val="24"/>
          <w:lang w:val="es-ES_tradnl"/>
        </w:rPr>
        <w:t xml:space="preserve">La metodología de este ejercicio consiste en comparar los costos de financiamiento </w:t>
      </w:r>
      <w:r w:rsidR="00341FC6">
        <w:rPr>
          <w:rFonts w:ascii="Times New Roman" w:eastAsiaTheme="majorEastAsia" w:hAnsi="Times New Roman" w:cs="Times New Roman"/>
          <w:bCs/>
          <w:sz w:val="24"/>
          <w:szCs w:val="24"/>
          <w:lang w:val="es-ES_tradnl"/>
        </w:rPr>
        <w:t xml:space="preserve">en los que incurriría el </w:t>
      </w:r>
      <w:proofErr w:type="spellStart"/>
      <w:r w:rsidR="00341FC6">
        <w:rPr>
          <w:rFonts w:ascii="Times New Roman" w:eastAsiaTheme="majorEastAsia" w:hAnsi="Times New Roman" w:cs="Times New Roman"/>
          <w:bCs/>
          <w:sz w:val="24"/>
          <w:szCs w:val="24"/>
          <w:lang w:val="es-ES_tradnl"/>
        </w:rPr>
        <w:t>GdP</w:t>
      </w:r>
      <w:proofErr w:type="spellEnd"/>
      <w:r w:rsidR="00341FC6">
        <w:rPr>
          <w:rFonts w:ascii="Times New Roman" w:eastAsiaTheme="majorEastAsia" w:hAnsi="Times New Roman" w:cs="Times New Roman"/>
          <w:bCs/>
          <w:sz w:val="24"/>
          <w:szCs w:val="24"/>
          <w:lang w:val="es-ES_tradnl"/>
        </w:rPr>
        <w:t xml:space="preserve">  al financiar </w:t>
      </w:r>
      <w:r w:rsidRPr="00372E90">
        <w:rPr>
          <w:rFonts w:ascii="Times New Roman" w:eastAsiaTheme="majorEastAsia" w:hAnsi="Times New Roman" w:cs="Times New Roman"/>
          <w:bCs/>
          <w:sz w:val="24"/>
          <w:szCs w:val="24"/>
          <w:lang w:val="es-ES_tradnl"/>
        </w:rPr>
        <w:t xml:space="preserve"> los daños relacionados con un desastre con probabilidad</w:t>
      </w:r>
      <w:r w:rsidR="00267DD8" w:rsidRPr="00372E90">
        <w:rPr>
          <w:rFonts w:ascii="Times New Roman" w:eastAsiaTheme="majorEastAsia" w:hAnsi="Times New Roman" w:cs="Times New Roman"/>
          <w:bCs/>
          <w:sz w:val="24"/>
          <w:szCs w:val="24"/>
          <w:lang w:val="es-ES_tradnl"/>
        </w:rPr>
        <w:t>es</w:t>
      </w:r>
      <w:r w:rsidRPr="00372E90">
        <w:rPr>
          <w:rFonts w:ascii="Times New Roman" w:eastAsiaTheme="majorEastAsia" w:hAnsi="Times New Roman" w:cs="Times New Roman"/>
          <w:bCs/>
          <w:sz w:val="24"/>
          <w:szCs w:val="24"/>
          <w:lang w:val="es-ES_tradnl"/>
        </w:rPr>
        <w:t xml:space="preserve"> de ocurrencia del </w:t>
      </w:r>
      <w:r w:rsidR="00267DD8" w:rsidRPr="00372E90">
        <w:rPr>
          <w:rFonts w:ascii="Times New Roman" w:eastAsiaTheme="majorEastAsia" w:hAnsi="Times New Roman" w:cs="Times New Roman"/>
          <w:bCs/>
          <w:sz w:val="24"/>
          <w:szCs w:val="24"/>
          <w:lang w:val="es-ES_tradnl"/>
        </w:rPr>
        <w:t xml:space="preserve">18%, </w:t>
      </w:r>
      <w:r w:rsidRPr="00372E90">
        <w:rPr>
          <w:rFonts w:ascii="Times New Roman" w:eastAsiaTheme="majorEastAsia" w:hAnsi="Times New Roman" w:cs="Times New Roman"/>
          <w:bCs/>
          <w:sz w:val="24"/>
          <w:szCs w:val="24"/>
          <w:lang w:val="es-ES_tradnl"/>
        </w:rPr>
        <w:t>10%</w:t>
      </w:r>
      <w:r w:rsidR="00267DD8" w:rsidRPr="00372E90">
        <w:rPr>
          <w:rFonts w:ascii="Times New Roman" w:eastAsiaTheme="majorEastAsia" w:hAnsi="Times New Roman" w:cs="Times New Roman"/>
          <w:bCs/>
          <w:sz w:val="24"/>
          <w:szCs w:val="24"/>
          <w:lang w:val="es-ES_tradnl"/>
        </w:rPr>
        <w:t xml:space="preserve"> y 2%</w:t>
      </w:r>
      <w:r w:rsidRPr="00372E90">
        <w:rPr>
          <w:rFonts w:ascii="Times New Roman" w:eastAsiaTheme="majorEastAsia" w:hAnsi="Times New Roman" w:cs="Times New Roman"/>
          <w:bCs/>
          <w:sz w:val="24"/>
          <w:szCs w:val="24"/>
          <w:lang w:val="es-ES_tradnl"/>
        </w:rPr>
        <w:t xml:space="preserve"> de presentarse en un lapso de 10 años,  con los diferentes instrumentos disponibles, de acuerdo a la situación (sin PBP o con PBP) a considerar. A manera ilustrativa, si ocurre un evento que genere daños al sector gobierno y </w:t>
      </w:r>
      <w:r w:rsidRPr="00372E90">
        <w:rPr>
          <w:rFonts w:ascii="Times New Roman" w:hAnsi="Times New Roman" w:cs="Times New Roman"/>
          <w:sz w:val="24"/>
          <w:szCs w:val="24"/>
          <w:lang w:val="es-ES_tradnl"/>
        </w:rPr>
        <w:t>a los activos de los estratos socio económicos de bajos ingresos</w:t>
      </w:r>
      <w:r w:rsidRPr="00372E90">
        <w:rPr>
          <w:rFonts w:ascii="Times New Roman" w:eastAsiaTheme="majorEastAsia" w:hAnsi="Times New Roman" w:cs="Times New Roman"/>
          <w:bCs/>
          <w:sz w:val="24"/>
          <w:szCs w:val="24"/>
          <w:lang w:val="es-ES_tradnl"/>
        </w:rPr>
        <w:t xml:space="preserve"> (ESEB</w:t>
      </w:r>
      <w:r w:rsidRPr="00372E90">
        <w:rPr>
          <w:rFonts w:ascii="Times New Roman" w:eastAsiaTheme="majorEastAsia" w:hAnsi="Times New Roman" w:cs="Times New Roman"/>
          <w:bCs/>
          <w:sz w:val="24"/>
          <w:szCs w:val="24"/>
        </w:rPr>
        <w:t>)</w:t>
      </w:r>
      <w:r w:rsidRPr="00372E90">
        <w:rPr>
          <w:rFonts w:ascii="Times New Roman" w:eastAsiaTheme="majorEastAsia" w:hAnsi="Times New Roman" w:cs="Times New Roman"/>
          <w:bCs/>
          <w:sz w:val="24"/>
          <w:szCs w:val="24"/>
          <w:lang w:val="es-ES_tradnl"/>
        </w:rPr>
        <w:t xml:space="preserve"> equivalente a aproximadamente US$ 1,000 millones, hay que establecer los costos para cubrir los daños con los instrumentos financieros sin PBP y los costos con los instrumentos que componen la estrategia financiera de gestión del riesgo de desastres a raíz del PBP. </w:t>
      </w:r>
    </w:p>
    <w:p w:rsidR="001D3EBE" w:rsidRPr="00372E90" w:rsidRDefault="001D3EBE" w:rsidP="001D3EBE">
      <w:pPr>
        <w:rPr>
          <w:rFonts w:ascii="Times New Roman" w:hAnsi="Times New Roman" w:cs="Times New Roman"/>
          <w:bCs/>
          <w:sz w:val="24"/>
          <w:szCs w:val="24"/>
          <w:lang w:val="es-CO"/>
        </w:rPr>
      </w:pPr>
    </w:p>
    <w:p w:rsidR="001D3EBE" w:rsidRPr="00372E90" w:rsidRDefault="001D3EBE" w:rsidP="001D3EBE">
      <w:pPr>
        <w:rPr>
          <w:rFonts w:ascii="Times New Roman" w:eastAsiaTheme="majorEastAsia" w:hAnsi="Times New Roman" w:cs="Times New Roman"/>
          <w:bCs/>
          <w:sz w:val="24"/>
          <w:szCs w:val="24"/>
          <w:lang w:val="es-CO"/>
        </w:rPr>
      </w:pPr>
      <w:r w:rsidRPr="00372E90">
        <w:rPr>
          <w:rFonts w:ascii="Times New Roman" w:hAnsi="Times New Roman" w:cs="Times New Roman"/>
          <w:sz w:val="24"/>
          <w:szCs w:val="24"/>
        </w:rPr>
        <w:t xml:space="preserve">Con relación a los supuestos empleados para efectos de </w:t>
      </w:r>
      <w:r w:rsidRPr="00372E90">
        <w:rPr>
          <w:rFonts w:ascii="Times New Roman" w:eastAsiaTheme="majorEastAsia" w:hAnsi="Times New Roman" w:cs="Times New Roman"/>
          <w:bCs/>
          <w:sz w:val="24"/>
          <w:szCs w:val="24"/>
          <w:lang w:val="es-CO"/>
        </w:rPr>
        <w:t>estimar los costos y los beneficios de los diferentes instrumentos financieros sin PBP y con PBP, así como los flujos de caja que podrían generar en caso de ser activados, se asume</w:t>
      </w:r>
      <w:r w:rsidRPr="00372E90">
        <w:rPr>
          <w:rStyle w:val="FootnoteReference"/>
          <w:rFonts w:ascii="Times New Roman" w:eastAsiaTheme="majorEastAsia" w:hAnsi="Times New Roman" w:cs="Times New Roman"/>
          <w:bCs/>
          <w:sz w:val="24"/>
          <w:szCs w:val="24"/>
          <w:lang w:val="es-CO"/>
        </w:rPr>
        <w:footnoteReference w:id="10"/>
      </w:r>
      <w:r w:rsidRPr="00372E90">
        <w:rPr>
          <w:rFonts w:ascii="Times New Roman" w:eastAsiaTheme="majorEastAsia" w:hAnsi="Times New Roman" w:cs="Times New Roman"/>
          <w:bCs/>
          <w:sz w:val="24"/>
          <w:szCs w:val="24"/>
          <w:lang w:val="es-CO"/>
        </w:rPr>
        <w:t>:</w:t>
      </w:r>
    </w:p>
    <w:p w:rsidR="001D3EBE" w:rsidRPr="00372E90" w:rsidRDefault="001D3EBE" w:rsidP="001D3EBE">
      <w:pPr>
        <w:rPr>
          <w:rFonts w:ascii="Times New Roman" w:eastAsiaTheme="majorEastAsia" w:hAnsi="Times New Roman" w:cs="Times New Roman"/>
          <w:bCs/>
          <w:sz w:val="24"/>
          <w:szCs w:val="24"/>
          <w:lang w:val="es-CO"/>
        </w:rPr>
      </w:pPr>
    </w:p>
    <w:p w:rsidR="001D3EBE" w:rsidRPr="00372E90" w:rsidRDefault="001D3EBE" w:rsidP="001D3EBE">
      <w:pPr>
        <w:rPr>
          <w:rFonts w:ascii="Times New Roman" w:eastAsiaTheme="majorEastAsia" w:hAnsi="Times New Roman" w:cs="Times New Roman"/>
          <w:bCs/>
          <w:sz w:val="24"/>
          <w:szCs w:val="24"/>
          <w:lang w:val="es-CO"/>
        </w:rPr>
      </w:pPr>
    </w:p>
    <w:tbl>
      <w:tblPr>
        <w:tblStyle w:val="TableGrid"/>
        <w:tblW w:w="0" w:type="auto"/>
        <w:tblLook w:val="04A0" w:firstRow="1" w:lastRow="0" w:firstColumn="1" w:lastColumn="0" w:noHBand="0" w:noVBand="1"/>
      </w:tblPr>
      <w:tblGrid>
        <w:gridCol w:w="2518"/>
        <w:gridCol w:w="6379"/>
      </w:tblGrid>
      <w:tr w:rsidR="001D3EBE" w:rsidRPr="00372E90">
        <w:tc>
          <w:tcPr>
            <w:tcW w:w="2518" w:type="dxa"/>
          </w:tcPr>
          <w:p w:rsidR="001D3EBE" w:rsidRPr="00372E90" w:rsidRDefault="001D3EBE" w:rsidP="00BC3C98">
            <w:pPr>
              <w:jc w:val="center"/>
              <w:rPr>
                <w:rFonts w:ascii="Times New Roman" w:eastAsiaTheme="majorEastAsia" w:hAnsi="Times New Roman" w:cs="Times New Roman"/>
                <w:b/>
                <w:bCs/>
                <w:sz w:val="20"/>
                <w:szCs w:val="20"/>
                <w:lang w:val="es-CO"/>
              </w:rPr>
            </w:pPr>
          </w:p>
        </w:tc>
        <w:tc>
          <w:tcPr>
            <w:tcW w:w="6379" w:type="dxa"/>
          </w:tcPr>
          <w:p w:rsidR="001D3EBE" w:rsidRPr="00372E90" w:rsidRDefault="001D3EBE" w:rsidP="00BC3C98">
            <w:pPr>
              <w:jc w:val="center"/>
              <w:rPr>
                <w:rFonts w:ascii="Times New Roman" w:eastAsiaTheme="majorEastAsia" w:hAnsi="Times New Roman" w:cs="Times New Roman"/>
                <w:b/>
                <w:bCs/>
                <w:sz w:val="20"/>
                <w:szCs w:val="20"/>
                <w:lang w:val="es-CO"/>
              </w:rPr>
            </w:pPr>
            <w:r w:rsidRPr="00372E90">
              <w:rPr>
                <w:rFonts w:ascii="Times New Roman" w:eastAsiaTheme="majorEastAsia" w:hAnsi="Times New Roman" w:cs="Times New Roman"/>
                <w:b/>
                <w:bCs/>
                <w:sz w:val="20"/>
                <w:szCs w:val="20"/>
                <w:lang w:val="es-CO"/>
              </w:rPr>
              <w:t>Supuestos</w:t>
            </w:r>
          </w:p>
        </w:tc>
      </w:tr>
      <w:tr w:rsidR="001D3EBE" w:rsidRPr="00372E90">
        <w:tc>
          <w:tcPr>
            <w:tcW w:w="2518"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Bienes de Responsabilidad del Estado</w:t>
            </w:r>
          </w:p>
        </w:tc>
        <w:tc>
          <w:tcPr>
            <w:tcW w:w="6379"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 xml:space="preserve">De acuerdo a conversaciones sostenidas con funcionarios de diferentes áreas del MEF </w:t>
            </w:r>
            <w:r w:rsidR="00BC3C98" w:rsidRPr="00372E90">
              <w:rPr>
                <w:rFonts w:ascii="Times New Roman" w:eastAsiaTheme="majorEastAsia" w:hAnsi="Times New Roman" w:cs="Times New Roman"/>
                <w:bCs/>
                <w:sz w:val="20"/>
                <w:szCs w:val="20"/>
                <w:lang w:val="es-CO"/>
              </w:rPr>
              <w:t xml:space="preserve">los activos de los estratos socio económicos de bajos ingresos (ESEB) no son responsabilidad del Estado, de acuerdo a la normatividad vigente. No obstante, para efectos de análisis </w:t>
            </w:r>
            <w:r w:rsidRPr="00372E90">
              <w:rPr>
                <w:rFonts w:ascii="Times New Roman" w:eastAsiaTheme="majorEastAsia" w:hAnsi="Times New Roman" w:cs="Times New Roman"/>
                <w:bCs/>
                <w:sz w:val="20"/>
                <w:szCs w:val="20"/>
                <w:lang w:val="es-CO"/>
              </w:rPr>
              <w:t>se asume que en caso de ocurrencia d</w:t>
            </w:r>
            <w:r w:rsidR="00BC3C98" w:rsidRPr="00372E90">
              <w:rPr>
                <w:rFonts w:ascii="Times New Roman" w:eastAsiaTheme="majorEastAsia" w:hAnsi="Times New Roman" w:cs="Times New Roman"/>
                <w:bCs/>
                <w:sz w:val="20"/>
                <w:szCs w:val="20"/>
                <w:lang w:val="es-CO"/>
              </w:rPr>
              <w:t xml:space="preserve">e un evento catastrófico, el Gobierno de Perú </w:t>
            </w:r>
            <w:r w:rsidRPr="00372E90">
              <w:rPr>
                <w:rFonts w:ascii="Times New Roman" w:eastAsiaTheme="majorEastAsia" w:hAnsi="Times New Roman" w:cs="Times New Roman"/>
                <w:bCs/>
                <w:sz w:val="20"/>
                <w:szCs w:val="20"/>
                <w:lang w:val="es-CO"/>
              </w:rPr>
              <w:t xml:space="preserve"> cubriría los activos del gobierno y los activos de los estratos </w:t>
            </w:r>
            <w:proofErr w:type="gramStart"/>
            <w:r w:rsidRPr="00372E90">
              <w:rPr>
                <w:rFonts w:ascii="Times New Roman" w:eastAsiaTheme="majorEastAsia" w:hAnsi="Times New Roman" w:cs="Times New Roman"/>
                <w:bCs/>
                <w:sz w:val="20"/>
                <w:szCs w:val="20"/>
                <w:lang w:val="es-CO"/>
              </w:rPr>
              <w:t>socio económicos</w:t>
            </w:r>
            <w:proofErr w:type="gramEnd"/>
            <w:r w:rsidRPr="00372E90">
              <w:rPr>
                <w:rFonts w:ascii="Times New Roman" w:eastAsiaTheme="majorEastAsia" w:hAnsi="Times New Roman" w:cs="Times New Roman"/>
                <w:bCs/>
                <w:sz w:val="20"/>
                <w:szCs w:val="20"/>
                <w:lang w:val="es-CO"/>
              </w:rPr>
              <w:t xml:space="preserve"> de bajos </w:t>
            </w:r>
            <w:r w:rsidRPr="00372E90">
              <w:rPr>
                <w:rFonts w:ascii="Times New Roman" w:eastAsiaTheme="majorEastAsia" w:hAnsi="Times New Roman" w:cs="Times New Roman"/>
                <w:bCs/>
                <w:sz w:val="20"/>
                <w:szCs w:val="20"/>
                <w:lang w:val="es-CO"/>
              </w:rPr>
              <w:lastRenderedPageBreak/>
              <w:t>ingresos (ESEB)</w:t>
            </w:r>
            <w:r w:rsidR="00BC3C98" w:rsidRPr="00372E90">
              <w:rPr>
                <w:rFonts w:ascii="Times New Roman" w:eastAsiaTheme="majorEastAsia" w:hAnsi="Times New Roman" w:cs="Times New Roman"/>
                <w:bCs/>
                <w:sz w:val="20"/>
                <w:szCs w:val="20"/>
                <w:lang w:val="es-CO"/>
              </w:rPr>
              <w:t xml:space="preserve"> en razón al riesgo moral y político que conllevaría no hacerlo</w:t>
            </w:r>
            <w:r w:rsidRPr="00372E90">
              <w:rPr>
                <w:rFonts w:ascii="Times New Roman" w:eastAsiaTheme="majorEastAsia" w:hAnsi="Times New Roman" w:cs="Times New Roman"/>
                <w:bCs/>
                <w:sz w:val="20"/>
                <w:szCs w:val="20"/>
                <w:lang w:val="es-CO"/>
              </w:rPr>
              <w:t xml:space="preserve">. </w:t>
            </w:r>
          </w:p>
        </w:tc>
      </w:tr>
      <w:tr w:rsidR="001D3EBE" w:rsidRPr="00372E90">
        <w:tc>
          <w:tcPr>
            <w:tcW w:w="2518"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lastRenderedPageBreak/>
              <w:t>Escenarios de daños para los activos del gobierno y para los activos de ESEB</w:t>
            </w:r>
          </w:p>
        </w:tc>
        <w:tc>
          <w:tcPr>
            <w:tcW w:w="6379"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Se emplearán los escenarios de daños descritos en BID (2010),</w:t>
            </w:r>
            <w:r w:rsidR="00ED3525">
              <w:rPr>
                <w:rFonts w:ascii="Times New Roman" w:eastAsiaTheme="majorEastAsia" w:hAnsi="Times New Roman" w:cs="Times New Roman"/>
                <w:bCs/>
                <w:sz w:val="20"/>
                <w:szCs w:val="20"/>
                <w:lang w:val="es-CO"/>
              </w:rPr>
              <w:t xml:space="preserve"> respecto de pérdida probable para periodos de retorno de 50, 100 y 500 años,</w:t>
            </w:r>
            <w:r w:rsidRPr="00372E90">
              <w:rPr>
                <w:rFonts w:ascii="Times New Roman" w:eastAsiaTheme="majorEastAsia" w:hAnsi="Times New Roman" w:cs="Times New Roman"/>
                <w:bCs/>
                <w:sz w:val="20"/>
                <w:szCs w:val="20"/>
                <w:lang w:val="es-CO"/>
              </w:rPr>
              <w:t xml:space="preserve"> estimados a 2008. Se estiman los porcentajes de daños del gobierno y de daños de ESEB frente al PIB estimado para 2014.</w:t>
            </w:r>
          </w:p>
        </w:tc>
      </w:tr>
      <w:tr w:rsidR="00A141B4" w:rsidRPr="00372E90">
        <w:tc>
          <w:tcPr>
            <w:tcW w:w="2518" w:type="dxa"/>
          </w:tcPr>
          <w:p w:rsidR="00A141B4" w:rsidRPr="00372E90" w:rsidRDefault="00A141B4" w:rsidP="00977EB5">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ES_tradnl"/>
              </w:rPr>
              <w:t>Necesidades de liquidez para atender la etapa de emergencia</w:t>
            </w:r>
          </w:p>
        </w:tc>
        <w:tc>
          <w:tcPr>
            <w:tcW w:w="6379" w:type="dxa"/>
          </w:tcPr>
          <w:p w:rsidR="00A141B4" w:rsidRPr="00372E90" w:rsidRDefault="00A141B4" w:rsidP="00977EB5">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ES_tradnl"/>
              </w:rPr>
              <w:t xml:space="preserve">Se estimaron empleando el estudio de CEPAL (2010) sobre “Impacto relativo según sectores de los desastres en América Latina y El Caribe”. Se toma un porcentaje de 6,45%, el cual se estima como el porcentaje del impacto en gasto de emergencia frente al impacto sobre infraestructura y gastos de emergencia. </w:t>
            </w:r>
          </w:p>
        </w:tc>
      </w:tr>
      <w:tr w:rsidR="00C773BD" w:rsidRPr="00372E90">
        <w:tc>
          <w:tcPr>
            <w:tcW w:w="2518" w:type="dxa"/>
          </w:tcPr>
          <w:p w:rsidR="00C773BD" w:rsidRPr="00372E90" w:rsidRDefault="00C773BD" w:rsidP="00977EB5">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Orden de uso de los diferentes instrumentos de la estrategia financiera</w:t>
            </w:r>
          </w:p>
        </w:tc>
        <w:tc>
          <w:tcPr>
            <w:tcW w:w="6379" w:type="dxa"/>
          </w:tcPr>
          <w:p w:rsidR="00C773BD" w:rsidRPr="00372E90" w:rsidRDefault="00C773BD" w:rsidP="00C773BD">
            <w:pPr>
              <w:autoSpaceDE w:val="0"/>
              <w:autoSpaceDN w:val="0"/>
              <w:adjustRightInd w:val="0"/>
              <w:rPr>
                <w:rFonts w:ascii="Times New Roman" w:eastAsiaTheme="majorEastAsia" w:hAnsi="Times New Roman" w:cs="Times New Roman"/>
                <w:bCs/>
                <w:sz w:val="20"/>
                <w:szCs w:val="20"/>
                <w:lang w:val="es-ES_tradnl"/>
              </w:rPr>
            </w:pPr>
            <w:r w:rsidRPr="00372E90">
              <w:rPr>
                <w:rFonts w:ascii="Times New Roman" w:eastAsiaTheme="majorEastAsia" w:hAnsi="Times New Roman" w:cs="Times New Roman"/>
                <w:bCs/>
                <w:sz w:val="20"/>
                <w:szCs w:val="20"/>
                <w:lang w:val="es-ES_tradnl"/>
              </w:rPr>
              <w:t>El orden de uso de las fuentes de recursos descritas para cubrir eventos catastróficos se establece de acuerdo a lo estipulado en el reglamento de SINAGERD, el cual señala como instrumentos para la fase de preparación, respuesta y rehabilitación: (i) Recursos de los pliegos presupuestales de las entidades públicas; (ii) Recursos de la Reserva de contingencia; (iii) Recursos del Fondo de Estabilización Fiscal (FEF) y (iv) Recursos de las líneas de crédito contingente.</w:t>
            </w:r>
          </w:p>
          <w:p w:rsidR="00C773BD" w:rsidRPr="00372E90" w:rsidRDefault="00C773BD" w:rsidP="00977EB5">
            <w:pPr>
              <w:rPr>
                <w:rFonts w:ascii="Times New Roman" w:eastAsiaTheme="majorEastAsia" w:hAnsi="Times New Roman" w:cs="Times New Roman"/>
                <w:bCs/>
                <w:sz w:val="20"/>
                <w:szCs w:val="20"/>
                <w:lang w:val="es-ES_tradnl"/>
              </w:rPr>
            </w:pPr>
            <w:r w:rsidRPr="00372E90">
              <w:rPr>
                <w:rFonts w:ascii="Times New Roman" w:eastAsiaTheme="majorEastAsia" w:hAnsi="Times New Roman" w:cs="Times New Roman"/>
                <w:bCs/>
                <w:sz w:val="20"/>
                <w:szCs w:val="20"/>
                <w:lang w:val="es-ES_tradnl"/>
              </w:rPr>
              <w:t xml:space="preserve">Con relación a la fase de reconstrucción,  se establece el uso de instrumentos de protección y transferencia del riesgo. También, se menciona que MEF buscará capacidad complementaria a las necesidades de todas las entidades públicas de todos los niveles. </w:t>
            </w:r>
          </w:p>
        </w:tc>
      </w:tr>
      <w:tr w:rsidR="001D3EBE" w:rsidRPr="00372E90">
        <w:tc>
          <w:tcPr>
            <w:tcW w:w="2518" w:type="dxa"/>
          </w:tcPr>
          <w:p w:rsidR="001D3EBE" w:rsidRPr="00372E90" w:rsidRDefault="00C8737F"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Reasignación presupuestal</w:t>
            </w:r>
          </w:p>
        </w:tc>
        <w:tc>
          <w:tcPr>
            <w:tcW w:w="6379" w:type="dxa"/>
          </w:tcPr>
          <w:p w:rsidR="001D3EBE" w:rsidRPr="00372E90" w:rsidRDefault="00C8737F" w:rsidP="00C8737F">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Con relación a los gastos corrientes, no se consideran sujeto de reasignación en razón a que están orientados principalmente al pago del personal activo, pensiones y otras prestaciones sociales y a la compra de bienes y servicios, es decir orientados al mantenimiento de los servicios que presta el Estado. En ese sentido, se realizó un estimativo de los recursos sujetos de reasignación presupuestal de acuerdo a la ejecución observada en la consulta amigable de la página web del MEF en 2012 de los gastos de capital, los cuales están orientados al aumento de la producción o al incremento del patrimonio del Estado</w:t>
            </w:r>
          </w:p>
        </w:tc>
      </w:tr>
      <w:tr w:rsidR="001D3EBE" w:rsidRPr="00372E90">
        <w:tc>
          <w:tcPr>
            <w:tcW w:w="2518" w:type="dxa"/>
          </w:tcPr>
          <w:p w:rsidR="001D3EBE" w:rsidRPr="00372E90" w:rsidRDefault="00C8737F"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Reserva de Contingencia</w:t>
            </w:r>
          </w:p>
        </w:tc>
        <w:tc>
          <w:tcPr>
            <w:tcW w:w="6379" w:type="dxa"/>
          </w:tcPr>
          <w:p w:rsidR="001D3EBE" w:rsidRPr="00372E90" w:rsidRDefault="00C8737F" w:rsidP="00C8737F">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 xml:space="preserve">Se </w:t>
            </w:r>
            <w:r w:rsidR="003B79CB" w:rsidRPr="00372E90">
              <w:rPr>
                <w:rFonts w:ascii="Times New Roman" w:eastAsiaTheme="majorEastAsia" w:hAnsi="Times New Roman" w:cs="Times New Roman"/>
                <w:bCs/>
                <w:sz w:val="20"/>
                <w:szCs w:val="20"/>
                <w:lang w:val="es-CO"/>
              </w:rPr>
              <w:t>asume equivalente al 1% del PIB, de acuerdo a conversaciones sostenidas con funcionarios del MEF</w:t>
            </w:r>
          </w:p>
        </w:tc>
      </w:tr>
      <w:tr w:rsidR="003B79CB" w:rsidRPr="00372E90">
        <w:tc>
          <w:tcPr>
            <w:tcW w:w="2518" w:type="dxa"/>
          </w:tcPr>
          <w:p w:rsidR="003B79CB" w:rsidRPr="00372E90" w:rsidRDefault="003B79CB"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FEF</w:t>
            </w:r>
          </w:p>
        </w:tc>
        <w:tc>
          <w:tcPr>
            <w:tcW w:w="6379" w:type="dxa"/>
          </w:tcPr>
          <w:p w:rsidR="00D47FFE" w:rsidRPr="00372E90" w:rsidRDefault="003B79CB"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Para estimar los recursos del FEF a 2014, se asume que estos no se incrementan como proporción del PIB</w:t>
            </w:r>
            <w:r w:rsidR="005B0C99">
              <w:rPr>
                <w:rFonts w:ascii="Times New Roman" w:eastAsiaTheme="majorEastAsia" w:hAnsi="Times New Roman" w:cs="Times New Roman"/>
                <w:bCs/>
                <w:sz w:val="20"/>
                <w:szCs w:val="20"/>
                <w:lang w:val="es-CO"/>
              </w:rPr>
              <w:t>,</w:t>
            </w:r>
            <w:r w:rsidRPr="00372E90">
              <w:rPr>
                <w:rFonts w:ascii="Times New Roman" w:eastAsiaTheme="majorEastAsia" w:hAnsi="Times New Roman" w:cs="Times New Roman"/>
                <w:bCs/>
                <w:sz w:val="20"/>
                <w:szCs w:val="20"/>
                <w:lang w:val="es-CO"/>
              </w:rPr>
              <w:t xml:space="preserve"> es decir que continúan </w:t>
            </w:r>
            <w:r w:rsidR="00B3317D">
              <w:rPr>
                <w:rFonts w:ascii="Times New Roman" w:eastAsiaTheme="majorEastAsia" w:hAnsi="Times New Roman" w:cs="Times New Roman"/>
                <w:bCs/>
                <w:sz w:val="20"/>
                <w:szCs w:val="20"/>
                <w:lang w:val="es-CO"/>
              </w:rPr>
              <w:t>correspondiendo</w:t>
            </w:r>
            <w:r w:rsidRPr="00372E90">
              <w:rPr>
                <w:rFonts w:ascii="Times New Roman" w:eastAsiaTheme="majorEastAsia" w:hAnsi="Times New Roman" w:cs="Times New Roman"/>
                <w:bCs/>
                <w:sz w:val="20"/>
                <w:szCs w:val="20"/>
                <w:lang w:val="es-CO"/>
              </w:rPr>
              <w:t xml:space="preserve"> al 3,6% del PIB, cifra reportada para 2013.</w:t>
            </w:r>
            <w:r w:rsidR="00D47FFE" w:rsidRPr="00372E90">
              <w:rPr>
                <w:rFonts w:ascii="Times New Roman" w:eastAsiaTheme="majorEastAsia" w:hAnsi="Times New Roman" w:cs="Times New Roman"/>
                <w:bCs/>
                <w:sz w:val="20"/>
                <w:szCs w:val="20"/>
                <w:lang w:val="es-CO"/>
              </w:rPr>
              <w:t xml:space="preserve"> </w:t>
            </w:r>
          </w:p>
          <w:p w:rsidR="003B79CB" w:rsidRPr="00372E90" w:rsidRDefault="00D47FF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De otra parte, se asume que solo se empleará el 40% de los recursos del FEF, lo cual está estipulado en la normatividad para el otro tipo de emergencias.</w:t>
            </w:r>
          </w:p>
        </w:tc>
      </w:tr>
      <w:tr w:rsidR="003B79CB" w:rsidRPr="00372E90">
        <w:tc>
          <w:tcPr>
            <w:tcW w:w="2518" w:type="dxa"/>
          </w:tcPr>
          <w:p w:rsidR="003B79CB" w:rsidRPr="00372E90" w:rsidRDefault="003B79CB"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Líneas de crédito contingente exclusivas para desastres</w:t>
            </w:r>
          </w:p>
        </w:tc>
        <w:tc>
          <w:tcPr>
            <w:tcW w:w="6379" w:type="dxa"/>
          </w:tcPr>
          <w:p w:rsidR="003B79CB" w:rsidRPr="00372E90" w:rsidRDefault="003B79CB"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Se asume que en 2014 ya han sido renovadas</w:t>
            </w:r>
            <w:r w:rsidR="004A4F22" w:rsidRPr="00372E90">
              <w:rPr>
                <w:rFonts w:ascii="Times New Roman" w:eastAsiaTheme="majorEastAsia" w:hAnsi="Times New Roman" w:cs="Times New Roman"/>
                <w:bCs/>
                <w:sz w:val="20"/>
                <w:szCs w:val="20"/>
                <w:lang w:val="es-CO"/>
              </w:rPr>
              <w:t xml:space="preserve"> (lo cual es consistente con las conversaciones sostenidas con funcionarios del MEF)</w:t>
            </w:r>
            <w:r w:rsidRPr="00372E90">
              <w:rPr>
                <w:rFonts w:ascii="Times New Roman" w:eastAsiaTheme="majorEastAsia" w:hAnsi="Times New Roman" w:cs="Times New Roman"/>
                <w:bCs/>
                <w:sz w:val="20"/>
                <w:szCs w:val="20"/>
                <w:lang w:val="es-CO"/>
              </w:rPr>
              <w:t xml:space="preserve">, en las mismas </w:t>
            </w:r>
            <w:r w:rsidR="004A4F22" w:rsidRPr="00372E90">
              <w:rPr>
                <w:rFonts w:ascii="Times New Roman" w:eastAsiaTheme="majorEastAsia" w:hAnsi="Times New Roman" w:cs="Times New Roman"/>
                <w:bCs/>
                <w:sz w:val="20"/>
                <w:szCs w:val="20"/>
                <w:lang w:val="es-CO"/>
              </w:rPr>
              <w:t>condiciones</w:t>
            </w:r>
            <w:r w:rsidRPr="00372E90">
              <w:rPr>
                <w:rFonts w:ascii="Times New Roman" w:eastAsiaTheme="majorEastAsia" w:hAnsi="Times New Roman" w:cs="Times New Roman"/>
                <w:bCs/>
                <w:sz w:val="20"/>
                <w:szCs w:val="20"/>
                <w:lang w:val="es-CO"/>
              </w:rPr>
              <w:t xml:space="preserve"> que </w:t>
            </w:r>
            <w:r w:rsidR="004A4F22" w:rsidRPr="00372E90">
              <w:rPr>
                <w:rFonts w:ascii="Times New Roman" w:eastAsiaTheme="majorEastAsia" w:hAnsi="Times New Roman" w:cs="Times New Roman"/>
                <w:bCs/>
                <w:sz w:val="20"/>
                <w:szCs w:val="20"/>
                <w:lang w:val="es-CO"/>
              </w:rPr>
              <w:t>los</w:t>
            </w:r>
            <w:r w:rsidRPr="00372E90">
              <w:rPr>
                <w:rFonts w:ascii="Times New Roman" w:eastAsiaTheme="majorEastAsia" w:hAnsi="Times New Roman" w:cs="Times New Roman"/>
                <w:bCs/>
                <w:sz w:val="20"/>
                <w:szCs w:val="20"/>
                <w:lang w:val="es-CO"/>
              </w:rPr>
              <w:t xml:space="preserve"> créditos originales</w:t>
            </w:r>
            <w:r w:rsidR="004A4F22" w:rsidRPr="00372E90">
              <w:rPr>
                <w:rFonts w:ascii="Times New Roman" w:eastAsiaTheme="majorEastAsia" w:hAnsi="Times New Roman" w:cs="Times New Roman"/>
                <w:bCs/>
                <w:sz w:val="20"/>
                <w:szCs w:val="20"/>
                <w:lang w:val="es-CO"/>
              </w:rPr>
              <w:t>.</w:t>
            </w:r>
          </w:p>
        </w:tc>
      </w:tr>
      <w:tr w:rsidR="001D3EBE" w:rsidRPr="00372E90">
        <w:tc>
          <w:tcPr>
            <w:tcW w:w="2518" w:type="dxa"/>
          </w:tcPr>
          <w:p w:rsidR="001D3EBE" w:rsidRPr="00372E90" w:rsidRDefault="001D3EBE" w:rsidP="009E6784">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 xml:space="preserve">Aseguramiento de </w:t>
            </w:r>
            <w:r w:rsidR="009E6784" w:rsidRPr="00372E90">
              <w:rPr>
                <w:rFonts w:ascii="Times New Roman" w:eastAsiaTheme="majorEastAsia" w:hAnsi="Times New Roman" w:cs="Times New Roman"/>
                <w:bCs/>
                <w:sz w:val="20"/>
                <w:szCs w:val="20"/>
                <w:lang w:val="es-CO"/>
              </w:rPr>
              <w:t>edificaciones pública</w:t>
            </w:r>
            <w:r w:rsidRPr="00372E90">
              <w:rPr>
                <w:rFonts w:ascii="Times New Roman" w:eastAsiaTheme="majorEastAsia" w:hAnsi="Times New Roman" w:cs="Times New Roman"/>
                <w:bCs/>
                <w:sz w:val="20"/>
                <w:szCs w:val="20"/>
                <w:lang w:val="es-CO"/>
              </w:rPr>
              <w:t>s</w:t>
            </w:r>
          </w:p>
        </w:tc>
        <w:tc>
          <w:tcPr>
            <w:tcW w:w="6379" w:type="dxa"/>
          </w:tcPr>
          <w:p w:rsidR="002E7F9D" w:rsidRPr="00372E90" w:rsidRDefault="002E7F9D" w:rsidP="00B3317D">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Se asume que a 2014 la renovación de pólizas incluye mejores términos y condiciones, sin cambiar el costo</w:t>
            </w:r>
            <w:r w:rsidR="00BC0C8E" w:rsidRPr="00372E90">
              <w:rPr>
                <w:rFonts w:ascii="Times New Roman" w:eastAsiaTheme="majorEastAsia" w:hAnsi="Times New Roman" w:cs="Times New Roman"/>
                <w:bCs/>
                <w:sz w:val="20"/>
                <w:szCs w:val="20"/>
                <w:lang w:val="es-CO"/>
              </w:rPr>
              <w:t xml:space="preserve">. De otra parte, </w:t>
            </w:r>
            <w:r w:rsidR="00B3317D">
              <w:rPr>
                <w:rFonts w:ascii="Times New Roman" w:eastAsiaTheme="majorEastAsia" w:hAnsi="Times New Roman" w:cs="Times New Roman"/>
                <w:bCs/>
                <w:sz w:val="20"/>
                <w:szCs w:val="20"/>
                <w:lang w:val="es-CO"/>
              </w:rPr>
              <w:t xml:space="preserve">teniendo en cuenta que </w:t>
            </w:r>
            <w:r w:rsidR="00BC0C8E" w:rsidRPr="00372E90">
              <w:rPr>
                <w:rFonts w:ascii="Times New Roman" w:eastAsiaTheme="majorEastAsia" w:hAnsi="Times New Roman" w:cs="Times New Roman"/>
                <w:bCs/>
                <w:sz w:val="20"/>
                <w:szCs w:val="20"/>
                <w:lang w:val="es-CO"/>
              </w:rPr>
              <w:t xml:space="preserve">el valor histórico es inferior al valor reposición, </w:t>
            </w:r>
            <w:r w:rsidR="00B3317D">
              <w:rPr>
                <w:rFonts w:ascii="Times New Roman" w:eastAsiaTheme="majorEastAsia" w:hAnsi="Times New Roman" w:cs="Times New Roman"/>
                <w:bCs/>
                <w:sz w:val="20"/>
                <w:szCs w:val="20"/>
                <w:lang w:val="es-CO"/>
              </w:rPr>
              <w:t xml:space="preserve">se asume que </w:t>
            </w:r>
            <w:r w:rsidR="00BC0C8E" w:rsidRPr="00372E90">
              <w:rPr>
                <w:rFonts w:ascii="Times New Roman" w:eastAsiaTheme="majorEastAsia" w:hAnsi="Times New Roman" w:cs="Times New Roman"/>
                <w:bCs/>
                <w:sz w:val="20"/>
                <w:szCs w:val="20"/>
                <w:lang w:val="es-CO"/>
              </w:rPr>
              <w:t>el valor asegurado corresponde al 50% del valor asegurable.</w:t>
            </w:r>
          </w:p>
        </w:tc>
      </w:tr>
      <w:tr w:rsidR="009E6784" w:rsidRPr="00372E90">
        <w:tc>
          <w:tcPr>
            <w:tcW w:w="2518" w:type="dxa"/>
          </w:tcPr>
          <w:p w:rsidR="009E6784" w:rsidRPr="00372E90" w:rsidRDefault="009E6784"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Aseguramiento de infraestructura concesionada</w:t>
            </w:r>
          </w:p>
        </w:tc>
        <w:tc>
          <w:tcPr>
            <w:tcW w:w="6379" w:type="dxa"/>
          </w:tcPr>
          <w:p w:rsidR="009E6784" w:rsidRPr="00372E90" w:rsidRDefault="00856948" w:rsidP="0085694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Se asume que en razón a las actividades que está llevando a cabo el MEF, los términos y condiciones de las pólizas a ser renovadas en 2014 mejoran, de forma que pasan de cubrir del 25% al 60% de los siniestros</w:t>
            </w:r>
            <w:r w:rsidR="002E7F9D" w:rsidRPr="00372E90">
              <w:rPr>
                <w:rFonts w:ascii="Times New Roman" w:eastAsiaTheme="majorEastAsia" w:hAnsi="Times New Roman" w:cs="Times New Roman"/>
                <w:bCs/>
                <w:sz w:val="20"/>
                <w:szCs w:val="20"/>
                <w:lang w:val="es-CO"/>
              </w:rPr>
              <w:t xml:space="preserve"> (pues hay riesgos no sujetos de cobertura)</w:t>
            </w:r>
            <w:r w:rsidR="00085893" w:rsidRPr="00372E90">
              <w:rPr>
                <w:rFonts w:ascii="Times New Roman" w:eastAsiaTheme="majorEastAsia" w:hAnsi="Times New Roman" w:cs="Times New Roman"/>
                <w:bCs/>
                <w:sz w:val="20"/>
                <w:szCs w:val="20"/>
                <w:lang w:val="es-CO"/>
              </w:rPr>
              <w:t>, sin cambiar el costo</w:t>
            </w:r>
            <w:r w:rsidRPr="00372E90">
              <w:rPr>
                <w:rFonts w:ascii="Times New Roman" w:eastAsiaTheme="majorEastAsia" w:hAnsi="Times New Roman" w:cs="Times New Roman"/>
                <w:bCs/>
                <w:sz w:val="20"/>
                <w:szCs w:val="20"/>
                <w:lang w:val="es-CO"/>
              </w:rPr>
              <w:t>. Cabe mencionar que los porcentajes mencionados surgen de consultas con expertos del sector reasegurador</w:t>
            </w:r>
            <w:r w:rsidR="00382B3C" w:rsidRPr="00372E90">
              <w:rPr>
                <w:rFonts w:ascii="Times New Roman" w:eastAsiaTheme="majorEastAsia" w:hAnsi="Times New Roman" w:cs="Times New Roman"/>
                <w:bCs/>
                <w:sz w:val="20"/>
                <w:szCs w:val="20"/>
                <w:lang w:val="es-CO"/>
              </w:rPr>
              <w:t>.</w:t>
            </w:r>
          </w:p>
          <w:p w:rsidR="00382B3C" w:rsidRPr="00372E90" w:rsidRDefault="00382B3C" w:rsidP="0085694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De otra parte, se asume que toda la infraestructura tiene el mismo porcentaje de concesiones que la infraestructura de carreteras (3,6%)</w:t>
            </w:r>
          </w:p>
        </w:tc>
      </w:tr>
      <w:tr w:rsidR="009E6784" w:rsidRPr="00372E90">
        <w:tc>
          <w:tcPr>
            <w:tcW w:w="2518" w:type="dxa"/>
          </w:tcPr>
          <w:p w:rsidR="009E6784" w:rsidRPr="00372E90" w:rsidRDefault="009E6784"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 xml:space="preserve">Aseguramiento de infraestructura no </w:t>
            </w:r>
            <w:r w:rsidRPr="00372E90">
              <w:rPr>
                <w:rFonts w:ascii="Times New Roman" w:eastAsiaTheme="majorEastAsia" w:hAnsi="Times New Roman" w:cs="Times New Roman"/>
                <w:bCs/>
                <w:sz w:val="20"/>
                <w:szCs w:val="20"/>
                <w:lang w:val="es-CO"/>
              </w:rPr>
              <w:lastRenderedPageBreak/>
              <w:t>concesionada</w:t>
            </w:r>
          </w:p>
        </w:tc>
        <w:tc>
          <w:tcPr>
            <w:tcW w:w="6379" w:type="dxa"/>
          </w:tcPr>
          <w:p w:rsidR="009E6784" w:rsidRPr="00372E90" w:rsidRDefault="00634DA9"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lastRenderedPageBreak/>
              <w:t xml:space="preserve">Con relación a la suma asegurada, se asume que se cubre el doble de la suma asegurable actual </w:t>
            </w:r>
          </w:p>
          <w:p w:rsidR="00634DA9" w:rsidRPr="00372E90" w:rsidRDefault="00085893"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lastRenderedPageBreak/>
              <w:t>Se asume que no hay cambios en el costo.</w:t>
            </w:r>
          </w:p>
        </w:tc>
      </w:tr>
      <w:tr w:rsidR="005234D0" w:rsidRPr="00372E90">
        <w:tc>
          <w:tcPr>
            <w:tcW w:w="2518" w:type="dxa"/>
          </w:tcPr>
          <w:p w:rsidR="005234D0" w:rsidRPr="00372E90" w:rsidRDefault="00CD3084" w:rsidP="00BC3C98">
            <w:pPr>
              <w:rPr>
                <w:rFonts w:ascii="Times New Roman" w:eastAsiaTheme="majorEastAsia" w:hAnsi="Times New Roman" w:cs="Times New Roman"/>
                <w:bCs/>
                <w:sz w:val="20"/>
                <w:szCs w:val="20"/>
              </w:rPr>
            </w:pPr>
            <w:r w:rsidRPr="00372E90">
              <w:rPr>
                <w:rFonts w:ascii="Times New Roman" w:eastAsiaTheme="majorEastAsia" w:hAnsi="Times New Roman" w:cs="Times New Roman"/>
                <w:bCs/>
                <w:sz w:val="20"/>
                <w:szCs w:val="20"/>
              </w:rPr>
              <w:lastRenderedPageBreak/>
              <w:t>Créditos con posibilidad de ser empleados en caso de desastres</w:t>
            </w:r>
          </w:p>
        </w:tc>
        <w:tc>
          <w:tcPr>
            <w:tcW w:w="6379" w:type="dxa"/>
          </w:tcPr>
          <w:p w:rsidR="005234D0" w:rsidRPr="00372E90" w:rsidRDefault="000C7129" w:rsidP="00CD3084">
            <w:pPr>
              <w:autoSpaceDE w:val="0"/>
              <w:autoSpaceDN w:val="0"/>
              <w:adjustRightInd w:val="0"/>
              <w:jc w:val="left"/>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 xml:space="preserve">Para los cuatro créditos </w:t>
            </w:r>
            <w:r w:rsidR="00CD3084" w:rsidRPr="00372E90">
              <w:rPr>
                <w:rFonts w:ascii="Times New Roman" w:eastAsiaTheme="majorEastAsia" w:hAnsi="Times New Roman" w:cs="Times New Roman"/>
                <w:bCs/>
                <w:sz w:val="20"/>
                <w:szCs w:val="20"/>
                <w:lang w:val="es-CO"/>
              </w:rPr>
              <w:t>(Prestamos de Desarrollo de Política</w:t>
            </w:r>
            <w:r w:rsidRPr="00372E90">
              <w:rPr>
                <w:rFonts w:ascii="Times New Roman" w:eastAsiaTheme="majorEastAsia" w:hAnsi="Times New Roman" w:cs="Times New Roman"/>
                <w:bCs/>
                <w:sz w:val="20"/>
                <w:szCs w:val="20"/>
                <w:lang w:val="es-CO"/>
              </w:rPr>
              <w:t xml:space="preserve"> con el Banco Mundial) se asume que tienen las mismas condiciones financieras que</w:t>
            </w:r>
            <w:r w:rsidR="00CD3084" w:rsidRPr="00372E90">
              <w:rPr>
                <w:rFonts w:ascii="Times New Roman" w:eastAsiaTheme="majorEastAsia" w:hAnsi="Times New Roman" w:cs="Times New Roman"/>
                <w:bCs/>
                <w:sz w:val="20"/>
                <w:szCs w:val="20"/>
                <w:lang w:val="es-CO"/>
              </w:rPr>
              <w:t xml:space="preserve"> el segundo programático en Manejo Fiscal y </w:t>
            </w:r>
            <w:r w:rsidR="008A3266" w:rsidRPr="00372E90">
              <w:rPr>
                <w:rFonts w:ascii="Times New Roman" w:eastAsiaTheme="majorEastAsia" w:hAnsi="Times New Roman" w:cs="Times New Roman"/>
                <w:bCs/>
                <w:sz w:val="20"/>
                <w:szCs w:val="20"/>
                <w:lang w:val="es-CO"/>
              </w:rPr>
              <w:t>Competitividad)</w:t>
            </w:r>
            <w:r w:rsidR="00CD3084" w:rsidRPr="00372E90">
              <w:rPr>
                <w:rFonts w:ascii="Times New Roman" w:eastAsiaTheme="majorEastAsia" w:hAnsi="Times New Roman" w:cs="Times New Roman"/>
                <w:bCs/>
                <w:sz w:val="20"/>
                <w:szCs w:val="20"/>
                <w:lang w:val="es-CO"/>
              </w:rPr>
              <w:t xml:space="preserve"> </w:t>
            </w:r>
            <w:r w:rsidR="008A3266" w:rsidRPr="00372E90">
              <w:rPr>
                <w:rFonts w:ascii="Times New Roman" w:eastAsiaTheme="majorEastAsia" w:hAnsi="Times New Roman" w:cs="Times New Roman"/>
                <w:bCs/>
                <w:sz w:val="20"/>
                <w:szCs w:val="20"/>
                <w:lang w:val="es-CO"/>
              </w:rPr>
              <w:t>suscrito</w:t>
            </w:r>
            <w:r w:rsidRPr="00372E90">
              <w:rPr>
                <w:rFonts w:ascii="Times New Roman" w:eastAsiaTheme="majorEastAsia" w:hAnsi="Times New Roman" w:cs="Times New Roman"/>
                <w:bCs/>
                <w:sz w:val="20"/>
                <w:szCs w:val="20"/>
                <w:lang w:val="es-CO"/>
              </w:rPr>
              <w:t xml:space="preserve"> en 2008.</w:t>
            </w:r>
            <w:r w:rsidR="008A3266" w:rsidRPr="00372E90">
              <w:rPr>
                <w:rFonts w:ascii="Times New Roman" w:eastAsiaTheme="majorEastAsia" w:hAnsi="Times New Roman" w:cs="Times New Roman"/>
                <w:bCs/>
                <w:sz w:val="20"/>
                <w:szCs w:val="20"/>
                <w:lang w:val="es-CO"/>
              </w:rPr>
              <w:t xml:space="preserve"> Lo anterior, en razón a que este ha sido uno de los créditos renovados y disponibles en la actualidad para ser empleado en caso de desastres.</w:t>
            </w:r>
            <w:r w:rsidR="00C773BD" w:rsidRPr="00372E90">
              <w:rPr>
                <w:rFonts w:ascii="Times New Roman" w:eastAsiaTheme="majorEastAsia" w:hAnsi="Times New Roman" w:cs="Times New Roman"/>
                <w:bCs/>
                <w:sz w:val="20"/>
                <w:szCs w:val="20"/>
                <w:lang w:val="es-CO"/>
              </w:rPr>
              <w:t xml:space="preserve"> Se asume que la totalidad de los créditos serían desembolsados.</w:t>
            </w:r>
          </w:p>
        </w:tc>
      </w:tr>
      <w:tr w:rsidR="001D3EBE" w:rsidRPr="00372E90">
        <w:tc>
          <w:tcPr>
            <w:tcW w:w="2518" w:type="dxa"/>
          </w:tcPr>
          <w:p w:rsidR="001D3EBE" w:rsidRPr="00372E90" w:rsidRDefault="00C773BD"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Endeudamiento ex post</w:t>
            </w:r>
          </w:p>
        </w:tc>
        <w:tc>
          <w:tcPr>
            <w:tcW w:w="6379" w:type="dxa"/>
          </w:tcPr>
          <w:p w:rsidR="001D3EBE" w:rsidRPr="00372E90" w:rsidRDefault="003D7223" w:rsidP="00B3317D">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Se</w:t>
            </w:r>
            <w:r w:rsidR="00C773BD" w:rsidRPr="00372E90">
              <w:rPr>
                <w:rFonts w:ascii="Times New Roman" w:eastAsiaTheme="majorEastAsia" w:hAnsi="Times New Roman" w:cs="Times New Roman"/>
                <w:bCs/>
                <w:sz w:val="20"/>
                <w:szCs w:val="20"/>
                <w:lang w:val="es-CO"/>
              </w:rPr>
              <w:t xml:space="preserve"> asume equivalente al 1% del PIB, en razón a que es lo permit</w:t>
            </w:r>
            <w:r w:rsidR="002C17CE">
              <w:rPr>
                <w:rFonts w:ascii="Times New Roman" w:eastAsiaTheme="majorEastAsia" w:hAnsi="Times New Roman" w:cs="Times New Roman"/>
                <w:bCs/>
                <w:sz w:val="20"/>
                <w:szCs w:val="20"/>
                <w:lang w:val="es-CO"/>
              </w:rPr>
              <w:t>ido</w:t>
            </w:r>
            <w:r w:rsidR="00C773BD" w:rsidRPr="00372E90">
              <w:rPr>
                <w:rFonts w:ascii="Times New Roman" w:eastAsiaTheme="majorEastAsia" w:hAnsi="Times New Roman" w:cs="Times New Roman"/>
                <w:bCs/>
                <w:sz w:val="20"/>
                <w:szCs w:val="20"/>
                <w:lang w:val="es-CO"/>
              </w:rPr>
              <w:t xml:space="preserve"> por </w:t>
            </w:r>
            <w:r w:rsidRPr="00372E90">
              <w:rPr>
                <w:rFonts w:ascii="Times New Roman" w:eastAsiaTheme="majorEastAsia" w:hAnsi="Times New Roman" w:cs="Times New Roman"/>
                <w:bCs/>
                <w:sz w:val="20"/>
                <w:szCs w:val="20"/>
                <w:lang w:val="es-CO"/>
              </w:rPr>
              <w:t xml:space="preserve">el art. 4° de la Ley N° 27245, Ley de Responsabilidad y Transparencia Fiscal, </w:t>
            </w:r>
            <w:r w:rsidR="00C773BD" w:rsidRPr="00372E90">
              <w:rPr>
                <w:rFonts w:ascii="Times New Roman" w:eastAsiaTheme="majorEastAsia" w:hAnsi="Times New Roman" w:cs="Times New Roman"/>
                <w:bCs/>
                <w:sz w:val="20"/>
                <w:szCs w:val="20"/>
                <w:lang w:val="es-CO"/>
              </w:rPr>
              <w:t xml:space="preserve">donde se establece que </w:t>
            </w:r>
            <w:r w:rsidRPr="00372E90">
              <w:rPr>
                <w:rFonts w:ascii="Times New Roman" w:eastAsiaTheme="majorEastAsia" w:hAnsi="Times New Roman" w:cs="Times New Roman"/>
                <w:bCs/>
                <w:sz w:val="20"/>
                <w:szCs w:val="20"/>
                <w:lang w:val="es-CO"/>
              </w:rPr>
              <w:t xml:space="preserve">las reglas </w:t>
            </w:r>
            <w:proofErr w:type="spellStart"/>
            <w:r w:rsidRPr="00372E90">
              <w:rPr>
                <w:rFonts w:ascii="Times New Roman" w:eastAsiaTheme="majorEastAsia" w:hAnsi="Times New Roman" w:cs="Times New Roman"/>
                <w:bCs/>
                <w:sz w:val="20"/>
                <w:szCs w:val="20"/>
                <w:lang w:val="es-CO"/>
              </w:rPr>
              <w:t>macrofiscales</w:t>
            </w:r>
            <w:proofErr w:type="spellEnd"/>
            <w:r w:rsidRPr="00372E90">
              <w:rPr>
                <w:rFonts w:ascii="Times New Roman" w:eastAsiaTheme="majorEastAsia" w:hAnsi="Times New Roman" w:cs="Times New Roman"/>
                <w:bCs/>
                <w:sz w:val="20"/>
                <w:szCs w:val="20"/>
                <w:lang w:val="es-CO"/>
              </w:rPr>
              <w:t xml:space="preserve"> aplicables al Sector Público No Financiero (SPNF), incluyen: (i) El déficit fiscal anual del SPNF no podrá</w:t>
            </w:r>
            <w:r w:rsidR="00B3317D">
              <w:rPr>
                <w:rFonts w:ascii="Times New Roman" w:eastAsiaTheme="majorEastAsia" w:hAnsi="Times New Roman" w:cs="Times New Roman"/>
                <w:bCs/>
                <w:sz w:val="20"/>
                <w:szCs w:val="20"/>
                <w:lang w:val="es-CO"/>
              </w:rPr>
              <w:t xml:space="preserve"> ser mayor a 1,0 % del PBI; (ii</w:t>
            </w:r>
            <w:r w:rsidRPr="00372E90">
              <w:rPr>
                <w:rFonts w:ascii="Times New Roman" w:eastAsiaTheme="majorEastAsia" w:hAnsi="Times New Roman" w:cs="Times New Roman"/>
                <w:bCs/>
                <w:sz w:val="20"/>
                <w:szCs w:val="20"/>
                <w:lang w:val="es-CO"/>
              </w:rPr>
              <w:t>) La deuda total del SPNF no podría incrementarse por más del monto del  déficit fiscal de dicho sector, el cual está limitado por los topes de la mencionada Ley</w:t>
            </w:r>
          </w:p>
        </w:tc>
      </w:tr>
      <w:tr w:rsidR="002705B5" w:rsidRPr="00372E90">
        <w:tc>
          <w:tcPr>
            <w:tcW w:w="2518" w:type="dxa"/>
          </w:tcPr>
          <w:p w:rsidR="002705B5" w:rsidRPr="00372E90" w:rsidRDefault="002705B5"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Costo endeudamiento ex post</w:t>
            </w:r>
          </w:p>
        </w:tc>
        <w:tc>
          <w:tcPr>
            <w:tcW w:w="6379" w:type="dxa"/>
          </w:tcPr>
          <w:p w:rsidR="002705B5" w:rsidRPr="00372E90" w:rsidRDefault="002705B5"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Se asume que se mantiene la composición de bonos y deuda multilateral observada en 2012</w:t>
            </w:r>
          </w:p>
        </w:tc>
      </w:tr>
      <w:tr w:rsidR="00A55533" w:rsidRPr="00372E90">
        <w:tc>
          <w:tcPr>
            <w:tcW w:w="2518" w:type="dxa"/>
          </w:tcPr>
          <w:p w:rsidR="00A55533" w:rsidRPr="00372E90" w:rsidRDefault="00A55533" w:rsidP="00977EB5">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Información Macroeconómica</w:t>
            </w:r>
          </w:p>
        </w:tc>
        <w:tc>
          <w:tcPr>
            <w:tcW w:w="6379" w:type="dxa"/>
          </w:tcPr>
          <w:p w:rsidR="00A55533" w:rsidRPr="00372E90" w:rsidRDefault="00A55533" w:rsidP="00977EB5">
            <w:pPr>
              <w:rPr>
                <w:rFonts w:ascii="Times New Roman" w:eastAsiaTheme="majorEastAsia" w:hAnsi="Times New Roman" w:cs="Times New Roman"/>
                <w:bCs/>
                <w:sz w:val="20"/>
                <w:szCs w:val="20"/>
                <w:lang w:val="es-ES_tradnl"/>
              </w:rPr>
            </w:pPr>
            <w:r w:rsidRPr="00372E90">
              <w:rPr>
                <w:rFonts w:ascii="Times New Roman" w:eastAsiaTheme="majorEastAsia" w:hAnsi="Times New Roman" w:cs="Times New Roman"/>
                <w:bCs/>
                <w:sz w:val="20"/>
                <w:szCs w:val="20"/>
                <w:lang w:val="es-ES_tradnl"/>
              </w:rPr>
              <w:t>La información de proyecciones macroeconómica fue suministrada por el MEF, información adicional se encontró en el MMMR 2014-2016.</w:t>
            </w:r>
          </w:p>
        </w:tc>
      </w:tr>
      <w:tr w:rsidR="001D3EBE" w:rsidRPr="00372E90">
        <w:tc>
          <w:tcPr>
            <w:tcW w:w="2518"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Costo de oportunidad</w:t>
            </w:r>
          </w:p>
        </w:tc>
        <w:tc>
          <w:tcPr>
            <w:tcW w:w="6379" w:type="dxa"/>
          </w:tcPr>
          <w:p w:rsidR="001D3EBE" w:rsidRPr="00372E90" w:rsidRDefault="001D3EBE" w:rsidP="00BC3C98">
            <w:pPr>
              <w:rPr>
                <w:rFonts w:ascii="Times New Roman" w:eastAsiaTheme="majorEastAsia" w:hAnsi="Times New Roman" w:cs="Times New Roman"/>
                <w:bCs/>
                <w:sz w:val="20"/>
                <w:szCs w:val="20"/>
                <w:lang w:val="es-ES_tradnl"/>
              </w:rPr>
            </w:pPr>
            <w:r w:rsidRPr="00372E90">
              <w:rPr>
                <w:rFonts w:ascii="Times New Roman" w:eastAsiaTheme="majorEastAsia" w:hAnsi="Times New Roman" w:cs="Times New Roman"/>
                <w:bCs/>
                <w:sz w:val="20"/>
                <w:szCs w:val="20"/>
                <w:lang w:val="es-CO"/>
              </w:rPr>
              <w:t>Se usa el</w:t>
            </w:r>
            <w:r w:rsidRPr="00372E90">
              <w:rPr>
                <w:rFonts w:ascii="Times New Roman" w:eastAsiaTheme="majorEastAsia" w:hAnsi="Times New Roman" w:cs="Times New Roman"/>
                <w:bCs/>
                <w:sz w:val="20"/>
                <w:szCs w:val="20"/>
                <w:lang w:val="es-ES_tradnl"/>
              </w:rPr>
              <w:t xml:space="preserve"> costo de oportunidad de 12%, el cual representa los costos de oportunidad de usar los fondos públicos para el proyecto</w:t>
            </w:r>
            <w:r w:rsidRPr="00372E90">
              <w:rPr>
                <w:rFonts w:eastAsiaTheme="majorEastAsia"/>
                <w:bCs/>
                <w:sz w:val="20"/>
                <w:szCs w:val="20"/>
                <w:vertAlign w:val="superscript"/>
                <w:lang w:val="es-ES_tradnl"/>
              </w:rPr>
              <w:footnoteReference w:id="11"/>
            </w:r>
            <w:r w:rsidRPr="00372E90">
              <w:rPr>
                <w:rFonts w:ascii="Times New Roman" w:eastAsiaTheme="majorEastAsia" w:hAnsi="Times New Roman" w:cs="Times New Roman"/>
                <w:bCs/>
                <w:sz w:val="20"/>
                <w:szCs w:val="20"/>
                <w:lang w:val="es-ES_tradnl"/>
              </w:rPr>
              <w:t>.</w:t>
            </w:r>
          </w:p>
        </w:tc>
      </w:tr>
      <w:tr w:rsidR="004A4F22" w:rsidRPr="00372E90">
        <w:tc>
          <w:tcPr>
            <w:tcW w:w="2518" w:type="dxa"/>
          </w:tcPr>
          <w:p w:rsidR="004A4F22" w:rsidRPr="00372E90" w:rsidRDefault="004A4F22"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Costo del Endeudamiento</w:t>
            </w:r>
          </w:p>
        </w:tc>
        <w:tc>
          <w:tcPr>
            <w:tcW w:w="6379" w:type="dxa"/>
          </w:tcPr>
          <w:p w:rsidR="004A4F22" w:rsidRPr="00372E90" w:rsidRDefault="002705B5"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Equivale a la TIR del flujo del proyecto, expresada en términos de tasa efectiva anual</w:t>
            </w:r>
          </w:p>
        </w:tc>
      </w:tr>
      <w:tr w:rsidR="001D3EBE" w:rsidRPr="00372E90">
        <w:tc>
          <w:tcPr>
            <w:tcW w:w="2518"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Recursos para construir nuevas viviendas de interés social</w:t>
            </w:r>
          </w:p>
        </w:tc>
        <w:tc>
          <w:tcPr>
            <w:tcW w:w="6379"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Dado que se asume que ante la ocurrencia de</w:t>
            </w:r>
            <w:r w:rsidR="004A4F22" w:rsidRPr="00372E90">
              <w:rPr>
                <w:rFonts w:ascii="Times New Roman" w:eastAsiaTheme="majorEastAsia" w:hAnsi="Times New Roman" w:cs="Times New Roman"/>
                <w:bCs/>
                <w:sz w:val="20"/>
                <w:szCs w:val="20"/>
                <w:lang w:val="es-CO"/>
              </w:rPr>
              <w:t xml:space="preserve"> un desastre catastrófico el Gobierno de Perú</w:t>
            </w:r>
            <w:r w:rsidRPr="00372E90">
              <w:rPr>
                <w:rFonts w:ascii="Times New Roman" w:eastAsiaTheme="majorEastAsia" w:hAnsi="Times New Roman" w:cs="Times New Roman"/>
                <w:bCs/>
                <w:sz w:val="20"/>
                <w:szCs w:val="20"/>
                <w:lang w:val="es-CO"/>
              </w:rPr>
              <w:t xml:space="preserve"> cubriría los activos del gobierno y de ESEB, se estima el saldo de recursos disponible para construir nuevas viviendas de interés social como los recursos disponibles una vez cubiertos los gastos de la emergencia y los activos del gobierno.</w:t>
            </w:r>
          </w:p>
        </w:tc>
      </w:tr>
      <w:tr w:rsidR="001D3EBE" w:rsidRPr="00372E90">
        <w:tc>
          <w:tcPr>
            <w:tcW w:w="2518" w:type="dxa"/>
          </w:tcPr>
          <w:p w:rsidR="001D3EBE" w:rsidRPr="00372E90" w:rsidRDefault="001D3EBE" w:rsidP="00BC3C98">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Costo unitario de una vivienda de interés social</w:t>
            </w:r>
          </w:p>
        </w:tc>
        <w:tc>
          <w:tcPr>
            <w:tcW w:w="6379" w:type="dxa"/>
          </w:tcPr>
          <w:p w:rsidR="001D3EBE" w:rsidRPr="00372E90" w:rsidRDefault="001D3EBE" w:rsidP="004A4F22">
            <w:pPr>
              <w:rPr>
                <w:rFonts w:ascii="Times New Roman" w:eastAsiaTheme="majorEastAsia" w:hAnsi="Times New Roman" w:cs="Times New Roman"/>
                <w:bCs/>
                <w:sz w:val="20"/>
                <w:szCs w:val="20"/>
                <w:lang w:val="es-CO"/>
              </w:rPr>
            </w:pPr>
            <w:r w:rsidRPr="00372E90">
              <w:rPr>
                <w:rFonts w:ascii="Times New Roman" w:eastAsiaTheme="majorEastAsia" w:hAnsi="Times New Roman" w:cs="Times New Roman"/>
                <w:bCs/>
                <w:sz w:val="20"/>
                <w:szCs w:val="20"/>
                <w:lang w:val="es-CO"/>
              </w:rPr>
              <w:t xml:space="preserve">Respecto de los costos de la vivienda de interés social, se estimó como </w:t>
            </w:r>
            <w:r w:rsidR="004A4F22" w:rsidRPr="00372E90">
              <w:rPr>
                <w:rFonts w:ascii="Times New Roman" w:eastAsiaTheme="majorEastAsia" w:hAnsi="Times New Roman" w:cs="Times New Roman"/>
                <w:bCs/>
                <w:sz w:val="20"/>
                <w:szCs w:val="20"/>
                <w:lang w:val="es-CO"/>
              </w:rPr>
              <w:t>el costo del bono de reposición de vivienda que implement</w:t>
            </w:r>
            <w:r w:rsidR="002C17CE">
              <w:rPr>
                <w:rFonts w:ascii="Times New Roman" w:eastAsiaTheme="majorEastAsia" w:hAnsi="Times New Roman" w:cs="Times New Roman"/>
                <w:bCs/>
                <w:sz w:val="20"/>
                <w:szCs w:val="20"/>
                <w:lang w:val="es-CO"/>
              </w:rPr>
              <w:t>ó</w:t>
            </w:r>
            <w:r w:rsidR="0026032F">
              <w:rPr>
                <w:rFonts w:ascii="Times New Roman" w:eastAsiaTheme="majorEastAsia" w:hAnsi="Times New Roman" w:cs="Times New Roman"/>
                <w:bCs/>
                <w:sz w:val="20"/>
                <w:szCs w:val="20"/>
                <w:lang w:val="es-CO"/>
              </w:rPr>
              <w:t xml:space="preserve"> </w:t>
            </w:r>
            <w:r w:rsidR="004A4F22" w:rsidRPr="00372E90">
              <w:rPr>
                <w:rFonts w:ascii="Times New Roman" w:eastAsiaTheme="majorEastAsia" w:hAnsi="Times New Roman" w:cs="Times New Roman"/>
                <w:bCs/>
                <w:sz w:val="20"/>
                <w:szCs w:val="20"/>
                <w:lang w:val="es-CO"/>
              </w:rPr>
              <w:t>el Gobierno en respuesta el evento de Pisco (2007)</w:t>
            </w:r>
            <w:r w:rsidRPr="00372E90">
              <w:rPr>
                <w:rFonts w:ascii="Times New Roman" w:eastAsiaTheme="majorEastAsia" w:hAnsi="Times New Roman" w:cs="Times New Roman"/>
                <w:bCs/>
                <w:sz w:val="20"/>
                <w:szCs w:val="20"/>
                <w:lang w:val="es-CO"/>
              </w:rPr>
              <w:t>.</w:t>
            </w:r>
          </w:p>
        </w:tc>
      </w:tr>
    </w:tbl>
    <w:p w:rsidR="001D3EBE" w:rsidRPr="00372E90" w:rsidRDefault="001D3EBE" w:rsidP="001D3EBE">
      <w:pPr>
        <w:rPr>
          <w:rFonts w:ascii="Times New Roman" w:eastAsiaTheme="majorEastAsia" w:hAnsi="Times New Roman" w:cs="Times New Roman"/>
          <w:bCs/>
          <w:sz w:val="24"/>
          <w:szCs w:val="24"/>
        </w:rPr>
      </w:pPr>
    </w:p>
    <w:p w:rsidR="001D3EBE" w:rsidRPr="00372E90" w:rsidRDefault="001D3EBE" w:rsidP="001D3EBE">
      <w:pPr>
        <w:rPr>
          <w:rFonts w:ascii="Times New Roman" w:hAnsi="Times New Roman" w:cs="Times New Roman"/>
          <w:b/>
          <w:sz w:val="24"/>
          <w:szCs w:val="24"/>
          <w:lang w:val="es-ES_tradnl"/>
        </w:rPr>
      </w:pPr>
    </w:p>
    <w:p w:rsidR="001D3EBE" w:rsidRPr="00372E90" w:rsidRDefault="001D3EBE" w:rsidP="001D3EBE">
      <w:p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Resultados del análisis</w:t>
      </w:r>
    </w:p>
    <w:p w:rsidR="001D3EBE" w:rsidRPr="00372E90" w:rsidRDefault="001D3EBE" w:rsidP="001D3EBE">
      <w:pPr>
        <w:rPr>
          <w:rFonts w:ascii="Times New Roman" w:hAnsi="Times New Roman" w:cs="Times New Roman"/>
          <w:b/>
          <w:sz w:val="24"/>
          <w:szCs w:val="24"/>
          <w:lang w:val="es-ES_tradnl"/>
        </w:rPr>
      </w:pPr>
    </w:p>
    <w:p w:rsidR="001D3EBE" w:rsidRPr="00372E90" w:rsidRDefault="001D3EBE" w:rsidP="00CC5B5A">
      <w:pPr>
        <w:pStyle w:val="ListParagraph"/>
        <w:numPr>
          <w:ilvl w:val="0"/>
          <w:numId w:val="9"/>
        </w:num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Disponibilidad de recursos para enfrentar un evento q</w:t>
      </w:r>
      <w:r w:rsidR="004E50CE" w:rsidRPr="00372E90">
        <w:rPr>
          <w:rFonts w:ascii="Times New Roman" w:hAnsi="Times New Roman" w:cs="Times New Roman"/>
          <w:b/>
          <w:sz w:val="24"/>
          <w:szCs w:val="24"/>
          <w:lang w:val="es-ES_tradnl"/>
        </w:rPr>
        <w:t>ue tiene una probabilidad del 18</w:t>
      </w:r>
      <w:r w:rsidRPr="00372E90">
        <w:rPr>
          <w:rFonts w:ascii="Times New Roman" w:hAnsi="Times New Roman" w:cs="Times New Roman"/>
          <w:b/>
          <w:sz w:val="24"/>
          <w:szCs w:val="24"/>
          <w:lang w:val="es-ES_tradnl"/>
        </w:rPr>
        <w:t>% de presentarse en un lapso de 10 años</w:t>
      </w:r>
    </w:p>
    <w:p w:rsidR="00701BD5" w:rsidRPr="00372E90" w:rsidRDefault="001D3EBE" w:rsidP="00701BD5">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CO"/>
        </w:rPr>
        <w:t>E</w:t>
      </w:r>
      <w:r w:rsidR="00290137" w:rsidRPr="00372E90">
        <w:rPr>
          <w:rFonts w:ascii="Times New Roman" w:hAnsi="Times New Roman" w:cs="Times New Roman"/>
          <w:bCs/>
          <w:sz w:val="24"/>
          <w:szCs w:val="24"/>
          <w:lang w:val="es-ES_tradnl"/>
        </w:rPr>
        <w:t>n la Tabla 6</w:t>
      </w:r>
      <w:r w:rsidRPr="00372E90">
        <w:rPr>
          <w:rFonts w:ascii="Times New Roman" w:hAnsi="Times New Roman" w:cs="Times New Roman"/>
          <w:bCs/>
          <w:sz w:val="24"/>
          <w:szCs w:val="24"/>
          <w:lang w:val="es-ES_tradnl"/>
        </w:rPr>
        <w:t xml:space="preserve"> se observa que a raíz del PBP, el país incrementa la disponibilidad de recursos para atender la ocurrencia del evento mencionado. </w:t>
      </w:r>
      <w:r w:rsidR="00342A08" w:rsidRPr="00372E90">
        <w:rPr>
          <w:rFonts w:ascii="Times New Roman" w:hAnsi="Times New Roman" w:cs="Times New Roman"/>
          <w:bCs/>
          <w:sz w:val="24"/>
          <w:szCs w:val="24"/>
          <w:lang w:val="es-ES_tradnl"/>
        </w:rPr>
        <w:t>Se cubrirían</w:t>
      </w:r>
      <w:r w:rsidR="004E50CE" w:rsidRPr="00372E90">
        <w:rPr>
          <w:rFonts w:ascii="Times New Roman" w:hAnsi="Times New Roman" w:cs="Times New Roman"/>
          <w:bCs/>
          <w:sz w:val="24"/>
          <w:szCs w:val="24"/>
          <w:lang w:val="es-ES_tradnl"/>
        </w:rPr>
        <w:t xml:space="preserve"> completamente las necesidades de la </w:t>
      </w:r>
      <w:r w:rsidR="00290137" w:rsidRPr="00372E90">
        <w:rPr>
          <w:rFonts w:ascii="Times New Roman" w:hAnsi="Times New Roman" w:cs="Times New Roman"/>
          <w:bCs/>
          <w:sz w:val="24"/>
          <w:szCs w:val="24"/>
          <w:lang w:val="es-ES_tradnl"/>
        </w:rPr>
        <w:t xml:space="preserve">etapa de </w:t>
      </w:r>
      <w:r w:rsidR="004E50CE" w:rsidRPr="00372E90">
        <w:rPr>
          <w:rFonts w:ascii="Times New Roman" w:hAnsi="Times New Roman" w:cs="Times New Roman"/>
          <w:bCs/>
          <w:sz w:val="24"/>
          <w:szCs w:val="24"/>
          <w:lang w:val="es-ES_tradnl"/>
        </w:rPr>
        <w:t xml:space="preserve">emergencia, así como </w:t>
      </w:r>
      <w:r w:rsidR="00290137" w:rsidRPr="00372E90">
        <w:rPr>
          <w:rFonts w:ascii="Times New Roman" w:hAnsi="Times New Roman" w:cs="Times New Roman"/>
          <w:bCs/>
          <w:sz w:val="24"/>
          <w:szCs w:val="24"/>
          <w:lang w:val="es-ES_tradnl"/>
        </w:rPr>
        <w:t xml:space="preserve">de </w:t>
      </w:r>
      <w:r w:rsidR="004E50CE" w:rsidRPr="00372E90">
        <w:rPr>
          <w:rFonts w:ascii="Times New Roman" w:hAnsi="Times New Roman" w:cs="Times New Roman"/>
          <w:bCs/>
          <w:sz w:val="24"/>
          <w:szCs w:val="24"/>
          <w:lang w:val="es-ES_tradnl"/>
        </w:rPr>
        <w:t>la etapa de reconstrucción.</w:t>
      </w:r>
      <w:r w:rsidR="00701BD5" w:rsidRPr="00372E90">
        <w:rPr>
          <w:rFonts w:ascii="Times New Roman" w:hAnsi="Times New Roman" w:cs="Times New Roman"/>
          <w:bCs/>
          <w:sz w:val="24"/>
          <w:szCs w:val="24"/>
          <w:lang w:val="es-ES_tradnl"/>
        </w:rPr>
        <w:t xml:space="preserve"> La disponibilidad de recursos afectaría particularmente a la población de bajos ingresos, la cual no tiene muchas opciones para financiar la reposición de sus activos. Los instrumentos empleados para lograr este propósito se presentan en la</w:t>
      </w:r>
      <w:r w:rsidR="000B4C7A" w:rsidRPr="00372E90">
        <w:rPr>
          <w:rFonts w:ascii="Times New Roman" w:hAnsi="Times New Roman" w:cs="Times New Roman"/>
          <w:bCs/>
          <w:sz w:val="24"/>
          <w:szCs w:val="24"/>
          <w:lang w:val="es-ES_tradnl"/>
        </w:rPr>
        <w:t>s</w:t>
      </w:r>
      <w:r w:rsidR="00701BD5" w:rsidRPr="00372E90">
        <w:rPr>
          <w:rFonts w:ascii="Times New Roman" w:hAnsi="Times New Roman" w:cs="Times New Roman"/>
          <w:bCs/>
          <w:sz w:val="24"/>
          <w:szCs w:val="24"/>
          <w:lang w:val="es-ES_tradnl"/>
        </w:rPr>
        <w:t xml:space="preserve"> gráfica</w:t>
      </w:r>
      <w:r w:rsidR="000B4C7A" w:rsidRPr="00372E90">
        <w:rPr>
          <w:rFonts w:ascii="Times New Roman" w:hAnsi="Times New Roman" w:cs="Times New Roman"/>
          <w:bCs/>
          <w:sz w:val="24"/>
          <w:szCs w:val="24"/>
          <w:lang w:val="es-ES_tradnl"/>
        </w:rPr>
        <w:t>s</w:t>
      </w:r>
      <w:r w:rsidR="00701BD5" w:rsidRPr="00372E90">
        <w:rPr>
          <w:rFonts w:ascii="Times New Roman" w:hAnsi="Times New Roman" w:cs="Times New Roman"/>
          <w:bCs/>
          <w:sz w:val="24"/>
          <w:szCs w:val="24"/>
          <w:lang w:val="es-ES_tradnl"/>
        </w:rPr>
        <w:t xml:space="preserve"> 3</w:t>
      </w:r>
      <w:r w:rsidR="000B4C7A" w:rsidRPr="00372E90">
        <w:rPr>
          <w:rFonts w:ascii="Times New Roman" w:hAnsi="Times New Roman" w:cs="Times New Roman"/>
          <w:bCs/>
          <w:sz w:val="24"/>
          <w:szCs w:val="24"/>
          <w:lang w:val="es-ES_tradnl"/>
        </w:rPr>
        <w:t xml:space="preserve"> A</w:t>
      </w:r>
      <w:r w:rsidR="00BD4B62">
        <w:rPr>
          <w:rFonts w:ascii="Times New Roman" w:hAnsi="Times New Roman" w:cs="Times New Roman"/>
          <w:bCs/>
          <w:sz w:val="24"/>
          <w:szCs w:val="24"/>
          <w:lang w:val="es-ES_tradnl"/>
        </w:rPr>
        <w:t xml:space="preserve"> </w:t>
      </w:r>
      <w:r w:rsidR="000B4C7A" w:rsidRPr="00372E90">
        <w:rPr>
          <w:rFonts w:ascii="Times New Roman" w:hAnsi="Times New Roman" w:cs="Times New Roman"/>
          <w:bCs/>
          <w:sz w:val="24"/>
          <w:szCs w:val="24"/>
          <w:lang w:val="es-ES_tradnl"/>
        </w:rPr>
        <w:t>y 3 B</w:t>
      </w:r>
      <w:r w:rsidR="00701BD5" w:rsidRPr="00372E90">
        <w:rPr>
          <w:rFonts w:ascii="Times New Roman" w:hAnsi="Times New Roman" w:cs="Times New Roman"/>
          <w:bCs/>
          <w:sz w:val="24"/>
          <w:szCs w:val="24"/>
          <w:lang w:val="es-ES_tradnl"/>
        </w:rPr>
        <w:t>.</w:t>
      </w:r>
    </w:p>
    <w:p w:rsidR="004E50CE" w:rsidRPr="00372E90" w:rsidRDefault="004E50CE" w:rsidP="001D3EBE">
      <w:pPr>
        <w:rPr>
          <w:rFonts w:ascii="Times New Roman" w:hAnsi="Times New Roman" w:cs="Times New Roman"/>
          <w:bCs/>
          <w:sz w:val="24"/>
          <w:szCs w:val="24"/>
          <w:lang w:val="es-ES_tradnl"/>
        </w:rPr>
      </w:pPr>
    </w:p>
    <w:p w:rsidR="001D3EBE" w:rsidRPr="00372E90" w:rsidRDefault="001D3EBE" w:rsidP="001D3EBE">
      <w:pPr>
        <w:rPr>
          <w:rFonts w:ascii="Times New Roman" w:hAnsi="Times New Roman" w:cs="Times New Roman"/>
          <w:bCs/>
          <w:sz w:val="24"/>
          <w:szCs w:val="24"/>
          <w:lang w:val="es-ES_tradnl"/>
        </w:rPr>
      </w:pPr>
    </w:p>
    <w:p w:rsidR="00205DE9" w:rsidRDefault="00205DE9" w:rsidP="001D3EBE">
      <w:pPr>
        <w:rPr>
          <w:rFonts w:ascii="Times New Roman" w:hAnsi="Times New Roman" w:cs="Times New Roman"/>
          <w:b/>
          <w:bCs/>
          <w:sz w:val="24"/>
          <w:szCs w:val="24"/>
          <w:lang w:val="es-ES_tradnl"/>
        </w:rPr>
      </w:pPr>
    </w:p>
    <w:p w:rsidR="00205DE9" w:rsidRDefault="00205DE9" w:rsidP="001D3EBE">
      <w:pPr>
        <w:rPr>
          <w:rFonts w:ascii="Times New Roman" w:hAnsi="Times New Roman" w:cs="Times New Roman"/>
          <w:b/>
          <w:bCs/>
          <w:sz w:val="24"/>
          <w:szCs w:val="24"/>
          <w:lang w:val="es-ES_tradnl"/>
        </w:rPr>
      </w:pPr>
    </w:p>
    <w:p w:rsidR="001D3EBE" w:rsidRPr="00372E90" w:rsidRDefault="00290137" w:rsidP="001D3EBE">
      <w:pPr>
        <w:rPr>
          <w:rFonts w:ascii="Times New Roman" w:hAnsi="Times New Roman" w:cs="Times New Roman"/>
          <w:b/>
          <w:bCs/>
          <w:sz w:val="24"/>
          <w:szCs w:val="24"/>
          <w:lang w:val="es-ES_tradnl"/>
        </w:rPr>
      </w:pPr>
      <w:r w:rsidRPr="00372E90">
        <w:rPr>
          <w:rFonts w:ascii="Times New Roman" w:hAnsi="Times New Roman" w:cs="Times New Roman"/>
          <w:b/>
          <w:bCs/>
          <w:sz w:val="24"/>
          <w:szCs w:val="24"/>
          <w:lang w:val="es-ES_tradnl"/>
        </w:rPr>
        <w:lastRenderedPageBreak/>
        <w:t>Tabla 6</w:t>
      </w:r>
      <w:r w:rsidR="001D3EBE" w:rsidRPr="00372E90">
        <w:rPr>
          <w:rFonts w:ascii="Times New Roman" w:hAnsi="Times New Roman" w:cs="Times New Roman"/>
          <w:b/>
          <w:bCs/>
          <w:sz w:val="24"/>
          <w:szCs w:val="24"/>
          <w:lang w:val="es-ES_tradnl"/>
        </w:rPr>
        <w:t>. Fuentes de recursos para cubrir un evento q</w:t>
      </w:r>
      <w:r w:rsidR="004E50CE" w:rsidRPr="00372E90">
        <w:rPr>
          <w:rFonts w:ascii="Times New Roman" w:hAnsi="Times New Roman" w:cs="Times New Roman"/>
          <w:b/>
          <w:bCs/>
          <w:sz w:val="24"/>
          <w:szCs w:val="24"/>
          <w:lang w:val="es-ES_tradnl"/>
        </w:rPr>
        <w:t>ue tiene una probabilidad del 18</w:t>
      </w:r>
      <w:r w:rsidR="001D3EBE" w:rsidRPr="00372E90">
        <w:rPr>
          <w:rFonts w:ascii="Times New Roman" w:hAnsi="Times New Roman" w:cs="Times New Roman"/>
          <w:b/>
          <w:bCs/>
          <w:sz w:val="24"/>
          <w:szCs w:val="24"/>
          <w:lang w:val="es-ES_tradnl"/>
        </w:rPr>
        <w:t xml:space="preserve">% de presentarse en un lapso de 10 años, con y sin PBP </w:t>
      </w:r>
    </w:p>
    <w:p w:rsidR="001D3EBE" w:rsidRPr="00372E90" w:rsidRDefault="001D3EBE" w:rsidP="001D3EBE">
      <w:pPr>
        <w:rPr>
          <w:rFonts w:ascii="Times New Roman" w:hAnsi="Times New Roman" w:cs="Times New Roman"/>
          <w:bCs/>
          <w:sz w:val="24"/>
          <w:szCs w:val="24"/>
          <w:lang w:val="es-ES_tradnl"/>
        </w:rPr>
      </w:pPr>
    </w:p>
    <w:p w:rsidR="001D3EBE" w:rsidRPr="00372E90" w:rsidRDefault="004E50CE" w:rsidP="001D3EBE">
      <w:pPr>
        <w:rPr>
          <w:rFonts w:ascii="Times New Roman" w:hAnsi="Times New Roman" w:cs="Times New Roman"/>
          <w:bCs/>
          <w:sz w:val="24"/>
          <w:szCs w:val="24"/>
          <w:lang w:val="es-ES_tradnl"/>
        </w:rPr>
      </w:pPr>
      <w:r w:rsidRPr="00372E90">
        <w:rPr>
          <w:noProof/>
          <w:lang w:val="en-US" w:eastAsia="zh-CN"/>
        </w:rPr>
        <w:drawing>
          <wp:inline distT="0" distB="0" distL="0" distR="0" wp14:anchorId="23446A74" wp14:editId="12B4AE66">
            <wp:extent cx="5612130" cy="3134596"/>
            <wp:effectExtent l="0" t="0" r="7620" b="889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612130" cy="3134596"/>
                    </a:xfrm>
                    <a:prstGeom prst="rect">
                      <a:avLst/>
                    </a:prstGeom>
                    <a:noFill/>
                    <a:ln>
                      <a:noFill/>
                    </a:ln>
                  </pic:spPr>
                </pic:pic>
              </a:graphicData>
            </a:graphic>
          </wp:inline>
        </w:drawing>
      </w:r>
    </w:p>
    <w:p w:rsidR="001D3EBE" w:rsidRPr="00372E90" w:rsidRDefault="001D3EBE" w:rsidP="001D3EBE">
      <w:pPr>
        <w:rPr>
          <w:rFonts w:ascii="Times New Roman" w:hAnsi="Times New Roman" w:cs="Times New Roman"/>
          <w:bCs/>
          <w:sz w:val="20"/>
          <w:szCs w:val="20"/>
          <w:lang w:val="es-ES_tradnl"/>
        </w:rPr>
      </w:pPr>
      <w:r w:rsidRPr="00372E90">
        <w:rPr>
          <w:rFonts w:ascii="Times New Roman" w:hAnsi="Times New Roman" w:cs="Times New Roman"/>
          <w:bCs/>
          <w:sz w:val="20"/>
          <w:szCs w:val="20"/>
          <w:lang w:val="es-ES_tradnl"/>
        </w:rPr>
        <w:t>Fuente: Cálculos propios empleando información de BID (2010) e información suministrada por MEF.</w:t>
      </w:r>
    </w:p>
    <w:p w:rsidR="001D3EBE" w:rsidRPr="00372E90" w:rsidRDefault="001D3EBE" w:rsidP="001D3EBE">
      <w:pPr>
        <w:rPr>
          <w:rFonts w:ascii="Times New Roman" w:hAnsi="Times New Roman" w:cs="Times New Roman"/>
          <w:bCs/>
          <w:sz w:val="24"/>
          <w:szCs w:val="24"/>
          <w:lang w:val="es-ES_tradnl"/>
        </w:rPr>
      </w:pPr>
    </w:p>
    <w:p w:rsidR="00701BD5" w:rsidRPr="00372E90" w:rsidRDefault="00701BD5" w:rsidP="00701BD5">
      <w:pPr>
        <w:rPr>
          <w:rFonts w:ascii="Times New Roman" w:hAnsi="Times New Roman" w:cs="Times New Roman"/>
          <w:b/>
          <w:bCs/>
          <w:sz w:val="24"/>
          <w:szCs w:val="24"/>
          <w:lang w:val="es-ES_tradnl"/>
        </w:rPr>
      </w:pPr>
      <w:r w:rsidRPr="00372E90">
        <w:rPr>
          <w:rFonts w:ascii="Times New Roman" w:hAnsi="Times New Roman" w:cs="Times New Roman"/>
          <w:b/>
          <w:bCs/>
          <w:sz w:val="24"/>
          <w:szCs w:val="24"/>
        </w:rPr>
        <w:t>Gráfica 3</w:t>
      </w:r>
      <w:r w:rsidR="000B4C7A" w:rsidRPr="00372E90">
        <w:rPr>
          <w:rFonts w:ascii="Times New Roman" w:hAnsi="Times New Roman" w:cs="Times New Roman"/>
          <w:b/>
          <w:bCs/>
          <w:sz w:val="24"/>
          <w:szCs w:val="24"/>
        </w:rPr>
        <w:t xml:space="preserve"> A</w:t>
      </w:r>
      <w:r w:rsidRPr="00372E90">
        <w:rPr>
          <w:rFonts w:ascii="Times New Roman" w:hAnsi="Times New Roman" w:cs="Times New Roman"/>
          <w:b/>
          <w:bCs/>
          <w:sz w:val="24"/>
          <w:szCs w:val="24"/>
        </w:rPr>
        <w:t xml:space="preserve">. Financiamiento de la ocurrencia de </w:t>
      </w:r>
      <w:r w:rsidRPr="00372E90">
        <w:rPr>
          <w:rFonts w:ascii="Times New Roman" w:hAnsi="Times New Roman" w:cs="Times New Roman"/>
          <w:b/>
          <w:bCs/>
          <w:sz w:val="24"/>
          <w:szCs w:val="24"/>
          <w:lang w:val="es-ES_tradnl"/>
        </w:rPr>
        <w:t xml:space="preserve">un evento que tiene una probabilidad del 18% de presentarse en un lapso de 10 años, sin PBP </w:t>
      </w:r>
    </w:p>
    <w:p w:rsidR="00701BD5" w:rsidRPr="00372E90" w:rsidRDefault="00701BD5" w:rsidP="00701BD5">
      <w:pPr>
        <w:rPr>
          <w:rFonts w:ascii="Times New Roman" w:hAnsi="Times New Roman" w:cs="Times New Roman"/>
          <w:b/>
          <w:bCs/>
          <w:sz w:val="24"/>
          <w:szCs w:val="24"/>
          <w:lang w:val="es-ES_tradnl"/>
        </w:rPr>
      </w:pPr>
    </w:p>
    <w:p w:rsidR="000B4C7A" w:rsidRPr="00372E90" w:rsidRDefault="00701BD5" w:rsidP="000B4C7A">
      <w:pPr>
        <w:ind w:left="1416" w:firstLine="708"/>
        <w:jc w:val="left"/>
        <w:rPr>
          <w:rFonts w:ascii="Times New Roman" w:hAnsi="Times New Roman" w:cs="Times New Roman"/>
          <w:b/>
          <w:bCs/>
          <w:sz w:val="24"/>
          <w:szCs w:val="24"/>
          <w:lang w:val="es-ES_tradnl"/>
        </w:rPr>
      </w:pPr>
      <w:r w:rsidRPr="00372E90">
        <w:rPr>
          <w:noProof/>
          <w:lang w:val="en-US" w:eastAsia="zh-CN"/>
        </w:rPr>
        <w:drawing>
          <wp:inline distT="0" distB="0" distL="0" distR="0">
            <wp:extent cx="3643946" cy="2764465"/>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649959" cy="2769027"/>
                    </a:xfrm>
                    <a:prstGeom prst="rect">
                      <a:avLst/>
                    </a:prstGeom>
                    <a:noFill/>
                    <a:ln>
                      <a:noFill/>
                    </a:ln>
                  </pic:spPr>
                </pic:pic>
              </a:graphicData>
            </a:graphic>
          </wp:inline>
        </w:drawing>
      </w:r>
    </w:p>
    <w:p w:rsidR="00FA39CD" w:rsidRPr="00372E90" w:rsidRDefault="00FA39CD" w:rsidP="000B4C7A">
      <w:pPr>
        <w:ind w:left="2124"/>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701BD5" w:rsidRPr="00372E90" w:rsidRDefault="00701BD5" w:rsidP="00701BD5">
      <w:pPr>
        <w:rPr>
          <w:rFonts w:ascii="Times New Roman" w:hAnsi="Times New Roman" w:cs="Times New Roman"/>
          <w:b/>
          <w:bCs/>
          <w:sz w:val="24"/>
          <w:szCs w:val="24"/>
        </w:rPr>
      </w:pPr>
    </w:p>
    <w:p w:rsidR="00205DE9" w:rsidRDefault="00205DE9" w:rsidP="000B4C7A">
      <w:pPr>
        <w:rPr>
          <w:rFonts w:ascii="Times New Roman" w:hAnsi="Times New Roman" w:cs="Times New Roman"/>
          <w:b/>
          <w:bCs/>
          <w:sz w:val="24"/>
          <w:szCs w:val="24"/>
        </w:rPr>
      </w:pPr>
    </w:p>
    <w:p w:rsidR="000B4C7A" w:rsidRPr="00372E90" w:rsidRDefault="000B4C7A" w:rsidP="000B4C7A">
      <w:pPr>
        <w:rPr>
          <w:rFonts w:ascii="Times New Roman" w:hAnsi="Times New Roman" w:cs="Times New Roman"/>
          <w:b/>
          <w:bCs/>
          <w:sz w:val="24"/>
          <w:szCs w:val="24"/>
          <w:lang w:val="es-ES_tradnl"/>
        </w:rPr>
      </w:pPr>
      <w:r w:rsidRPr="00372E90">
        <w:rPr>
          <w:rFonts w:ascii="Times New Roman" w:hAnsi="Times New Roman" w:cs="Times New Roman"/>
          <w:b/>
          <w:bCs/>
          <w:sz w:val="24"/>
          <w:szCs w:val="24"/>
        </w:rPr>
        <w:lastRenderedPageBreak/>
        <w:t xml:space="preserve">Gráfica 3 B. Financiamiento de la ocurrencia de </w:t>
      </w:r>
      <w:r w:rsidRPr="00372E90">
        <w:rPr>
          <w:rFonts w:ascii="Times New Roman" w:hAnsi="Times New Roman" w:cs="Times New Roman"/>
          <w:b/>
          <w:bCs/>
          <w:sz w:val="24"/>
          <w:szCs w:val="24"/>
          <w:lang w:val="es-ES_tradnl"/>
        </w:rPr>
        <w:t>un evento que tiene una probabilidad del 18% de presentarse en un lapso de 10 años con PBP</w:t>
      </w:r>
    </w:p>
    <w:p w:rsidR="00701BD5" w:rsidRPr="00372E90" w:rsidRDefault="00701BD5" w:rsidP="001D3EBE">
      <w:pPr>
        <w:rPr>
          <w:rFonts w:ascii="Times New Roman" w:hAnsi="Times New Roman" w:cs="Times New Roman"/>
          <w:bCs/>
          <w:sz w:val="24"/>
          <w:szCs w:val="24"/>
        </w:rPr>
      </w:pPr>
    </w:p>
    <w:p w:rsidR="00701BD5" w:rsidRPr="00372E90" w:rsidRDefault="00701BD5" w:rsidP="000B4C7A">
      <w:pPr>
        <w:jc w:val="center"/>
        <w:rPr>
          <w:rFonts w:ascii="Times New Roman" w:hAnsi="Times New Roman" w:cs="Times New Roman"/>
          <w:bCs/>
          <w:sz w:val="24"/>
          <w:szCs w:val="24"/>
        </w:rPr>
      </w:pPr>
      <w:r w:rsidRPr="00372E90">
        <w:rPr>
          <w:noProof/>
          <w:lang w:val="en-US" w:eastAsia="zh-CN"/>
        </w:rPr>
        <w:drawing>
          <wp:inline distT="0" distB="0" distL="0" distR="0">
            <wp:extent cx="4600353" cy="3518120"/>
            <wp:effectExtent l="0" t="0" r="0" b="635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4605259" cy="3521872"/>
                    </a:xfrm>
                    <a:prstGeom prst="rect">
                      <a:avLst/>
                    </a:prstGeom>
                    <a:noFill/>
                    <a:ln>
                      <a:noFill/>
                    </a:ln>
                  </pic:spPr>
                </pic:pic>
              </a:graphicData>
            </a:graphic>
          </wp:inline>
        </w:drawing>
      </w:r>
    </w:p>
    <w:p w:rsidR="00FA39CD" w:rsidRPr="00372E90" w:rsidRDefault="00FA39CD" w:rsidP="000B4C7A">
      <w:pPr>
        <w:ind w:left="708"/>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1D3EBE" w:rsidRPr="00372E90" w:rsidRDefault="001D3EBE" w:rsidP="001D3EBE">
      <w:pPr>
        <w:rPr>
          <w:rFonts w:ascii="Times New Roman" w:hAnsi="Times New Roman" w:cs="Times New Roman"/>
          <w:bCs/>
          <w:sz w:val="24"/>
          <w:szCs w:val="24"/>
        </w:rPr>
      </w:pPr>
    </w:p>
    <w:p w:rsidR="000B4C7A" w:rsidRPr="00372E90" w:rsidRDefault="000B4C7A" w:rsidP="001D3EBE">
      <w:pPr>
        <w:rPr>
          <w:rFonts w:ascii="Times New Roman" w:hAnsi="Times New Roman" w:cs="Times New Roman"/>
          <w:bCs/>
          <w:sz w:val="24"/>
          <w:szCs w:val="24"/>
        </w:rPr>
      </w:pPr>
      <w:r w:rsidRPr="00372E90">
        <w:rPr>
          <w:rFonts w:ascii="Times New Roman" w:hAnsi="Times New Roman" w:cs="Times New Roman"/>
          <w:bCs/>
          <w:sz w:val="24"/>
          <w:szCs w:val="24"/>
        </w:rPr>
        <w:t>Frente a las nuevas fuentes, es importante señalar que en el escenario con PBP el 66% de los recursos proviene de recurso</w:t>
      </w:r>
      <w:r w:rsidR="00EB23FF">
        <w:rPr>
          <w:rFonts w:ascii="Times New Roman" w:hAnsi="Times New Roman" w:cs="Times New Roman"/>
          <w:bCs/>
          <w:sz w:val="24"/>
          <w:szCs w:val="24"/>
        </w:rPr>
        <w:t>s</w:t>
      </w:r>
      <w:r w:rsidRPr="00372E90">
        <w:rPr>
          <w:rFonts w:ascii="Times New Roman" w:hAnsi="Times New Roman" w:cs="Times New Roman"/>
          <w:bCs/>
          <w:sz w:val="24"/>
          <w:szCs w:val="24"/>
        </w:rPr>
        <w:t xml:space="preserve"> de FEF, de la Reserva de Contingencia y de líneas contingentes,  instrumentos financieros contemplados en el Reglamento de SINAGERD.</w:t>
      </w:r>
    </w:p>
    <w:p w:rsidR="003B3F8D" w:rsidRPr="00372E90" w:rsidRDefault="003B3F8D" w:rsidP="001D3EBE">
      <w:pPr>
        <w:rPr>
          <w:rFonts w:ascii="Times New Roman" w:hAnsi="Times New Roman" w:cs="Times New Roman"/>
          <w:bCs/>
          <w:sz w:val="24"/>
          <w:szCs w:val="24"/>
        </w:rPr>
      </w:pPr>
    </w:p>
    <w:p w:rsidR="003B3F8D" w:rsidRPr="00372E90" w:rsidRDefault="003B3F8D" w:rsidP="001D3EBE">
      <w:pPr>
        <w:rPr>
          <w:rFonts w:ascii="Times New Roman" w:hAnsi="Times New Roman" w:cs="Times New Roman"/>
          <w:bCs/>
          <w:sz w:val="24"/>
          <w:szCs w:val="24"/>
        </w:rPr>
      </w:pPr>
      <w:r w:rsidRPr="00372E90">
        <w:rPr>
          <w:rFonts w:ascii="Times New Roman" w:hAnsi="Times New Roman" w:cs="Times New Roman"/>
          <w:bCs/>
          <w:sz w:val="24"/>
          <w:szCs w:val="24"/>
        </w:rPr>
        <w:t xml:space="preserve">De otra parte, es importante señalar que los otros créditos que podrían ser empleados </w:t>
      </w:r>
      <w:r w:rsidR="00777BEA" w:rsidRPr="00372E90">
        <w:rPr>
          <w:rFonts w:ascii="Times New Roman" w:hAnsi="Times New Roman" w:cs="Times New Roman"/>
          <w:bCs/>
          <w:sz w:val="24"/>
          <w:szCs w:val="24"/>
        </w:rPr>
        <w:t xml:space="preserve">en caso de ocurrir una contingencia </w:t>
      </w:r>
      <w:r w:rsidRPr="00372E90">
        <w:rPr>
          <w:rFonts w:ascii="Times New Roman" w:hAnsi="Times New Roman" w:cs="Times New Roman"/>
          <w:bCs/>
          <w:sz w:val="24"/>
          <w:szCs w:val="24"/>
        </w:rPr>
        <w:t>podrían aportar el 12% de los recursos.</w:t>
      </w:r>
    </w:p>
    <w:p w:rsidR="00777BEA" w:rsidRPr="00372E90" w:rsidRDefault="00777BEA" w:rsidP="001D3EBE">
      <w:pPr>
        <w:rPr>
          <w:rFonts w:ascii="Times New Roman" w:hAnsi="Times New Roman" w:cs="Times New Roman"/>
          <w:bCs/>
          <w:sz w:val="24"/>
          <w:szCs w:val="24"/>
        </w:rPr>
      </w:pPr>
    </w:p>
    <w:p w:rsidR="00777BEA" w:rsidRPr="00372E90" w:rsidRDefault="00777BEA" w:rsidP="001D3EBE">
      <w:pPr>
        <w:rPr>
          <w:rFonts w:ascii="Times New Roman" w:hAnsi="Times New Roman" w:cs="Times New Roman"/>
          <w:bCs/>
          <w:sz w:val="24"/>
          <w:szCs w:val="24"/>
        </w:rPr>
      </w:pPr>
      <w:r w:rsidRPr="00372E90">
        <w:rPr>
          <w:rFonts w:ascii="Times New Roman" w:hAnsi="Times New Roman" w:cs="Times New Roman"/>
          <w:bCs/>
          <w:sz w:val="24"/>
          <w:szCs w:val="24"/>
        </w:rPr>
        <w:t>Consecuentemente, el endeudamiento ex post pasaría de representar el 68% de los recursos en el escenario sin proyecto al 8% de los recursos en el escenario con proyecto.</w:t>
      </w:r>
    </w:p>
    <w:p w:rsidR="000B4C7A" w:rsidRPr="00372E90" w:rsidRDefault="000B4C7A" w:rsidP="001D3EBE">
      <w:pPr>
        <w:rPr>
          <w:rFonts w:ascii="Times New Roman" w:hAnsi="Times New Roman" w:cs="Times New Roman"/>
          <w:bCs/>
          <w:sz w:val="24"/>
          <w:szCs w:val="24"/>
        </w:rPr>
      </w:pPr>
    </w:p>
    <w:p w:rsidR="00701BD5" w:rsidRPr="00372E90" w:rsidRDefault="00701BD5" w:rsidP="00CC5B5A">
      <w:pPr>
        <w:pStyle w:val="ListParagraph"/>
        <w:numPr>
          <w:ilvl w:val="0"/>
          <w:numId w:val="9"/>
        </w:num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Disponibilidad de recursos para enfrentar un evento que tiene una probabilidad del 10% de presentarse en un lapso de 10 años</w:t>
      </w:r>
    </w:p>
    <w:p w:rsidR="00701BD5" w:rsidRPr="00372E90" w:rsidRDefault="00701BD5" w:rsidP="00701BD5">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CO"/>
        </w:rPr>
        <w:t>E</w:t>
      </w:r>
      <w:r w:rsidR="00A71638" w:rsidRPr="00372E90">
        <w:rPr>
          <w:rFonts w:ascii="Times New Roman" w:hAnsi="Times New Roman" w:cs="Times New Roman"/>
          <w:bCs/>
          <w:sz w:val="24"/>
          <w:szCs w:val="24"/>
          <w:lang w:val="es-ES_tradnl"/>
        </w:rPr>
        <w:t>n la Tabla 7</w:t>
      </w:r>
      <w:r w:rsidRPr="00372E90">
        <w:rPr>
          <w:rFonts w:ascii="Times New Roman" w:hAnsi="Times New Roman" w:cs="Times New Roman"/>
          <w:bCs/>
          <w:sz w:val="24"/>
          <w:szCs w:val="24"/>
          <w:lang w:val="es-ES_tradnl"/>
        </w:rPr>
        <w:t xml:space="preserve"> se observa que a raíz del PBP, el país incrementa la disponibilidad de recurso</w:t>
      </w:r>
      <w:r w:rsidR="00A71638" w:rsidRPr="00372E90">
        <w:rPr>
          <w:rFonts w:ascii="Times New Roman" w:hAnsi="Times New Roman" w:cs="Times New Roman"/>
          <w:bCs/>
          <w:sz w:val="24"/>
          <w:szCs w:val="24"/>
          <w:lang w:val="es-ES_tradnl"/>
        </w:rPr>
        <w:t>s para atender la ocurrencia de los</w:t>
      </w:r>
      <w:r w:rsidRPr="00372E90">
        <w:rPr>
          <w:rFonts w:ascii="Times New Roman" w:hAnsi="Times New Roman" w:cs="Times New Roman"/>
          <w:bCs/>
          <w:sz w:val="24"/>
          <w:szCs w:val="24"/>
          <w:lang w:val="es-ES_tradnl"/>
        </w:rPr>
        <w:t xml:space="preserve"> evento</w:t>
      </w:r>
      <w:r w:rsidR="00A71638" w:rsidRPr="00372E90">
        <w:rPr>
          <w:rFonts w:ascii="Times New Roman" w:hAnsi="Times New Roman" w:cs="Times New Roman"/>
          <w:bCs/>
          <w:sz w:val="24"/>
          <w:szCs w:val="24"/>
          <w:lang w:val="es-ES_tradnl"/>
        </w:rPr>
        <w:t>s sujetos de análisis</w:t>
      </w:r>
      <w:r w:rsidRPr="00372E90">
        <w:rPr>
          <w:rFonts w:ascii="Times New Roman" w:hAnsi="Times New Roman" w:cs="Times New Roman"/>
          <w:bCs/>
          <w:sz w:val="24"/>
          <w:szCs w:val="24"/>
          <w:lang w:val="es-ES_tradnl"/>
        </w:rPr>
        <w:t>. Los instrumentos empleados para lograr este propósito se presentan en la</w:t>
      </w:r>
      <w:r w:rsidR="00A71638" w:rsidRPr="00372E90">
        <w:rPr>
          <w:rFonts w:ascii="Times New Roman" w:hAnsi="Times New Roman" w:cs="Times New Roman"/>
          <w:bCs/>
          <w:sz w:val="24"/>
          <w:szCs w:val="24"/>
          <w:lang w:val="es-ES_tradnl"/>
        </w:rPr>
        <w:t>s</w:t>
      </w:r>
      <w:r w:rsidRPr="00372E90">
        <w:rPr>
          <w:rFonts w:ascii="Times New Roman" w:hAnsi="Times New Roman" w:cs="Times New Roman"/>
          <w:bCs/>
          <w:sz w:val="24"/>
          <w:szCs w:val="24"/>
          <w:lang w:val="es-ES_tradnl"/>
        </w:rPr>
        <w:t xml:space="preserve"> gráfica</w:t>
      </w:r>
      <w:r w:rsidR="00A71638" w:rsidRPr="00372E90">
        <w:rPr>
          <w:rFonts w:ascii="Times New Roman" w:hAnsi="Times New Roman" w:cs="Times New Roman"/>
          <w:bCs/>
          <w:sz w:val="24"/>
          <w:szCs w:val="24"/>
          <w:lang w:val="es-ES_tradnl"/>
        </w:rPr>
        <w:t>s 4 A y 4 B</w:t>
      </w:r>
      <w:r w:rsidRPr="00372E90">
        <w:rPr>
          <w:rFonts w:ascii="Times New Roman" w:hAnsi="Times New Roman" w:cs="Times New Roman"/>
          <w:bCs/>
          <w:sz w:val="24"/>
          <w:szCs w:val="24"/>
          <w:lang w:val="es-ES_tradnl"/>
        </w:rPr>
        <w:t>.</w:t>
      </w:r>
    </w:p>
    <w:p w:rsidR="00701BD5" w:rsidRPr="00372E90" w:rsidRDefault="00701BD5" w:rsidP="00701BD5">
      <w:pPr>
        <w:rPr>
          <w:rFonts w:ascii="Times New Roman" w:hAnsi="Times New Roman" w:cs="Times New Roman"/>
          <w:bCs/>
          <w:sz w:val="24"/>
          <w:szCs w:val="24"/>
          <w:lang w:val="es-ES_tradnl"/>
        </w:rPr>
      </w:pPr>
    </w:p>
    <w:p w:rsidR="00701BD5" w:rsidRPr="00372E90" w:rsidRDefault="00701BD5" w:rsidP="00701BD5">
      <w:pPr>
        <w:rPr>
          <w:rFonts w:ascii="Times New Roman" w:hAnsi="Times New Roman" w:cs="Times New Roman"/>
          <w:bCs/>
          <w:sz w:val="24"/>
          <w:szCs w:val="24"/>
          <w:lang w:val="es-ES_tradnl"/>
        </w:rPr>
      </w:pPr>
    </w:p>
    <w:p w:rsidR="00205DE9" w:rsidRDefault="00205DE9" w:rsidP="00701BD5">
      <w:pPr>
        <w:rPr>
          <w:rFonts w:ascii="Times New Roman" w:hAnsi="Times New Roman" w:cs="Times New Roman"/>
          <w:b/>
          <w:bCs/>
          <w:sz w:val="24"/>
          <w:szCs w:val="24"/>
          <w:lang w:val="es-ES_tradnl"/>
        </w:rPr>
      </w:pPr>
    </w:p>
    <w:p w:rsidR="00205DE9" w:rsidRDefault="00205DE9" w:rsidP="00701BD5">
      <w:pPr>
        <w:rPr>
          <w:rFonts w:ascii="Times New Roman" w:hAnsi="Times New Roman" w:cs="Times New Roman"/>
          <w:b/>
          <w:bCs/>
          <w:sz w:val="24"/>
          <w:szCs w:val="24"/>
          <w:lang w:val="es-ES_tradnl"/>
        </w:rPr>
      </w:pPr>
    </w:p>
    <w:p w:rsidR="00701BD5" w:rsidRPr="00372E90" w:rsidRDefault="00CA25A5" w:rsidP="00701BD5">
      <w:pPr>
        <w:rPr>
          <w:rFonts w:ascii="Times New Roman" w:hAnsi="Times New Roman" w:cs="Times New Roman"/>
          <w:b/>
          <w:bCs/>
          <w:sz w:val="24"/>
          <w:szCs w:val="24"/>
          <w:lang w:val="es-ES_tradnl"/>
        </w:rPr>
      </w:pPr>
      <w:r w:rsidRPr="00372E90">
        <w:rPr>
          <w:rFonts w:ascii="Times New Roman" w:hAnsi="Times New Roman" w:cs="Times New Roman"/>
          <w:b/>
          <w:bCs/>
          <w:sz w:val="24"/>
          <w:szCs w:val="24"/>
          <w:lang w:val="es-ES_tradnl"/>
        </w:rPr>
        <w:lastRenderedPageBreak/>
        <w:t>Tabla 7</w:t>
      </w:r>
      <w:r w:rsidR="00701BD5" w:rsidRPr="00372E90">
        <w:rPr>
          <w:rFonts w:ascii="Times New Roman" w:hAnsi="Times New Roman" w:cs="Times New Roman"/>
          <w:b/>
          <w:bCs/>
          <w:sz w:val="24"/>
          <w:szCs w:val="24"/>
          <w:lang w:val="es-ES_tradnl"/>
        </w:rPr>
        <w:t>. Fuentes de recursos para cubrir un evento que tiene una probabilidad del 1</w:t>
      </w:r>
      <w:r w:rsidR="00547994" w:rsidRPr="00372E90">
        <w:rPr>
          <w:rFonts w:ascii="Times New Roman" w:hAnsi="Times New Roman" w:cs="Times New Roman"/>
          <w:b/>
          <w:bCs/>
          <w:sz w:val="24"/>
          <w:szCs w:val="24"/>
          <w:lang w:val="es-ES_tradnl"/>
        </w:rPr>
        <w:t>0</w:t>
      </w:r>
      <w:r w:rsidR="00701BD5" w:rsidRPr="00372E90">
        <w:rPr>
          <w:rFonts w:ascii="Times New Roman" w:hAnsi="Times New Roman" w:cs="Times New Roman"/>
          <w:b/>
          <w:bCs/>
          <w:sz w:val="24"/>
          <w:szCs w:val="24"/>
          <w:lang w:val="es-ES_tradnl"/>
        </w:rPr>
        <w:t xml:space="preserve">% de presentarse en un lapso de 10 años, con y sin PBP </w:t>
      </w:r>
    </w:p>
    <w:p w:rsidR="00547994" w:rsidRPr="00372E90" w:rsidRDefault="005A7F81" w:rsidP="00701BD5">
      <w:pPr>
        <w:rPr>
          <w:rFonts w:ascii="Times New Roman" w:hAnsi="Times New Roman" w:cs="Times New Roman"/>
          <w:b/>
          <w:bCs/>
          <w:sz w:val="24"/>
          <w:szCs w:val="24"/>
          <w:lang w:val="es-ES_tradnl"/>
        </w:rPr>
      </w:pPr>
      <w:r w:rsidRPr="005A7F81">
        <w:rPr>
          <w:noProof/>
          <w:lang w:val="en-US" w:eastAsia="zh-CN"/>
        </w:rPr>
        <w:drawing>
          <wp:inline distT="0" distB="0" distL="0" distR="0">
            <wp:extent cx="5612130" cy="3128402"/>
            <wp:effectExtent l="0" t="0" r="762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12130" cy="3128402"/>
                    </a:xfrm>
                    <a:prstGeom prst="rect">
                      <a:avLst/>
                    </a:prstGeom>
                    <a:noFill/>
                    <a:ln>
                      <a:noFill/>
                    </a:ln>
                  </pic:spPr>
                </pic:pic>
              </a:graphicData>
            </a:graphic>
          </wp:inline>
        </w:drawing>
      </w:r>
    </w:p>
    <w:p w:rsidR="00547994" w:rsidRPr="00372E90" w:rsidRDefault="00547994" w:rsidP="00547994">
      <w:pPr>
        <w:rPr>
          <w:rFonts w:ascii="Times New Roman" w:hAnsi="Times New Roman" w:cs="Times New Roman"/>
          <w:bCs/>
          <w:sz w:val="20"/>
          <w:szCs w:val="20"/>
          <w:lang w:val="es-ES_tradnl"/>
        </w:rPr>
      </w:pPr>
      <w:r w:rsidRPr="00372E90">
        <w:rPr>
          <w:rFonts w:ascii="Times New Roman" w:hAnsi="Times New Roman" w:cs="Times New Roman"/>
          <w:bCs/>
          <w:sz w:val="20"/>
          <w:szCs w:val="20"/>
          <w:lang w:val="es-ES_tradnl"/>
        </w:rPr>
        <w:t>Fuente: Cálculos propios empleando información de BID (2010) e información suministrada por MEF.</w:t>
      </w:r>
    </w:p>
    <w:p w:rsidR="00547994" w:rsidRPr="00372E90" w:rsidRDefault="00547994" w:rsidP="00701BD5">
      <w:pPr>
        <w:rPr>
          <w:rFonts w:ascii="Times New Roman" w:hAnsi="Times New Roman" w:cs="Times New Roman"/>
          <w:b/>
          <w:bCs/>
          <w:sz w:val="24"/>
          <w:szCs w:val="24"/>
          <w:lang w:val="es-ES_tradnl"/>
        </w:rPr>
      </w:pPr>
    </w:p>
    <w:p w:rsidR="00D75329" w:rsidRPr="00372E90" w:rsidRDefault="00CA25A5" w:rsidP="00D75329">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S</w:t>
      </w:r>
      <w:r w:rsidR="00D75329" w:rsidRPr="00372E90">
        <w:rPr>
          <w:rFonts w:ascii="Times New Roman" w:hAnsi="Times New Roman" w:cs="Times New Roman"/>
          <w:bCs/>
          <w:sz w:val="24"/>
          <w:szCs w:val="24"/>
          <w:lang w:val="es-ES_tradnl"/>
        </w:rPr>
        <w:t>in PBP la brecha de daños no cubiertos ascend</w:t>
      </w:r>
      <w:r w:rsidR="00EF065D" w:rsidRPr="00372E90">
        <w:rPr>
          <w:rFonts w:ascii="Times New Roman" w:hAnsi="Times New Roman" w:cs="Times New Roman"/>
          <w:bCs/>
          <w:sz w:val="24"/>
          <w:szCs w:val="24"/>
          <w:lang w:val="es-ES_tradnl"/>
        </w:rPr>
        <w:t>ería aproximadamente a US$ 26,641</w:t>
      </w:r>
      <w:r w:rsidR="00D75329" w:rsidRPr="00372E90">
        <w:rPr>
          <w:rFonts w:ascii="Times New Roman" w:hAnsi="Times New Roman" w:cs="Times New Roman"/>
          <w:bCs/>
          <w:sz w:val="24"/>
          <w:szCs w:val="24"/>
          <w:lang w:val="es-ES_tradnl"/>
        </w:rPr>
        <w:t xml:space="preserve"> millones, mientras que en la situación con PBP la brecha ascend</w:t>
      </w:r>
      <w:r w:rsidR="00EF065D" w:rsidRPr="00372E90">
        <w:rPr>
          <w:rFonts w:ascii="Times New Roman" w:hAnsi="Times New Roman" w:cs="Times New Roman"/>
          <w:bCs/>
          <w:sz w:val="24"/>
          <w:szCs w:val="24"/>
          <w:lang w:val="es-ES_tradnl"/>
        </w:rPr>
        <w:t xml:space="preserve">ería aproximadamente a US$ </w:t>
      </w:r>
      <w:r w:rsidR="005A7F81">
        <w:rPr>
          <w:rFonts w:ascii="Times New Roman" w:hAnsi="Times New Roman" w:cs="Times New Roman"/>
          <w:bCs/>
          <w:sz w:val="24"/>
          <w:szCs w:val="24"/>
          <w:lang w:val="es-ES_tradnl"/>
        </w:rPr>
        <w:t>19,292</w:t>
      </w:r>
      <w:r w:rsidR="00D75329" w:rsidRPr="00372E90">
        <w:rPr>
          <w:rFonts w:ascii="Times New Roman" w:hAnsi="Times New Roman" w:cs="Times New Roman"/>
          <w:bCs/>
          <w:sz w:val="24"/>
          <w:szCs w:val="24"/>
          <w:lang w:val="es-ES_tradnl"/>
        </w:rPr>
        <w:t xml:space="preserve"> millones, es decir, el país cuenta con más recursos financieros para hacer frente al desastre. La disponibilidad de recursos afectaría particularmente a la población de bajos ingresos, la cual no tiene muchas opciones para financiar la reposición de sus activos. </w:t>
      </w:r>
    </w:p>
    <w:p w:rsidR="00D75329" w:rsidRPr="00372E90" w:rsidRDefault="00D75329" w:rsidP="00701BD5">
      <w:pPr>
        <w:rPr>
          <w:rFonts w:ascii="Times New Roman" w:hAnsi="Times New Roman" w:cs="Times New Roman"/>
          <w:b/>
          <w:bCs/>
          <w:sz w:val="24"/>
          <w:szCs w:val="24"/>
          <w:lang w:val="es-ES_tradnl"/>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205DE9" w:rsidRDefault="00205DE9" w:rsidP="00547994">
      <w:pPr>
        <w:rPr>
          <w:rFonts w:ascii="Times New Roman" w:hAnsi="Times New Roman" w:cs="Times New Roman"/>
          <w:b/>
          <w:bCs/>
          <w:sz w:val="24"/>
          <w:szCs w:val="24"/>
        </w:rPr>
      </w:pPr>
    </w:p>
    <w:p w:rsidR="00E677D7" w:rsidRDefault="00E677D7" w:rsidP="00547994">
      <w:pPr>
        <w:rPr>
          <w:rFonts w:ascii="Times New Roman" w:hAnsi="Times New Roman" w:cs="Times New Roman"/>
          <w:b/>
          <w:bCs/>
          <w:sz w:val="24"/>
          <w:szCs w:val="24"/>
        </w:rPr>
      </w:pPr>
    </w:p>
    <w:p w:rsidR="00E677D7" w:rsidRDefault="00E677D7" w:rsidP="00547994">
      <w:pPr>
        <w:rPr>
          <w:rFonts w:ascii="Times New Roman" w:hAnsi="Times New Roman" w:cs="Times New Roman"/>
          <w:b/>
          <w:bCs/>
          <w:sz w:val="24"/>
          <w:szCs w:val="24"/>
        </w:rPr>
      </w:pPr>
    </w:p>
    <w:p w:rsidR="00547994" w:rsidRPr="00372E90" w:rsidRDefault="00547994" w:rsidP="00547994">
      <w:pPr>
        <w:rPr>
          <w:rFonts w:ascii="Times New Roman" w:hAnsi="Times New Roman" w:cs="Times New Roman"/>
          <w:b/>
          <w:bCs/>
          <w:sz w:val="24"/>
          <w:szCs w:val="24"/>
          <w:lang w:val="es-ES_tradnl"/>
        </w:rPr>
      </w:pPr>
      <w:r w:rsidRPr="00372E90">
        <w:rPr>
          <w:rFonts w:ascii="Times New Roman" w:hAnsi="Times New Roman" w:cs="Times New Roman"/>
          <w:b/>
          <w:bCs/>
          <w:sz w:val="24"/>
          <w:szCs w:val="24"/>
        </w:rPr>
        <w:lastRenderedPageBreak/>
        <w:t>Gráfica 4</w:t>
      </w:r>
      <w:r w:rsidR="00CA25A5" w:rsidRPr="00372E90">
        <w:rPr>
          <w:rFonts w:ascii="Times New Roman" w:hAnsi="Times New Roman" w:cs="Times New Roman"/>
          <w:b/>
          <w:bCs/>
          <w:sz w:val="24"/>
          <w:szCs w:val="24"/>
        </w:rPr>
        <w:t xml:space="preserve"> A</w:t>
      </w:r>
      <w:r w:rsidRPr="00372E90">
        <w:rPr>
          <w:rFonts w:ascii="Times New Roman" w:hAnsi="Times New Roman" w:cs="Times New Roman"/>
          <w:b/>
          <w:bCs/>
          <w:sz w:val="24"/>
          <w:szCs w:val="24"/>
        </w:rPr>
        <w:t xml:space="preserve">. Financiamiento de la ocurrencia de </w:t>
      </w:r>
      <w:r w:rsidRPr="00372E90">
        <w:rPr>
          <w:rFonts w:ascii="Times New Roman" w:hAnsi="Times New Roman" w:cs="Times New Roman"/>
          <w:b/>
          <w:bCs/>
          <w:sz w:val="24"/>
          <w:szCs w:val="24"/>
          <w:lang w:val="es-ES_tradnl"/>
        </w:rPr>
        <w:t xml:space="preserve">un evento que tiene una probabilidad del 10% de presentarse en un lapso de 10 años, sin PBP </w:t>
      </w:r>
    </w:p>
    <w:p w:rsidR="00547994" w:rsidRPr="00372E90" w:rsidRDefault="00547994" w:rsidP="00547994">
      <w:pPr>
        <w:rPr>
          <w:rFonts w:ascii="Times New Roman" w:hAnsi="Times New Roman" w:cs="Times New Roman"/>
          <w:b/>
          <w:bCs/>
          <w:sz w:val="24"/>
          <w:szCs w:val="24"/>
          <w:lang w:val="es-ES_tradnl"/>
        </w:rPr>
      </w:pPr>
    </w:p>
    <w:p w:rsidR="00547994" w:rsidRPr="00372E90" w:rsidRDefault="007068B1" w:rsidP="007068B1">
      <w:pPr>
        <w:jc w:val="center"/>
        <w:rPr>
          <w:rFonts w:ascii="Times New Roman" w:hAnsi="Times New Roman" w:cs="Times New Roman"/>
          <w:b/>
          <w:bCs/>
          <w:sz w:val="24"/>
          <w:szCs w:val="24"/>
          <w:lang w:val="es-ES_tradnl"/>
        </w:rPr>
      </w:pPr>
      <w:r w:rsidRPr="007068B1">
        <w:rPr>
          <w:noProof/>
          <w:lang w:val="en-US" w:eastAsia="zh-CN"/>
        </w:rPr>
        <w:drawing>
          <wp:inline distT="0" distB="0" distL="0" distR="0">
            <wp:extent cx="4203404" cy="3115813"/>
            <wp:effectExtent l="0" t="0" r="6985" b="889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202565" cy="3115191"/>
                    </a:xfrm>
                    <a:prstGeom prst="rect">
                      <a:avLst/>
                    </a:prstGeom>
                    <a:noFill/>
                    <a:ln>
                      <a:noFill/>
                    </a:ln>
                  </pic:spPr>
                </pic:pic>
              </a:graphicData>
            </a:graphic>
          </wp:inline>
        </w:drawing>
      </w:r>
    </w:p>
    <w:p w:rsidR="00547994" w:rsidRPr="00372E90" w:rsidRDefault="00547994" w:rsidP="00CA25A5">
      <w:pPr>
        <w:jc w:val="center"/>
        <w:rPr>
          <w:rFonts w:ascii="Times New Roman" w:hAnsi="Times New Roman" w:cs="Times New Roman"/>
          <w:b/>
          <w:bCs/>
          <w:sz w:val="24"/>
          <w:szCs w:val="24"/>
          <w:lang w:val="es-ES_tradnl"/>
        </w:rPr>
      </w:pPr>
    </w:p>
    <w:p w:rsidR="00FA39CD" w:rsidRPr="00372E90" w:rsidRDefault="00FA39CD" w:rsidP="00CA25A5">
      <w:pPr>
        <w:ind w:left="1416"/>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547994" w:rsidRPr="00372E90" w:rsidRDefault="00547994" w:rsidP="00547994">
      <w:pPr>
        <w:rPr>
          <w:rFonts w:ascii="Times New Roman" w:hAnsi="Times New Roman" w:cs="Times New Roman"/>
          <w:b/>
          <w:bCs/>
          <w:sz w:val="24"/>
          <w:szCs w:val="24"/>
        </w:rPr>
      </w:pPr>
    </w:p>
    <w:p w:rsidR="00CA25A5" w:rsidRPr="00372E90" w:rsidRDefault="00CA25A5" w:rsidP="00CA25A5">
      <w:pPr>
        <w:rPr>
          <w:rFonts w:ascii="Times New Roman" w:hAnsi="Times New Roman" w:cs="Times New Roman"/>
          <w:b/>
          <w:bCs/>
          <w:sz w:val="24"/>
          <w:szCs w:val="24"/>
          <w:lang w:val="es-ES_tradnl"/>
        </w:rPr>
      </w:pPr>
      <w:r w:rsidRPr="00372E90">
        <w:rPr>
          <w:rFonts w:ascii="Times New Roman" w:hAnsi="Times New Roman" w:cs="Times New Roman"/>
          <w:b/>
          <w:bCs/>
          <w:sz w:val="24"/>
          <w:szCs w:val="24"/>
        </w:rPr>
        <w:t xml:space="preserve">Gráfica 4 B. Financiamiento de la ocurrencia de </w:t>
      </w:r>
      <w:r w:rsidRPr="00372E90">
        <w:rPr>
          <w:rFonts w:ascii="Times New Roman" w:hAnsi="Times New Roman" w:cs="Times New Roman"/>
          <w:b/>
          <w:bCs/>
          <w:sz w:val="24"/>
          <w:szCs w:val="24"/>
          <w:lang w:val="es-ES_tradnl"/>
        </w:rPr>
        <w:t>un evento que tiene una probabilidad del 10% de pres</w:t>
      </w:r>
      <w:r w:rsidR="003B3F8D" w:rsidRPr="00372E90">
        <w:rPr>
          <w:rFonts w:ascii="Times New Roman" w:hAnsi="Times New Roman" w:cs="Times New Roman"/>
          <w:b/>
          <w:bCs/>
          <w:sz w:val="24"/>
          <w:szCs w:val="24"/>
          <w:lang w:val="es-ES_tradnl"/>
        </w:rPr>
        <w:t xml:space="preserve">entarse en un lapso de 10 años </w:t>
      </w:r>
      <w:r w:rsidRPr="00372E90">
        <w:rPr>
          <w:rFonts w:ascii="Times New Roman" w:hAnsi="Times New Roman" w:cs="Times New Roman"/>
          <w:b/>
          <w:bCs/>
          <w:sz w:val="24"/>
          <w:szCs w:val="24"/>
          <w:lang w:val="es-ES_tradnl"/>
        </w:rPr>
        <w:t>con PBP</w:t>
      </w:r>
    </w:p>
    <w:p w:rsidR="00547994" w:rsidRPr="00372E90" w:rsidRDefault="00547994" w:rsidP="00547994">
      <w:pPr>
        <w:rPr>
          <w:rFonts w:ascii="Times New Roman" w:hAnsi="Times New Roman" w:cs="Times New Roman"/>
          <w:b/>
          <w:bCs/>
          <w:sz w:val="24"/>
          <w:szCs w:val="24"/>
          <w:lang w:val="es-ES_tradnl"/>
        </w:rPr>
      </w:pPr>
    </w:p>
    <w:p w:rsidR="00547994" w:rsidRPr="00372E90" w:rsidRDefault="007068B1" w:rsidP="003B3F8D">
      <w:pPr>
        <w:jc w:val="center"/>
        <w:rPr>
          <w:rFonts w:ascii="Times New Roman" w:hAnsi="Times New Roman" w:cs="Times New Roman"/>
          <w:b/>
          <w:bCs/>
          <w:sz w:val="24"/>
          <w:szCs w:val="24"/>
          <w:lang w:val="es-ES_tradnl"/>
        </w:rPr>
      </w:pPr>
      <w:r w:rsidRPr="007068B1">
        <w:rPr>
          <w:noProof/>
          <w:lang w:val="en-US" w:eastAsia="zh-CN"/>
        </w:rPr>
        <w:drawing>
          <wp:inline distT="0" distB="0" distL="0" distR="0">
            <wp:extent cx="4175051" cy="3094797"/>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4176822" cy="3096110"/>
                    </a:xfrm>
                    <a:prstGeom prst="rect">
                      <a:avLst/>
                    </a:prstGeom>
                    <a:noFill/>
                    <a:ln>
                      <a:noFill/>
                    </a:ln>
                  </pic:spPr>
                </pic:pic>
              </a:graphicData>
            </a:graphic>
          </wp:inline>
        </w:drawing>
      </w:r>
    </w:p>
    <w:p w:rsidR="00FA39CD" w:rsidRPr="00372E90" w:rsidRDefault="00FA39CD" w:rsidP="003B3F8D">
      <w:pPr>
        <w:ind w:left="1416"/>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547994" w:rsidRPr="00372E90" w:rsidRDefault="00547994" w:rsidP="00547994">
      <w:pPr>
        <w:rPr>
          <w:rFonts w:ascii="Times New Roman" w:hAnsi="Times New Roman" w:cs="Times New Roman"/>
          <w:b/>
          <w:bCs/>
          <w:sz w:val="24"/>
          <w:szCs w:val="24"/>
        </w:rPr>
      </w:pPr>
    </w:p>
    <w:p w:rsidR="007E77C1" w:rsidRPr="00372E90" w:rsidRDefault="007E77C1" w:rsidP="007E77C1">
      <w:pPr>
        <w:rPr>
          <w:rFonts w:ascii="Times New Roman" w:hAnsi="Times New Roman" w:cs="Times New Roman"/>
          <w:bCs/>
          <w:sz w:val="24"/>
          <w:szCs w:val="24"/>
        </w:rPr>
      </w:pPr>
      <w:r w:rsidRPr="00372E90">
        <w:rPr>
          <w:rFonts w:ascii="Times New Roman" w:hAnsi="Times New Roman" w:cs="Times New Roman"/>
          <w:bCs/>
          <w:sz w:val="24"/>
          <w:szCs w:val="24"/>
        </w:rPr>
        <w:t xml:space="preserve">Frente a las nuevas fuentes, es importante señalar que en el escenario con PBP el </w:t>
      </w:r>
      <w:r w:rsidR="00F43AAB">
        <w:rPr>
          <w:rFonts w:ascii="Times New Roman" w:hAnsi="Times New Roman" w:cs="Times New Roman"/>
          <w:bCs/>
          <w:sz w:val="24"/>
          <w:szCs w:val="24"/>
        </w:rPr>
        <w:t>55</w:t>
      </w:r>
      <w:r w:rsidRPr="00372E90">
        <w:rPr>
          <w:rFonts w:ascii="Times New Roman" w:hAnsi="Times New Roman" w:cs="Times New Roman"/>
          <w:bCs/>
          <w:sz w:val="24"/>
          <w:szCs w:val="24"/>
        </w:rPr>
        <w:t>% de los recursos proviene de recurso</w:t>
      </w:r>
      <w:r w:rsidR="00EB23FF">
        <w:rPr>
          <w:rFonts w:ascii="Times New Roman" w:hAnsi="Times New Roman" w:cs="Times New Roman"/>
          <w:bCs/>
          <w:sz w:val="24"/>
          <w:szCs w:val="24"/>
        </w:rPr>
        <w:t>s</w:t>
      </w:r>
      <w:r w:rsidRPr="00372E90">
        <w:rPr>
          <w:rFonts w:ascii="Times New Roman" w:hAnsi="Times New Roman" w:cs="Times New Roman"/>
          <w:bCs/>
          <w:sz w:val="24"/>
          <w:szCs w:val="24"/>
        </w:rPr>
        <w:t xml:space="preserve"> de FEF, de la Reserva de Contingencia y de líneas contingentes,  instrumentos financieros contemplados en el Reglamento de SINAGERD.</w:t>
      </w:r>
    </w:p>
    <w:p w:rsidR="007E77C1" w:rsidRPr="00372E90" w:rsidRDefault="007E77C1" w:rsidP="007E77C1">
      <w:pPr>
        <w:rPr>
          <w:rFonts w:ascii="Times New Roman" w:hAnsi="Times New Roman" w:cs="Times New Roman"/>
          <w:bCs/>
          <w:sz w:val="24"/>
          <w:szCs w:val="24"/>
        </w:rPr>
      </w:pPr>
    </w:p>
    <w:p w:rsidR="007E77C1" w:rsidRPr="00372E90" w:rsidRDefault="007E77C1" w:rsidP="007E77C1">
      <w:pPr>
        <w:rPr>
          <w:rFonts w:ascii="Times New Roman" w:hAnsi="Times New Roman" w:cs="Times New Roman"/>
          <w:bCs/>
          <w:sz w:val="24"/>
          <w:szCs w:val="24"/>
        </w:rPr>
      </w:pPr>
      <w:r w:rsidRPr="00372E90">
        <w:rPr>
          <w:rFonts w:ascii="Times New Roman" w:hAnsi="Times New Roman" w:cs="Times New Roman"/>
          <w:bCs/>
          <w:sz w:val="24"/>
          <w:szCs w:val="24"/>
        </w:rPr>
        <w:t xml:space="preserve">Los otros créditos que podrían ser empleados en caso de ocurrir una contingencia podrían aportar el </w:t>
      </w:r>
      <w:r w:rsidR="00F43AAB">
        <w:rPr>
          <w:rFonts w:ascii="Times New Roman" w:hAnsi="Times New Roman" w:cs="Times New Roman"/>
          <w:bCs/>
          <w:sz w:val="24"/>
          <w:szCs w:val="24"/>
        </w:rPr>
        <w:t>10</w:t>
      </w:r>
      <w:r w:rsidRPr="00372E90">
        <w:rPr>
          <w:rFonts w:ascii="Times New Roman" w:hAnsi="Times New Roman" w:cs="Times New Roman"/>
          <w:bCs/>
          <w:sz w:val="24"/>
          <w:szCs w:val="24"/>
        </w:rPr>
        <w:t>% de los recursos.</w:t>
      </w:r>
    </w:p>
    <w:p w:rsidR="007E77C1" w:rsidRPr="00372E90" w:rsidRDefault="007E77C1" w:rsidP="007E77C1">
      <w:pPr>
        <w:rPr>
          <w:rFonts w:ascii="Times New Roman" w:hAnsi="Times New Roman" w:cs="Times New Roman"/>
          <w:bCs/>
          <w:sz w:val="24"/>
          <w:szCs w:val="24"/>
        </w:rPr>
      </w:pPr>
    </w:p>
    <w:p w:rsidR="007E77C1" w:rsidRPr="00372E90" w:rsidRDefault="007E77C1" w:rsidP="007E77C1">
      <w:pPr>
        <w:rPr>
          <w:rFonts w:ascii="Times New Roman" w:hAnsi="Times New Roman" w:cs="Times New Roman"/>
          <w:bCs/>
          <w:sz w:val="24"/>
          <w:szCs w:val="24"/>
        </w:rPr>
      </w:pPr>
      <w:r w:rsidRPr="00372E90">
        <w:rPr>
          <w:rFonts w:ascii="Times New Roman" w:hAnsi="Times New Roman" w:cs="Times New Roman"/>
          <w:bCs/>
          <w:sz w:val="24"/>
          <w:szCs w:val="24"/>
        </w:rPr>
        <w:t xml:space="preserve">Dentro de este contexto, el endeudamiento ex post pasaría de representar el </w:t>
      </w:r>
      <w:r w:rsidR="00F43AAB">
        <w:rPr>
          <w:rFonts w:ascii="Times New Roman" w:hAnsi="Times New Roman" w:cs="Times New Roman"/>
          <w:bCs/>
          <w:sz w:val="24"/>
          <w:szCs w:val="24"/>
        </w:rPr>
        <w:t>65</w:t>
      </w:r>
      <w:r w:rsidRPr="00372E90">
        <w:rPr>
          <w:rFonts w:ascii="Times New Roman" w:hAnsi="Times New Roman" w:cs="Times New Roman"/>
          <w:bCs/>
          <w:sz w:val="24"/>
          <w:szCs w:val="24"/>
        </w:rPr>
        <w:t xml:space="preserve">% de los recursos en el escenario sin proyecto al </w:t>
      </w:r>
      <w:r w:rsidR="00F43AAB">
        <w:rPr>
          <w:rFonts w:ascii="Times New Roman" w:hAnsi="Times New Roman" w:cs="Times New Roman"/>
          <w:bCs/>
          <w:sz w:val="24"/>
          <w:szCs w:val="24"/>
        </w:rPr>
        <w:t>21</w:t>
      </w:r>
      <w:r w:rsidRPr="00372E90">
        <w:rPr>
          <w:rFonts w:ascii="Times New Roman" w:hAnsi="Times New Roman" w:cs="Times New Roman"/>
          <w:bCs/>
          <w:sz w:val="24"/>
          <w:szCs w:val="24"/>
        </w:rPr>
        <w:t>% de los recursos en el escenario con proyecto.</w:t>
      </w:r>
    </w:p>
    <w:p w:rsidR="007E77C1" w:rsidRPr="00372E90" w:rsidRDefault="007E77C1" w:rsidP="00547994">
      <w:pPr>
        <w:rPr>
          <w:rFonts w:ascii="Times New Roman" w:hAnsi="Times New Roman" w:cs="Times New Roman"/>
          <w:b/>
          <w:bCs/>
          <w:sz w:val="24"/>
          <w:szCs w:val="24"/>
        </w:rPr>
      </w:pPr>
    </w:p>
    <w:p w:rsidR="00B108FA" w:rsidRPr="00372E90" w:rsidRDefault="00B108FA" w:rsidP="00CC5B5A">
      <w:pPr>
        <w:pStyle w:val="ListParagraph"/>
        <w:numPr>
          <w:ilvl w:val="0"/>
          <w:numId w:val="9"/>
        </w:num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Disponibilidad de recursos para enfrentar un evento que tiene una probabilidad del 2% de presentarse en un lapso de 10 años</w:t>
      </w:r>
    </w:p>
    <w:p w:rsidR="00B108FA" w:rsidRPr="00372E90" w:rsidRDefault="00B108FA" w:rsidP="00B108FA">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CO"/>
        </w:rPr>
        <w:t>E</w:t>
      </w:r>
      <w:r w:rsidRPr="00372E90">
        <w:rPr>
          <w:rFonts w:ascii="Times New Roman" w:hAnsi="Times New Roman" w:cs="Times New Roman"/>
          <w:bCs/>
          <w:sz w:val="24"/>
          <w:szCs w:val="24"/>
          <w:lang w:val="es-ES_tradnl"/>
        </w:rPr>
        <w:t xml:space="preserve">n la Tabla </w:t>
      </w:r>
      <w:r w:rsidR="009A5899" w:rsidRPr="00372E90">
        <w:rPr>
          <w:rFonts w:ascii="Times New Roman" w:hAnsi="Times New Roman" w:cs="Times New Roman"/>
          <w:bCs/>
          <w:sz w:val="24"/>
          <w:szCs w:val="24"/>
          <w:lang w:val="es-ES_tradnl"/>
        </w:rPr>
        <w:t>8</w:t>
      </w:r>
      <w:r w:rsidRPr="00372E90">
        <w:rPr>
          <w:rFonts w:ascii="Times New Roman" w:hAnsi="Times New Roman" w:cs="Times New Roman"/>
          <w:bCs/>
          <w:sz w:val="24"/>
          <w:szCs w:val="24"/>
          <w:lang w:val="es-ES_tradnl"/>
        </w:rPr>
        <w:t xml:space="preserve"> se observa que a raíz del PBP, el país incrementa la disponibilidad de recursos para atender la o</w:t>
      </w:r>
      <w:r w:rsidR="009A5899" w:rsidRPr="00372E90">
        <w:rPr>
          <w:rFonts w:ascii="Times New Roman" w:hAnsi="Times New Roman" w:cs="Times New Roman"/>
          <w:bCs/>
          <w:sz w:val="24"/>
          <w:szCs w:val="24"/>
          <w:lang w:val="es-ES_tradnl"/>
        </w:rPr>
        <w:t>currencia del evento mencionado</w:t>
      </w:r>
      <w:r w:rsidRPr="00372E90">
        <w:rPr>
          <w:rFonts w:ascii="Times New Roman" w:hAnsi="Times New Roman" w:cs="Times New Roman"/>
          <w:bCs/>
          <w:sz w:val="24"/>
          <w:szCs w:val="24"/>
          <w:lang w:val="es-ES_tradnl"/>
        </w:rPr>
        <w:t>. Los instrumentos empleados para lograr este propósito se presentan en la</w:t>
      </w:r>
      <w:r w:rsidR="009A5899" w:rsidRPr="00372E90">
        <w:rPr>
          <w:rFonts w:ascii="Times New Roman" w:hAnsi="Times New Roman" w:cs="Times New Roman"/>
          <w:bCs/>
          <w:sz w:val="24"/>
          <w:szCs w:val="24"/>
          <w:lang w:val="es-ES_tradnl"/>
        </w:rPr>
        <w:t>s</w:t>
      </w:r>
      <w:r w:rsidRPr="00372E90">
        <w:rPr>
          <w:rFonts w:ascii="Times New Roman" w:hAnsi="Times New Roman" w:cs="Times New Roman"/>
          <w:bCs/>
          <w:sz w:val="24"/>
          <w:szCs w:val="24"/>
          <w:lang w:val="es-ES_tradnl"/>
        </w:rPr>
        <w:t xml:space="preserve"> gráfica</w:t>
      </w:r>
      <w:r w:rsidR="009A5899" w:rsidRPr="00372E90">
        <w:rPr>
          <w:rFonts w:ascii="Times New Roman" w:hAnsi="Times New Roman" w:cs="Times New Roman"/>
          <w:bCs/>
          <w:sz w:val="24"/>
          <w:szCs w:val="24"/>
          <w:lang w:val="es-ES_tradnl"/>
        </w:rPr>
        <w:t>s</w:t>
      </w:r>
      <w:r w:rsidRPr="00372E90">
        <w:rPr>
          <w:rFonts w:ascii="Times New Roman" w:hAnsi="Times New Roman" w:cs="Times New Roman"/>
          <w:bCs/>
          <w:sz w:val="24"/>
          <w:szCs w:val="24"/>
          <w:lang w:val="es-ES_tradnl"/>
        </w:rPr>
        <w:t xml:space="preserve"> 5</w:t>
      </w:r>
      <w:r w:rsidR="009A5899" w:rsidRPr="00372E90">
        <w:rPr>
          <w:rFonts w:ascii="Times New Roman" w:hAnsi="Times New Roman" w:cs="Times New Roman"/>
          <w:bCs/>
          <w:sz w:val="24"/>
          <w:szCs w:val="24"/>
          <w:lang w:val="es-ES_tradnl"/>
        </w:rPr>
        <w:t xml:space="preserve"> A y 5 B</w:t>
      </w:r>
      <w:r w:rsidRPr="00372E90">
        <w:rPr>
          <w:rFonts w:ascii="Times New Roman" w:hAnsi="Times New Roman" w:cs="Times New Roman"/>
          <w:bCs/>
          <w:sz w:val="24"/>
          <w:szCs w:val="24"/>
          <w:lang w:val="es-ES_tradnl"/>
        </w:rPr>
        <w:t>.</w:t>
      </w:r>
    </w:p>
    <w:p w:rsidR="00B108FA" w:rsidRPr="00372E90" w:rsidRDefault="00B108FA" w:rsidP="00B108FA">
      <w:pPr>
        <w:rPr>
          <w:rFonts w:ascii="Times New Roman" w:hAnsi="Times New Roman" w:cs="Times New Roman"/>
          <w:bCs/>
          <w:sz w:val="24"/>
          <w:szCs w:val="24"/>
          <w:lang w:val="es-ES_tradnl"/>
        </w:rPr>
      </w:pPr>
    </w:p>
    <w:p w:rsidR="00B108FA" w:rsidRPr="00372E90" w:rsidRDefault="00B108FA" w:rsidP="00B108FA">
      <w:pPr>
        <w:rPr>
          <w:rFonts w:ascii="Times New Roman" w:hAnsi="Times New Roman" w:cs="Times New Roman"/>
          <w:bCs/>
          <w:sz w:val="24"/>
          <w:szCs w:val="24"/>
          <w:lang w:val="es-ES_tradnl"/>
        </w:rPr>
      </w:pPr>
    </w:p>
    <w:p w:rsidR="00B108FA" w:rsidRPr="00372E90" w:rsidRDefault="00C2188A" w:rsidP="00B108FA">
      <w:pPr>
        <w:rPr>
          <w:rFonts w:ascii="Times New Roman" w:hAnsi="Times New Roman" w:cs="Times New Roman"/>
          <w:b/>
          <w:bCs/>
          <w:sz w:val="24"/>
          <w:szCs w:val="24"/>
          <w:lang w:val="es-ES_tradnl"/>
        </w:rPr>
      </w:pPr>
      <w:r w:rsidRPr="00372E90">
        <w:rPr>
          <w:rFonts w:ascii="Times New Roman" w:hAnsi="Times New Roman" w:cs="Times New Roman"/>
          <w:b/>
          <w:bCs/>
          <w:sz w:val="24"/>
          <w:szCs w:val="24"/>
          <w:lang w:val="es-ES_tradnl"/>
        </w:rPr>
        <w:t>Tabla 8</w:t>
      </w:r>
      <w:r w:rsidR="00B108FA" w:rsidRPr="00372E90">
        <w:rPr>
          <w:rFonts w:ascii="Times New Roman" w:hAnsi="Times New Roman" w:cs="Times New Roman"/>
          <w:b/>
          <w:bCs/>
          <w:sz w:val="24"/>
          <w:szCs w:val="24"/>
          <w:lang w:val="es-ES_tradnl"/>
        </w:rPr>
        <w:t>. Fuentes de recursos para cubrir un evento que tiene una probabilidad del 2% de presentarse en un lapso de 10 años, con y sin PBP</w:t>
      </w:r>
    </w:p>
    <w:p w:rsidR="00B108FA" w:rsidRPr="00372E90" w:rsidRDefault="00B108FA" w:rsidP="00B108FA">
      <w:pPr>
        <w:rPr>
          <w:rFonts w:ascii="Times New Roman" w:hAnsi="Times New Roman" w:cs="Times New Roman"/>
          <w:b/>
          <w:bCs/>
          <w:sz w:val="24"/>
          <w:szCs w:val="24"/>
          <w:lang w:val="es-ES_tradnl"/>
        </w:rPr>
      </w:pPr>
    </w:p>
    <w:p w:rsidR="00B108FA" w:rsidRPr="00372E90" w:rsidRDefault="00B108FA" w:rsidP="00B108FA">
      <w:pPr>
        <w:rPr>
          <w:rFonts w:ascii="Times New Roman" w:hAnsi="Times New Roman" w:cs="Times New Roman"/>
          <w:b/>
          <w:bCs/>
          <w:sz w:val="24"/>
          <w:szCs w:val="24"/>
          <w:lang w:val="es-ES_tradnl"/>
        </w:rPr>
      </w:pPr>
      <w:r w:rsidRPr="00372E90">
        <w:rPr>
          <w:noProof/>
          <w:lang w:val="en-US" w:eastAsia="zh-CN"/>
        </w:rPr>
        <w:drawing>
          <wp:inline distT="0" distB="0" distL="0" distR="0">
            <wp:extent cx="5612130" cy="3128402"/>
            <wp:effectExtent l="0" t="0" r="762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612130" cy="3128402"/>
                    </a:xfrm>
                    <a:prstGeom prst="rect">
                      <a:avLst/>
                    </a:prstGeom>
                    <a:noFill/>
                    <a:ln>
                      <a:noFill/>
                    </a:ln>
                  </pic:spPr>
                </pic:pic>
              </a:graphicData>
            </a:graphic>
          </wp:inline>
        </w:drawing>
      </w:r>
    </w:p>
    <w:p w:rsidR="00FA39CD" w:rsidRPr="00372E90" w:rsidRDefault="00FA39CD" w:rsidP="00C2188A">
      <w:pPr>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B108FA" w:rsidRPr="00372E90" w:rsidRDefault="00B108FA" w:rsidP="00B108FA">
      <w:pPr>
        <w:rPr>
          <w:rFonts w:ascii="Times New Roman" w:hAnsi="Times New Roman" w:cs="Times New Roman"/>
          <w:b/>
          <w:bCs/>
          <w:sz w:val="24"/>
          <w:szCs w:val="24"/>
        </w:rPr>
      </w:pPr>
    </w:p>
    <w:p w:rsidR="00C2188A" w:rsidRPr="00372E90" w:rsidRDefault="00C2188A" w:rsidP="00B108FA">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Sin PBP la brecha de daños no cubiertos ascendería aproximadamente a US$ 40,429 millones, mientras que en la situación con PBP la brecha ascendería aproximadamente a US$ 32,159 millones, es decir, el país cuenta con más recursos financieros para hacer frente al desastre.</w:t>
      </w:r>
    </w:p>
    <w:p w:rsidR="00C2188A" w:rsidRPr="00372E90" w:rsidRDefault="00C2188A" w:rsidP="00B108FA">
      <w:pPr>
        <w:rPr>
          <w:rFonts w:ascii="Times New Roman" w:hAnsi="Times New Roman" w:cs="Times New Roman"/>
          <w:b/>
          <w:bCs/>
          <w:sz w:val="24"/>
          <w:szCs w:val="24"/>
        </w:rPr>
      </w:pPr>
    </w:p>
    <w:p w:rsidR="00B108FA" w:rsidRPr="00372E90" w:rsidRDefault="00B108FA" w:rsidP="00B108FA">
      <w:pPr>
        <w:rPr>
          <w:rFonts w:ascii="Times New Roman" w:hAnsi="Times New Roman" w:cs="Times New Roman"/>
          <w:b/>
          <w:bCs/>
          <w:sz w:val="24"/>
          <w:szCs w:val="24"/>
          <w:lang w:val="es-ES_tradnl"/>
        </w:rPr>
      </w:pPr>
      <w:r w:rsidRPr="00372E90">
        <w:rPr>
          <w:rFonts w:ascii="Times New Roman" w:hAnsi="Times New Roman" w:cs="Times New Roman"/>
          <w:b/>
          <w:bCs/>
          <w:sz w:val="24"/>
          <w:szCs w:val="24"/>
        </w:rPr>
        <w:lastRenderedPageBreak/>
        <w:t xml:space="preserve">Gráfica </w:t>
      </w:r>
      <w:r w:rsidR="00C2188A" w:rsidRPr="00372E90">
        <w:rPr>
          <w:rFonts w:ascii="Times New Roman" w:hAnsi="Times New Roman" w:cs="Times New Roman"/>
          <w:b/>
          <w:bCs/>
          <w:sz w:val="24"/>
          <w:szCs w:val="24"/>
        </w:rPr>
        <w:t>5 A</w:t>
      </w:r>
      <w:r w:rsidRPr="00372E90">
        <w:rPr>
          <w:rFonts w:ascii="Times New Roman" w:hAnsi="Times New Roman" w:cs="Times New Roman"/>
          <w:b/>
          <w:bCs/>
          <w:sz w:val="24"/>
          <w:szCs w:val="24"/>
        </w:rPr>
        <w:t xml:space="preserve">. Financiamiento de la ocurrencia de </w:t>
      </w:r>
      <w:r w:rsidRPr="00372E90">
        <w:rPr>
          <w:rFonts w:ascii="Times New Roman" w:hAnsi="Times New Roman" w:cs="Times New Roman"/>
          <w:b/>
          <w:bCs/>
          <w:sz w:val="24"/>
          <w:szCs w:val="24"/>
          <w:lang w:val="es-ES_tradnl"/>
        </w:rPr>
        <w:t>un evento que tiene una probabilidad del 10% de presentarse en un laps</w:t>
      </w:r>
      <w:r w:rsidR="00C2188A" w:rsidRPr="00372E90">
        <w:rPr>
          <w:rFonts w:ascii="Times New Roman" w:hAnsi="Times New Roman" w:cs="Times New Roman"/>
          <w:b/>
          <w:bCs/>
          <w:sz w:val="24"/>
          <w:szCs w:val="24"/>
          <w:lang w:val="es-ES_tradnl"/>
        </w:rPr>
        <w:t>o de 10 años</w:t>
      </w:r>
      <w:r w:rsidRPr="00372E90">
        <w:rPr>
          <w:rFonts w:ascii="Times New Roman" w:hAnsi="Times New Roman" w:cs="Times New Roman"/>
          <w:b/>
          <w:bCs/>
          <w:sz w:val="24"/>
          <w:szCs w:val="24"/>
          <w:lang w:val="es-ES_tradnl"/>
        </w:rPr>
        <w:t xml:space="preserve"> sin PBP </w:t>
      </w:r>
    </w:p>
    <w:p w:rsidR="00B108FA" w:rsidRPr="00372E90" w:rsidRDefault="00B108FA" w:rsidP="00B108FA">
      <w:pPr>
        <w:rPr>
          <w:rFonts w:ascii="Times New Roman" w:hAnsi="Times New Roman" w:cs="Times New Roman"/>
          <w:b/>
          <w:bCs/>
          <w:sz w:val="24"/>
          <w:szCs w:val="24"/>
          <w:lang w:val="es-ES_tradnl"/>
        </w:rPr>
      </w:pPr>
    </w:p>
    <w:p w:rsidR="00B108FA" w:rsidRPr="00372E90" w:rsidRDefault="00B108FA" w:rsidP="00C2188A">
      <w:pPr>
        <w:jc w:val="center"/>
        <w:rPr>
          <w:rFonts w:ascii="Times New Roman" w:hAnsi="Times New Roman" w:cs="Times New Roman"/>
          <w:b/>
          <w:bCs/>
          <w:sz w:val="24"/>
          <w:szCs w:val="24"/>
          <w:lang w:val="es-ES_tradnl"/>
        </w:rPr>
      </w:pPr>
      <w:r w:rsidRPr="00372E90">
        <w:rPr>
          <w:noProof/>
          <w:lang w:val="en-US" w:eastAsia="zh-CN"/>
        </w:rPr>
        <w:drawing>
          <wp:inline distT="0" distB="0" distL="0" distR="0">
            <wp:extent cx="4097079" cy="3150401"/>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4095721" cy="3149357"/>
                    </a:xfrm>
                    <a:prstGeom prst="rect">
                      <a:avLst/>
                    </a:prstGeom>
                    <a:noFill/>
                    <a:ln>
                      <a:noFill/>
                    </a:ln>
                  </pic:spPr>
                </pic:pic>
              </a:graphicData>
            </a:graphic>
          </wp:inline>
        </w:drawing>
      </w:r>
    </w:p>
    <w:p w:rsidR="00FA39CD" w:rsidRPr="00372E90" w:rsidRDefault="00FA39CD" w:rsidP="00C2188A">
      <w:pPr>
        <w:ind w:left="1416"/>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B108FA" w:rsidRPr="00372E90" w:rsidRDefault="00B108FA" w:rsidP="00B108FA">
      <w:pPr>
        <w:rPr>
          <w:rFonts w:ascii="Times New Roman" w:hAnsi="Times New Roman" w:cs="Times New Roman"/>
          <w:b/>
          <w:bCs/>
          <w:sz w:val="24"/>
          <w:szCs w:val="24"/>
        </w:rPr>
      </w:pPr>
    </w:p>
    <w:p w:rsidR="00C2188A" w:rsidRPr="00372E90" w:rsidRDefault="00C2188A" w:rsidP="00C2188A">
      <w:pPr>
        <w:rPr>
          <w:rFonts w:ascii="Times New Roman" w:hAnsi="Times New Roman" w:cs="Times New Roman"/>
          <w:b/>
          <w:bCs/>
          <w:sz w:val="24"/>
          <w:szCs w:val="24"/>
          <w:lang w:val="es-ES_tradnl"/>
        </w:rPr>
      </w:pPr>
      <w:r w:rsidRPr="00372E90">
        <w:rPr>
          <w:rFonts w:ascii="Times New Roman" w:hAnsi="Times New Roman" w:cs="Times New Roman"/>
          <w:b/>
          <w:bCs/>
          <w:sz w:val="24"/>
          <w:szCs w:val="24"/>
        </w:rPr>
        <w:t xml:space="preserve">Gráfica 5 B. Financiamiento de la ocurrencia de </w:t>
      </w:r>
      <w:r w:rsidRPr="00372E90">
        <w:rPr>
          <w:rFonts w:ascii="Times New Roman" w:hAnsi="Times New Roman" w:cs="Times New Roman"/>
          <w:b/>
          <w:bCs/>
          <w:sz w:val="24"/>
          <w:szCs w:val="24"/>
          <w:lang w:val="es-ES_tradnl"/>
        </w:rPr>
        <w:t>un evento que tiene una probabilidad del 10% de presentarse en un lapso de 10 años con PBP</w:t>
      </w:r>
    </w:p>
    <w:p w:rsidR="00B108FA" w:rsidRPr="00372E90" w:rsidRDefault="00B108FA" w:rsidP="00B108FA">
      <w:pPr>
        <w:rPr>
          <w:rFonts w:ascii="Times New Roman" w:hAnsi="Times New Roman" w:cs="Times New Roman"/>
          <w:b/>
          <w:bCs/>
          <w:sz w:val="24"/>
          <w:szCs w:val="24"/>
          <w:lang w:val="es-ES_tradnl"/>
        </w:rPr>
      </w:pPr>
    </w:p>
    <w:p w:rsidR="00B108FA" w:rsidRPr="00372E90" w:rsidRDefault="00B108FA" w:rsidP="00C2188A">
      <w:pPr>
        <w:jc w:val="center"/>
        <w:rPr>
          <w:rFonts w:ascii="Times New Roman" w:hAnsi="Times New Roman" w:cs="Times New Roman"/>
          <w:b/>
          <w:bCs/>
          <w:sz w:val="24"/>
          <w:szCs w:val="24"/>
          <w:lang w:val="es-ES_tradnl"/>
        </w:rPr>
      </w:pPr>
      <w:r w:rsidRPr="00372E90">
        <w:rPr>
          <w:noProof/>
          <w:lang w:val="en-US" w:eastAsia="zh-CN"/>
        </w:rPr>
        <w:drawing>
          <wp:inline distT="0" distB="0" distL="0" distR="0">
            <wp:extent cx="4274288" cy="3291902"/>
            <wp:effectExtent l="0" t="0" r="0" b="381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272871" cy="3290811"/>
                    </a:xfrm>
                    <a:prstGeom prst="rect">
                      <a:avLst/>
                    </a:prstGeom>
                    <a:noFill/>
                    <a:ln>
                      <a:noFill/>
                    </a:ln>
                  </pic:spPr>
                </pic:pic>
              </a:graphicData>
            </a:graphic>
          </wp:inline>
        </w:drawing>
      </w:r>
    </w:p>
    <w:p w:rsidR="00FA39CD" w:rsidRPr="00372E90" w:rsidRDefault="00FA39CD" w:rsidP="00C2188A">
      <w:pPr>
        <w:ind w:left="1416"/>
        <w:rPr>
          <w:rFonts w:ascii="Times New Roman" w:hAnsi="Times New Roman" w:cs="Times New Roman"/>
          <w:bCs/>
          <w:sz w:val="20"/>
          <w:szCs w:val="20"/>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B108FA" w:rsidRPr="00372E90" w:rsidRDefault="00B108FA" w:rsidP="00B108FA">
      <w:pPr>
        <w:rPr>
          <w:rFonts w:ascii="Times New Roman" w:hAnsi="Times New Roman" w:cs="Times New Roman"/>
          <w:b/>
          <w:bCs/>
          <w:sz w:val="24"/>
          <w:szCs w:val="24"/>
        </w:rPr>
      </w:pPr>
    </w:p>
    <w:p w:rsidR="009A5899" w:rsidRPr="00372E90" w:rsidRDefault="009A5899" w:rsidP="009A5899">
      <w:pPr>
        <w:rPr>
          <w:rFonts w:ascii="Times New Roman" w:hAnsi="Times New Roman" w:cs="Times New Roman"/>
          <w:bCs/>
          <w:sz w:val="24"/>
          <w:szCs w:val="24"/>
        </w:rPr>
      </w:pPr>
      <w:r w:rsidRPr="00372E90">
        <w:rPr>
          <w:rFonts w:ascii="Times New Roman" w:hAnsi="Times New Roman" w:cs="Times New Roman"/>
          <w:bCs/>
          <w:sz w:val="24"/>
          <w:szCs w:val="24"/>
        </w:rPr>
        <w:t>Frente a las nuevas fuentes, es importante señalar que en el escenario con PBP el 48% de los recursos proviene de recurso</w:t>
      </w:r>
      <w:r w:rsidR="0029184B">
        <w:rPr>
          <w:rFonts w:ascii="Times New Roman" w:hAnsi="Times New Roman" w:cs="Times New Roman"/>
          <w:bCs/>
          <w:sz w:val="24"/>
          <w:szCs w:val="24"/>
        </w:rPr>
        <w:t>s</w:t>
      </w:r>
      <w:r w:rsidRPr="00372E90">
        <w:rPr>
          <w:rFonts w:ascii="Times New Roman" w:hAnsi="Times New Roman" w:cs="Times New Roman"/>
          <w:bCs/>
          <w:sz w:val="24"/>
          <w:szCs w:val="24"/>
        </w:rPr>
        <w:t xml:space="preserve"> de FEF, de la Reserva de Contingencia y de líneas contingentes,  instrumentos financieros contemplados en el Reglamento de SINAGERD.</w:t>
      </w:r>
    </w:p>
    <w:p w:rsidR="009A5899" w:rsidRPr="00372E90" w:rsidRDefault="009A5899" w:rsidP="009A5899">
      <w:pPr>
        <w:rPr>
          <w:rFonts w:ascii="Times New Roman" w:hAnsi="Times New Roman" w:cs="Times New Roman"/>
          <w:bCs/>
          <w:sz w:val="24"/>
          <w:szCs w:val="24"/>
        </w:rPr>
      </w:pPr>
    </w:p>
    <w:p w:rsidR="009A5899" w:rsidRPr="00372E90" w:rsidRDefault="009A5899" w:rsidP="009A5899">
      <w:pPr>
        <w:rPr>
          <w:rFonts w:ascii="Times New Roman" w:hAnsi="Times New Roman" w:cs="Times New Roman"/>
          <w:bCs/>
          <w:sz w:val="24"/>
          <w:szCs w:val="24"/>
        </w:rPr>
      </w:pPr>
      <w:r w:rsidRPr="00372E90">
        <w:rPr>
          <w:rFonts w:ascii="Times New Roman" w:hAnsi="Times New Roman" w:cs="Times New Roman"/>
          <w:bCs/>
          <w:sz w:val="24"/>
          <w:szCs w:val="24"/>
        </w:rPr>
        <w:t>Los otros créditos que podrían ser empleados en caso de ocurrir una contingencia podrían aportar el 9% de los recursos.</w:t>
      </w:r>
    </w:p>
    <w:p w:rsidR="009A5899" w:rsidRPr="00372E90" w:rsidRDefault="009A5899" w:rsidP="009A5899">
      <w:pPr>
        <w:rPr>
          <w:rFonts w:ascii="Times New Roman" w:hAnsi="Times New Roman" w:cs="Times New Roman"/>
          <w:bCs/>
          <w:sz w:val="24"/>
          <w:szCs w:val="24"/>
        </w:rPr>
      </w:pPr>
    </w:p>
    <w:p w:rsidR="009A5899" w:rsidRPr="00372E90" w:rsidRDefault="009A5899" w:rsidP="009A5899">
      <w:pPr>
        <w:rPr>
          <w:rFonts w:ascii="Times New Roman" w:hAnsi="Times New Roman" w:cs="Times New Roman"/>
          <w:bCs/>
          <w:sz w:val="24"/>
          <w:szCs w:val="24"/>
        </w:rPr>
      </w:pPr>
      <w:r w:rsidRPr="00372E90">
        <w:rPr>
          <w:rFonts w:ascii="Times New Roman" w:hAnsi="Times New Roman" w:cs="Times New Roman"/>
          <w:bCs/>
          <w:sz w:val="24"/>
          <w:szCs w:val="24"/>
        </w:rPr>
        <w:t>Es importante señalar que como consecuencia del mejoramiento del aseguramiento de los activos públicos el pago de siniestros pasaría de aportar el 3% en el escenario sin proyecto al 15% en el escenario con proyecto.</w:t>
      </w:r>
    </w:p>
    <w:p w:rsidR="009A5899" w:rsidRPr="00372E90" w:rsidRDefault="009A5899" w:rsidP="009A5899">
      <w:pPr>
        <w:rPr>
          <w:rFonts w:ascii="Times New Roman" w:hAnsi="Times New Roman" w:cs="Times New Roman"/>
          <w:bCs/>
          <w:sz w:val="24"/>
          <w:szCs w:val="24"/>
        </w:rPr>
      </w:pPr>
    </w:p>
    <w:p w:rsidR="009A5899" w:rsidRPr="00372E90" w:rsidRDefault="009A5899" w:rsidP="009A5899">
      <w:pPr>
        <w:rPr>
          <w:rFonts w:ascii="Times New Roman" w:hAnsi="Times New Roman" w:cs="Times New Roman"/>
          <w:bCs/>
          <w:sz w:val="24"/>
          <w:szCs w:val="24"/>
        </w:rPr>
      </w:pPr>
      <w:r w:rsidRPr="00372E90">
        <w:rPr>
          <w:rFonts w:ascii="Times New Roman" w:hAnsi="Times New Roman" w:cs="Times New Roman"/>
          <w:bCs/>
          <w:sz w:val="24"/>
          <w:szCs w:val="24"/>
        </w:rPr>
        <w:t>Dentro de este contexto, el endeudamiento ex post pasaría de representar el 59% de los recursos en el escenario sin proyecto al 19% de los recursos en el escenario con proyecto.</w:t>
      </w:r>
    </w:p>
    <w:p w:rsidR="009A5899" w:rsidRPr="00372E90" w:rsidRDefault="009A5899" w:rsidP="009A5899">
      <w:pPr>
        <w:rPr>
          <w:rFonts w:ascii="Times New Roman" w:hAnsi="Times New Roman" w:cs="Times New Roman"/>
          <w:b/>
          <w:bCs/>
          <w:sz w:val="24"/>
          <w:szCs w:val="24"/>
        </w:rPr>
      </w:pPr>
    </w:p>
    <w:p w:rsidR="001D3EBE" w:rsidRPr="00372E90" w:rsidRDefault="001D3EBE" w:rsidP="001D3EBE">
      <w:pPr>
        <w:rPr>
          <w:rFonts w:ascii="Times New Roman" w:hAnsi="Times New Roman" w:cs="Times New Roman"/>
          <w:b/>
          <w:sz w:val="24"/>
          <w:szCs w:val="24"/>
        </w:rPr>
      </w:pPr>
    </w:p>
    <w:p w:rsidR="001D3EBE" w:rsidRPr="00372E90" w:rsidRDefault="001D3EBE" w:rsidP="00CC5B5A">
      <w:pPr>
        <w:pStyle w:val="ListParagraph"/>
        <w:numPr>
          <w:ilvl w:val="0"/>
          <w:numId w:val="9"/>
        </w:numPr>
        <w:rPr>
          <w:rFonts w:ascii="Times New Roman" w:hAnsi="Times New Roman" w:cs="Times New Roman"/>
          <w:b/>
          <w:bCs/>
          <w:sz w:val="24"/>
          <w:szCs w:val="24"/>
          <w:lang w:val="es-ES_tradnl"/>
        </w:rPr>
      </w:pPr>
      <w:r w:rsidRPr="00372E90">
        <w:rPr>
          <w:rFonts w:ascii="Times New Roman" w:hAnsi="Times New Roman" w:cs="Times New Roman"/>
          <w:b/>
          <w:bCs/>
          <w:sz w:val="24"/>
          <w:szCs w:val="24"/>
          <w:lang w:val="es-ES_tradnl"/>
        </w:rPr>
        <w:t>Costos asociados a la</w:t>
      </w:r>
      <w:r w:rsidRPr="00372E90">
        <w:rPr>
          <w:rFonts w:ascii="Times New Roman" w:eastAsiaTheme="majorEastAsia" w:hAnsi="Times New Roman" w:cs="Times New Roman"/>
          <w:b/>
          <w:bCs/>
          <w:sz w:val="24"/>
          <w:szCs w:val="24"/>
          <w:lang w:val="es-ES_tradnl"/>
        </w:rPr>
        <w:t xml:space="preserve"> estrategia financiera de gestión del riesgo de desastres a raíz del PBP</w:t>
      </w:r>
    </w:p>
    <w:p w:rsidR="001D3EBE" w:rsidRPr="00372E90" w:rsidRDefault="001D3EBE" w:rsidP="001D3EBE">
      <w:pPr>
        <w:rPr>
          <w:rFonts w:ascii="Times New Roman" w:hAnsi="Times New Roman" w:cs="Times New Roman"/>
          <w:bCs/>
          <w:sz w:val="24"/>
          <w:szCs w:val="24"/>
          <w:lang w:val="es-ES_tradnl"/>
        </w:rPr>
      </w:pPr>
    </w:p>
    <w:p w:rsidR="001D3EBE" w:rsidRPr="00372E90" w:rsidRDefault="00C2188A" w:rsidP="001D3EB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En la Tabla 9</w:t>
      </w:r>
      <w:r w:rsidR="001D3EBE" w:rsidRPr="00372E90">
        <w:rPr>
          <w:rFonts w:ascii="Times New Roman" w:hAnsi="Times New Roman" w:cs="Times New Roman"/>
          <w:bCs/>
          <w:sz w:val="24"/>
          <w:szCs w:val="24"/>
          <w:lang w:val="es-ES_tradnl"/>
        </w:rPr>
        <w:t xml:space="preserve"> se presentan los costos de los instrumentos implementados a raíz del PBP.</w:t>
      </w:r>
    </w:p>
    <w:p w:rsidR="001D3EBE" w:rsidRPr="00372E90" w:rsidRDefault="001D3EBE" w:rsidP="001D3EBE">
      <w:pPr>
        <w:rPr>
          <w:rFonts w:ascii="Times New Roman" w:hAnsi="Times New Roman" w:cs="Times New Roman"/>
          <w:bCs/>
          <w:sz w:val="24"/>
          <w:szCs w:val="24"/>
          <w:lang w:val="es-ES_tradnl"/>
        </w:rPr>
      </w:pPr>
    </w:p>
    <w:p w:rsidR="001D3EBE" w:rsidRPr="00372E90" w:rsidRDefault="00C2188A" w:rsidP="001D3EBE">
      <w:pPr>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Tabla 9</w:t>
      </w:r>
      <w:r w:rsidR="001D3EBE" w:rsidRPr="00372E90">
        <w:rPr>
          <w:rFonts w:ascii="Times New Roman" w:hAnsi="Times New Roman" w:cs="Times New Roman"/>
          <w:b/>
          <w:sz w:val="24"/>
          <w:szCs w:val="24"/>
          <w:lang w:val="es-ES_tradnl"/>
        </w:rPr>
        <w:t>. Instrumentos de la estrategia financiera de gestión del riesgo de desastres debidos al PBP</w:t>
      </w:r>
    </w:p>
    <w:p w:rsidR="001D3EBE" w:rsidRPr="00372E90" w:rsidRDefault="001D3EBE" w:rsidP="001D3EBE">
      <w:pPr>
        <w:rPr>
          <w:rFonts w:ascii="Times New Roman" w:hAnsi="Times New Roman" w:cs="Times New Roman"/>
          <w:b/>
          <w:sz w:val="24"/>
          <w:szCs w:val="24"/>
          <w:lang w:val="es-ES_tradnl"/>
        </w:rPr>
      </w:pPr>
    </w:p>
    <w:tbl>
      <w:tblPr>
        <w:tblStyle w:val="TableGrid"/>
        <w:tblW w:w="0" w:type="auto"/>
        <w:jc w:val="center"/>
        <w:tblInd w:w="-1710" w:type="dxa"/>
        <w:tblLook w:val="04A0" w:firstRow="1" w:lastRow="0" w:firstColumn="1" w:lastColumn="0" w:noHBand="0" w:noVBand="1"/>
      </w:tblPr>
      <w:tblGrid>
        <w:gridCol w:w="2688"/>
        <w:gridCol w:w="1887"/>
        <w:gridCol w:w="2366"/>
      </w:tblGrid>
      <w:tr w:rsidR="003562FA" w:rsidRPr="00372E90">
        <w:trPr>
          <w:jc w:val="center"/>
        </w:trPr>
        <w:tc>
          <w:tcPr>
            <w:tcW w:w="2688" w:type="dxa"/>
          </w:tcPr>
          <w:p w:rsidR="003562FA" w:rsidRPr="00372E90" w:rsidRDefault="003562FA" w:rsidP="00BC3C98">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 xml:space="preserve">Instrumentos </w:t>
            </w:r>
          </w:p>
        </w:tc>
        <w:tc>
          <w:tcPr>
            <w:tcW w:w="1887" w:type="dxa"/>
          </w:tcPr>
          <w:p w:rsidR="003562FA" w:rsidRPr="00372E90" w:rsidRDefault="003562FA" w:rsidP="00BC3C98">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Costo</w:t>
            </w:r>
          </w:p>
        </w:tc>
        <w:tc>
          <w:tcPr>
            <w:tcW w:w="2366" w:type="dxa"/>
          </w:tcPr>
          <w:p w:rsidR="003562FA" w:rsidRPr="00372E90" w:rsidRDefault="003562FA" w:rsidP="00BC3C98">
            <w:pPr>
              <w:jc w:val="center"/>
              <w:rPr>
                <w:rFonts w:ascii="Times New Roman" w:hAnsi="Times New Roman" w:cs="Times New Roman"/>
                <w:b/>
                <w:sz w:val="20"/>
                <w:szCs w:val="20"/>
                <w:lang w:val="es-ES_tradnl"/>
              </w:rPr>
            </w:pPr>
            <w:r w:rsidRPr="00372E90">
              <w:rPr>
                <w:rFonts w:ascii="Times New Roman" w:hAnsi="Times New Roman" w:cs="Times New Roman"/>
                <w:b/>
                <w:sz w:val="20"/>
                <w:szCs w:val="20"/>
                <w:lang w:val="es-ES_tradnl"/>
              </w:rPr>
              <w:t>Descripción de la estimación del costo</w:t>
            </w:r>
          </w:p>
        </w:tc>
      </w:tr>
      <w:tr w:rsidR="003562FA" w:rsidRPr="00372E90">
        <w:trPr>
          <w:jc w:val="center"/>
        </w:trPr>
        <w:tc>
          <w:tcPr>
            <w:tcW w:w="2688" w:type="dxa"/>
          </w:tcPr>
          <w:p w:rsidR="003562FA" w:rsidRPr="00372E90" w:rsidRDefault="003562FA" w:rsidP="00BC3C98">
            <w:pPr>
              <w:rPr>
                <w:rFonts w:ascii="Times New Roman" w:hAnsi="Times New Roman" w:cs="Times New Roman"/>
                <w:sz w:val="20"/>
                <w:szCs w:val="20"/>
              </w:rPr>
            </w:pPr>
            <w:r w:rsidRPr="00372E90">
              <w:rPr>
                <w:rFonts w:ascii="Times New Roman" w:hAnsi="Times New Roman" w:cs="Times New Roman"/>
                <w:sz w:val="20"/>
                <w:szCs w:val="20"/>
              </w:rPr>
              <w:t xml:space="preserve">Reserva de </w:t>
            </w:r>
            <w:r w:rsidR="00E95AFB" w:rsidRPr="00372E90">
              <w:rPr>
                <w:rFonts w:ascii="Times New Roman" w:hAnsi="Times New Roman" w:cs="Times New Roman"/>
                <w:sz w:val="20"/>
                <w:szCs w:val="20"/>
              </w:rPr>
              <w:t>Contingencia</w:t>
            </w:r>
            <w:r w:rsidRPr="00372E90">
              <w:rPr>
                <w:rFonts w:ascii="Times New Roman" w:hAnsi="Times New Roman" w:cs="Times New Roman"/>
                <w:sz w:val="20"/>
                <w:szCs w:val="20"/>
              </w:rPr>
              <w:t xml:space="preserve"> </w:t>
            </w:r>
          </w:p>
        </w:tc>
        <w:tc>
          <w:tcPr>
            <w:tcW w:w="1887" w:type="dxa"/>
          </w:tcPr>
          <w:p w:rsidR="003562FA"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12.</w:t>
            </w:r>
            <w:r w:rsidR="003562FA" w:rsidRPr="00372E90">
              <w:rPr>
                <w:rFonts w:ascii="Times New Roman" w:hAnsi="Times New Roman" w:cs="Times New Roman"/>
                <w:sz w:val="20"/>
                <w:szCs w:val="20"/>
                <w:lang w:val="es-ES_tradnl"/>
              </w:rPr>
              <w:t>0</w:t>
            </w:r>
            <w:r w:rsidR="004405C1" w:rsidRPr="00372E90">
              <w:rPr>
                <w:rFonts w:ascii="Times New Roman" w:hAnsi="Times New Roman" w:cs="Times New Roman"/>
                <w:sz w:val="20"/>
                <w:szCs w:val="20"/>
                <w:lang w:val="es-ES_tradnl"/>
              </w:rPr>
              <w:t>00</w:t>
            </w:r>
            <w:r w:rsidR="003562FA" w:rsidRPr="00372E90">
              <w:rPr>
                <w:rFonts w:ascii="Times New Roman" w:hAnsi="Times New Roman" w:cs="Times New Roman"/>
                <w:sz w:val="20"/>
                <w:szCs w:val="20"/>
                <w:lang w:val="es-ES_tradnl"/>
              </w:rPr>
              <w:t>%</w:t>
            </w:r>
          </w:p>
        </w:tc>
        <w:tc>
          <w:tcPr>
            <w:tcW w:w="2366" w:type="dxa"/>
          </w:tcPr>
          <w:p w:rsidR="003562FA" w:rsidRPr="00372E90" w:rsidRDefault="004405C1"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Costo de o</w:t>
            </w:r>
            <w:r w:rsidR="003562FA" w:rsidRPr="00372E90">
              <w:rPr>
                <w:rFonts w:ascii="Times New Roman" w:hAnsi="Times New Roman" w:cs="Times New Roman"/>
                <w:bCs/>
                <w:sz w:val="20"/>
                <w:szCs w:val="20"/>
                <w:lang w:val="es-CO"/>
              </w:rPr>
              <w:t>portunidad</w:t>
            </w:r>
          </w:p>
        </w:tc>
      </w:tr>
      <w:tr w:rsidR="003562FA" w:rsidRPr="00372E90">
        <w:trPr>
          <w:jc w:val="center"/>
        </w:trPr>
        <w:tc>
          <w:tcPr>
            <w:tcW w:w="2688" w:type="dxa"/>
          </w:tcPr>
          <w:p w:rsidR="003562FA" w:rsidRPr="00372E90" w:rsidRDefault="003562FA" w:rsidP="00BC3C98">
            <w:pPr>
              <w:rPr>
                <w:rFonts w:ascii="Times New Roman" w:hAnsi="Times New Roman" w:cs="Times New Roman"/>
                <w:sz w:val="20"/>
                <w:szCs w:val="20"/>
              </w:rPr>
            </w:pPr>
            <w:r w:rsidRPr="00372E90">
              <w:rPr>
                <w:rFonts w:ascii="Times New Roman" w:hAnsi="Times New Roman" w:cs="Times New Roman"/>
                <w:sz w:val="20"/>
                <w:szCs w:val="20"/>
              </w:rPr>
              <w:t>FEF</w:t>
            </w:r>
          </w:p>
        </w:tc>
        <w:tc>
          <w:tcPr>
            <w:tcW w:w="1887" w:type="dxa"/>
          </w:tcPr>
          <w:p w:rsidR="003562FA"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0.</w:t>
            </w:r>
            <w:r w:rsidR="003562FA" w:rsidRPr="00372E90">
              <w:rPr>
                <w:rFonts w:ascii="Times New Roman" w:hAnsi="Times New Roman" w:cs="Times New Roman"/>
                <w:sz w:val="20"/>
                <w:szCs w:val="20"/>
                <w:lang w:val="es-ES_tradnl"/>
              </w:rPr>
              <w:t>247</w:t>
            </w:r>
            <w:r w:rsidR="004405C1" w:rsidRPr="00372E90">
              <w:rPr>
                <w:rFonts w:ascii="Times New Roman" w:hAnsi="Times New Roman" w:cs="Times New Roman"/>
                <w:sz w:val="20"/>
                <w:szCs w:val="20"/>
                <w:lang w:val="es-ES_tradnl"/>
              </w:rPr>
              <w:t>%</w:t>
            </w:r>
          </w:p>
        </w:tc>
        <w:tc>
          <w:tcPr>
            <w:tcW w:w="2366" w:type="dxa"/>
          </w:tcPr>
          <w:p w:rsidR="003562FA" w:rsidRPr="00372E90" w:rsidRDefault="004405C1"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ES_tradnl"/>
              </w:rPr>
              <w:t>C</w:t>
            </w:r>
            <w:proofErr w:type="spellStart"/>
            <w:r w:rsidR="00E95AFB" w:rsidRPr="00372E90">
              <w:rPr>
                <w:rFonts w:ascii="Times New Roman" w:hAnsi="Times New Roman" w:cs="Times New Roman"/>
                <w:bCs/>
                <w:sz w:val="20"/>
                <w:szCs w:val="20"/>
                <w:lang w:val="es-CO"/>
              </w:rPr>
              <w:t>osto</w:t>
            </w:r>
            <w:proofErr w:type="spellEnd"/>
            <w:r w:rsidR="00E95AFB" w:rsidRPr="00372E90">
              <w:rPr>
                <w:rFonts w:ascii="Times New Roman" w:hAnsi="Times New Roman" w:cs="Times New Roman"/>
                <w:bCs/>
                <w:sz w:val="20"/>
                <w:szCs w:val="20"/>
                <w:lang w:val="es-CO"/>
              </w:rPr>
              <w:t xml:space="preserve"> promedio ponderado del  interés pagado por BCR en los últimos años</w:t>
            </w:r>
          </w:p>
        </w:tc>
      </w:tr>
      <w:tr w:rsidR="003562FA" w:rsidRPr="00372E90">
        <w:trPr>
          <w:jc w:val="center"/>
        </w:trPr>
        <w:tc>
          <w:tcPr>
            <w:tcW w:w="2688" w:type="dxa"/>
          </w:tcPr>
          <w:p w:rsidR="003562FA" w:rsidRPr="00372E90" w:rsidRDefault="003562FA" w:rsidP="00BC3C98">
            <w:pPr>
              <w:rPr>
                <w:rFonts w:ascii="Times New Roman" w:hAnsi="Times New Roman" w:cs="Times New Roman"/>
                <w:sz w:val="20"/>
                <w:szCs w:val="20"/>
                <w:lang w:val="es-ES_tradnl"/>
              </w:rPr>
            </w:pPr>
            <w:r w:rsidRPr="00372E90">
              <w:rPr>
                <w:rFonts w:ascii="Times New Roman" w:hAnsi="Times New Roman" w:cs="Times New Roman"/>
                <w:bCs/>
                <w:sz w:val="20"/>
                <w:szCs w:val="20"/>
                <w:lang w:val="es-CO"/>
              </w:rPr>
              <w:t>Instrumento para Políticas de Desarrollo con Opción de Desembolso Diferido ante el Riesgo de Catástrofes (</w:t>
            </w:r>
            <w:r w:rsidR="004405C1" w:rsidRPr="00372E90">
              <w:rPr>
                <w:rFonts w:ascii="Times New Roman" w:hAnsi="Times New Roman" w:cs="Times New Roman"/>
                <w:bCs/>
                <w:sz w:val="20"/>
                <w:szCs w:val="20"/>
                <w:lang w:val="es-CO"/>
              </w:rPr>
              <w:t xml:space="preserve">DPL con </w:t>
            </w:r>
            <w:r w:rsidRPr="00372E90">
              <w:rPr>
                <w:rFonts w:ascii="Times New Roman" w:hAnsi="Times New Roman" w:cs="Times New Roman"/>
                <w:bCs/>
                <w:sz w:val="20"/>
                <w:szCs w:val="20"/>
                <w:lang w:val="es-CO"/>
              </w:rPr>
              <w:t>CAT DDO), suscrito con el BM</w:t>
            </w:r>
          </w:p>
        </w:tc>
        <w:tc>
          <w:tcPr>
            <w:tcW w:w="1887" w:type="dxa"/>
          </w:tcPr>
          <w:p w:rsidR="003562FA"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1.982</w:t>
            </w:r>
            <w:r w:rsidR="003562FA" w:rsidRPr="00372E90">
              <w:rPr>
                <w:rFonts w:ascii="Times New Roman" w:hAnsi="Times New Roman" w:cs="Times New Roman"/>
                <w:sz w:val="20"/>
                <w:szCs w:val="20"/>
                <w:lang w:val="es-ES_tradnl"/>
              </w:rPr>
              <w:t>%</w:t>
            </w:r>
          </w:p>
        </w:tc>
        <w:tc>
          <w:tcPr>
            <w:tcW w:w="2366" w:type="dxa"/>
          </w:tcPr>
          <w:p w:rsidR="003562FA" w:rsidRPr="00372E90" w:rsidRDefault="003562FA" w:rsidP="00BC3C98">
            <w:pPr>
              <w:rPr>
                <w:rFonts w:ascii="Times New Roman" w:hAnsi="Times New Roman" w:cs="Times New Roman"/>
                <w:sz w:val="20"/>
                <w:szCs w:val="20"/>
                <w:lang w:val="es-ES_tradnl"/>
              </w:rPr>
            </w:pPr>
            <w:r w:rsidRPr="00372E90">
              <w:rPr>
                <w:rFonts w:ascii="Times New Roman" w:hAnsi="Times New Roman" w:cs="Times New Roman"/>
                <w:bCs/>
                <w:sz w:val="20"/>
                <w:szCs w:val="20"/>
                <w:lang w:val="es-CO"/>
              </w:rPr>
              <w:t>Costo de emplear la línea de crédito contingente en mención (estimado mediante la TIR</w:t>
            </w:r>
            <w:r w:rsidR="00E95AFB" w:rsidRPr="00372E90">
              <w:rPr>
                <w:rFonts w:ascii="Times New Roman" w:hAnsi="Times New Roman" w:cs="Times New Roman"/>
                <w:bCs/>
                <w:sz w:val="20"/>
                <w:szCs w:val="20"/>
                <w:lang w:val="es-CO"/>
              </w:rPr>
              <w:t xml:space="preserve"> y expresado en términos de tasa efectiva anual</w:t>
            </w:r>
            <w:r w:rsidRPr="00372E90">
              <w:rPr>
                <w:rFonts w:ascii="Times New Roman" w:hAnsi="Times New Roman" w:cs="Times New Roman"/>
                <w:bCs/>
                <w:sz w:val="20"/>
                <w:szCs w:val="20"/>
                <w:lang w:val="es-CO"/>
              </w:rPr>
              <w:t>)</w:t>
            </w:r>
            <w:r w:rsidR="009F5004" w:rsidRPr="00372E90">
              <w:rPr>
                <w:rStyle w:val="FootnoteReference"/>
                <w:rFonts w:ascii="Times New Roman" w:hAnsi="Times New Roman" w:cs="Times New Roman"/>
                <w:bCs/>
                <w:sz w:val="20"/>
                <w:szCs w:val="20"/>
                <w:lang w:val="es-CO"/>
              </w:rPr>
              <w:footnoteReference w:id="12"/>
            </w:r>
          </w:p>
        </w:tc>
      </w:tr>
      <w:tr w:rsidR="00E95AFB" w:rsidRPr="00372E90">
        <w:trPr>
          <w:jc w:val="center"/>
        </w:trPr>
        <w:tc>
          <w:tcPr>
            <w:tcW w:w="2688"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Facilidad Contingente, suscrito con CAF</w:t>
            </w:r>
          </w:p>
        </w:tc>
        <w:tc>
          <w:tcPr>
            <w:tcW w:w="1887" w:type="dxa"/>
          </w:tcPr>
          <w:p w:rsidR="00E95AFB"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2.094%</w:t>
            </w:r>
          </w:p>
        </w:tc>
        <w:tc>
          <w:tcPr>
            <w:tcW w:w="2366"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Costo de emplear la línea de crédito contingente en mención (estimado mediante la TIR y expresado en términos de tasa efectiva anual)</w:t>
            </w:r>
          </w:p>
        </w:tc>
      </w:tr>
      <w:tr w:rsidR="00E95AFB" w:rsidRPr="00372E90">
        <w:trPr>
          <w:jc w:val="center"/>
        </w:trPr>
        <w:tc>
          <w:tcPr>
            <w:tcW w:w="2688"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 xml:space="preserve">Mejoramiento </w:t>
            </w:r>
            <w:r w:rsidR="00696CC5" w:rsidRPr="00372E90">
              <w:rPr>
                <w:rFonts w:ascii="Times New Roman" w:hAnsi="Times New Roman" w:cs="Times New Roman"/>
                <w:bCs/>
                <w:sz w:val="20"/>
                <w:szCs w:val="20"/>
                <w:lang w:val="es-CO"/>
              </w:rPr>
              <w:t>aseguramiento infraestructura concesionada</w:t>
            </w:r>
          </w:p>
        </w:tc>
        <w:tc>
          <w:tcPr>
            <w:tcW w:w="1887" w:type="dxa"/>
          </w:tcPr>
          <w:p w:rsidR="00E95AFB"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0.180%</w:t>
            </w:r>
          </w:p>
        </w:tc>
        <w:tc>
          <w:tcPr>
            <w:tcW w:w="2366"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ES_tradnl"/>
              </w:rPr>
              <w:t>Costo de la prima de la póliza de seguro</w:t>
            </w:r>
          </w:p>
        </w:tc>
      </w:tr>
      <w:tr w:rsidR="00E95AFB" w:rsidRPr="00372E90">
        <w:trPr>
          <w:jc w:val="center"/>
        </w:trPr>
        <w:tc>
          <w:tcPr>
            <w:tcW w:w="2688"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 xml:space="preserve">Mejoramiento </w:t>
            </w:r>
            <w:r w:rsidR="00696CC5" w:rsidRPr="00372E90">
              <w:rPr>
                <w:rFonts w:ascii="Times New Roman" w:hAnsi="Times New Roman" w:cs="Times New Roman"/>
                <w:bCs/>
                <w:sz w:val="20"/>
                <w:szCs w:val="20"/>
                <w:lang w:val="es-CO"/>
              </w:rPr>
              <w:t xml:space="preserve">aseguramiento infraestructura no </w:t>
            </w:r>
            <w:r w:rsidR="00696CC5" w:rsidRPr="00372E90">
              <w:rPr>
                <w:rFonts w:ascii="Times New Roman" w:hAnsi="Times New Roman" w:cs="Times New Roman"/>
                <w:bCs/>
                <w:sz w:val="20"/>
                <w:szCs w:val="20"/>
                <w:lang w:val="es-CO"/>
              </w:rPr>
              <w:lastRenderedPageBreak/>
              <w:t>concesionada</w:t>
            </w:r>
          </w:p>
        </w:tc>
        <w:tc>
          <w:tcPr>
            <w:tcW w:w="1887" w:type="dxa"/>
          </w:tcPr>
          <w:p w:rsidR="00E95AFB"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lastRenderedPageBreak/>
              <w:t>1.219%</w:t>
            </w:r>
          </w:p>
        </w:tc>
        <w:tc>
          <w:tcPr>
            <w:tcW w:w="2366" w:type="dxa"/>
          </w:tcPr>
          <w:p w:rsidR="00E95AFB" w:rsidRPr="00372E90" w:rsidRDefault="00E95AFB" w:rsidP="00BC3C98">
            <w:pPr>
              <w:rPr>
                <w:rFonts w:ascii="Times New Roman" w:hAnsi="Times New Roman" w:cs="Times New Roman"/>
                <w:bCs/>
                <w:sz w:val="20"/>
                <w:szCs w:val="20"/>
                <w:lang w:val="es-ES_tradnl"/>
              </w:rPr>
            </w:pPr>
            <w:r w:rsidRPr="00372E90">
              <w:rPr>
                <w:rFonts w:ascii="Times New Roman" w:hAnsi="Times New Roman" w:cs="Times New Roman"/>
                <w:bCs/>
                <w:sz w:val="20"/>
                <w:szCs w:val="20"/>
                <w:lang w:val="es-ES_tradnl"/>
              </w:rPr>
              <w:t>Costo de la prima de la póliza de seguro</w:t>
            </w:r>
          </w:p>
        </w:tc>
      </w:tr>
      <w:tr w:rsidR="00E95AFB" w:rsidRPr="00372E90">
        <w:trPr>
          <w:jc w:val="center"/>
        </w:trPr>
        <w:tc>
          <w:tcPr>
            <w:tcW w:w="2688"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lastRenderedPageBreak/>
              <w:t xml:space="preserve">Mejoramiento </w:t>
            </w:r>
          </w:p>
          <w:p w:rsidR="00E95AFB" w:rsidRPr="00372E90" w:rsidRDefault="00696CC5"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aseguramiento edificaciones publicas</w:t>
            </w:r>
          </w:p>
        </w:tc>
        <w:tc>
          <w:tcPr>
            <w:tcW w:w="1887" w:type="dxa"/>
          </w:tcPr>
          <w:p w:rsidR="00E95AFB"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0.107%</w:t>
            </w:r>
          </w:p>
        </w:tc>
        <w:tc>
          <w:tcPr>
            <w:tcW w:w="2366" w:type="dxa"/>
          </w:tcPr>
          <w:p w:rsidR="00E95AFB" w:rsidRPr="00372E90" w:rsidRDefault="00E95AFB" w:rsidP="00BC3C98">
            <w:pPr>
              <w:rPr>
                <w:rFonts w:ascii="Times New Roman" w:hAnsi="Times New Roman" w:cs="Times New Roman"/>
                <w:bCs/>
                <w:sz w:val="20"/>
                <w:szCs w:val="20"/>
                <w:lang w:val="es-CO"/>
              </w:rPr>
            </w:pPr>
            <w:r w:rsidRPr="00372E90">
              <w:rPr>
                <w:rFonts w:ascii="Times New Roman" w:hAnsi="Times New Roman" w:cs="Times New Roman"/>
                <w:bCs/>
                <w:sz w:val="20"/>
                <w:szCs w:val="20"/>
                <w:lang w:val="es-ES_tradnl"/>
              </w:rPr>
              <w:t>Costo de la prima de la póliza de seguro</w:t>
            </w:r>
          </w:p>
        </w:tc>
      </w:tr>
      <w:tr w:rsidR="00E95AFB" w:rsidRPr="00372E90">
        <w:trPr>
          <w:jc w:val="center"/>
        </w:trPr>
        <w:tc>
          <w:tcPr>
            <w:tcW w:w="2688" w:type="dxa"/>
          </w:tcPr>
          <w:p w:rsidR="00E95AFB" w:rsidRPr="00372E90" w:rsidRDefault="009F468C" w:rsidP="009F468C">
            <w:pPr>
              <w:rPr>
                <w:rFonts w:ascii="Times New Roman" w:hAnsi="Times New Roman" w:cs="Times New Roman"/>
                <w:bCs/>
                <w:sz w:val="20"/>
                <w:szCs w:val="20"/>
                <w:lang w:val="es-CO"/>
              </w:rPr>
            </w:pPr>
            <w:r>
              <w:rPr>
                <w:rFonts w:ascii="Times New Roman" w:hAnsi="Times New Roman" w:cs="Times New Roman"/>
                <w:bCs/>
                <w:sz w:val="20"/>
                <w:szCs w:val="20"/>
              </w:rPr>
              <w:t>C</w:t>
            </w:r>
            <w:r w:rsidR="00E95AFB" w:rsidRPr="00372E90">
              <w:rPr>
                <w:rFonts w:ascii="Times New Roman" w:hAnsi="Times New Roman" w:cs="Times New Roman"/>
                <w:bCs/>
                <w:sz w:val="20"/>
                <w:szCs w:val="20"/>
                <w:lang w:val="es-CO"/>
              </w:rPr>
              <w:t>rédito</w:t>
            </w:r>
            <w:r>
              <w:rPr>
                <w:rFonts w:ascii="Times New Roman" w:hAnsi="Times New Roman" w:cs="Times New Roman"/>
                <w:bCs/>
                <w:sz w:val="20"/>
                <w:szCs w:val="20"/>
                <w:lang w:val="es-CO"/>
              </w:rPr>
              <w:t>s</w:t>
            </w:r>
            <w:r w:rsidR="00E95AFB" w:rsidRPr="00372E90">
              <w:rPr>
                <w:rFonts w:ascii="Times New Roman" w:hAnsi="Times New Roman" w:cs="Times New Roman"/>
                <w:bCs/>
                <w:sz w:val="20"/>
                <w:szCs w:val="20"/>
                <w:lang w:val="es-CO"/>
              </w:rPr>
              <w:t xml:space="preserve"> de </w:t>
            </w:r>
            <w:r w:rsidR="004405C1" w:rsidRPr="00372E90">
              <w:rPr>
                <w:rFonts w:ascii="Times New Roman" w:hAnsi="Times New Roman" w:cs="Times New Roman"/>
                <w:bCs/>
                <w:sz w:val="20"/>
                <w:szCs w:val="20"/>
                <w:lang w:val="es-CO"/>
              </w:rPr>
              <w:t>Política</w:t>
            </w:r>
            <w:r w:rsidR="00E95AFB" w:rsidRPr="00372E90">
              <w:rPr>
                <w:rFonts w:ascii="Times New Roman" w:hAnsi="Times New Roman" w:cs="Times New Roman"/>
                <w:bCs/>
                <w:sz w:val="20"/>
                <w:szCs w:val="20"/>
                <w:lang w:val="es-CO"/>
              </w:rPr>
              <w:t xml:space="preserve"> de Desarrollo suscritos con el Banco Mundial</w:t>
            </w:r>
            <w:r>
              <w:rPr>
                <w:rFonts w:ascii="Times New Roman" w:hAnsi="Times New Roman" w:cs="Times New Roman"/>
                <w:bCs/>
                <w:sz w:val="20"/>
                <w:szCs w:val="20"/>
                <w:lang w:val="es-CO"/>
              </w:rPr>
              <w:t xml:space="preserve"> (cuatro)</w:t>
            </w:r>
            <w:r w:rsidR="00E95AFB" w:rsidRPr="00372E90">
              <w:rPr>
                <w:rFonts w:ascii="Times New Roman" w:hAnsi="Times New Roman" w:cs="Times New Roman"/>
                <w:bCs/>
                <w:sz w:val="20"/>
                <w:szCs w:val="20"/>
                <w:lang w:val="es-CO"/>
              </w:rPr>
              <w:t xml:space="preserve">, </w:t>
            </w:r>
            <w:r w:rsidR="004405C1" w:rsidRPr="00372E90">
              <w:rPr>
                <w:rFonts w:ascii="Times New Roman" w:hAnsi="Times New Roman" w:cs="Times New Roman"/>
                <w:bCs/>
                <w:sz w:val="20"/>
                <w:szCs w:val="20"/>
                <w:lang w:val="es-CO"/>
              </w:rPr>
              <w:t>los</w:t>
            </w:r>
            <w:r w:rsidR="00E95AFB" w:rsidRPr="00372E90">
              <w:rPr>
                <w:rFonts w:ascii="Times New Roman" w:hAnsi="Times New Roman" w:cs="Times New Roman"/>
                <w:bCs/>
                <w:sz w:val="20"/>
                <w:szCs w:val="20"/>
                <w:lang w:val="es-CO"/>
              </w:rPr>
              <w:t xml:space="preserve"> cuales pueden ser empleados en caso de </w:t>
            </w:r>
            <w:r w:rsidR="004405C1" w:rsidRPr="00372E90">
              <w:rPr>
                <w:rFonts w:ascii="Times New Roman" w:hAnsi="Times New Roman" w:cs="Times New Roman"/>
                <w:bCs/>
                <w:sz w:val="20"/>
                <w:szCs w:val="20"/>
                <w:lang w:val="es-CO"/>
              </w:rPr>
              <w:t xml:space="preserve">contingencia, </w:t>
            </w:r>
            <w:r>
              <w:rPr>
                <w:rFonts w:ascii="Times New Roman" w:hAnsi="Times New Roman" w:cs="Times New Roman"/>
                <w:bCs/>
                <w:sz w:val="20"/>
                <w:szCs w:val="20"/>
                <w:lang w:val="es-CO"/>
              </w:rPr>
              <w:t>incluida</w:t>
            </w:r>
            <w:r w:rsidR="004405C1" w:rsidRPr="00372E90">
              <w:rPr>
                <w:rFonts w:ascii="Times New Roman" w:hAnsi="Times New Roman" w:cs="Times New Roman"/>
                <w:bCs/>
                <w:sz w:val="20"/>
                <w:szCs w:val="20"/>
                <w:lang w:val="es-CO"/>
              </w:rPr>
              <w:t xml:space="preserve"> la ocurrencia de desastres</w:t>
            </w:r>
          </w:p>
        </w:tc>
        <w:tc>
          <w:tcPr>
            <w:tcW w:w="1887" w:type="dxa"/>
          </w:tcPr>
          <w:p w:rsidR="00E95AFB" w:rsidRPr="00372E90" w:rsidRDefault="00E95AFB" w:rsidP="00BC3C98">
            <w:pPr>
              <w:jc w:val="center"/>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2.016%</w:t>
            </w:r>
          </w:p>
        </w:tc>
        <w:tc>
          <w:tcPr>
            <w:tcW w:w="2366" w:type="dxa"/>
          </w:tcPr>
          <w:p w:rsidR="00E95AFB" w:rsidRPr="00372E90" w:rsidRDefault="00E95AFB" w:rsidP="00E95AFB">
            <w:pPr>
              <w:rPr>
                <w:rFonts w:ascii="Times New Roman" w:hAnsi="Times New Roman" w:cs="Times New Roman"/>
                <w:bCs/>
                <w:sz w:val="20"/>
                <w:szCs w:val="20"/>
                <w:lang w:val="es-CO"/>
              </w:rPr>
            </w:pPr>
            <w:r w:rsidRPr="00372E90">
              <w:rPr>
                <w:rFonts w:ascii="Times New Roman" w:hAnsi="Times New Roman" w:cs="Times New Roman"/>
                <w:bCs/>
                <w:sz w:val="20"/>
                <w:szCs w:val="20"/>
                <w:lang w:val="es-CO"/>
              </w:rPr>
              <w:t>Costo de emplear la</w:t>
            </w:r>
            <w:r w:rsidR="00376B1A" w:rsidRPr="00372E90">
              <w:rPr>
                <w:rFonts w:ascii="Times New Roman" w:hAnsi="Times New Roman" w:cs="Times New Roman"/>
                <w:bCs/>
                <w:sz w:val="20"/>
                <w:szCs w:val="20"/>
                <w:lang w:val="es-CO"/>
              </w:rPr>
              <w:t>s</w:t>
            </w:r>
            <w:r w:rsidRPr="00372E90">
              <w:rPr>
                <w:rFonts w:ascii="Times New Roman" w:hAnsi="Times New Roman" w:cs="Times New Roman"/>
                <w:bCs/>
                <w:sz w:val="20"/>
                <w:szCs w:val="20"/>
                <w:lang w:val="es-CO"/>
              </w:rPr>
              <w:t xml:space="preserve"> línea</w:t>
            </w:r>
            <w:r w:rsidR="00376B1A" w:rsidRPr="00372E90">
              <w:rPr>
                <w:rFonts w:ascii="Times New Roman" w:hAnsi="Times New Roman" w:cs="Times New Roman"/>
                <w:bCs/>
                <w:sz w:val="20"/>
                <w:szCs w:val="20"/>
                <w:lang w:val="es-CO"/>
              </w:rPr>
              <w:t>s</w:t>
            </w:r>
            <w:r w:rsidRPr="00372E90">
              <w:rPr>
                <w:rFonts w:ascii="Times New Roman" w:hAnsi="Times New Roman" w:cs="Times New Roman"/>
                <w:bCs/>
                <w:sz w:val="20"/>
                <w:szCs w:val="20"/>
                <w:lang w:val="es-CO"/>
              </w:rPr>
              <w:t xml:space="preserve"> de crédito en mención (estimado mediante la TIR y expresado en términos de tasa efectiva anual)</w:t>
            </w:r>
          </w:p>
        </w:tc>
      </w:tr>
    </w:tbl>
    <w:p w:rsidR="001D3EBE" w:rsidRPr="00372E90" w:rsidRDefault="001D3EBE" w:rsidP="005A7F81">
      <w:pPr>
        <w:ind w:left="708" w:firstLine="708"/>
        <w:rPr>
          <w:rFonts w:ascii="Times New Roman" w:hAnsi="Times New Roman" w:cs="Times New Roman"/>
          <w:sz w:val="20"/>
          <w:szCs w:val="20"/>
          <w:lang w:val="es-ES_tradnl"/>
        </w:rPr>
      </w:pPr>
      <w:r w:rsidRPr="00372E90">
        <w:rPr>
          <w:rFonts w:ascii="Times New Roman" w:hAnsi="Times New Roman" w:cs="Times New Roman"/>
          <w:sz w:val="20"/>
          <w:szCs w:val="20"/>
          <w:lang w:val="es-ES_tradnl"/>
        </w:rPr>
        <w:t xml:space="preserve">Fuente: Elaboración propia </w:t>
      </w:r>
    </w:p>
    <w:p w:rsidR="001D3EBE" w:rsidRPr="00372E90" w:rsidRDefault="001D3EBE" w:rsidP="001D3EBE">
      <w:pPr>
        <w:rPr>
          <w:rFonts w:ascii="Times New Roman" w:hAnsi="Times New Roman" w:cs="Times New Roman"/>
          <w:bCs/>
          <w:sz w:val="24"/>
          <w:szCs w:val="24"/>
          <w:lang w:val="es-ES_tradnl"/>
        </w:rPr>
      </w:pPr>
    </w:p>
    <w:p w:rsidR="001D3EBE" w:rsidRPr="00372E90" w:rsidRDefault="00C2188A" w:rsidP="001D3EB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En la Tabla 10</w:t>
      </w:r>
      <w:r w:rsidR="001D3EBE" w:rsidRPr="00372E90">
        <w:rPr>
          <w:rFonts w:ascii="Times New Roman" w:hAnsi="Times New Roman" w:cs="Times New Roman"/>
          <w:bCs/>
          <w:sz w:val="24"/>
          <w:szCs w:val="24"/>
          <w:lang w:val="es-ES_tradnl"/>
        </w:rPr>
        <w:t xml:space="preserve"> se presenta un resumen respecto de las fuentes y costos para financiar la ocurrencia de evento</w:t>
      </w:r>
      <w:r w:rsidR="009F5004" w:rsidRPr="00372E90">
        <w:rPr>
          <w:rFonts w:ascii="Times New Roman" w:hAnsi="Times New Roman" w:cs="Times New Roman"/>
          <w:bCs/>
          <w:sz w:val="24"/>
          <w:szCs w:val="24"/>
          <w:lang w:val="es-ES_tradnl"/>
        </w:rPr>
        <w:t>s</w:t>
      </w:r>
      <w:r w:rsidR="001D3EBE" w:rsidRPr="00372E90">
        <w:rPr>
          <w:rFonts w:ascii="Times New Roman" w:hAnsi="Times New Roman" w:cs="Times New Roman"/>
          <w:bCs/>
          <w:sz w:val="24"/>
          <w:szCs w:val="24"/>
          <w:lang w:val="es-ES_tradnl"/>
        </w:rPr>
        <w:t xml:space="preserve"> que tiene</w:t>
      </w:r>
      <w:r w:rsidR="009F468C">
        <w:rPr>
          <w:rFonts w:ascii="Times New Roman" w:hAnsi="Times New Roman" w:cs="Times New Roman"/>
          <w:bCs/>
          <w:sz w:val="24"/>
          <w:szCs w:val="24"/>
          <w:lang w:val="es-ES_tradnl"/>
        </w:rPr>
        <w:t>n</w:t>
      </w:r>
      <w:r w:rsidR="001D3EBE" w:rsidRPr="00372E90">
        <w:rPr>
          <w:rFonts w:ascii="Times New Roman" w:hAnsi="Times New Roman" w:cs="Times New Roman"/>
          <w:bCs/>
          <w:sz w:val="24"/>
          <w:szCs w:val="24"/>
          <w:lang w:val="es-ES_tradnl"/>
        </w:rPr>
        <w:t xml:space="preserve"> probabilidad del </w:t>
      </w:r>
      <w:r w:rsidR="009F5004" w:rsidRPr="00372E90">
        <w:rPr>
          <w:rFonts w:ascii="Times New Roman" w:hAnsi="Times New Roman" w:cs="Times New Roman"/>
          <w:bCs/>
          <w:sz w:val="24"/>
          <w:szCs w:val="24"/>
          <w:lang w:val="es-ES_tradnl"/>
        </w:rPr>
        <w:t xml:space="preserve">18%, </w:t>
      </w:r>
      <w:r w:rsidR="001D3EBE" w:rsidRPr="00372E90">
        <w:rPr>
          <w:rFonts w:ascii="Times New Roman" w:hAnsi="Times New Roman" w:cs="Times New Roman"/>
          <w:bCs/>
          <w:sz w:val="24"/>
          <w:szCs w:val="24"/>
          <w:lang w:val="es-ES_tradnl"/>
        </w:rPr>
        <w:t xml:space="preserve">10% </w:t>
      </w:r>
      <w:r w:rsidR="009F5004" w:rsidRPr="00372E90">
        <w:rPr>
          <w:rFonts w:ascii="Times New Roman" w:hAnsi="Times New Roman" w:cs="Times New Roman"/>
          <w:bCs/>
          <w:sz w:val="24"/>
          <w:szCs w:val="24"/>
          <w:lang w:val="es-ES_tradnl"/>
        </w:rPr>
        <w:t xml:space="preserve">y 2% </w:t>
      </w:r>
      <w:r w:rsidR="001D3EBE" w:rsidRPr="00372E90">
        <w:rPr>
          <w:rFonts w:ascii="Times New Roman" w:hAnsi="Times New Roman" w:cs="Times New Roman"/>
          <w:bCs/>
          <w:sz w:val="24"/>
          <w:szCs w:val="24"/>
          <w:lang w:val="es-ES_tradnl"/>
        </w:rPr>
        <w:t>de presentarse en un lapso de 10 años, con los instrumentos implementados a raíz del PBP.</w:t>
      </w:r>
    </w:p>
    <w:p w:rsidR="00C2188A" w:rsidRPr="00372E90" w:rsidRDefault="00C2188A" w:rsidP="001D3EBE">
      <w:pPr>
        <w:rPr>
          <w:rFonts w:ascii="Times New Roman" w:hAnsi="Times New Roman" w:cs="Times New Roman"/>
          <w:bCs/>
          <w:sz w:val="24"/>
          <w:szCs w:val="24"/>
          <w:lang w:val="es-ES_tradnl"/>
        </w:rPr>
      </w:pPr>
    </w:p>
    <w:p w:rsidR="001D3EBE" w:rsidRDefault="00C2188A" w:rsidP="001D3EBE">
      <w:pPr>
        <w:rPr>
          <w:rFonts w:ascii="Times New Roman" w:hAnsi="Times New Roman" w:cs="Times New Roman"/>
          <w:b/>
          <w:bCs/>
          <w:sz w:val="24"/>
          <w:szCs w:val="24"/>
          <w:lang w:val="es-ES_tradnl"/>
        </w:rPr>
      </w:pPr>
      <w:r w:rsidRPr="004662E4">
        <w:rPr>
          <w:rFonts w:ascii="Times New Roman" w:hAnsi="Times New Roman" w:cs="Times New Roman"/>
          <w:b/>
          <w:bCs/>
          <w:sz w:val="24"/>
          <w:szCs w:val="24"/>
          <w:lang w:val="es-ES_tradnl"/>
        </w:rPr>
        <w:t>Tabla 10. Fuentes y costos para financiar la ocurrencia de eventos que tiene probabilidad del 18%, 10% y 2% de presentarse en un lapso de 10 años</w:t>
      </w:r>
    </w:p>
    <w:p w:rsidR="004662E4" w:rsidRDefault="004662E4" w:rsidP="001D3EBE">
      <w:pPr>
        <w:rPr>
          <w:rFonts w:ascii="Times New Roman" w:hAnsi="Times New Roman" w:cs="Times New Roman"/>
          <w:b/>
          <w:bCs/>
          <w:sz w:val="24"/>
          <w:szCs w:val="24"/>
          <w:lang w:val="es-ES_tradnl"/>
        </w:rPr>
      </w:pPr>
    </w:p>
    <w:p w:rsidR="004662E4" w:rsidRDefault="00166D09" w:rsidP="001D3EBE">
      <w:pPr>
        <w:rPr>
          <w:rFonts w:ascii="Times New Roman" w:hAnsi="Times New Roman" w:cs="Times New Roman"/>
          <w:b/>
          <w:bCs/>
          <w:sz w:val="24"/>
          <w:szCs w:val="24"/>
          <w:lang w:val="es-ES_tradnl"/>
        </w:rPr>
      </w:pPr>
      <w:r w:rsidRPr="008F4A18">
        <w:rPr>
          <w:noProof/>
          <w:szCs w:val="24"/>
          <w:lang w:val="en-US" w:eastAsia="zh-CN"/>
        </w:rPr>
        <w:drawing>
          <wp:anchor distT="0" distB="0" distL="114300" distR="114300" simplePos="0" relativeHeight="251659264" behindDoc="0" locked="0" layoutInCell="1" allowOverlap="1" wp14:anchorId="2F2E3A06" wp14:editId="1B74B865">
            <wp:simplePos x="0" y="0"/>
            <wp:positionH relativeFrom="column">
              <wp:posOffset>0</wp:posOffset>
            </wp:positionH>
            <wp:positionV relativeFrom="paragraph">
              <wp:posOffset>0</wp:posOffset>
            </wp:positionV>
            <wp:extent cx="5610225" cy="1166495"/>
            <wp:effectExtent l="25400" t="0" r="3175" b="0"/>
            <wp:wrapTight wrapText="bothSides">
              <wp:wrapPolygon edited="0">
                <wp:start x="-98" y="0"/>
                <wp:lineTo x="-98" y="21165"/>
                <wp:lineTo x="21612" y="21165"/>
                <wp:lineTo x="21612" y="0"/>
                <wp:lineTo x="-98" y="0"/>
              </wp:wrapPolygon>
            </wp:wrapTight>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8"/>
                    <a:srcRect/>
                    <a:stretch>
                      <a:fillRect/>
                    </a:stretch>
                  </pic:blipFill>
                  <pic:spPr bwMode="auto">
                    <a:xfrm>
                      <a:off x="0" y="0"/>
                      <a:ext cx="5610225" cy="1166495"/>
                    </a:xfrm>
                    <a:prstGeom prst="rect">
                      <a:avLst/>
                    </a:prstGeom>
                    <a:noFill/>
                    <a:ln w="9525">
                      <a:noFill/>
                      <a:miter lim="800000"/>
                      <a:headEnd/>
                      <a:tailEnd/>
                    </a:ln>
                  </pic:spPr>
                </pic:pic>
              </a:graphicData>
            </a:graphic>
          </wp:anchor>
        </w:drawing>
      </w:r>
    </w:p>
    <w:p w:rsidR="00376B1A" w:rsidRPr="00372E90" w:rsidRDefault="00376B1A" w:rsidP="001D3EBE">
      <w:pPr>
        <w:rPr>
          <w:rFonts w:ascii="Times New Roman" w:hAnsi="Times New Roman" w:cs="Times New Roman"/>
          <w:bCs/>
          <w:sz w:val="24"/>
          <w:szCs w:val="24"/>
          <w:lang w:val="es-ES_tradnl"/>
        </w:rPr>
      </w:pPr>
    </w:p>
    <w:p w:rsidR="00376B1A" w:rsidRPr="00372E90" w:rsidRDefault="001D3EBE" w:rsidP="001D3EB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 xml:space="preserve"> En caso que no se hubiera implementado el PBP, y ante la ocurrencia de un desastre, dichos recursos se tendrían que obtener a través de otras fuentes tales como endeudamiento, </w:t>
      </w:r>
      <w:r w:rsidR="00376B1A" w:rsidRPr="00372E90">
        <w:rPr>
          <w:rFonts w:ascii="Times New Roman" w:hAnsi="Times New Roman" w:cs="Times New Roman"/>
          <w:bCs/>
          <w:sz w:val="24"/>
          <w:szCs w:val="24"/>
          <w:lang w:val="es-ES_tradnl"/>
        </w:rPr>
        <w:t xml:space="preserve">por lo cual sería más costoso. De otra parte, al comparar el costo sin proyecto y con proyecto, se obtiene que el </w:t>
      </w:r>
      <w:r w:rsidR="002224EB">
        <w:rPr>
          <w:rFonts w:ascii="Times New Roman" w:hAnsi="Times New Roman" w:cs="Times New Roman"/>
          <w:bCs/>
          <w:sz w:val="24"/>
          <w:szCs w:val="24"/>
          <w:lang w:val="es-ES_tradnl"/>
        </w:rPr>
        <w:t xml:space="preserve">financiamiento de un desastre bajo el primer escenario </w:t>
      </w:r>
      <w:r w:rsidR="00376B1A" w:rsidRPr="00372E90">
        <w:rPr>
          <w:rFonts w:ascii="Times New Roman" w:hAnsi="Times New Roman" w:cs="Times New Roman"/>
          <w:bCs/>
          <w:sz w:val="24"/>
          <w:szCs w:val="24"/>
          <w:lang w:val="es-ES_tradnl"/>
        </w:rPr>
        <w:t>es más costoso</w:t>
      </w:r>
      <w:r w:rsidR="002224EB">
        <w:rPr>
          <w:rFonts w:ascii="Times New Roman" w:hAnsi="Times New Roman" w:cs="Times New Roman"/>
          <w:bCs/>
          <w:sz w:val="24"/>
          <w:szCs w:val="24"/>
          <w:lang w:val="es-ES_tradnl"/>
        </w:rPr>
        <w:t xml:space="preserve"> que con el PBP.</w:t>
      </w:r>
    </w:p>
    <w:p w:rsidR="00D803E1" w:rsidRPr="00372E90" w:rsidRDefault="00D803E1" w:rsidP="001D3EBE">
      <w:pPr>
        <w:rPr>
          <w:rFonts w:ascii="Times New Roman" w:hAnsi="Times New Roman" w:cs="Times New Roman"/>
          <w:bCs/>
          <w:sz w:val="24"/>
          <w:szCs w:val="24"/>
          <w:lang w:val="es-ES_tradnl"/>
        </w:rPr>
      </w:pPr>
    </w:p>
    <w:p w:rsidR="00D46BBD" w:rsidRPr="00D46BBD" w:rsidRDefault="00D46BBD" w:rsidP="00D46BBD">
      <w:pPr>
        <w:rPr>
          <w:rFonts w:ascii="Times New Roman" w:hAnsi="Times New Roman" w:cs="Times New Roman"/>
          <w:bCs/>
          <w:sz w:val="24"/>
          <w:szCs w:val="24"/>
          <w:lang w:val="es-ES_tradnl"/>
        </w:rPr>
      </w:pPr>
      <w:r w:rsidRPr="00D46BBD">
        <w:rPr>
          <w:rFonts w:ascii="Times New Roman" w:hAnsi="Times New Roman" w:cs="Times New Roman"/>
          <w:bCs/>
          <w:sz w:val="24"/>
          <w:szCs w:val="24"/>
          <w:lang w:val="es-ES_tradnl"/>
        </w:rPr>
        <w:t>A consecuencia del PBP, las fuentes de recursos en valor presente de 2014 para cubrir la ocurrencia de eventos, tienen un costo menor al de incurrir en contratación de deuda ex post a la ocurrencia del desastre.  Es decir, debido al PBP se disminuyen los costos (intereses que pagaría el país) del financiamiento ante la ocurrencia de desastres, pues se evita incurrir en un costo de aproximadamente US$ 282 millones para el evento de probabilidad del 18% en 10 años, US$ 295 millones para el evento de probabilidad del 10% en 10 años, US$ 338 millones para el evento de probabilidad del 2% en 10 años.  Es decir, la estrategia  con el PBP es más costo efectiva que la estrategia sin PBP. Cabe mencionar, que los costos adicionales sin PBP son los costos en los que se incurriría por el costo de oportunidad de gestionar los recursos a través de deuda en el evento de un desastre.</w:t>
      </w:r>
    </w:p>
    <w:p w:rsidR="00566D4D" w:rsidRDefault="00566D4D" w:rsidP="00566D4D">
      <w:pPr>
        <w:rPr>
          <w:rFonts w:ascii="Times New Roman" w:hAnsi="Times New Roman" w:cs="Times New Roman"/>
          <w:bCs/>
          <w:sz w:val="24"/>
          <w:szCs w:val="24"/>
          <w:lang w:val="es-ES_tradnl"/>
        </w:rPr>
      </w:pPr>
    </w:p>
    <w:p w:rsidR="001D3EBE" w:rsidRDefault="001D3EBE" w:rsidP="001D3EBE">
      <w:pPr>
        <w:rPr>
          <w:rFonts w:ascii="Times New Roman" w:hAnsi="Times New Roman" w:cs="Times New Roman"/>
          <w:bCs/>
          <w:sz w:val="24"/>
          <w:szCs w:val="24"/>
          <w:lang w:val="es-ES_tradnl"/>
        </w:rPr>
      </w:pPr>
    </w:p>
    <w:p w:rsidR="00327A83" w:rsidRDefault="00327A83" w:rsidP="001D3EBE">
      <w:pPr>
        <w:rPr>
          <w:rFonts w:ascii="Times New Roman" w:hAnsi="Times New Roman" w:cs="Times New Roman"/>
          <w:bCs/>
          <w:sz w:val="24"/>
          <w:szCs w:val="24"/>
          <w:lang w:val="es-ES_tradnl"/>
        </w:rPr>
      </w:pPr>
    </w:p>
    <w:p w:rsidR="00D46BBD" w:rsidRDefault="00D46BBD" w:rsidP="001D3EBE">
      <w:pPr>
        <w:rPr>
          <w:rFonts w:ascii="Times New Roman" w:hAnsi="Times New Roman" w:cs="Times New Roman"/>
          <w:bCs/>
          <w:sz w:val="24"/>
          <w:szCs w:val="24"/>
          <w:lang w:val="es-ES_tradnl"/>
        </w:rPr>
      </w:pPr>
    </w:p>
    <w:p w:rsidR="00FB46CC" w:rsidRPr="00FB46CC" w:rsidRDefault="00FB46CC" w:rsidP="00FB46CC">
      <w:pPr>
        <w:pStyle w:val="ListParagraph"/>
        <w:numPr>
          <w:ilvl w:val="0"/>
          <w:numId w:val="9"/>
        </w:numPr>
        <w:rPr>
          <w:rFonts w:ascii="Times New Roman" w:hAnsi="Times New Roman" w:cs="Times New Roman"/>
          <w:b/>
          <w:bCs/>
          <w:sz w:val="24"/>
          <w:szCs w:val="24"/>
          <w:lang w:val="es-ES_tradnl"/>
        </w:rPr>
      </w:pPr>
      <w:r w:rsidRPr="00FB46CC">
        <w:rPr>
          <w:rFonts w:ascii="Times New Roman" w:hAnsi="Times New Roman" w:cs="Times New Roman"/>
          <w:b/>
          <w:bCs/>
          <w:sz w:val="24"/>
          <w:szCs w:val="24"/>
          <w:lang w:val="es-ES_tradnl"/>
        </w:rPr>
        <w:t>Impacto sobre la relación deuda/PIB</w:t>
      </w:r>
    </w:p>
    <w:p w:rsidR="00FB46CC" w:rsidRDefault="00FB46CC" w:rsidP="00FB46CC">
      <w:pPr>
        <w:rPr>
          <w:rFonts w:asciiTheme="majorHAnsi" w:hAnsiTheme="majorHAnsi" w:cs="Times New Roman"/>
          <w:color w:val="008000"/>
          <w:sz w:val="28"/>
          <w:szCs w:val="28"/>
          <w:lang w:eastAsia="es-ES_tradnl"/>
        </w:rPr>
      </w:pPr>
    </w:p>
    <w:p w:rsidR="0056212E" w:rsidRPr="002A0EF4" w:rsidRDefault="00C146FC" w:rsidP="00FB46CC">
      <w:pPr>
        <w:rPr>
          <w:rFonts w:ascii="Times New Roman" w:hAnsi="Times New Roman" w:cs="Times New Roman"/>
          <w:bCs/>
          <w:sz w:val="24"/>
          <w:szCs w:val="24"/>
          <w:lang w:val="es-ES_tradnl"/>
        </w:rPr>
      </w:pPr>
      <w:r w:rsidRPr="002A0EF4">
        <w:rPr>
          <w:rFonts w:ascii="Times New Roman" w:hAnsi="Times New Roman" w:cs="Times New Roman"/>
          <w:bCs/>
          <w:sz w:val="24"/>
          <w:szCs w:val="24"/>
          <w:lang w:val="es-ES_tradnl"/>
        </w:rPr>
        <w:t xml:space="preserve">A consecuencia del PBP la brecha de requerimientos para cubrir el </w:t>
      </w:r>
      <w:proofErr w:type="spellStart"/>
      <w:r w:rsidRPr="002A0EF4">
        <w:rPr>
          <w:rFonts w:ascii="Times New Roman" w:hAnsi="Times New Roman" w:cs="Times New Roman"/>
          <w:bCs/>
          <w:sz w:val="24"/>
          <w:szCs w:val="24"/>
          <w:lang w:val="es-ES_tradnl"/>
        </w:rPr>
        <w:t>desatre</w:t>
      </w:r>
      <w:proofErr w:type="spellEnd"/>
      <w:r w:rsidRPr="002A0EF4">
        <w:rPr>
          <w:rFonts w:ascii="Times New Roman" w:hAnsi="Times New Roman" w:cs="Times New Roman"/>
          <w:bCs/>
          <w:sz w:val="24"/>
          <w:szCs w:val="24"/>
          <w:lang w:val="es-ES_tradnl"/>
        </w:rPr>
        <w:t xml:space="preserve"> es menor.</w:t>
      </w:r>
    </w:p>
    <w:p w:rsidR="0056212E" w:rsidRDefault="0056212E" w:rsidP="00FB46CC">
      <w:pPr>
        <w:rPr>
          <w:rFonts w:asciiTheme="majorHAnsi" w:hAnsiTheme="majorHAnsi" w:cs="Times New Roman"/>
          <w:color w:val="008000"/>
          <w:sz w:val="28"/>
          <w:szCs w:val="28"/>
          <w:lang w:eastAsia="es-ES_tradnl"/>
        </w:rPr>
      </w:pPr>
    </w:p>
    <w:tbl>
      <w:tblPr>
        <w:tblW w:w="8720" w:type="dxa"/>
        <w:tblInd w:w="57" w:type="dxa"/>
        <w:tblCellMar>
          <w:left w:w="70" w:type="dxa"/>
          <w:right w:w="70" w:type="dxa"/>
        </w:tblCellMar>
        <w:tblLook w:val="0000" w:firstRow="0" w:lastRow="0" w:firstColumn="0" w:lastColumn="0" w:noHBand="0" w:noVBand="0"/>
      </w:tblPr>
      <w:tblGrid>
        <w:gridCol w:w="3000"/>
        <w:gridCol w:w="2860"/>
        <w:gridCol w:w="2860"/>
      </w:tblGrid>
      <w:tr w:rsidR="0056212E" w:rsidRPr="0056212E">
        <w:trPr>
          <w:trHeight w:val="280"/>
        </w:trPr>
        <w:tc>
          <w:tcPr>
            <w:tcW w:w="3000" w:type="dxa"/>
            <w:vMerge w:val="restart"/>
            <w:tcBorders>
              <w:top w:val="nil"/>
              <w:left w:val="nil"/>
              <w:bottom w:val="single" w:sz="8" w:space="0" w:color="000000"/>
              <w:right w:val="single" w:sz="8" w:space="0" w:color="auto"/>
            </w:tcBorders>
            <w:shd w:val="clear" w:color="auto" w:fill="auto"/>
            <w:noWrap/>
            <w:vAlign w:val="bottom"/>
          </w:tcPr>
          <w:p w:rsidR="0056212E" w:rsidRPr="0056212E" w:rsidRDefault="0056212E" w:rsidP="0056212E">
            <w:pPr>
              <w:rPr>
                <w:rFonts w:ascii="Calibri" w:hAnsi="Calibri"/>
                <w:color w:val="000000"/>
                <w:lang w:val="es-ES_tradnl" w:eastAsia="es-ES_tradnl"/>
              </w:rPr>
            </w:pPr>
          </w:p>
        </w:tc>
        <w:tc>
          <w:tcPr>
            <w:tcW w:w="2860" w:type="dxa"/>
            <w:tcBorders>
              <w:top w:val="single" w:sz="8" w:space="0" w:color="auto"/>
              <w:left w:val="single" w:sz="8" w:space="0" w:color="auto"/>
              <w:bottom w:val="single" w:sz="4" w:space="0" w:color="auto"/>
              <w:right w:val="single" w:sz="4" w:space="0" w:color="auto"/>
            </w:tcBorders>
            <w:shd w:val="clear" w:color="auto" w:fill="auto"/>
            <w:vAlign w:val="bottom"/>
          </w:tcPr>
          <w:p w:rsidR="0056212E" w:rsidRPr="0056212E" w:rsidRDefault="0056212E" w:rsidP="0056212E">
            <w:pPr>
              <w:jc w:val="center"/>
              <w:rPr>
                <w:rFonts w:ascii="Calibri" w:hAnsi="Calibri"/>
                <w:b/>
                <w:bCs/>
                <w:color w:val="000000"/>
                <w:lang w:val="es-ES_tradnl" w:eastAsia="es-ES_tradnl"/>
              </w:rPr>
            </w:pPr>
            <w:r w:rsidRPr="0056212E">
              <w:rPr>
                <w:rFonts w:ascii="Calibri" w:hAnsi="Calibri"/>
                <w:b/>
                <w:bCs/>
                <w:color w:val="000000"/>
                <w:lang w:val="es-ES_tradnl" w:eastAsia="es-ES_tradnl"/>
              </w:rPr>
              <w:t>Sin PBP (US$ millones)</w:t>
            </w:r>
          </w:p>
        </w:tc>
        <w:tc>
          <w:tcPr>
            <w:tcW w:w="2860" w:type="dxa"/>
            <w:tcBorders>
              <w:top w:val="single" w:sz="8"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center"/>
              <w:rPr>
                <w:rFonts w:ascii="Calibri" w:hAnsi="Calibri"/>
                <w:b/>
                <w:bCs/>
                <w:color w:val="000000"/>
                <w:lang w:val="es-ES_tradnl" w:eastAsia="es-ES_tradnl"/>
              </w:rPr>
            </w:pPr>
            <w:r w:rsidRPr="0056212E">
              <w:rPr>
                <w:rFonts w:ascii="Calibri" w:hAnsi="Calibri"/>
                <w:b/>
                <w:bCs/>
                <w:color w:val="000000"/>
                <w:lang w:val="es-ES_tradnl" w:eastAsia="es-ES_tradnl"/>
              </w:rPr>
              <w:t>Con PBP (US$ millones)</w:t>
            </w:r>
          </w:p>
        </w:tc>
      </w:tr>
      <w:tr w:rsidR="0056212E" w:rsidRPr="0056212E">
        <w:trPr>
          <w:trHeight w:val="580"/>
        </w:trPr>
        <w:tc>
          <w:tcPr>
            <w:tcW w:w="3000" w:type="dxa"/>
            <w:vMerge/>
            <w:tcBorders>
              <w:top w:val="nil"/>
              <w:left w:val="nil"/>
              <w:bottom w:val="single" w:sz="8" w:space="0" w:color="000000"/>
              <w:right w:val="single" w:sz="8" w:space="0" w:color="auto"/>
            </w:tcBorders>
            <w:shd w:val="clear" w:color="auto" w:fill="auto"/>
            <w:vAlign w:val="center"/>
          </w:tcPr>
          <w:p w:rsidR="0056212E" w:rsidRPr="0056212E" w:rsidRDefault="0056212E" w:rsidP="0056212E">
            <w:pPr>
              <w:rPr>
                <w:rFonts w:ascii="Calibri" w:hAnsi="Calibri"/>
                <w:color w:val="000000"/>
                <w:lang w:val="es-ES_tradnl" w:eastAsia="es-ES_tradnl"/>
              </w:rPr>
            </w:pPr>
          </w:p>
        </w:tc>
        <w:tc>
          <w:tcPr>
            <w:tcW w:w="5720" w:type="dxa"/>
            <w:gridSpan w:val="2"/>
            <w:tcBorders>
              <w:top w:val="single" w:sz="4" w:space="0" w:color="auto"/>
              <w:left w:val="single" w:sz="8" w:space="0" w:color="auto"/>
              <w:bottom w:val="single" w:sz="4" w:space="0" w:color="auto"/>
              <w:right w:val="single" w:sz="8" w:space="0" w:color="000000"/>
            </w:tcBorders>
            <w:shd w:val="clear" w:color="auto" w:fill="auto"/>
            <w:vAlign w:val="bottom"/>
          </w:tcPr>
          <w:p w:rsidR="0056212E" w:rsidRPr="0056212E" w:rsidRDefault="0056212E" w:rsidP="0056212E">
            <w:pPr>
              <w:jc w:val="center"/>
              <w:rPr>
                <w:rFonts w:ascii="Calibri" w:hAnsi="Calibri"/>
                <w:b/>
                <w:bCs/>
                <w:color w:val="000000"/>
                <w:lang w:val="es-ES_tradnl" w:eastAsia="es-ES_tradnl"/>
              </w:rPr>
            </w:pPr>
            <w:r w:rsidRPr="0056212E">
              <w:rPr>
                <w:rFonts w:ascii="Calibri" w:hAnsi="Calibri"/>
                <w:b/>
                <w:bCs/>
                <w:color w:val="000000"/>
                <w:lang w:val="es-ES_tradnl" w:eastAsia="es-ES_tradnl"/>
              </w:rPr>
              <w:t>Evento con probabilidad del 18% de presentarse en un lapso de 10 años</w:t>
            </w:r>
          </w:p>
        </w:tc>
      </w:tr>
      <w:tr w:rsidR="0056212E" w:rsidRPr="0056212E">
        <w:trPr>
          <w:trHeight w:val="280"/>
        </w:trPr>
        <w:tc>
          <w:tcPr>
            <w:tcW w:w="3000" w:type="dxa"/>
            <w:tcBorders>
              <w:top w:val="single" w:sz="8"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REQUERIMIENTO DE RECURSOS</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8.958</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8.958</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 xml:space="preserve">ENDEUDAMIENTO EX POST </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2.250</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717</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BRECHA</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-5.541</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0</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 DEL EVENTO NO CUBIERTO</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62%</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0%</w:t>
            </w:r>
          </w:p>
        </w:tc>
      </w:tr>
      <w:tr w:rsidR="0056212E" w:rsidRPr="0056212E">
        <w:trPr>
          <w:trHeight w:val="540"/>
        </w:trPr>
        <w:tc>
          <w:tcPr>
            <w:tcW w:w="3000" w:type="dxa"/>
            <w:tcBorders>
              <w:top w:val="nil"/>
              <w:left w:val="single" w:sz="8" w:space="0" w:color="auto"/>
              <w:bottom w:val="nil"/>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p>
        </w:tc>
        <w:tc>
          <w:tcPr>
            <w:tcW w:w="5720" w:type="dxa"/>
            <w:gridSpan w:val="2"/>
            <w:tcBorders>
              <w:top w:val="single" w:sz="4" w:space="0" w:color="auto"/>
              <w:left w:val="single" w:sz="8" w:space="0" w:color="auto"/>
              <w:bottom w:val="single" w:sz="4" w:space="0" w:color="auto"/>
              <w:right w:val="single" w:sz="8" w:space="0" w:color="000000"/>
            </w:tcBorders>
            <w:shd w:val="clear" w:color="auto" w:fill="auto"/>
            <w:vAlign w:val="bottom"/>
          </w:tcPr>
          <w:p w:rsidR="0056212E" w:rsidRPr="0056212E" w:rsidRDefault="0056212E" w:rsidP="0056212E">
            <w:pPr>
              <w:jc w:val="center"/>
              <w:rPr>
                <w:rFonts w:ascii="Calibri" w:hAnsi="Calibri"/>
                <w:b/>
                <w:bCs/>
                <w:color w:val="000000"/>
                <w:lang w:val="es-ES_tradnl" w:eastAsia="es-ES_tradnl"/>
              </w:rPr>
            </w:pPr>
            <w:r w:rsidRPr="0056212E">
              <w:rPr>
                <w:rFonts w:ascii="Calibri" w:hAnsi="Calibri"/>
                <w:b/>
                <w:bCs/>
                <w:color w:val="000000"/>
                <w:lang w:val="es-ES_tradnl" w:eastAsia="es-ES_tradnl"/>
              </w:rPr>
              <w:t>Evento con probabilidad del 10% de presentarse en un lapso de 10 años</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REQUERIMIENTO DE RECURSOS</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30.106</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30.106</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 xml:space="preserve">ENDEUDAMIENTO EX POST </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2.250</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2.250</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BRECHA</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-26.641</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-19.292</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 DEL EVENTO NO CUBIERTO</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88%</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64%</w:t>
            </w:r>
          </w:p>
        </w:tc>
      </w:tr>
      <w:tr w:rsidR="0056212E" w:rsidRPr="0056212E">
        <w:trPr>
          <w:trHeight w:val="5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p>
        </w:tc>
        <w:tc>
          <w:tcPr>
            <w:tcW w:w="5720" w:type="dxa"/>
            <w:gridSpan w:val="2"/>
            <w:tcBorders>
              <w:top w:val="single" w:sz="4" w:space="0" w:color="auto"/>
              <w:left w:val="single" w:sz="8" w:space="0" w:color="auto"/>
              <w:bottom w:val="single" w:sz="4" w:space="0" w:color="auto"/>
              <w:right w:val="single" w:sz="8" w:space="0" w:color="000000"/>
            </w:tcBorders>
            <w:shd w:val="clear" w:color="auto" w:fill="auto"/>
            <w:vAlign w:val="bottom"/>
          </w:tcPr>
          <w:p w:rsidR="0056212E" w:rsidRPr="0056212E" w:rsidRDefault="0056212E" w:rsidP="0056212E">
            <w:pPr>
              <w:jc w:val="center"/>
              <w:rPr>
                <w:rFonts w:ascii="Calibri" w:hAnsi="Calibri"/>
                <w:b/>
                <w:bCs/>
                <w:color w:val="000000"/>
                <w:lang w:val="es-ES_tradnl" w:eastAsia="es-ES_tradnl"/>
              </w:rPr>
            </w:pPr>
            <w:r w:rsidRPr="0056212E">
              <w:rPr>
                <w:rFonts w:ascii="Calibri" w:hAnsi="Calibri"/>
                <w:b/>
                <w:bCs/>
                <w:color w:val="000000"/>
                <w:lang w:val="es-ES_tradnl" w:eastAsia="es-ES_tradnl"/>
              </w:rPr>
              <w:t>Evento con probabilidad del 2% de presentarse en un lapso de 10 años</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REQUERIMIENTO DE RECURSOS</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44.285</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44.285</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 xml:space="preserve">ENDEUDAMIENTO EX POST </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2.250</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2.250</w:t>
            </w:r>
          </w:p>
        </w:tc>
      </w:tr>
      <w:tr w:rsidR="0056212E" w:rsidRPr="0056212E">
        <w:trPr>
          <w:trHeight w:val="280"/>
        </w:trPr>
        <w:tc>
          <w:tcPr>
            <w:tcW w:w="3000" w:type="dxa"/>
            <w:tcBorders>
              <w:top w:val="single" w:sz="4" w:space="0" w:color="auto"/>
              <w:left w:val="single" w:sz="8" w:space="0" w:color="auto"/>
              <w:bottom w:val="single" w:sz="4"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BRECHA</w:t>
            </w:r>
          </w:p>
        </w:tc>
        <w:tc>
          <w:tcPr>
            <w:tcW w:w="28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-40.429</w:t>
            </w:r>
          </w:p>
        </w:tc>
        <w:tc>
          <w:tcPr>
            <w:tcW w:w="2860" w:type="dxa"/>
            <w:tcBorders>
              <w:top w:val="single" w:sz="4" w:space="0" w:color="auto"/>
              <w:left w:val="single" w:sz="4" w:space="0" w:color="auto"/>
              <w:bottom w:val="single" w:sz="4"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-32.159</w:t>
            </w:r>
          </w:p>
        </w:tc>
      </w:tr>
      <w:tr w:rsidR="0056212E" w:rsidRPr="0056212E">
        <w:trPr>
          <w:trHeight w:val="300"/>
        </w:trPr>
        <w:tc>
          <w:tcPr>
            <w:tcW w:w="3000" w:type="dxa"/>
            <w:tcBorders>
              <w:top w:val="single" w:sz="4" w:space="0" w:color="auto"/>
              <w:left w:val="single" w:sz="8" w:space="0" w:color="auto"/>
              <w:bottom w:val="single" w:sz="8" w:space="0" w:color="auto"/>
              <w:right w:val="single" w:sz="8" w:space="0" w:color="auto"/>
            </w:tcBorders>
            <w:shd w:val="clear" w:color="auto" w:fill="auto"/>
            <w:noWrap/>
            <w:vAlign w:val="bottom"/>
          </w:tcPr>
          <w:p w:rsidR="0056212E" w:rsidRPr="0056212E" w:rsidRDefault="0056212E" w:rsidP="0056212E">
            <w:pPr>
              <w:rPr>
                <w:rFonts w:ascii="Calibri" w:hAnsi="Calibri"/>
                <w:b/>
                <w:bCs/>
                <w:color w:val="000000"/>
                <w:lang w:val="es-ES_tradnl" w:eastAsia="es-ES_tradnl"/>
              </w:rPr>
            </w:pPr>
            <w:r w:rsidRPr="0056212E">
              <w:rPr>
                <w:rFonts w:ascii="Calibri" w:hAnsi="Calibri"/>
                <w:b/>
                <w:bCs/>
                <w:color w:val="000000"/>
                <w:lang w:val="es-ES_tradnl" w:eastAsia="es-ES_tradnl"/>
              </w:rPr>
              <w:t>% DEL EVENTO NO CUBIERTO</w:t>
            </w:r>
          </w:p>
        </w:tc>
        <w:tc>
          <w:tcPr>
            <w:tcW w:w="2860" w:type="dxa"/>
            <w:tcBorders>
              <w:top w:val="single" w:sz="4" w:space="0" w:color="auto"/>
              <w:left w:val="single" w:sz="8" w:space="0" w:color="auto"/>
              <w:bottom w:val="single" w:sz="8" w:space="0" w:color="auto"/>
              <w:right w:val="single" w:sz="4"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91%</w:t>
            </w:r>
          </w:p>
        </w:tc>
        <w:tc>
          <w:tcPr>
            <w:tcW w:w="2860" w:type="dxa"/>
            <w:tcBorders>
              <w:top w:val="single" w:sz="4" w:space="0" w:color="auto"/>
              <w:left w:val="single" w:sz="4" w:space="0" w:color="auto"/>
              <w:bottom w:val="single" w:sz="8" w:space="0" w:color="auto"/>
              <w:right w:val="single" w:sz="8" w:space="0" w:color="auto"/>
            </w:tcBorders>
            <w:shd w:val="clear" w:color="auto" w:fill="auto"/>
            <w:noWrap/>
            <w:vAlign w:val="bottom"/>
          </w:tcPr>
          <w:p w:rsidR="0056212E" w:rsidRPr="0056212E" w:rsidRDefault="0056212E" w:rsidP="0056212E">
            <w:pPr>
              <w:jc w:val="right"/>
              <w:rPr>
                <w:rFonts w:ascii="Calibri" w:hAnsi="Calibri"/>
                <w:color w:val="000000"/>
                <w:lang w:val="es-ES_tradnl" w:eastAsia="es-ES_tradnl"/>
              </w:rPr>
            </w:pPr>
            <w:r w:rsidRPr="0056212E">
              <w:rPr>
                <w:rFonts w:ascii="Calibri" w:hAnsi="Calibri"/>
                <w:color w:val="000000"/>
                <w:lang w:val="es-ES_tradnl" w:eastAsia="es-ES_tradnl"/>
              </w:rPr>
              <w:t>73%</w:t>
            </w:r>
          </w:p>
        </w:tc>
      </w:tr>
    </w:tbl>
    <w:p w:rsidR="0056212E" w:rsidRDefault="0056212E" w:rsidP="00FB46CC">
      <w:pPr>
        <w:rPr>
          <w:rFonts w:asciiTheme="majorHAnsi" w:hAnsiTheme="majorHAnsi" w:cs="Times New Roman"/>
          <w:color w:val="008000"/>
          <w:sz w:val="28"/>
          <w:szCs w:val="28"/>
          <w:lang w:eastAsia="es-ES_tradnl"/>
        </w:rPr>
      </w:pPr>
    </w:p>
    <w:p w:rsidR="00FB46CC" w:rsidRPr="00FB46CC" w:rsidRDefault="00FB46CC" w:rsidP="00FB46CC">
      <w:pP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 xml:space="preserve">En una situación hipotética que el país decidiera gestionar todos los recursos requeridos para cubrir la emergencia, rehabilitación y reconstrucción  y que pudiera acceder sin ningún problema al mercado de capitales, asumiendo que el monto </w:t>
      </w:r>
      <w:r w:rsidR="00327A83">
        <w:rPr>
          <w:rFonts w:ascii="Times New Roman" w:hAnsi="Times New Roman" w:cs="Times New Roman"/>
          <w:bCs/>
          <w:sz w:val="24"/>
          <w:szCs w:val="24"/>
          <w:lang w:val="es-ES_tradnl"/>
        </w:rPr>
        <w:t>d</w:t>
      </w:r>
      <w:r w:rsidRPr="00FB46CC">
        <w:rPr>
          <w:rFonts w:ascii="Times New Roman" w:hAnsi="Times New Roman" w:cs="Times New Roman"/>
          <w:bCs/>
          <w:sz w:val="24"/>
          <w:szCs w:val="24"/>
          <w:lang w:val="es-ES_tradnl"/>
        </w:rPr>
        <w:t>e recursos de endeudamiento ex post a gestionar no afecte el costo se presentaría la siguiente situación:</w:t>
      </w:r>
    </w:p>
    <w:p w:rsidR="00FB46CC" w:rsidRDefault="00FB46CC" w:rsidP="00327A83">
      <w:pPr>
        <w:jc w:val="center"/>
        <w:rPr>
          <w:rFonts w:asciiTheme="majorHAnsi" w:hAnsiTheme="majorHAnsi" w:cs="Times New Roman"/>
          <w:color w:val="008000"/>
          <w:sz w:val="28"/>
          <w:szCs w:val="28"/>
          <w:lang w:eastAsia="es-ES_tradnl"/>
        </w:rPr>
      </w:pPr>
    </w:p>
    <w:tbl>
      <w:tblPr>
        <w:tblStyle w:val="TableGrid"/>
        <w:tblW w:w="0" w:type="auto"/>
        <w:jc w:val="center"/>
        <w:tblLook w:val="00A0" w:firstRow="1" w:lastRow="0" w:firstColumn="1" w:lastColumn="0" w:noHBand="0" w:noVBand="0"/>
      </w:tblPr>
      <w:tblGrid>
        <w:gridCol w:w="2992"/>
        <w:gridCol w:w="1936"/>
        <w:gridCol w:w="1984"/>
      </w:tblGrid>
      <w:tr w:rsidR="00FB46CC" w:rsidRPr="00FB46CC">
        <w:trPr>
          <w:jc w:val="center"/>
        </w:trPr>
        <w:tc>
          <w:tcPr>
            <w:tcW w:w="2992" w:type="dxa"/>
          </w:tcPr>
          <w:p w:rsidR="00FB46CC" w:rsidRPr="00FB46CC" w:rsidRDefault="00FB46CC" w:rsidP="00327A83">
            <w:pPr>
              <w:jc w:val="center"/>
              <w:rPr>
                <w:rFonts w:ascii="Times New Roman" w:hAnsi="Times New Roman" w:cs="Times New Roman"/>
                <w:bCs/>
                <w:sz w:val="24"/>
                <w:szCs w:val="24"/>
                <w:lang w:val="es-ES_tradnl"/>
              </w:rPr>
            </w:pPr>
          </w:p>
        </w:tc>
        <w:tc>
          <w:tcPr>
            <w:tcW w:w="1936" w:type="dxa"/>
          </w:tcPr>
          <w:p w:rsidR="00FB46CC" w:rsidRPr="00FB46CC" w:rsidRDefault="00FB46CC" w:rsidP="00327A83">
            <w:pPr>
              <w:jc w:val="cente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Nueva Deuda ex post/PIB - SIN PBP</w:t>
            </w:r>
          </w:p>
        </w:tc>
        <w:tc>
          <w:tcPr>
            <w:tcW w:w="1984" w:type="dxa"/>
          </w:tcPr>
          <w:p w:rsidR="00FB46CC" w:rsidRPr="00FB46CC" w:rsidRDefault="00FB46CC" w:rsidP="00327A83">
            <w:pPr>
              <w:jc w:val="cente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Nueva Deuda ex post/PIB - CON PBP</w:t>
            </w:r>
          </w:p>
        </w:tc>
      </w:tr>
      <w:tr w:rsidR="00FB46CC" w:rsidRPr="00FB46CC">
        <w:trPr>
          <w:jc w:val="center"/>
        </w:trPr>
        <w:tc>
          <w:tcPr>
            <w:tcW w:w="2992" w:type="dxa"/>
          </w:tcPr>
          <w:p w:rsidR="00FB46CC" w:rsidRPr="00FB46CC" w:rsidRDefault="00FB46CC" w:rsidP="00FB46CC">
            <w:pP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Evento con probabilidad del 18% de presentarse en un lapso de 10 años</w:t>
            </w:r>
          </w:p>
        </w:tc>
        <w:tc>
          <w:tcPr>
            <w:tcW w:w="1936" w:type="dxa"/>
          </w:tcPr>
          <w:p w:rsidR="00166D09" w:rsidRDefault="00FB46CC" w:rsidP="002A0EF4">
            <w:pPr>
              <w:jc w:val="right"/>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3,5%</w:t>
            </w:r>
          </w:p>
        </w:tc>
        <w:tc>
          <w:tcPr>
            <w:tcW w:w="1984" w:type="dxa"/>
          </w:tcPr>
          <w:p w:rsidR="00166D09" w:rsidRDefault="00FB46CC" w:rsidP="002A0EF4">
            <w:pPr>
              <w:jc w:val="right"/>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0,3%</w:t>
            </w:r>
          </w:p>
        </w:tc>
      </w:tr>
      <w:tr w:rsidR="00FB46CC" w:rsidRPr="00FB46CC">
        <w:trPr>
          <w:jc w:val="center"/>
        </w:trPr>
        <w:tc>
          <w:tcPr>
            <w:tcW w:w="2992" w:type="dxa"/>
          </w:tcPr>
          <w:p w:rsidR="00FB46CC" w:rsidRPr="00FB46CC" w:rsidRDefault="00FB46CC" w:rsidP="00FB46CC">
            <w:pP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Evento con probabilidad del 10% de presentarse en un lapso de 10 años</w:t>
            </w:r>
          </w:p>
        </w:tc>
        <w:tc>
          <w:tcPr>
            <w:tcW w:w="1936" w:type="dxa"/>
          </w:tcPr>
          <w:p w:rsidR="00166D09" w:rsidRDefault="00FB46CC" w:rsidP="002A0EF4">
            <w:pPr>
              <w:jc w:val="right"/>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13,9%</w:t>
            </w:r>
          </w:p>
        </w:tc>
        <w:tc>
          <w:tcPr>
            <w:tcW w:w="1984" w:type="dxa"/>
          </w:tcPr>
          <w:p w:rsidR="00166D09" w:rsidRDefault="00FB46CC" w:rsidP="002A0EF4">
            <w:pPr>
              <w:jc w:val="right"/>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9,6%</w:t>
            </w:r>
          </w:p>
        </w:tc>
      </w:tr>
      <w:tr w:rsidR="00FB46CC" w:rsidRPr="00FB46CC">
        <w:trPr>
          <w:jc w:val="center"/>
        </w:trPr>
        <w:tc>
          <w:tcPr>
            <w:tcW w:w="2992" w:type="dxa"/>
          </w:tcPr>
          <w:p w:rsidR="00FB46CC" w:rsidRPr="00FB46CC" w:rsidRDefault="00FB46CC" w:rsidP="00FB46CC">
            <w:pP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Evento con probabilidad del 2% de presentarse en un lapso de 10 años</w:t>
            </w:r>
          </w:p>
        </w:tc>
        <w:tc>
          <w:tcPr>
            <w:tcW w:w="1936" w:type="dxa"/>
          </w:tcPr>
          <w:p w:rsidR="00166D09" w:rsidRDefault="00FB46CC" w:rsidP="002A0EF4">
            <w:pPr>
              <w:jc w:val="right"/>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20,2%</w:t>
            </w:r>
          </w:p>
        </w:tc>
        <w:tc>
          <w:tcPr>
            <w:tcW w:w="1984" w:type="dxa"/>
          </w:tcPr>
          <w:p w:rsidR="00166D09" w:rsidRDefault="00FB46CC" w:rsidP="002A0EF4">
            <w:pPr>
              <w:jc w:val="right"/>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15,3%</w:t>
            </w:r>
          </w:p>
        </w:tc>
      </w:tr>
    </w:tbl>
    <w:p w:rsidR="00FB46CC" w:rsidRDefault="00FB46CC" w:rsidP="00FB46CC">
      <w:pPr>
        <w:rPr>
          <w:rFonts w:asciiTheme="majorHAnsi" w:hAnsiTheme="majorHAnsi" w:cs="Times New Roman"/>
          <w:color w:val="008000"/>
          <w:sz w:val="28"/>
          <w:szCs w:val="28"/>
          <w:lang w:eastAsia="es-ES_tradnl"/>
        </w:rPr>
      </w:pPr>
    </w:p>
    <w:p w:rsidR="00FB46CC" w:rsidRPr="00FB46CC" w:rsidRDefault="00FB46CC" w:rsidP="00FB46CC">
      <w:pPr>
        <w:rPr>
          <w:rFonts w:ascii="Times New Roman" w:hAnsi="Times New Roman" w:cs="Times New Roman"/>
          <w:bCs/>
          <w:sz w:val="24"/>
          <w:szCs w:val="24"/>
          <w:lang w:val="es-ES_tradnl"/>
        </w:rPr>
      </w:pPr>
      <w:r w:rsidRPr="00FB46CC">
        <w:rPr>
          <w:rFonts w:ascii="Times New Roman" w:hAnsi="Times New Roman" w:cs="Times New Roman"/>
          <w:bCs/>
          <w:sz w:val="24"/>
          <w:szCs w:val="24"/>
          <w:lang w:val="es-ES_tradnl"/>
        </w:rPr>
        <w:t>Es decir, el nuevo endeudamiento ex post como porcentaje del PIB sería menor en cualquiera de los escenarios.</w:t>
      </w:r>
    </w:p>
    <w:p w:rsidR="00D46BBD" w:rsidRPr="00372E90" w:rsidRDefault="00D46BBD" w:rsidP="001D3EBE">
      <w:pPr>
        <w:rPr>
          <w:rFonts w:ascii="Times New Roman" w:hAnsi="Times New Roman" w:cs="Times New Roman"/>
          <w:bCs/>
          <w:sz w:val="24"/>
          <w:szCs w:val="24"/>
          <w:lang w:val="es-ES_tradnl"/>
        </w:rPr>
      </w:pPr>
    </w:p>
    <w:p w:rsidR="001D3EBE" w:rsidRPr="00372E90" w:rsidRDefault="001D3EBE" w:rsidP="001D3EBE">
      <w:pPr>
        <w:rPr>
          <w:rFonts w:ascii="Times New Roman" w:hAnsi="Times New Roman" w:cs="Times New Roman"/>
          <w:bCs/>
          <w:sz w:val="24"/>
          <w:szCs w:val="24"/>
          <w:lang w:val="es-ES_tradnl"/>
        </w:rPr>
      </w:pPr>
    </w:p>
    <w:p w:rsidR="001D3EBE" w:rsidRPr="00372E90" w:rsidRDefault="001D3EBE" w:rsidP="00CC5B5A">
      <w:pPr>
        <w:pStyle w:val="ListParagraph"/>
        <w:numPr>
          <w:ilvl w:val="0"/>
          <w:numId w:val="9"/>
        </w:numPr>
        <w:spacing w:after="200"/>
        <w:rPr>
          <w:rFonts w:ascii="Times New Roman" w:hAnsi="Times New Roman" w:cs="Times New Roman"/>
          <w:b/>
          <w:sz w:val="24"/>
          <w:szCs w:val="24"/>
          <w:lang w:val="es-ES_tradnl"/>
        </w:rPr>
      </w:pPr>
      <w:r w:rsidRPr="00372E90">
        <w:rPr>
          <w:rFonts w:ascii="Times New Roman" w:hAnsi="Times New Roman" w:cs="Times New Roman"/>
          <w:b/>
          <w:sz w:val="24"/>
          <w:szCs w:val="24"/>
          <w:lang w:val="es-ES_tradnl"/>
        </w:rPr>
        <w:t xml:space="preserve">Beneficio social para el evento considerado </w:t>
      </w:r>
    </w:p>
    <w:p w:rsidR="001D3EBE" w:rsidRPr="00372E90" w:rsidRDefault="001D3EBE" w:rsidP="001D3EB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A</w:t>
      </w:r>
      <w:r w:rsidR="002224EB">
        <w:rPr>
          <w:rFonts w:ascii="Times New Roman" w:hAnsi="Times New Roman" w:cs="Times New Roman"/>
          <w:bCs/>
          <w:sz w:val="24"/>
          <w:szCs w:val="24"/>
          <w:lang w:val="es-ES_tradnl"/>
        </w:rPr>
        <w:t>dicionalmente, como parte de este ejercicio se ha realizado un análisis de lo que representa para el país el tener una mayor disponibilidad de recursos a</w:t>
      </w:r>
      <w:r w:rsidRPr="00372E90">
        <w:rPr>
          <w:rFonts w:ascii="Times New Roman" w:hAnsi="Times New Roman" w:cs="Times New Roman"/>
          <w:bCs/>
          <w:sz w:val="24"/>
          <w:szCs w:val="24"/>
          <w:lang w:val="es-ES_tradnl"/>
        </w:rPr>
        <w:t xml:space="preserve"> raíz de los compromisos del PBP</w:t>
      </w:r>
      <w:r w:rsidR="002224EB">
        <w:rPr>
          <w:rFonts w:ascii="Times New Roman" w:hAnsi="Times New Roman" w:cs="Times New Roman"/>
          <w:bCs/>
          <w:sz w:val="24"/>
          <w:szCs w:val="24"/>
          <w:lang w:val="es-ES_tradnl"/>
        </w:rPr>
        <w:t xml:space="preserve">. Específicamente, se asume que </w:t>
      </w:r>
      <w:r w:rsidRPr="00372E90">
        <w:rPr>
          <w:rFonts w:ascii="Times New Roman" w:hAnsi="Times New Roman" w:cs="Times New Roman"/>
          <w:bCs/>
          <w:sz w:val="24"/>
          <w:szCs w:val="24"/>
          <w:lang w:val="es-ES_tradnl"/>
        </w:rPr>
        <w:t xml:space="preserve"> la mayor disponibilidad de recursos permitiría la </w:t>
      </w:r>
      <w:r w:rsidR="008B70E3" w:rsidRPr="00372E90">
        <w:rPr>
          <w:rFonts w:ascii="Times New Roman" w:hAnsi="Times New Roman" w:cs="Times New Roman"/>
          <w:bCs/>
          <w:sz w:val="24"/>
          <w:szCs w:val="24"/>
          <w:lang w:val="es-ES_tradnl"/>
        </w:rPr>
        <w:t>asignación de un mayor número de bonos para reposición de vivienda</w:t>
      </w:r>
      <w:r w:rsidRPr="00372E90">
        <w:rPr>
          <w:rFonts w:ascii="Times New Roman" w:hAnsi="Times New Roman" w:cs="Times New Roman"/>
          <w:bCs/>
          <w:sz w:val="24"/>
          <w:szCs w:val="24"/>
          <w:lang w:val="es-ES_tradnl"/>
        </w:rPr>
        <w:t xml:space="preserve"> (Gráfica 6</w:t>
      </w:r>
      <w:r w:rsidR="008B70E3" w:rsidRPr="00372E90">
        <w:rPr>
          <w:rFonts w:ascii="Times New Roman" w:hAnsi="Times New Roman" w:cs="Times New Roman"/>
          <w:bCs/>
          <w:sz w:val="24"/>
          <w:szCs w:val="24"/>
          <w:lang w:val="es-ES_tradnl"/>
        </w:rPr>
        <w:t>) que pudieran haber sido afecta</w:t>
      </w:r>
      <w:r w:rsidRPr="00372E90">
        <w:rPr>
          <w:rFonts w:ascii="Times New Roman" w:hAnsi="Times New Roman" w:cs="Times New Roman"/>
          <w:bCs/>
          <w:sz w:val="24"/>
          <w:szCs w:val="24"/>
          <w:lang w:val="es-ES_tradnl"/>
        </w:rPr>
        <w:t>da por el evento.</w:t>
      </w:r>
    </w:p>
    <w:p w:rsidR="001D3EBE" w:rsidRPr="00372E90" w:rsidRDefault="001D3EBE" w:rsidP="001D3EBE">
      <w:pPr>
        <w:rPr>
          <w:rFonts w:ascii="Times New Roman" w:hAnsi="Times New Roman" w:cs="Times New Roman"/>
          <w:bCs/>
          <w:sz w:val="24"/>
          <w:szCs w:val="24"/>
          <w:lang w:val="es-ES_tradnl"/>
        </w:rPr>
      </w:pPr>
    </w:p>
    <w:p w:rsidR="001D3EBE" w:rsidRPr="00372E90" w:rsidRDefault="001D3EBE" w:rsidP="001D3EBE">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 xml:space="preserve">Para efectos de estimar los beneficios sociales del proyecto, se estima el saldo de recursos disponibles </w:t>
      </w:r>
      <w:r w:rsidR="008B70E3" w:rsidRPr="00372E90">
        <w:rPr>
          <w:rFonts w:ascii="Times New Roman" w:hAnsi="Times New Roman" w:cs="Times New Roman"/>
          <w:sz w:val="24"/>
          <w:szCs w:val="24"/>
          <w:lang w:val="es-ES_tradnl"/>
        </w:rPr>
        <w:t>para asignar bonos para reposición de vivienda (por valor de US$3.411 cada uno)</w:t>
      </w:r>
      <w:r w:rsidRPr="00372E90">
        <w:rPr>
          <w:rFonts w:ascii="Times New Roman" w:hAnsi="Times New Roman" w:cs="Times New Roman"/>
          <w:sz w:val="24"/>
          <w:szCs w:val="24"/>
          <w:lang w:val="es-ES_tradnl"/>
        </w:rPr>
        <w:t xml:space="preserve"> como los recursos disponibles una vez </w:t>
      </w:r>
      <w:r w:rsidR="008B35D0">
        <w:rPr>
          <w:rFonts w:ascii="Times New Roman" w:hAnsi="Times New Roman" w:cs="Times New Roman"/>
          <w:sz w:val="24"/>
          <w:szCs w:val="24"/>
          <w:lang w:val="es-ES_tradnl"/>
        </w:rPr>
        <w:t xml:space="preserve">son </w:t>
      </w:r>
      <w:r w:rsidRPr="00372E90">
        <w:rPr>
          <w:rFonts w:ascii="Times New Roman" w:hAnsi="Times New Roman" w:cs="Times New Roman"/>
          <w:sz w:val="24"/>
          <w:szCs w:val="24"/>
          <w:lang w:val="es-ES_tradnl"/>
        </w:rPr>
        <w:t>cubiertos los gastos de la emergencia y los activos del gobierno</w:t>
      </w:r>
      <w:r w:rsidR="00977EB5" w:rsidRPr="00372E90">
        <w:rPr>
          <w:rStyle w:val="FootnoteReference"/>
          <w:rFonts w:ascii="Times New Roman" w:hAnsi="Times New Roman" w:cs="Times New Roman"/>
          <w:sz w:val="24"/>
          <w:szCs w:val="24"/>
          <w:lang w:val="es-ES_tradnl"/>
        </w:rPr>
        <w:footnoteReference w:id="13"/>
      </w:r>
      <w:r w:rsidRPr="00372E90">
        <w:rPr>
          <w:rFonts w:ascii="Times New Roman" w:hAnsi="Times New Roman" w:cs="Times New Roman"/>
          <w:sz w:val="24"/>
          <w:szCs w:val="24"/>
          <w:lang w:val="es-ES_tradnl"/>
        </w:rPr>
        <w:t>.</w:t>
      </w:r>
    </w:p>
    <w:p w:rsidR="001D3EBE" w:rsidRPr="00372E90" w:rsidRDefault="001D3EBE" w:rsidP="001D3EBE">
      <w:pPr>
        <w:rPr>
          <w:rFonts w:ascii="Times New Roman" w:hAnsi="Times New Roman" w:cs="Times New Roman"/>
          <w:bCs/>
          <w:sz w:val="24"/>
          <w:szCs w:val="24"/>
        </w:rPr>
      </w:pPr>
    </w:p>
    <w:p w:rsidR="001D3EBE" w:rsidRPr="00372E90" w:rsidRDefault="001D3EBE" w:rsidP="001D3EBE">
      <w:pPr>
        <w:rPr>
          <w:rFonts w:ascii="Times New Roman" w:hAnsi="Times New Roman" w:cs="Times New Roman"/>
          <w:b/>
          <w:bCs/>
          <w:sz w:val="24"/>
          <w:szCs w:val="24"/>
        </w:rPr>
      </w:pPr>
      <w:r w:rsidRPr="00372E90">
        <w:rPr>
          <w:rFonts w:ascii="Times New Roman" w:hAnsi="Times New Roman" w:cs="Times New Roman"/>
          <w:b/>
          <w:bCs/>
          <w:sz w:val="24"/>
          <w:szCs w:val="24"/>
        </w:rPr>
        <w:t xml:space="preserve">Gráfica 6. </w:t>
      </w:r>
      <w:r w:rsidR="002768E5" w:rsidRPr="00372E90">
        <w:rPr>
          <w:rFonts w:ascii="Times New Roman" w:hAnsi="Times New Roman" w:cs="Times New Roman"/>
          <w:b/>
          <w:bCs/>
          <w:sz w:val="24"/>
          <w:szCs w:val="24"/>
        </w:rPr>
        <w:t>Nuevos bonos de reposición de vivienda que podrían ser entregados</w:t>
      </w:r>
      <w:r w:rsidRPr="00372E90">
        <w:rPr>
          <w:rFonts w:ascii="Times New Roman" w:hAnsi="Times New Roman" w:cs="Times New Roman"/>
          <w:b/>
          <w:bCs/>
          <w:sz w:val="24"/>
          <w:szCs w:val="24"/>
        </w:rPr>
        <w:t xml:space="preserve"> sin y con el PBP</w:t>
      </w:r>
    </w:p>
    <w:p w:rsidR="001D3EBE" w:rsidRPr="00372E90" w:rsidRDefault="001D3EBE" w:rsidP="001D3EBE">
      <w:pPr>
        <w:rPr>
          <w:rFonts w:ascii="Times New Roman" w:hAnsi="Times New Roman" w:cs="Times New Roman"/>
          <w:b/>
          <w:bCs/>
          <w:sz w:val="24"/>
          <w:szCs w:val="24"/>
        </w:rPr>
      </w:pPr>
    </w:p>
    <w:p w:rsidR="001D3EBE" w:rsidRPr="00372E90" w:rsidRDefault="002768E5" w:rsidP="001D3EBE">
      <w:pPr>
        <w:jc w:val="center"/>
        <w:rPr>
          <w:rFonts w:ascii="Times New Roman" w:hAnsi="Times New Roman" w:cs="Times New Roman"/>
          <w:b/>
          <w:bCs/>
          <w:sz w:val="24"/>
          <w:szCs w:val="24"/>
        </w:rPr>
      </w:pPr>
      <w:r w:rsidRPr="00372E90">
        <w:rPr>
          <w:noProof/>
          <w:lang w:val="en-US" w:eastAsia="zh-CN"/>
        </w:rPr>
        <w:drawing>
          <wp:inline distT="0" distB="0" distL="0" distR="0">
            <wp:extent cx="4919330" cy="2696967"/>
            <wp:effectExtent l="0" t="0" r="0" b="825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4920022" cy="2697347"/>
                    </a:xfrm>
                    <a:prstGeom prst="rect">
                      <a:avLst/>
                    </a:prstGeom>
                    <a:noFill/>
                    <a:ln>
                      <a:noFill/>
                    </a:ln>
                  </pic:spPr>
                </pic:pic>
              </a:graphicData>
            </a:graphic>
          </wp:inline>
        </w:drawing>
      </w:r>
    </w:p>
    <w:p w:rsidR="001D3EBE" w:rsidRPr="00372E90" w:rsidRDefault="001D3EBE" w:rsidP="001D3EBE">
      <w:pPr>
        <w:ind w:left="1416"/>
        <w:rPr>
          <w:rFonts w:ascii="Times New Roman" w:hAnsi="Times New Roman" w:cs="Times New Roman"/>
          <w:bCs/>
          <w:sz w:val="20"/>
          <w:szCs w:val="20"/>
          <w:lang w:val="es-ES_tradnl"/>
        </w:rPr>
      </w:pPr>
      <w:r w:rsidRPr="00372E90">
        <w:rPr>
          <w:rFonts w:ascii="Times New Roman" w:hAnsi="Times New Roman" w:cs="Times New Roman"/>
          <w:bCs/>
          <w:sz w:val="20"/>
          <w:szCs w:val="20"/>
          <w:lang w:val="es-ES_tradnl"/>
        </w:rPr>
        <w:t>Fuente: Cálculos propios empleando información de BID (2010) e información suministrada por MEF.</w:t>
      </w:r>
    </w:p>
    <w:p w:rsidR="001D3EBE" w:rsidRPr="00372E90" w:rsidRDefault="001D3EBE" w:rsidP="001D3EBE">
      <w:pPr>
        <w:rPr>
          <w:rFonts w:ascii="Times New Roman" w:hAnsi="Times New Roman" w:cs="Times New Roman"/>
          <w:bCs/>
          <w:sz w:val="24"/>
          <w:szCs w:val="24"/>
          <w:lang w:val="es-ES_tradnl"/>
        </w:rPr>
      </w:pPr>
    </w:p>
    <w:p w:rsidR="00A42411" w:rsidRPr="00372E90" w:rsidRDefault="001D3EBE" w:rsidP="001D3EBE">
      <w:pPr>
        <w:rPr>
          <w:rFonts w:ascii="Times New Roman" w:hAnsi="Times New Roman" w:cs="Times New Roman"/>
          <w:bCs/>
          <w:sz w:val="24"/>
          <w:szCs w:val="24"/>
        </w:rPr>
      </w:pPr>
      <w:r w:rsidRPr="00372E90">
        <w:rPr>
          <w:rFonts w:ascii="Times New Roman" w:hAnsi="Times New Roman" w:cs="Times New Roman"/>
          <w:bCs/>
          <w:sz w:val="24"/>
          <w:szCs w:val="24"/>
        </w:rPr>
        <w:t>L</w:t>
      </w:r>
      <w:r w:rsidR="002768E5" w:rsidRPr="00372E90">
        <w:rPr>
          <w:rFonts w:ascii="Times New Roman" w:hAnsi="Times New Roman" w:cs="Times New Roman"/>
          <w:bCs/>
          <w:sz w:val="24"/>
          <w:szCs w:val="24"/>
        </w:rPr>
        <w:t xml:space="preserve">os nuevos bonos de reposición de vivienda que podrían ser entregados se incrementan en un 27,4% para el evento de probabilidad del 18% en 10 años, en un </w:t>
      </w:r>
      <w:r w:rsidR="00977EB5" w:rsidRPr="00372E90">
        <w:rPr>
          <w:rFonts w:ascii="Times New Roman" w:hAnsi="Times New Roman" w:cs="Times New Roman"/>
          <w:bCs/>
          <w:sz w:val="24"/>
          <w:szCs w:val="24"/>
        </w:rPr>
        <w:t>10,7</w:t>
      </w:r>
      <w:r w:rsidR="002768E5" w:rsidRPr="00372E90">
        <w:rPr>
          <w:rFonts w:ascii="Times New Roman" w:hAnsi="Times New Roman" w:cs="Times New Roman"/>
          <w:bCs/>
          <w:sz w:val="24"/>
          <w:szCs w:val="24"/>
        </w:rPr>
        <w:t xml:space="preserve">% para el evento </w:t>
      </w:r>
      <w:r w:rsidR="00977EB5" w:rsidRPr="00372E90">
        <w:rPr>
          <w:rFonts w:ascii="Times New Roman" w:hAnsi="Times New Roman" w:cs="Times New Roman"/>
          <w:bCs/>
          <w:sz w:val="24"/>
          <w:szCs w:val="24"/>
        </w:rPr>
        <w:t>de probabilidad del 10</w:t>
      </w:r>
      <w:r w:rsidR="002768E5" w:rsidRPr="00372E90">
        <w:rPr>
          <w:rFonts w:ascii="Times New Roman" w:hAnsi="Times New Roman" w:cs="Times New Roman"/>
          <w:bCs/>
          <w:sz w:val="24"/>
          <w:szCs w:val="24"/>
        </w:rPr>
        <w:t xml:space="preserve">% en 10 años </w:t>
      </w:r>
      <w:r w:rsidR="00A42411" w:rsidRPr="00372E90">
        <w:rPr>
          <w:rFonts w:ascii="Times New Roman" w:hAnsi="Times New Roman" w:cs="Times New Roman"/>
          <w:bCs/>
          <w:sz w:val="24"/>
          <w:szCs w:val="24"/>
        </w:rPr>
        <w:t>y existirían para el evento de probabilidad de 2% en 10</w:t>
      </w:r>
      <w:r w:rsidR="008B35D0">
        <w:rPr>
          <w:rFonts w:ascii="Times New Roman" w:hAnsi="Times New Roman" w:cs="Times New Roman"/>
          <w:bCs/>
          <w:sz w:val="24"/>
          <w:szCs w:val="24"/>
        </w:rPr>
        <w:t xml:space="preserve"> </w:t>
      </w:r>
      <w:r w:rsidR="00A42411" w:rsidRPr="00372E90">
        <w:rPr>
          <w:rFonts w:ascii="Times New Roman" w:hAnsi="Times New Roman" w:cs="Times New Roman"/>
          <w:bCs/>
          <w:sz w:val="24"/>
          <w:szCs w:val="24"/>
        </w:rPr>
        <w:t>años.</w:t>
      </w:r>
    </w:p>
    <w:p w:rsidR="00A42411" w:rsidRPr="00372E90" w:rsidRDefault="00A42411" w:rsidP="009D6365">
      <w:pPr>
        <w:rPr>
          <w:rFonts w:ascii="Times New Roman" w:eastAsiaTheme="majorEastAsia" w:hAnsi="Times New Roman" w:cs="Times New Roman"/>
          <w:bCs/>
          <w:sz w:val="24"/>
          <w:szCs w:val="24"/>
        </w:rPr>
      </w:pPr>
    </w:p>
    <w:p w:rsidR="00366629" w:rsidRDefault="00366629" w:rsidP="00CC5B5A">
      <w:pPr>
        <w:pStyle w:val="Heading1"/>
        <w:numPr>
          <w:ilvl w:val="0"/>
          <w:numId w:val="2"/>
        </w:numPr>
        <w:spacing w:before="0"/>
        <w:jc w:val="center"/>
        <w:rPr>
          <w:rFonts w:ascii="Times New Roman" w:hAnsi="Times New Roman" w:cs="Times New Roman"/>
          <w:color w:val="auto"/>
          <w:sz w:val="24"/>
          <w:szCs w:val="24"/>
        </w:rPr>
      </w:pPr>
      <w:bookmarkStart w:id="15" w:name="_Toc247892457"/>
      <w:r w:rsidRPr="00372E90">
        <w:rPr>
          <w:rFonts w:ascii="Times New Roman" w:hAnsi="Times New Roman" w:cs="Times New Roman"/>
          <w:color w:val="auto"/>
          <w:sz w:val="24"/>
          <w:szCs w:val="24"/>
        </w:rPr>
        <w:lastRenderedPageBreak/>
        <w:t>Análisis de Sensibilidad</w:t>
      </w:r>
      <w:bookmarkEnd w:id="15"/>
    </w:p>
    <w:p w:rsidR="0084358B" w:rsidRPr="0084358B" w:rsidRDefault="0084358B" w:rsidP="0084358B"/>
    <w:p w:rsidR="00366629" w:rsidRPr="0084358B" w:rsidRDefault="0084358B" w:rsidP="0084358B">
      <w:pPr>
        <w:rPr>
          <w:rFonts w:ascii="Times New Roman" w:hAnsi="Times New Roman" w:cs="Times New Roman"/>
          <w:sz w:val="24"/>
          <w:szCs w:val="24"/>
          <w:lang w:val="es-CO"/>
        </w:rPr>
      </w:pPr>
      <w:r w:rsidRPr="0084358B">
        <w:rPr>
          <w:rFonts w:ascii="Times New Roman" w:hAnsi="Times New Roman" w:cs="Times New Roman"/>
          <w:sz w:val="24"/>
          <w:szCs w:val="24"/>
          <w:lang w:val="es-CO"/>
        </w:rPr>
        <w:t xml:space="preserve">Esta sección presenta análisis de sensibilidad adicional al que ya se ha presentado anteriormente utilizando diferentes periodos de retorno del evento. En esta sección se analiza la sensibilidad de las estimaciones incluyendo el </w:t>
      </w:r>
      <w:r w:rsidRPr="0084358B">
        <w:rPr>
          <w:rFonts w:ascii="Times New Roman" w:hAnsi="Times New Roman" w:cs="Times New Roman"/>
          <w:sz w:val="24"/>
          <w:szCs w:val="24"/>
          <w:lang w:val="es-CO"/>
        </w:rPr>
        <w:t>porcentaje de recursos del FEF que podrían ser utilizados en caso de emergencia y la cobertura de ESEB. Las variables consideradas en el análisis de sensibilidad  (FEF, ESEB y periodos de retorno) son las tres variables más importantes que pueden tener mayor variabilidad en el corto y mediano plazo, y para las cuales se cuenta con información fiable. Por otro lado, no sería factible realizar análisis de sensibilidad en la variable de monto de la infraestructura asegurada pues dicha información corresponde a las cifras establecidas por el MEF y de expertos aseguradores por lo que no tendría soporte técnico el incluir cifras más altas. En el caso de la tasa de interés, el costo de la deuda considerada está compuesto por deuda multilateral (LIBOR) y comercial en  base a las colocaciones de bonos del Gobierno Peruano por lo cual representa un escenario conservador.</w:t>
      </w:r>
    </w:p>
    <w:p w:rsidR="0084358B" w:rsidRPr="0084358B" w:rsidRDefault="0084358B" w:rsidP="0084358B">
      <w:pPr>
        <w:rPr>
          <w:lang w:val="es-CO"/>
        </w:rPr>
      </w:pPr>
    </w:p>
    <w:p w:rsidR="00366629" w:rsidRPr="00372E90" w:rsidRDefault="00366629" w:rsidP="00366629">
      <w:pPr>
        <w:rPr>
          <w:rFonts w:ascii="Times New Roman" w:hAnsi="Times New Roman" w:cs="Times New Roman"/>
          <w:b/>
          <w:bCs/>
          <w:sz w:val="24"/>
          <w:szCs w:val="24"/>
          <w:lang w:val="es-ES_tradnl"/>
        </w:rPr>
      </w:pPr>
      <w:r w:rsidRPr="00372E90">
        <w:rPr>
          <w:rFonts w:ascii="Times New Roman" w:hAnsi="Times New Roman" w:cs="Times New Roman"/>
          <w:b/>
          <w:bCs/>
          <w:sz w:val="24"/>
          <w:szCs w:val="24"/>
          <w:lang w:val="es-ES_tradnl"/>
        </w:rPr>
        <w:t>Fondo de Estabilización Fiscal</w:t>
      </w:r>
    </w:p>
    <w:p w:rsidR="00977EB5" w:rsidRPr="00372E90" w:rsidRDefault="00977EB5" w:rsidP="00366629">
      <w:pPr>
        <w:rPr>
          <w:rFonts w:ascii="Times New Roman" w:hAnsi="Times New Roman" w:cs="Times New Roman"/>
          <w:b/>
          <w:bCs/>
          <w:sz w:val="24"/>
          <w:szCs w:val="24"/>
          <w:lang w:val="es-ES_tradnl"/>
        </w:rPr>
      </w:pPr>
    </w:p>
    <w:p w:rsidR="00953638" w:rsidRDefault="00DC4572" w:rsidP="00366629">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FEF tiene acumulado un monto importante de recursos que podrían ser empleados tanto en la etapa de emergencia, como en la etapa de reconstrucción.</w:t>
      </w:r>
      <w:r w:rsidR="00CB0D1E" w:rsidRPr="00372E90">
        <w:rPr>
          <w:rFonts w:ascii="Times New Roman" w:hAnsi="Times New Roman" w:cs="Times New Roman"/>
          <w:bCs/>
          <w:sz w:val="24"/>
          <w:szCs w:val="24"/>
          <w:lang w:val="es-ES_tradnl"/>
        </w:rPr>
        <w:t xml:space="preserve"> No obstante el porcentaje de recursos </w:t>
      </w:r>
      <w:r w:rsidR="00C539F0" w:rsidRPr="00372E90">
        <w:rPr>
          <w:rFonts w:ascii="Times New Roman" w:hAnsi="Times New Roman" w:cs="Times New Roman"/>
          <w:bCs/>
          <w:sz w:val="24"/>
          <w:szCs w:val="24"/>
          <w:lang w:val="es-ES_tradnl"/>
        </w:rPr>
        <w:t>que se podría emplear</w:t>
      </w:r>
      <w:r w:rsidR="00CB0D1E" w:rsidRPr="00372E90">
        <w:rPr>
          <w:rFonts w:ascii="Times New Roman" w:hAnsi="Times New Roman" w:cs="Times New Roman"/>
          <w:bCs/>
          <w:sz w:val="24"/>
          <w:szCs w:val="24"/>
          <w:lang w:val="es-ES_tradnl"/>
        </w:rPr>
        <w:t xml:space="preserve"> del fondo </w:t>
      </w:r>
      <w:r w:rsidR="00C539F0" w:rsidRPr="00372E90">
        <w:rPr>
          <w:rFonts w:ascii="Times New Roman" w:hAnsi="Times New Roman" w:cs="Times New Roman"/>
          <w:bCs/>
          <w:sz w:val="24"/>
          <w:szCs w:val="24"/>
          <w:lang w:val="es-ES_tradnl"/>
        </w:rPr>
        <w:t>n</w:t>
      </w:r>
      <w:r w:rsidR="00CB0D1E" w:rsidRPr="00372E90">
        <w:rPr>
          <w:rFonts w:ascii="Times New Roman" w:hAnsi="Times New Roman" w:cs="Times New Roman"/>
          <w:bCs/>
          <w:sz w:val="24"/>
          <w:szCs w:val="24"/>
          <w:lang w:val="es-ES_tradnl"/>
        </w:rPr>
        <w:t xml:space="preserve">o ha sido </w:t>
      </w:r>
      <w:r w:rsidR="00C539F0" w:rsidRPr="00372E90">
        <w:rPr>
          <w:rFonts w:ascii="Times New Roman" w:hAnsi="Times New Roman" w:cs="Times New Roman"/>
          <w:bCs/>
          <w:sz w:val="24"/>
          <w:szCs w:val="24"/>
          <w:lang w:val="es-ES_tradnl"/>
        </w:rPr>
        <w:t>reglamentado</w:t>
      </w:r>
      <w:r w:rsidR="00CB0D1E" w:rsidRPr="00372E90">
        <w:rPr>
          <w:rFonts w:ascii="Times New Roman" w:hAnsi="Times New Roman" w:cs="Times New Roman"/>
          <w:bCs/>
          <w:sz w:val="24"/>
          <w:szCs w:val="24"/>
          <w:lang w:val="es-ES_tradnl"/>
        </w:rPr>
        <w:t xml:space="preserve">. </w:t>
      </w:r>
      <w:r w:rsidR="00C539F0" w:rsidRPr="00372E90">
        <w:rPr>
          <w:rFonts w:ascii="Times New Roman" w:hAnsi="Times New Roman" w:cs="Times New Roman"/>
          <w:bCs/>
          <w:sz w:val="24"/>
          <w:szCs w:val="24"/>
          <w:lang w:val="es-ES_tradnl"/>
        </w:rPr>
        <w:t>En ese sentido, se presenta un análisis de sensibilidad respecto del uso de un porcentaje d</w:t>
      </w:r>
      <w:r w:rsidR="00977EB5" w:rsidRPr="00372E90">
        <w:rPr>
          <w:rFonts w:ascii="Times New Roman" w:hAnsi="Times New Roman" w:cs="Times New Roman"/>
          <w:bCs/>
          <w:sz w:val="24"/>
          <w:szCs w:val="24"/>
          <w:lang w:val="es-ES_tradnl"/>
        </w:rPr>
        <w:t xml:space="preserve">e recursos del FEF </w:t>
      </w:r>
      <w:r w:rsidR="00953638">
        <w:rPr>
          <w:rFonts w:ascii="Times New Roman" w:hAnsi="Times New Roman" w:cs="Times New Roman"/>
          <w:bCs/>
          <w:sz w:val="24"/>
          <w:szCs w:val="24"/>
          <w:lang w:val="es-ES_tradnl"/>
        </w:rPr>
        <w:t>del 60%</w:t>
      </w:r>
      <w:r w:rsidR="00C539F0" w:rsidRPr="00372E90">
        <w:rPr>
          <w:rFonts w:ascii="Times New Roman" w:hAnsi="Times New Roman" w:cs="Times New Roman"/>
          <w:bCs/>
          <w:sz w:val="24"/>
          <w:szCs w:val="24"/>
          <w:lang w:val="es-ES_tradnl"/>
        </w:rPr>
        <w:t>.</w:t>
      </w:r>
    </w:p>
    <w:p w:rsidR="00953638" w:rsidRDefault="00953638" w:rsidP="00366629">
      <w:pPr>
        <w:rPr>
          <w:rFonts w:ascii="Times New Roman" w:hAnsi="Times New Roman" w:cs="Times New Roman"/>
          <w:bCs/>
          <w:sz w:val="24"/>
          <w:szCs w:val="24"/>
          <w:lang w:val="es-ES_tradnl"/>
        </w:rPr>
      </w:pPr>
    </w:p>
    <w:p w:rsidR="00953638" w:rsidRPr="00372E90" w:rsidRDefault="00953638" w:rsidP="00953638">
      <w:pPr>
        <w:rPr>
          <w:rFonts w:ascii="Times New Roman" w:hAnsi="Times New Roman" w:cs="Times New Roman"/>
          <w:b/>
          <w:bCs/>
          <w:sz w:val="24"/>
          <w:szCs w:val="24"/>
          <w:lang w:val="es-ES_tradnl"/>
        </w:rPr>
      </w:pPr>
      <w:r>
        <w:rPr>
          <w:rFonts w:ascii="Times New Roman" w:hAnsi="Times New Roman" w:cs="Times New Roman"/>
          <w:b/>
          <w:bCs/>
          <w:sz w:val="24"/>
          <w:szCs w:val="24"/>
        </w:rPr>
        <w:t>Gráfica 7A</w:t>
      </w:r>
      <w:r w:rsidRPr="00372E90">
        <w:rPr>
          <w:rFonts w:ascii="Times New Roman" w:hAnsi="Times New Roman" w:cs="Times New Roman"/>
          <w:b/>
          <w:bCs/>
          <w:sz w:val="24"/>
          <w:szCs w:val="24"/>
        </w:rPr>
        <w:t xml:space="preserve">. Financiamiento de la ocurrencia de </w:t>
      </w:r>
      <w:r w:rsidRPr="00372E90">
        <w:rPr>
          <w:rFonts w:ascii="Times New Roman" w:hAnsi="Times New Roman" w:cs="Times New Roman"/>
          <w:b/>
          <w:bCs/>
          <w:sz w:val="24"/>
          <w:szCs w:val="24"/>
          <w:lang w:val="es-ES_tradnl"/>
        </w:rPr>
        <w:t>un evento q</w:t>
      </w:r>
      <w:r>
        <w:rPr>
          <w:rFonts w:ascii="Times New Roman" w:hAnsi="Times New Roman" w:cs="Times New Roman"/>
          <w:b/>
          <w:bCs/>
          <w:sz w:val="24"/>
          <w:szCs w:val="24"/>
          <w:lang w:val="es-ES_tradnl"/>
        </w:rPr>
        <w:t>ue tiene una probabilidad del 18</w:t>
      </w:r>
      <w:r w:rsidRPr="00372E90">
        <w:rPr>
          <w:rFonts w:ascii="Times New Roman" w:hAnsi="Times New Roman" w:cs="Times New Roman"/>
          <w:b/>
          <w:bCs/>
          <w:sz w:val="24"/>
          <w:szCs w:val="24"/>
          <w:lang w:val="es-ES_tradnl"/>
        </w:rPr>
        <w:t>% de presen</w:t>
      </w:r>
      <w:r>
        <w:rPr>
          <w:rFonts w:ascii="Times New Roman" w:hAnsi="Times New Roman" w:cs="Times New Roman"/>
          <w:b/>
          <w:bCs/>
          <w:sz w:val="24"/>
          <w:szCs w:val="24"/>
          <w:lang w:val="es-ES_tradnl"/>
        </w:rPr>
        <w:t>tarse en un lapso de 10 años sin</w:t>
      </w:r>
      <w:r w:rsidRPr="00372E90">
        <w:rPr>
          <w:rFonts w:ascii="Times New Roman" w:hAnsi="Times New Roman" w:cs="Times New Roman"/>
          <w:b/>
          <w:bCs/>
          <w:sz w:val="24"/>
          <w:szCs w:val="24"/>
          <w:lang w:val="es-ES_tradnl"/>
        </w:rPr>
        <w:t xml:space="preserve"> PBP</w:t>
      </w:r>
    </w:p>
    <w:p w:rsidR="00953638" w:rsidRDefault="00953638" w:rsidP="00953638">
      <w:pPr>
        <w:rPr>
          <w:rFonts w:ascii="Times New Roman" w:hAnsi="Times New Roman" w:cs="Times New Roman"/>
          <w:b/>
          <w:bCs/>
          <w:sz w:val="24"/>
          <w:szCs w:val="24"/>
        </w:rPr>
      </w:pPr>
    </w:p>
    <w:p w:rsidR="00953638" w:rsidRDefault="00431B7C" w:rsidP="00953638">
      <w:pPr>
        <w:rPr>
          <w:rFonts w:ascii="Times New Roman" w:hAnsi="Times New Roman" w:cs="Times New Roman"/>
          <w:b/>
          <w:bCs/>
          <w:sz w:val="24"/>
          <w:szCs w:val="24"/>
        </w:rPr>
      </w:pPr>
      <w:r>
        <w:rPr>
          <w:rFonts w:ascii="Times New Roman" w:hAnsi="Times New Roman" w:cs="Times New Roman"/>
          <w:b/>
          <w:bCs/>
          <w:noProof/>
          <w:sz w:val="24"/>
          <w:szCs w:val="24"/>
          <w:lang w:val="en-US" w:eastAsia="zh-CN"/>
        </w:rPr>
        <w:drawing>
          <wp:anchor distT="0" distB="0" distL="114300" distR="114300" simplePos="0" relativeHeight="251660288" behindDoc="0" locked="0" layoutInCell="1" allowOverlap="1">
            <wp:simplePos x="0" y="0"/>
            <wp:positionH relativeFrom="column">
              <wp:posOffset>513715</wp:posOffset>
            </wp:positionH>
            <wp:positionV relativeFrom="paragraph">
              <wp:posOffset>-2540</wp:posOffset>
            </wp:positionV>
            <wp:extent cx="4168775" cy="2776220"/>
            <wp:effectExtent l="0" t="0" r="3175" b="5080"/>
            <wp:wrapTight wrapText="bothSides">
              <wp:wrapPolygon edited="0">
                <wp:start x="0" y="0"/>
                <wp:lineTo x="0" y="21491"/>
                <wp:lineTo x="21518" y="21491"/>
                <wp:lineTo x="21518"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a:srcRect/>
                    <a:stretch>
                      <a:fillRect/>
                    </a:stretch>
                  </pic:blipFill>
                  <pic:spPr bwMode="auto">
                    <a:xfrm>
                      <a:off x="0" y="0"/>
                      <a:ext cx="4168775" cy="27762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7A4F20">
      <w:pPr>
        <w:jc w:val="cente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222ACF" w:rsidRDefault="00222ACF" w:rsidP="00953638">
      <w:pPr>
        <w:rPr>
          <w:rFonts w:ascii="Times New Roman" w:hAnsi="Times New Roman" w:cs="Times New Roman"/>
          <w:b/>
          <w:bCs/>
          <w:sz w:val="24"/>
          <w:szCs w:val="24"/>
        </w:rPr>
      </w:pPr>
    </w:p>
    <w:p w:rsidR="00431B7C" w:rsidRDefault="00431B7C" w:rsidP="00953638">
      <w:pPr>
        <w:rPr>
          <w:rFonts w:ascii="Times New Roman" w:hAnsi="Times New Roman" w:cs="Times New Roman"/>
          <w:b/>
          <w:bCs/>
          <w:sz w:val="24"/>
          <w:szCs w:val="24"/>
        </w:rPr>
      </w:pPr>
    </w:p>
    <w:p w:rsidR="007A4F20" w:rsidRDefault="007A4F20" w:rsidP="00953638">
      <w:pPr>
        <w:rPr>
          <w:rFonts w:ascii="Times New Roman" w:hAnsi="Times New Roman" w:cs="Times New Roman"/>
          <w:b/>
          <w:bCs/>
          <w:sz w:val="24"/>
          <w:szCs w:val="24"/>
        </w:rPr>
      </w:pPr>
    </w:p>
    <w:p w:rsidR="007A4F20" w:rsidRPr="0084358B" w:rsidRDefault="008A50CF" w:rsidP="0084358B">
      <w:pPr>
        <w:ind w:left="1416"/>
        <w:rPr>
          <w:rFonts w:ascii="Times New Roman" w:hAnsi="Times New Roman" w:cs="Times New Roman"/>
          <w:bCs/>
          <w:sz w:val="20"/>
          <w:szCs w:val="20"/>
          <w:lang w:val="es-ES_tradnl"/>
        </w:rPr>
      </w:pPr>
      <w:r w:rsidRPr="00372E90">
        <w:rPr>
          <w:rFonts w:ascii="Times New Roman" w:hAnsi="Times New Roman" w:cs="Times New Roman"/>
          <w:bCs/>
          <w:sz w:val="20"/>
          <w:szCs w:val="20"/>
        </w:rPr>
        <w:t xml:space="preserve">Fuente: </w:t>
      </w:r>
      <w:r w:rsidRPr="00372E90">
        <w:rPr>
          <w:rFonts w:ascii="Times New Roman" w:hAnsi="Times New Roman" w:cs="Times New Roman"/>
          <w:bCs/>
          <w:sz w:val="20"/>
          <w:szCs w:val="20"/>
          <w:lang w:val="es-ES_tradnl"/>
        </w:rPr>
        <w:t>Cálculos propios empleando información de BID (2010) e información suministrada por MEF</w:t>
      </w:r>
    </w:p>
    <w:p w:rsidR="007A4F20" w:rsidRDefault="007A4F20" w:rsidP="00953638">
      <w:pPr>
        <w:rPr>
          <w:rFonts w:ascii="Times New Roman" w:hAnsi="Times New Roman" w:cs="Times New Roman"/>
          <w:b/>
          <w:bCs/>
          <w:sz w:val="24"/>
          <w:szCs w:val="24"/>
        </w:rPr>
      </w:pPr>
    </w:p>
    <w:p w:rsidR="00953638" w:rsidRPr="00372E90" w:rsidRDefault="007A4F20" w:rsidP="00953638">
      <w:pPr>
        <w:rPr>
          <w:rFonts w:ascii="Times New Roman" w:hAnsi="Times New Roman" w:cs="Times New Roman"/>
          <w:b/>
          <w:bCs/>
          <w:sz w:val="24"/>
          <w:szCs w:val="24"/>
          <w:lang w:val="es-ES_tradnl"/>
        </w:rPr>
      </w:pPr>
      <w:r>
        <w:rPr>
          <w:rFonts w:ascii="Times New Roman" w:hAnsi="Times New Roman" w:cs="Times New Roman"/>
          <w:b/>
          <w:bCs/>
          <w:noProof/>
          <w:sz w:val="24"/>
          <w:szCs w:val="24"/>
          <w:lang w:val="en-US" w:eastAsia="zh-CN"/>
        </w:rPr>
        <w:drawing>
          <wp:anchor distT="0" distB="0" distL="114300" distR="114300" simplePos="0" relativeHeight="251662336" behindDoc="0" locked="0" layoutInCell="1" allowOverlap="1">
            <wp:simplePos x="0" y="0"/>
            <wp:positionH relativeFrom="column">
              <wp:posOffset>69850</wp:posOffset>
            </wp:positionH>
            <wp:positionV relativeFrom="paragraph">
              <wp:posOffset>685800</wp:posOffset>
            </wp:positionV>
            <wp:extent cx="4539615" cy="3015615"/>
            <wp:effectExtent l="25400" t="0" r="6985" b="0"/>
            <wp:wrapTight wrapText="bothSides">
              <wp:wrapPolygon edited="0">
                <wp:start x="-121" y="0"/>
                <wp:lineTo x="-121" y="21468"/>
                <wp:lineTo x="21633" y="21468"/>
                <wp:lineTo x="21633" y="0"/>
                <wp:lineTo x="-121" y="0"/>
              </wp:wrapPolygon>
            </wp:wrapTight>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a:srcRect/>
                    <a:stretch>
                      <a:fillRect/>
                    </a:stretch>
                  </pic:blipFill>
                  <pic:spPr bwMode="auto">
                    <a:xfrm>
                      <a:off x="0" y="0"/>
                      <a:ext cx="4539615" cy="3015615"/>
                    </a:xfrm>
                    <a:prstGeom prst="rect">
                      <a:avLst/>
                    </a:prstGeom>
                    <a:noFill/>
                    <a:ln w="9525">
                      <a:noFill/>
                      <a:miter lim="800000"/>
                      <a:headEnd/>
                      <a:tailEnd/>
                    </a:ln>
                  </pic:spPr>
                </pic:pic>
              </a:graphicData>
            </a:graphic>
          </wp:anchor>
        </w:drawing>
      </w:r>
      <w:r w:rsidR="00953638">
        <w:rPr>
          <w:rFonts w:ascii="Times New Roman" w:hAnsi="Times New Roman" w:cs="Times New Roman"/>
          <w:b/>
          <w:bCs/>
          <w:sz w:val="24"/>
          <w:szCs w:val="24"/>
        </w:rPr>
        <w:t>Gráfica 7B</w:t>
      </w:r>
      <w:r w:rsidR="00953638" w:rsidRPr="00372E90">
        <w:rPr>
          <w:rFonts w:ascii="Times New Roman" w:hAnsi="Times New Roman" w:cs="Times New Roman"/>
          <w:b/>
          <w:bCs/>
          <w:sz w:val="24"/>
          <w:szCs w:val="24"/>
        </w:rPr>
        <w:t xml:space="preserve">. Financiamiento de la ocurrencia de </w:t>
      </w:r>
      <w:r w:rsidR="00953638" w:rsidRPr="00372E90">
        <w:rPr>
          <w:rFonts w:ascii="Times New Roman" w:hAnsi="Times New Roman" w:cs="Times New Roman"/>
          <w:b/>
          <w:bCs/>
          <w:sz w:val="24"/>
          <w:szCs w:val="24"/>
          <w:lang w:val="es-ES_tradnl"/>
        </w:rPr>
        <w:t>un evento q</w:t>
      </w:r>
      <w:r w:rsidR="00953638">
        <w:rPr>
          <w:rFonts w:ascii="Times New Roman" w:hAnsi="Times New Roman" w:cs="Times New Roman"/>
          <w:b/>
          <w:bCs/>
          <w:sz w:val="24"/>
          <w:szCs w:val="24"/>
          <w:lang w:val="es-ES_tradnl"/>
        </w:rPr>
        <w:t>ue tiene una probabilidad del 18</w:t>
      </w:r>
      <w:r w:rsidR="00953638" w:rsidRPr="00372E90">
        <w:rPr>
          <w:rFonts w:ascii="Times New Roman" w:hAnsi="Times New Roman" w:cs="Times New Roman"/>
          <w:b/>
          <w:bCs/>
          <w:sz w:val="24"/>
          <w:szCs w:val="24"/>
          <w:lang w:val="es-ES_tradnl"/>
        </w:rPr>
        <w:t>% de presen</w:t>
      </w:r>
      <w:r w:rsidR="00953638">
        <w:rPr>
          <w:rFonts w:ascii="Times New Roman" w:hAnsi="Times New Roman" w:cs="Times New Roman"/>
          <w:b/>
          <w:bCs/>
          <w:sz w:val="24"/>
          <w:szCs w:val="24"/>
          <w:lang w:val="es-ES_tradnl"/>
        </w:rPr>
        <w:t>tarse en un lapso de 10 años con</w:t>
      </w:r>
      <w:r w:rsidR="00953638" w:rsidRPr="00372E90">
        <w:rPr>
          <w:rFonts w:ascii="Times New Roman" w:hAnsi="Times New Roman" w:cs="Times New Roman"/>
          <w:b/>
          <w:bCs/>
          <w:sz w:val="24"/>
          <w:szCs w:val="24"/>
          <w:lang w:val="es-ES_tradnl"/>
        </w:rPr>
        <w:t xml:space="preserve"> PBP</w:t>
      </w:r>
    </w:p>
    <w:p w:rsidR="00DC4572" w:rsidRPr="00372E90" w:rsidRDefault="00DC4572" w:rsidP="00366629">
      <w:pPr>
        <w:rPr>
          <w:rFonts w:ascii="Times New Roman" w:hAnsi="Times New Roman" w:cs="Times New Roman"/>
          <w:bCs/>
          <w:sz w:val="24"/>
          <w:szCs w:val="24"/>
          <w:lang w:val="es-ES_tradnl"/>
        </w:rPr>
      </w:pPr>
    </w:p>
    <w:p w:rsidR="00222ACF" w:rsidRDefault="00222ACF" w:rsidP="00366629">
      <w:pPr>
        <w:rPr>
          <w:rFonts w:ascii="Times New Roman" w:hAnsi="Times New Roman" w:cs="Times New Roman"/>
          <w:b/>
          <w:bCs/>
          <w:sz w:val="24"/>
          <w:szCs w:val="24"/>
          <w:lang w:val="es-ES_tradnl"/>
        </w:rPr>
      </w:pPr>
    </w:p>
    <w:p w:rsidR="00366629" w:rsidRPr="00372E90" w:rsidRDefault="00366629"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7A4F20" w:rsidRDefault="007A4F20" w:rsidP="00366629">
      <w:pPr>
        <w:rPr>
          <w:rFonts w:ascii="Times New Roman" w:hAnsi="Times New Roman" w:cs="Times New Roman"/>
          <w:b/>
          <w:bCs/>
          <w:sz w:val="24"/>
          <w:szCs w:val="24"/>
          <w:lang w:val="es-ES_tradnl"/>
        </w:rPr>
      </w:pPr>
    </w:p>
    <w:p w:rsidR="008A50CF" w:rsidRPr="00704B60" w:rsidRDefault="008A50CF" w:rsidP="007B7E4D">
      <w:pPr>
        <w:pStyle w:val="NoSpacing"/>
        <w:rPr>
          <w:lang w:val="es-ES_tradnl"/>
        </w:rPr>
      </w:pPr>
      <w:r w:rsidRPr="00704B60">
        <w:rPr>
          <w:lang w:val="es-ES_tradnl"/>
        </w:rPr>
        <w:t>Fuente: Cálculos propios empleando información de BID (2010) e información suministrada por MEF</w:t>
      </w:r>
    </w:p>
    <w:p w:rsidR="007A4F20" w:rsidRDefault="007A4F20" w:rsidP="00366629">
      <w:pPr>
        <w:rPr>
          <w:rFonts w:ascii="Times New Roman" w:hAnsi="Times New Roman" w:cs="Times New Roman"/>
          <w:b/>
          <w:bCs/>
          <w:sz w:val="24"/>
          <w:szCs w:val="24"/>
          <w:lang w:val="es-ES_tradnl"/>
        </w:rPr>
      </w:pPr>
    </w:p>
    <w:p w:rsidR="00792CEC" w:rsidRPr="00372E90" w:rsidRDefault="005D28DC" w:rsidP="00792CEC">
      <w:pPr>
        <w:rPr>
          <w:rFonts w:ascii="Times New Roman" w:hAnsi="Times New Roman" w:cs="Times New Roman"/>
          <w:bCs/>
          <w:sz w:val="24"/>
          <w:szCs w:val="24"/>
          <w:lang w:val="es-ES_tradnl"/>
        </w:rPr>
      </w:pPr>
      <w:r w:rsidRPr="005D28DC">
        <w:rPr>
          <w:rFonts w:ascii="Times New Roman" w:hAnsi="Times New Roman" w:cs="Times New Roman"/>
          <w:bCs/>
          <w:sz w:val="24"/>
          <w:szCs w:val="24"/>
          <w:lang w:val="es-ES_tradnl"/>
        </w:rPr>
        <w:t>Disponer de un mayor monto de recursos de FEF permite no acudir a endeudamiento ex</w:t>
      </w:r>
      <w:r w:rsidR="00792CEC">
        <w:rPr>
          <w:rFonts w:ascii="Times New Roman" w:hAnsi="Times New Roman" w:cs="Times New Roman"/>
          <w:bCs/>
          <w:sz w:val="24"/>
          <w:szCs w:val="24"/>
          <w:lang w:val="es-ES_tradnl"/>
        </w:rPr>
        <w:t xml:space="preserve"> </w:t>
      </w:r>
      <w:r w:rsidRPr="005D28DC">
        <w:rPr>
          <w:rFonts w:ascii="Times New Roman" w:hAnsi="Times New Roman" w:cs="Times New Roman"/>
          <w:bCs/>
          <w:sz w:val="24"/>
          <w:szCs w:val="24"/>
          <w:lang w:val="es-ES_tradnl"/>
        </w:rPr>
        <w:t xml:space="preserve">post y desembolsar </w:t>
      </w:r>
      <w:r w:rsidR="00792CEC">
        <w:rPr>
          <w:rFonts w:ascii="Times New Roman" w:hAnsi="Times New Roman" w:cs="Times New Roman"/>
          <w:bCs/>
          <w:sz w:val="24"/>
          <w:szCs w:val="24"/>
          <w:lang w:val="es-ES_tradnl"/>
        </w:rPr>
        <w:t>solamente el 18% de los recursos de las líneas de c</w:t>
      </w:r>
      <w:r w:rsidR="00792CEC" w:rsidRPr="00372E90">
        <w:rPr>
          <w:rFonts w:ascii="Times New Roman" w:hAnsi="Times New Roman" w:cs="Times New Roman"/>
          <w:bCs/>
          <w:sz w:val="24"/>
          <w:szCs w:val="24"/>
          <w:lang w:val="es-ES_tradnl"/>
        </w:rPr>
        <w:t xml:space="preserve">rédito disponibles en caso de ocurrencia de </w:t>
      </w:r>
      <w:r w:rsidR="00792CEC">
        <w:rPr>
          <w:rFonts w:ascii="Times New Roman" w:hAnsi="Times New Roman" w:cs="Times New Roman"/>
          <w:bCs/>
          <w:sz w:val="24"/>
          <w:szCs w:val="24"/>
          <w:lang w:val="es-ES_tradnl"/>
        </w:rPr>
        <w:t>emergencias (no exclusivas para desastres).</w:t>
      </w:r>
    </w:p>
    <w:p w:rsidR="005D28DC" w:rsidRPr="005D28DC" w:rsidRDefault="005D28DC" w:rsidP="00366629">
      <w:pPr>
        <w:rPr>
          <w:rFonts w:ascii="Times New Roman" w:hAnsi="Times New Roman" w:cs="Times New Roman"/>
          <w:bCs/>
          <w:sz w:val="24"/>
          <w:szCs w:val="24"/>
          <w:lang w:val="es-ES_tradnl"/>
        </w:rPr>
      </w:pPr>
    </w:p>
    <w:p w:rsidR="007A4F20" w:rsidRDefault="007A4F20" w:rsidP="00366629">
      <w:pPr>
        <w:rPr>
          <w:rFonts w:ascii="Times New Roman" w:hAnsi="Times New Roman" w:cs="Times New Roman"/>
          <w:b/>
          <w:bCs/>
          <w:sz w:val="24"/>
          <w:szCs w:val="24"/>
          <w:lang w:val="es-ES_tradnl"/>
        </w:rPr>
      </w:pPr>
    </w:p>
    <w:p w:rsidR="00366629" w:rsidRPr="00372E90" w:rsidRDefault="00366629" w:rsidP="00366629">
      <w:pPr>
        <w:rPr>
          <w:rFonts w:ascii="Times New Roman" w:hAnsi="Times New Roman" w:cs="Times New Roman"/>
          <w:b/>
          <w:bCs/>
          <w:sz w:val="24"/>
          <w:szCs w:val="24"/>
          <w:lang w:val="es-ES_tradnl"/>
        </w:rPr>
      </w:pPr>
      <w:r w:rsidRPr="00372E90">
        <w:rPr>
          <w:rFonts w:ascii="Times New Roman" w:hAnsi="Times New Roman" w:cs="Times New Roman"/>
          <w:b/>
          <w:bCs/>
          <w:sz w:val="24"/>
          <w:szCs w:val="24"/>
          <w:lang w:val="es-ES_tradnl"/>
        </w:rPr>
        <w:t>No considerar dentro de las responsabilidades del estado a ESEB</w:t>
      </w:r>
    </w:p>
    <w:p w:rsidR="00EC537D" w:rsidRPr="00372E90" w:rsidRDefault="00EC537D" w:rsidP="00366629">
      <w:pPr>
        <w:rPr>
          <w:rFonts w:ascii="Times New Roman" w:hAnsi="Times New Roman" w:cs="Times New Roman"/>
          <w:b/>
          <w:bCs/>
          <w:sz w:val="24"/>
          <w:szCs w:val="24"/>
          <w:lang w:val="es-ES_tradnl"/>
        </w:rPr>
      </w:pPr>
    </w:p>
    <w:p w:rsidR="00EC537D" w:rsidRPr="00372E90" w:rsidRDefault="00EC537D" w:rsidP="00366629">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 xml:space="preserve">La normatividad no obliga al gobierno a cubrir ESEB. Cabe mencionar que las autoridades peruanas no contemplan esta posibilidad en razón a las dificultades observadas en Pisco con las figuras diseñadas para apoyar la </w:t>
      </w:r>
      <w:r w:rsidR="00DC4572" w:rsidRPr="00372E90">
        <w:rPr>
          <w:rFonts w:ascii="Times New Roman" w:hAnsi="Times New Roman" w:cs="Times New Roman"/>
          <w:bCs/>
          <w:sz w:val="24"/>
          <w:szCs w:val="24"/>
          <w:lang w:val="es-ES_tradnl"/>
        </w:rPr>
        <w:t xml:space="preserve">reconstrucción y mejoras de la </w:t>
      </w:r>
      <w:r w:rsidRPr="00372E90">
        <w:rPr>
          <w:rFonts w:ascii="Times New Roman" w:hAnsi="Times New Roman" w:cs="Times New Roman"/>
          <w:bCs/>
          <w:sz w:val="24"/>
          <w:szCs w:val="24"/>
          <w:lang w:val="es-ES_tradnl"/>
        </w:rPr>
        <w:t xml:space="preserve">vivienda </w:t>
      </w:r>
      <w:r w:rsidR="00DC4572" w:rsidRPr="00372E90">
        <w:rPr>
          <w:rFonts w:ascii="Times New Roman" w:hAnsi="Times New Roman" w:cs="Times New Roman"/>
          <w:bCs/>
          <w:sz w:val="24"/>
          <w:szCs w:val="24"/>
          <w:lang w:val="es-ES_tradnl"/>
        </w:rPr>
        <w:t xml:space="preserve">afectada </w:t>
      </w:r>
      <w:r w:rsidRPr="00372E90">
        <w:rPr>
          <w:rFonts w:ascii="Times New Roman" w:hAnsi="Times New Roman" w:cs="Times New Roman"/>
          <w:bCs/>
          <w:sz w:val="24"/>
          <w:szCs w:val="24"/>
          <w:lang w:val="es-ES_tradnl"/>
        </w:rPr>
        <w:t>de la población más vulnerable.</w:t>
      </w:r>
      <w:r w:rsidR="00DC4572" w:rsidRPr="00372E90">
        <w:rPr>
          <w:rFonts w:ascii="Times New Roman" w:hAnsi="Times New Roman" w:cs="Times New Roman"/>
          <w:bCs/>
          <w:sz w:val="24"/>
          <w:szCs w:val="24"/>
          <w:lang w:val="es-ES_tradnl"/>
        </w:rPr>
        <w:t xml:space="preserve"> En ese sentido, consideran que para poder brindar este tipo de apoyo, en primer lugar es necesario generar una institucionalidad frente al tema</w:t>
      </w:r>
      <w:r w:rsidR="008B35D0">
        <w:rPr>
          <w:rFonts w:ascii="Times New Roman" w:hAnsi="Times New Roman" w:cs="Times New Roman"/>
          <w:bCs/>
          <w:sz w:val="24"/>
          <w:szCs w:val="24"/>
          <w:lang w:val="es-ES_tradnl"/>
        </w:rPr>
        <w:t>.</w:t>
      </w:r>
    </w:p>
    <w:p w:rsidR="00DC4572" w:rsidRPr="00372E90" w:rsidRDefault="00DC4572" w:rsidP="00366629">
      <w:pPr>
        <w:rPr>
          <w:rFonts w:ascii="Times New Roman" w:hAnsi="Times New Roman" w:cs="Times New Roman"/>
          <w:bCs/>
          <w:sz w:val="24"/>
          <w:szCs w:val="24"/>
          <w:lang w:val="es-ES_tradnl"/>
        </w:rPr>
      </w:pPr>
    </w:p>
    <w:p w:rsidR="00DC4572" w:rsidRPr="00372E90" w:rsidRDefault="00977EB5" w:rsidP="00366629">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Dentro de este contexto</w:t>
      </w:r>
      <w:r w:rsidR="00DC4572" w:rsidRPr="00372E90">
        <w:rPr>
          <w:rFonts w:ascii="Times New Roman" w:hAnsi="Times New Roman" w:cs="Times New Roman"/>
          <w:bCs/>
          <w:sz w:val="24"/>
          <w:szCs w:val="24"/>
          <w:lang w:val="es-ES_tradnl"/>
        </w:rPr>
        <w:t xml:space="preserve">, en este escenario </w:t>
      </w:r>
      <w:r w:rsidR="00E27939">
        <w:rPr>
          <w:rFonts w:ascii="Times New Roman" w:hAnsi="Times New Roman" w:cs="Times New Roman"/>
          <w:bCs/>
          <w:sz w:val="24"/>
          <w:szCs w:val="24"/>
          <w:lang w:val="es-ES_tradnl"/>
        </w:rPr>
        <w:t>no</w:t>
      </w:r>
      <w:r w:rsidR="00E27939" w:rsidRPr="00372E90">
        <w:rPr>
          <w:rFonts w:ascii="Times New Roman" w:hAnsi="Times New Roman" w:cs="Times New Roman"/>
          <w:bCs/>
          <w:sz w:val="24"/>
          <w:szCs w:val="24"/>
          <w:lang w:val="es-ES_tradnl"/>
        </w:rPr>
        <w:t xml:space="preserve"> </w:t>
      </w:r>
      <w:r w:rsidR="00DC4572" w:rsidRPr="00372E90">
        <w:rPr>
          <w:rFonts w:ascii="Times New Roman" w:hAnsi="Times New Roman" w:cs="Times New Roman"/>
          <w:bCs/>
          <w:sz w:val="24"/>
          <w:szCs w:val="24"/>
          <w:lang w:val="es-ES_tradnl"/>
        </w:rPr>
        <w:t xml:space="preserve">se considera el escenario de daños de </w:t>
      </w:r>
      <w:r w:rsidR="00E27939">
        <w:rPr>
          <w:rFonts w:ascii="Times New Roman" w:hAnsi="Times New Roman" w:cs="Times New Roman"/>
          <w:bCs/>
          <w:sz w:val="24"/>
          <w:szCs w:val="24"/>
          <w:lang w:val="es-ES_tradnl"/>
        </w:rPr>
        <w:t>ESEB</w:t>
      </w:r>
      <w:r w:rsidR="00DC4572" w:rsidRPr="00372E90">
        <w:rPr>
          <w:rFonts w:ascii="Times New Roman" w:hAnsi="Times New Roman" w:cs="Times New Roman"/>
          <w:bCs/>
          <w:sz w:val="24"/>
          <w:szCs w:val="24"/>
          <w:lang w:val="es-ES_tradnl"/>
        </w:rPr>
        <w:t>.</w:t>
      </w:r>
    </w:p>
    <w:p w:rsidR="001A1C90" w:rsidRDefault="001A1C90" w:rsidP="00366629">
      <w:pPr>
        <w:rPr>
          <w:rFonts w:ascii="Times New Roman" w:hAnsi="Times New Roman" w:cs="Times New Roman"/>
          <w:b/>
          <w:bCs/>
          <w:sz w:val="24"/>
          <w:szCs w:val="24"/>
          <w:lang w:val="es-ES_tradnl"/>
        </w:rPr>
      </w:pPr>
    </w:p>
    <w:p w:rsidR="00EC537D" w:rsidRPr="008A65A8" w:rsidRDefault="001A1C90" w:rsidP="00366629">
      <w:pPr>
        <w:rPr>
          <w:rFonts w:ascii="Times New Roman" w:hAnsi="Times New Roman" w:cs="Times New Roman"/>
          <w:bCs/>
          <w:sz w:val="24"/>
          <w:szCs w:val="24"/>
          <w:lang w:val="es-ES_tradnl"/>
        </w:rPr>
      </w:pPr>
      <w:r w:rsidRPr="008A65A8">
        <w:rPr>
          <w:rFonts w:ascii="Times New Roman" w:hAnsi="Times New Roman" w:cs="Times New Roman"/>
          <w:bCs/>
          <w:sz w:val="24"/>
          <w:szCs w:val="24"/>
          <w:lang w:val="es-ES_tradnl"/>
        </w:rPr>
        <w:t>En est</w:t>
      </w:r>
      <w:r w:rsidR="0051629A">
        <w:rPr>
          <w:rFonts w:ascii="Times New Roman" w:hAnsi="Times New Roman" w:cs="Times New Roman"/>
          <w:bCs/>
          <w:sz w:val="24"/>
          <w:szCs w:val="24"/>
          <w:lang w:val="es-ES_tradnl"/>
        </w:rPr>
        <w:t>e</w:t>
      </w:r>
      <w:r w:rsidRPr="008A65A8">
        <w:rPr>
          <w:rFonts w:ascii="Times New Roman" w:hAnsi="Times New Roman" w:cs="Times New Roman"/>
          <w:bCs/>
          <w:sz w:val="24"/>
          <w:szCs w:val="24"/>
          <w:lang w:val="es-ES_tradnl"/>
        </w:rPr>
        <w:t xml:space="preserve"> </w:t>
      </w:r>
      <w:r w:rsidR="0051629A">
        <w:rPr>
          <w:rFonts w:ascii="Times New Roman" w:hAnsi="Times New Roman" w:cs="Times New Roman"/>
          <w:bCs/>
          <w:sz w:val="24"/>
          <w:szCs w:val="24"/>
          <w:lang w:val="es-ES_tradnl"/>
        </w:rPr>
        <w:t>escenario</w:t>
      </w:r>
      <w:r w:rsidR="00E27939">
        <w:rPr>
          <w:rFonts w:ascii="Times New Roman" w:hAnsi="Times New Roman" w:cs="Times New Roman"/>
          <w:bCs/>
          <w:sz w:val="24"/>
          <w:szCs w:val="24"/>
          <w:lang w:val="es-ES_tradnl"/>
        </w:rPr>
        <w:t xml:space="preserve">, </w:t>
      </w:r>
      <w:r w:rsidRPr="008A65A8">
        <w:rPr>
          <w:rFonts w:ascii="Times New Roman" w:hAnsi="Times New Roman" w:cs="Times New Roman"/>
          <w:bCs/>
          <w:sz w:val="24"/>
          <w:szCs w:val="24"/>
          <w:lang w:val="es-ES_tradnl"/>
        </w:rPr>
        <w:t xml:space="preserve"> el gobierno podría cub</w:t>
      </w:r>
      <w:r w:rsidR="008A65A8" w:rsidRPr="008A65A8">
        <w:rPr>
          <w:rFonts w:ascii="Times New Roman" w:hAnsi="Times New Roman" w:cs="Times New Roman"/>
          <w:bCs/>
          <w:sz w:val="24"/>
          <w:szCs w:val="24"/>
          <w:lang w:val="es-ES_tradnl"/>
        </w:rPr>
        <w:t xml:space="preserve">rir </w:t>
      </w:r>
      <w:r w:rsidR="00E27939">
        <w:rPr>
          <w:rFonts w:ascii="Times New Roman" w:hAnsi="Times New Roman" w:cs="Times New Roman"/>
          <w:bCs/>
          <w:sz w:val="24"/>
          <w:szCs w:val="24"/>
          <w:lang w:val="es-ES_tradnl"/>
        </w:rPr>
        <w:t>en la situació</w:t>
      </w:r>
      <w:r w:rsidR="0051629A">
        <w:rPr>
          <w:rFonts w:ascii="Times New Roman" w:hAnsi="Times New Roman" w:cs="Times New Roman"/>
          <w:bCs/>
          <w:sz w:val="24"/>
          <w:szCs w:val="24"/>
          <w:lang w:val="es-ES_tradnl"/>
        </w:rPr>
        <w:t>n sin</w:t>
      </w:r>
      <w:r w:rsidR="00E27939">
        <w:rPr>
          <w:rFonts w:ascii="Times New Roman" w:hAnsi="Times New Roman" w:cs="Times New Roman"/>
          <w:bCs/>
          <w:sz w:val="24"/>
          <w:szCs w:val="24"/>
          <w:lang w:val="es-ES_tradnl"/>
        </w:rPr>
        <w:t xml:space="preserve"> PBP </w:t>
      </w:r>
      <w:r w:rsidRPr="008A65A8">
        <w:rPr>
          <w:rFonts w:ascii="Times New Roman" w:hAnsi="Times New Roman" w:cs="Times New Roman"/>
          <w:bCs/>
          <w:sz w:val="24"/>
          <w:szCs w:val="24"/>
          <w:lang w:val="es-ES_tradnl"/>
        </w:rPr>
        <w:t xml:space="preserve"> eventos de probabilidad del 18% y del 10% de presentarse en </w:t>
      </w:r>
      <w:r w:rsidR="00746EB0">
        <w:rPr>
          <w:rFonts w:ascii="Times New Roman" w:hAnsi="Times New Roman" w:cs="Times New Roman"/>
          <w:bCs/>
          <w:sz w:val="24"/>
          <w:szCs w:val="24"/>
          <w:lang w:val="es-ES_tradnl"/>
        </w:rPr>
        <w:t>un lapso de</w:t>
      </w:r>
      <w:r w:rsidR="002224EB">
        <w:rPr>
          <w:rFonts w:ascii="Times New Roman" w:hAnsi="Times New Roman" w:cs="Times New Roman"/>
          <w:bCs/>
          <w:sz w:val="24"/>
          <w:szCs w:val="24"/>
          <w:lang w:val="es-ES_tradnl"/>
        </w:rPr>
        <w:t xml:space="preserve"> </w:t>
      </w:r>
      <w:r w:rsidRPr="008A65A8">
        <w:rPr>
          <w:rFonts w:ascii="Times New Roman" w:hAnsi="Times New Roman" w:cs="Times New Roman"/>
          <w:bCs/>
          <w:sz w:val="24"/>
          <w:szCs w:val="24"/>
          <w:lang w:val="es-ES_tradnl"/>
        </w:rPr>
        <w:t>10 años.</w:t>
      </w:r>
      <w:r w:rsidR="00746EB0" w:rsidRPr="00746EB0">
        <w:rPr>
          <w:rFonts w:ascii="Times New Roman" w:hAnsi="Times New Roman" w:cs="Times New Roman"/>
          <w:b/>
          <w:bCs/>
          <w:sz w:val="24"/>
          <w:szCs w:val="24"/>
          <w:lang w:val="es-ES_tradnl"/>
        </w:rPr>
        <w:t xml:space="preserve"> </w:t>
      </w:r>
      <w:r w:rsidR="0051629A">
        <w:rPr>
          <w:rFonts w:ascii="Times New Roman" w:hAnsi="Times New Roman" w:cs="Times New Roman"/>
          <w:b/>
          <w:bCs/>
          <w:sz w:val="24"/>
          <w:szCs w:val="24"/>
          <w:lang w:val="es-ES_tradnl"/>
        </w:rPr>
        <w:t xml:space="preserve"> </w:t>
      </w:r>
      <w:r w:rsidR="00C146FC" w:rsidRPr="002A0EF4">
        <w:rPr>
          <w:rFonts w:ascii="Times New Roman" w:hAnsi="Times New Roman" w:cs="Times New Roman"/>
          <w:bCs/>
          <w:sz w:val="24"/>
          <w:szCs w:val="24"/>
          <w:lang w:val="es-ES_tradnl"/>
        </w:rPr>
        <w:t xml:space="preserve">En la situación con PBP </w:t>
      </w:r>
      <w:r w:rsidR="0051629A" w:rsidRPr="008A65A8">
        <w:rPr>
          <w:rFonts w:ascii="Times New Roman" w:hAnsi="Times New Roman" w:cs="Times New Roman"/>
          <w:bCs/>
          <w:sz w:val="24"/>
          <w:szCs w:val="24"/>
          <w:lang w:val="es-ES_tradnl"/>
        </w:rPr>
        <w:t xml:space="preserve">podría cubrir </w:t>
      </w:r>
      <w:r w:rsidR="0051629A">
        <w:rPr>
          <w:rFonts w:ascii="Times New Roman" w:hAnsi="Times New Roman" w:cs="Times New Roman"/>
          <w:bCs/>
          <w:sz w:val="24"/>
          <w:szCs w:val="24"/>
          <w:lang w:val="es-ES_tradnl"/>
        </w:rPr>
        <w:t>los</w:t>
      </w:r>
      <w:r w:rsidR="0051629A" w:rsidRPr="008A65A8">
        <w:rPr>
          <w:rFonts w:ascii="Times New Roman" w:hAnsi="Times New Roman" w:cs="Times New Roman"/>
          <w:bCs/>
          <w:sz w:val="24"/>
          <w:szCs w:val="24"/>
          <w:lang w:val="es-ES_tradnl"/>
        </w:rPr>
        <w:t xml:space="preserve"> eventos de </w:t>
      </w:r>
      <w:r w:rsidR="0051629A">
        <w:rPr>
          <w:rFonts w:ascii="Times New Roman" w:hAnsi="Times New Roman" w:cs="Times New Roman"/>
          <w:bCs/>
          <w:sz w:val="24"/>
          <w:szCs w:val="24"/>
          <w:lang w:val="es-ES_tradnl"/>
        </w:rPr>
        <w:t>probabilidad del 18</w:t>
      </w:r>
      <w:proofErr w:type="gramStart"/>
      <w:r w:rsidR="0051629A">
        <w:rPr>
          <w:rFonts w:ascii="Times New Roman" w:hAnsi="Times New Roman" w:cs="Times New Roman"/>
          <w:bCs/>
          <w:sz w:val="24"/>
          <w:szCs w:val="24"/>
          <w:lang w:val="es-ES_tradnl"/>
        </w:rPr>
        <w:t>% ,</w:t>
      </w:r>
      <w:proofErr w:type="gramEnd"/>
      <w:r w:rsidR="0051629A" w:rsidRPr="008A65A8">
        <w:rPr>
          <w:rFonts w:ascii="Times New Roman" w:hAnsi="Times New Roman" w:cs="Times New Roman"/>
          <w:bCs/>
          <w:sz w:val="24"/>
          <w:szCs w:val="24"/>
          <w:lang w:val="es-ES_tradnl"/>
        </w:rPr>
        <w:t xml:space="preserve"> del 10% </w:t>
      </w:r>
      <w:r w:rsidR="0051629A">
        <w:rPr>
          <w:rFonts w:ascii="Times New Roman" w:hAnsi="Times New Roman" w:cs="Times New Roman"/>
          <w:bCs/>
          <w:sz w:val="24"/>
          <w:szCs w:val="24"/>
          <w:lang w:val="es-ES_tradnl"/>
        </w:rPr>
        <w:t xml:space="preserve">y del 2% </w:t>
      </w:r>
      <w:r w:rsidR="0051629A" w:rsidRPr="008A65A8">
        <w:rPr>
          <w:rFonts w:ascii="Times New Roman" w:hAnsi="Times New Roman" w:cs="Times New Roman"/>
          <w:bCs/>
          <w:sz w:val="24"/>
          <w:szCs w:val="24"/>
          <w:lang w:val="es-ES_tradnl"/>
        </w:rPr>
        <w:t xml:space="preserve">de presentarse en </w:t>
      </w:r>
      <w:r w:rsidR="0051629A">
        <w:rPr>
          <w:rFonts w:ascii="Times New Roman" w:hAnsi="Times New Roman" w:cs="Times New Roman"/>
          <w:bCs/>
          <w:sz w:val="24"/>
          <w:szCs w:val="24"/>
          <w:lang w:val="es-ES_tradnl"/>
        </w:rPr>
        <w:t xml:space="preserve">un lapso de </w:t>
      </w:r>
      <w:r w:rsidR="0051629A" w:rsidRPr="008A65A8">
        <w:rPr>
          <w:rFonts w:ascii="Times New Roman" w:hAnsi="Times New Roman" w:cs="Times New Roman"/>
          <w:bCs/>
          <w:sz w:val="24"/>
          <w:szCs w:val="24"/>
          <w:lang w:val="es-ES_tradnl"/>
        </w:rPr>
        <w:t>10 años</w:t>
      </w:r>
      <w:r w:rsidR="0051629A">
        <w:rPr>
          <w:rFonts w:ascii="Times New Roman" w:hAnsi="Times New Roman" w:cs="Times New Roman"/>
          <w:bCs/>
          <w:sz w:val="24"/>
          <w:szCs w:val="24"/>
          <w:lang w:val="es-ES_tradnl"/>
        </w:rPr>
        <w:t>.</w:t>
      </w:r>
    </w:p>
    <w:p w:rsidR="00366629" w:rsidRPr="00372E90" w:rsidRDefault="00366629" w:rsidP="00366629">
      <w:pPr>
        <w:autoSpaceDE w:val="0"/>
        <w:autoSpaceDN w:val="0"/>
        <w:adjustRightInd w:val="0"/>
        <w:rPr>
          <w:rFonts w:ascii="Times New Roman" w:hAnsi="Times New Roman" w:cs="Times New Roman"/>
          <w:sz w:val="24"/>
          <w:szCs w:val="24"/>
        </w:rPr>
      </w:pPr>
    </w:p>
    <w:p w:rsidR="00977EB5" w:rsidRPr="00372E90" w:rsidRDefault="00977EB5">
      <w:pPr>
        <w:rPr>
          <w:rFonts w:ascii="Times New Roman" w:hAnsi="Times New Roman" w:cs="Times New Roman"/>
          <w:sz w:val="24"/>
          <w:szCs w:val="24"/>
        </w:rPr>
      </w:pPr>
      <w:r w:rsidRPr="00372E90">
        <w:rPr>
          <w:rFonts w:ascii="Times New Roman" w:hAnsi="Times New Roman" w:cs="Times New Roman"/>
          <w:sz w:val="24"/>
          <w:szCs w:val="24"/>
        </w:rPr>
        <w:br w:type="page"/>
      </w:r>
    </w:p>
    <w:p w:rsidR="00635427" w:rsidRPr="00372E90" w:rsidRDefault="00635427" w:rsidP="009D6365">
      <w:pPr>
        <w:autoSpaceDE w:val="0"/>
        <w:autoSpaceDN w:val="0"/>
        <w:adjustRightInd w:val="0"/>
        <w:rPr>
          <w:rFonts w:ascii="Times New Roman" w:hAnsi="Times New Roman" w:cs="Times New Roman"/>
          <w:sz w:val="24"/>
          <w:szCs w:val="24"/>
        </w:rPr>
      </w:pPr>
    </w:p>
    <w:p w:rsidR="00D674CE" w:rsidRPr="00372E90" w:rsidRDefault="00D674CE" w:rsidP="00D674CE">
      <w:pPr>
        <w:pStyle w:val="ListParagraph"/>
        <w:ind w:left="1080"/>
        <w:rPr>
          <w:rFonts w:ascii="Times New Roman" w:hAnsi="Times New Roman" w:cs="Times New Roman"/>
          <w:bCs/>
          <w:sz w:val="24"/>
          <w:szCs w:val="24"/>
        </w:rPr>
      </w:pPr>
      <w:r w:rsidRPr="00372E90">
        <w:rPr>
          <w:rFonts w:ascii="Times New Roman" w:hAnsi="Times New Roman" w:cs="Times New Roman"/>
          <w:b/>
          <w:sz w:val="24"/>
          <w:szCs w:val="24"/>
          <w:lang w:val="es-CO"/>
        </w:rPr>
        <w:tab/>
      </w:r>
    </w:p>
    <w:p w:rsidR="00D674CE" w:rsidRPr="00372E90" w:rsidRDefault="00D674CE" w:rsidP="00CC5B5A">
      <w:pPr>
        <w:pStyle w:val="Heading1"/>
        <w:numPr>
          <w:ilvl w:val="0"/>
          <w:numId w:val="2"/>
        </w:numPr>
        <w:spacing w:before="0"/>
        <w:jc w:val="center"/>
        <w:rPr>
          <w:rFonts w:ascii="Times New Roman" w:hAnsi="Times New Roman" w:cs="Times New Roman"/>
          <w:color w:val="auto"/>
          <w:sz w:val="24"/>
          <w:szCs w:val="24"/>
        </w:rPr>
      </w:pPr>
      <w:bookmarkStart w:id="16" w:name="_Toc247892458"/>
      <w:r w:rsidRPr="00372E90">
        <w:rPr>
          <w:rFonts w:ascii="Times New Roman" w:hAnsi="Times New Roman" w:cs="Times New Roman"/>
          <w:color w:val="auto"/>
          <w:sz w:val="24"/>
          <w:szCs w:val="24"/>
        </w:rPr>
        <w:t>Conclusiones</w:t>
      </w:r>
      <w:bookmarkEnd w:id="16"/>
    </w:p>
    <w:p w:rsidR="00D674CE" w:rsidRPr="00372E90" w:rsidRDefault="00D674CE" w:rsidP="00D674CE">
      <w:pPr>
        <w:ind w:left="1080"/>
        <w:contextualSpacing/>
        <w:rPr>
          <w:rFonts w:ascii="Times New Roman" w:hAnsi="Times New Roman" w:cs="Times New Roman"/>
          <w:b/>
          <w:sz w:val="24"/>
          <w:szCs w:val="24"/>
          <w:lang w:val="es-ES_tradnl"/>
        </w:rPr>
      </w:pPr>
    </w:p>
    <w:p w:rsidR="00D674CE" w:rsidRPr="00372E90" w:rsidRDefault="00D674CE" w:rsidP="00D674CE">
      <w:pPr>
        <w:ind w:left="1080"/>
        <w:contextualSpacing/>
        <w:rPr>
          <w:rFonts w:ascii="Times New Roman" w:hAnsi="Times New Roman" w:cs="Times New Roman"/>
          <w:b/>
          <w:sz w:val="24"/>
          <w:szCs w:val="24"/>
          <w:lang w:val="es-ES_tradnl"/>
        </w:rPr>
      </w:pPr>
    </w:p>
    <w:p w:rsidR="00D674CE" w:rsidRPr="00372E90" w:rsidRDefault="00D674CE" w:rsidP="00D674CE">
      <w:pPr>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Como consecuencia de los compromisos adquiridos pa</w:t>
      </w:r>
      <w:r w:rsidR="00FB7F8A" w:rsidRPr="00372E90">
        <w:rPr>
          <w:rFonts w:ascii="Times New Roman" w:hAnsi="Times New Roman" w:cs="Times New Roman"/>
          <w:sz w:val="24"/>
          <w:szCs w:val="24"/>
          <w:lang w:val="es-ES_tradnl"/>
        </w:rPr>
        <w:t>ra el PBP, el Gobierno de Perú</w:t>
      </w:r>
      <w:r w:rsidRPr="00372E90">
        <w:rPr>
          <w:rFonts w:ascii="Times New Roman" w:hAnsi="Times New Roman" w:cs="Times New Roman"/>
          <w:sz w:val="24"/>
          <w:szCs w:val="24"/>
          <w:lang w:val="es-ES_tradnl"/>
        </w:rPr>
        <w:t xml:space="preserve"> ha avanzado  en la implementación de </w:t>
      </w:r>
      <w:r w:rsidR="00977EB5" w:rsidRPr="00372E90">
        <w:rPr>
          <w:rFonts w:ascii="Times New Roman" w:hAnsi="Times New Roman" w:cs="Times New Roman"/>
          <w:sz w:val="24"/>
          <w:szCs w:val="24"/>
          <w:lang w:val="es-ES_tradnl"/>
        </w:rPr>
        <w:t>la</w:t>
      </w:r>
      <w:r w:rsidRPr="00372E90">
        <w:rPr>
          <w:rFonts w:ascii="Times New Roman" w:hAnsi="Times New Roman" w:cs="Times New Roman"/>
          <w:sz w:val="24"/>
          <w:szCs w:val="24"/>
          <w:lang w:val="es-ES_tradnl"/>
        </w:rPr>
        <w:t xml:space="preserve"> estrategia para la gestión financiera del riesgo de desastres</w:t>
      </w:r>
      <w:r w:rsidR="00A66A5B" w:rsidRPr="00372E90">
        <w:rPr>
          <w:rFonts w:ascii="Times New Roman" w:hAnsi="Times New Roman" w:cs="Times New Roman"/>
          <w:sz w:val="24"/>
          <w:szCs w:val="24"/>
          <w:lang w:val="es-ES_tradnl"/>
        </w:rPr>
        <w:t>, soportada en un sólido marco legal e institucional</w:t>
      </w:r>
      <w:r w:rsidRPr="00372E90">
        <w:rPr>
          <w:rFonts w:ascii="Times New Roman" w:hAnsi="Times New Roman" w:cs="Times New Roman"/>
          <w:sz w:val="24"/>
          <w:szCs w:val="24"/>
          <w:lang w:val="es-ES_tradnl"/>
        </w:rPr>
        <w:t xml:space="preserve">. </w:t>
      </w:r>
    </w:p>
    <w:p w:rsidR="00D674CE" w:rsidRPr="00372E90" w:rsidRDefault="00D674CE" w:rsidP="00D674CE">
      <w:pPr>
        <w:rPr>
          <w:rFonts w:ascii="Times New Roman" w:hAnsi="Times New Roman" w:cs="Times New Roman"/>
          <w:sz w:val="24"/>
          <w:szCs w:val="24"/>
          <w:lang w:val="es-ES_tradnl"/>
        </w:rPr>
      </w:pPr>
    </w:p>
    <w:p w:rsidR="008878AF" w:rsidRPr="00372E90" w:rsidRDefault="00FB7F8A" w:rsidP="00D674CE">
      <w:pPr>
        <w:rPr>
          <w:rFonts w:ascii="Times New Roman" w:hAnsi="Times New Roman" w:cs="Times New Roman"/>
          <w:bCs/>
          <w:sz w:val="24"/>
          <w:szCs w:val="24"/>
          <w:lang w:val="es-ES_tradnl"/>
        </w:rPr>
      </w:pPr>
      <w:r w:rsidRPr="00372E90">
        <w:rPr>
          <w:rFonts w:ascii="Times New Roman" w:hAnsi="Times New Roman" w:cs="Times New Roman"/>
          <w:sz w:val="24"/>
          <w:szCs w:val="24"/>
          <w:lang w:val="es-ES_tradnl"/>
        </w:rPr>
        <w:t>E</w:t>
      </w:r>
      <w:r w:rsidR="00D674CE" w:rsidRPr="00372E90">
        <w:rPr>
          <w:rFonts w:ascii="Times New Roman" w:hAnsi="Times New Roman" w:cs="Times New Roman"/>
          <w:sz w:val="24"/>
          <w:szCs w:val="24"/>
          <w:lang w:val="es-ES_tradnl"/>
        </w:rPr>
        <w:t>n caso de ocurrencia de evento</w:t>
      </w:r>
      <w:r w:rsidR="00977EB5" w:rsidRPr="00372E90">
        <w:rPr>
          <w:rFonts w:ascii="Times New Roman" w:hAnsi="Times New Roman" w:cs="Times New Roman"/>
          <w:sz w:val="24"/>
          <w:szCs w:val="24"/>
          <w:lang w:val="es-ES_tradnl"/>
        </w:rPr>
        <w:t>s</w:t>
      </w:r>
      <w:r w:rsidR="00D674CE" w:rsidRPr="00372E90">
        <w:rPr>
          <w:rFonts w:ascii="Times New Roman" w:hAnsi="Times New Roman" w:cs="Times New Roman"/>
          <w:sz w:val="24"/>
          <w:szCs w:val="24"/>
          <w:lang w:val="es-ES_tradnl"/>
        </w:rPr>
        <w:t xml:space="preserve"> catastrófico</w:t>
      </w:r>
      <w:r w:rsidR="00977EB5" w:rsidRPr="00372E90">
        <w:rPr>
          <w:rFonts w:ascii="Times New Roman" w:hAnsi="Times New Roman" w:cs="Times New Roman"/>
          <w:sz w:val="24"/>
          <w:szCs w:val="24"/>
          <w:lang w:val="es-ES_tradnl"/>
        </w:rPr>
        <w:t>s</w:t>
      </w:r>
      <w:r w:rsidR="00D674CE" w:rsidRPr="00372E90">
        <w:rPr>
          <w:rFonts w:ascii="Times New Roman" w:hAnsi="Times New Roman" w:cs="Times New Roman"/>
          <w:sz w:val="24"/>
          <w:szCs w:val="24"/>
          <w:lang w:val="es-ES_tradnl"/>
        </w:rPr>
        <w:t xml:space="preserve"> </w:t>
      </w:r>
      <w:r w:rsidR="00D674CE" w:rsidRPr="00372E90">
        <w:rPr>
          <w:rFonts w:ascii="Times New Roman" w:hAnsi="Times New Roman" w:cs="Times New Roman"/>
          <w:bCs/>
          <w:sz w:val="24"/>
          <w:szCs w:val="24"/>
          <w:lang w:val="es-CO"/>
        </w:rPr>
        <w:t>que tiene</w:t>
      </w:r>
      <w:r w:rsidR="00977EB5" w:rsidRPr="00372E90">
        <w:rPr>
          <w:rFonts w:ascii="Times New Roman" w:hAnsi="Times New Roman" w:cs="Times New Roman"/>
          <w:bCs/>
          <w:sz w:val="24"/>
          <w:szCs w:val="24"/>
          <w:lang w:val="es-CO"/>
        </w:rPr>
        <w:t>n</w:t>
      </w:r>
      <w:r w:rsidR="00D674CE" w:rsidRPr="00372E90">
        <w:rPr>
          <w:rFonts w:ascii="Times New Roman" w:hAnsi="Times New Roman" w:cs="Times New Roman"/>
          <w:bCs/>
          <w:sz w:val="24"/>
          <w:szCs w:val="24"/>
          <w:lang w:val="es-CO"/>
        </w:rPr>
        <w:t xml:space="preserve"> una probabilidad del </w:t>
      </w:r>
      <w:r w:rsidRPr="00372E90">
        <w:rPr>
          <w:rFonts w:ascii="Times New Roman" w:hAnsi="Times New Roman" w:cs="Times New Roman"/>
          <w:bCs/>
          <w:sz w:val="24"/>
          <w:szCs w:val="24"/>
          <w:lang w:val="es-CO"/>
        </w:rPr>
        <w:t xml:space="preserve">18%, </w:t>
      </w:r>
      <w:r w:rsidR="00D674CE" w:rsidRPr="00372E90">
        <w:rPr>
          <w:rFonts w:ascii="Times New Roman" w:hAnsi="Times New Roman" w:cs="Times New Roman"/>
          <w:bCs/>
          <w:sz w:val="24"/>
          <w:szCs w:val="24"/>
          <w:lang w:val="es-CO"/>
        </w:rPr>
        <w:t xml:space="preserve">10% </w:t>
      </w:r>
      <w:r w:rsidRPr="00372E90">
        <w:rPr>
          <w:rFonts w:ascii="Times New Roman" w:hAnsi="Times New Roman" w:cs="Times New Roman"/>
          <w:bCs/>
          <w:sz w:val="24"/>
          <w:szCs w:val="24"/>
          <w:lang w:val="es-CO"/>
        </w:rPr>
        <w:t xml:space="preserve">y 2% </w:t>
      </w:r>
      <w:r w:rsidR="00D674CE" w:rsidRPr="00372E90">
        <w:rPr>
          <w:rFonts w:ascii="Times New Roman" w:hAnsi="Times New Roman" w:cs="Times New Roman"/>
          <w:bCs/>
          <w:sz w:val="24"/>
          <w:szCs w:val="24"/>
          <w:lang w:val="es-CO"/>
        </w:rPr>
        <w:t>de presentarse en un lapso de 10 años</w:t>
      </w:r>
      <w:r w:rsidR="00062931" w:rsidRPr="00372E90">
        <w:rPr>
          <w:rFonts w:ascii="Times New Roman" w:hAnsi="Times New Roman" w:cs="Times New Roman"/>
          <w:sz w:val="24"/>
          <w:szCs w:val="24"/>
          <w:lang w:val="es-ES_tradnl"/>
        </w:rPr>
        <w:t xml:space="preserve">, </w:t>
      </w:r>
      <w:r w:rsidR="00D674CE" w:rsidRPr="00372E90">
        <w:rPr>
          <w:rFonts w:ascii="Times New Roman" w:hAnsi="Times New Roman" w:cs="Times New Roman"/>
          <w:sz w:val="24"/>
          <w:szCs w:val="24"/>
          <w:lang w:val="es-ES_tradnl"/>
        </w:rPr>
        <w:t>el paí</w:t>
      </w:r>
      <w:r w:rsidR="00062931" w:rsidRPr="00372E90">
        <w:rPr>
          <w:rFonts w:ascii="Times New Roman" w:hAnsi="Times New Roman" w:cs="Times New Roman"/>
          <w:sz w:val="24"/>
          <w:szCs w:val="24"/>
          <w:lang w:val="es-ES_tradnl"/>
        </w:rPr>
        <w:t>s tendría</w:t>
      </w:r>
      <w:r w:rsidR="00D674CE" w:rsidRPr="00372E90">
        <w:rPr>
          <w:rFonts w:ascii="Times New Roman" w:hAnsi="Times New Roman" w:cs="Times New Roman"/>
          <w:sz w:val="24"/>
          <w:szCs w:val="24"/>
          <w:lang w:val="es-ES_tradnl"/>
        </w:rPr>
        <w:t xml:space="preserve"> los recursos necesarios para </w:t>
      </w:r>
      <w:r w:rsidR="00D674CE" w:rsidRPr="00372E90">
        <w:rPr>
          <w:rFonts w:ascii="Times New Roman" w:hAnsi="Times New Roman" w:cs="Times New Roman"/>
          <w:bCs/>
          <w:sz w:val="24"/>
          <w:szCs w:val="24"/>
          <w:lang w:val="es-ES_tradnl"/>
        </w:rPr>
        <w:t>atender oportunamente los costos para la atención de la emergencia</w:t>
      </w:r>
      <w:r w:rsidR="0052149D" w:rsidRPr="00372E90">
        <w:rPr>
          <w:rFonts w:ascii="Times New Roman" w:hAnsi="Times New Roman" w:cs="Times New Roman"/>
          <w:bCs/>
          <w:sz w:val="24"/>
          <w:szCs w:val="24"/>
          <w:lang w:val="es-ES_tradnl"/>
        </w:rPr>
        <w:t>. Previo al PBP no se disponía de recursos para cubrir</w:t>
      </w:r>
      <w:r w:rsidR="00D674CE" w:rsidRPr="00372E90">
        <w:rPr>
          <w:rFonts w:ascii="Times New Roman" w:hAnsi="Times New Roman" w:cs="Times New Roman"/>
          <w:bCs/>
          <w:sz w:val="24"/>
          <w:szCs w:val="24"/>
          <w:lang w:val="es-ES_tradnl"/>
        </w:rPr>
        <w:t xml:space="preserve"> </w:t>
      </w:r>
      <w:r w:rsidR="008878AF" w:rsidRPr="00372E90">
        <w:rPr>
          <w:rFonts w:ascii="Times New Roman" w:hAnsi="Times New Roman" w:cs="Times New Roman"/>
          <w:bCs/>
          <w:sz w:val="24"/>
          <w:szCs w:val="24"/>
          <w:lang w:val="es-ES_tradnl"/>
        </w:rPr>
        <w:t>la emergencia de un evento de probabilidad del 2% de presentarse en 10 años</w:t>
      </w:r>
      <w:r w:rsidR="00A66A5B" w:rsidRPr="00372E90">
        <w:rPr>
          <w:rFonts w:ascii="Times New Roman" w:hAnsi="Times New Roman" w:cs="Times New Roman"/>
          <w:bCs/>
          <w:sz w:val="24"/>
          <w:szCs w:val="24"/>
          <w:lang w:val="es-ES_tradnl"/>
        </w:rPr>
        <w:t>.</w:t>
      </w:r>
    </w:p>
    <w:p w:rsidR="008878AF" w:rsidRPr="00372E90" w:rsidRDefault="008878AF" w:rsidP="00D674CE">
      <w:pPr>
        <w:rPr>
          <w:rFonts w:ascii="Times New Roman" w:hAnsi="Times New Roman" w:cs="Times New Roman"/>
          <w:bCs/>
          <w:sz w:val="24"/>
          <w:szCs w:val="24"/>
          <w:lang w:val="es-ES_tradnl"/>
        </w:rPr>
      </w:pPr>
    </w:p>
    <w:p w:rsidR="00A66A5B" w:rsidRPr="00372E90" w:rsidRDefault="008878AF" w:rsidP="00D674C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Consecuentemente, a raíz del PBP, a</w:t>
      </w:r>
      <w:r w:rsidR="00D674CE" w:rsidRPr="00372E90">
        <w:rPr>
          <w:rFonts w:ascii="Times New Roman" w:hAnsi="Times New Roman" w:cs="Times New Roman"/>
          <w:bCs/>
          <w:sz w:val="24"/>
          <w:szCs w:val="24"/>
          <w:lang w:val="es-ES_tradnl"/>
        </w:rPr>
        <w:t>sí e</w:t>
      </w:r>
      <w:r w:rsidR="00062931" w:rsidRPr="00372E90">
        <w:rPr>
          <w:rFonts w:ascii="Times New Roman" w:hAnsi="Times New Roman" w:cs="Times New Roman"/>
          <w:bCs/>
          <w:sz w:val="24"/>
          <w:szCs w:val="24"/>
          <w:lang w:val="es-ES_tradnl"/>
        </w:rPr>
        <w:t>l mercado de capitales estuviese</w:t>
      </w:r>
      <w:r w:rsidR="00D674CE" w:rsidRPr="00372E90">
        <w:rPr>
          <w:rFonts w:ascii="Times New Roman" w:hAnsi="Times New Roman" w:cs="Times New Roman"/>
          <w:bCs/>
          <w:sz w:val="24"/>
          <w:szCs w:val="24"/>
          <w:lang w:val="es-ES_tradnl"/>
        </w:rPr>
        <w:t xml:space="preserve"> cerrado, el país podría atender los efectos de la  emergencia y tener un lapso de tiempo para acceder a otros inst</w:t>
      </w:r>
      <w:r w:rsidR="00A66A5B" w:rsidRPr="00372E90">
        <w:rPr>
          <w:rFonts w:ascii="Times New Roman" w:hAnsi="Times New Roman" w:cs="Times New Roman"/>
          <w:bCs/>
          <w:sz w:val="24"/>
          <w:szCs w:val="24"/>
          <w:lang w:val="es-ES_tradnl"/>
        </w:rPr>
        <w:t xml:space="preserve">rumentos para financiar la </w:t>
      </w:r>
      <w:r w:rsidR="00D674CE" w:rsidRPr="00372E90">
        <w:rPr>
          <w:rFonts w:ascii="Times New Roman" w:hAnsi="Times New Roman" w:cs="Times New Roman"/>
          <w:bCs/>
          <w:sz w:val="24"/>
          <w:szCs w:val="24"/>
          <w:lang w:val="es-ES_tradnl"/>
        </w:rPr>
        <w:t xml:space="preserve"> etapa</w:t>
      </w:r>
      <w:r w:rsidR="00A66A5B" w:rsidRPr="00372E90">
        <w:rPr>
          <w:rFonts w:ascii="Times New Roman" w:hAnsi="Times New Roman" w:cs="Times New Roman"/>
          <w:bCs/>
          <w:sz w:val="24"/>
          <w:szCs w:val="24"/>
          <w:lang w:val="es-ES_tradnl"/>
        </w:rPr>
        <w:t xml:space="preserve"> de reconstrucción, es decir, el PBP, abre un espacio fiscal para que el Gobierno pueda financiar la respuesta post desastre</w:t>
      </w:r>
      <w:r w:rsidR="00D674CE" w:rsidRPr="00372E90">
        <w:rPr>
          <w:rFonts w:ascii="Times New Roman" w:hAnsi="Times New Roman" w:cs="Times New Roman"/>
          <w:bCs/>
          <w:sz w:val="24"/>
          <w:szCs w:val="24"/>
          <w:lang w:val="es-ES_tradnl"/>
        </w:rPr>
        <w:t xml:space="preserve">. </w:t>
      </w:r>
    </w:p>
    <w:p w:rsidR="00A66A5B" w:rsidRPr="00372E90" w:rsidRDefault="00A66A5B" w:rsidP="00D674CE">
      <w:pPr>
        <w:rPr>
          <w:rFonts w:ascii="Times New Roman" w:hAnsi="Times New Roman" w:cs="Times New Roman"/>
          <w:bCs/>
          <w:sz w:val="24"/>
          <w:szCs w:val="24"/>
          <w:lang w:val="es-ES_tradnl"/>
        </w:rPr>
      </w:pPr>
    </w:p>
    <w:p w:rsidR="00D674CE" w:rsidRPr="00372E90" w:rsidRDefault="00D674CE" w:rsidP="005C1A4B">
      <w:pPr>
        <w:spacing w:after="200"/>
        <w:rPr>
          <w:rFonts w:ascii="Times New Roman" w:hAnsi="Times New Roman" w:cs="Times New Roman"/>
          <w:bCs/>
          <w:sz w:val="24"/>
          <w:szCs w:val="24"/>
          <w:lang w:val="es-CO"/>
        </w:rPr>
      </w:pPr>
      <w:r w:rsidRPr="00372E90">
        <w:rPr>
          <w:rFonts w:ascii="Times New Roman" w:hAnsi="Times New Roman" w:cs="Times New Roman"/>
          <w:bCs/>
          <w:sz w:val="24"/>
          <w:szCs w:val="24"/>
          <w:lang w:val="es-ES_tradnl"/>
        </w:rPr>
        <w:t>Adicionalmente, el país dispondrá de recursos para empezar las actividades que siguen a la fase de atención de la emergencia.</w:t>
      </w:r>
      <w:r w:rsidR="00E66652" w:rsidRPr="00372E90">
        <w:rPr>
          <w:rFonts w:ascii="Times New Roman" w:hAnsi="Times New Roman" w:cs="Times New Roman"/>
          <w:bCs/>
          <w:sz w:val="24"/>
          <w:szCs w:val="24"/>
          <w:lang w:val="es-ES_tradnl"/>
        </w:rPr>
        <w:t xml:space="preserve"> En el caso del evento de probabilidad del 10% de presentarse en 10 años, podrían cubrirse </w:t>
      </w:r>
      <w:r w:rsidR="005C1A4B" w:rsidRPr="00372E90">
        <w:rPr>
          <w:rFonts w:ascii="Times New Roman" w:hAnsi="Times New Roman" w:cs="Times New Roman"/>
          <w:bCs/>
          <w:sz w:val="24"/>
          <w:szCs w:val="24"/>
          <w:lang w:val="es-ES_tradnl"/>
        </w:rPr>
        <w:t>tanto la</w:t>
      </w:r>
      <w:r w:rsidR="002B3E70" w:rsidRPr="00372E90">
        <w:rPr>
          <w:rFonts w:ascii="Times New Roman" w:hAnsi="Times New Roman" w:cs="Times New Roman"/>
          <w:bCs/>
          <w:sz w:val="24"/>
          <w:szCs w:val="24"/>
          <w:lang w:val="es-ES_tradnl"/>
        </w:rPr>
        <w:t xml:space="preserve"> fase de emergencia como la de </w:t>
      </w:r>
      <w:r w:rsidR="00093DD7" w:rsidRPr="00372E90">
        <w:rPr>
          <w:rFonts w:ascii="Times New Roman" w:hAnsi="Times New Roman" w:cs="Times New Roman"/>
          <w:bCs/>
          <w:sz w:val="24"/>
          <w:szCs w:val="24"/>
          <w:lang w:val="es-ES_tradnl"/>
        </w:rPr>
        <w:t>reconstrucción</w:t>
      </w:r>
      <w:r w:rsidR="00E66652" w:rsidRPr="00372E90">
        <w:rPr>
          <w:rFonts w:ascii="Times New Roman" w:hAnsi="Times New Roman" w:cs="Times New Roman"/>
          <w:bCs/>
          <w:sz w:val="24"/>
          <w:szCs w:val="24"/>
          <w:lang w:val="es-ES_tradnl"/>
        </w:rPr>
        <w:t>.</w:t>
      </w:r>
      <w:r w:rsidR="005C1A4B" w:rsidRPr="00372E90">
        <w:rPr>
          <w:rFonts w:ascii="Times New Roman" w:hAnsi="Times New Roman" w:cs="Times New Roman"/>
          <w:bCs/>
          <w:sz w:val="24"/>
          <w:szCs w:val="24"/>
          <w:lang w:val="es-CO"/>
        </w:rPr>
        <w:t xml:space="preserve"> Así mismo, empleando las nuevas fuentes de recursos</w:t>
      </w:r>
      <w:r w:rsidR="00062931" w:rsidRPr="00372E90">
        <w:rPr>
          <w:rFonts w:ascii="Times New Roman" w:hAnsi="Times New Roman" w:cs="Times New Roman"/>
          <w:bCs/>
          <w:sz w:val="24"/>
          <w:szCs w:val="24"/>
          <w:lang w:val="es-CO"/>
        </w:rPr>
        <w:t>,</w:t>
      </w:r>
      <w:r w:rsidR="005C1A4B" w:rsidRPr="00372E90">
        <w:rPr>
          <w:rFonts w:ascii="Times New Roman" w:hAnsi="Times New Roman" w:cs="Times New Roman"/>
          <w:bCs/>
          <w:sz w:val="24"/>
          <w:szCs w:val="24"/>
          <w:lang w:val="es-CO"/>
        </w:rPr>
        <w:t xml:space="preserve"> podrían financiarse en los tres eventos las pérdidas del gobierno</w:t>
      </w:r>
      <w:r w:rsidR="00EC537D" w:rsidRPr="00372E90">
        <w:rPr>
          <w:rFonts w:ascii="Times New Roman" w:hAnsi="Times New Roman" w:cs="Times New Roman"/>
          <w:bCs/>
          <w:sz w:val="24"/>
          <w:szCs w:val="24"/>
          <w:lang w:val="es-CO"/>
        </w:rPr>
        <w:t>, lo cual es lo requerido por la normatividad</w:t>
      </w:r>
      <w:r w:rsidR="005C1A4B" w:rsidRPr="00372E90">
        <w:rPr>
          <w:rFonts w:ascii="Times New Roman" w:hAnsi="Times New Roman" w:cs="Times New Roman"/>
          <w:bCs/>
          <w:sz w:val="24"/>
          <w:szCs w:val="24"/>
          <w:lang w:val="es-CO"/>
        </w:rPr>
        <w:t>.</w:t>
      </w:r>
    </w:p>
    <w:p w:rsidR="00D674CE" w:rsidRPr="00372E90" w:rsidRDefault="00D674CE" w:rsidP="00D674C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 xml:space="preserve">De otra parte, la mayor disponibilidad de recursos </w:t>
      </w:r>
      <w:r w:rsidR="0054615B" w:rsidRPr="00372E90">
        <w:rPr>
          <w:rFonts w:ascii="Times New Roman" w:hAnsi="Times New Roman" w:cs="Times New Roman"/>
          <w:bCs/>
          <w:sz w:val="24"/>
          <w:szCs w:val="24"/>
          <w:lang w:val="es-ES_tradnl"/>
        </w:rPr>
        <w:t>permitir</w:t>
      </w:r>
      <w:r w:rsidR="0054615B">
        <w:rPr>
          <w:rFonts w:ascii="Times New Roman" w:hAnsi="Times New Roman" w:cs="Times New Roman"/>
          <w:bCs/>
          <w:sz w:val="24"/>
          <w:szCs w:val="24"/>
          <w:lang w:val="es-ES_tradnl"/>
        </w:rPr>
        <w:t>ía</w:t>
      </w:r>
      <w:r w:rsidRPr="00372E90">
        <w:rPr>
          <w:rFonts w:ascii="Times New Roman" w:hAnsi="Times New Roman" w:cs="Times New Roman"/>
          <w:bCs/>
          <w:sz w:val="24"/>
          <w:szCs w:val="24"/>
          <w:lang w:val="es-ES_tradnl"/>
        </w:rPr>
        <w:t xml:space="preserve"> la </w:t>
      </w:r>
      <w:r w:rsidR="00062931" w:rsidRPr="00372E90">
        <w:rPr>
          <w:rFonts w:ascii="Times New Roman" w:hAnsi="Times New Roman" w:cs="Times New Roman"/>
          <w:bCs/>
          <w:sz w:val="24"/>
          <w:szCs w:val="24"/>
          <w:lang w:val="es-ES_tradnl"/>
        </w:rPr>
        <w:t>asignación</w:t>
      </w:r>
      <w:r w:rsidRPr="00372E90">
        <w:rPr>
          <w:rFonts w:ascii="Times New Roman" w:hAnsi="Times New Roman" w:cs="Times New Roman"/>
          <w:bCs/>
          <w:sz w:val="24"/>
          <w:szCs w:val="24"/>
          <w:lang w:val="es-ES_tradnl"/>
        </w:rPr>
        <w:t xml:space="preserve"> de un mayor número de </w:t>
      </w:r>
      <w:r w:rsidR="00062931" w:rsidRPr="00372E90">
        <w:rPr>
          <w:rFonts w:ascii="Times New Roman" w:hAnsi="Times New Roman" w:cs="Times New Roman"/>
          <w:bCs/>
          <w:sz w:val="24"/>
          <w:szCs w:val="24"/>
          <w:lang w:val="es-ES_tradnl"/>
        </w:rPr>
        <w:t>bonos de reposición de vivienda</w:t>
      </w:r>
      <w:r w:rsidRPr="00372E90">
        <w:rPr>
          <w:rFonts w:ascii="Times New Roman" w:hAnsi="Times New Roman" w:cs="Times New Roman"/>
          <w:bCs/>
          <w:sz w:val="24"/>
          <w:szCs w:val="24"/>
          <w:lang w:val="es-ES_tradnl"/>
        </w:rPr>
        <w:t xml:space="preserve"> que pudieran haber sido </w:t>
      </w:r>
      <w:r w:rsidR="00062931" w:rsidRPr="00372E90">
        <w:rPr>
          <w:rFonts w:ascii="Times New Roman" w:hAnsi="Times New Roman" w:cs="Times New Roman"/>
          <w:bCs/>
          <w:sz w:val="24"/>
          <w:szCs w:val="24"/>
          <w:lang w:val="es-ES_tradnl"/>
        </w:rPr>
        <w:t>afectadas</w:t>
      </w:r>
      <w:r w:rsidRPr="00372E90">
        <w:rPr>
          <w:rFonts w:ascii="Times New Roman" w:hAnsi="Times New Roman" w:cs="Times New Roman"/>
          <w:bCs/>
          <w:sz w:val="24"/>
          <w:szCs w:val="24"/>
          <w:lang w:val="es-ES_tradnl"/>
        </w:rPr>
        <w:t xml:space="preserve"> por el evento.</w:t>
      </w:r>
    </w:p>
    <w:p w:rsidR="00D674CE" w:rsidRPr="00372E90" w:rsidRDefault="00D674CE" w:rsidP="00D674CE">
      <w:pPr>
        <w:rPr>
          <w:rFonts w:ascii="Times New Roman" w:hAnsi="Times New Roman" w:cs="Times New Roman"/>
          <w:bCs/>
          <w:sz w:val="24"/>
          <w:szCs w:val="24"/>
          <w:lang w:val="es-ES_tradnl"/>
        </w:rPr>
      </w:pPr>
    </w:p>
    <w:p w:rsidR="00D674CE" w:rsidRPr="00372E90" w:rsidRDefault="00D674CE" w:rsidP="00D674CE">
      <w:pPr>
        <w:rPr>
          <w:rFonts w:ascii="Times New Roman" w:hAnsi="Times New Roman" w:cs="Times New Roman"/>
          <w:bCs/>
          <w:sz w:val="24"/>
          <w:szCs w:val="24"/>
          <w:lang w:val="es-ES_tradnl"/>
        </w:rPr>
      </w:pPr>
      <w:r w:rsidRPr="00372E90">
        <w:rPr>
          <w:rFonts w:ascii="Times New Roman" w:hAnsi="Times New Roman" w:cs="Times New Roman"/>
          <w:bCs/>
          <w:sz w:val="24"/>
          <w:szCs w:val="24"/>
          <w:lang w:val="es-ES_tradnl"/>
        </w:rPr>
        <w:t xml:space="preserve">El costo para obtener estos beneficios es menor al costo de acceder a deuda, que podría haberse empleado para financiar proyectos de inversión. </w:t>
      </w:r>
    </w:p>
    <w:p w:rsidR="00D674CE" w:rsidRPr="00372E90" w:rsidRDefault="00D674CE" w:rsidP="00D674CE">
      <w:pPr>
        <w:rPr>
          <w:rFonts w:ascii="Times New Roman" w:hAnsi="Times New Roman" w:cs="Times New Roman"/>
          <w:sz w:val="24"/>
          <w:szCs w:val="24"/>
          <w:lang w:val="es-ES_tradnl"/>
        </w:rPr>
      </w:pPr>
    </w:p>
    <w:p w:rsidR="00D674CE" w:rsidRPr="00372E90" w:rsidRDefault="005C1A4B" w:rsidP="00D674CE">
      <w:pPr>
        <w:spacing w:after="200"/>
        <w:rPr>
          <w:rFonts w:ascii="Times New Roman" w:hAnsi="Times New Roman" w:cs="Times New Roman"/>
          <w:sz w:val="24"/>
          <w:szCs w:val="24"/>
          <w:lang w:val="es-ES_tradnl"/>
        </w:rPr>
      </w:pPr>
      <w:r w:rsidRPr="00372E90">
        <w:rPr>
          <w:rFonts w:ascii="Times New Roman" w:hAnsi="Times New Roman" w:cs="Times New Roman"/>
          <w:sz w:val="24"/>
          <w:szCs w:val="24"/>
          <w:lang w:val="es-ES_tradnl"/>
        </w:rPr>
        <w:t>En resumen, el ejercicio realizado</w:t>
      </w:r>
      <w:r w:rsidR="00D674CE" w:rsidRPr="00372E90">
        <w:rPr>
          <w:rFonts w:ascii="Times New Roman" w:hAnsi="Times New Roman" w:cs="Times New Roman"/>
          <w:sz w:val="24"/>
          <w:szCs w:val="24"/>
          <w:lang w:val="es-ES_tradnl"/>
        </w:rPr>
        <w:t xml:space="preserve"> permite verificar la hipótesis que las medidas implementadas como parte del PBP en </w:t>
      </w:r>
      <w:r w:rsidR="00A66A5B" w:rsidRPr="00372E90">
        <w:rPr>
          <w:rFonts w:ascii="Times New Roman" w:hAnsi="Times New Roman" w:cs="Times New Roman"/>
          <w:sz w:val="24"/>
          <w:szCs w:val="24"/>
          <w:lang w:val="es-ES_tradnl"/>
        </w:rPr>
        <w:t xml:space="preserve">el </w:t>
      </w:r>
      <w:r w:rsidR="00A66A5B" w:rsidRPr="00372E90">
        <w:rPr>
          <w:rFonts w:ascii="Times New Roman" w:hAnsi="Times New Roman" w:cs="Times New Roman"/>
          <w:bCs/>
          <w:sz w:val="24"/>
          <w:szCs w:val="24"/>
          <w:lang w:val="es-CO"/>
        </w:rPr>
        <w:t>eje de Gestión Financiera de Riesgos del componente de Desarrollo de Instrumentos y de Capacidades de Gestión Sectorial y Territorial</w:t>
      </w:r>
      <w:r w:rsidR="00A66A5B" w:rsidRPr="00372E90">
        <w:rPr>
          <w:rFonts w:ascii="Times New Roman" w:hAnsi="Times New Roman" w:cs="Times New Roman"/>
          <w:sz w:val="24"/>
          <w:szCs w:val="24"/>
          <w:lang w:val="es-ES_tradnl"/>
        </w:rPr>
        <w:t xml:space="preserve"> </w:t>
      </w:r>
      <w:r w:rsidR="00D674CE" w:rsidRPr="00372E90">
        <w:rPr>
          <w:rFonts w:ascii="Times New Roman" w:hAnsi="Times New Roman" w:cs="Times New Roman"/>
          <w:sz w:val="24"/>
          <w:szCs w:val="24"/>
          <w:lang w:val="es-ES_tradnl"/>
        </w:rPr>
        <w:t xml:space="preserve">del PBP son </w:t>
      </w:r>
      <w:proofErr w:type="gramStart"/>
      <w:r w:rsidR="00D674CE" w:rsidRPr="00372E90">
        <w:rPr>
          <w:rFonts w:ascii="Times New Roman" w:hAnsi="Times New Roman" w:cs="Times New Roman"/>
          <w:sz w:val="24"/>
          <w:szCs w:val="24"/>
          <w:lang w:val="es-ES_tradnl"/>
        </w:rPr>
        <w:t>costo efectivas</w:t>
      </w:r>
      <w:proofErr w:type="gramEnd"/>
      <w:r w:rsidR="00D674CE" w:rsidRPr="00372E90">
        <w:rPr>
          <w:rFonts w:ascii="Times New Roman" w:hAnsi="Times New Roman" w:cs="Times New Roman"/>
          <w:sz w:val="24"/>
          <w:szCs w:val="24"/>
          <w:lang w:val="es-ES_tradnl"/>
        </w:rPr>
        <w:t xml:space="preserve">. Por un lado, ante la ocurrencia de un evento </w:t>
      </w:r>
      <w:r w:rsidR="00D674CE" w:rsidRPr="00372E90">
        <w:rPr>
          <w:rFonts w:ascii="Times New Roman" w:hAnsi="Times New Roman" w:cs="Times New Roman"/>
          <w:bCs/>
          <w:sz w:val="24"/>
          <w:szCs w:val="24"/>
          <w:lang w:val="es-CO"/>
        </w:rPr>
        <w:t xml:space="preserve">que tiene una probabilidad del </w:t>
      </w:r>
      <w:r w:rsidR="00A66A5B" w:rsidRPr="00372E90">
        <w:rPr>
          <w:rFonts w:ascii="Times New Roman" w:hAnsi="Times New Roman" w:cs="Times New Roman"/>
          <w:bCs/>
          <w:sz w:val="24"/>
          <w:szCs w:val="24"/>
          <w:lang w:val="es-CO"/>
        </w:rPr>
        <w:t xml:space="preserve">18%, </w:t>
      </w:r>
      <w:r w:rsidR="00D674CE" w:rsidRPr="00372E90">
        <w:rPr>
          <w:rFonts w:ascii="Times New Roman" w:hAnsi="Times New Roman" w:cs="Times New Roman"/>
          <w:bCs/>
          <w:sz w:val="24"/>
          <w:szCs w:val="24"/>
          <w:lang w:val="es-CO"/>
        </w:rPr>
        <w:t xml:space="preserve">10% </w:t>
      </w:r>
      <w:r w:rsidR="00A66A5B" w:rsidRPr="00372E90">
        <w:rPr>
          <w:rFonts w:ascii="Times New Roman" w:hAnsi="Times New Roman" w:cs="Times New Roman"/>
          <w:bCs/>
          <w:sz w:val="24"/>
          <w:szCs w:val="24"/>
          <w:lang w:val="es-CO"/>
        </w:rPr>
        <w:t xml:space="preserve">y 2% </w:t>
      </w:r>
      <w:r w:rsidR="00D674CE" w:rsidRPr="00372E90">
        <w:rPr>
          <w:rFonts w:ascii="Times New Roman" w:hAnsi="Times New Roman" w:cs="Times New Roman"/>
          <w:bCs/>
          <w:sz w:val="24"/>
          <w:szCs w:val="24"/>
          <w:lang w:val="es-CO"/>
        </w:rPr>
        <w:t xml:space="preserve">de presentarse en un lapso de 10 años, </w:t>
      </w:r>
      <w:r w:rsidR="00A66A5B" w:rsidRPr="00372E90">
        <w:rPr>
          <w:rFonts w:ascii="Times New Roman" w:hAnsi="Times New Roman" w:cs="Times New Roman"/>
          <w:bCs/>
          <w:sz w:val="24"/>
          <w:szCs w:val="24"/>
          <w:lang w:val="es-CO"/>
        </w:rPr>
        <w:t>el Perú</w:t>
      </w:r>
      <w:r w:rsidR="00D674CE" w:rsidRPr="00372E90">
        <w:rPr>
          <w:rFonts w:ascii="Times New Roman" w:hAnsi="Times New Roman" w:cs="Times New Roman"/>
          <w:bCs/>
          <w:sz w:val="24"/>
          <w:szCs w:val="24"/>
          <w:lang w:val="es-CO"/>
        </w:rPr>
        <w:t xml:space="preserve"> dispone de mayores recursos para enfrentar el desastre, y de otra parte los costos de </w:t>
      </w:r>
      <w:r w:rsidR="0054615B">
        <w:rPr>
          <w:rFonts w:ascii="Times New Roman" w:hAnsi="Times New Roman" w:cs="Times New Roman"/>
          <w:bCs/>
          <w:sz w:val="24"/>
          <w:szCs w:val="24"/>
          <w:lang w:val="es-CO"/>
        </w:rPr>
        <w:t xml:space="preserve">estos </w:t>
      </w:r>
      <w:r w:rsidR="00D674CE" w:rsidRPr="00372E90">
        <w:rPr>
          <w:rFonts w:ascii="Times New Roman" w:hAnsi="Times New Roman" w:cs="Times New Roman"/>
          <w:bCs/>
          <w:sz w:val="24"/>
          <w:szCs w:val="24"/>
          <w:lang w:val="es-CO"/>
        </w:rPr>
        <w:t xml:space="preserve">recursos </w:t>
      </w:r>
      <w:r w:rsidR="00D674CE" w:rsidRPr="00372E90">
        <w:rPr>
          <w:rFonts w:ascii="Times New Roman" w:hAnsi="Times New Roman" w:cs="Times New Roman"/>
          <w:sz w:val="24"/>
          <w:szCs w:val="24"/>
          <w:lang w:val="es-ES_tradnl"/>
        </w:rPr>
        <w:t>son menores en la situación con el PBP frente a la situación sin el PBP.</w:t>
      </w:r>
    </w:p>
    <w:p w:rsidR="00D4222D" w:rsidRDefault="005C1A4B" w:rsidP="00062931">
      <w:pPr>
        <w:tabs>
          <w:tab w:val="left" w:pos="3237"/>
        </w:tabs>
        <w:rPr>
          <w:rFonts w:ascii="Times New Roman" w:hAnsi="Times New Roman" w:cs="Times New Roman"/>
          <w:bCs/>
          <w:sz w:val="24"/>
          <w:szCs w:val="24"/>
        </w:rPr>
      </w:pPr>
      <w:r w:rsidRPr="00372E90">
        <w:rPr>
          <w:rFonts w:ascii="Times New Roman" w:hAnsi="Times New Roman" w:cs="Times New Roman"/>
          <w:bCs/>
          <w:sz w:val="24"/>
          <w:szCs w:val="24"/>
        </w:rPr>
        <w:t>No obstante los avances, se considera pertinente que el país continúe</w:t>
      </w:r>
      <w:r w:rsidR="00D674CE" w:rsidRPr="00372E90">
        <w:rPr>
          <w:rFonts w:ascii="Times New Roman" w:hAnsi="Times New Roman" w:cs="Times New Roman"/>
          <w:bCs/>
          <w:sz w:val="24"/>
          <w:szCs w:val="24"/>
        </w:rPr>
        <w:t xml:space="preserve"> avanzando en el fortalecimiento de </w:t>
      </w:r>
      <w:r w:rsidRPr="00372E90">
        <w:rPr>
          <w:rFonts w:ascii="Times New Roman" w:hAnsi="Times New Roman" w:cs="Times New Roman"/>
          <w:bCs/>
          <w:sz w:val="24"/>
          <w:szCs w:val="24"/>
        </w:rPr>
        <w:t xml:space="preserve">los instrumentos vigentes de protección financiera del riesgo de desastres y que </w:t>
      </w:r>
      <w:r w:rsidR="007A0FBC" w:rsidRPr="00372E90">
        <w:rPr>
          <w:rFonts w:ascii="Times New Roman" w:hAnsi="Times New Roman" w:cs="Times New Roman"/>
          <w:bCs/>
          <w:sz w:val="24"/>
          <w:szCs w:val="24"/>
        </w:rPr>
        <w:t xml:space="preserve">evalué </w:t>
      </w:r>
      <w:r w:rsidRPr="00372E90">
        <w:rPr>
          <w:rFonts w:ascii="Times New Roman" w:hAnsi="Times New Roman" w:cs="Times New Roman"/>
          <w:bCs/>
          <w:sz w:val="24"/>
          <w:szCs w:val="24"/>
        </w:rPr>
        <w:t>la posibilidad de incorporar nuevos instrumentos a la estrategia</w:t>
      </w:r>
      <w:r w:rsidR="00D674CE" w:rsidRPr="00372E90">
        <w:rPr>
          <w:rFonts w:ascii="Times New Roman" w:hAnsi="Times New Roman" w:cs="Times New Roman"/>
          <w:bCs/>
          <w:sz w:val="24"/>
          <w:szCs w:val="24"/>
        </w:rPr>
        <w:t>.</w:t>
      </w:r>
    </w:p>
    <w:p w:rsidR="00BC1A9C" w:rsidRPr="00372E90" w:rsidRDefault="00BC1A9C" w:rsidP="00062931">
      <w:pPr>
        <w:tabs>
          <w:tab w:val="left" w:pos="3237"/>
        </w:tabs>
        <w:rPr>
          <w:rFonts w:ascii="Times New Roman" w:hAnsi="Times New Roman" w:cs="Times New Roman"/>
          <w:b/>
          <w:sz w:val="24"/>
          <w:szCs w:val="24"/>
        </w:rPr>
      </w:pPr>
    </w:p>
    <w:p w:rsidR="00656D1A" w:rsidRPr="00372E90" w:rsidRDefault="00656D1A" w:rsidP="009D6365">
      <w:pPr>
        <w:pStyle w:val="ListParagraph"/>
        <w:ind w:left="1080"/>
        <w:rPr>
          <w:rFonts w:ascii="Times New Roman" w:hAnsi="Times New Roman" w:cs="Times New Roman"/>
          <w:b/>
          <w:sz w:val="24"/>
          <w:szCs w:val="24"/>
        </w:rPr>
      </w:pPr>
    </w:p>
    <w:p w:rsidR="00D4222D" w:rsidRPr="00372E90" w:rsidRDefault="00D4222D" w:rsidP="00CC5B5A">
      <w:pPr>
        <w:pStyle w:val="Heading1"/>
        <w:numPr>
          <w:ilvl w:val="0"/>
          <w:numId w:val="2"/>
        </w:numPr>
        <w:spacing w:before="0"/>
        <w:jc w:val="center"/>
        <w:rPr>
          <w:rFonts w:ascii="Times New Roman" w:hAnsi="Times New Roman" w:cs="Times New Roman"/>
          <w:color w:val="auto"/>
          <w:sz w:val="24"/>
          <w:szCs w:val="24"/>
        </w:rPr>
      </w:pPr>
      <w:bookmarkStart w:id="17" w:name="_Toc247892459"/>
      <w:r w:rsidRPr="00372E90">
        <w:rPr>
          <w:rFonts w:ascii="Times New Roman" w:hAnsi="Times New Roman" w:cs="Times New Roman"/>
          <w:color w:val="auto"/>
          <w:sz w:val="24"/>
          <w:szCs w:val="24"/>
        </w:rPr>
        <w:lastRenderedPageBreak/>
        <w:t>Bibliografía</w:t>
      </w:r>
      <w:bookmarkEnd w:id="17"/>
    </w:p>
    <w:p w:rsidR="00D4222D" w:rsidRPr="00372E90" w:rsidRDefault="00D4222D" w:rsidP="00D4222D">
      <w:pPr>
        <w:rPr>
          <w:rFonts w:ascii="Times New Roman" w:hAnsi="Times New Roman" w:cs="Times New Roman"/>
          <w:sz w:val="24"/>
          <w:szCs w:val="24"/>
          <w:lang w:val="es-CO"/>
        </w:rPr>
      </w:pPr>
    </w:p>
    <w:p w:rsidR="00D4222D" w:rsidRPr="00372E90" w:rsidRDefault="00D4222D" w:rsidP="00D4222D">
      <w:pPr>
        <w:rPr>
          <w:rFonts w:ascii="Times New Roman" w:hAnsi="Times New Roman" w:cs="Times New Roman"/>
          <w:sz w:val="24"/>
          <w:szCs w:val="24"/>
          <w:lang w:val="es-CO"/>
        </w:rPr>
      </w:pPr>
    </w:p>
    <w:p w:rsidR="00D4222D" w:rsidRPr="00372E90" w:rsidRDefault="00D4222D" w:rsidP="00E922AD">
      <w:pPr>
        <w:rPr>
          <w:rFonts w:ascii="Times New Roman" w:hAnsi="Times New Roman" w:cs="Times New Roman"/>
          <w:bCs/>
          <w:sz w:val="24"/>
          <w:szCs w:val="24"/>
          <w:lang w:val="es-CO"/>
        </w:rPr>
      </w:pPr>
      <w:r w:rsidRPr="00372E90">
        <w:rPr>
          <w:rFonts w:ascii="Times New Roman" w:hAnsi="Times New Roman" w:cs="Times New Roman"/>
          <w:sz w:val="24"/>
          <w:szCs w:val="24"/>
          <w:lang w:val="es-CO"/>
        </w:rPr>
        <w:t>BID (2010). Indicadores de Riesgo de Desastres y de Gestión de</w:t>
      </w:r>
      <w:r w:rsidRPr="00372E90">
        <w:rPr>
          <w:rFonts w:ascii="Times New Roman" w:hAnsi="Times New Roman" w:cs="Times New Roman"/>
          <w:bCs/>
          <w:sz w:val="24"/>
          <w:szCs w:val="24"/>
          <w:lang w:val="es-CO"/>
        </w:rPr>
        <w:t xml:space="preserve"> Riesgos. Programa para América Latina y el Caribe. Perú. </w:t>
      </w:r>
    </w:p>
    <w:p w:rsidR="00C10AD6" w:rsidRPr="00372E90" w:rsidRDefault="00C10AD6" w:rsidP="00E922AD">
      <w:pPr>
        <w:rPr>
          <w:rFonts w:ascii="Times New Roman" w:hAnsi="Times New Roman" w:cs="Times New Roman"/>
          <w:bCs/>
          <w:sz w:val="24"/>
          <w:szCs w:val="24"/>
          <w:lang w:val="es-CO"/>
        </w:rPr>
      </w:pPr>
    </w:p>
    <w:p w:rsidR="00C10AD6" w:rsidRPr="00372E90" w:rsidRDefault="00E922AD" w:rsidP="00E922AD">
      <w:pPr>
        <w:autoSpaceDE w:val="0"/>
        <w:autoSpaceDN w:val="0"/>
        <w:adjustRightInd w:val="0"/>
        <w:rPr>
          <w:rFonts w:ascii="Times New Roman" w:hAnsi="Times New Roman" w:cs="Times New Roman"/>
          <w:sz w:val="24"/>
          <w:szCs w:val="24"/>
          <w:lang w:val="es-CO"/>
        </w:rPr>
      </w:pPr>
      <w:r w:rsidRPr="00372E90">
        <w:rPr>
          <w:rFonts w:ascii="Times New Roman" w:hAnsi="Times New Roman" w:cs="Times New Roman"/>
          <w:sz w:val="24"/>
          <w:szCs w:val="24"/>
          <w:lang w:val="es-CO"/>
        </w:rPr>
        <w:t xml:space="preserve">      </w:t>
      </w:r>
      <w:r w:rsidR="00C10AD6" w:rsidRPr="00372E90">
        <w:rPr>
          <w:rFonts w:ascii="Times New Roman" w:hAnsi="Times New Roman" w:cs="Times New Roman"/>
          <w:sz w:val="24"/>
          <w:szCs w:val="24"/>
          <w:lang w:val="es-CO"/>
        </w:rPr>
        <w:t>(2009). Perfil de riesgo de catástrofe Perú, Evaluación de riesgo específico</w:t>
      </w:r>
      <w:r w:rsidRPr="00372E90">
        <w:rPr>
          <w:rFonts w:ascii="Times New Roman" w:hAnsi="Times New Roman" w:cs="Times New Roman"/>
          <w:sz w:val="24"/>
          <w:szCs w:val="24"/>
          <w:lang w:val="es-CO"/>
        </w:rPr>
        <w:t xml:space="preserve"> </w:t>
      </w:r>
      <w:r w:rsidR="00C10AD6" w:rsidRPr="00372E90">
        <w:rPr>
          <w:rFonts w:ascii="Times New Roman" w:hAnsi="Times New Roman" w:cs="Times New Roman"/>
          <w:sz w:val="24"/>
          <w:szCs w:val="24"/>
          <w:lang w:val="es-CO"/>
        </w:rPr>
        <w:t xml:space="preserve">de </w:t>
      </w:r>
      <w:r w:rsidRPr="00372E90">
        <w:rPr>
          <w:rFonts w:ascii="Times New Roman" w:hAnsi="Times New Roman" w:cs="Times New Roman"/>
          <w:sz w:val="24"/>
          <w:szCs w:val="24"/>
          <w:lang w:val="es-CO"/>
        </w:rPr>
        <w:t>B</w:t>
      </w:r>
      <w:r w:rsidR="00C10AD6" w:rsidRPr="00372E90">
        <w:rPr>
          <w:rFonts w:ascii="Times New Roman" w:hAnsi="Times New Roman" w:cs="Times New Roman"/>
          <w:sz w:val="24"/>
          <w:szCs w:val="24"/>
          <w:lang w:val="es-CO"/>
        </w:rPr>
        <w:t>olivia</w:t>
      </w:r>
      <w:r w:rsidRPr="00372E90">
        <w:rPr>
          <w:rFonts w:ascii="Times New Roman" w:hAnsi="Times New Roman" w:cs="Times New Roman"/>
          <w:sz w:val="24"/>
          <w:szCs w:val="24"/>
          <w:lang w:val="es-CO"/>
        </w:rPr>
        <w:t>, G</w:t>
      </w:r>
      <w:r w:rsidR="00C10AD6" w:rsidRPr="00372E90">
        <w:rPr>
          <w:rFonts w:ascii="Times New Roman" w:hAnsi="Times New Roman" w:cs="Times New Roman"/>
          <w:sz w:val="24"/>
          <w:szCs w:val="24"/>
          <w:lang w:val="es-CO"/>
        </w:rPr>
        <w:t>uatemala</w:t>
      </w:r>
      <w:r w:rsidRPr="00372E90">
        <w:rPr>
          <w:rFonts w:ascii="Times New Roman" w:hAnsi="Times New Roman" w:cs="Times New Roman"/>
          <w:sz w:val="24"/>
          <w:szCs w:val="24"/>
          <w:lang w:val="es-CO"/>
        </w:rPr>
        <w:t>, J</w:t>
      </w:r>
      <w:r w:rsidR="00C10AD6" w:rsidRPr="00372E90">
        <w:rPr>
          <w:rFonts w:ascii="Times New Roman" w:hAnsi="Times New Roman" w:cs="Times New Roman"/>
          <w:sz w:val="24"/>
          <w:szCs w:val="24"/>
          <w:lang w:val="es-CO"/>
        </w:rPr>
        <w:t xml:space="preserve">amaica y </w:t>
      </w:r>
      <w:r w:rsidRPr="00372E90">
        <w:rPr>
          <w:rFonts w:ascii="Times New Roman" w:hAnsi="Times New Roman" w:cs="Times New Roman"/>
          <w:sz w:val="24"/>
          <w:szCs w:val="24"/>
          <w:lang w:val="es-CO"/>
        </w:rPr>
        <w:t>P</w:t>
      </w:r>
      <w:r w:rsidR="00C10AD6" w:rsidRPr="00372E90">
        <w:rPr>
          <w:rFonts w:ascii="Times New Roman" w:hAnsi="Times New Roman" w:cs="Times New Roman"/>
          <w:sz w:val="24"/>
          <w:szCs w:val="24"/>
          <w:lang w:val="es-CO"/>
        </w:rPr>
        <w:t>erú</w:t>
      </w:r>
      <w:r w:rsidRPr="00372E90">
        <w:rPr>
          <w:rFonts w:ascii="Times New Roman" w:hAnsi="Times New Roman" w:cs="Times New Roman"/>
          <w:sz w:val="24"/>
          <w:szCs w:val="24"/>
          <w:lang w:val="es-CO"/>
        </w:rPr>
        <w:t xml:space="preserve">, ATN/JF-9349-RS, </w:t>
      </w:r>
      <w:r w:rsidR="00C10AD6" w:rsidRPr="00372E90">
        <w:rPr>
          <w:rFonts w:ascii="Times New Roman" w:hAnsi="Times New Roman" w:cs="Times New Roman"/>
          <w:sz w:val="24"/>
          <w:szCs w:val="24"/>
          <w:lang w:val="es-CO"/>
        </w:rPr>
        <w:t>Contrato BID C0009-08.</w:t>
      </w:r>
    </w:p>
    <w:p w:rsidR="00D4222D" w:rsidRPr="00372E90" w:rsidRDefault="00D4222D" w:rsidP="00E922AD">
      <w:pPr>
        <w:rPr>
          <w:rFonts w:ascii="Times New Roman" w:hAnsi="Times New Roman" w:cs="Times New Roman"/>
          <w:bCs/>
          <w:sz w:val="24"/>
          <w:szCs w:val="24"/>
          <w:lang w:val="es-CO"/>
        </w:rPr>
      </w:pPr>
    </w:p>
    <w:p w:rsidR="00D4222D" w:rsidRPr="00372E90" w:rsidRDefault="00D4222D" w:rsidP="00E922AD">
      <w:pPr>
        <w:rPr>
          <w:rFonts w:ascii="Times New Roman" w:hAnsi="Times New Roman" w:cs="Times New Roman"/>
          <w:color w:val="0000FF" w:themeColor="hyperlink"/>
          <w:sz w:val="24"/>
          <w:szCs w:val="24"/>
          <w:u w:val="single"/>
          <w:lang w:val="en-US"/>
        </w:rPr>
      </w:pPr>
      <w:proofErr w:type="spellStart"/>
      <w:r w:rsidRPr="00372E90">
        <w:rPr>
          <w:rFonts w:ascii="Times New Roman" w:hAnsi="Times New Roman" w:cs="Times New Roman"/>
          <w:sz w:val="24"/>
          <w:szCs w:val="24"/>
          <w:lang w:val="en-US"/>
        </w:rPr>
        <w:t>Cavallo</w:t>
      </w:r>
      <w:proofErr w:type="spellEnd"/>
      <w:r w:rsidRPr="00372E90">
        <w:rPr>
          <w:rFonts w:ascii="Times New Roman" w:hAnsi="Times New Roman" w:cs="Times New Roman"/>
          <w:sz w:val="24"/>
          <w:szCs w:val="24"/>
          <w:lang w:val="en-US"/>
        </w:rPr>
        <w:t xml:space="preserve"> et al (2010). </w:t>
      </w:r>
      <w:proofErr w:type="gramStart"/>
      <w:r w:rsidRPr="00372E90">
        <w:rPr>
          <w:rFonts w:ascii="Times New Roman" w:hAnsi="Times New Roman" w:cs="Times New Roman"/>
          <w:i/>
          <w:sz w:val="24"/>
          <w:szCs w:val="24"/>
          <w:lang w:val="en-US"/>
        </w:rPr>
        <w:t>Catastrophic Natural Disasters and Economic Growth</w:t>
      </w:r>
      <w:r w:rsidRPr="00372E90">
        <w:rPr>
          <w:rFonts w:ascii="Times New Roman" w:hAnsi="Times New Roman" w:cs="Times New Roman"/>
          <w:sz w:val="24"/>
          <w:szCs w:val="24"/>
          <w:lang w:val="en-US"/>
        </w:rPr>
        <w:t>, IDB-WP-183.</w:t>
      </w:r>
      <w:proofErr w:type="gramEnd"/>
      <w:r w:rsidRPr="00372E90">
        <w:rPr>
          <w:rFonts w:ascii="Times New Roman" w:hAnsi="Times New Roman" w:cs="Times New Roman"/>
          <w:sz w:val="24"/>
          <w:szCs w:val="24"/>
          <w:lang w:val="en-US"/>
        </w:rPr>
        <w:t xml:space="preserve"> </w:t>
      </w:r>
      <w:r w:rsidRPr="00372E90">
        <w:rPr>
          <w:rFonts w:ascii="Times New Roman" w:hAnsi="Times New Roman" w:cs="Times New Roman"/>
          <w:color w:val="0000FF" w:themeColor="hyperlink"/>
          <w:sz w:val="24"/>
          <w:szCs w:val="24"/>
          <w:u w:val="single"/>
          <w:lang w:val="en-US"/>
        </w:rPr>
        <w:t>http://idbdocs.iadb.org/wsdocs/getdocument.aspx?docnum=35220118</w:t>
      </w:r>
    </w:p>
    <w:p w:rsidR="00D4222D" w:rsidRPr="00372E90" w:rsidRDefault="00D4222D" w:rsidP="00E922AD">
      <w:pPr>
        <w:autoSpaceDE w:val="0"/>
        <w:autoSpaceDN w:val="0"/>
        <w:adjustRightInd w:val="0"/>
        <w:rPr>
          <w:rFonts w:ascii="Times New Roman" w:hAnsi="Times New Roman" w:cs="Times New Roman"/>
          <w:sz w:val="24"/>
          <w:szCs w:val="24"/>
          <w:lang w:val="en-US"/>
        </w:rPr>
      </w:pPr>
    </w:p>
    <w:p w:rsidR="00D4222D" w:rsidRPr="00372E90" w:rsidRDefault="00D4222D" w:rsidP="00E922AD">
      <w:pPr>
        <w:autoSpaceDE w:val="0"/>
        <w:autoSpaceDN w:val="0"/>
        <w:adjustRightInd w:val="0"/>
        <w:rPr>
          <w:rFonts w:ascii="Times New Roman" w:hAnsi="Times New Roman" w:cs="Times New Roman"/>
          <w:sz w:val="24"/>
          <w:szCs w:val="24"/>
          <w:lang w:val="es-CO"/>
        </w:rPr>
      </w:pPr>
      <w:r w:rsidRPr="00372E90">
        <w:rPr>
          <w:rFonts w:ascii="Times New Roman" w:hAnsi="Times New Roman" w:cs="Times New Roman"/>
          <w:sz w:val="24"/>
          <w:szCs w:val="24"/>
          <w:lang w:val="es-CO"/>
        </w:rPr>
        <w:t xml:space="preserve">Ceballos </w:t>
      </w:r>
      <w:proofErr w:type="spellStart"/>
      <w:r w:rsidRPr="00372E90">
        <w:rPr>
          <w:rFonts w:ascii="Times New Roman" w:hAnsi="Times New Roman" w:cs="Times New Roman"/>
          <w:sz w:val="24"/>
          <w:szCs w:val="24"/>
          <w:lang w:val="es-CO"/>
        </w:rPr>
        <w:t>Atienza</w:t>
      </w:r>
      <w:proofErr w:type="spellEnd"/>
      <w:r w:rsidRPr="00372E90">
        <w:rPr>
          <w:rFonts w:ascii="Times New Roman" w:hAnsi="Times New Roman" w:cs="Times New Roman"/>
          <w:sz w:val="24"/>
          <w:szCs w:val="24"/>
          <w:lang w:val="es-CO"/>
        </w:rPr>
        <w:t>, Rafael. Avances en la Gestión de Sistemas Sanitarios. Editorial: Asociación para la Formación Continuada en Ciencias de la Salud y Educación Alcalá.</w:t>
      </w:r>
      <w:r w:rsidRPr="00372E90">
        <w:t xml:space="preserve"> </w:t>
      </w:r>
      <w:r w:rsidRPr="00372E90">
        <w:rPr>
          <w:rFonts w:ascii="Times New Roman" w:hAnsi="Times New Roman" w:cs="Times New Roman"/>
          <w:sz w:val="24"/>
          <w:szCs w:val="24"/>
          <w:lang w:val="es-CO"/>
        </w:rPr>
        <w:t>http://www.dgplades.salud.gob.mx/descargas/dhg/A_COSTO_EF.pdf</w:t>
      </w:r>
    </w:p>
    <w:p w:rsidR="00D4222D" w:rsidRPr="00372E90" w:rsidRDefault="00D4222D" w:rsidP="00E922AD">
      <w:pPr>
        <w:autoSpaceDE w:val="0"/>
        <w:autoSpaceDN w:val="0"/>
        <w:adjustRightInd w:val="0"/>
        <w:rPr>
          <w:rFonts w:ascii="Times New Roman" w:hAnsi="Times New Roman" w:cs="Times New Roman"/>
          <w:sz w:val="24"/>
          <w:szCs w:val="24"/>
          <w:lang w:val="es-CO"/>
        </w:rPr>
      </w:pPr>
    </w:p>
    <w:p w:rsidR="00D4222D" w:rsidRPr="00372E90" w:rsidRDefault="00D4222D" w:rsidP="00E922AD">
      <w:pPr>
        <w:autoSpaceDE w:val="0"/>
        <w:autoSpaceDN w:val="0"/>
        <w:adjustRightInd w:val="0"/>
        <w:rPr>
          <w:rFonts w:ascii="Times New Roman" w:hAnsi="Times New Roman" w:cs="Times New Roman"/>
          <w:sz w:val="24"/>
          <w:szCs w:val="24"/>
          <w:lang w:val="es-CO"/>
        </w:rPr>
      </w:pPr>
      <w:r w:rsidRPr="00372E90">
        <w:rPr>
          <w:rFonts w:ascii="Times New Roman" w:hAnsi="Times New Roman" w:cs="Times New Roman"/>
          <w:sz w:val="24"/>
          <w:szCs w:val="24"/>
          <w:lang w:val="es-CO"/>
        </w:rPr>
        <w:t>CEPAL (2010). Desastres y desarrollo: el impacto en 2010, (Cifras preliminares), Unidad de Desastres, CEPAL.</w:t>
      </w:r>
    </w:p>
    <w:p w:rsidR="00D4222D" w:rsidRPr="00372E90" w:rsidRDefault="00D4222D" w:rsidP="00E922AD">
      <w:pPr>
        <w:rPr>
          <w:rFonts w:ascii="Arial" w:hAnsi="Arial" w:cs="Arial"/>
          <w:b/>
          <w:bCs/>
          <w:sz w:val="24"/>
          <w:szCs w:val="24"/>
          <w:lang w:val="es-CO"/>
        </w:rPr>
      </w:pPr>
    </w:p>
    <w:p w:rsidR="00E922AD" w:rsidRPr="00372E90" w:rsidRDefault="00E922AD" w:rsidP="00E922AD">
      <w:pPr>
        <w:autoSpaceDE w:val="0"/>
        <w:autoSpaceDN w:val="0"/>
        <w:adjustRightInd w:val="0"/>
        <w:rPr>
          <w:rFonts w:ascii="Times New Roman" w:hAnsi="Times New Roman" w:cs="Times New Roman"/>
          <w:bCs/>
          <w:sz w:val="24"/>
          <w:szCs w:val="24"/>
          <w:lang w:val="en-US"/>
        </w:rPr>
      </w:pPr>
      <w:proofErr w:type="gramStart"/>
      <w:r w:rsidRPr="00372E90">
        <w:rPr>
          <w:rFonts w:ascii="Times New Roman" w:hAnsi="Times New Roman" w:cs="Times New Roman"/>
          <w:bCs/>
          <w:sz w:val="24"/>
          <w:szCs w:val="24"/>
          <w:lang w:val="en-US"/>
        </w:rPr>
        <w:t>International Bank for Reconstruction and Development Bank (2008).</w:t>
      </w:r>
      <w:proofErr w:type="gramEnd"/>
      <w:r w:rsidRPr="00372E90">
        <w:rPr>
          <w:rFonts w:ascii="Times New Roman" w:hAnsi="Times New Roman" w:cs="Times New Roman"/>
          <w:bCs/>
          <w:sz w:val="24"/>
          <w:szCs w:val="24"/>
          <w:lang w:val="en-US"/>
        </w:rPr>
        <w:t xml:space="preserve"> </w:t>
      </w:r>
      <w:proofErr w:type="gramStart"/>
      <w:r w:rsidRPr="00372E90">
        <w:rPr>
          <w:rFonts w:ascii="Times New Roman" w:hAnsi="Times New Roman" w:cs="Times New Roman"/>
          <w:bCs/>
          <w:sz w:val="24"/>
          <w:szCs w:val="24"/>
          <w:lang w:val="en-US"/>
        </w:rPr>
        <w:t>Loan Agreement (Second Programmatic Fiscal Management and Competitiveness Development Policy Loan) between Republic of Peru and International Bank for Reconstruction and Development Bank.</w:t>
      </w:r>
      <w:proofErr w:type="gramEnd"/>
    </w:p>
    <w:p w:rsidR="00E922AD" w:rsidRPr="00372E90" w:rsidRDefault="00E922AD" w:rsidP="00E922AD">
      <w:pPr>
        <w:rPr>
          <w:rFonts w:ascii="Arial" w:hAnsi="Arial" w:cs="Arial"/>
          <w:b/>
          <w:bCs/>
          <w:sz w:val="24"/>
          <w:szCs w:val="24"/>
          <w:lang w:val="en-US"/>
        </w:rPr>
      </w:pPr>
    </w:p>
    <w:p w:rsidR="00D4222D" w:rsidRPr="00372E90" w:rsidRDefault="00D4222D" w:rsidP="00E922AD">
      <w:pPr>
        <w:rPr>
          <w:rFonts w:ascii="Times New Roman" w:hAnsi="Times New Roman" w:cs="Times New Roman"/>
          <w:sz w:val="24"/>
          <w:szCs w:val="24"/>
          <w:lang w:val="es-ES_tradnl"/>
        </w:rPr>
      </w:pPr>
      <w:r w:rsidRPr="00372E90">
        <w:rPr>
          <w:rFonts w:ascii="Times New Roman" w:hAnsi="Times New Roman" w:cs="Times New Roman"/>
          <w:sz w:val="24"/>
          <w:szCs w:val="24"/>
          <w:lang w:val="en-US"/>
        </w:rPr>
        <w:t xml:space="preserve">Jaramillo Christian (2009). </w:t>
      </w:r>
      <w:r w:rsidRPr="00372E90">
        <w:rPr>
          <w:rFonts w:ascii="Times New Roman" w:hAnsi="Times New Roman" w:cs="Times New Roman"/>
          <w:i/>
          <w:sz w:val="24"/>
          <w:szCs w:val="24"/>
          <w:lang w:val="en-US"/>
        </w:rPr>
        <w:t>Do natural disasters have long-term effects on growth</w:t>
      </w:r>
      <w:proofErr w:type="gramStart"/>
      <w:r w:rsidRPr="00372E90">
        <w:rPr>
          <w:rFonts w:ascii="Times New Roman" w:hAnsi="Times New Roman" w:cs="Times New Roman"/>
          <w:i/>
          <w:sz w:val="24"/>
          <w:szCs w:val="24"/>
          <w:lang w:val="en-US"/>
        </w:rPr>
        <w:t>?</w:t>
      </w:r>
      <w:r w:rsidRPr="00372E90">
        <w:rPr>
          <w:rFonts w:ascii="Times New Roman" w:hAnsi="Times New Roman" w:cs="Times New Roman"/>
          <w:sz w:val="24"/>
          <w:szCs w:val="24"/>
          <w:lang w:val="en-US"/>
        </w:rPr>
        <w:t>.</w:t>
      </w:r>
      <w:proofErr w:type="gramEnd"/>
      <w:r w:rsidRPr="00372E90">
        <w:rPr>
          <w:rFonts w:ascii="Times New Roman" w:hAnsi="Times New Roman" w:cs="Times New Roman"/>
          <w:sz w:val="24"/>
          <w:szCs w:val="24"/>
          <w:lang w:val="en-US"/>
        </w:rPr>
        <w:t xml:space="preserve"> </w:t>
      </w:r>
      <w:r w:rsidRPr="00372E90">
        <w:rPr>
          <w:rFonts w:ascii="Times New Roman" w:hAnsi="Times New Roman" w:cs="Times New Roman"/>
          <w:sz w:val="24"/>
          <w:szCs w:val="24"/>
          <w:lang w:val="es-ES_tradnl"/>
        </w:rPr>
        <w:t>Documento CEDE, 24.</w:t>
      </w:r>
    </w:p>
    <w:p w:rsidR="00D4222D" w:rsidRPr="00372E90" w:rsidRDefault="00D4222D" w:rsidP="00E922AD">
      <w:pPr>
        <w:rPr>
          <w:rFonts w:ascii="Times New Roman" w:hAnsi="Times New Roman" w:cs="Times New Roman"/>
          <w:sz w:val="24"/>
          <w:szCs w:val="24"/>
          <w:lang w:val="es-ES_tradnl"/>
        </w:rPr>
      </w:pPr>
    </w:p>
    <w:p w:rsidR="00D4222D" w:rsidRPr="00372E90" w:rsidRDefault="00D4222D" w:rsidP="00E922AD">
      <w:pPr>
        <w:rPr>
          <w:rFonts w:ascii="Times New Roman" w:hAnsi="Times New Roman" w:cs="Times New Roman"/>
          <w:sz w:val="24"/>
          <w:szCs w:val="24"/>
          <w:lang w:val="es-CO"/>
        </w:rPr>
      </w:pPr>
      <w:proofErr w:type="spellStart"/>
      <w:r w:rsidRPr="00372E90">
        <w:rPr>
          <w:rFonts w:ascii="Times New Roman" w:hAnsi="Times New Roman" w:cs="Times New Roman"/>
          <w:sz w:val="24"/>
          <w:szCs w:val="24"/>
          <w:lang w:val="es-CO"/>
        </w:rPr>
        <w:t>Mechler</w:t>
      </w:r>
      <w:proofErr w:type="spellEnd"/>
      <w:r w:rsidRPr="00372E90">
        <w:rPr>
          <w:rFonts w:ascii="Times New Roman" w:hAnsi="Times New Roman" w:cs="Times New Roman"/>
          <w:sz w:val="24"/>
          <w:szCs w:val="24"/>
          <w:lang w:val="es-CO"/>
        </w:rPr>
        <w:t xml:space="preserve"> R.  Análisis Costo – Beneficio de la Gestión del Riesgo de Desastre Natural en países en vías de desarrollo y emergentes, en  </w:t>
      </w:r>
      <w:hyperlink r:id="rId102" w:history="1">
        <w:r w:rsidRPr="00372E90">
          <w:rPr>
            <w:rFonts w:ascii="Times New Roman" w:hAnsi="Times New Roman" w:cs="Times New Roman"/>
            <w:color w:val="0000FF" w:themeColor="hyperlink"/>
            <w:sz w:val="24"/>
            <w:szCs w:val="24"/>
            <w:u w:val="single"/>
            <w:lang w:val="es-CO"/>
          </w:rPr>
          <w:t>www.ibcperu.org/doc/isis/7519.pdf</w:t>
        </w:r>
      </w:hyperlink>
      <w:r w:rsidRPr="00372E90">
        <w:rPr>
          <w:rFonts w:ascii="Times New Roman" w:hAnsi="Times New Roman" w:cs="Times New Roman"/>
          <w:color w:val="0000FF" w:themeColor="hyperlink"/>
          <w:sz w:val="24"/>
          <w:szCs w:val="24"/>
          <w:u w:val="single"/>
          <w:lang w:val="es-CO"/>
        </w:rPr>
        <w:t>.</w:t>
      </w:r>
    </w:p>
    <w:p w:rsidR="00D4222D" w:rsidRPr="00372E90" w:rsidRDefault="00D4222D" w:rsidP="00E922AD">
      <w:pPr>
        <w:rPr>
          <w:rFonts w:ascii="Times New Roman" w:hAnsi="Times New Roman" w:cs="Times New Roman"/>
          <w:bCs/>
          <w:sz w:val="24"/>
          <w:szCs w:val="24"/>
          <w:lang w:val="es-ES_tradnl"/>
        </w:rPr>
      </w:pPr>
    </w:p>
    <w:p w:rsidR="00C10AD6" w:rsidRPr="00372E90" w:rsidRDefault="00C10AD6" w:rsidP="00E922AD">
      <w:pPr>
        <w:rPr>
          <w:rFonts w:ascii="Times New Roman" w:hAnsi="Times New Roman" w:cs="Times New Roman"/>
          <w:sz w:val="24"/>
          <w:szCs w:val="24"/>
        </w:rPr>
      </w:pPr>
      <w:r w:rsidRPr="00372E90">
        <w:rPr>
          <w:rFonts w:ascii="Times New Roman" w:hAnsi="Times New Roman" w:cs="Times New Roman"/>
          <w:sz w:val="24"/>
          <w:szCs w:val="24"/>
        </w:rPr>
        <w:t>MEF (</w:t>
      </w:r>
      <w:r w:rsidR="005151BB" w:rsidRPr="00372E90">
        <w:rPr>
          <w:rFonts w:ascii="Times New Roman" w:hAnsi="Times New Roman" w:cs="Times New Roman"/>
          <w:sz w:val="24"/>
          <w:szCs w:val="24"/>
        </w:rPr>
        <w:t>2004</w:t>
      </w:r>
      <w:r w:rsidRPr="00372E90">
        <w:rPr>
          <w:rFonts w:ascii="Times New Roman" w:hAnsi="Times New Roman" w:cs="Times New Roman"/>
          <w:sz w:val="24"/>
          <w:szCs w:val="24"/>
        </w:rPr>
        <w:t>).</w:t>
      </w:r>
      <w:r w:rsidR="005151BB" w:rsidRPr="00372E90">
        <w:rPr>
          <w:rFonts w:ascii="Times New Roman" w:hAnsi="Times New Roman" w:cs="Times New Roman"/>
          <w:sz w:val="24"/>
          <w:szCs w:val="24"/>
        </w:rPr>
        <w:t xml:space="preserve"> </w:t>
      </w:r>
      <w:r w:rsidRPr="00372E90">
        <w:rPr>
          <w:rFonts w:ascii="Times New Roman" w:hAnsi="Times New Roman" w:cs="Times New Roman"/>
          <w:sz w:val="24"/>
          <w:szCs w:val="24"/>
        </w:rPr>
        <w:t>Ley de Responsabilidad y Transparencia Fiscal</w:t>
      </w:r>
    </w:p>
    <w:p w:rsidR="005151BB" w:rsidRPr="00372E90" w:rsidRDefault="005151BB" w:rsidP="00E922AD">
      <w:pPr>
        <w:rPr>
          <w:rFonts w:ascii="Times New Roman" w:hAnsi="Times New Roman" w:cs="Times New Roman"/>
          <w:sz w:val="24"/>
          <w:szCs w:val="24"/>
        </w:rPr>
      </w:pPr>
    </w:p>
    <w:p w:rsidR="005151BB" w:rsidRPr="00372E90" w:rsidRDefault="005151BB" w:rsidP="005151BB">
      <w:pPr>
        <w:rPr>
          <w:rFonts w:ascii="Times New Roman" w:hAnsi="Times New Roman" w:cs="Times New Roman"/>
          <w:sz w:val="24"/>
          <w:szCs w:val="24"/>
        </w:rPr>
      </w:pPr>
      <w:r w:rsidRPr="00372E90">
        <w:rPr>
          <w:rFonts w:ascii="Times New Roman" w:hAnsi="Times New Roman" w:cs="Times New Roman"/>
          <w:sz w:val="24"/>
          <w:szCs w:val="24"/>
        </w:rPr>
        <w:t xml:space="preserve">     (2011). Ley del SINAGERD </w:t>
      </w:r>
    </w:p>
    <w:p w:rsidR="005151BB" w:rsidRPr="00372E90" w:rsidRDefault="005151BB" w:rsidP="005151BB">
      <w:pPr>
        <w:rPr>
          <w:rFonts w:ascii="Times New Roman" w:hAnsi="Times New Roman" w:cs="Times New Roman"/>
          <w:sz w:val="24"/>
          <w:szCs w:val="24"/>
        </w:rPr>
      </w:pPr>
    </w:p>
    <w:p w:rsidR="005151BB" w:rsidRPr="00372E90" w:rsidRDefault="005151BB" w:rsidP="005151BB">
      <w:pPr>
        <w:rPr>
          <w:rFonts w:ascii="Times New Roman" w:hAnsi="Times New Roman" w:cs="Times New Roman"/>
          <w:sz w:val="24"/>
          <w:szCs w:val="24"/>
        </w:rPr>
      </w:pPr>
      <w:r w:rsidRPr="00372E90">
        <w:rPr>
          <w:rFonts w:ascii="Times New Roman" w:hAnsi="Times New Roman" w:cs="Times New Roman"/>
          <w:sz w:val="24"/>
          <w:szCs w:val="24"/>
        </w:rPr>
        <w:t xml:space="preserve">      (2011). Reglamento de la Ley del SINAGERD, Decreto Supremo Nº 048-2011-PCM.</w:t>
      </w:r>
    </w:p>
    <w:p w:rsidR="00C10AD6" w:rsidRPr="00372E90" w:rsidRDefault="00C10AD6" w:rsidP="00E922AD">
      <w:pPr>
        <w:rPr>
          <w:rFonts w:ascii="Times New Roman" w:hAnsi="Times New Roman" w:cs="Times New Roman"/>
          <w:bCs/>
          <w:sz w:val="24"/>
          <w:szCs w:val="24"/>
        </w:rPr>
      </w:pPr>
    </w:p>
    <w:p w:rsidR="00C10AD6" w:rsidRPr="00372E90" w:rsidRDefault="005151BB" w:rsidP="00E922AD">
      <w:pPr>
        <w:rPr>
          <w:rFonts w:ascii="Times New Roman" w:hAnsi="Times New Roman" w:cs="Times New Roman"/>
          <w:sz w:val="24"/>
          <w:szCs w:val="24"/>
        </w:rPr>
      </w:pPr>
      <w:r w:rsidRPr="00372E90">
        <w:rPr>
          <w:rFonts w:ascii="Times New Roman" w:hAnsi="Times New Roman" w:cs="Times New Roman"/>
          <w:bCs/>
          <w:sz w:val="24"/>
          <w:szCs w:val="24"/>
          <w:lang w:val="es-ES_tradnl"/>
        </w:rPr>
        <w:t xml:space="preserve">      </w:t>
      </w:r>
      <w:r w:rsidR="00C10AD6" w:rsidRPr="00372E90">
        <w:rPr>
          <w:rFonts w:ascii="Times New Roman" w:hAnsi="Times New Roman" w:cs="Times New Roman"/>
          <w:bCs/>
          <w:sz w:val="24"/>
          <w:szCs w:val="24"/>
          <w:lang w:val="es-ES_tradnl"/>
        </w:rPr>
        <w:t xml:space="preserve">(2013). </w:t>
      </w:r>
      <w:r w:rsidR="00C10AD6" w:rsidRPr="00372E90">
        <w:rPr>
          <w:rFonts w:ascii="Times New Roman" w:hAnsi="Times New Roman" w:cs="Times New Roman"/>
          <w:sz w:val="24"/>
          <w:szCs w:val="24"/>
        </w:rPr>
        <w:t>Marco Macroeconómico Multianual Revisado 2014-2016</w:t>
      </w:r>
      <w:r w:rsidR="00E922AD" w:rsidRPr="00372E90">
        <w:rPr>
          <w:rFonts w:ascii="Times New Roman" w:hAnsi="Times New Roman" w:cs="Times New Roman"/>
          <w:sz w:val="24"/>
          <w:szCs w:val="24"/>
        </w:rPr>
        <w:t>, Versión revisada de agosto de 2013.</w:t>
      </w:r>
    </w:p>
    <w:p w:rsidR="00E922AD" w:rsidRPr="00372E90" w:rsidRDefault="00E922AD" w:rsidP="00E922AD">
      <w:pPr>
        <w:rPr>
          <w:rFonts w:ascii="Times New Roman" w:hAnsi="Times New Roman" w:cs="Times New Roman"/>
          <w:sz w:val="24"/>
          <w:szCs w:val="24"/>
        </w:rPr>
      </w:pPr>
    </w:p>
    <w:p w:rsidR="00C10AD6" w:rsidRDefault="00E922AD" w:rsidP="00E922AD">
      <w:pPr>
        <w:rPr>
          <w:rFonts w:ascii="Times New Roman" w:hAnsi="Times New Roman" w:cs="Times New Roman"/>
          <w:sz w:val="24"/>
          <w:szCs w:val="24"/>
        </w:rPr>
      </w:pPr>
      <w:r w:rsidRPr="00372E90">
        <w:rPr>
          <w:rFonts w:ascii="Times New Roman" w:hAnsi="Times New Roman" w:cs="Times New Roman"/>
          <w:sz w:val="24"/>
          <w:szCs w:val="24"/>
        </w:rPr>
        <w:t xml:space="preserve">     </w:t>
      </w:r>
      <w:r w:rsidR="005151BB" w:rsidRPr="00372E90">
        <w:rPr>
          <w:rFonts w:ascii="Times New Roman" w:hAnsi="Times New Roman" w:cs="Times New Roman"/>
          <w:sz w:val="24"/>
          <w:szCs w:val="24"/>
        </w:rPr>
        <w:t xml:space="preserve">(2013). </w:t>
      </w:r>
      <w:r w:rsidRPr="00372E90">
        <w:rPr>
          <w:rFonts w:ascii="Times New Roman" w:hAnsi="Times New Roman" w:cs="Times New Roman"/>
          <w:sz w:val="24"/>
          <w:szCs w:val="24"/>
        </w:rPr>
        <w:t>Evaluación global de la gestión presupuestaria 2012.</w:t>
      </w:r>
    </w:p>
    <w:p w:rsidR="007D7961" w:rsidRDefault="007D7961" w:rsidP="00E922AD">
      <w:pPr>
        <w:rPr>
          <w:rFonts w:ascii="Times New Roman" w:hAnsi="Times New Roman" w:cs="Times New Roman"/>
          <w:sz w:val="24"/>
          <w:szCs w:val="24"/>
        </w:rPr>
      </w:pPr>
    </w:p>
    <w:p w:rsidR="007D7961" w:rsidRPr="00372E90" w:rsidRDefault="007D7961" w:rsidP="00E922AD">
      <w:pPr>
        <w:rPr>
          <w:rFonts w:ascii="Times New Roman" w:hAnsi="Times New Roman" w:cs="Times New Roman"/>
          <w:sz w:val="24"/>
          <w:szCs w:val="24"/>
        </w:rPr>
      </w:pPr>
      <w:r>
        <w:rPr>
          <w:rFonts w:ascii="Times New Roman" w:hAnsi="Times New Roman" w:cs="Times New Roman"/>
          <w:sz w:val="24"/>
          <w:szCs w:val="24"/>
        </w:rPr>
        <w:t xml:space="preserve">     (2013). Plan de incentivos  2013 a la mejora de la gestión y modernización municipal.</w:t>
      </w:r>
    </w:p>
    <w:p w:rsidR="00E922AD" w:rsidRPr="00372E90" w:rsidRDefault="00E922AD" w:rsidP="00E922AD">
      <w:pPr>
        <w:rPr>
          <w:rFonts w:ascii="Times New Roman" w:hAnsi="Times New Roman" w:cs="Times New Roman"/>
          <w:sz w:val="24"/>
          <w:szCs w:val="24"/>
        </w:rPr>
      </w:pPr>
    </w:p>
    <w:p w:rsidR="00D4222D" w:rsidRPr="00372E90" w:rsidRDefault="00D4222D" w:rsidP="00E922AD">
      <w:pPr>
        <w:rPr>
          <w:rFonts w:ascii="Times New Roman" w:hAnsi="Times New Roman" w:cs="Times New Roman"/>
          <w:sz w:val="24"/>
          <w:szCs w:val="24"/>
          <w:lang w:val="en-US"/>
        </w:rPr>
      </w:pPr>
      <w:r w:rsidRPr="00372E90">
        <w:rPr>
          <w:rFonts w:ascii="Times New Roman" w:hAnsi="Times New Roman" w:cs="Times New Roman"/>
          <w:bCs/>
          <w:sz w:val="24"/>
          <w:szCs w:val="24"/>
          <w:lang w:val="es-ES_tradnl"/>
        </w:rPr>
        <w:t xml:space="preserve">Moreno y Cardona (2011). Efectos de los desastres naturales sobre el crecimiento, el desempleo, la inflación y la distribución del ingreso. Una evaluación de los casos de Colombia y México. ISDR. </w:t>
      </w:r>
      <w:r w:rsidRPr="00372E90">
        <w:rPr>
          <w:rFonts w:ascii="Times New Roman" w:hAnsi="Times New Roman" w:cs="Times New Roman"/>
          <w:bCs/>
          <w:i/>
          <w:sz w:val="24"/>
          <w:szCs w:val="24"/>
          <w:lang w:val="en-US"/>
        </w:rPr>
        <w:t>Global Assessment Report on Disaster Risk Reduction</w:t>
      </w:r>
      <w:r w:rsidRPr="00372E90">
        <w:rPr>
          <w:rFonts w:ascii="Times New Roman" w:hAnsi="Times New Roman" w:cs="Times New Roman"/>
          <w:bCs/>
          <w:sz w:val="24"/>
          <w:szCs w:val="24"/>
          <w:lang w:val="en-US"/>
        </w:rPr>
        <w:t>.</w:t>
      </w:r>
    </w:p>
    <w:p w:rsidR="00D4222D" w:rsidRPr="00372E90" w:rsidRDefault="00D4222D" w:rsidP="00E922AD">
      <w:pPr>
        <w:rPr>
          <w:lang w:val="en-US"/>
        </w:rPr>
      </w:pPr>
    </w:p>
    <w:p w:rsidR="00D4222D" w:rsidRPr="00372E90" w:rsidRDefault="00787F64" w:rsidP="00E922AD">
      <w:pPr>
        <w:autoSpaceDE w:val="0"/>
        <w:autoSpaceDN w:val="0"/>
        <w:adjustRightInd w:val="0"/>
        <w:rPr>
          <w:rFonts w:ascii="Times New Roman" w:hAnsi="Times New Roman" w:cs="Times New Roman"/>
          <w:sz w:val="24"/>
          <w:szCs w:val="24"/>
          <w:lang w:val="en-US"/>
        </w:rPr>
      </w:pPr>
      <w:hyperlink r:id="rId103" w:history="1">
        <w:r w:rsidR="00D4222D" w:rsidRPr="00372E90">
          <w:rPr>
            <w:rFonts w:ascii="Times New Roman" w:hAnsi="Times New Roman" w:cs="Times New Roman"/>
            <w:color w:val="0000FF" w:themeColor="hyperlink"/>
            <w:sz w:val="24"/>
            <w:szCs w:val="24"/>
            <w:u w:val="single"/>
            <w:lang w:val="en-US"/>
          </w:rPr>
          <w:t>http://www.dgplades.salud.gob.mx/descargas/dhg/A_COSTO_EF.pdf</w:t>
        </w:r>
      </w:hyperlink>
    </w:p>
    <w:p w:rsidR="00D4222D" w:rsidRPr="00372E90" w:rsidRDefault="00D4222D" w:rsidP="00E922AD">
      <w:pPr>
        <w:autoSpaceDE w:val="0"/>
        <w:autoSpaceDN w:val="0"/>
        <w:adjustRightInd w:val="0"/>
        <w:rPr>
          <w:rFonts w:ascii="Times New Roman" w:hAnsi="Times New Roman" w:cs="Times New Roman"/>
          <w:sz w:val="24"/>
          <w:szCs w:val="24"/>
          <w:lang w:val="en-US"/>
        </w:rPr>
      </w:pPr>
    </w:p>
    <w:p w:rsidR="00D4222D" w:rsidRPr="00372E90" w:rsidRDefault="00D4222D" w:rsidP="00E922AD">
      <w:pPr>
        <w:autoSpaceDE w:val="0"/>
        <w:autoSpaceDN w:val="0"/>
        <w:adjustRightInd w:val="0"/>
        <w:rPr>
          <w:rFonts w:ascii="Times New Roman" w:hAnsi="Times New Roman" w:cs="Times New Roman"/>
          <w:color w:val="FF0000"/>
          <w:sz w:val="24"/>
          <w:szCs w:val="24"/>
          <w:lang w:val="en-US"/>
        </w:rPr>
      </w:pPr>
      <w:r w:rsidRPr="00372E90">
        <w:rPr>
          <w:rFonts w:ascii="Times New Roman" w:hAnsi="Times New Roman" w:cs="Times New Roman"/>
          <w:sz w:val="24"/>
          <w:szCs w:val="24"/>
          <w:lang w:val="en-US"/>
        </w:rPr>
        <w:t>http://caps.ucsf.edu/factsheets/cost-effectiveness/analisis-de-costo-efectividad/</w:t>
      </w:r>
    </w:p>
    <w:p w:rsidR="00162BB9" w:rsidRPr="00372E90" w:rsidRDefault="00787F64" w:rsidP="00E922AD">
      <w:pPr>
        <w:spacing w:before="100" w:beforeAutospacing="1" w:after="100" w:afterAutospacing="1"/>
        <w:outlineLvl w:val="1"/>
        <w:rPr>
          <w:rFonts w:ascii="Times New Roman" w:hAnsi="Times New Roman" w:cs="Times New Roman"/>
          <w:b/>
          <w:bCs/>
          <w:sz w:val="24"/>
          <w:szCs w:val="24"/>
          <w:lang w:val="en-US"/>
        </w:rPr>
      </w:pPr>
      <w:hyperlink r:id="rId104" w:history="1">
        <w:r w:rsidR="006870EA" w:rsidRPr="00372E90">
          <w:rPr>
            <w:rStyle w:val="Hyperlink"/>
            <w:rFonts w:ascii="Times New Roman" w:hAnsi="Times New Roman" w:cs="Times New Roman"/>
            <w:b/>
            <w:bCs/>
            <w:sz w:val="24"/>
            <w:szCs w:val="24"/>
            <w:lang w:val="en-US"/>
          </w:rPr>
          <w:t>http://www.proinversion.gob.pe</w:t>
        </w:r>
      </w:hyperlink>
    </w:p>
    <w:p w:rsidR="006870EA" w:rsidRPr="001D3EBE" w:rsidRDefault="00787F64" w:rsidP="00E922AD">
      <w:pPr>
        <w:spacing w:before="100" w:beforeAutospacing="1" w:after="100" w:afterAutospacing="1"/>
        <w:outlineLvl w:val="1"/>
        <w:rPr>
          <w:rFonts w:ascii="Times New Roman" w:hAnsi="Times New Roman" w:cs="Times New Roman"/>
          <w:b/>
          <w:bCs/>
          <w:sz w:val="24"/>
          <w:szCs w:val="24"/>
          <w:lang w:val="en-US"/>
        </w:rPr>
      </w:pPr>
      <w:hyperlink r:id="rId105" w:tgtFrame="_blank" w:history="1">
        <w:r w:rsidR="006870EA" w:rsidRPr="00372E90">
          <w:rPr>
            <w:rFonts w:ascii="Calibri" w:eastAsia="Times New Roman" w:hAnsi="Calibri" w:cs="Times New Roman"/>
            <w:color w:val="0000FF"/>
            <w:sz w:val="24"/>
            <w:szCs w:val="24"/>
            <w:u w:val="single"/>
            <w:lang w:val="en-US" w:eastAsia="es-CO"/>
          </w:rPr>
          <w:t>http://mtcgeo2.mtc.gob.pe/anuario/anuario_estadistico_2012.pdf</w:t>
        </w:r>
      </w:hyperlink>
    </w:p>
    <w:sectPr w:rsidR="006870EA" w:rsidRPr="001D3EBE" w:rsidSect="00B6260E">
      <w:footerReference w:type="default" r:id="rId106"/>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A18" w:rsidRDefault="008F4A18" w:rsidP="0090401F">
      <w:r>
        <w:separator/>
      </w:r>
    </w:p>
  </w:endnote>
  <w:endnote w:type="continuationSeparator" w:id="0">
    <w:p w:rsidR="008F4A18" w:rsidRDefault="008F4A18" w:rsidP="0090401F">
      <w:r>
        <w:continuationSeparator/>
      </w:r>
    </w:p>
  </w:endnote>
  <w:endnote w:type="continuationNotice" w:id="1">
    <w:p w:rsidR="008F4A18" w:rsidRDefault="008F4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altName w:val="Tahoma"/>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08574"/>
      <w:docPartObj>
        <w:docPartGallery w:val="Page Numbers (Bottom of Page)"/>
        <w:docPartUnique/>
      </w:docPartObj>
    </w:sdtPr>
    <w:sdtEndPr/>
    <w:sdtContent>
      <w:p w:rsidR="008F4A18" w:rsidRDefault="008F4A18">
        <w:pPr>
          <w:pStyle w:val="Footer"/>
          <w:jc w:val="right"/>
        </w:pPr>
        <w:r>
          <w:fldChar w:fldCharType="begin"/>
        </w:r>
        <w:r>
          <w:instrText xml:space="preserve"> PAGE   \* MERGEFORMAT </w:instrText>
        </w:r>
        <w:r>
          <w:fldChar w:fldCharType="separate"/>
        </w:r>
        <w:r w:rsidR="00787F64">
          <w:rPr>
            <w:noProof/>
          </w:rPr>
          <w:t>6</w:t>
        </w:r>
        <w:r>
          <w:rPr>
            <w:noProof/>
          </w:rPr>
          <w:fldChar w:fldCharType="end"/>
        </w:r>
      </w:p>
    </w:sdtContent>
  </w:sdt>
  <w:p w:rsidR="008F4A18" w:rsidRDefault="008F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A18" w:rsidRDefault="008F4A18" w:rsidP="0090401F">
      <w:r>
        <w:separator/>
      </w:r>
    </w:p>
  </w:footnote>
  <w:footnote w:type="continuationSeparator" w:id="0">
    <w:p w:rsidR="008F4A18" w:rsidRDefault="008F4A18" w:rsidP="0090401F">
      <w:r>
        <w:continuationSeparator/>
      </w:r>
    </w:p>
  </w:footnote>
  <w:footnote w:type="continuationNotice" w:id="1">
    <w:p w:rsidR="008F4A18" w:rsidRDefault="008F4A18"/>
  </w:footnote>
  <w:footnote w:id="2">
    <w:p w:rsidR="008F4A18" w:rsidRPr="003857F9" w:rsidRDefault="008F4A18" w:rsidP="00657B4E">
      <w:pPr>
        <w:pStyle w:val="FootnoteText"/>
        <w:rPr>
          <w:rFonts w:ascii="Times New Roman" w:hAnsi="Times New Roman" w:cs="Times New Roman"/>
        </w:rPr>
      </w:pPr>
      <w:r w:rsidRPr="003857F9">
        <w:rPr>
          <w:rStyle w:val="FootnoteReference"/>
          <w:rFonts w:ascii="Times New Roman" w:hAnsi="Times New Roman" w:cs="Times New Roman"/>
        </w:rPr>
        <w:footnoteRef/>
      </w:r>
      <w:r w:rsidRPr="003857F9">
        <w:rPr>
          <w:rFonts w:ascii="Times New Roman" w:hAnsi="Times New Roman" w:cs="Times New Roman"/>
        </w:rPr>
        <w:t xml:space="preserve"> No se consideran eventos </w:t>
      </w:r>
      <w:proofErr w:type="spellStart"/>
      <w:r w:rsidRPr="003857F9">
        <w:rPr>
          <w:rFonts w:ascii="Times New Roman" w:hAnsi="Times New Roman" w:cs="Times New Roman"/>
        </w:rPr>
        <w:t>hidrometereológicos</w:t>
      </w:r>
      <w:proofErr w:type="spellEnd"/>
      <w:r w:rsidRPr="003857F9">
        <w:rPr>
          <w:rFonts w:ascii="Times New Roman" w:hAnsi="Times New Roman" w:cs="Times New Roman"/>
        </w:rPr>
        <w:t>, debido a que no se dispone de información de estimación de Pérdidas Máximas Probables que permitan hacer la evaluación económica propuesta.</w:t>
      </w:r>
    </w:p>
  </w:footnote>
  <w:footnote w:id="3">
    <w:p w:rsidR="008F4A18" w:rsidRPr="003857F9" w:rsidRDefault="008F4A18" w:rsidP="001A6E0A">
      <w:pPr>
        <w:pStyle w:val="FootnoteText"/>
        <w:rPr>
          <w:rFonts w:ascii="Times New Roman" w:hAnsi="Times New Roman" w:cs="Times New Roman"/>
        </w:rPr>
      </w:pPr>
      <w:r w:rsidRPr="003857F9">
        <w:rPr>
          <w:rStyle w:val="FootnoteReference"/>
          <w:rFonts w:ascii="Times New Roman" w:hAnsi="Times New Roman" w:cs="Times New Roman"/>
        </w:rPr>
        <w:footnoteRef/>
      </w:r>
      <w:r w:rsidRPr="003857F9">
        <w:rPr>
          <w:rFonts w:ascii="Times New Roman" w:hAnsi="Times New Roman" w:cs="Times New Roman"/>
        </w:rPr>
        <w:t xml:space="preserve"> </w:t>
      </w:r>
      <w:r>
        <w:rPr>
          <w:rFonts w:ascii="Times New Roman" w:hAnsi="Times New Roman" w:cs="Times New Roman"/>
        </w:rPr>
        <w:t>Indicadores de Riesgo de Desastre y de Gestión de Riesgos, Programa para Latinoamérica y El Caribe, Perú</w:t>
      </w:r>
      <w:r w:rsidRPr="003857F9">
        <w:rPr>
          <w:rFonts w:ascii="Times New Roman" w:hAnsi="Times New Roman" w:cs="Times New Roman"/>
        </w:rPr>
        <w:t>.</w:t>
      </w:r>
    </w:p>
  </w:footnote>
  <w:footnote w:id="4">
    <w:p w:rsidR="008F4A18" w:rsidRPr="001A0CDF" w:rsidRDefault="008F4A18">
      <w:pPr>
        <w:pStyle w:val="FootnoteText"/>
        <w:rPr>
          <w:rFonts w:ascii="Times New Roman" w:hAnsi="Times New Roman" w:cs="Times New Roman"/>
        </w:rPr>
      </w:pPr>
      <w:r>
        <w:rPr>
          <w:rStyle w:val="FootnoteReference"/>
        </w:rPr>
        <w:footnoteRef/>
      </w:r>
      <w:r>
        <w:t xml:space="preserve"> </w:t>
      </w:r>
      <w:r w:rsidRPr="001A0CDF">
        <w:rPr>
          <w:rFonts w:ascii="Times New Roman" w:hAnsi="Times New Roman" w:cs="Times New Roman"/>
        </w:rPr>
        <w:t xml:space="preserve">De acuerdo a </w:t>
      </w:r>
      <w:proofErr w:type="spellStart"/>
      <w:r w:rsidRPr="001A0CDF">
        <w:rPr>
          <w:rFonts w:ascii="Times New Roman" w:hAnsi="Times New Roman" w:cs="Times New Roman"/>
        </w:rPr>
        <w:t>Ghesquiere</w:t>
      </w:r>
      <w:proofErr w:type="spellEnd"/>
      <w:r w:rsidRPr="001A0CDF">
        <w:rPr>
          <w:rFonts w:ascii="Times New Roman" w:hAnsi="Times New Roman" w:cs="Times New Roman"/>
        </w:rPr>
        <w:t xml:space="preserve"> y </w:t>
      </w:r>
      <w:proofErr w:type="spellStart"/>
      <w:r w:rsidRPr="001A0CDF">
        <w:rPr>
          <w:rFonts w:ascii="Times New Roman" w:hAnsi="Times New Roman" w:cs="Times New Roman"/>
        </w:rPr>
        <w:t>Mahul</w:t>
      </w:r>
      <w:proofErr w:type="spellEnd"/>
      <w:r w:rsidRPr="001A0CDF">
        <w:rPr>
          <w:rFonts w:ascii="Times New Roman" w:hAnsi="Times New Roman" w:cs="Times New Roman"/>
        </w:rPr>
        <w:t xml:space="preserve"> (2010), los instrumentos de financiamiento ante la ocurrencia de desastres se clasifican en instrumentos ex – ante, tales como reservas, créditos contingentes e instrumentos de transferencia del riesgo  e instrumentos ex – post, tales como reasignación presupuestal, incremento de impuestos y contratación de deuda. Los instrumentos ex ante son implementados de manera previa, con el fin de proveer recursos en caso de ocurrencia de un desastre</w:t>
      </w:r>
      <w:r>
        <w:rPr>
          <w:rFonts w:ascii="Times New Roman" w:hAnsi="Times New Roman" w:cs="Times New Roman"/>
        </w:rPr>
        <w:t>.</w:t>
      </w:r>
    </w:p>
  </w:footnote>
  <w:footnote w:id="5">
    <w:p w:rsidR="008F4A18" w:rsidRPr="006816B4" w:rsidRDefault="008F4A18">
      <w:pPr>
        <w:pStyle w:val="FootnoteText"/>
        <w:rPr>
          <w:rFonts w:ascii="Times New Roman" w:hAnsi="Times New Roman" w:cs="Times New Roman"/>
          <w:lang w:val="es-CO"/>
        </w:rPr>
      </w:pPr>
      <w:r w:rsidRPr="006816B4">
        <w:rPr>
          <w:rStyle w:val="FootnoteReference"/>
          <w:rFonts w:ascii="Times New Roman" w:hAnsi="Times New Roman" w:cs="Times New Roman"/>
        </w:rPr>
        <w:footnoteRef/>
      </w:r>
      <w:r w:rsidRPr="006816B4">
        <w:rPr>
          <w:rFonts w:ascii="Times New Roman" w:hAnsi="Times New Roman" w:cs="Times New Roman"/>
        </w:rPr>
        <w:t xml:space="preserve"> Dichas medidas incluyen: (i) la incorporación de </w:t>
      </w:r>
      <w:r w:rsidRPr="006816B4">
        <w:rPr>
          <w:rFonts w:ascii="Times New Roman" w:hAnsi="Times New Roman" w:cs="Times New Roman"/>
          <w:lang w:val="es-CO"/>
        </w:rPr>
        <w:t>“un aporte del Tesoro Público ascendente a S/. 2 000 000 000,00 (Dos Mil Millones y 00/100 Nuevos Soles); (ii) El 50% (cincuenta por ciento) de los Saldos de Balance del Año Fiscal 2010 de la fuente de financiamiento Recursos Directamente Recaudados de las Unidades Ejecutoras de los pliegos del Gobierno Nacional adscritos al Poder Ejecutivo, siempre que dichos saldos al 31 de diciembre de 2010 superen la suma de S/. 20 000 000,00 (Veinte Millones y 00/100 Nuevos Soles); (iii) Los recursos de los fondos que se extingan como consecuencia de la racionalización dispuesta por la Quinta Disposición Complementaria Final de la Ley N° 29628, Ley de Equilibrio Financiero del Presupuesto del Sector Público para el Año Fiscal 2011, en concordancia con lo establecido en la Primera Disposición Complementaria y Final de la presente norma”</w:t>
      </w:r>
    </w:p>
  </w:footnote>
  <w:footnote w:id="6">
    <w:p w:rsidR="008F4A18" w:rsidRPr="00473E4A" w:rsidRDefault="008F4A18">
      <w:pPr>
        <w:pStyle w:val="FootnoteText"/>
      </w:pPr>
      <w:r w:rsidRPr="00473E4A">
        <w:rPr>
          <w:rStyle w:val="FootnoteReference"/>
        </w:rPr>
        <w:footnoteRef/>
      </w:r>
      <w:r w:rsidRPr="00473E4A">
        <w:t xml:space="preserve"> </w:t>
      </w:r>
      <w:r w:rsidRPr="00473E4A">
        <w:rPr>
          <w:rFonts w:ascii="Times New Roman" w:hAnsi="Times New Roman" w:cs="Times New Roman"/>
          <w:bCs/>
          <w:lang w:val="es-CO"/>
        </w:rPr>
        <w:t>De acuerdo a la normatividad peruana solo se puede suscribir endeudamiento para proyectos de inversión.</w:t>
      </w:r>
      <w:r>
        <w:rPr>
          <w:rFonts w:ascii="Times New Roman" w:hAnsi="Times New Roman" w:cs="Times New Roman"/>
          <w:bCs/>
          <w:lang w:val="es-CO"/>
        </w:rPr>
        <w:t xml:space="preserve"> De otra parte, s</w:t>
      </w:r>
      <w:r w:rsidRPr="00246D7B">
        <w:rPr>
          <w:rFonts w:ascii="Times New Roman" w:hAnsi="Times New Roman" w:cs="Times New Roman"/>
          <w:bCs/>
          <w:lang w:val="es-CO"/>
        </w:rPr>
        <w:t xml:space="preserve">egún el art. 4° de la Ley N° 27245, Ley de Responsabilidad y Transparencia Fiscal, son 3 las reglas </w:t>
      </w:r>
      <w:proofErr w:type="spellStart"/>
      <w:r w:rsidRPr="00246D7B">
        <w:rPr>
          <w:rFonts w:ascii="Times New Roman" w:hAnsi="Times New Roman" w:cs="Times New Roman"/>
          <w:bCs/>
          <w:lang w:val="es-CO"/>
        </w:rPr>
        <w:t>macrofiscales</w:t>
      </w:r>
      <w:proofErr w:type="spellEnd"/>
      <w:r w:rsidRPr="00246D7B">
        <w:rPr>
          <w:rFonts w:ascii="Times New Roman" w:hAnsi="Times New Roman" w:cs="Times New Roman"/>
          <w:bCs/>
          <w:lang w:val="es-CO"/>
        </w:rPr>
        <w:t xml:space="preserve"> aplicables al Sector Público No Financiero (SPNF), las cuales incluyen: (i) El déficit fiscal anual del SPNF no podrá ser mayor a 1,0 % del PBI; (iii) La deuda total del SPNF no podría incrementarse por más del monto del  déficit fiscal de dicho sector, el cual está limitado por los topes de la mencionada Ley.</w:t>
      </w:r>
    </w:p>
  </w:footnote>
  <w:footnote w:id="7">
    <w:p w:rsidR="008F4A18" w:rsidRPr="006816B4" w:rsidRDefault="008F4A18" w:rsidP="00892B0D">
      <w:pPr>
        <w:pStyle w:val="FootnoteText"/>
        <w:rPr>
          <w:rFonts w:ascii="Times New Roman" w:hAnsi="Times New Roman" w:cs="Times New Roman"/>
          <w:lang w:val="es-CO"/>
        </w:rPr>
      </w:pPr>
      <w:r w:rsidRPr="006816B4">
        <w:rPr>
          <w:rStyle w:val="FootnoteReference"/>
          <w:rFonts w:ascii="Times New Roman" w:hAnsi="Times New Roman" w:cs="Times New Roman"/>
        </w:rPr>
        <w:footnoteRef/>
      </w:r>
      <w:r w:rsidRPr="006816B4">
        <w:rPr>
          <w:rFonts w:ascii="Times New Roman" w:hAnsi="Times New Roman" w:cs="Times New Roman"/>
        </w:rPr>
        <w:t xml:space="preserve"> Dichas medidas incluyen: (i) la incorporación de </w:t>
      </w:r>
      <w:r w:rsidRPr="006816B4">
        <w:rPr>
          <w:rFonts w:ascii="Times New Roman" w:hAnsi="Times New Roman" w:cs="Times New Roman"/>
          <w:lang w:val="es-CO"/>
        </w:rPr>
        <w:t>“un aporte del Tesoro Público ascendente a S/. 2 000 000 000,00 (Dos Mil Millones y 00/100 Nuevos Soles); (ii) El 50% (cincuenta por ciento) de los Saldos de Balance del Año Fiscal 2010 de la fuente de financiamiento Recursos Directamente Recaudados de las Unidades Ejecutoras de los pliegos del Gobierno Nacional adscritos al Poder Ejecutivo, siempre que dichos saldos al 31 de diciembre de 2010 superen la suma de S/. 20 000 000,00 (Veinte Millones y 00/100 Nuevos Soles); (iii) Los recursos de los fondos que se extingan como consecuencia de la racionalización dispuesta por la Quinta Disposición Complementaria Final de la Ley N° 29628, Ley de Equilibrio Financiero del Presupuesto del Sector Público para el Año Fiscal 2011, en concordancia con lo establecido en la Primera Disposición Complementaria y Final de la presente norma”</w:t>
      </w:r>
    </w:p>
  </w:footnote>
  <w:footnote w:id="8">
    <w:p w:rsidR="008F4A18" w:rsidRPr="00A471D5" w:rsidRDefault="008F4A18" w:rsidP="001C08CC">
      <w:pPr>
        <w:pStyle w:val="FootnoteText"/>
        <w:rPr>
          <w:rFonts w:ascii="Times New Roman" w:hAnsi="Times New Roman" w:cs="Times New Roman"/>
          <w:lang w:val="pt-BR"/>
        </w:rPr>
      </w:pPr>
      <w:r w:rsidRPr="006870EA">
        <w:rPr>
          <w:rStyle w:val="FootnoteReference"/>
          <w:rFonts w:ascii="Times New Roman" w:hAnsi="Times New Roman" w:cs="Times New Roman"/>
        </w:rPr>
        <w:footnoteRef/>
      </w:r>
      <w:r w:rsidRPr="00A471D5">
        <w:rPr>
          <w:rFonts w:ascii="Times New Roman" w:hAnsi="Times New Roman" w:cs="Times New Roman"/>
          <w:lang w:val="pt-BR"/>
        </w:rPr>
        <w:t xml:space="preserve"> Tomado de: </w:t>
      </w:r>
      <w:hyperlink r:id="rId1" w:tgtFrame="_blank" w:history="1">
        <w:r w:rsidRPr="00A471D5">
          <w:rPr>
            <w:rFonts w:ascii="Times New Roman" w:eastAsia="Times New Roman" w:hAnsi="Times New Roman" w:cs="Times New Roman"/>
            <w:color w:val="0000FF"/>
            <w:u w:val="single"/>
            <w:lang w:val="pt-BR" w:eastAsia="es-CO"/>
          </w:rPr>
          <w:t>http://mtcgeo2.mtc.gob.pe/anuario/anuario_estadistico_2012.pdf</w:t>
        </w:r>
      </w:hyperlink>
    </w:p>
  </w:footnote>
  <w:footnote w:id="9">
    <w:p w:rsidR="008F4A18" w:rsidRPr="005E2BF2" w:rsidRDefault="008F4A18" w:rsidP="00F63939">
      <w:pPr>
        <w:pStyle w:val="FootnoteText"/>
      </w:pPr>
      <w:r>
        <w:rPr>
          <w:rStyle w:val="FootnoteReference"/>
        </w:rPr>
        <w:footnoteRef/>
      </w:r>
      <w:r>
        <w:t xml:space="preserve"> </w:t>
      </w:r>
      <w:r w:rsidRPr="005E2BF2">
        <w:rPr>
          <w:rFonts w:ascii="Times New Roman" w:hAnsi="Times New Roman" w:cs="Times New Roman"/>
          <w:lang w:val="es-ES_tradnl"/>
        </w:rPr>
        <w:t>Es importante mencionar, que de manera preliminar la política de adaptación al cambio climático tiene previsto incluir como uno de sus pilares la gestión del riesgo de desastres. De otra parte, de manera preliminar, dentro de la estrategia nacional de adaptación al cambio climático, se tiene previsto incorporar medidas de política fiscal y mecanismos financieros, tales como un programa de seguros de riesgos climáticos extremos, lo cual está en línea con la implementación de una estrategia financiera para la gestión del riesgo de desastres.</w:t>
      </w:r>
    </w:p>
  </w:footnote>
  <w:footnote w:id="10">
    <w:p w:rsidR="008F4A18" w:rsidRPr="003C34FB" w:rsidRDefault="008F4A18" w:rsidP="001D3EBE">
      <w:pPr>
        <w:pStyle w:val="FootnoteText"/>
        <w:rPr>
          <w:rFonts w:ascii="Times New Roman" w:hAnsi="Times New Roman" w:cs="Times New Roman"/>
        </w:rPr>
      </w:pPr>
      <w:r w:rsidRPr="003C34FB">
        <w:rPr>
          <w:rStyle w:val="FootnoteReference"/>
          <w:rFonts w:ascii="Times New Roman" w:hAnsi="Times New Roman" w:cs="Times New Roman"/>
        </w:rPr>
        <w:footnoteRef/>
      </w:r>
      <w:r w:rsidRPr="003C34FB">
        <w:rPr>
          <w:rFonts w:ascii="Times New Roman" w:hAnsi="Times New Roman" w:cs="Times New Roman"/>
        </w:rPr>
        <w:t xml:space="preserve"> </w:t>
      </w:r>
      <w:r w:rsidRPr="003C34FB">
        <w:rPr>
          <w:rFonts w:ascii="Times New Roman" w:eastAsiaTheme="majorEastAsia" w:hAnsi="Times New Roman" w:cs="Times New Roman"/>
          <w:bCs/>
          <w:lang w:val="es-CO"/>
        </w:rPr>
        <w:t xml:space="preserve">Con relación a los supuestos, del </w:t>
      </w:r>
      <w:r>
        <w:rPr>
          <w:rFonts w:ascii="Times New Roman" w:eastAsiaTheme="majorEastAsia" w:hAnsi="Times New Roman" w:cs="Times New Roman"/>
          <w:bCs/>
          <w:lang w:val="es-CO"/>
        </w:rPr>
        <w:t>17 al 19 de septiembre de</w:t>
      </w:r>
      <w:r w:rsidRPr="003C34FB">
        <w:rPr>
          <w:rFonts w:ascii="Times New Roman" w:eastAsiaTheme="majorEastAsia" w:hAnsi="Times New Roman" w:cs="Times New Roman"/>
          <w:bCs/>
          <w:lang w:val="es-CO"/>
        </w:rPr>
        <w:t xml:space="preserve"> 2013</w:t>
      </w:r>
      <w:r>
        <w:rPr>
          <w:rFonts w:ascii="Times New Roman" w:eastAsiaTheme="majorEastAsia" w:hAnsi="Times New Roman" w:cs="Times New Roman"/>
          <w:bCs/>
          <w:lang w:val="es-CO"/>
        </w:rPr>
        <w:t xml:space="preserve"> s</w:t>
      </w:r>
      <w:r w:rsidRPr="003C34FB">
        <w:rPr>
          <w:rFonts w:ascii="Times New Roman" w:eastAsiaTheme="majorEastAsia" w:hAnsi="Times New Roman" w:cs="Times New Roman"/>
          <w:bCs/>
          <w:lang w:val="es-CO"/>
        </w:rPr>
        <w:t xml:space="preserve">e participó en una misión </w:t>
      </w:r>
      <w:r>
        <w:rPr>
          <w:rFonts w:ascii="Times New Roman" w:eastAsiaTheme="majorEastAsia" w:hAnsi="Times New Roman" w:cs="Times New Roman"/>
          <w:bCs/>
          <w:lang w:val="es-CO"/>
        </w:rPr>
        <w:t>con el objeto de sostener</w:t>
      </w:r>
      <w:r w:rsidRPr="003C34FB">
        <w:rPr>
          <w:rFonts w:ascii="Times New Roman" w:eastAsiaTheme="majorEastAsia" w:hAnsi="Times New Roman" w:cs="Times New Roman"/>
          <w:bCs/>
          <w:lang w:val="es-CO"/>
        </w:rPr>
        <w:t xml:space="preserve"> reuniones</w:t>
      </w:r>
      <w:r>
        <w:rPr>
          <w:rFonts w:ascii="Times New Roman" w:eastAsiaTheme="majorEastAsia" w:hAnsi="Times New Roman" w:cs="Times New Roman"/>
          <w:bCs/>
          <w:lang w:val="es-CO"/>
        </w:rPr>
        <w:t xml:space="preserve"> con diferentes funcionarios del MEF, </w:t>
      </w:r>
      <w:r w:rsidRPr="003C34FB">
        <w:rPr>
          <w:rFonts w:ascii="Times New Roman" w:eastAsiaTheme="majorEastAsia" w:hAnsi="Times New Roman" w:cs="Times New Roman"/>
          <w:bCs/>
          <w:lang w:val="es-CO"/>
        </w:rPr>
        <w:t xml:space="preserve">lo cual permitió recopilar información y establecer algunos </w:t>
      </w:r>
      <w:r>
        <w:rPr>
          <w:rFonts w:ascii="Times New Roman" w:eastAsiaTheme="majorEastAsia" w:hAnsi="Times New Roman" w:cs="Times New Roman"/>
          <w:bCs/>
          <w:lang w:val="es-CO"/>
        </w:rPr>
        <w:t xml:space="preserve">de los </w:t>
      </w:r>
      <w:r w:rsidRPr="003C34FB">
        <w:rPr>
          <w:rFonts w:ascii="Times New Roman" w:eastAsiaTheme="majorEastAsia" w:hAnsi="Times New Roman" w:cs="Times New Roman"/>
          <w:bCs/>
          <w:lang w:val="es-CO"/>
        </w:rPr>
        <w:t>supuestos a ser empleados en la evaluación.</w:t>
      </w:r>
    </w:p>
  </w:footnote>
  <w:footnote w:id="11">
    <w:p w:rsidR="008F4A18" w:rsidRPr="007832CF" w:rsidRDefault="008F4A18" w:rsidP="001D3EBE">
      <w:pPr>
        <w:pStyle w:val="FootnoteText"/>
        <w:rPr>
          <w:rFonts w:ascii="Times New Roman" w:hAnsi="Times New Roman" w:cs="Times New Roman"/>
        </w:rPr>
      </w:pPr>
      <w:r w:rsidRPr="007832CF">
        <w:rPr>
          <w:rStyle w:val="FootnoteReference"/>
          <w:rFonts w:ascii="Times New Roman" w:hAnsi="Times New Roman" w:cs="Times New Roman"/>
        </w:rPr>
        <w:footnoteRef/>
      </w:r>
      <w:r w:rsidRPr="007832CF">
        <w:rPr>
          <w:rFonts w:ascii="Times New Roman" w:hAnsi="Times New Roman" w:cs="Times New Roman"/>
        </w:rPr>
        <w:t xml:space="preserve"> </w:t>
      </w:r>
      <w:r w:rsidRPr="007832CF">
        <w:rPr>
          <w:rFonts w:ascii="Times New Roman" w:hAnsi="Times New Roman" w:cs="Times New Roman"/>
          <w:bCs/>
          <w:lang w:val="es-ES_tradnl"/>
        </w:rPr>
        <w:t>C</w:t>
      </w:r>
      <w:proofErr w:type="spellStart"/>
      <w:r w:rsidRPr="007832CF">
        <w:rPr>
          <w:rFonts w:ascii="Times New Roman" w:hAnsi="Times New Roman" w:cs="Times New Roman"/>
          <w:lang w:val="es-CO"/>
        </w:rPr>
        <w:t>orresponde</w:t>
      </w:r>
      <w:proofErr w:type="spellEnd"/>
      <w:r w:rsidRPr="007832CF">
        <w:rPr>
          <w:rFonts w:ascii="Times New Roman" w:hAnsi="Times New Roman" w:cs="Times New Roman"/>
          <w:lang w:val="es-CO"/>
        </w:rPr>
        <w:t xml:space="preserve"> a la tasa de descuento empleada por el </w:t>
      </w:r>
      <w:r w:rsidRPr="007832CF">
        <w:rPr>
          <w:rFonts w:ascii="Times New Roman" w:hAnsi="Times New Roman" w:cs="Times New Roman"/>
          <w:bCs/>
          <w:lang w:val="es-CO"/>
        </w:rPr>
        <w:t xml:space="preserve">BID. Adicionalmente, de acuerdo a </w:t>
      </w:r>
      <w:proofErr w:type="spellStart"/>
      <w:r w:rsidRPr="007832CF">
        <w:rPr>
          <w:rFonts w:ascii="Times New Roman" w:hAnsi="Times New Roman" w:cs="Times New Roman"/>
          <w:bCs/>
          <w:lang w:val="es-CO"/>
        </w:rPr>
        <w:t>Mechler</w:t>
      </w:r>
      <w:proofErr w:type="spellEnd"/>
      <w:r w:rsidRPr="007832CF">
        <w:rPr>
          <w:rFonts w:ascii="Times New Roman" w:hAnsi="Times New Roman" w:cs="Times New Roman"/>
          <w:bCs/>
          <w:lang w:val="es-CO"/>
        </w:rPr>
        <w:t xml:space="preserve"> </w:t>
      </w:r>
      <w:r w:rsidRPr="007832CF">
        <w:rPr>
          <w:rFonts w:ascii="Times New Roman" w:hAnsi="Times New Roman" w:cs="Times New Roman"/>
          <w:bCs/>
          <w:i/>
          <w:lang w:val="es-CO"/>
        </w:rPr>
        <w:t>“el retorno sobre el capital en la mayoría de los países en vías de desarrollo está entre 8-15% en términos verdaderos y a menudo el 12% se utiliza como valor por defecto (OAS 1991)”.</w:t>
      </w:r>
    </w:p>
  </w:footnote>
  <w:footnote w:id="12">
    <w:p w:rsidR="008F4A18" w:rsidRPr="009F5004" w:rsidRDefault="008F4A18">
      <w:pPr>
        <w:pStyle w:val="FootnoteText"/>
        <w:rPr>
          <w:rFonts w:ascii="Times New Roman" w:hAnsi="Times New Roman" w:cs="Times New Roman"/>
          <w:lang w:val="es-CO"/>
        </w:rPr>
      </w:pPr>
      <w:r w:rsidRPr="009F5004">
        <w:rPr>
          <w:rStyle w:val="FootnoteReference"/>
          <w:rFonts w:ascii="Times New Roman" w:hAnsi="Times New Roman" w:cs="Times New Roman"/>
        </w:rPr>
        <w:footnoteRef/>
      </w:r>
      <w:r w:rsidRPr="009F5004">
        <w:rPr>
          <w:rFonts w:ascii="Times New Roman" w:hAnsi="Times New Roman" w:cs="Times New Roman"/>
        </w:rPr>
        <w:t xml:space="preserve"> </w:t>
      </w:r>
      <w:r w:rsidRPr="009F5004">
        <w:rPr>
          <w:rFonts w:ascii="Times New Roman" w:hAnsi="Times New Roman" w:cs="Times New Roman"/>
          <w:lang w:val="es-CO"/>
        </w:rPr>
        <w:t xml:space="preserve">La TIR es una </w:t>
      </w:r>
      <w:r w:rsidRPr="009F5004">
        <w:rPr>
          <w:rFonts w:ascii="Times New Roman" w:hAnsi="Times New Roman" w:cs="Times New Roman"/>
          <w:bCs/>
          <w:lang w:val="es-ES_tradnl"/>
        </w:rPr>
        <w:t>tasa que expresa los ingresos y egresos como un todo, es decir el rendimiento total neto, al término de tiempo del flujo correspondiente.</w:t>
      </w:r>
    </w:p>
  </w:footnote>
  <w:footnote w:id="13">
    <w:p w:rsidR="008F4A18" w:rsidRPr="00977EB5" w:rsidRDefault="008F4A18">
      <w:pPr>
        <w:pStyle w:val="FootnoteText"/>
        <w:rPr>
          <w:lang w:val="es-CO"/>
        </w:rPr>
      </w:pPr>
      <w:r>
        <w:rPr>
          <w:rStyle w:val="FootnoteReference"/>
        </w:rPr>
        <w:footnoteRef/>
      </w:r>
      <w:r>
        <w:t xml:space="preserve"> </w:t>
      </w:r>
      <w:r>
        <w:rPr>
          <w:lang w:val="es-CO"/>
        </w:rPr>
        <w:t>Bono implementado por el Gobierno como parte de la respuesta al evento de Pisco de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14C94"/>
    <w:multiLevelType w:val="hybridMultilevel"/>
    <w:tmpl w:val="73F28C32"/>
    <w:lvl w:ilvl="0" w:tplc="E7762F3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B334EE9"/>
    <w:multiLevelType w:val="hybridMultilevel"/>
    <w:tmpl w:val="E9E0E68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DAB7FC9"/>
    <w:multiLevelType w:val="multilevel"/>
    <w:tmpl w:val="DB4CAC8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476"/>
        </w:tabs>
        <w:ind w:left="1476"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nsid w:val="16A567ED"/>
    <w:multiLevelType w:val="hybridMultilevel"/>
    <w:tmpl w:val="8188B7E4"/>
    <w:lvl w:ilvl="0" w:tplc="04090001">
      <w:start w:val="1"/>
      <w:numFmt w:val="bullet"/>
      <w:lvlText w:val=""/>
      <w:lvlJc w:val="left"/>
      <w:pPr>
        <w:ind w:left="624" w:hanging="360"/>
      </w:pPr>
      <w:rPr>
        <w:rFonts w:ascii="Symbol" w:hAnsi="Symbol" w:hint="default"/>
      </w:rPr>
    </w:lvl>
    <w:lvl w:ilvl="1" w:tplc="080A0003">
      <w:start w:val="1"/>
      <w:numFmt w:val="bullet"/>
      <w:lvlText w:val="o"/>
      <w:lvlJc w:val="left"/>
      <w:pPr>
        <w:ind w:left="1344" w:hanging="360"/>
      </w:pPr>
      <w:rPr>
        <w:rFonts w:ascii="Courier New" w:hAnsi="Courier New" w:cs="Courier New" w:hint="default"/>
      </w:rPr>
    </w:lvl>
    <w:lvl w:ilvl="2" w:tplc="080A0005" w:tentative="1">
      <w:start w:val="1"/>
      <w:numFmt w:val="bullet"/>
      <w:lvlText w:val=""/>
      <w:lvlJc w:val="left"/>
      <w:pPr>
        <w:ind w:left="2064" w:hanging="360"/>
      </w:pPr>
      <w:rPr>
        <w:rFonts w:ascii="Wingdings" w:hAnsi="Wingdings" w:hint="default"/>
      </w:rPr>
    </w:lvl>
    <w:lvl w:ilvl="3" w:tplc="080A0001" w:tentative="1">
      <w:start w:val="1"/>
      <w:numFmt w:val="bullet"/>
      <w:lvlText w:val=""/>
      <w:lvlJc w:val="left"/>
      <w:pPr>
        <w:ind w:left="2784" w:hanging="360"/>
      </w:pPr>
      <w:rPr>
        <w:rFonts w:ascii="Symbol" w:hAnsi="Symbol" w:hint="default"/>
      </w:rPr>
    </w:lvl>
    <w:lvl w:ilvl="4" w:tplc="080A0003" w:tentative="1">
      <w:start w:val="1"/>
      <w:numFmt w:val="bullet"/>
      <w:lvlText w:val="o"/>
      <w:lvlJc w:val="left"/>
      <w:pPr>
        <w:ind w:left="3504" w:hanging="360"/>
      </w:pPr>
      <w:rPr>
        <w:rFonts w:ascii="Courier New" w:hAnsi="Courier New" w:cs="Courier New" w:hint="default"/>
      </w:rPr>
    </w:lvl>
    <w:lvl w:ilvl="5" w:tplc="080A0005" w:tentative="1">
      <w:start w:val="1"/>
      <w:numFmt w:val="bullet"/>
      <w:lvlText w:val=""/>
      <w:lvlJc w:val="left"/>
      <w:pPr>
        <w:ind w:left="4224" w:hanging="360"/>
      </w:pPr>
      <w:rPr>
        <w:rFonts w:ascii="Wingdings" w:hAnsi="Wingdings" w:hint="default"/>
      </w:rPr>
    </w:lvl>
    <w:lvl w:ilvl="6" w:tplc="080A0001" w:tentative="1">
      <w:start w:val="1"/>
      <w:numFmt w:val="bullet"/>
      <w:lvlText w:val=""/>
      <w:lvlJc w:val="left"/>
      <w:pPr>
        <w:ind w:left="4944" w:hanging="360"/>
      </w:pPr>
      <w:rPr>
        <w:rFonts w:ascii="Symbol" w:hAnsi="Symbol" w:hint="default"/>
      </w:rPr>
    </w:lvl>
    <w:lvl w:ilvl="7" w:tplc="080A0003" w:tentative="1">
      <w:start w:val="1"/>
      <w:numFmt w:val="bullet"/>
      <w:lvlText w:val="o"/>
      <w:lvlJc w:val="left"/>
      <w:pPr>
        <w:ind w:left="5664" w:hanging="360"/>
      </w:pPr>
      <w:rPr>
        <w:rFonts w:ascii="Courier New" w:hAnsi="Courier New" w:cs="Courier New" w:hint="default"/>
      </w:rPr>
    </w:lvl>
    <w:lvl w:ilvl="8" w:tplc="080A0005" w:tentative="1">
      <w:start w:val="1"/>
      <w:numFmt w:val="bullet"/>
      <w:lvlText w:val=""/>
      <w:lvlJc w:val="left"/>
      <w:pPr>
        <w:ind w:left="6384" w:hanging="360"/>
      </w:pPr>
      <w:rPr>
        <w:rFonts w:ascii="Wingdings" w:hAnsi="Wingdings" w:hint="default"/>
      </w:rPr>
    </w:lvl>
  </w:abstractNum>
  <w:abstractNum w:abstractNumId="4">
    <w:nsid w:val="1B303E68"/>
    <w:multiLevelType w:val="hybridMultilevel"/>
    <w:tmpl w:val="C76610E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BD2C4A"/>
    <w:multiLevelType w:val="hybridMultilevel"/>
    <w:tmpl w:val="91D63BFE"/>
    <w:lvl w:ilvl="0" w:tplc="D02A8AA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111CD2"/>
    <w:multiLevelType w:val="hybridMultilevel"/>
    <w:tmpl w:val="AFF49174"/>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7">
    <w:nsid w:val="43F135E3"/>
    <w:multiLevelType w:val="hybridMultilevel"/>
    <w:tmpl w:val="09BE005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D427F98"/>
    <w:multiLevelType w:val="hybridMultilevel"/>
    <w:tmpl w:val="F0801F0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6"/>
  </w:num>
  <w:num w:numId="6">
    <w:abstractNumId w:val="0"/>
  </w:num>
  <w:num w:numId="7">
    <w:abstractNumId w:val="1"/>
  </w:num>
  <w:num w:numId="8">
    <w:abstractNumId w:val="7"/>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4E2"/>
    <w:rsid w:val="00000C32"/>
    <w:rsid w:val="00000E96"/>
    <w:rsid w:val="000018A5"/>
    <w:rsid w:val="0000377A"/>
    <w:rsid w:val="00003EC5"/>
    <w:rsid w:val="000057A2"/>
    <w:rsid w:val="00006A33"/>
    <w:rsid w:val="00007072"/>
    <w:rsid w:val="000073C7"/>
    <w:rsid w:val="00007575"/>
    <w:rsid w:val="0001045C"/>
    <w:rsid w:val="00011337"/>
    <w:rsid w:val="000114D7"/>
    <w:rsid w:val="00011DDB"/>
    <w:rsid w:val="0001219E"/>
    <w:rsid w:val="0001374E"/>
    <w:rsid w:val="00013E29"/>
    <w:rsid w:val="00015148"/>
    <w:rsid w:val="000179AE"/>
    <w:rsid w:val="00017FA9"/>
    <w:rsid w:val="000212C3"/>
    <w:rsid w:val="00021815"/>
    <w:rsid w:val="00021F8D"/>
    <w:rsid w:val="000229E0"/>
    <w:rsid w:val="0002371B"/>
    <w:rsid w:val="0002438F"/>
    <w:rsid w:val="0002474D"/>
    <w:rsid w:val="00024E79"/>
    <w:rsid w:val="00025CE2"/>
    <w:rsid w:val="00027B44"/>
    <w:rsid w:val="00027D88"/>
    <w:rsid w:val="00030967"/>
    <w:rsid w:val="00031093"/>
    <w:rsid w:val="000317B3"/>
    <w:rsid w:val="00031C12"/>
    <w:rsid w:val="0003211C"/>
    <w:rsid w:val="000326C7"/>
    <w:rsid w:val="00032DEB"/>
    <w:rsid w:val="00035F7C"/>
    <w:rsid w:val="000364FC"/>
    <w:rsid w:val="00037C3F"/>
    <w:rsid w:val="000401F7"/>
    <w:rsid w:val="00040955"/>
    <w:rsid w:val="00042A33"/>
    <w:rsid w:val="0004366E"/>
    <w:rsid w:val="00043DFB"/>
    <w:rsid w:val="00043E3F"/>
    <w:rsid w:val="00044539"/>
    <w:rsid w:val="000449BB"/>
    <w:rsid w:val="00045DB7"/>
    <w:rsid w:val="0004643E"/>
    <w:rsid w:val="00046D3A"/>
    <w:rsid w:val="000473A0"/>
    <w:rsid w:val="000501DF"/>
    <w:rsid w:val="000504B1"/>
    <w:rsid w:val="000510BD"/>
    <w:rsid w:val="0005148F"/>
    <w:rsid w:val="00051C2C"/>
    <w:rsid w:val="00051C30"/>
    <w:rsid w:val="00052D94"/>
    <w:rsid w:val="00053826"/>
    <w:rsid w:val="00053BFE"/>
    <w:rsid w:val="0005424C"/>
    <w:rsid w:val="000558D8"/>
    <w:rsid w:val="00056C73"/>
    <w:rsid w:val="00056D30"/>
    <w:rsid w:val="000613B4"/>
    <w:rsid w:val="00062931"/>
    <w:rsid w:val="0006353D"/>
    <w:rsid w:val="00063BF0"/>
    <w:rsid w:val="000655C8"/>
    <w:rsid w:val="00065619"/>
    <w:rsid w:val="00065DC5"/>
    <w:rsid w:val="00066345"/>
    <w:rsid w:val="00071BF0"/>
    <w:rsid w:val="00071BFC"/>
    <w:rsid w:val="0007338E"/>
    <w:rsid w:val="000739CC"/>
    <w:rsid w:val="0007405B"/>
    <w:rsid w:val="000748E8"/>
    <w:rsid w:val="00075C2C"/>
    <w:rsid w:val="00076778"/>
    <w:rsid w:val="00076E6F"/>
    <w:rsid w:val="00077AED"/>
    <w:rsid w:val="000807D5"/>
    <w:rsid w:val="00081D28"/>
    <w:rsid w:val="00083C2C"/>
    <w:rsid w:val="00083D55"/>
    <w:rsid w:val="00085893"/>
    <w:rsid w:val="00086867"/>
    <w:rsid w:val="00086C26"/>
    <w:rsid w:val="00087517"/>
    <w:rsid w:val="000904E6"/>
    <w:rsid w:val="00090578"/>
    <w:rsid w:val="000908B3"/>
    <w:rsid w:val="00090ABB"/>
    <w:rsid w:val="00090F7B"/>
    <w:rsid w:val="0009192E"/>
    <w:rsid w:val="0009248E"/>
    <w:rsid w:val="00093535"/>
    <w:rsid w:val="00093D02"/>
    <w:rsid w:val="00093DD7"/>
    <w:rsid w:val="00094814"/>
    <w:rsid w:val="00095117"/>
    <w:rsid w:val="000952B3"/>
    <w:rsid w:val="000956D4"/>
    <w:rsid w:val="0009683A"/>
    <w:rsid w:val="00097C2A"/>
    <w:rsid w:val="000A1FC0"/>
    <w:rsid w:val="000A3174"/>
    <w:rsid w:val="000A367C"/>
    <w:rsid w:val="000A420E"/>
    <w:rsid w:val="000A4769"/>
    <w:rsid w:val="000A4A10"/>
    <w:rsid w:val="000A59EA"/>
    <w:rsid w:val="000A6107"/>
    <w:rsid w:val="000A685D"/>
    <w:rsid w:val="000A7637"/>
    <w:rsid w:val="000B00D0"/>
    <w:rsid w:val="000B07F0"/>
    <w:rsid w:val="000B08F1"/>
    <w:rsid w:val="000B2564"/>
    <w:rsid w:val="000B2691"/>
    <w:rsid w:val="000B314E"/>
    <w:rsid w:val="000B394F"/>
    <w:rsid w:val="000B4C7A"/>
    <w:rsid w:val="000B595A"/>
    <w:rsid w:val="000B75F6"/>
    <w:rsid w:val="000C0036"/>
    <w:rsid w:val="000C0284"/>
    <w:rsid w:val="000C0358"/>
    <w:rsid w:val="000C104E"/>
    <w:rsid w:val="000C25DA"/>
    <w:rsid w:val="000C2DD2"/>
    <w:rsid w:val="000C412E"/>
    <w:rsid w:val="000C5002"/>
    <w:rsid w:val="000C5119"/>
    <w:rsid w:val="000C5C78"/>
    <w:rsid w:val="000C6C13"/>
    <w:rsid w:val="000C7129"/>
    <w:rsid w:val="000C79F2"/>
    <w:rsid w:val="000C7A31"/>
    <w:rsid w:val="000C7E2E"/>
    <w:rsid w:val="000D0A93"/>
    <w:rsid w:val="000D0B57"/>
    <w:rsid w:val="000D0F36"/>
    <w:rsid w:val="000D23F0"/>
    <w:rsid w:val="000D2DB5"/>
    <w:rsid w:val="000D3313"/>
    <w:rsid w:val="000D3E6E"/>
    <w:rsid w:val="000D4F96"/>
    <w:rsid w:val="000D64D3"/>
    <w:rsid w:val="000D6CFB"/>
    <w:rsid w:val="000D7AD4"/>
    <w:rsid w:val="000E1418"/>
    <w:rsid w:val="000E1E4D"/>
    <w:rsid w:val="000E28FB"/>
    <w:rsid w:val="000E2E03"/>
    <w:rsid w:val="000E3BD9"/>
    <w:rsid w:val="000E4254"/>
    <w:rsid w:val="000E461E"/>
    <w:rsid w:val="000E4A0F"/>
    <w:rsid w:val="000E52AB"/>
    <w:rsid w:val="000E53B5"/>
    <w:rsid w:val="000E722D"/>
    <w:rsid w:val="000F0F8A"/>
    <w:rsid w:val="000F21F7"/>
    <w:rsid w:val="000F26EF"/>
    <w:rsid w:val="000F2E86"/>
    <w:rsid w:val="000F445F"/>
    <w:rsid w:val="000F5B07"/>
    <w:rsid w:val="000F6D9E"/>
    <w:rsid w:val="001009AE"/>
    <w:rsid w:val="00100C84"/>
    <w:rsid w:val="00101680"/>
    <w:rsid w:val="00101729"/>
    <w:rsid w:val="001018A2"/>
    <w:rsid w:val="00101D09"/>
    <w:rsid w:val="001030BF"/>
    <w:rsid w:val="001034AE"/>
    <w:rsid w:val="00103C8A"/>
    <w:rsid w:val="00104392"/>
    <w:rsid w:val="00105D54"/>
    <w:rsid w:val="00105E2C"/>
    <w:rsid w:val="00106218"/>
    <w:rsid w:val="001062E8"/>
    <w:rsid w:val="001063F2"/>
    <w:rsid w:val="00110591"/>
    <w:rsid w:val="001108A9"/>
    <w:rsid w:val="001114DA"/>
    <w:rsid w:val="001115BB"/>
    <w:rsid w:val="001124AA"/>
    <w:rsid w:val="00113CE2"/>
    <w:rsid w:val="001140A8"/>
    <w:rsid w:val="00114B8A"/>
    <w:rsid w:val="001156DC"/>
    <w:rsid w:val="00115853"/>
    <w:rsid w:val="0011631B"/>
    <w:rsid w:val="001216A5"/>
    <w:rsid w:val="00121A4F"/>
    <w:rsid w:val="00122DDA"/>
    <w:rsid w:val="0012422E"/>
    <w:rsid w:val="00124607"/>
    <w:rsid w:val="00124C31"/>
    <w:rsid w:val="001254E3"/>
    <w:rsid w:val="0012585C"/>
    <w:rsid w:val="0012644A"/>
    <w:rsid w:val="001266BF"/>
    <w:rsid w:val="00130012"/>
    <w:rsid w:val="00130648"/>
    <w:rsid w:val="0013128F"/>
    <w:rsid w:val="0013296C"/>
    <w:rsid w:val="00133C1D"/>
    <w:rsid w:val="00133CBA"/>
    <w:rsid w:val="001341C1"/>
    <w:rsid w:val="001357F1"/>
    <w:rsid w:val="00135B53"/>
    <w:rsid w:val="00135EC0"/>
    <w:rsid w:val="00136228"/>
    <w:rsid w:val="001369E6"/>
    <w:rsid w:val="0013709B"/>
    <w:rsid w:val="00137D3F"/>
    <w:rsid w:val="00142FA2"/>
    <w:rsid w:val="001435FE"/>
    <w:rsid w:val="00143C50"/>
    <w:rsid w:val="0014456A"/>
    <w:rsid w:val="00145587"/>
    <w:rsid w:val="0014692F"/>
    <w:rsid w:val="00146CAE"/>
    <w:rsid w:val="00147CFC"/>
    <w:rsid w:val="00150498"/>
    <w:rsid w:val="00150FE0"/>
    <w:rsid w:val="001517FC"/>
    <w:rsid w:val="00151988"/>
    <w:rsid w:val="00152162"/>
    <w:rsid w:val="00152424"/>
    <w:rsid w:val="00153712"/>
    <w:rsid w:val="00154E3C"/>
    <w:rsid w:val="00156456"/>
    <w:rsid w:val="00156FC9"/>
    <w:rsid w:val="001575E6"/>
    <w:rsid w:val="0016008D"/>
    <w:rsid w:val="00160F75"/>
    <w:rsid w:val="00161044"/>
    <w:rsid w:val="001616F8"/>
    <w:rsid w:val="00161E93"/>
    <w:rsid w:val="00162BB9"/>
    <w:rsid w:val="001653D7"/>
    <w:rsid w:val="001661B6"/>
    <w:rsid w:val="0016627B"/>
    <w:rsid w:val="001663E9"/>
    <w:rsid w:val="00166818"/>
    <w:rsid w:val="00166D09"/>
    <w:rsid w:val="001709E4"/>
    <w:rsid w:val="00170A64"/>
    <w:rsid w:val="00171C6C"/>
    <w:rsid w:val="00173B32"/>
    <w:rsid w:val="00174625"/>
    <w:rsid w:val="00176358"/>
    <w:rsid w:val="00176898"/>
    <w:rsid w:val="00177187"/>
    <w:rsid w:val="001800E1"/>
    <w:rsid w:val="001803FB"/>
    <w:rsid w:val="0018090A"/>
    <w:rsid w:val="00181852"/>
    <w:rsid w:val="00181B14"/>
    <w:rsid w:val="001850B5"/>
    <w:rsid w:val="001866B4"/>
    <w:rsid w:val="001870D1"/>
    <w:rsid w:val="0019054D"/>
    <w:rsid w:val="0019111C"/>
    <w:rsid w:val="001912E6"/>
    <w:rsid w:val="00191E20"/>
    <w:rsid w:val="0019261F"/>
    <w:rsid w:val="00193529"/>
    <w:rsid w:val="00194521"/>
    <w:rsid w:val="0019458C"/>
    <w:rsid w:val="0019469D"/>
    <w:rsid w:val="00195E91"/>
    <w:rsid w:val="001965B5"/>
    <w:rsid w:val="00197268"/>
    <w:rsid w:val="00197DF9"/>
    <w:rsid w:val="001A0CDF"/>
    <w:rsid w:val="001A138F"/>
    <w:rsid w:val="001A19F7"/>
    <w:rsid w:val="001A1C90"/>
    <w:rsid w:val="001A6BC7"/>
    <w:rsid w:val="001A6E0A"/>
    <w:rsid w:val="001A6FEA"/>
    <w:rsid w:val="001A785B"/>
    <w:rsid w:val="001B2DC7"/>
    <w:rsid w:val="001B3167"/>
    <w:rsid w:val="001B4B68"/>
    <w:rsid w:val="001B5235"/>
    <w:rsid w:val="001B5462"/>
    <w:rsid w:val="001B558F"/>
    <w:rsid w:val="001B5596"/>
    <w:rsid w:val="001B6712"/>
    <w:rsid w:val="001B6D4C"/>
    <w:rsid w:val="001C0422"/>
    <w:rsid w:val="001C0680"/>
    <w:rsid w:val="001C08CC"/>
    <w:rsid w:val="001C0ECE"/>
    <w:rsid w:val="001C1FF7"/>
    <w:rsid w:val="001C2E28"/>
    <w:rsid w:val="001C3A7B"/>
    <w:rsid w:val="001C3E20"/>
    <w:rsid w:val="001C481C"/>
    <w:rsid w:val="001C486E"/>
    <w:rsid w:val="001C6F9E"/>
    <w:rsid w:val="001C7576"/>
    <w:rsid w:val="001C79DA"/>
    <w:rsid w:val="001D123D"/>
    <w:rsid w:val="001D1434"/>
    <w:rsid w:val="001D16D2"/>
    <w:rsid w:val="001D1D7A"/>
    <w:rsid w:val="001D3801"/>
    <w:rsid w:val="001D3EBE"/>
    <w:rsid w:val="001D485A"/>
    <w:rsid w:val="001D5A22"/>
    <w:rsid w:val="001D5C7A"/>
    <w:rsid w:val="001E11ED"/>
    <w:rsid w:val="001E481A"/>
    <w:rsid w:val="001E55A7"/>
    <w:rsid w:val="001E70F2"/>
    <w:rsid w:val="001E761B"/>
    <w:rsid w:val="001F073C"/>
    <w:rsid w:val="001F10D7"/>
    <w:rsid w:val="001F1FC4"/>
    <w:rsid w:val="001F2835"/>
    <w:rsid w:val="001F3032"/>
    <w:rsid w:val="001F32D7"/>
    <w:rsid w:val="001F3B0C"/>
    <w:rsid w:val="001F4959"/>
    <w:rsid w:val="001F4B1F"/>
    <w:rsid w:val="001F5A07"/>
    <w:rsid w:val="001F62EA"/>
    <w:rsid w:val="0020141E"/>
    <w:rsid w:val="0020183D"/>
    <w:rsid w:val="0020206F"/>
    <w:rsid w:val="00202233"/>
    <w:rsid w:val="00202ADB"/>
    <w:rsid w:val="00202D99"/>
    <w:rsid w:val="002030B6"/>
    <w:rsid w:val="0020386D"/>
    <w:rsid w:val="00203F25"/>
    <w:rsid w:val="00205DE9"/>
    <w:rsid w:val="00210B90"/>
    <w:rsid w:val="00210C55"/>
    <w:rsid w:val="002115FF"/>
    <w:rsid w:val="00211C81"/>
    <w:rsid w:val="00212A99"/>
    <w:rsid w:val="00212E71"/>
    <w:rsid w:val="002132B6"/>
    <w:rsid w:val="002174C5"/>
    <w:rsid w:val="00217840"/>
    <w:rsid w:val="0021790A"/>
    <w:rsid w:val="00220611"/>
    <w:rsid w:val="002217F5"/>
    <w:rsid w:val="00221982"/>
    <w:rsid w:val="002224EB"/>
    <w:rsid w:val="00222728"/>
    <w:rsid w:val="00222ACF"/>
    <w:rsid w:val="00222FA9"/>
    <w:rsid w:val="00223A47"/>
    <w:rsid w:val="0022598F"/>
    <w:rsid w:val="00226991"/>
    <w:rsid w:val="002300B6"/>
    <w:rsid w:val="002301BD"/>
    <w:rsid w:val="00230B36"/>
    <w:rsid w:val="00230D37"/>
    <w:rsid w:val="00231360"/>
    <w:rsid w:val="00232CA7"/>
    <w:rsid w:val="00235038"/>
    <w:rsid w:val="00235248"/>
    <w:rsid w:val="002356C4"/>
    <w:rsid w:val="002369FC"/>
    <w:rsid w:val="00236AED"/>
    <w:rsid w:val="0023728A"/>
    <w:rsid w:val="002403F6"/>
    <w:rsid w:val="00240DDD"/>
    <w:rsid w:val="0024312F"/>
    <w:rsid w:val="0024545D"/>
    <w:rsid w:val="00246D7B"/>
    <w:rsid w:val="00247882"/>
    <w:rsid w:val="00252770"/>
    <w:rsid w:val="00252D37"/>
    <w:rsid w:val="0025399D"/>
    <w:rsid w:val="002543ED"/>
    <w:rsid w:val="00255DF8"/>
    <w:rsid w:val="0025605F"/>
    <w:rsid w:val="0025612B"/>
    <w:rsid w:val="00256449"/>
    <w:rsid w:val="0026032F"/>
    <w:rsid w:val="00260DBA"/>
    <w:rsid w:val="002637B4"/>
    <w:rsid w:val="002637DA"/>
    <w:rsid w:val="00264757"/>
    <w:rsid w:val="00264ADA"/>
    <w:rsid w:val="00264FEE"/>
    <w:rsid w:val="002659CE"/>
    <w:rsid w:val="00267349"/>
    <w:rsid w:val="00267DD8"/>
    <w:rsid w:val="0027031F"/>
    <w:rsid w:val="002705B5"/>
    <w:rsid w:val="0027441C"/>
    <w:rsid w:val="00274510"/>
    <w:rsid w:val="00274F6D"/>
    <w:rsid w:val="002755EF"/>
    <w:rsid w:val="0027674E"/>
    <w:rsid w:val="002768E5"/>
    <w:rsid w:val="00276E82"/>
    <w:rsid w:val="0028042B"/>
    <w:rsid w:val="002809CD"/>
    <w:rsid w:val="002810A0"/>
    <w:rsid w:val="0028245B"/>
    <w:rsid w:val="00282B8B"/>
    <w:rsid w:val="00282EF4"/>
    <w:rsid w:val="002833AF"/>
    <w:rsid w:val="002848E3"/>
    <w:rsid w:val="00284A3E"/>
    <w:rsid w:val="0028555D"/>
    <w:rsid w:val="00285825"/>
    <w:rsid w:val="002861FF"/>
    <w:rsid w:val="002862D0"/>
    <w:rsid w:val="002863DC"/>
    <w:rsid w:val="00290137"/>
    <w:rsid w:val="00291294"/>
    <w:rsid w:val="0029184B"/>
    <w:rsid w:val="00291E6F"/>
    <w:rsid w:val="00293242"/>
    <w:rsid w:val="002934CA"/>
    <w:rsid w:val="002935FC"/>
    <w:rsid w:val="002937A2"/>
    <w:rsid w:val="002939F3"/>
    <w:rsid w:val="00293FA8"/>
    <w:rsid w:val="002947EA"/>
    <w:rsid w:val="002948C1"/>
    <w:rsid w:val="00294ED3"/>
    <w:rsid w:val="0029509E"/>
    <w:rsid w:val="002968A7"/>
    <w:rsid w:val="002971A7"/>
    <w:rsid w:val="0029741D"/>
    <w:rsid w:val="002974C2"/>
    <w:rsid w:val="002A080E"/>
    <w:rsid w:val="002A0EF4"/>
    <w:rsid w:val="002A0FCD"/>
    <w:rsid w:val="002A15B8"/>
    <w:rsid w:val="002A27F1"/>
    <w:rsid w:val="002A29E9"/>
    <w:rsid w:val="002A4061"/>
    <w:rsid w:val="002A47D8"/>
    <w:rsid w:val="002A76AC"/>
    <w:rsid w:val="002B0481"/>
    <w:rsid w:val="002B0B45"/>
    <w:rsid w:val="002B1A6D"/>
    <w:rsid w:val="002B1A86"/>
    <w:rsid w:val="002B1ACA"/>
    <w:rsid w:val="002B3714"/>
    <w:rsid w:val="002B377D"/>
    <w:rsid w:val="002B3D65"/>
    <w:rsid w:val="002B3E70"/>
    <w:rsid w:val="002B5671"/>
    <w:rsid w:val="002B5E6F"/>
    <w:rsid w:val="002B611A"/>
    <w:rsid w:val="002B738D"/>
    <w:rsid w:val="002B744F"/>
    <w:rsid w:val="002B7A42"/>
    <w:rsid w:val="002B7E3B"/>
    <w:rsid w:val="002C17CE"/>
    <w:rsid w:val="002C195B"/>
    <w:rsid w:val="002C1B61"/>
    <w:rsid w:val="002C29EB"/>
    <w:rsid w:val="002C3CB7"/>
    <w:rsid w:val="002C494D"/>
    <w:rsid w:val="002C5F8E"/>
    <w:rsid w:val="002C6352"/>
    <w:rsid w:val="002C6514"/>
    <w:rsid w:val="002C65F8"/>
    <w:rsid w:val="002C7748"/>
    <w:rsid w:val="002C78CC"/>
    <w:rsid w:val="002D0756"/>
    <w:rsid w:val="002D0784"/>
    <w:rsid w:val="002D2494"/>
    <w:rsid w:val="002D60F1"/>
    <w:rsid w:val="002D6482"/>
    <w:rsid w:val="002D71D8"/>
    <w:rsid w:val="002D77F1"/>
    <w:rsid w:val="002E019C"/>
    <w:rsid w:val="002E0773"/>
    <w:rsid w:val="002E2476"/>
    <w:rsid w:val="002E4749"/>
    <w:rsid w:val="002E6257"/>
    <w:rsid w:val="002E6275"/>
    <w:rsid w:val="002E66C2"/>
    <w:rsid w:val="002E7255"/>
    <w:rsid w:val="002E7F9D"/>
    <w:rsid w:val="002F00BB"/>
    <w:rsid w:val="002F3E94"/>
    <w:rsid w:val="002F44DD"/>
    <w:rsid w:val="002F74DE"/>
    <w:rsid w:val="002F7F76"/>
    <w:rsid w:val="00301192"/>
    <w:rsid w:val="00302FCC"/>
    <w:rsid w:val="00304AA5"/>
    <w:rsid w:val="00304AF3"/>
    <w:rsid w:val="00304E5B"/>
    <w:rsid w:val="0030517C"/>
    <w:rsid w:val="00307AA7"/>
    <w:rsid w:val="00307BDA"/>
    <w:rsid w:val="00307E66"/>
    <w:rsid w:val="0031020D"/>
    <w:rsid w:val="003104E5"/>
    <w:rsid w:val="0031107B"/>
    <w:rsid w:val="00312913"/>
    <w:rsid w:val="00313458"/>
    <w:rsid w:val="00314D0E"/>
    <w:rsid w:val="00315176"/>
    <w:rsid w:val="003157B8"/>
    <w:rsid w:val="00315F7F"/>
    <w:rsid w:val="003164F9"/>
    <w:rsid w:val="00316569"/>
    <w:rsid w:val="00316C0C"/>
    <w:rsid w:val="0031790C"/>
    <w:rsid w:val="003179F0"/>
    <w:rsid w:val="003210C1"/>
    <w:rsid w:val="00321A92"/>
    <w:rsid w:val="00322A8F"/>
    <w:rsid w:val="00324931"/>
    <w:rsid w:val="00327A83"/>
    <w:rsid w:val="003303A3"/>
    <w:rsid w:val="00331ECC"/>
    <w:rsid w:val="0033225E"/>
    <w:rsid w:val="00332E3D"/>
    <w:rsid w:val="003333D0"/>
    <w:rsid w:val="00334354"/>
    <w:rsid w:val="00334485"/>
    <w:rsid w:val="00334BE7"/>
    <w:rsid w:val="00335451"/>
    <w:rsid w:val="00335C9C"/>
    <w:rsid w:val="00336625"/>
    <w:rsid w:val="00336BF3"/>
    <w:rsid w:val="00337E41"/>
    <w:rsid w:val="003405F6"/>
    <w:rsid w:val="00340FE7"/>
    <w:rsid w:val="00341FC6"/>
    <w:rsid w:val="0034248F"/>
    <w:rsid w:val="00342A08"/>
    <w:rsid w:val="003436E9"/>
    <w:rsid w:val="00345197"/>
    <w:rsid w:val="003459CE"/>
    <w:rsid w:val="0034771B"/>
    <w:rsid w:val="00350D5B"/>
    <w:rsid w:val="00351CB6"/>
    <w:rsid w:val="00352085"/>
    <w:rsid w:val="00352807"/>
    <w:rsid w:val="003538E0"/>
    <w:rsid w:val="00353B57"/>
    <w:rsid w:val="00355F13"/>
    <w:rsid w:val="003562FA"/>
    <w:rsid w:val="00360632"/>
    <w:rsid w:val="00360F5F"/>
    <w:rsid w:val="00361187"/>
    <w:rsid w:val="00361AE1"/>
    <w:rsid w:val="00362AC3"/>
    <w:rsid w:val="00363BE7"/>
    <w:rsid w:val="00365ABC"/>
    <w:rsid w:val="00365C46"/>
    <w:rsid w:val="00365E73"/>
    <w:rsid w:val="00365FEC"/>
    <w:rsid w:val="00366629"/>
    <w:rsid w:val="003668A4"/>
    <w:rsid w:val="00367C94"/>
    <w:rsid w:val="00370CFB"/>
    <w:rsid w:val="00371669"/>
    <w:rsid w:val="00371710"/>
    <w:rsid w:val="00371A52"/>
    <w:rsid w:val="00372DCB"/>
    <w:rsid w:val="00372E90"/>
    <w:rsid w:val="0037356D"/>
    <w:rsid w:val="003738ED"/>
    <w:rsid w:val="00374615"/>
    <w:rsid w:val="003753B6"/>
    <w:rsid w:val="003762D1"/>
    <w:rsid w:val="00376B1A"/>
    <w:rsid w:val="003805C0"/>
    <w:rsid w:val="0038212F"/>
    <w:rsid w:val="00382B3C"/>
    <w:rsid w:val="00382B64"/>
    <w:rsid w:val="003842C2"/>
    <w:rsid w:val="003845C3"/>
    <w:rsid w:val="003857F9"/>
    <w:rsid w:val="00386021"/>
    <w:rsid w:val="00386A7D"/>
    <w:rsid w:val="00386CCD"/>
    <w:rsid w:val="00387909"/>
    <w:rsid w:val="003900CB"/>
    <w:rsid w:val="0039018D"/>
    <w:rsid w:val="00390350"/>
    <w:rsid w:val="00392747"/>
    <w:rsid w:val="003934E4"/>
    <w:rsid w:val="003936D6"/>
    <w:rsid w:val="00394452"/>
    <w:rsid w:val="00394CCC"/>
    <w:rsid w:val="00394F5C"/>
    <w:rsid w:val="00395F0F"/>
    <w:rsid w:val="0039762F"/>
    <w:rsid w:val="0039770E"/>
    <w:rsid w:val="003A1F32"/>
    <w:rsid w:val="003A2097"/>
    <w:rsid w:val="003A262D"/>
    <w:rsid w:val="003A2A6D"/>
    <w:rsid w:val="003A3367"/>
    <w:rsid w:val="003A452D"/>
    <w:rsid w:val="003A5BE4"/>
    <w:rsid w:val="003A5D52"/>
    <w:rsid w:val="003A7B63"/>
    <w:rsid w:val="003B001D"/>
    <w:rsid w:val="003B0CC1"/>
    <w:rsid w:val="003B10FD"/>
    <w:rsid w:val="003B2D6E"/>
    <w:rsid w:val="003B33A8"/>
    <w:rsid w:val="003B358A"/>
    <w:rsid w:val="003B3F8B"/>
    <w:rsid w:val="003B3F8D"/>
    <w:rsid w:val="003B46B3"/>
    <w:rsid w:val="003B7679"/>
    <w:rsid w:val="003B77C9"/>
    <w:rsid w:val="003B79CB"/>
    <w:rsid w:val="003C04AB"/>
    <w:rsid w:val="003C10FE"/>
    <w:rsid w:val="003C29B1"/>
    <w:rsid w:val="003C323E"/>
    <w:rsid w:val="003C34FB"/>
    <w:rsid w:val="003C42A0"/>
    <w:rsid w:val="003C4DFB"/>
    <w:rsid w:val="003C584E"/>
    <w:rsid w:val="003C58C5"/>
    <w:rsid w:val="003C59C0"/>
    <w:rsid w:val="003C59EE"/>
    <w:rsid w:val="003C5FEA"/>
    <w:rsid w:val="003C6AEB"/>
    <w:rsid w:val="003C7533"/>
    <w:rsid w:val="003D229A"/>
    <w:rsid w:val="003D360A"/>
    <w:rsid w:val="003D3A1E"/>
    <w:rsid w:val="003D4AF5"/>
    <w:rsid w:val="003D5315"/>
    <w:rsid w:val="003D5426"/>
    <w:rsid w:val="003D56C7"/>
    <w:rsid w:val="003D5887"/>
    <w:rsid w:val="003D5C71"/>
    <w:rsid w:val="003D69DF"/>
    <w:rsid w:val="003D6ED5"/>
    <w:rsid w:val="003D6FD7"/>
    <w:rsid w:val="003D7223"/>
    <w:rsid w:val="003E11D5"/>
    <w:rsid w:val="003E229C"/>
    <w:rsid w:val="003E268A"/>
    <w:rsid w:val="003E279C"/>
    <w:rsid w:val="003E3312"/>
    <w:rsid w:val="003E49E3"/>
    <w:rsid w:val="003E4AD0"/>
    <w:rsid w:val="003E4CDD"/>
    <w:rsid w:val="003E5BC1"/>
    <w:rsid w:val="003E7FAD"/>
    <w:rsid w:val="003F0721"/>
    <w:rsid w:val="003F0E6E"/>
    <w:rsid w:val="003F2358"/>
    <w:rsid w:val="003F247D"/>
    <w:rsid w:val="003F43A3"/>
    <w:rsid w:val="003F4E58"/>
    <w:rsid w:val="003F4FDE"/>
    <w:rsid w:val="003F5909"/>
    <w:rsid w:val="003F5972"/>
    <w:rsid w:val="003F5E43"/>
    <w:rsid w:val="004005FE"/>
    <w:rsid w:val="00401B2F"/>
    <w:rsid w:val="00402DFE"/>
    <w:rsid w:val="00403F09"/>
    <w:rsid w:val="0040453B"/>
    <w:rsid w:val="004049CB"/>
    <w:rsid w:val="00405020"/>
    <w:rsid w:val="0040680B"/>
    <w:rsid w:val="004077CB"/>
    <w:rsid w:val="004100A8"/>
    <w:rsid w:val="004104C9"/>
    <w:rsid w:val="0041199E"/>
    <w:rsid w:val="00412982"/>
    <w:rsid w:val="00412BDA"/>
    <w:rsid w:val="00412D7E"/>
    <w:rsid w:val="00413ADE"/>
    <w:rsid w:val="004148BC"/>
    <w:rsid w:val="00414BA5"/>
    <w:rsid w:val="00414C79"/>
    <w:rsid w:val="00415851"/>
    <w:rsid w:val="00416B06"/>
    <w:rsid w:val="00417FCA"/>
    <w:rsid w:val="004220B3"/>
    <w:rsid w:val="00423358"/>
    <w:rsid w:val="0042351A"/>
    <w:rsid w:val="00424725"/>
    <w:rsid w:val="00424DE1"/>
    <w:rsid w:val="004269CD"/>
    <w:rsid w:val="004308E1"/>
    <w:rsid w:val="00430F27"/>
    <w:rsid w:val="00431B7C"/>
    <w:rsid w:val="0043335A"/>
    <w:rsid w:val="00435315"/>
    <w:rsid w:val="00435E9A"/>
    <w:rsid w:val="004361BD"/>
    <w:rsid w:val="0043627D"/>
    <w:rsid w:val="004365DC"/>
    <w:rsid w:val="00436B8D"/>
    <w:rsid w:val="004402F4"/>
    <w:rsid w:val="004405C1"/>
    <w:rsid w:val="004406BF"/>
    <w:rsid w:val="00440C17"/>
    <w:rsid w:val="00440D3E"/>
    <w:rsid w:val="00441313"/>
    <w:rsid w:val="00441805"/>
    <w:rsid w:val="004427C4"/>
    <w:rsid w:val="0044309F"/>
    <w:rsid w:val="004431F6"/>
    <w:rsid w:val="0044332F"/>
    <w:rsid w:val="00443AEA"/>
    <w:rsid w:val="0044529C"/>
    <w:rsid w:val="004454BF"/>
    <w:rsid w:val="00445E72"/>
    <w:rsid w:val="00446756"/>
    <w:rsid w:val="0044756B"/>
    <w:rsid w:val="00450E07"/>
    <w:rsid w:val="004513D2"/>
    <w:rsid w:val="00451D56"/>
    <w:rsid w:val="00451EBD"/>
    <w:rsid w:val="004537C4"/>
    <w:rsid w:val="00456C5D"/>
    <w:rsid w:val="00456F64"/>
    <w:rsid w:val="00457649"/>
    <w:rsid w:val="00457E2C"/>
    <w:rsid w:val="004605DC"/>
    <w:rsid w:val="00460F4A"/>
    <w:rsid w:val="00464BCF"/>
    <w:rsid w:val="00465299"/>
    <w:rsid w:val="004662E4"/>
    <w:rsid w:val="0046663B"/>
    <w:rsid w:val="00470AD6"/>
    <w:rsid w:val="00473E4A"/>
    <w:rsid w:val="0047479B"/>
    <w:rsid w:val="00474BFF"/>
    <w:rsid w:val="0047557D"/>
    <w:rsid w:val="00476177"/>
    <w:rsid w:val="00476CCC"/>
    <w:rsid w:val="00476DB5"/>
    <w:rsid w:val="00477F95"/>
    <w:rsid w:val="0048096D"/>
    <w:rsid w:val="004811A2"/>
    <w:rsid w:val="00481FCA"/>
    <w:rsid w:val="00482D72"/>
    <w:rsid w:val="00483FAB"/>
    <w:rsid w:val="00486110"/>
    <w:rsid w:val="00486283"/>
    <w:rsid w:val="00490DC5"/>
    <w:rsid w:val="0049269A"/>
    <w:rsid w:val="00492C2E"/>
    <w:rsid w:val="004945DE"/>
    <w:rsid w:val="004954E3"/>
    <w:rsid w:val="004967B8"/>
    <w:rsid w:val="0049690E"/>
    <w:rsid w:val="0049742F"/>
    <w:rsid w:val="00497D6F"/>
    <w:rsid w:val="00497ED7"/>
    <w:rsid w:val="004A09B4"/>
    <w:rsid w:val="004A2630"/>
    <w:rsid w:val="004A3B22"/>
    <w:rsid w:val="004A4DC3"/>
    <w:rsid w:val="004A4F22"/>
    <w:rsid w:val="004A5161"/>
    <w:rsid w:val="004A57C1"/>
    <w:rsid w:val="004A5A20"/>
    <w:rsid w:val="004A5EEA"/>
    <w:rsid w:val="004A6CED"/>
    <w:rsid w:val="004A6F2E"/>
    <w:rsid w:val="004A7760"/>
    <w:rsid w:val="004A7CEE"/>
    <w:rsid w:val="004B0156"/>
    <w:rsid w:val="004B07FD"/>
    <w:rsid w:val="004B11CC"/>
    <w:rsid w:val="004B369E"/>
    <w:rsid w:val="004B479C"/>
    <w:rsid w:val="004B513C"/>
    <w:rsid w:val="004B5C3F"/>
    <w:rsid w:val="004B6E10"/>
    <w:rsid w:val="004C0F48"/>
    <w:rsid w:val="004C1D55"/>
    <w:rsid w:val="004C1E76"/>
    <w:rsid w:val="004C203D"/>
    <w:rsid w:val="004C2261"/>
    <w:rsid w:val="004C2723"/>
    <w:rsid w:val="004C332E"/>
    <w:rsid w:val="004C36FE"/>
    <w:rsid w:val="004C409C"/>
    <w:rsid w:val="004C65CD"/>
    <w:rsid w:val="004C68CE"/>
    <w:rsid w:val="004C693E"/>
    <w:rsid w:val="004D29BC"/>
    <w:rsid w:val="004D3CF8"/>
    <w:rsid w:val="004D587A"/>
    <w:rsid w:val="004D671B"/>
    <w:rsid w:val="004D75E8"/>
    <w:rsid w:val="004D7C8B"/>
    <w:rsid w:val="004E2AC0"/>
    <w:rsid w:val="004E4674"/>
    <w:rsid w:val="004E4B1D"/>
    <w:rsid w:val="004E50CE"/>
    <w:rsid w:val="004E5EF1"/>
    <w:rsid w:val="004E7EC1"/>
    <w:rsid w:val="004F0295"/>
    <w:rsid w:val="004F05C2"/>
    <w:rsid w:val="004F0EAE"/>
    <w:rsid w:val="004F1A44"/>
    <w:rsid w:val="004F1B33"/>
    <w:rsid w:val="004F261F"/>
    <w:rsid w:val="004F2CB9"/>
    <w:rsid w:val="004F2F87"/>
    <w:rsid w:val="004F4A6F"/>
    <w:rsid w:val="004F6F6D"/>
    <w:rsid w:val="0050099A"/>
    <w:rsid w:val="0050110C"/>
    <w:rsid w:val="00501C4E"/>
    <w:rsid w:val="0050288A"/>
    <w:rsid w:val="00502B89"/>
    <w:rsid w:val="00503232"/>
    <w:rsid w:val="005040C8"/>
    <w:rsid w:val="005042BE"/>
    <w:rsid w:val="00504AD5"/>
    <w:rsid w:val="00505953"/>
    <w:rsid w:val="00506158"/>
    <w:rsid w:val="00506F50"/>
    <w:rsid w:val="00510416"/>
    <w:rsid w:val="005104F6"/>
    <w:rsid w:val="00511E8A"/>
    <w:rsid w:val="0051244A"/>
    <w:rsid w:val="00513639"/>
    <w:rsid w:val="005144C2"/>
    <w:rsid w:val="00514720"/>
    <w:rsid w:val="005151BB"/>
    <w:rsid w:val="005159F8"/>
    <w:rsid w:val="00515B5A"/>
    <w:rsid w:val="005161E1"/>
    <w:rsid w:val="0051629A"/>
    <w:rsid w:val="005173E9"/>
    <w:rsid w:val="00517B7C"/>
    <w:rsid w:val="00520852"/>
    <w:rsid w:val="005211FC"/>
    <w:rsid w:val="0052149D"/>
    <w:rsid w:val="00521698"/>
    <w:rsid w:val="00521D1F"/>
    <w:rsid w:val="00522396"/>
    <w:rsid w:val="0052291F"/>
    <w:rsid w:val="00522B77"/>
    <w:rsid w:val="00522C10"/>
    <w:rsid w:val="005234D0"/>
    <w:rsid w:val="00523578"/>
    <w:rsid w:val="00523A92"/>
    <w:rsid w:val="00523BB6"/>
    <w:rsid w:val="00524595"/>
    <w:rsid w:val="00525112"/>
    <w:rsid w:val="00525ABC"/>
    <w:rsid w:val="005269EF"/>
    <w:rsid w:val="00531B24"/>
    <w:rsid w:val="00535ECF"/>
    <w:rsid w:val="005367AC"/>
    <w:rsid w:val="00536B48"/>
    <w:rsid w:val="005371B0"/>
    <w:rsid w:val="0053790B"/>
    <w:rsid w:val="00537F1E"/>
    <w:rsid w:val="00540614"/>
    <w:rsid w:val="0054378D"/>
    <w:rsid w:val="0054385A"/>
    <w:rsid w:val="005453E7"/>
    <w:rsid w:val="0054615B"/>
    <w:rsid w:val="00546FCC"/>
    <w:rsid w:val="00547994"/>
    <w:rsid w:val="00547B0A"/>
    <w:rsid w:val="005503B5"/>
    <w:rsid w:val="00550CE8"/>
    <w:rsid w:val="00550F89"/>
    <w:rsid w:val="0055199D"/>
    <w:rsid w:val="0055208C"/>
    <w:rsid w:val="0055272D"/>
    <w:rsid w:val="00552898"/>
    <w:rsid w:val="00552AC6"/>
    <w:rsid w:val="00553C4B"/>
    <w:rsid w:val="00553EBA"/>
    <w:rsid w:val="00555002"/>
    <w:rsid w:val="005559A9"/>
    <w:rsid w:val="00555EDC"/>
    <w:rsid w:val="0055678F"/>
    <w:rsid w:val="00556B70"/>
    <w:rsid w:val="00557401"/>
    <w:rsid w:val="00560D64"/>
    <w:rsid w:val="0056212E"/>
    <w:rsid w:val="00562659"/>
    <w:rsid w:val="005626EB"/>
    <w:rsid w:val="005628E8"/>
    <w:rsid w:val="005628E9"/>
    <w:rsid w:val="005635B1"/>
    <w:rsid w:val="00564F92"/>
    <w:rsid w:val="00565774"/>
    <w:rsid w:val="00566548"/>
    <w:rsid w:val="00566662"/>
    <w:rsid w:val="00566A2B"/>
    <w:rsid w:val="00566D4D"/>
    <w:rsid w:val="0056758B"/>
    <w:rsid w:val="00567C5D"/>
    <w:rsid w:val="005701F4"/>
    <w:rsid w:val="00570C62"/>
    <w:rsid w:val="00572186"/>
    <w:rsid w:val="00572467"/>
    <w:rsid w:val="00572FAC"/>
    <w:rsid w:val="0057478D"/>
    <w:rsid w:val="00574898"/>
    <w:rsid w:val="005762AC"/>
    <w:rsid w:val="005779A9"/>
    <w:rsid w:val="00577CCE"/>
    <w:rsid w:val="005801D1"/>
    <w:rsid w:val="0058094C"/>
    <w:rsid w:val="00580F35"/>
    <w:rsid w:val="005825C7"/>
    <w:rsid w:val="005831F5"/>
    <w:rsid w:val="00583B61"/>
    <w:rsid w:val="00585303"/>
    <w:rsid w:val="00585418"/>
    <w:rsid w:val="00585632"/>
    <w:rsid w:val="00585F02"/>
    <w:rsid w:val="0058672B"/>
    <w:rsid w:val="00586CA8"/>
    <w:rsid w:val="005902AA"/>
    <w:rsid w:val="00591528"/>
    <w:rsid w:val="00592558"/>
    <w:rsid w:val="00592DF0"/>
    <w:rsid w:val="00596E85"/>
    <w:rsid w:val="00597296"/>
    <w:rsid w:val="00597718"/>
    <w:rsid w:val="005A0164"/>
    <w:rsid w:val="005A0241"/>
    <w:rsid w:val="005A0C28"/>
    <w:rsid w:val="005A169C"/>
    <w:rsid w:val="005A16E8"/>
    <w:rsid w:val="005A1B33"/>
    <w:rsid w:val="005A1F57"/>
    <w:rsid w:val="005A3139"/>
    <w:rsid w:val="005A3E5D"/>
    <w:rsid w:val="005A4B71"/>
    <w:rsid w:val="005A4ED3"/>
    <w:rsid w:val="005A5290"/>
    <w:rsid w:val="005A578A"/>
    <w:rsid w:val="005A6292"/>
    <w:rsid w:val="005A6376"/>
    <w:rsid w:val="005A6662"/>
    <w:rsid w:val="005A697F"/>
    <w:rsid w:val="005A73A3"/>
    <w:rsid w:val="005A74D8"/>
    <w:rsid w:val="005A7F81"/>
    <w:rsid w:val="005B0C99"/>
    <w:rsid w:val="005B17D3"/>
    <w:rsid w:val="005B2001"/>
    <w:rsid w:val="005B2FF8"/>
    <w:rsid w:val="005B3842"/>
    <w:rsid w:val="005B590E"/>
    <w:rsid w:val="005B62DA"/>
    <w:rsid w:val="005B6459"/>
    <w:rsid w:val="005C0443"/>
    <w:rsid w:val="005C04BE"/>
    <w:rsid w:val="005C1560"/>
    <w:rsid w:val="005C1774"/>
    <w:rsid w:val="005C1821"/>
    <w:rsid w:val="005C1A4B"/>
    <w:rsid w:val="005C5022"/>
    <w:rsid w:val="005C5488"/>
    <w:rsid w:val="005C554A"/>
    <w:rsid w:val="005C5843"/>
    <w:rsid w:val="005C598E"/>
    <w:rsid w:val="005C6622"/>
    <w:rsid w:val="005C7318"/>
    <w:rsid w:val="005C7856"/>
    <w:rsid w:val="005D14FE"/>
    <w:rsid w:val="005D1FC2"/>
    <w:rsid w:val="005D208D"/>
    <w:rsid w:val="005D28DC"/>
    <w:rsid w:val="005D641C"/>
    <w:rsid w:val="005D65B0"/>
    <w:rsid w:val="005D6662"/>
    <w:rsid w:val="005D6E71"/>
    <w:rsid w:val="005E01DB"/>
    <w:rsid w:val="005E0C77"/>
    <w:rsid w:val="005E2138"/>
    <w:rsid w:val="005E2BF2"/>
    <w:rsid w:val="005E40AA"/>
    <w:rsid w:val="005E41DD"/>
    <w:rsid w:val="005E5E50"/>
    <w:rsid w:val="005E628B"/>
    <w:rsid w:val="005E7457"/>
    <w:rsid w:val="005E7FEF"/>
    <w:rsid w:val="005F108A"/>
    <w:rsid w:val="005F2791"/>
    <w:rsid w:val="005F2BDE"/>
    <w:rsid w:val="005F435C"/>
    <w:rsid w:val="005F6B91"/>
    <w:rsid w:val="006014EE"/>
    <w:rsid w:val="006019E8"/>
    <w:rsid w:val="0060277C"/>
    <w:rsid w:val="00604188"/>
    <w:rsid w:val="00606B65"/>
    <w:rsid w:val="00607161"/>
    <w:rsid w:val="006079FF"/>
    <w:rsid w:val="00611A7E"/>
    <w:rsid w:val="00611F1C"/>
    <w:rsid w:val="006137F5"/>
    <w:rsid w:val="006160C2"/>
    <w:rsid w:val="00616526"/>
    <w:rsid w:val="006177A2"/>
    <w:rsid w:val="006231E8"/>
    <w:rsid w:val="006235F7"/>
    <w:rsid w:val="00623B93"/>
    <w:rsid w:val="006248E5"/>
    <w:rsid w:val="00626A9B"/>
    <w:rsid w:val="00626D81"/>
    <w:rsid w:val="00626EFF"/>
    <w:rsid w:val="00630210"/>
    <w:rsid w:val="00632FDC"/>
    <w:rsid w:val="006343F9"/>
    <w:rsid w:val="00634DA9"/>
    <w:rsid w:val="00635191"/>
    <w:rsid w:val="00635427"/>
    <w:rsid w:val="00635AAC"/>
    <w:rsid w:val="00636DC0"/>
    <w:rsid w:val="00637393"/>
    <w:rsid w:val="006379C5"/>
    <w:rsid w:val="00637D1C"/>
    <w:rsid w:val="00637DFD"/>
    <w:rsid w:val="0064113F"/>
    <w:rsid w:val="00641766"/>
    <w:rsid w:val="0064251B"/>
    <w:rsid w:val="00642702"/>
    <w:rsid w:val="00645D8A"/>
    <w:rsid w:val="006505CE"/>
    <w:rsid w:val="00650909"/>
    <w:rsid w:val="0065187C"/>
    <w:rsid w:val="0065193F"/>
    <w:rsid w:val="0065201F"/>
    <w:rsid w:val="006524A9"/>
    <w:rsid w:val="00653FA1"/>
    <w:rsid w:val="006548DC"/>
    <w:rsid w:val="00655E77"/>
    <w:rsid w:val="00656BEC"/>
    <w:rsid w:val="00656D1A"/>
    <w:rsid w:val="00657875"/>
    <w:rsid w:val="00657B4E"/>
    <w:rsid w:val="00660408"/>
    <w:rsid w:val="00660E3E"/>
    <w:rsid w:val="00661E39"/>
    <w:rsid w:val="006643CA"/>
    <w:rsid w:val="00664AB3"/>
    <w:rsid w:val="006659A9"/>
    <w:rsid w:val="00665D73"/>
    <w:rsid w:val="006663F8"/>
    <w:rsid w:val="00667B9E"/>
    <w:rsid w:val="006700A0"/>
    <w:rsid w:val="0067068D"/>
    <w:rsid w:val="00671012"/>
    <w:rsid w:val="00671CFC"/>
    <w:rsid w:val="006725B8"/>
    <w:rsid w:val="0067296F"/>
    <w:rsid w:val="00674EC7"/>
    <w:rsid w:val="00675D32"/>
    <w:rsid w:val="00677C7C"/>
    <w:rsid w:val="006805E7"/>
    <w:rsid w:val="006816B4"/>
    <w:rsid w:val="00682810"/>
    <w:rsid w:val="0068491C"/>
    <w:rsid w:val="00686966"/>
    <w:rsid w:val="00686A2F"/>
    <w:rsid w:val="00686F99"/>
    <w:rsid w:val="00686FBE"/>
    <w:rsid w:val="006870EA"/>
    <w:rsid w:val="006906D6"/>
    <w:rsid w:val="00690A02"/>
    <w:rsid w:val="006923A0"/>
    <w:rsid w:val="00692A4B"/>
    <w:rsid w:val="00692DA7"/>
    <w:rsid w:val="00694734"/>
    <w:rsid w:val="00694827"/>
    <w:rsid w:val="00694D1E"/>
    <w:rsid w:val="00694DD3"/>
    <w:rsid w:val="00695C12"/>
    <w:rsid w:val="00696CC5"/>
    <w:rsid w:val="00697021"/>
    <w:rsid w:val="0069737B"/>
    <w:rsid w:val="00697A8C"/>
    <w:rsid w:val="00697C19"/>
    <w:rsid w:val="00697F5E"/>
    <w:rsid w:val="006A2176"/>
    <w:rsid w:val="006A226E"/>
    <w:rsid w:val="006A2E33"/>
    <w:rsid w:val="006A3353"/>
    <w:rsid w:val="006A4504"/>
    <w:rsid w:val="006A46CB"/>
    <w:rsid w:val="006A56F1"/>
    <w:rsid w:val="006A6071"/>
    <w:rsid w:val="006A65AB"/>
    <w:rsid w:val="006A696E"/>
    <w:rsid w:val="006B1487"/>
    <w:rsid w:val="006B2187"/>
    <w:rsid w:val="006B235A"/>
    <w:rsid w:val="006B3363"/>
    <w:rsid w:val="006B362B"/>
    <w:rsid w:val="006B40D1"/>
    <w:rsid w:val="006B4EC4"/>
    <w:rsid w:val="006B59FE"/>
    <w:rsid w:val="006B6D14"/>
    <w:rsid w:val="006C19FE"/>
    <w:rsid w:val="006C29AD"/>
    <w:rsid w:val="006C2F95"/>
    <w:rsid w:val="006C65F9"/>
    <w:rsid w:val="006D0472"/>
    <w:rsid w:val="006D0739"/>
    <w:rsid w:val="006D0DDB"/>
    <w:rsid w:val="006D1125"/>
    <w:rsid w:val="006D1205"/>
    <w:rsid w:val="006D1A6A"/>
    <w:rsid w:val="006D1FBD"/>
    <w:rsid w:val="006D2068"/>
    <w:rsid w:val="006D3CDC"/>
    <w:rsid w:val="006D4577"/>
    <w:rsid w:val="006D4E6D"/>
    <w:rsid w:val="006D510E"/>
    <w:rsid w:val="006D68D0"/>
    <w:rsid w:val="006D6BB2"/>
    <w:rsid w:val="006D6CCB"/>
    <w:rsid w:val="006D7C7D"/>
    <w:rsid w:val="006E04A5"/>
    <w:rsid w:val="006E0C44"/>
    <w:rsid w:val="006E1681"/>
    <w:rsid w:val="006E28E8"/>
    <w:rsid w:val="006E2F9C"/>
    <w:rsid w:val="006E3283"/>
    <w:rsid w:val="006E3864"/>
    <w:rsid w:val="006E3D22"/>
    <w:rsid w:val="006E4046"/>
    <w:rsid w:val="006E5A49"/>
    <w:rsid w:val="006E5CBF"/>
    <w:rsid w:val="006E60FF"/>
    <w:rsid w:val="006E64CC"/>
    <w:rsid w:val="006E687D"/>
    <w:rsid w:val="006F138D"/>
    <w:rsid w:val="006F18FB"/>
    <w:rsid w:val="006F2711"/>
    <w:rsid w:val="006F45B1"/>
    <w:rsid w:val="006F51FF"/>
    <w:rsid w:val="006F6194"/>
    <w:rsid w:val="006F67FC"/>
    <w:rsid w:val="006F7495"/>
    <w:rsid w:val="006F7E93"/>
    <w:rsid w:val="0070097D"/>
    <w:rsid w:val="007011AE"/>
    <w:rsid w:val="007011E1"/>
    <w:rsid w:val="00701BD5"/>
    <w:rsid w:val="00701E21"/>
    <w:rsid w:val="00702626"/>
    <w:rsid w:val="0070361E"/>
    <w:rsid w:val="00703A11"/>
    <w:rsid w:val="00704B60"/>
    <w:rsid w:val="00706469"/>
    <w:rsid w:val="007068B1"/>
    <w:rsid w:val="0071056D"/>
    <w:rsid w:val="00713679"/>
    <w:rsid w:val="00713CAE"/>
    <w:rsid w:val="007141BB"/>
    <w:rsid w:val="00715883"/>
    <w:rsid w:val="00715CB4"/>
    <w:rsid w:val="00716D3D"/>
    <w:rsid w:val="00716ED4"/>
    <w:rsid w:val="00716F46"/>
    <w:rsid w:val="007173C5"/>
    <w:rsid w:val="0072069C"/>
    <w:rsid w:val="0072165F"/>
    <w:rsid w:val="00721D31"/>
    <w:rsid w:val="00722716"/>
    <w:rsid w:val="0072298D"/>
    <w:rsid w:val="0072388B"/>
    <w:rsid w:val="007256BF"/>
    <w:rsid w:val="00725DE0"/>
    <w:rsid w:val="00727844"/>
    <w:rsid w:val="0072786A"/>
    <w:rsid w:val="00730579"/>
    <w:rsid w:val="00730DFC"/>
    <w:rsid w:val="00730F0C"/>
    <w:rsid w:val="00731E1A"/>
    <w:rsid w:val="00733ECE"/>
    <w:rsid w:val="00734FC1"/>
    <w:rsid w:val="007366F5"/>
    <w:rsid w:val="00736CE1"/>
    <w:rsid w:val="00741410"/>
    <w:rsid w:val="00742166"/>
    <w:rsid w:val="00742502"/>
    <w:rsid w:val="007427BA"/>
    <w:rsid w:val="00743480"/>
    <w:rsid w:val="007459BF"/>
    <w:rsid w:val="00745E07"/>
    <w:rsid w:val="007464DC"/>
    <w:rsid w:val="00746CE3"/>
    <w:rsid w:val="00746EB0"/>
    <w:rsid w:val="00747DF0"/>
    <w:rsid w:val="0075141E"/>
    <w:rsid w:val="00752248"/>
    <w:rsid w:val="00752791"/>
    <w:rsid w:val="00752C8C"/>
    <w:rsid w:val="00753A4B"/>
    <w:rsid w:val="00754E55"/>
    <w:rsid w:val="0075662B"/>
    <w:rsid w:val="00757424"/>
    <w:rsid w:val="00757604"/>
    <w:rsid w:val="0076042B"/>
    <w:rsid w:val="0076099E"/>
    <w:rsid w:val="00760AC0"/>
    <w:rsid w:val="0076112F"/>
    <w:rsid w:val="0076157A"/>
    <w:rsid w:val="00762AD6"/>
    <w:rsid w:val="00763E0A"/>
    <w:rsid w:val="00763EB3"/>
    <w:rsid w:val="00764661"/>
    <w:rsid w:val="00765B32"/>
    <w:rsid w:val="00766048"/>
    <w:rsid w:val="00767101"/>
    <w:rsid w:val="00770C42"/>
    <w:rsid w:val="00771015"/>
    <w:rsid w:val="0077105E"/>
    <w:rsid w:val="00771293"/>
    <w:rsid w:val="007720E8"/>
    <w:rsid w:val="00772291"/>
    <w:rsid w:val="0077296F"/>
    <w:rsid w:val="00772C3C"/>
    <w:rsid w:val="007730FB"/>
    <w:rsid w:val="007736C9"/>
    <w:rsid w:val="0077378A"/>
    <w:rsid w:val="007748E1"/>
    <w:rsid w:val="00774D24"/>
    <w:rsid w:val="0077528B"/>
    <w:rsid w:val="007758BB"/>
    <w:rsid w:val="00777BEA"/>
    <w:rsid w:val="007804FC"/>
    <w:rsid w:val="0078067F"/>
    <w:rsid w:val="0078114F"/>
    <w:rsid w:val="00781F42"/>
    <w:rsid w:val="00782ACD"/>
    <w:rsid w:val="00782AF3"/>
    <w:rsid w:val="00782CE0"/>
    <w:rsid w:val="007832CF"/>
    <w:rsid w:val="00784A19"/>
    <w:rsid w:val="00784DFF"/>
    <w:rsid w:val="00785AEF"/>
    <w:rsid w:val="00786F01"/>
    <w:rsid w:val="00787F2D"/>
    <w:rsid w:val="00787F64"/>
    <w:rsid w:val="00787F70"/>
    <w:rsid w:val="00791564"/>
    <w:rsid w:val="00792243"/>
    <w:rsid w:val="00792CEC"/>
    <w:rsid w:val="00792D33"/>
    <w:rsid w:val="007936C3"/>
    <w:rsid w:val="0079490F"/>
    <w:rsid w:val="00794A1D"/>
    <w:rsid w:val="00794D31"/>
    <w:rsid w:val="00795F4A"/>
    <w:rsid w:val="0079696F"/>
    <w:rsid w:val="00796B30"/>
    <w:rsid w:val="00796BBF"/>
    <w:rsid w:val="007A0FBC"/>
    <w:rsid w:val="007A1983"/>
    <w:rsid w:val="007A38EB"/>
    <w:rsid w:val="007A4F20"/>
    <w:rsid w:val="007A64B8"/>
    <w:rsid w:val="007A743B"/>
    <w:rsid w:val="007A7BA0"/>
    <w:rsid w:val="007B00BB"/>
    <w:rsid w:val="007B08DF"/>
    <w:rsid w:val="007B15A1"/>
    <w:rsid w:val="007B180C"/>
    <w:rsid w:val="007B1B37"/>
    <w:rsid w:val="007B1B9D"/>
    <w:rsid w:val="007B1F57"/>
    <w:rsid w:val="007B2300"/>
    <w:rsid w:val="007B4BA4"/>
    <w:rsid w:val="007B54A2"/>
    <w:rsid w:val="007B6D46"/>
    <w:rsid w:val="007B76D0"/>
    <w:rsid w:val="007B78F0"/>
    <w:rsid w:val="007B7D35"/>
    <w:rsid w:val="007B7E4D"/>
    <w:rsid w:val="007C01B8"/>
    <w:rsid w:val="007C04A7"/>
    <w:rsid w:val="007C73B7"/>
    <w:rsid w:val="007D18DC"/>
    <w:rsid w:val="007D1D38"/>
    <w:rsid w:val="007D5D52"/>
    <w:rsid w:val="007D7630"/>
    <w:rsid w:val="007D7961"/>
    <w:rsid w:val="007E0171"/>
    <w:rsid w:val="007E121C"/>
    <w:rsid w:val="007E1402"/>
    <w:rsid w:val="007E2D4A"/>
    <w:rsid w:val="007E4462"/>
    <w:rsid w:val="007E49B3"/>
    <w:rsid w:val="007E49F1"/>
    <w:rsid w:val="007E77C1"/>
    <w:rsid w:val="007F04C2"/>
    <w:rsid w:val="007F338E"/>
    <w:rsid w:val="007F34A1"/>
    <w:rsid w:val="007F3863"/>
    <w:rsid w:val="007F41E6"/>
    <w:rsid w:val="007F5219"/>
    <w:rsid w:val="007F64E4"/>
    <w:rsid w:val="007F7824"/>
    <w:rsid w:val="007F7EBF"/>
    <w:rsid w:val="00803072"/>
    <w:rsid w:val="00803363"/>
    <w:rsid w:val="00803490"/>
    <w:rsid w:val="00803B06"/>
    <w:rsid w:val="00805C1E"/>
    <w:rsid w:val="0080756F"/>
    <w:rsid w:val="00810567"/>
    <w:rsid w:val="00811472"/>
    <w:rsid w:val="00811785"/>
    <w:rsid w:val="00814E1B"/>
    <w:rsid w:val="00815180"/>
    <w:rsid w:val="008175CA"/>
    <w:rsid w:val="0082019E"/>
    <w:rsid w:val="00821A65"/>
    <w:rsid w:val="00822C99"/>
    <w:rsid w:val="0082308C"/>
    <w:rsid w:val="008236CB"/>
    <w:rsid w:val="00823709"/>
    <w:rsid w:val="0082508D"/>
    <w:rsid w:val="00825596"/>
    <w:rsid w:val="0083043A"/>
    <w:rsid w:val="00831870"/>
    <w:rsid w:val="00832FE9"/>
    <w:rsid w:val="008337BF"/>
    <w:rsid w:val="00833EA0"/>
    <w:rsid w:val="00834C08"/>
    <w:rsid w:val="0083584B"/>
    <w:rsid w:val="00835A20"/>
    <w:rsid w:val="00835EAC"/>
    <w:rsid w:val="00836269"/>
    <w:rsid w:val="00836F6E"/>
    <w:rsid w:val="00837071"/>
    <w:rsid w:val="00837504"/>
    <w:rsid w:val="00837EEF"/>
    <w:rsid w:val="0084051C"/>
    <w:rsid w:val="0084092F"/>
    <w:rsid w:val="0084103B"/>
    <w:rsid w:val="008416B1"/>
    <w:rsid w:val="008426DF"/>
    <w:rsid w:val="00842C8B"/>
    <w:rsid w:val="00843070"/>
    <w:rsid w:val="0084358B"/>
    <w:rsid w:val="00843A50"/>
    <w:rsid w:val="00843A6E"/>
    <w:rsid w:val="0084446B"/>
    <w:rsid w:val="00844600"/>
    <w:rsid w:val="00844B10"/>
    <w:rsid w:val="008460B4"/>
    <w:rsid w:val="00846C01"/>
    <w:rsid w:val="00846E3D"/>
    <w:rsid w:val="00850049"/>
    <w:rsid w:val="0085023C"/>
    <w:rsid w:val="0085180E"/>
    <w:rsid w:val="0085414E"/>
    <w:rsid w:val="00854C91"/>
    <w:rsid w:val="00855BED"/>
    <w:rsid w:val="00856948"/>
    <w:rsid w:val="00857777"/>
    <w:rsid w:val="00860742"/>
    <w:rsid w:val="00860A21"/>
    <w:rsid w:val="0086130A"/>
    <w:rsid w:val="00861A41"/>
    <w:rsid w:val="00861E30"/>
    <w:rsid w:val="008622C5"/>
    <w:rsid w:val="00862367"/>
    <w:rsid w:val="00862B21"/>
    <w:rsid w:val="0086474C"/>
    <w:rsid w:val="00864BC2"/>
    <w:rsid w:val="0086538C"/>
    <w:rsid w:val="00866D63"/>
    <w:rsid w:val="00866D8B"/>
    <w:rsid w:val="00867BBF"/>
    <w:rsid w:val="00870C78"/>
    <w:rsid w:val="00870EBB"/>
    <w:rsid w:val="008716D0"/>
    <w:rsid w:val="00871D2F"/>
    <w:rsid w:val="008723D3"/>
    <w:rsid w:val="0087511C"/>
    <w:rsid w:val="0087556B"/>
    <w:rsid w:val="008765CD"/>
    <w:rsid w:val="00876833"/>
    <w:rsid w:val="008768A6"/>
    <w:rsid w:val="008770D6"/>
    <w:rsid w:val="00880CB0"/>
    <w:rsid w:val="0088239A"/>
    <w:rsid w:val="008831C9"/>
    <w:rsid w:val="0088336F"/>
    <w:rsid w:val="00885F41"/>
    <w:rsid w:val="00885F5F"/>
    <w:rsid w:val="008863F3"/>
    <w:rsid w:val="00886C62"/>
    <w:rsid w:val="008873C5"/>
    <w:rsid w:val="008878AF"/>
    <w:rsid w:val="008903F6"/>
    <w:rsid w:val="0089253B"/>
    <w:rsid w:val="00892B0D"/>
    <w:rsid w:val="00892EE3"/>
    <w:rsid w:val="008931E3"/>
    <w:rsid w:val="00893D5E"/>
    <w:rsid w:val="00895B55"/>
    <w:rsid w:val="00896094"/>
    <w:rsid w:val="00896580"/>
    <w:rsid w:val="00896F32"/>
    <w:rsid w:val="0089799B"/>
    <w:rsid w:val="008A0175"/>
    <w:rsid w:val="008A0906"/>
    <w:rsid w:val="008A1E1D"/>
    <w:rsid w:val="008A1E85"/>
    <w:rsid w:val="008A1EF9"/>
    <w:rsid w:val="008A3266"/>
    <w:rsid w:val="008A3C73"/>
    <w:rsid w:val="008A50CF"/>
    <w:rsid w:val="008A5869"/>
    <w:rsid w:val="008A5ADF"/>
    <w:rsid w:val="008A65A8"/>
    <w:rsid w:val="008A69B9"/>
    <w:rsid w:val="008A7D95"/>
    <w:rsid w:val="008B138A"/>
    <w:rsid w:val="008B185F"/>
    <w:rsid w:val="008B1FA1"/>
    <w:rsid w:val="008B35D0"/>
    <w:rsid w:val="008B3B8B"/>
    <w:rsid w:val="008B450E"/>
    <w:rsid w:val="008B4C80"/>
    <w:rsid w:val="008B61BD"/>
    <w:rsid w:val="008B66A7"/>
    <w:rsid w:val="008B70E3"/>
    <w:rsid w:val="008C0D4C"/>
    <w:rsid w:val="008C0F53"/>
    <w:rsid w:val="008C1964"/>
    <w:rsid w:val="008C19BF"/>
    <w:rsid w:val="008C2896"/>
    <w:rsid w:val="008C335B"/>
    <w:rsid w:val="008C3378"/>
    <w:rsid w:val="008C410E"/>
    <w:rsid w:val="008C42AD"/>
    <w:rsid w:val="008C4EBB"/>
    <w:rsid w:val="008C7095"/>
    <w:rsid w:val="008C7102"/>
    <w:rsid w:val="008C725D"/>
    <w:rsid w:val="008D048E"/>
    <w:rsid w:val="008D1E50"/>
    <w:rsid w:val="008D3DC6"/>
    <w:rsid w:val="008D3EC8"/>
    <w:rsid w:val="008D4A73"/>
    <w:rsid w:val="008D5124"/>
    <w:rsid w:val="008D5827"/>
    <w:rsid w:val="008D72E0"/>
    <w:rsid w:val="008D7302"/>
    <w:rsid w:val="008D7BDF"/>
    <w:rsid w:val="008E0546"/>
    <w:rsid w:val="008E13F0"/>
    <w:rsid w:val="008E2328"/>
    <w:rsid w:val="008E2EFD"/>
    <w:rsid w:val="008E4A63"/>
    <w:rsid w:val="008E5CE7"/>
    <w:rsid w:val="008E5D2E"/>
    <w:rsid w:val="008E6D9C"/>
    <w:rsid w:val="008E762E"/>
    <w:rsid w:val="008F0D14"/>
    <w:rsid w:val="008F0E09"/>
    <w:rsid w:val="008F1570"/>
    <w:rsid w:val="008F15E8"/>
    <w:rsid w:val="008F1952"/>
    <w:rsid w:val="008F19A6"/>
    <w:rsid w:val="008F1E69"/>
    <w:rsid w:val="008F323B"/>
    <w:rsid w:val="008F3BA2"/>
    <w:rsid w:val="008F3EEC"/>
    <w:rsid w:val="008F4A18"/>
    <w:rsid w:val="008F4C27"/>
    <w:rsid w:val="008F54F6"/>
    <w:rsid w:val="008F5680"/>
    <w:rsid w:val="008F5D17"/>
    <w:rsid w:val="008F6402"/>
    <w:rsid w:val="008F69E8"/>
    <w:rsid w:val="008F6DA2"/>
    <w:rsid w:val="008F7BC3"/>
    <w:rsid w:val="00901CA2"/>
    <w:rsid w:val="0090265B"/>
    <w:rsid w:val="00902E49"/>
    <w:rsid w:val="00902E50"/>
    <w:rsid w:val="00903148"/>
    <w:rsid w:val="00903280"/>
    <w:rsid w:val="0090401F"/>
    <w:rsid w:val="009075BD"/>
    <w:rsid w:val="0090764B"/>
    <w:rsid w:val="00907771"/>
    <w:rsid w:val="009117B5"/>
    <w:rsid w:val="00913464"/>
    <w:rsid w:val="009146BF"/>
    <w:rsid w:val="0091504E"/>
    <w:rsid w:val="00915323"/>
    <w:rsid w:val="00915706"/>
    <w:rsid w:val="00915D07"/>
    <w:rsid w:val="00916538"/>
    <w:rsid w:val="00916703"/>
    <w:rsid w:val="00916BEC"/>
    <w:rsid w:val="009215D1"/>
    <w:rsid w:val="00921BC6"/>
    <w:rsid w:val="00922366"/>
    <w:rsid w:val="009224A0"/>
    <w:rsid w:val="009235D6"/>
    <w:rsid w:val="00923E92"/>
    <w:rsid w:val="00923FF1"/>
    <w:rsid w:val="00925619"/>
    <w:rsid w:val="0092728B"/>
    <w:rsid w:val="00927CC8"/>
    <w:rsid w:val="00930B6A"/>
    <w:rsid w:val="00931E5C"/>
    <w:rsid w:val="009330B5"/>
    <w:rsid w:val="00934962"/>
    <w:rsid w:val="00934AF5"/>
    <w:rsid w:val="009363C5"/>
    <w:rsid w:val="00936787"/>
    <w:rsid w:val="00937AA0"/>
    <w:rsid w:val="00937FC6"/>
    <w:rsid w:val="009408D7"/>
    <w:rsid w:val="00940DBA"/>
    <w:rsid w:val="00941FEA"/>
    <w:rsid w:val="00942447"/>
    <w:rsid w:val="009429C1"/>
    <w:rsid w:val="00942B2C"/>
    <w:rsid w:val="00943066"/>
    <w:rsid w:val="009437FF"/>
    <w:rsid w:val="00943CEB"/>
    <w:rsid w:val="00943FFC"/>
    <w:rsid w:val="0094481E"/>
    <w:rsid w:val="00945358"/>
    <w:rsid w:val="0094590F"/>
    <w:rsid w:val="00946CB4"/>
    <w:rsid w:val="00946EC7"/>
    <w:rsid w:val="00950415"/>
    <w:rsid w:val="00951849"/>
    <w:rsid w:val="00953121"/>
    <w:rsid w:val="00953638"/>
    <w:rsid w:val="009553AF"/>
    <w:rsid w:val="00955CBC"/>
    <w:rsid w:val="009560A0"/>
    <w:rsid w:val="009568A8"/>
    <w:rsid w:val="00961315"/>
    <w:rsid w:val="009617AA"/>
    <w:rsid w:val="0096196F"/>
    <w:rsid w:val="00962618"/>
    <w:rsid w:val="00962FDB"/>
    <w:rsid w:val="0096341C"/>
    <w:rsid w:val="009635B5"/>
    <w:rsid w:val="009636D9"/>
    <w:rsid w:val="00963CD4"/>
    <w:rsid w:val="00965034"/>
    <w:rsid w:val="00965191"/>
    <w:rsid w:val="0096543F"/>
    <w:rsid w:val="00966559"/>
    <w:rsid w:val="009665C0"/>
    <w:rsid w:val="00966B5B"/>
    <w:rsid w:val="00966B64"/>
    <w:rsid w:val="00966B75"/>
    <w:rsid w:val="00967A85"/>
    <w:rsid w:val="00967E9A"/>
    <w:rsid w:val="00970AA9"/>
    <w:rsid w:val="00972334"/>
    <w:rsid w:val="00972515"/>
    <w:rsid w:val="009739C5"/>
    <w:rsid w:val="00973A6D"/>
    <w:rsid w:val="0097406C"/>
    <w:rsid w:val="009746A4"/>
    <w:rsid w:val="0097594E"/>
    <w:rsid w:val="00976C5F"/>
    <w:rsid w:val="00977EB5"/>
    <w:rsid w:val="00982460"/>
    <w:rsid w:val="00983615"/>
    <w:rsid w:val="0098364C"/>
    <w:rsid w:val="00983D34"/>
    <w:rsid w:val="009848A6"/>
    <w:rsid w:val="00984E53"/>
    <w:rsid w:val="00985806"/>
    <w:rsid w:val="00985EEF"/>
    <w:rsid w:val="00987D33"/>
    <w:rsid w:val="00991877"/>
    <w:rsid w:val="00991B1B"/>
    <w:rsid w:val="00992CFF"/>
    <w:rsid w:val="0099303F"/>
    <w:rsid w:val="00993A9A"/>
    <w:rsid w:val="00993D51"/>
    <w:rsid w:val="00994194"/>
    <w:rsid w:val="00994528"/>
    <w:rsid w:val="00994A94"/>
    <w:rsid w:val="00995A37"/>
    <w:rsid w:val="009961E6"/>
    <w:rsid w:val="0099672E"/>
    <w:rsid w:val="00996C20"/>
    <w:rsid w:val="009A070A"/>
    <w:rsid w:val="009A0DC6"/>
    <w:rsid w:val="009A1EFA"/>
    <w:rsid w:val="009A520C"/>
    <w:rsid w:val="009A5899"/>
    <w:rsid w:val="009A6594"/>
    <w:rsid w:val="009A76BB"/>
    <w:rsid w:val="009B0A33"/>
    <w:rsid w:val="009B0DA2"/>
    <w:rsid w:val="009B28B5"/>
    <w:rsid w:val="009B2B48"/>
    <w:rsid w:val="009B31DF"/>
    <w:rsid w:val="009B3DBA"/>
    <w:rsid w:val="009B5703"/>
    <w:rsid w:val="009B65DB"/>
    <w:rsid w:val="009B66ED"/>
    <w:rsid w:val="009B7197"/>
    <w:rsid w:val="009B731B"/>
    <w:rsid w:val="009B74D7"/>
    <w:rsid w:val="009B7DE5"/>
    <w:rsid w:val="009B7E57"/>
    <w:rsid w:val="009C039F"/>
    <w:rsid w:val="009C1554"/>
    <w:rsid w:val="009C196C"/>
    <w:rsid w:val="009C245C"/>
    <w:rsid w:val="009C24E0"/>
    <w:rsid w:val="009C447E"/>
    <w:rsid w:val="009C4BFC"/>
    <w:rsid w:val="009C52F4"/>
    <w:rsid w:val="009C74FD"/>
    <w:rsid w:val="009D092E"/>
    <w:rsid w:val="009D123E"/>
    <w:rsid w:val="009D35ED"/>
    <w:rsid w:val="009D397C"/>
    <w:rsid w:val="009D3CB4"/>
    <w:rsid w:val="009D4729"/>
    <w:rsid w:val="009D47FD"/>
    <w:rsid w:val="009D493A"/>
    <w:rsid w:val="009D4940"/>
    <w:rsid w:val="009D56DB"/>
    <w:rsid w:val="009D58AB"/>
    <w:rsid w:val="009D5992"/>
    <w:rsid w:val="009D6365"/>
    <w:rsid w:val="009D730C"/>
    <w:rsid w:val="009D7513"/>
    <w:rsid w:val="009D7BFF"/>
    <w:rsid w:val="009D7C69"/>
    <w:rsid w:val="009D7D63"/>
    <w:rsid w:val="009E041E"/>
    <w:rsid w:val="009E0ADA"/>
    <w:rsid w:val="009E29E9"/>
    <w:rsid w:val="009E2F9B"/>
    <w:rsid w:val="009E3AEE"/>
    <w:rsid w:val="009E4E87"/>
    <w:rsid w:val="009E600B"/>
    <w:rsid w:val="009E6784"/>
    <w:rsid w:val="009E6BFE"/>
    <w:rsid w:val="009E71B5"/>
    <w:rsid w:val="009E78FD"/>
    <w:rsid w:val="009F14B6"/>
    <w:rsid w:val="009F1ADF"/>
    <w:rsid w:val="009F1E23"/>
    <w:rsid w:val="009F39A6"/>
    <w:rsid w:val="009F3BB7"/>
    <w:rsid w:val="009F468C"/>
    <w:rsid w:val="009F5004"/>
    <w:rsid w:val="009F55DB"/>
    <w:rsid w:val="009F6E58"/>
    <w:rsid w:val="009F79A7"/>
    <w:rsid w:val="009F7CC2"/>
    <w:rsid w:val="00A00CEC"/>
    <w:rsid w:val="00A015DF"/>
    <w:rsid w:val="00A018DC"/>
    <w:rsid w:val="00A02304"/>
    <w:rsid w:val="00A025E0"/>
    <w:rsid w:val="00A03CA8"/>
    <w:rsid w:val="00A03FD5"/>
    <w:rsid w:val="00A04BBA"/>
    <w:rsid w:val="00A069FC"/>
    <w:rsid w:val="00A06FD6"/>
    <w:rsid w:val="00A07C5F"/>
    <w:rsid w:val="00A1337D"/>
    <w:rsid w:val="00A141B4"/>
    <w:rsid w:val="00A14A72"/>
    <w:rsid w:val="00A150A3"/>
    <w:rsid w:val="00A16591"/>
    <w:rsid w:val="00A166C9"/>
    <w:rsid w:val="00A1793A"/>
    <w:rsid w:val="00A21ACC"/>
    <w:rsid w:val="00A2409E"/>
    <w:rsid w:val="00A248DE"/>
    <w:rsid w:val="00A26BBC"/>
    <w:rsid w:val="00A26BD4"/>
    <w:rsid w:val="00A278D7"/>
    <w:rsid w:val="00A279CD"/>
    <w:rsid w:val="00A3229C"/>
    <w:rsid w:val="00A347D2"/>
    <w:rsid w:val="00A35A70"/>
    <w:rsid w:val="00A35BC2"/>
    <w:rsid w:val="00A3621E"/>
    <w:rsid w:val="00A364B7"/>
    <w:rsid w:val="00A3714F"/>
    <w:rsid w:val="00A3717C"/>
    <w:rsid w:val="00A37C05"/>
    <w:rsid w:val="00A40DB7"/>
    <w:rsid w:val="00A41068"/>
    <w:rsid w:val="00A410C1"/>
    <w:rsid w:val="00A421CF"/>
    <w:rsid w:val="00A42229"/>
    <w:rsid w:val="00A42411"/>
    <w:rsid w:val="00A45592"/>
    <w:rsid w:val="00A46094"/>
    <w:rsid w:val="00A462ED"/>
    <w:rsid w:val="00A46F26"/>
    <w:rsid w:val="00A471D5"/>
    <w:rsid w:val="00A472FA"/>
    <w:rsid w:val="00A477B1"/>
    <w:rsid w:val="00A50018"/>
    <w:rsid w:val="00A50800"/>
    <w:rsid w:val="00A50F5B"/>
    <w:rsid w:val="00A52847"/>
    <w:rsid w:val="00A5409B"/>
    <w:rsid w:val="00A54A92"/>
    <w:rsid w:val="00A55533"/>
    <w:rsid w:val="00A563E5"/>
    <w:rsid w:val="00A56461"/>
    <w:rsid w:val="00A564D0"/>
    <w:rsid w:val="00A5755A"/>
    <w:rsid w:val="00A579FE"/>
    <w:rsid w:val="00A618EB"/>
    <w:rsid w:val="00A635AA"/>
    <w:rsid w:val="00A64E63"/>
    <w:rsid w:val="00A657DB"/>
    <w:rsid w:val="00A66A5B"/>
    <w:rsid w:val="00A66C55"/>
    <w:rsid w:val="00A67DBC"/>
    <w:rsid w:val="00A706D6"/>
    <w:rsid w:val="00A714BB"/>
    <w:rsid w:val="00A71638"/>
    <w:rsid w:val="00A71F70"/>
    <w:rsid w:val="00A71FD6"/>
    <w:rsid w:val="00A72061"/>
    <w:rsid w:val="00A735B8"/>
    <w:rsid w:val="00A73E07"/>
    <w:rsid w:val="00A74190"/>
    <w:rsid w:val="00A75E5A"/>
    <w:rsid w:val="00A765A8"/>
    <w:rsid w:val="00A774E8"/>
    <w:rsid w:val="00A80247"/>
    <w:rsid w:val="00A818C4"/>
    <w:rsid w:val="00A81B87"/>
    <w:rsid w:val="00A81C8C"/>
    <w:rsid w:val="00A81CC3"/>
    <w:rsid w:val="00A8331F"/>
    <w:rsid w:val="00A83B57"/>
    <w:rsid w:val="00A849AF"/>
    <w:rsid w:val="00A84D43"/>
    <w:rsid w:val="00A84FCB"/>
    <w:rsid w:val="00A852B1"/>
    <w:rsid w:val="00A854B1"/>
    <w:rsid w:val="00A85D92"/>
    <w:rsid w:val="00A9036C"/>
    <w:rsid w:val="00A9205B"/>
    <w:rsid w:val="00A92605"/>
    <w:rsid w:val="00A928AB"/>
    <w:rsid w:val="00A92C6D"/>
    <w:rsid w:val="00A94631"/>
    <w:rsid w:val="00A947B0"/>
    <w:rsid w:val="00A948E6"/>
    <w:rsid w:val="00A94C9A"/>
    <w:rsid w:val="00A95C0C"/>
    <w:rsid w:val="00A96198"/>
    <w:rsid w:val="00A965FE"/>
    <w:rsid w:val="00AA0266"/>
    <w:rsid w:val="00AA1E4B"/>
    <w:rsid w:val="00AA2BFF"/>
    <w:rsid w:val="00AA2EAB"/>
    <w:rsid w:val="00AA5D22"/>
    <w:rsid w:val="00AA7112"/>
    <w:rsid w:val="00AA75E0"/>
    <w:rsid w:val="00AA7984"/>
    <w:rsid w:val="00AB0FC7"/>
    <w:rsid w:val="00AB2E27"/>
    <w:rsid w:val="00AB2E69"/>
    <w:rsid w:val="00AB4BA3"/>
    <w:rsid w:val="00AB4BC0"/>
    <w:rsid w:val="00AB59D9"/>
    <w:rsid w:val="00AB5D29"/>
    <w:rsid w:val="00AB637C"/>
    <w:rsid w:val="00AB63DA"/>
    <w:rsid w:val="00AB63DD"/>
    <w:rsid w:val="00AB6FE3"/>
    <w:rsid w:val="00AC03B6"/>
    <w:rsid w:val="00AC08D5"/>
    <w:rsid w:val="00AC10D2"/>
    <w:rsid w:val="00AC12A3"/>
    <w:rsid w:val="00AC131C"/>
    <w:rsid w:val="00AC147E"/>
    <w:rsid w:val="00AC1723"/>
    <w:rsid w:val="00AC1D40"/>
    <w:rsid w:val="00AC1F13"/>
    <w:rsid w:val="00AC20BF"/>
    <w:rsid w:val="00AC439F"/>
    <w:rsid w:val="00AC48AD"/>
    <w:rsid w:val="00AC5171"/>
    <w:rsid w:val="00AC5492"/>
    <w:rsid w:val="00AC562A"/>
    <w:rsid w:val="00AC6F69"/>
    <w:rsid w:val="00AC7084"/>
    <w:rsid w:val="00AD031D"/>
    <w:rsid w:val="00AD0540"/>
    <w:rsid w:val="00AD07B8"/>
    <w:rsid w:val="00AD154C"/>
    <w:rsid w:val="00AD1DF8"/>
    <w:rsid w:val="00AD27F6"/>
    <w:rsid w:val="00AD46F1"/>
    <w:rsid w:val="00AD5AC2"/>
    <w:rsid w:val="00AD5F2D"/>
    <w:rsid w:val="00AD6CE1"/>
    <w:rsid w:val="00AE0C99"/>
    <w:rsid w:val="00AE213C"/>
    <w:rsid w:val="00AE2F6D"/>
    <w:rsid w:val="00AE34C5"/>
    <w:rsid w:val="00AE3B42"/>
    <w:rsid w:val="00AE42D7"/>
    <w:rsid w:val="00AE51C3"/>
    <w:rsid w:val="00AE5551"/>
    <w:rsid w:val="00AE7698"/>
    <w:rsid w:val="00AE7C0D"/>
    <w:rsid w:val="00AF10EB"/>
    <w:rsid w:val="00AF18B2"/>
    <w:rsid w:val="00AF2309"/>
    <w:rsid w:val="00AF759A"/>
    <w:rsid w:val="00B002EB"/>
    <w:rsid w:val="00B01E79"/>
    <w:rsid w:val="00B026AD"/>
    <w:rsid w:val="00B02847"/>
    <w:rsid w:val="00B0294D"/>
    <w:rsid w:val="00B03E95"/>
    <w:rsid w:val="00B05754"/>
    <w:rsid w:val="00B05B37"/>
    <w:rsid w:val="00B06192"/>
    <w:rsid w:val="00B06D35"/>
    <w:rsid w:val="00B0789A"/>
    <w:rsid w:val="00B07B3B"/>
    <w:rsid w:val="00B10286"/>
    <w:rsid w:val="00B108FA"/>
    <w:rsid w:val="00B111DB"/>
    <w:rsid w:val="00B12032"/>
    <w:rsid w:val="00B130BC"/>
    <w:rsid w:val="00B13113"/>
    <w:rsid w:val="00B131A3"/>
    <w:rsid w:val="00B1448B"/>
    <w:rsid w:val="00B16593"/>
    <w:rsid w:val="00B16F7C"/>
    <w:rsid w:val="00B17A15"/>
    <w:rsid w:val="00B200C1"/>
    <w:rsid w:val="00B210BB"/>
    <w:rsid w:val="00B2133D"/>
    <w:rsid w:val="00B2184B"/>
    <w:rsid w:val="00B21893"/>
    <w:rsid w:val="00B2225B"/>
    <w:rsid w:val="00B23AA3"/>
    <w:rsid w:val="00B23E0D"/>
    <w:rsid w:val="00B26166"/>
    <w:rsid w:val="00B261A2"/>
    <w:rsid w:val="00B262F2"/>
    <w:rsid w:val="00B275E8"/>
    <w:rsid w:val="00B2787B"/>
    <w:rsid w:val="00B27EDE"/>
    <w:rsid w:val="00B30604"/>
    <w:rsid w:val="00B30C23"/>
    <w:rsid w:val="00B31AB8"/>
    <w:rsid w:val="00B3317D"/>
    <w:rsid w:val="00B34095"/>
    <w:rsid w:val="00B345B4"/>
    <w:rsid w:val="00B347B8"/>
    <w:rsid w:val="00B34EA6"/>
    <w:rsid w:val="00B34EC6"/>
    <w:rsid w:val="00B36A9F"/>
    <w:rsid w:val="00B372BC"/>
    <w:rsid w:val="00B400A9"/>
    <w:rsid w:val="00B400F4"/>
    <w:rsid w:val="00B40322"/>
    <w:rsid w:val="00B40C8E"/>
    <w:rsid w:val="00B41576"/>
    <w:rsid w:val="00B4209F"/>
    <w:rsid w:val="00B43855"/>
    <w:rsid w:val="00B43E75"/>
    <w:rsid w:val="00B4450B"/>
    <w:rsid w:val="00B4480C"/>
    <w:rsid w:val="00B44F13"/>
    <w:rsid w:val="00B4705E"/>
    <w:rsid w:val="00B47EB4"/>
    <w:rsid w:val="00B50342"/>
    <w:rsid w:val="00B5056C"/>
    <w:rsid w:val="00B50A66"/>
    <w:rsid w:val="00B51235"/>
    <w:rsid w:val="00B519E6"/>
    <w:rsid w:val="00B52CCD"/>
    <w:rsid w:val="00B53210"/>
    <w:rsid w:val="00B53F90"/>
    <w:rsid w:val="00B54D03"/>
    <w:rsid w:val="00B55CB7"/>
    <w:rsid w:val="00B56662"/>
    <w:rsid w:val="00B57885"/>
    <w:rsid w:val="00B6260E"/>
    <w:rsid w:val="00B63151"/>
    <w:rsid w:val="00B6395B"/>
    <w:rsid w:val="00B63A3F"/>
    <w:rsid w:val="00B67EAC"/>
    <w:rsid w:val="00B704D5"/>
    <w:rsid w:val="00B72038"/>
    <w:rsid w:val="00B72507"/>
    <w:rsid w:val="00B7264C"/>
    <w:rsid w:val="00B72D18"/>
    <w:rsid w:val="00B773DF"/>
    <w:rsid w:val="00B77E59"/>
    <w:rsid w:val="00B8073E"/>
    <w:rsid w:val="00B813BA"/>
    <w:rsid w:val="00B816BB"/>
    <w:rsid w:val="00B81784"/>
    <w:rsid w:val="00B82746"/>
    <w:rsid w:val="00B827F6"/>
    <w:rsid w:val="00B84C89"/>
    <w:rsid w:val="00B84E26"/>
    <w:rsid w:val="00B84EF2"/>
    <w:rsid w:val="00B862AD"/>
    <w:rsid w:val="00B8688B"/>
    <w:rsid w:val="00B872E9"/>
    <w:rsid w:val="00B91F86"/>
    <w:rsid w:val="00B930D3"/>
    <w:rsid w:val="00B94405"/>
    <w:rsid w:val="00B95818"/>
    <w:rsid w:val="00B95964"/>
    <w:rsid w:val="00B96628"/>
    <w:rsid w:val="00B96AC1"/>
    <w:rsid w:val="00B97014"/>
    <w:rsid w:val="00BA0824"/>
    <w:rsid w:val="00BA131D"/>
    <w:rsid w:val="00BA3642"/>
    <w:rsid w:val="00BA5468"/>
    <w:rsid w:val="00BA587C"/>
    <w:rsid w:val="00BA5BA1"/>
    <w:rsid w:val="00BA7140"/>
    <w:rsid w:val="00BA7CDF"/>
    <w:rsid w:val="00BB1BF5"/>
    <w:rsid w:val="00BB22AB"/>
    <w:rsid w:val="00BB42F1"/>
    <w:rsid w:val="00BB475C"/>
    <w:rsid w:val="00BB5255"/>
    <w:rsid w:val="00BB680D"/>
    <w:rsid w:val="00BB703D"/>
    <w:rsid w:val="00BB76E0"/>
    <w:rsid w:val="00BC08B1"/>
    <w:rsid w:val="00BC0C8E"/>
    <w:rsid w:val="00BC12A0"/>
    <w:rsid w:val="00BC1A9C"/>
    <w:rsid w:val="00BC1B6D"/>
    <w:rsid w:val="00BC1B6F"/>
    <w:rsid w:val="00BC3A77"/>
    <w:rsid w:val="00BC3C98"/>
    <w:rsid w:val="00BC6080"/>
    <w:rsid w:val="00BC638A"/>
    <w:rsid w:val="00BC7077"/>
    <w:rsid w:val="00BC7293"/>
    <w:rsid w:val="00BD0F85"/>
    <w:rsid w:val="00BD10FA"/>
    <w:rsid w:val="00BD1203"/>
    <w:rsid w:val="00BD186A"/>
    <w:rsid w:val="00BD3888"/>
    <w:rsid w:val="00BD3FE4"/>
    <w:rsid w:val="00BD4196"/>
    <w:rsid w:val="00BD4B62"/>
    <w:rsid w:val="00BD5D05"/>
    <w:rsid w:val="00BD5FE1"/>
    <w:rsid w:val="00BD64A0"/>
    <w:rsid w:val="00BD6607"/>
    <w:rsid w:val="00BD6608"/>
    <w:rsid w:val="00BD68F9"/>
    <w:rsid w:val="00BD6B05"/>
    <w:rsid w:val="00BD6B1F"/>
    <w:rsid w:val="00BD7706"/>
    <w:rsid w:val="00BD7CF5"/>
    <w:rsid w:val="00BE08B5"/>
    <w:rsid w:val="00BE0EA6"/>
    <w:rsid w:val="00BE1403"/>
    <w:rsid w:val="00BE1535"/>
    <w:rsid w:val="00BE1829"/>
    <w:rsid w:val="00BE497C"/>
    <w:rsid w:val="00BE51D6"/>
    <w:rsid w:val="00BE69C0"/>
    <w:rsid w:val="00BE6AEE"/>
    <w:rsid w:val="00BE7A5D"/>
    <w:rsid w:val="00BE7EDF"/>
    <w:rsid w:val="00BE7FC8"/>
    <w:rsid w:val="00BF155E"/>
    <w:rsid w:val="00BF222A"/>
    <w:rsid w:val="00BF5B2D"/>
    <w:rsid w:val="00BF5CB0"/>
    <w:rsid w:val="00BF64DA"/>
    <w:rsid w:val="00C00580"/>
    <w:rsid w:val="00C0081E"/>
    <w:rsid w:val="00C037B2"/>
    <w:rsid w:val="00C043E4"/>
    <w:rsid w:val="00C06B5D"/>
    <w:rsid w:val="00C06EA4"/>
    <w:rsid w:val="00C1095E"/>
    <w:rsid w:val="00C10AD6"/>
    <w:rsid w:val="00C11088"/>
    <w:rsid w:val="00C11F6F"/>
    <w:rsid w:val="00C11F7F"/>
    <w:rsid w:val="00C12083"/>
    <w:rsid w:val="00C12258"/>
    <w:rsid w:val="00C12FB2"/>
    <w:rsid w:val="00C146FC"/>
    <w:rsid w:val="00C16244"/>
    <w:rsid w:val="00C1716F"/>
    <w:rsid w:val="00C17227"/>
    <w:rsid w:val="00C204B5"/>
    <w:rsid w:val="00C2188A"/>
    <w:rsid w:val="00C22252"/>
    <w:rsid w:val="00C25FE0"/>
    <w:rsid w:val="00C26D6F"/>
    <w:rsid w:val="00C27A9C"/>
    <w:rsid w:val="00C30AD9"/>
    <w:rsid w:val="00C311C8"/>
    <w:rsid w:val="00C313C1"/>
    <w:rsid w:val="00C318ED"/>
    <w:rsid w:val="00C326C5"/>
    <w:rsid w:val="00C328B5"/>
    <w:rsid w:val="00C3366F"/>
    <w:rsid w:val="00C337FB"/>
    <w:rsid w:val="00C34071"/>
    <w:rsid w:val="00C34D98"/>
    <w:rsid w:val="00C36784"/>
    <w:rsid w:val="00C37D70"/>
    <w:rsid w:val="00C400C8"/>
    <w:rsid w:val="00C40E55"/>
    <w:rsid w:val="00C41DE9"/>
    <w:rsid w:val="00C430EF"/>
    <w:rsid w:val="00C4506F"/>
    <w:rsid w:val="00C455AD"/>
    <w:rsid w:val="00C45EE0"/>
    <w:rsid w:val="00C5042F"/>
    <w:rsid w:val="00C52D85"/>
    <w:rsid w:val="00C52DDF"/>
    <w:rsid w:val="00C539F0"/>
    <w:rsid w:val="00C53CB5"/>
    <w:rsid w:val="00C5467A"/>
    <w:rsid w:val="00C54F45"/>
    <w:rsid w:val="00C55592"/>
    <w:rsid w:val="00C56C47"/>
    <w:rsid w:val="00C56F54"/>
    <w:rsid w:val="00C6116A"/>
    <w:rsid w:val="00C634FC"/>
    <w:rsid w:val="00C63533"/>
    <w:rsid w:val="00C6396A"/>
    <w:rsid w:val="00C64A39"/>
    <w:rsid w:val="00C67677"/>
    <w:rsid w:val="00C67983"/>
    <w:rsid w:val="00C67DE6"/>
    <w:rsid w:val="00C70086"/>
    <w:rsid w:val="00C7009D"/>
    <w:rsid w:val="00C703E5"/>
    <w:rsid w:val="00C70792"/>
    <w:rsid w:val="00C71455"/>
    <w:rsid w:val="00C7278B"/>
    <w:rsid w:val="00C72F74"/>
    <w:rsid w:val="00C7331B"/>
    <w:rsid w:val="00C73EC3"/>
    <w:rsid w:val="00C73F28"/>
    <w:rsid w:val="00C74318"/>
    <w:rsid w:val="00C744F7"/>
    <w:rsid w:val="00C74D82"/>
    <w:rsid w:val="00C75D79"/>
    <w:rsid w:val="00C761C8"/>
    <w:rsid w:val="00C773BD"/>
    <w:rsid w:val="00C777AF"/>
    <w:rsid w:val="00C802B6"/>
    <w:rsid w:val="00C8048B"/>
    <w:rsid w:val="00C80763"/>
    <w:rsid w:val="00C8115B"/>
    <w:rsid w:val="00C8197C"/>
    <w:rsid w:val="00C82F8D"/>
    <w:rsid w:val="00C83506"/>
    <w:rsid w:val="00C83668"/>
    <w:rsid w:val="00C83C55"/>
    <w:rsid w:val="00C84BD5"/>
    <w:rsid w:val="00C84C37"/>
    <w:rsid w:val="00C86346"/>
    <w:rsid w:val="00C86CDF"/>
    <w:rsid w:val="00C8737F"/>
    <w:rsid w:val="00C90FDE"/>
    <w:rsid w:val="00C9246B"/>
    <w:rsid w:val="00C92E89"/>
    <w:rsid w:val="00C937FC"/>
    <w:rsid w:val="00C939BD"/>
    <w:rsid w:val="00C94559"/>
    <w:rsid w:val="00C9610A"/>
    <w:rsid w:val="00CA03F7"/>
    <w:rsid w:val="00CA1D8B"/>
    <w:rsid w:val="00CA25A5"/>
    <w:rsid w:val="00CA2CEF"/>
    <w:rsid w:val="00CA31CF"/>
    <w:rsid w:val="00CA34C2"/>
    <w:rsid w:val="00CB0179"/>
    <w:rsid w:val="00CB0D1E"/>
    <w:rsid w:val="00CB29C8"/>
    <w:rsid w:val="00CB2E69"/>
    <w:rsid w:val="00CB3489"/>
    <w:rsid w:val="00CB3E0E"/>
    <w:rsid w:val="00CB464F"/>
    <w:rsid w:val="00CB5872"/>
    <w:rsid w:val="00CB5BEF"/>
    <w:rsid w:val="00CB78E6"/>
    <w:rsid w:val="00CB7D79"/>
    <w:rsid w:val="00CC07CD"/>
    <w:rsid w:val="00CC10FB"/>
    <w:rsid w:val="00CC30E7"/>
    <w:rsid w:val="00CC5B5A"/>
    <w:rsid w:val="00CC611D"/>
    <w:rsid w:val="00CC628F"/>
    <w:rsid w:val="00CC6324"/>
    <w:rsid w:val="00CC6A8A"/>
    <w:rsid w:val="00CC758B"/>
    <w:rsid w:val="00CC784F"/>
    <w:rsid w:val="00CD16B3"/>
    <w:rsid w:val="00CD3084"/>
    <w:rsid w:val="00CD32CC"/>
    <w:rsid w:val="00CD38F0"/>
    <w:rsid w:val="00CD3FF5"/>
    <w:rsid w:val="00CD4BEA"/>
    <w:rsid w:val="00CD638F"/>
    <w:rsid w:val="00CE1BB0"/>
    <w:rsid w:val="00CE3C21"/>
    <w:rsid w:val="00CE6A93"/>
    <w:rsid w:val="00CE6C33"/>
    <w:rsid w:val="00CE6CEE"/>
    <w:rsid w:val="00CF01A6"/>
    <w:rsid w:val="00CF0977"/>
    <w:rsid w:val="00CF107F"/>
    <w:rsid w:val="00CF1D9D"/>
    <w:rsid w:val="00CF21A9"/>
    <w:rsid w:val="00CF32BE"/>
    <w:rsid w:val="00CF3325"/>
    <w:rsid w:val="00CF3BF5"/>
    <w:rsid w:val="00CF4B6C"/>
    <w:rsid w:val="00CF5170"/>
    <w:rsid w:val="00CF56FF"/>
    <w:rsid w:val="00CF72D7"/>
    <w:rsid w:val="00D0033B"/>
    <w:rsid w:val="00D0096D"/>
    <w:rsid w:val="00D016B4"/>
    <w:rsid w:val="00D0213B"/>
    <w:rsid w:val="00D02346"/>
    <w:rsid w:val="00D02359"/>
    <w:rsid w:val="00D02D0B"/>
    <w:rsid w:val="00D0304B"/>
    <w:rsid w:val="00D030E6"/>
    <w:rsid w:val="00D031DA"/>
    <w:rsid w:val="00D03B0A"/>
    <w:rsid w:val="00D03D33"/>
    <w:rsid w:val="00D04122"/>
    <w:rsid w:val="00D0432D"/>
    <w:rsid w:val="00D04E65"/>
    <w:rsid w:val="00D05551"/>
    <w:rsid w:val="00D07701"/>
    <w:rsid w:val="00D1106F"/>
    <w:rsid w:val="00D1167A"/>
    <w:rsid w:val="00D1343D"/>
    <w:rsid w:val="00D143AC"/>
    <w:rsid w:val="00D14F4E"/>
    <w:rsid w:val="00D15CAA"/>
    <w:rsid w:val="00D21D43"/>
    <w:rsid w:val="00D23360"/>
    <w:rsid w:val="00D27076"/>
    <w:rsid w:val="00D27417"/>
    <w:rsid w:val="00D32682"/>
    <w:rsid w:val="00D32F49"/>
    <w:rsid w:val="00D343E1"/>
    <w:rsid w:val="00D34FB6"/>
    <w:rsid w:val="00D40091"/>
    <w:rsid w:val="00D40271"/>
    <w:rsid w:val="00D4222D"/>
    <w:rsid w:val="00D4250F"/>
    <w:rsid w:val="00D42563"/>
    <w:rsid w:val="00D43D9B"/>
    <w:rsid w:val="00D43DC2"/>
    <w:rsid w:val="00D44011"/>
    <w:rsid w:val="00D4644D"/>
    <w:rsid w:val="00D46BBD"/>
    <w:rsid w:val="00D472F4"/>
    <w:rsid w:val="00D47D5A"/>
    <w:rsid w:val="00D47D9B"/>
    <w:rsid w:val="00D47E29"/>
    <w:rsid w:val="00D47E4B"/>
    <w:rsid w:val="00D47FFE"/>
    <w:rsid w:val="00D50F8B"/>
    <w:rsid w:val="00D51677"/>
    <w:rsid w:val="00D56850"/>
    <w:rsid w:val="00D5760B"/>
    <w:rsid w:val="00D579AA"/>
    <w:rsid w:val="00D604A0"/>
    <w:rsid w:val="00D62935"/>
    <w:rsid w:val="00D63039"/>
    <w:rsid w:val="00D6377F"/>
    <w:rsid w:val="00D63D24"/>
    <w:rsid w:val="00D63DDA"/>
    <w:rsid w:val="00D64D50"/>
    <w:rsid w:val="00D65210"/>
    <w:rsid w:val="00D653DF"/>
    <w:rsid w:val="00D66628"/>
    <w:rsid w:val="00D674CE"/>
    <w:rsid w:val="00D676DD"/>
    <w:rsid w:val="00D67715"/>
    <w:rsid w:val="00D719C4"/>
    <w:rsid w:val="00D72437"/>
    <w:rsid w:val="00D72AB9"/>
    <w:rsid w:val="00D74B82"/>
    <w:rsid w:val="00D75329"/>
    <w:rsid w:val="00D769EC"/>
    <w:rsid w:val="00D76CC8"/>
    <w:rsid w:val="00D76CD4"/>
    <w:rsid w:val="00D77C6E"/>
    <w:rsid w:val="00D803E1"/>
    <w:rsid w:val="00D805FF"/>
    <w:rsid w:val="00D81972"/>
    <w:rsid w:val="00D863CC"/>
    <w:rsid w:val="00D87A8A"/>
    <w:rsid w:val="00D901A2"/>
    <w:rsid w:val="00D90CBA"/>
    <w:rsid w:val="00D90FC5"/>
    <w:rsid w:val="00D9105F"/>
    <w:rsid w:val="00D92F8F"/>
    <w:rsid w:val="00D957E9"/>
    <w:rsid w:val="00D975D9"/>
    <w:rsid w:val="00D979E1"/>
    <w:rsid w:val="00DA07D9"/>
    <w:rsid w:val="00DA0A96"/>
    <w:rsid w:val="00DA0AC5"/>
    <w:rsid w:val="00DA1264"/>
    <w:rsid w:val="00DA259E"/>
    <w:rsid w:val="00DA2E84"/>
    <w:rsid w:val="00DA3B2F"/>
    <w:rsid w:val="00DA5F49"/>
    <w:rsid w:val="00DA7118"/>
    <w:rsid w:val="00DB0157"/>
    <w:rsid w:val="00DB0C22"/>
    <w:rsid w:val="00DB0CA4"/>
    <w:rsid w:val="00DB1A73"/>
    <w:rsid w:val="00DB3791"/>
    <w:rsid w:val="00DB5455"/>
    <w:rsid w:val="00DB76AF"/>
    <w:rsid w:val="00DC0365"/>
    <w:rsid w:val="00DC0ECF"/>
    <w:rsid w:val="00DC16F7"/>
    <w:rsid w:val="00DC27E6"/>
    <w:rsid w:val="00DC2AF9"/>
    <w:rsid w:val="00DC309E"/>
    <w:rsid w:val="00DC4572"/>
    <w:rsid w:val="00DC4829"/>
    <w:rsid w:val="00DC585F"/>
    <w:rsid w:val="00DC7446"/>
    <w:rsid w:val="00DC7ED4"/>
    <w:rsid w:val="00DD0753"/>
    <w:rsid w:val="00DD2AA7"/>
    <w:rsid w:val="00DD2F7C"/>
    <w:rsid w:val="00DD4F85"/>
    <w:rsid w:val="00DD5A89"/>
    <w:rsid w:val="00DD66AF"/>
    <w:rsid w:val="00DD7935"/>
    <w:rsid w:val="00DE0679"/>
    <w:rsid w:val="00DE1C6B"/>
    <w:rsid w:val="00DE2A5A"/>
    <w:rsid w:val="00DE3221"/>
    <w:rsid w:val="00DE3986"/>
    <w:rsid w:val="00DE3C35"/>
    <w:rsid w:val="00DE4271"/>
    <w:rsid w:val="00DE6017"/>
    <w:rsid w:val="00DE6922"/>
    <w:rsid w:val="00DE6D48"/>
    <w:rsid w:val="00DE704D"/>
    <w:rsid w:val="00DE7092"/>
    <w:rsid w:val="00DE7146"/>
    <w:rsid w:val="00DE7BE9"/>
    <w:rsid w:val="00DF0A44"/>
    <w:rsid w:val="00DF0EC6"/>
    <w:rsid w:val="00DF351B"/>
    <w:rsid w:val="00DF458B"/>
    <w:rsid w:val="00DF5DC4"/>
    <w:rsid w:val="00DF7110"/>
    <w:rsid w:val="00DF7C28"/>
    <w:rsid w:val="00E01E45"/>
    <w:rsid w:val="00E01F00"/>
    <w:rsid w:val="00E03EDB"/>
    <w:rsid w:val="00E05170"/>
    <w:rsid w:val="00E0646A"/>
    <w:rsid w:val="00E06977"/>
    <w:rsid w:val="00E072E5"/>
    <w:rsid w:val="00E112F4"/>
    <w:rsid w:val="00E113AE"/>
    <w:rsid w:val="00E1210D"/>
    <w:rsid w:val="00E12191"/>
    <w:rsid w:val="00E129C3"/>
    <w:rsid w:val="00E14167"/>
    <w:rsid w:val="00E16421"/>
    <w:rsid w:val="00E16DAD"/>
    <w:rsid w:val="00E207F1"/>
    <w:rsid w:val="00E21345"/>
    <w:rsid w:val="00E21BE7"/>
    <w:rsid w:val="00E22E64"/>
    <w:rsid w:val="00E22F20"/>
    <w:rsid w:val="00E23501"/>
    <w:rsid w:val="00E24BBE"/>
    <w:rsid w:val="00E25848"/>
    <w:rsid w:val="00E26679"/>
    <w:rsid w:val="00E26CE8"/>
    <w:rsid w:val="00E27128"/>
    <w:rsid w:val="00E274BA"/>
    <w:rsid w:val="00E277EB"/>
    <w:rsid w:val="00E27939"/>
    <w:rsid w:val="00E2798E"/>
    <w:rsid w:val="00E27B49"/>
    <w:rsid w:val="00E304A9"/>
    <w:rsid w:val="00E30ED8"/>
    <w:rsid w:val="00E34480"/>
    <w:rsid w:val="00E350EA"/>
    <w:rsid w:val="00E376CE"/>
    <w:rsid w:val="00E42956"/>
    <w:rsid w:val="00E4325E"/>
    <w:rsid w:val="00E433FC"/>
    <w:rsid w:val="00E43663"/>
    <w:rsid w:val="00E44B4D"/>
    <w:rsid w:val="00E46B87"/>
    <w:rsid w:val="00E50DB0"/>
    <w:rsid w:val="00E51F72"/>
    <w:rsid w:val="00E53179"/>
    <w:rsid w:val="00E5393E"/>
    <w:rsid w:val="00E544E4"/>
    <w:rsid w:val="00E552DD"/>
    <w:rsid w:val="00E553E3"/>
    <w:rsid w:val="00E56AE6"/>
    <w:rsid w:val="00E56AF0"/>
    <w:rsid w:val="00E56FA2"/>
    <w:rsid w:val="00E579E1"/>
    <w:rsid w:val="00E60C99"/>
    <w:rsid w:val="00E61987"/>
    <w:rsid w:val="00E619D6"/>
    <w:rsid w:val="00E62BCD"/>
    <w:rsid w:val="00E634B4"/>
    <w:rsid w:val="00E66040"/>
    <w:rsid w:val="00E661FC"/>
    <w:rsid w:val="00E66425"/>
    <w:rsid w:val="00E66652"/>
    <w:rsid w:val="00E66DD8"/>
    <w:rsid w:val="00E66F65"/>
    <w:rsid w:val="00E677D7"/>
    <w:rsid w:val="00E677ED"/>
    <w:rsid w:val="00E71043"/>
    <w:rsid w:val="00E7172A"/>
    <w:rsid w:val="00E727E4"/>
    <w:rsid w:val="00E73123"/>
    <w:rsid w:val="00E732BB"/>
    <w:rsid w:val="00E73BB7"/>
    <w:rsid w:val="00E7407C"/>
    <w:rsid w:val="00E77161"/>
    <w:rsid w:val="00E77BF6"/>
    <w:rsid w:val="00E80982"/>
    <w:rsid w:val="00E83108"/>
    <w:rsid w:val="00E84541"/>
    <w:rsid w:val="00E85230"/>
    <w:rsid w:val="00E854A1"/>
    <w:rsid w:val="00E87182"/>
    <w:rsid w:val="00E87E42"/>
    <w:rsid w:val="00E9010F"/>
    <w:rsid w:val="00E912F6"/>
    <w:rsid w:val="00E916B8"/>
    <w:rsid w:val="00E922AD"/>
    <w:rsid w:val="00E92763"/>
    <w:rsid w:val="00E92C2E"/>
    <w:rsid w:val="00E93826"/>
    <w:rsid w:val="00E95AFB"/>
    <w:rsid w:val="00E96B66"/>
    <w:rsid w:val="00E96C4C"/>
    <w:rsid w:val="00E97569"/>
    <w:rsid w:val="00E978D6"/>
    <w:rsid w:val="00EA11B1"/>
    <w:rsid w:val="00EA22EE"/>
    <w:rsid w:val="00EA2312"/>
    <w:rsid w:val="00EA26C1"/>
    <w:rsid w:val="00EA334E"/>
    <w:rsid w:val="00EA57D7"/>
    <w:rsid w:val="00EA5D03"/>
    <w:rsid w:val="00EA6270"/>
    <w:rsid w:val="00EA7983"/>
    <w:rsid w:val="00EB0231"/>
    <w:rsid w:val="00EB11F5"/>
    <w:rsid w:val="00EB1780"/>
    <w:rsid w:val="00EB2189"/>
    <w:rsid w:val="00EB23FF"/>
    <w:rsid w:val="00EB326E"/>
    <w:rsid w:val="00EB485B"/>
    <w:rsid w:val="00EB55D9"/>
    <w:rsid w:val="00EB5A9F"/>
    <w:rsid w:val="00EB6BCE"/>
    <w:rsid w:val="00EB7239"/>
    <w:rsid w:val="00EB730E"/>
    <w:rsid w:val="00EB7A47"/>
    <w:rsid w:val="00EC0490"/>
    <w:rsid w:val="00EC4000"/>
    <w:rsid w:val="00EC537D"/>
    <w:rsid w:val="00EC555C"/>
    <w:rsid w:val="00EC6D56"/>
    <w:rsid w:val="00EC6D82"/>
    <w:rsid w:val="00EC79D6"/>
    <w:rsid w:val="00EC7B2B"/>
    <w:rsid w:val="00ED1B93"/>
    <w:rsid w:val="00ED25D6"/>
    <w:rsid w:val="00ED2CD2"/>
    <w:rsid w:val="00ED3525"/>
    <w:rsid w:val="00ED46D1"/>
    <w:rsid w:val="00ED53C9"/>
    <w:rsid w:val="00ED5B4C"/>
    <w:rsid w:val="00ED6A52"/>
    <w:rsid w:val="00ED6BC0"/>
    <w:rsid w:val="00ED723B"/>
    <w:rsid w:val="00EE04AE"/>
    <w:rsid w:val="00EE0571"/>
    <w:rsid w:val="00EE0577"/>
    <w:rsid w:val="00EE0B65"/>
    <w:rsid w:val="00EE0E7E"/>
    <w:rsid w:val="00EE1B5F"/>
    <w:rsid w:val="00EE3DF8"/>
    <w:rsid w:val="00EE435B"/>
    <w:rsid w:val="00EE4586"/>
    <w:rsid w:val="00EE47D6"/>
    <w:rsid w:val="00EE6611"/>
    <w:rsid w:val="00EE6F1C"/>
    <w:rsid w:val="00EE71BD"/>
    <w:rsid w:val="00EE7EB0"/>
    <w:rsid w:val="00EF065D"/>
    <w:rsid w:val="00EF2EE9"/>
    <w:rsid w:val="00EF4EE5"/>
    <w:rsid w:val="00EF4F85"/>
    <w:rsid w:val="00F0062F"/>
    <w:rsid w:val="00F007D8"/>
    <w:rsid w:val="00F00DAE"/>
    <w:rsid w:val="00F01C7E"/>
    <w:rsid w:val="00F0222A"/>
    <w:rsid w:val="00F02547"/>
    <w:rsid w:val="00F03839"/>
    <w:rsid w:val="00F04AE9"/>
    <w:rsid w:val="00F1031A"/>
    <w:rsid w:val="00F11E5D"/>
    <w:rsid w:val="00F11F7D"/>
    <w:rsid w:val="00F1355F"/>
    <w:rsid w:val="00F15E34"/>
    <w:rsid w:val="00F166C6"/>
    <w:rsid w:val="00F17EF1"/>
    <w:rsid w:val="00F203F0"/>
    <w:rsid w:val="00F2071D"/>
    <w:rsid w:val="00F207BD"/>
    <w:rsid w:val="00F20E6C"/>
    <w:rsid w:val="00F23C3E"/>
    <w:rsid w:val="00F26161"/>
    <w:rsid w:val="00F27278"/>
    <w:rsid w:val="00F272C9"/>
    <w:rsid w:val="00F277DF"/>
    <w:rsid w:val="00F3100A"/>
    <w:rsid w:val="00F33566"/>
    <w:rsid w:val="00F343F1"/>
    <w:rsid w:val="00F35DD7"/>
    <w:rsid w:val="00F35F8C"/>
    <w:rsid w:val="00F361C5"/>
    <w:rsid w:val="00F40104"/>
    <w:rsid w:val="00F403A4"/>
    <w:rsid w:val="00F40C36"/>
    <w:rsid w:val="00F40EAD"/>
    <w:rsid w:val="00F41EC7"/>
    <w:rsid w:val="00F42C33"/>
    <w:rsid w:val="00F433CF"/>
    <w:rsid w:val="00F43566"/>
    <w:rsid w:val="00F43AAB"/>
    <w:rsid w:val="00F44730"/>
    <w:rsid w:val="00F44C45"/>
    <w:rsid w:val="00F4715C"/>
    <w:rsid w:val="00F47584"/>
    <w:rsid w:val="00F506C1"/>
    <w:rsid w:val="00F50F5A"/>
    <w:rsid w:val="00F538CE"/>
    <w:rsid w:val="00F53D4A"/>
    <w:rsid w:val="00F54EEF"/>
    <w:rsid w:val="00F55D30"/>
    <w:rsid w:val="00F55F12"/>
    <w:rsid w:val="00F567D0"/>
    <w:rsid w:val="00F56C64"/>
    <w:rsid w:val="00F5739E"/>
    <w:rsid w:val="00F60203"/>
    <w:rsid w:val="00F60D25"/>
    <w:rsid w:val="00F61A7E"/>
    <w:rsid w:val="00F62EBB"/>
    <w:rsid w:val="00F63206"/>
    <w:rsid w:val="00F6345F"/>
    <w:rsid w:val="00F63939"/>
    <w:rsid w:val="00F66233"/>
    <w:rsid w:val="00F66419"/>
    <w:rsid w:val="00F673E8"/>
    <w:rsid w:val="00F67895"/>
    <w:rsid w:val="00F71240"/>
    <w:rsid w:val="00F733C5"/>
    <w:rsid w:val="00F736FF"/>
    <w:rsid w:val="00F73AF7"/>
    <w:rsid w:val="00F74C96"/>
    <w:rsid w:val="00F77721"/>
    <w:rsid w:val="00F82AAC"/>
    <w:rsid w:val="00F82DFF"/>
    <w:rsid w:val="00F83F35"/>
    <w:rsid w:val="00F843FF"/>
    <w:rsid w:val="00F8475A"/>
    <w:rsid w:val="00F85158"/>
    <w:rsid w:val="00F85AE7"/>
    <w:rsid w:val="00F85D74"/>
    <w:rsid w:val="00F86015"/>
    <w:rsid w:val="00F8642F"/>
    <w:rsid w:val="00F8730D"/>
    <w:rsid w:val="00F90156"/>
    <w:rsid w:val="00F91BB8"/>
    <w:rsid w:val="00F9212A"/>
    <w:rsid w:val="00F927D6"/>
    <w:rsid w:val="00F92C80"/>
    <w:rsid w:val="00F93D77"/>
    <w:rsid w:val="00F94BB9"/>
    <w:rsid w:val="00F94C45"/>
    <w:rsid w:val="00F95379"/>
    <w:rsid w:val="00F95A34"/>
    <w:rsid w:val="00F95B07"/>
    <w:rsid w:val="00F95C21"/>
    <w:rsid w:val="00F95C64"/>
    <w:rsid w:val="00F96C75"/>
    <w:rsid w:val="00FA0120"/>
    <w:rsid w:val="00FA176D"/>
    <w:rsid w:val="00FA2402"/>
    <w:rsid w:val="00FA2626"/>
    <w:rsid w:val="00FA3347"/>
    <w:rsid w:val="00FA39CD"/>
    <w:rsid w:val="00FA4916"/>
    <w:rsid w:val="00FA5FF8"/>
    <w:rsid w:val="00FA62C8"/>
    <w:rsid w:val="00FB1070"/>
    <w:rsid w:val="00FB1183"/>
    <w:rsid w:val="00FB1853"/>
    <w:rsid w:val="00FB18EB"/>
    <w:rsid w:val="00FB22A6"/>
    <w:rsid w:val="00FB46CC"/>
    <w:rsid w:val="00FB5E53"/>
    <w:rsid w:val="00FB6193"/>
    <w:rsid w:val="00FB6791"/>
    <w:rsid w:val="00FB6992"/>
    <w:rsid w:val="00FB715E"/>
    <w:rsid w:val="00FB7F8A"/>
    <w:rsid w:val="00FC0156"/>
    <w:rsid w:val="00FC1395"/>
    <w:rsid w:val="00FC1774"/>
    <w:rsid w:val="00FC1D36"/>
    <w:rsid w:val="00FC394B"/>
    <w:rsid w:val="00FC39D4"/>
    <w:rsid w:val="00FC4177"/>
    <w:rsid w:val="00FC5D4A"/>
    <w:rsid w:val="00FC64DE"/>
    <w:rsid w:val="00FC709A"/>
    <w:rsid w:val="00FC7425"/>
    <w:rsid w:val="00FC77B7"/>
    <w:rsid w:val="00FD02E4"/>
    <w:rsid w:val="00FD0928"/>
    <w:rsid w:val="00FD326D"/>
    <w:rsid w:val="00FD5947"/>
    <w:rsid w:val="00FD643E"/>
    <w:rsid w:val="00FD7187"/>
    <w:rsid w:val="00FD7A78"/>
    <w:rsid w:val="00FE0EBE"/>
    <w:rsid w:val="00FE0FE4"/>
    <w:rsid w:val="00FE2235"/>
    <w:rsid w:val="00FE24E2"/>
    <w:rsid w:val="00FE4933"/>
    <w:rsid w:val="00FE4C6F"/>
    <w:rsid w:val="00FE4EFD"/>
    <w:rsid w:val="00FE4F64"/>
    <w:rsid w:val="00FE5687"/>
    <w:rsid w:val="00FE6571"/>
    <w:rsid w:val="00FE6F03"/>
    <w:rsid w:val="00FE7E71"/>
    <w:rsid w:val="00FF07B4"/>
    <w:rsid w:val="00FF1460"/>
    <w:rsid w:val="00FF384E"/>
    <w:rsid w:val="00FF3895"/>
    <w:rsid w:val="00FF48B7"/>
    <w:rsid w:val="00FF5A42"/>
  </w:rsids>
  <m:mathPr>
    <m:mathFont m:val="Cambria Math"/>
    <m:brkBin m:val="before"/>
    <m:brkBinSub m:val="--"/>
    <m:smallFrac/>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toc 1" w:uiPriority="39" w:qFormat="1"/>
    <w:lsdException w:name="toc 2" w:uiPriority="39" w:qFormat="1"/>
    <w:lsdException w:name="toc 3" w:uiPriority="39" w:qFormat="1"/>
    <w:lsdException w:name="header" w:uiPriority="99"/>
    <w:lsdException w:name="footer" w:uiPriority="99"/>
    <w:lsdException w:name="footnote reference" w:uiPriority="99"/>
    <w:lsdException w:name="Default Paragraph Font" w:uiPriority="1"/>
    <w:lsdException w:name="Hyperlink" w:uiPriority="99"/>
    <w:lsdException w:name="FollowedHyperlink" w:uiPriority="99"/>
    <w:lsdException w:name="Strong" w:uiPriority="22"/>
    <w:lsdException w:name="Normal (Web)" w:uiPriority="99"/>
    <w:lsdException w:name="annotation subject" w:uiPriority="99"/>
    <w:lsdException w:name="No List" w:uiPriority="99"/>
    <w:lsdException w:name="Balloon Text" w:uiPriority="99"/>
    <w:lsdException w:name="Table Grid" w:uiPriority="59"/>
    <w:lsdException w:name="No Spacing" w:uiPriority="1" w:qFormat="1"/>
    <w:lsdException w:name="Revision"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784"/>
  </w:style>
  <w:style w:type="paragraph" w:styleId="Heading1">
    <w:name w:val="heading 1"/>
    <w:basedOn w:val="Normal"/>
    <w:next w:val="Normal"/>
    <w:link w:val="Heading1Char"/>
    <w:uiPriority w:val="9"/>
    <w:qFormat/>
    <w:rsid w:val="00FE24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24E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rsid w:val="00E5317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01F"/>
    <w:rPr>
      <w:rFonts w:ascii="Tahoma" w:hAnsi="Tahoma" w:cs="Tahoma"/>
      <w:sz w:val="16"/>
      <w:szCs w:val="16"/>
    </w:rPr>
  </w:style>
  <w:style w:type="character" w:customStyle="1" w:styleId="TextodegloboCar">
    <w:name w:val="Texto de globo Car"/>
    <w:basedOn w:val="DefaultParagraphFont"/>
    <w:uiPriority w:val="99"/>
    <w:semiHidden/>
    <w:rsid w:val="005222A1"/>
    <w:rPr>
      <w:rFonts w:ascii="Lucida Grande" w:hAnsi="Lucida Grande"/>
      <w:sz w:val="18"/>
      <w:szCs w:val="18"/>
    </w:rPr>
  </w:style>
  <w:style w:type="character" w:customStyle="1" w:styleId="TextodegloboCar0">
    <w:name w:val="Texto de globo Car"/>
    <w:basedOn w:val="DefaultParagraphFont"/>
    <w:uiPriority w:val="99"/>
    <w:semiHidden/>
    <w:rsid w:val="00FE07B9"/>
    <w:rPr>
      <w:rFonts w:ascii="Lucida Grande" w:hAnsi="Lucida Grande"/>
      <w:sz w:val="18"/>
      <w:szCs w:val="18"/>
    </w:rPr>
  </w:style>
  <w:style w:type="character" w:customStyle="1" w:styleId="TextodegloboCar5">
    <w:name w:val="Texto de globo Car5"/>
    <w:basedOn w:val="DefaultParagraphFont"/>
    <w:uiPriority w:val="99"/>
    <w:semiHidden/>
    <w:rsid w:val="008A32D0"/>
    <w:rPr>
      <w:rFonts w:ascii="Lucida Grande" w:hAnsi="Lucida Grande"/>
      <w:sz w:val="18"/>
      <w:szCs w:val="18"/>
    </w:rPr>
  </w:style>
  <w:style w:type="character" w:customStyle="1" w:styleId="TextodegloboCar4">
    <w:name w:val="Texto de globo Car4"/>
    <w:basedOn w:val="DefaultParagraphFont"/>
    <w:uiPriority w:val="99"/>
    <w:semiHidden/>
    <w:rsid w:val="00B2589B"/>
    <w:rPr>
      <w:rFonts w:ascii="Lucida Grande" w:hAnsi="Lucida Grande"/>
      <w:sz w:val="18"/>
      <w:szCs w:val="18"/>
    </w:rPr>
  </w:style>
  <w:style w:type="character" w:customStyle="1" w:styleId="TextodegloboCar3">
    <w:name w:val="Texto de globo Car3"/>
    <w:basedOn w:val="DefaultParagraphFont"/>
    <w:uiPriority w:val="99"/>
    <w:semiHidden/>
    <w:rsid w:val="00B95B63"/>
    <w:rPr>
      <w:rFonts w:ascii="Lucida Grande" w:hAnsi="Lucida Grande"/>
      <w:sz w:val="18"/>
      <w:szCs w:val="18"/>
    </w:rPr>
  </w:style>
  <w:style w:type="table" w:styleId="TableGrid">
    <w:name w:val="Table Grid"/>
    <w:basedOn w:val="TableNormal"/>
    <w:uiPriority w:val="59"/>
    <w:rsid w:val="00FE24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E24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24E2"/>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FE24E2"/>
    <w:pPr>
      <w:ind w:left="720"/>
      <w:contextualSpacing/>
    </w:pPr>
  </w:style>
  <w:style w:type="paragraph" w:styleId="Header">
    <w:name w:val="header"/>
    <w:basedOn w:val="Normal"/>
    <w:link w:val="HeaderChar"/>
    <w:uiPriority w:val="99"/>
    <w:unhideWhenUsed/>
    <w:rsid w:val="0090401F"/>
    <w:pPr>
      <w:tabs>
        <w:tab w:val="center" w:pos="4252"/>
        <w:tab w:val="right" w:pos="8504"/>
      </w:tabs>
    </w:pPr>
  </w:style>
  <w:style w:type="character" w:customStyle="1" w:styleId="HeaderChar">
    <w:name w:val="Header Char"/>
    <w:basedOn w:val="DefaultParagraphFont"/>
    <w:link w:val="Header"/>
    <w:uiPriority w:val="99"/>
    <w:rsid w:val="0090401F"/>
  </w:style>
  <w:style w:type="paragraph" w:styleId="Footer">
    <w:name w:val="footer"/>
    <w:basedOn w:val="Normal"/>
    <w:link w:val="FooterChar"/>
    <w:uiPriority w:val="99"/>
    <w:unhideWhenUsed/>
    <w:rsid w:val="0090401F"/>
    <w:pPr>
      <w:tabs>
        <w:tab w:val="center" w:pos="4252"/>
        <w:tab w:val="right" w:pos="8504"/>
      </w:tabs>
    </w:pPr>
  </w:style>
  <w:style w:type="character" w:customStyle="1" w:styleId="FooterChar">
    <w:name w:val="Footer Char"/>
    <w:basedOn w:val="DefaultParagraphFont"/>
    <w:link w:val="Footer"/>
    <w:uiPriority w:val="99"/>
    <w:rsid w:val="0090401F"/>
  </w:style>
  <w:style w:type="paragraph" w:styleId="TOCHeading">
    <w:name w:val="TOC Heading"/>
    <w:basedOn w:val="Heading1"/>
    <w:next w:val="Normal"/>
    <w:uiPriority w:val="39"/>
    <w:semiHidden/>
    <w:unhideWhenUsed/>
    <w:qFormat/>
    <w:rsid w:val="0090401F"/>
    <w:pPr>
      <w:spacing w:line="276" w:lineRule="auto"/>
      <w:jc w:val="left"/>
      <w:outlineLvl w:val="9"/>
    </w:pPr>
  </w:style>
  <w:style w:type="paragraph" w:styleId="TOC1">
    <w:name w:val="toc 1"/>
    <w:basedOn w:val="Normal"/>
    <w:next w:val="Normal"/>
    <w:autoRedefine/>
    <w:uiPriority w:val="39"/>
    <w:unhideWhenUsed/>
    <w:qFormat/>
    <w:rsid w:val="0090401F"/>
    <w:pPr>
      <w:spacing w:after="100"/>
    </w:pPr>
  </w:style>
  <w:style w:type="paragraph" w:styleId="TOC2">
    <w:name w:val="toc 2"/>
    <w:basedOn w:val="Normal"/>
    <w:next w:val="Normal"/>
    <w:autoRedefine/>
    <w:uiPriority w:val="39"/>
    <w:unhideWhenUsed/>
    <w:qFormat/>
    <w:rsid w:val="0090401F"/>
    <w:pPr>
      <w:spacing w:after="100"/>
      <w:ind w:left="220"/>
    </w:pPr>
  </w:style>
  <w:style w:type="character" w:styleId="Hyperlink">
    <w:name w:val="Hyperlink"/>
    <w:basedOn w:val="DefaultParagraphFont"/>
    <w:uiPriority w:val="99"/>
    <w:unhideWhenUsed/>
    <w:rsid w:val="0090401F"/>
    <w:rPr>
      <w:color w:val="0000FF" w:themeColor="hyperlink"/>
      <w:u w:val="single"/>
    </w:rPr>
  </w:style>
  <w:style w:type="character" w:customStyle="1" w:styleId="BalloonTextChar">
    <w:name w:val="Balloon Text Char"/>
    <w:basedOn w:val="DefaultParagraphFont"/>
    <w:link w:val="BalloonText"/>
    <w:uiPriority w:val="99"/>
    <w:semiHidden/>
    <w:rsid w:val="0090401F"/>
    <w:rPr>
      <w:rFonts w:ascii="Tahoma" w:hAnsi="Tahoma" w:cs="Tahoma"/>
      <w:sz w:val="16"/>
      <w:szCs w:val="16"/>
    </w:rPr>
  </w:style>
  <w:style w:type="character" w:customStyle="1" w:styleId="s-mailinfo-addresslink">
    <w:name w:val="s-mailinfo-addresslink"/>
    <w:basedOn w:val="DefaultParagraphFont"/>
    <w:rsid w:val="00C4506F"/>
  </w:style>
  <w:style w:type="character" w:styleId="CommentReference">
    <w:name w:val="annotation reference"/>
    <w:basedOn w:val="DefaultParagraphFont"/>
    <w:unhideWhenUsed/>
    <w:rsid w:val="000B75F6"/>
    <w:rPr>
      <w:sz w:val="18"/>
      <w:szCs w:val="18"/>
    </w:rPr>
  </w:style>
  <w:style w:type="paragraph" w:styleId="CommentText">
    <w:name w:val="annotation text"/>
    <w:basedOn w:val="Normal"/>
    <w:link w:val="CommentTextChar"/>
    <w:unhideWhenUsed/>
    <w:rsid w:val="002B0481"/>
    <w:rPr>
      <w:sz w:val="24"/>
      <w:szCs w:val="24"/>
    </w:rPr>
  </w:style>
  <w:style w:type="character" w:customStyle="1" w:styleId="CommentTextChar">
    <w:name w:val="Comment Text Char"/>
    <w:basedOn w:val="DefaultParagraphFont"/>
    <w:link w:val="CommentText"/>
    <w:rsid w:val="000B75F6"/>
    <w:rPr>
      <w:sz w:val="24"/>
      <w:szCs w:val="24"/>
    </w:rPr>
  </w:style>
  <w:style w:type="paragraph" w:styleId="CommentSubject">
    <w:name w:val="annotation subject"/>
    <w:basedOn w:val="CommentText"/>
    <w:next w:val="CommentText"/>
    <w:link w:val="CommentSubjectChar"/>
    <w:uiPriority w:val="99"/>
    <w:semiHidden/>
    <w:unhideWhenUsed/>
    <w:rsid w:val="000B75F6"/>
    <w:rPr>
      <w:b/>
      <w:bCs/>
      <w:sz w:val="20"/>
      <w:szCs w:val="20"/>
    </w:rPr>
  </w:style>
  <w:style w:type="character" w:customStyle="1" w:styleId="CommentSubjectChar">
    <w:name w:val="Comment Subject Char"/>
    <w:basedOn w:val="CommentTextChar"/>
    <w:link w:val="CommentSubject"/>
    <w:uiPriority w:val="99"/>
    <w:semiHidden/>
    <w:rsid w:val="000B75F6"/>
    <w:rPr>
      <w:b/>
      <w:bCs/>
      <w:sz w:val="20"/>
      <w:szCs w:val="20"/>
    </w:rPr>
  </w:style>
  <w:style w:type="character" w:styleId="FollowedHyperlink">
    <w:name w:val="FollowedHyperlink"/>
    <w:basedOn w:val="DefaultParagraphFont"/>
    <w:uiPriority w:val="99"/>
    <w:semiHidden/>
    <w:unhideWhenUsed/>
    <w:rsid w:val="00BD0F85"/>
    <w:rPr>
      <w:color w:val="800080" w:themeColor="followedHyperlink"/>
      <w:u w:val="single"/>
    </w:rPr>
  </w:style>
  <w:style w:type="paragraph" w:styleId="FootnoteText">
    <w:name w:val="footnote text"/>
    <w:aliases w:val="fn,Footnote Text Char Char Char Char Char Char,Footnote Text Char Char,Footnote Text1 Char,Footnote Text Char Char Char Char,single space,footnote text,FOOTNOTES,Fußnotentextr,Char,foottextfra,texto de nota al pie,ft,footnote,fn Car Car,f"/>
    <w:basedOn w:val="Normal"/>
    <w:link w:val="FootnoteTextChar"/>
    <w:unhideWhenUsed/>
    <w:rsid w:val="00690A02"/>
    <w:rPr>
      <w:sz w:val="20"/>
      <w:szCs w:val="20"/>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 text Char,FOOTNOTES Char,Fußnotentextr Char,Char Char"/>
    <w:basedOn w:val="DefaultParagraphFont"/>
    <w:link w:val="FootnoteText"/>
    <w:rsid w:val="00690A02"/>
    <w:rPr>
      <w:sz w:val="20"/>
      <w:szCs w:val="20"/>
    </w:rPr>
  </w:style>
  <w:style w:type="character" w:styleId="FootnoteReference">
    <w:name w:val="footnote reference"/>
    <w:aliases w:val="referencia nota al pie,Fußnotenzeichen DISS,ftref,Footnote Reference1,Ref,de nota al pie,16 Point,Superscript 6 Point,Знак сноски 1"/>
    <w:basedOn w:val="DefaultParagraphFont"/>
    <w:uiPriority w:val="99"/>
    <w:unhideWhenUsed/>
    <w:rsid w:val="00690A02"/>
    <w:rPr>
      <w:vertAlign w:val="superscript"/>
    </w:rPr>
  </w:style>
  <w:style w:type="paragraph" w:styleId="Revision">
    <w:name w:val="Revision"/>
    <w:hidden/>
    <w:uiPriority w:val="99"/>
    <w:semiHidden/>
    <w:rsid w:val="000B08F1"/>
    <w:pPr>
      <w:jc w:val="left"/>
    </w:pPr>
  </w:style>
  <w:style w:type="character" w:customStyle="1" w:styleId="hps">
    <w:name w:val="hps"/>
    <w:basedOn w:val="DefaultParagraphFont"/>
    <w:rsid w:val="009636D9"/>
  </w:style>
  <w:style w:type="paragraph" w:styleId="NormalWeb">
    <w:name w:val="Normal (Web)"/>
    <w:basedOn w:val="Normal"/>
    <w:uiPriority w:val="99"/>
    <w:rsid w:val="007427BA"/>
    <w:pPr>
      <w:spacing w:beforeLines="1" w:afterLines="1"/>
      <w:jc w:val="left"/>
    </w:pPr>
    <w:rPr>
      <w:rFonts w:ascii="Times" w:hAnsi="Times" w:cs="Times New Roman"/>
      <w:sz w:val="20"/>
      <w:szCs w:val="20"/>
      <w:lang w:val="es-ES_tradnl" w:eastAsia="es-ES_tradnl"/>
    </w:rPr>
  </w:style>
  <w:style w:type="character" w:styleId="Strong">
    <w:name w:val="Strong"/>
    <w:basedOn w:val="DefaultParagraphFont"/>
    <w:uiPriority w:val="22"/>
    <w:rsid w:val="007427BA"/>
    <w:rPr>
      <w:b/>
    </w:rPr>
  </w:style>
  <w:style w:type="character" w:customStyle="1" w:styleId="TextodegloboCar2">
    <w:name w:val="Texto de globo Car2"/>
    <w:basedOn w:val="DefaultParagraphFont"/>
    <w:uiPriority w:val="99"/>
    <w:semiHidden/>
    <w:rsid w:val="00E16DAD"/>
    <w:rPr>
      <w:rFonts w:ascii="Lucida Grande" w:hAnsi="Lucida Grande"/>
      <w:sz w:val="18"/>
      <w:szCs w:val="18"/>
    </w:rPr>
  </w:style>
  <w:style w:type="paragraph" w:styleId="NoSpacing">
    <w:name w:val="No Spacing"/>
    <w:uiPriority w:val="1"/>
    <w:qFormat/>
    <w:rsid w:val="00EC555C"/>
    <w:pPr>
      <w:jc w:val="left"/>
    </w:pPr>
    <w:rPr>
      <w:rFonts w:ascii="Times New Roman" w:eastAsia="Times New Roman" w:hAnsi="Times New Roman" w:cs="Times New Roman"/>
      <w:sz w:val="20"/>
      <w:szCs w:val="20"/>
      <w:lang w:val="en-US"/>
    </w:rPr>
  </w:style>
  <w:style w:type="character" w:customStyle="1" w:styleId="ListParagraphChar">
    <w:name w:val="List Paragraph Char"/>
    <w:basedOn w:val="DefaultParagraphFont"/>
    <w:link w:val="ListParagraph"/>
    <w:uiPriority w:val="34"/>
    <w:rsid w:val="005C1821"/>
  </w:style>
  <w:style w:type="paragraph" w:styleId="BodyText">
    <w:name w:val="Body Text"/>
    <w:basedOn w:val="Normal"/>
    <w:link w:val="BodyTextChar"/>
    <w:rsid w:val="00636DC0"/>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636DC0"/>
    <w:rPr>
      <w:rFonts w:ascii="Times New Roman" w:eastAsia="Times New Roman" w:hAnsi="Times New Roman" w:cs="Times New Roman"/>
      <w:sz w:val="24"/>
      <w:szCs w:val="20"/>
      <w:lang w:val="en-US"/>
    </w:rPr>
  </w:style>
  <w:style w:type="table" w:customStyle="1" w:styleId="Tablaconcuadrcula1">
    <w:name w:val="Tabla con cuadrícula1"/>
    <w:basedOn w:val="TableNormal"/>
    <w:next w:val="TableGrid"/>
    <w:uiPriority w:val="59"/>
    <w:rsid w:val="000114D7"/>
    <w:pPr>
      <w:jc w:val="left"/>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550CE8"/>
    <w:pPr>
      <w:keepNext/>
      <w:numPr>
        <w:numId w:val="4"/>
      </w:numPr>
      <w:tabs>
        <w:tab w:val="clear" w:pos="1800"/>
        <w:tab w:val="num" w:pos="648"/>
        <w:tab w:val="left" w:pos="1440"/>
      </w:tabs>
      <w:spacing w:before="240" w:after="240"/>
      <w:ind w:left="0"/>
      <w:jc w:val="center"/>
    </w:pPr>
    <w:rPr>
      <w:rFonts w:ascii="Times New Roman" w:eastAsia="Times New Roman" w:hAnsi="Times New Roman" w:cs="Times New Roman"/>
      <w:b/>
      <w:smallCaps/>
      <w:sz w:val="24"/>
      <w:szCs w:val="24"/>
      <w:lang w:val="es-ES_tradnl"/>
    </w:rPr>
  </w:style>
  <w:style w:type="paragraph" w:customStyle="1" w:styleId="Paragraph">
    <w:name w:val="Paragraph"/>
    <w:basedOn w:val="BodyTextIndent"/>
    <w:rsid w:val="00550CE8"/>
    <w:pPr>
      <w:numPr>
        <w:ilvl w:val="1"/>
        <w:numId w:val="4"/>
      </w:numPr>
      <w:tabs>
        <w:tab w:val="clear" w:pos="1476"/>
      </w:tabs>
      <w:spacing w:before="120"/>
      <w:ind w:left="1440" w:hanging="360"/>
      <w:outlineLvl w:val="1"/>
    </w:pPr>
    <w:rPr>
      <w:rFonts w:ascii="Times New Roman" w:eastAsia="Times New Roman" w:hAnsi="Times New Roman" w:cs="Times New Roman"/>
      <w:sz w:val="24"/>
      <w:szCs w:val="24"/>
      <w:lang w:val="es-ES_tradnl"/>
    </w:rPr>
  </w:style>
  <w:style w:type="paragraph" w:customStyle="1" w:styleId="subpar">
    <w:name w:val="subpar"/>
    <w:basedOn w:val="BodyTextIndent3"/>
    <w:rsid w:val="00550CE8"/>
    <w:pPr>
      <w:numPr>
        <w:ilvl w:val="2"/>
        <w:numId w:val="4"/>
      </w:numPr>
      <w:tabs>
        <w:tab w:val="clear" w:pos="2304"/>
        <w:tab w:val="num" w:pos="1152"/>
      </w:tabs>
      <w:spacing w:before="120"/>
      <w:ind w:left="1152" w:hanging="360"/>
      <w:outlineLvl w:val="2"/>
    </w:pPr>
    <w:rPr>
      <w:rFonts w:ascii="Times New Roman" w:eastAsia="Times New Roman" w:hAnsi="Times New Roman" w:cs="Times New Roman"/>
      <w:sz w:val="24"/>
      <w:szCs w:val="24"/>
      <w:lang w:val="es-ES_tradnl"/>
    </w:rPr>
  </w:style>
  <w:style w:type="paragraph" w:customStyle="1" w:styleId="SubSubPar">
    <w:name w:val="SubSubPar"/>
    <w:basedOn w:val="subpar"/>
    <w:rsid w:val="00550CE8"/>
    <w:pPr>
      <w:numPr>
        <w:ilvl w:val="3"/>
      </w:numPr>
      <w:tabs>
        <w:tab w:val="clear" w:pos="2736"/>
        <w:tab w:val="left" w:pos="0"/>
      </w:tabs>
      <w:ind w:left="2880" w:hanging="360"/>
    </w:pPr>
  </w:style>
  <w:style w:type="paragraph" w:styleId="BodyTextIndent">
    <w:name w:val="Body Text Indent"/>
    <w:basedOn w:val="Normal"/>
    <w:link w:val="BodyTextIndentChar"/>
    <w:rsid w:val="00550CE8"/>
    <w:pPr>
      <w:spacing w:after="120"/>
      <w:ind w:left="283"/>
    </w:pPr>
  </w:style>
  <w:style w:type="character" w:customStyle="1" w:styleId="BodyTextIndentChar">
    <w:name w:val="Body Text Indent Char"/>
    <w:basedOn w:val="DefaultParagraphFont"/>
    <w:link w:val="BodyTextIndent"/>
    <w:rsid w:val="00550CE8"/>
  </w:style>
  <w:style w:type="paragraph" w:styleId="BodyTextIndent3">
    <w:name w:val="Body Text Indent 3"/>
    <w:basedOn w:val="Normal"/>
    <w:link w:val="BodyTextIndent3Char"/>
    <w:rsid w:val="00550CE8"/>
    <w:pPr>
      <w:spacing w:after="120"/>
      <w:ind w:left="283"/>
    </w:pPr>
    <w:rPr>
      <w:sz w:val="16"/>
      <w:szCs w:val="16"/>
    </w:rPr>
  </w:style>
  <w:style w:type="character" w:customStyle="1" w:styleId="BodyTextIndent3Char">
    <w:name w:val="Body Text Indent 3 Char"/>
    <w:basedOn w:val="DefaultParagraphFont"/>
    <w:link w:val="BodyTextIndent3"/>
    <w:rsid w:val="00550CE8"/>
    <w:rPr>
      <w:sz w:val="16"/>
      <w:szCs w:val="16"/>
    </w:rPr>
  </w:style>
  <w:style w:type="paragraph" w:styleId="TOC3">
    <w:name w:val="toc 3"/>
    <w:basedOn w:val="Normal"/>
    <w:next w:val="Normal"/>
    <w:autoRedefine/>
    <w:uiPriority w:val="39"/>
    <w:unhideWhenUsed/>
    <w:qFormat/>
    <w:rsid w:val="00C9246B"/>
    <w:pPr>
      <w:spacing w:after="100" w:line="276" w:lineRule="auto"/>
      <w:ind w:left="440"/>
      <w:jc w:val="left"/>
    </w:pPr>
    <w:rPr>
      <w:rFonts w:eastAsiaTheme="minorEastAsia"/>
      <w:lang w:val="es-CO" w:eastAsia="es-CO"/>
    </w:rPr>
  </w:style>
  <w:style w:type="paragraph" w:customStyle="1" w:styleId="Newpage">
    <w:name w:val="Newpage"/>
    <w:basedOn w:val="Chapter"/>
    <w:rsid w:val="00CC30E7"/>
    <w:pPr>
      <w:keepNext w:val="0"/>
      <w:numPr>
        <w:numId w:val="0"/>
      </w:numPr>
      <w:tabs>
        <w:tab w:val="left" w:pos="3060"/>
      </w:tabs>
      <w:spacing w:before="0" w:after="0"/>
    </w:pPr>
    <w:rPr>
      <w:szCs w:val="20"/>
      <w:lang w:val="en-US"/>
    </w:rPr>
  </w:style>
  <w:style w:type="table" w:customStyle="1" w:styleId="Tablaconcuadrcula2">
    <w:name w:val="Tabla con cuadrícula2"/>
    <w:basedOn w:val="TableNormal"/>
    <w:next w:val="TableGrid"/>
    <w:uiPriority w:val="59"/>
    <w:rsid w:val="005E40AA"/>
    <w:pPr>
      <w:jc w:val="left"/>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eNormal"/>
    <w:next w:val="TableGrid"/>
    <w:uiPriority w:val="59"/>
    <w:rsid w:val="00525ABC"/>
    <w:pPr>
      <w:jc w:val="left"/>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eNormal"/>
    <w:next w:val="TableGrid"/>
    <w:uiPriority w:val="59"/>
    <w:rsid w:val="00EA7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E53179"/>
    <w:rPr>
      <w:rFonts w:asciiTheme="majorHAnsi" w:eastAsiaTheme="majorEastAsia" w:hAnsiTheme="majorHAnsi" w:cstheme="majorBidi"/>
      <w:color w:val="243F60" w:themeColor="accent1" w:themeShade="7F"/>
    </w:rPr>
  </w:style>
  <w:style w:type="paragraph" w:styleId="EndnoteText">
    <w:name w:val="endnote text"/>
    <w:basedOn w:val="Normal"/>
    <w:link w:val="EndnoteTextChar"/>
    <w:rsid w:val="006870EA"/>
    <w:rPr>
      <w:sz w:val="20"/>
      <w:szCs w:val="20"/>
    </w:rPr>
  </w:style>
  <w:style w:type="character" w:customStyle="1" w:styleId="EndnoteTextChar">
    <w:name w:val="Endnote Text Char"/>
    <w:basedOn w:val="DefaultParagraphFont"/>
    <w:link w:val="EndnoteText"/>
    <w:rsid w:val="006870EA"/>
    <w:rPr>
      <w:sz w:val="20"/>
      <w:szCs w:val="20"/>
    </w:rPr>
  </w:style>
  <w:style w:type="character" w:styleId="EndnoteReference">
    <w:name w:val="endnote reference"/>
    <w:basedOn w:val="DefaultParagraphFont"/>
    <w:rsid w:val="006870EA"/>
    <w:rPr>
      <w:vertAlign w:val="superscript"/>
    </w:rPr>
  </w:style>
  <w:style w:type="paragraph" w:customStyle="1" w:styleId="Default">
    <w:name w:val="Default"/>
    <w:rsid w:val="0009248E"/>
    <w:pPr>
      <w:autoSpaceDE w:val="0"/>
      <w:autoSpaceDN w:val="0"/>
      <w:adjustRightInd w:val="0"/>
      <w:jc w:val="left"/>
    </w:pPr>
    <w:rPr>
      <w:rFonts w:ascii="Arial" w:hAnsi="Arial" w:cs="Arial"/>
      <w:color w:val="000000"/>
      <w:sz w:val="24"/>
      <w:szCs w:val="24"/>
      <w:lang w:val="es-CO"/>
    </w:rPr>
  </w:style>
  <w:style w:type="paragraph" w:styleId="TOC4">
    <w:name w:val="toc 4"/>
    <w:basedOn w:val="Normal"/>
    <w:next w:val="Normal"/>
    <w:autoRedefine/>
    <w:rsid w:val="00972515"/>
    <w:pPr>
      <w:ind w:left="660"/>
    </w:pPr>
  </w:style>
  <w:style w:type="paragraph" w:styleId="TOC5">
    <w:name w:val="toc 5"/>
    <w:basedOn w:val="Normal"/>
    <w:next w:val="Normal"/>
    <w:autoRedefine/>
    <w:rsid w:val="00972515"/>
    <w:pPr>
      <w:ind w:left="880"/>
    </w:pPr>
  </w:style>
  <w:style w:type="paragraph" w:styleId="TOC6">
    <w:name w:val="toc 6"/>
    <w:basedOn w:val="Normal"/>
    <w:next w:val="Normal"/>
    <w:autoRedefine/>
    <w:rsid w:val="00972515"/>
    <w:pPr>
      <w:ind w:left="1100"/>
    </w:pPr>
  </w:style>
  <w:style w:type="paragraph" w:styleId="TOC7">
    <w:name w:val="toc 7"/>
    <w:basedOn w:val="Normal"/>
    <w:next w:val="Normal"/>
    <w:autoRedefine/>
    <w:rsid w:val="00972515"/>
    <w:pPr>
      <w:ind w:left="1320"/>
    </w:pPr>
  </w:style>
  <w:style w:type="paragraph" w:styleId="TOC8">
    <w:name w:val="toc 8"/>
    <w:basedOn w:val="Normal"/>
    <w:next w:val="Normal"/>
    <w:autoRedefine/>
    <w:rsid w:val="00972515"/>
    <w:pPr>
      <w:ind w:left="1540"/>
    </w:pPr>
  </w:style>
  <w:style w:type="paragraph" w:styleId="TOC9">
    <w:name w:val="toc 9"/>
    <w:basedOn w:val="Normal"/>
    <w:next w:val="Normal"/>
    <w:autoRedefine/>
    <w:rsid w:val="00972515"/>
    <w:pPr>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toc 1" w:uiPriority="39" w:qFormat="1"/>
    <w:lsdException w:name="toc 2" w:uiPriority="39" w:qFormat="1"/>
    <w:lsdException w:name="toc 3" w:uiPriority="39" w:qFormat="1"/>
    <w:lsdException w:name="header" w:uiPriority="99"/>
    <w:lsdException w:name="footer" w:uiPriority="99"/>
    <w:lsdException w:name="footnote reference" w:uiPriority="99"/>
    <w:lsdException w:name="Default Paragraph Font" w:uiPriority="1"/>
    <w:lsdException w:name="Hyperlink" w:uiPriority="99"/>
    <w:lsdException w:name="FollowedHyperlink" w:uiPriority="99"/>
    <w:lsdException w:name="Strong" w:uiPriority="22"/>
    <w:lsdException w:name="Normal (Web)" w:uiPriority="99"/>
    <w:lsdException w:name="annotation subject" w:uiPriority="99"/>
    <w:lsdException w:name="No List" w:uiPriority="99"/>
    <w:lsdException w:name="Balloon Text" w:uiPriority="99"/>
    <w:lsdException w:name="Table Grid" w:uiPriority="59"/>
    <w:lsdException w:name="No Spacing" w:uiPriority="1" w:qFormat="1"/>
    <w:lsdException w:name="Revision"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784"/>
  </w:style>
  <w:style w:type="paragraph" w:styleId="Heading1">
    <w:name w:val="heading 1"/>
    <w:basedOn w:val="Normal"/>
    <w:next w:val="Normal"/>
    <w:link w:val="Heading1Char"/>
    <w:uiPriority w:val="9"/>
    <w:qFormat/>
    <w:rsid w:val="00FE24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24E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rsid w:val="00E5317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01F"/>
    <w:rPr>
      <w:rFonts w:ascii="Tahoma" w:hAnsi="Tahoma" w:cs="Tahoma"/>
      <w:sz w:val="16"/>
      <w:szCs w:val="16"/>
    </w:rPr>
  </w:style>
  <w:style w:type="character" w:customStyle="1" w:styleId="TextodegloboCar">
    <w:name w:val="Texto de globo Car"/>
    <w:basedOn w:val="DefaultParagraphFont"/>
    <w:uiPriority w:val="99"/>
    <w:semiHidden/>
    <w:rsid w:val="005222A1"/>
    <w:rPr>
      <w:rFonts w:ascii="Lucida Grande" w:hAnsi="Lucida Grande"/>
      <w:sz w:val="18"/>
      <w:szCs w:val="18"/>
    </w:rPr>
  </w:style>
  <w:style w:type="character" w:customStyle="1" w:styleId="TextodegloboCar0">
    <w:name w:val="Texto de globo Car"/>
    <w:basedOn w:val="DefaultParagraphFont"/>
    <w:uiPriority w:val="99"/>
    <w:semiHidden/>
    <w:rsid w:val="00FE07B9"/>
    <w:rPr>
      <w:rFonts w:ascii="Lucida Grande" w:hAnsi="Lucida Grande"/>
      <w:sz w:val="18"/>
      <w:szCs w:val="18"/>
    </w:rPr>
  </w:style>
  <w:style w:type="character" w:customStyle="1" w:styleId="TextodegloboCar5">
    <w:name w:val="Texto de globo Car5"/>
    <w:basedOn w:val="DefaultParagraphFont"/>
    <w:uiPriority w:val="99"/>
    <w:semiHidden/>
    <w:rsid w:val="008A32D0"/>
    <w:rPr>
      <w:rFonts w:ascii="Lucida Grande" w:hAnsi="Lucida Grande"/>
      <w:sz w:val="18"/>
      <w:szCs w:val="18"/>
    </w:rPr>
  </w:style>
  <w:style w:type="character" w:customStyle="1" w:styleId="TextodegloboCar4">
    <w:name w:val="Texto de globo Car4"/>
    <w:basedOn w:val="DefaultParagraphFont"/>
    <w:uiPriority w:val="99"/>
    <w:semiHidden/>
    <w:rsid w:val="00B2589B"/>
    <w:rPr>
      <w:rFonts w:ascii="Lucida Grande" w:hAnsi="Lucida Grande"/>
      <w:sz w:val="18"/>
      <w:szCs w:val="18"/>
    </w:rPr>
  </w:style>
  <w:style w:type="character" w:customStyle="1" w:styleId="TextodegloboCar3">
    <w:name w:val="Texto de globo Car3"/>
    <w:basedOn w:val="DefaultParagraphFont"/>
    <w:uiPriority w:val="99"/>
    <w:semiHidden/>
    <w:rsid w:val="00B95B63"/>
    <w:rPr>
      <w:rFonts w:ascii="Lucida Grande" w:hAnsi="Lucida Grande"/>
      <w:sz w:val="18"/>
      <w:szCs w:val="18"/>
    </w:rPr>
  </w:style>
  <w:style w:type="table" w:styleId="TableGrid">
    <w:name w:val="Table Grid"/>
    <w:basedOn w:val="TableNormal"/>
    <w:uiPriority w:val="59"/>
    <w:rsid w:val="00FE24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E24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24E2"/>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FE24E2"/>
    <w:pPr>
      <w:ind w:left="720"/>
      <w:contextualSpacing/>
    </w:pPr>
  </w:style>
  <w:style w:type="paragraph" w:styleId="Header">
    <w:name w:val="header"/>
    <w:basedOn w:val="Normal"/>
    <w:link w:val="HeaderChar"/>
    <w:uiPriority w:val="99"/>
    <w:unhideWhenUsed/>
    <w:rsid w:val="0090401F"/>
    <w:pPr>
      <w:tabs>
        <w:tab w:val="center" w:pos="4252"/>
        <w:tab w:val="right" w:pos="8504"/>
      </w:tabs>
    </w:pPr>
  </w:style>
  <w:style w:type="character" w:customStyle="1" w:styleId="HeaderChar">
    <w:name w:val="Header Char"/>
    <w:basedOn w:val="DefaultParagraphFont"/>
    <w:link w:val="Header"/>
    <w:uiPriority w:val="99"/>
    <w:rsid w:val="0090401F"/>
  </w:style>
  <w:style w:type="paragraph" w:styleId="Footer">
    <w:name w:val="footer"/>
    <w:basedOn w:val="Normal"/>
    <w:link w:val="FooterChar"/>
    <w:uiPriority w:val="99"/>
    <w:unhideWhenUsed/>
    <w:rsid w:val="0090401F"/>
    <w:pPr>
      <w:tabs>
        <w:tab w:val="center" w:pos="4252"/>
        <w:tab w:val="right" w:pos="8504"/>
      </w:tabs>
    </w:pPr>
  </w:style>
  <w:style w:type="character" w:customStyle="1" w:styleId="FooterChar">
    <w:name w:val="Footer Char"/>
    <w:basedOn w:val="DefaultParagraphFont"/>
    <w:link w:val="Footer"/>
    <w:uiPriority w:val="99"/>
    <w:rsid w:val="0090401F"/>
  </w:style>
  <w:style w:type="paragraph" w:styleId="TOCHeading">
    <w:name w:val="TOC Heading"/>
    <w:basedOn w:val="Heading1"/>
    <w:next w:val="Normal"/>
    <w:uiPriority w:val="39"/>
    <w:semiHidden/>
    <w:unhideWhenUsed/>
    <w:qFormat/>
    <w:rsid w:val="0090401F"/>
    <w:pPr>
      <w:spacing w:line="276" w:lineRule="auto"/>
      <w:jc w:val="left"/>
      <w:outlineLvl w:val="9"/>
    </w:pPr>
  </w:style>
  <w:style w:type="paragraph" w:styleId="TOC1">
    <w:name w:val="toc 1"/>
    <w:basedOn w:val="Normal"/>
    <w:next w:val="Normal"/>
    <w:autoRedefine/>
    <w:uiPriority w:val="39"/>
    <w:unhideWhenUsed/>
    <w:qFormat/>
    <w:rsid w:val="0090401F"/>
    <w:pPr>
      <w:spacing w:after="100"/>
    </w:pPr>
  </w:style>
  <w:style w:type="paragraph" w:styleId="TOC2">
    <w:name w:val="toc 2"/>
    <w:basedOn w:val="Normal"/>
    <w:next w:val="Normal"/>
    <w:autoRedefine/>
    <w:uiPriority w:val="39"/>
    <w:unhideWhenUsed/>
    <w:qFormat/>
    <w:rsid w:val="0090401F"/>
    <w:pPr>
      <w:spacing w:after="100"/>
      <w:ind w:left="220"/>
    </w:pPr>
  </w:style>
  <w:style w:type="character" w:styleId="Hyperlink">
    <w:name w:val="Hyperlink"/>
    <w:basedOn w:val="DefaultParagraphFont"/>
    <w:uiPriority w:val="99"/>
    <w:unhideWhenUsed/>
    <w:rsid w:val="0090401F"/>
    <w:rPr>
      <w:color w:val="0000FF" w:themeColor="hyperlink"/>
      <w:u w:val="single"/>
    </w:rPr>
  </w:style>
  <w:style w:type="character" w:customStyle="1" w:styleId="BalloonTextChar">
    <w:name w:val="Balloon Text Char"/>
    <w:basedOn w:val="DefaultParagraphFont"/>
    <w:link w:val="BalloonText"/>
    <w:uiPriority w:val="99"/>
    <w:semiHidden/>
    <w:rsid w:val="0090401F"/>
    <w:rPr>
      <w:rFonts w:ascii="Tahoma" w:hAnsi="Tahoma" w:cs="Tahoma"/>
      <w:sz w:val="16"/>
      <w:szCs w:val="16"/>
    </w:rPr>
  </w:style>
  <w:style w:type="character" w:customStyle="1" w:styleId="s-mailinfo-addresslink">
    <w:name w:val="s-mailinfo-addresslink"/>
    <w:basedOn w:val="DefaultParagraphFont"/>
    <w:rsid w:val="00C4506F"/>
  </w:style>
  <w:style w:type="character" w:styleId="CommentReference">
    <w:name w:val="annotation reference"/>
    <w:basedOn w:val="DefaultParagraphFont"/>
    <w:unhideWhenUsed/>
    <w:rsid w:val="000B75F6"/>
    <w:rPr>
      <w:sz w:val="18"/>
      <w:szCs w:val="18"/>
    </w:rPr>
  </w:style>
  <w:style w:type="paragraph" w:styleId="CommentText">
    <w:name w:val="annotation text"/>
    <w:basedOn w:val="Normal"/>
    <w:link w:val="CommentTextChar"/>
    <w:unhideWhenUsed/>
    <w:rsid w:val="002B0481"/>
    <w:rPr>
      <w:sz w:val="24"/>
      <w:szCs w:val="24"/>
    </w:rPr>
  </w:style>
  <w:style w:type="character" w:customStyle="1" w:styleId="CommentTextChar">
    <w:name w:val="Comment Text Char"/>
    <w:basedOn w:val="DefaultParagraphFont"/>
    <w:link w:val="CommentText"/>
    <w:rsid w:val="000B75F6"/>
    <w:rPr>
      <w:sz w:val="24"/>
      <w:szCs w:val="24"/>
    </w:rPr>
  </w:style>
  <w:style w:type="paragraph" w:styleId="CommentSubject">
    <w:name w:val="annotation subject"/>
    <w:basedOn w:val="CommentText"/>
    <w:next w:val="CommentText"/>
    <w:link w:val="CommentSubjectChar"/>
    <w:uiPriority w:val="99"/>
    <w:semiHidden/>
    <w:unhideWhenUsed/>
    <w:rsid w:val="000B75F6"/>
    <w:rPr>
      <w:b/>
      <w:bCs/>
      <w:sz w:val="20"/>
      <w:szCs w:val="20"/>
    </w:rPr>
  </w:style>
  <w:style w:type="character" w:customStyle="1" w:styleId="CommentSubjectChar">
    <w:name w:val="Comment Subject Char"/>
    <w:basedOn w:val="CommentTextChar"/>
    <w:link w:val="CommentSubject"/>
    <w:uiPriority w:val="99"/>
    <w:semiHidden/>
    <w:rsid w:val="000B75F6"/>
    <w:rPr>
      <w:b/>
      <w:bCs/>
      <w:sz w:val="20"/>
      <w:szCs w:val="20"/>
    </w:rPr>
  </w:style>
  <w:style w:type="character" w:styleId="FollowedHyperlink">
    <w:name w:val="FollowedHyperlink"/>
    <w:basedOn w:val="DefaultParagraphFont"/>
    <w:uiPriority w:val="99"/>
    <w:semiHidden/>
    <w:unhideWhenUsed/>
    <w:rsid w:val="00BD0F85"/>
    <w:rPr>
      <w:color w:val="800080" w:themeColor="followedHyperlink"/>
      <w:u w:val="single"/>
    </w:rPr>
  </w:style>
  <w:style w:type="paragraph" w:styleId="FootnoteText">
    <w:name w:val="footnote text"/>
    <w:aliases w:val="fn,Footnote Text Char Char Char Char Char Char,Footnote Text Char Char,Footnote Text1 Char,Footnote Text Char Char Char Char,single space,footnote text,FOOTNOTES,Fußnotentextr,Char,foottextfra,texto de nota al pie,ft,footnote,fn Car Car,f"/>
    <w:basedOn w:val="Normal"/>
    <w:link w:val="FootnoteTextChar"/>
    <w:unhideWhenUsed/>
    <w:rsid w:val="00690A02"/>
    <w:rPr>
      <w:sz w:val="20"/>
      <w:szCs w:val="20"/>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 text Char,FOOTNOTES Char,Fußnotentextr Char,Char Char"/>
    <w:basedOn w:val="DefaultParagraphFont"/>
    <w:link w:val="FootnoteText"/>
    <w:rsid w:val="00690A02"/>
    <w:rPr>
      <w:sz w:val="20"/>
      <w:szCs w:val="20"/>
    </w:rPr>
  </w:style>
  <w:style w:type="character" w:styleId="FootnoteReference">
    <w:name w:val="footnote reference"/>
    <w:aliases w:val="referencia nota al pie,Fußnotenzeichen DISS,ftref,Footnote Reference1,Ref,de nota al pie,16 Point,Superscript 6 Point,Знак сноски 1"/>
    <w:basedOn w:val="DefaultParagraphFont"/>
    <w:uiPriority w:val="99"/>
    <w:unhideWhenUsed/>
    <w:rsid w:val="00690A02"/>
    <w:rPr>
      <w:vertAlign w:val="superscript"/>
    </w:rPr>
  </w:style>
  <w:style w:type="paragraph" w:styleId="Revision">
    <w:name w:val="Revision"/>
    <w:hidden/>
    <w:uiPriority w:val="99"/>
    <w:semiHidden/>
    <w:rsid w:val="000B08F1"/>
    <w:pPr>
      <w:jc w:val="left"/>
    </w:pPr>
  </w:style>
  <w:style w:type="character" w:customStyle="1" w:styleId="hps">
    <w:name w:val="hps"/>
    <w:basedOn w:val="DefaultParagraphFont"/>
    <w:rsid w:val="009636D9"/>
  </w:style>
  <w:style w:type="paragraph" w:styleId="NormalWeb">
    <w:name w:val="Normal (Web)"/>
    <w:basedOn w:val="Normal"/>
    <w:uiPriority w:val="99"/>
    <w:rsid w:val="007427BA"/>
    <w:pPr>
      <w:spacing w:beforeLines="1" w:afterLines="1"/>
      <w:jc w:val="left"/>
    </w:pPr>
    <w:rPr>
      <w:rFonts w:ascii="Times" w:hAnsi="Times" w:cs="Times New Roman"/>
      <w:sz w:val="20"/>
      <w:szCs w:val="20"/>
      <w:lang w:val="es-ES_tradnl" w:eastAsia="es-ES_tradnl"/>
    </w:rPr>
  </w:style>
  <w:style w:type="character" w:styleId="Strong">
    <w:name w:val="Strong"/>
    <w:basedOn w:val="DefaultParagraphFont"/>
    <w:uiPriority w:val="22"/>
    <w:rsid w:val="007427BA"/>
    <w:rPr>
      <w:b/>
    </w:rPr>
  </w:style>
  <w:style w:type="character" w:customStyle="1" w:styleId="TextodegloboCar2">
    <w:name w:val="Texto de globo Car2"/>
    <w:basedOn w:val="DefaultParagraphFont"/>
    <w:uiPriority w:val="99"/>
    <w:semiHidden/>
    <w:rsid w:val="00E16DAD"/>
    <w:rPr>
      <w:rFonts w:ascii="Lucida Grande" w:hAnsi="Lucida Grande"/>
      <w:sz w:val="18"/>
      <w:szCs w:val="18"/>
    </w:rPr>
  </w:style>
  <w:style w:type="paragraph" w:styleId="NoSpacing">
    <w:name w:val="No Spacing"/>
    <w:uiPriority w:val="1"/>
    <w:qFormat/>
    <w:rsid w:val="00EC555C"/>
    <w:pPr>
      <w:jc w:val="left"/>
    </w:pPr>
    <w:rPr>
      <w:rFonts w:ascii="Times New Roman" w:eastAsia="Times New Roman" w:hAnsi="Times New Roman" w:cs="Times New Roman"/>
      <w:sz w:val="20"/>
      <w:szCs w:val="20"/>
      <w:lang w:val="en-US"/>
    </w:rPr>
  </w:style>
  <w:style w:type="character" w:customStyle="1" w:styleId="ListParagraphChar">
    <w:name w:val="List Paragraph Char"/>
    <w:basedOn w:val="DefaultParagraphFont"/>
    <w:link w:val="ListParagraph"/>
    <w:uiPriority w:val="34"/>
    <w:rsid w:val="005C1821"/>
  </w:style>
  <w:style w:type="paragraph" w:styleId="BodyText">
    <w:name w:val="Body Text"/>
    <w:basedOn w:val="Normal"/>
    <w:link w:val="BodyTextChar"/>
    <w:rsid w:val="00636DC0"/>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636DC0"/>
    <w:rPr>
      <w:rFonts w:ascii="Times New Roman" w:eastAsia="Times New Roman" w:hAnsi="Times New Roman" w:cs="Times New Roman"/>
      <w:sz w:val="24"/>
      <w:szCs w:val="20"/>
      <w:lang w:val="en-US"/>
    </w:rPr>
  </w:style>
  <w:style w:type="table" w:customStyle="1" w:styleId="Tablaconcuadrcula1">
    <w:name w:val="Tabla con cuadrícula1"/>
    <w:basedOn w:val="TableNormal"/>
    <w:next w:val="TableGrid"/>
    <w:uiPriority w:val="59"/>
    <w:rsid w:val="000114D7"/>
    <w:pPr>
      <w:jc w:val="left"/>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550CE8"/>
    <w:pPr>
      <w:keepNext/>
      <w:numPr>
        <w:numId w:val="4"/>
      </w:numPr>
      <w:tabs>
        <w:tab w:val="clear" w:pos="1800"/>
        <w:tab w:val="num" w:pos="648"/>
        <w:tab w:val="left" w:pos="1440"/>
      </w:tabs>
      <w:spacing w:before="240" w:after="240"/>
      <w:ind w:left="0"/>
      <w:jc w:val="center"/>
    </w:pPr>
    <w:rPr>
      <w:rFonts w:ascii="Times New Roman" w:eastAsia="Times New Roman" w:hAnsi="Times New Roman" w:cs="Times New Roman"/>
      <w:b/>
      <w:smallCaps/>
      <w:sz w:val="24"/>
      <w:szCs w:val="24"/>
      <w:lang w:val="es-ES_tradnl"/>
    </w:rPr>
  </w:style>
  <w:style w:type="paragraph" w:customStyle="1" w:styleId="Paragraph">
    <w:name w:val="Paragraph"/>
    <w:basedOn w:val="BodyTextIndent"/>
    <w:rsid w:val="00550CE8"/>
    <w:pPr>
      <w:numPr>
        <w:ilvl w:val="1"/>
        <w:numId w:val="4"/>
      </w:numPr>
      <w:tabs>
        <w:tab w:val="clear" w:pos="1476"/>
      </w:tabs>
      <w:spacing w:before="120"/>
      <w:ind w:left="1440" w:hanging="360"/>
      <w:outlineLvl w:val="1"/>
    </w:pPr>
    <w:rPr>
      <w:rFonts w:ascii="Times New Roman" w:eastAsia="Times New Roman" w:hAnsi="Times New Roman" w:cs="Times New Roman"/>
      <w:sz w:val="24"/>
      <w:szCs w:val="24"/>
      <w:lang w:val="es-ES_tradnl"/>
    </w:rPr>
  </w:style>
  <w:style w:type="paragraph" w:customStyle="1" w:styleId="subpar">
    <w:name w:val="subpar"/>
    <w:basedOn w:val="BodyTextIndent3"/>
    <w:rsid w:val="00550CE8"/>
    <w:pPr>
      <w:numPr>
        <w:ilvl w:val="2"/>
        <w:numId w:val="4"/>
      </w:numPr>
      <w:tabs>
        <w:tab w:val="clear" w:pos="2304"/>
        <w:tab w:val="num" w:pos="1152"/>
      </w:tabs>
      <w:spacing w:before="120"/>
      <w:ind w:left="1152" w:hanging="360"/>
      <w:outlineLvl w:val="2"/>
    </w:pPr>
    <w:rPr>
      <w:rFonts w:ascii="Times New Roman" w:eastAsia="Times New Roman" w:hAnsi="Times New Roman" w:cs="Times New Roman"/>
      <w:sz w:val="24"/>
      <w:szCs w:val="24"/>
      <w:lang w:val="es-ES_tradnl"/>
    </w:rPr>
  </w:style>
  <w:style w:type="paragraph" w:customStyle="1" w:styleId="SubSubPar">
    <w:name w:val="SubSubPar"/>
    <w:basedOn w:val="subpar"/>
    <w:rsid w:val="00550CE8"/>
    <w:pPr>
      <w:numPr>
        <w:ilvl w:val="3"/>
      </w:numPr>
      <w:tabs>
        <w:tab w:val="clear" w:pos="2736"/>
        <w:tab w:val="left" w:pos="0"/>
      </w:tabs>
      <w:ind w:left="2880" w:hanging="360"/>
    </w:pPr>
  </w:style>
  <w:style w:type="paragraph" w:styleId="BodyTextIndent">
    <w:name w:val="Body Text Indent"/>
    <w:basedOn w:val="Normal"/>
    <w:link w:val="BodyTextIndentChar"/>
    <w:rsid w:val="00550CE8"/>
    <w:pPr>
      <w:spacing w:after="120"/>
      <w:ind w:left="283"/>
    </w:pPr>
  </w:style>
  <w:style w:type="character" w:customStyle="1" w:styleId="BodyTextIndentChar">
    <w:name w:val="Body Text Indent Char"/>
    <w:basedOn w:val="DefaultParagraphFont"/>
    <w:link w:val="BodyTextIndent"/>
    <w:rsid w:val="00550CE8"/>
  </w:style>
  <w:style w:type="paragraph" w:styleId="BodyTextIndent3">
    <w:name w:val="Body Text Indent 3"/>
    <w:basedOn w:val="Normal"/>
    <w:link w:val="BodyTextIndent3Char"/>
    <w:rsid w:val="00550CE8"/>
    <w:pPr>
      <w:spacing w:after="120"/>
      <w:ind w:left="283"/>
    </w:pPr>
    <w:rPr>
      <w:sz w:val="16"/>
      <w:szCs w:val="16"/>
    </w:rPr>
  </w:style>
  <w:style w:type="character" w:customStyle="1" w:styleId="BodyTextIndent3Char">
    <w:name w:val="Body Text Indent 3 Char"/>
    <w:basedOn w:val="DefaultParagraphFont"/>
    <w:link w:val="BodyTextIndent3"/>
    <w:rsid w:val="00550CE8"/>
    <w:rPr>
      <w:sz w:val="16"/>
      <w:szCs w:val="16"/>
    </w:rPr>
  </w:style>
  <w:style w:type="paragraph" w:styleId="TOC3">
    <w:name w:val="toc 3"/>
    <w:basedOn w:val="Normal"/>
    <w:next w:val="Normal"/>
    <w:autoRedefine/>
    <w:uiPriority w:val="39"/>
    <w:unhideWhenUsed/>
    <w:qFormat/>
    <w:rsid w:val="00C9246B"/>
    <w:pPr>
      <w:spacing w:after="100" w:line="276" w:lineRule="auto"/>
      <w:ind w:left="440"/>
      <w:jc w:val="left"/>
    </w:pPr>
    <w:rPr>
      <w:rFonts w:eastAsiaTheme="minorEastAsia"/>
      <w:lang w:val="es-CO" w:eastAsia="es-CO"/>
    </w:rPr>
  </w:style>
  <w:style w:type="paragraph" w:customStyle="1" w:styleId="Newpage">
    <w:name w:val="Newpage"/>
    <w:basedOn w:val="Chapter"/>
    <w:rsid w:val="00CC30E7"/>
    <w:pPr>
      <w:keepNext w:val="0"/>
      <w:numPr>
        <w:numId w:val="0"/>
      </w:numPr>
      <w:tabs>
        <w:tab w:val="left" w:pos="3060"/>
      </w:tabs>
      <w:spacing w:before="0" w:after="0"/>
    </w:pPr>
    <w:rPr>
      <w:szCs w:val="20"/>
      <w:lang w:val="en-US"/>
    </w:rPr>
  </w:style>
  <w:style w:type="table" w:customStyle="1" w:styleId="Tablaconcuadrcula2">
    <w:name w:val="Tabla con cuadrícula2"/>
    <w:basedOn w:val="TableNormal"/>
    <w:next w:val="TableGrid"/>
    <w:uiPriority w:val="59"/>
    <w:rsid w:val="005E40AA"/>
    <w:pPr>
      <w:jc w:val="left"/>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eNormal"/>
    <w:next w:val="TableGrid"/>
    <w:uiPriority w:val="59"/>
    <w:rsid w:val="00525ABC"/>
    <w:pPr>
      <w:jc w:val="left"/>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eNormal"/>
    <w:next w:val="TableGrid"/>
    <w:uiPriority w:val="59"/>
    <w:rsid w:val="00EA7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E53179"/>
    <w:rPr>
      <w:rFonts w:asciiTheme="majorHAnsi" w:eastAsiaTheme="majorEastAsia" w:hAnsiTheme="majorHAnsi" w:cstheme="majorBidi"/>
      <w:color w:val="243F60" w:themeColor="accent1" w:themeShade="7F"/>
    </w:rPr>
  </w:style>
  <w:style w:type="paragraph" w:styleId="EndnoteText">
    <w:name w:val="endnote text"/>
    <w:basedOn w:val="Normal"/>
    <w:link w:val="EndnoteTextChar"/>
    <w:rsid w:val="006870EA"/>
    <w:rPr>
      <w:sz w:val="20"/>
      <w:szCs w:val="20"/>
    </w:rPr>
  </w:style>
  <w:style w:type="character" w:customStyle="1" w:styleId="EndnoteTextChar">
    <w:name w:val="Endnote Text Char"/>
    <w:basedOn w:val="DefaultParagraphFont"/>
    <w:link w:val="EndnoteText"/>
    <w:rsid w:val="006870EA"/>
    <w:rPr>
      <w:sz w:val="20"/>
      <w:szCs w:val="20"/>
    </w:rPr>
  </w:style>
  <w:style w:type="character" w:styleId="EndnoteReference">
    <w:name w:val="endnote reference"/>
    <w:basedOn w:val="DefaultParagraphFont"/>
    <w:rsid w:val="006870EA"/>
    <w:rPr>
      <w:vertAlign w:val="superscript"/>
    </w:rPr>
  </w:style>
  <w:style w:type="paragraph" w:customStyle="1" w:styleId="Default">
    <w:name w:val="Default"/>
    <w:rsid w:val="0009248E"/>
    <w:pPr>
      <w:autoSpaceDE w:val="0"/>
      <w:autoSpaceDN w:val="0"/>
      <w:adjustRightInd w:val="0"/>
      <w:jc w:val="left"/>
    </w:pPr>
    <w:rPr>
      <w:rFonts w:ascii="Arial" w:hAnsi="Arial" w:cs="Arial"/>
      <w:color w:val="000000"/>
      <w:sz w:val="24"/>
      <w:szCs w:val="24"/>
      <w:lang w:val="es-CO"/>
    </w:rPr>
  </w:style>
  <w:style w:type="paragraph" w:styleId="TOC4">
    <w:name w:val="toc 4"/>
    <w:basedOn w:val="Normal"/>
    <w:next w:val="Normal"/>
    <w:autoRedefine/>
    <w:rsid w:val="00972515"/>
    <w:pPr>
      <w:ind w:left="660"/>
    </w:pPr>
  </w:style>
  <w:style w:type="paragraph" w:styleId="TOC5">
    <w:name w:val="toc 5"/>
    <w:basedOn w:val="Normal"/>
    <w:next w:val="Normal"/>
    <w:autoRedefine/>
    <w:rsid w:val="00972515"/>
    <w:pPr>
      <w:ind w:left="880"/>
    </w:pPr>
  </w:style>
  <w:style w:type="paragraph" w:styleId="TOC6">
    <w:name w:val="toc 6"/>
    <w:basedOn w:val="Normal"/>
    <w:next w:val="Normal"/>
    <w:autoRedefine/>
    <w:rsid w:val="00972515"/>
    <w:pPr>
      <w:ind w:left="1100"/>
    </w:pPr>
  </w:style>
  <w:style w:type="paragraph" w:styleId="TOC7">
    <w:name w:val="toc 7"/>
    <w:basedOn w:val="Normal"/>
    <w:next w:val="Normal"/>
    <w:autoRedefine/>
    <w:rsid w:val="00972515"/>
    <w:pPr>
      <w:ind w:left="1320"/>
    </w:pPr>
  </w:style>
  <w:style w:type="paragraph" w:styleId="TOC8">
    <w:name w:val="toc 8"/>
    <w:basedOn w:val="Normal"/>
    <w:next w:val="Normal"/>
    <w:autoRedefine/>
    <w:rsid w:val="00972515"/>
    <w:pPr>
      <w:ind w:left="1540"/>
    </w:pPr>
  </w:style>
  <w:style w:type="paragraph" w:styleId="TOC9">
    <w:name w:val="toc 9"/>
    <w:basedOn w:val="Normal"/>
    <w:next w:val="Normal"/>
    <w:autoRedefine/>
    <w:rsid w:val="00972515"/>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480380">
      <w:bodyDiv w:val="1"/>
      <w:marLeft w:val="0"/>
      <w:marRight w:val="0"/>
      <w:marTop w:val="0"/>
      <w:marBottom w:val="0"/>
      <w:divBdr>
        <w:top w:val="none" w:sz="0" w:space="0" w:color="auto"/>
        <w:left w:val="none" w:sz="0" w:space="0" w:color="auto"/>
        <w:bottom w:val="none" w:sz="0" w:space="0" w:color="auto"/>
        <w:right w:val="none" w:sz="0" w:space="0" w:color="auto"/>
      </w:divBdr>
    </w:div>
    <w:div w:id="691809434">
      <w:bodyDiv w:val="1"/>
      <w:marLeft w:val="0"/>
      <w:marRight w:val="0"/>
      <w:marTop w:val="0"/>
      <w:marBottom w:val="0"/>
      <w:divBdr>
        <w:top w:val="none" w:sz="0" w:space="0" w:color="auto"/>
        <w:left w:val="none" w:sz="0" w:space="0" w:color="auto"/>
        <w:bottom w:val="none" w:sz="0" w:space="0" w:color="auto"/>
        <w:right w:val="none" w:sz="0" w:space="0" w:color="auto"/>
      </w:divBdr>
    </w:div>
    <w:div w:id="758452715">
      <w:bodyDiv w:val="1"/>
      <w:marLeft w:val="0"/>
      <w:marRight w:val="0"/>
      <w:marTop w:val="0"/>
      <w:marBottom w:val="0"/>
      <w:divBdr>
        <w:top w:val="none" w:sz="0" w:space="0" w:color="auto"/>
        <w:left w:val="none" w:sz="0" w:space="0" w:color="auto"/>
        <w:bottom w:val="none" w:sz="0" w:space="0" w:color="auto"/>
        <w:right w:val="none" w:sz="0" w:space="0" w:color="auto"/>
      </w:divBdr>
    </w:div>
    <w:div w:id="1114786156">
      <w:bodyDiv w:val="1"/>
      <w:marLeft w:val="0"/>
      <w:marRight w:val="0"/>
      <w:marTop w:val="0"/>
      <w:marBottom w:val="0"/>
      <w:divBdr>
        <w:top w:val="none" w:sz="0" w:space="0" w:color="auto"/>
        <w:left w:val="none" w:sz="0" w:space="0" w:color="auto"/>
        <w:bottom w:val="none" w:sz="0" w:space="0" w:color="auto"/>
        <w:right w:val="none" w:sz="0" w:space="0" w:color="auto"/>
      </w:divBdr>
    </w:div>
    <w:div w:id="1381321305">
      <w:bodyDiv w:val="1"/>
      <w:marLeft w:val="0"/>
      <w:marRight w:val="0"/>
      <w:marTop w:val="0"/>
      <w:marBottom w:val="0"/>
      <w:divBdr>
        <w:top w:val="none" w:sz="0" w:space="0" w:color="auto"/>
        <w:left w:val="none" w:sz="0" w:space="0" w:color="auto"/>
        <w:bottom w:val="none" w:sz="0" w:space="0" w:color="auto"/>
        <w:right w:val="none" w:sz="0" w:space="0" w:color="auto"/>
      </w:divBdr>
    </w:div>
    <w:div w:id="1580367144">
      <w:bodyDiv w:val="1"/>
      <w:marLeft w:val="0"/>
      <w:marRight w:val="0"/>
      <w:marTop w:val="0"/>
      <w:marBottom w:val="0"/>
      <w:divBdr>
        <w:top w:val="none" w:sz="0" w:space="0" w:color="auto"/>
        <w:left w:val="none" w:sz="0" w:space="0" w:color="auto"/>
        <w:bottom w:val="none" w:sz="0" w:space="0" w:color="auto"/>
        <w:right w:val="none" w:sz="0" w:space="0" w:color="auto"/>
      </w:divBdr>
    </w:div>
    <w:div w:id="1805737211">
      <w:bodyDiv w:val="1"/>
      <w:marLeft w:val="0"/>
      <w:marRight w:val="0"/>
      <w:marTop w:val="0"/>
      <w:marBottom w:val="0"/>
      <w:divBdr>
        <w:top w:val="none" w:sz="0" w:space="0" w:color="auto"/>
        <w:left w:val="none" w:sz="0" w:space="0" w:color="auto"/>
        <w:bottom w:val="none" w:sz="0" w:space="0" w:color="auto"/>
        <w:right w:val="none" w:sz="0" w:space="0" w:color="auto"/>
      </w:divBdr>
    </w:div>
    <w:div w:id="1893467819">
      <w:bodyDiv w:val="1"/>
      <w:marLeft w:val="0"/>
      <w:marRight w:val="0"/>
      <w:marTop w:val="0"/>
      <w:marBottom w:val="0"/>
      <w:divBdr>
        <w:top w:val="none" w:sz="0" w:space="0" w:color="auto"/>
        <w:left w:val="none" w:sz="0" w:space="0" w:color="auto"/>
        <w:bottom w:val="none" w:sz="0" w:space="0" w:color="auto"/>
        <w:right w:val="none" w:sz="0" w:space="0" w:color="auto"/>
      </w:divBdr>
      <w:divsChild>
        <w:div w:id="1784039025">
          <w:marLeft w:val="0"/>
          <w:marRight w:val="0"/>
          <w:marTop w:val="0"/>
          <w:marBottom w:val="0"/>
          <w:divBdr>
            <w:top w:val="none" w:sz="0" w:space="0" w:color="auto"/>
            <w:left w:val="none" w:sz="0" w:space="0" w:color="auto"/>
            <w:bottom w:val="none" w:sz="0" w:space="0" w:color="auto"/>
            <w:right w:val="none" w:sz="0" w:space="0" w:color="auto"/>
          </w:divBdr>
          <w:divsChild>
            <w:div w:id="101346708">
              <w:marLeft w:val="0"/>
              <w:marRight w:val="0"/>
              <w:marTop w:val="0"/>
              <w:marBottom w:val="0"/>
              <w:divBdr>
                <w:top w:val="none" w:sz="0" w:space="0" w:color="auto"/>
                <w:left w:val="none" w:sz="0" w:space="0" w:color="auto"/>
                <w:bottom w:val="none" w:sz="0" w:space="0" w:color="auto"/>
                <w:right w:val="none" w:sz="0" w:space="0" w:color="auto"/>
              </w:divBdr>
              <w:divsChild>
                <w:div w:id="1939677370">
                  <w:marLeft w:val="0"/>
                  <w:marRight w:val="0"/>
                  <w:marTop w:val="0"/>
                  <w:marBottom w:val="0"/>
                  <w:divBdr>
                    <w:top w:val="none" w:sz="0" w:space="0" w:color="auto"/>
                    <w:left w:val="none" w:sz="0" w:space="0" w:color="auto"/>
                    <w:bottom w:val="none" w:sz="0" w:space="0" w:color="auto"/>
                    <w:right w:val="none" w:sz="0" w:space="0" w:color="auto"/>
                  </w:divBdr>
                  <w:divsChild>
                    <w:div w:id="14112377">
                      <w:marLeft w:val="0"/>
                      <w:marRight w:val="0"/>
                      <w:marTop w:val="0"/>
                      <w:marBottom w:val="0"/>
                      <w:divBdr>
                        <w:top w:val="none" w:sz="0" w:space="0" w:color="auto"/>
                        <w:left w:val="none" w:sz="0" w:space="0" w:color="auto"/>
                        <w:bottom w:val="none" w:sz="0" w:space="0" w:color="auto"/>
                        <w:right w:val="none" w:sz="0" w:space="0" w:color="auto"/>
                      </w:divBdr>
                      <w:divsChild>
                        <w:div w:id="1958175267">
                          <w:marLeft w:val="0"/>
                          <w:marRight w:val="0"/>
                          <w:marTop w:val="0"/>
                          <w:marBottom w:val="0"/>
                          <w:divBdr>
                            <w:top w:val="none" w:sz="0" w:space="0" w:color="auto"/>
                            <w:left w:val="none" w:sz="0" w:space="0" w:color="auto"/>
                            <w:bottom w:val="none" w:sz="0" w:space="0" w:color="auto"/>
                            <w:right w:val="none" w:sz="0" w:space="0" w:color="auto"/>
                          </w:divBdr>
                          <w:divsChild>
                            <w:div w:id="368841102">
                              <w:marLeft w:val="0"/>
                              <w:marRight w:val="0"/>
                              <w:marTop w:val="0"/>
                              <w:marBottom w:val="0"/>
                              <w:divBdr>
                                <w:top w:val="none" w:sz="0" w:space="0" w:color="auto"/>
                                <w:left w:val="none" w:sz="0" w:space="0" w:color="auto"/>
                                <w:bottom w:val="none" w:sz="0" w:space="0" w:color="auto"/>
                                <w:right w:val="none" w:sz="0" w:space="0" w:color="auto"/>
                              </w:divBdr>
                              <w:divsChild>
                                <w:div w:id="240257182">
                                  <w:marLeft w:val="0"/>
                                  <w:marRight w:val="0"/>
                                  <w:marTop w:val="0"/>
                                  <w:marBottom w:val="0"/>
                                  <w:divBdr>
                                    <w:top w:val="none" w:sz="0" w:space="0" w:color="auto"/>
                                    <w:left w:val="none" w:sz="0" w:space="0" w:color="auto"/>
                                    <w:bottom w:val="none" w:sz="0" w:space="0" w:color="auto"/>
                                    <w:right w:val="none" w:sz="0" w:space="0" w:color="auto"/>
                                  </w:divBdr>
                                  <w:divsChild>
                                    <w:div w:id="196551799">
                                      <w:marLeft w:val="0"/>
                                      <w:marRight w:val="0"/>
                                      <w:marTop w:val="0"/>
                                      <w:marBottom w:val="0"/>
                                      <w:divBdr>
                                        <w:top w:val="none" w:sz="0" w:space="0" w:color="auto"/>
                                        <w:left w:val="none" w:sz="0" w:space="0" w:color="auto"/>
                                        <w:bottom w:val="none" w:sz="0" w:space="0" w:color="auto"/>
                                        <w:right w:val="none" w:sz="0" w:space="0" w:color="auto"/>
                                      </w:divBdr>
                                      <w:divsChild>
                                        <w:div w:id="607154885">
                                          <w:marLeft w:val="0"/>
                                          <w:marRight w:val="0"/>
                                          <w:marTop w:val="0"/>
                                          <w:marBottom w:val="0"/>
                                          <w:divBdr>
                                            <w:top w:val="none" w:sz="0" w:space="0" w:color="auto"/>
                                            <w:left w:val="none" w:sz="0" w:space="0" w:color="auto"/>
                                            <w:bottom w:val="none" w:sz="0" w:space="0" w:color="auto"/>
                                            <w:right w:val="none" w:sz="0" w:space="0" w:color="auto"/>
                                          </w:divBdr>
                                          <w:divsChild>
                                            <w:div w:id="472916855">
                                              <w:marLeft w:val="0"/>
                                              <w:marRight w:val="0"/>
                                              <w:marTop w:val="0"/>
                                              <w:marBottom w:val="0"/>
                                              <w:divBdr>
                                                <w:top w:val="single" w:sz="6" w:space="0" w:color="F5F5F5"/>
                                                <w:left w:val="single" w:sz="6" w:space="0" w:color="F5F5F5"/>
                                                <w:bottom w:val="single" w:sz="6" w:space="0" w:color="F5F5F5"/>
                                                <w:right w:val="single" w:sz="6" w:space="0" w:color="F5F5F5"/>
                                              </w:divBdr>
                                              <w:divsChild>
                                                <w:div w:id="432435469">
                                                  <w:marLeft w:val="0"/>
                                                  <w:marRight w:val="0"/>
                                                  <w:marTop w:val="0"/>
                                                  <w:marBottom w:val="0"/>
                                                  <w:divBdr>
                                                    <w:top w:val="none" w:sz="0" w:space="0" w:color="auto"/>
                                                    <w:left w:val="none" w:sz="0" w:space="0" w:color="auto"/>
                                                    <w:bottom w:val="none" w:sz="0" w:space="0" w:color="auto"/>
                                                    <w:right w:val="none" w:sz="0" w:space="0" w:color="auto"/>
                                                  </w:divBdr>
                                                  <w:divsChild>
                                                    <w:div w:id="1310984764">
                                                      <w:marLeft w:val="0"/>
                                                      <w:marRight w:val="0"/>
                                                      <w:marTop w:val="0"/>
                                                      <w:marBottom w:val="0"/>
                                                      <w:divBdr>
                                                        <w:top w:val="none" w:sz="0" w:space="0" w:color="auto"/>
                                                        <w:left w:val="none" w:sz="0" w:space="0" w:color="auto"/>
                                                        <w:bottom w:val="none" w:sz="0" w:space="0" w:color="auto"/>
                                                        <w:right w:val="none" w:sz="0" w:space="0" w:color="auto"/>
                                                      </w:divBdr>
                                                    </w:div>
                                                  </w:divsChild>
                                                </w:div>
                                                <w:div w:id="908418852">
                                                  <w:marLeft w:val="0"/>
                                                  <w:marRight w:val="0"/>
                                                  <w:marTop w:val="0"/>
                                                  <w:marBottom w:val="0"/>
                                                  <w:divBdr>
                                                    <w:top w:val="none" w:sz="0" w:space="0" w:color="auto"/>
                                                    <w:left w:val="none" w:sz="0" w:space="0" w:color="auto"/>
                                                    <w:bottom w:val="none" w:sz="0" w:space="0" w:color="auto"/>
                                                    <w:right w:val="none" w:sz="0" w:space="0" w:color="auto"/>
                                                  </w:divBdr>
                                                  <w:divsChild>
                                                    <w:div w:id="1242447668">
                                                      <w:marLeft w:val="0"/>
                                                      <w:marRight w:val="0"/>
                                                      <w:marTop w:val="0"/>
                                                      <w:marBottom w:val="0"/>
                                                      <w:divBdr>
                                                        <w:top w:val="none" w:sz="0" w:space="0" w:color="auto"/>
                                                        <w:left w:val="none" w:sz="0" w:space="0" w:color="auto"/>
                                                        <w:bottom w:val="none" w:sz="0" w:space="0" w:color="auto"/>
                                                        <w:right w:val="none" w:sz="0" w:space="0" w:color="auto"/>
                                                      </w:divBdr>
                                                      <w:divsChild>
                                                        <w:div w:id="606352253">
                                                          <w:marLeft w:val="0"/>
                                                          <w:marRight w:val="120"/>
                                                          <w:marTop w:val="90"/>
                                                          <w:marBottom w:val="0"/>
                                                          <w:divBdr>
                                                            <w:top w:val="none" w:sz="0" w:space="0" w:color="auto"/>
                                                            <w:left w:val="none" w:sz="0" w:space="0" w:color="auto"/>
                                                            <w:bottom w:val="none" w:sz="0" w:space="0" w:color="auto"/>
                                                            <w:right w:val="none" w:sz="0" w:space="0" w:color="auto"/>
                                                          </w:divBdr>
                                                        </w:div>
                                                      </w:divsChild>
                                                    </w:div>
                                                    <w:div w:id="1983272346">
                                                      <w:marLeft w:val="0"/>
                                                      <w:marRight w:val="0"/>
                                                      <w:marTop w:val="0"/>
                                                      <w:marBottom w:val="0"/>
                                                      <w:divBdr>
                                                        <w:top w:val="none" w:sz="0" w:space="0" w:color="auto"/>
                                                        <w:left w:val="none" w:sz="0" w:space="0" w:color="auto"/>
                                                        <w:bottom w:val="none" w:sz="0" w:space="0" w:color="auto"/>
                                                        <w:right w:val="none" w:sz="0" w:space="0" w:color="auto"/>
                                                      </w:divBdr>
                                                      <w:divsChild>
                                                        <w:div w:id="9589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9035284">
      <w:bodyDiv w:val="1"/>
      <w:marLeft w:val="0"/>
      <w:marRight w:val="0"/>
      <w:marTop w:val="0"/>
      <w:marBottom w:val="0"/>
      <w:divBdr>
        <w:top w:val="none" w:sz="0" w:space="0" w:color="auto"/>
        <w:left w:val="none" w:sz="0" w:space="0" w:color="auto"/>
        <w:bottom w:val="none" w:sz="0" w:space="0" w:color="auto"/>
        <w:right w:val="none" w:sz="0" w:space="0" w:color="auto"/>
      </w:divBdr>
    </w:div>
    <w:div w:id="212306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image" Target="media/image2.png"/><Relationship Id="rId89" Type="http://schemas.openxmlformats.org/officeDocument/2006/relationships/image" Target="media/image7.emf"/><Relationship Id="rId112" Type="http://schemas.openxmlformats.org/officeDocument/2006/relationships/customXml" Target="../customXml/item78.xml"/><Relationship Id="rId16" Type="http://schemas.openxmlformats.org/officeDocument/2006/relationships/customXml" Target="../customXml/item16.xml"/><Relationship Id="rId107" Type="http://schemas.openxmlformats.org/officeDocument/2006/relationships/fontTable" Target="fontTable.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webSettings" Target="webSettings.xml"/><Relationship Id="rId102" Type="http://schemas.openxmlformats.org/officeDocument/2006/relationships/hyperlink" Target="http://www.ibcperu.org/doc/isis/7519.pdf" TargetMode="External"/><Relationship Id="rId5" Type="http://schemas.openxmlformats.org/officeDocument/2006/relationships/customXml" Target="../customXml/item5.xml"/><Relationship Id="rId90" Type="http://schemas.openxmlformats.org/officeDocument/2006/relationships/image" Target="media/image8.emf"/><Relationship Id="rId95" Type="http://schemas.openxmlformats.org/officeDocument/2006/relationships/image" Target="media/image13.emf"/><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customXml" Target="../customXml/item79.xml"/><Relationship Id="rId80" Type="http://schemas.openxmlformats.org/officeDocument/2006/relationships/footnotes" Target="footnotes.xml"/><Relationship Id="rId85" Type="http://schemas.openxmlformats.org/officeDocument/2006/relationships/image" Target="media/image3.png"/><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www.dgplades.salud.gob.mx/descargas/dhg/A_COSTO_EF.pdf" TargetMode="External"/><Relationship Id="rId108" Type="http://schemas.openxmlformats.org/officeDocument/2006/relationships/theme" Target="theme/theme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numbering" Target="numbering.xml"/><Relationship Id="rId91" Type="http://schemas.openxmlformats.org/officeDocument/2006/relationships/image" Target="media/image9.emf"/><Relationship Id="rId96"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footer" Target="footer1.xml"/><Relationship Id="rId114" Type="http://schemas.openxmlformats.org/officeDocument/2006/relationships/customXml" Target="../customXml/item80.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settings" Target="settings.xml"/><Relationship Id="rId81" Type="http://schemas.openxmlformats.org/officeDocument/2006/relationships/endnotes" Target="endnotes.xml"/><Relationship Id="rId86" Type="http://schemas.openxmlformats.org/officeDocument/2006/relationships/image" Target="media/image4.emf"/><Relationship Id="rId94" Type="http://schemas.openxmlformats.org/officeDocument/2006/relationships/image" Target="media/image12.emf"/><Relationship Id="rId99" Type="http://schemas.openxmlformats.org/officeDocument/2006/relationships/image" Target="media/image17.emf"/><Relationship Id="rId101" Type="http://schemas.openxmlformats.org/officeDocument/2006/relationships/image" Target="media/image19.png"/><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75.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styles" Target="styles.xml"/><Relationship Id="rId97" Type="http://schemas.openxmlformats.org/officeDocument/2006/relationships/image" Target="media/image15.emf"/><Relationship Id="rId104" Type="http://schemas.openxmlformats.org/officeDocument/2006/relationships/hyperlink" Target="http://www.proinversion.gob.pe"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image" Target="media/image10.emf"/><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image" Target="media/image5.emf"/><Relationship Id="rId110" Type="http://schemas.openxmlformats.org/officeDocument/2006/relationships/customXml" Target="../customXml/item76.xml"/><Relationship Id="rId61" Type="http://schemas.openxmlformats.org/officeDocument/2006/relationships/customXml" Target="../customXml/item61.xml"/><Relationship Id="rId82" Type="http://schemas.openxmlformats.org/officeDocument/2006/relationships/image" Target="media/image1.emf"/><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microsoft.com/office/2007/relationships/stylesWithEffects" Target="stylesWithEffects.xml"/><Relationship Id="rId100" Type="http://schemas.openxmlformats.org/officeDocument/2006/relationships/image" Target="media/image18.png"/><Relationship Id="rId105" Type="http://schemas.openxmlformats.org/officeDocument/2006/relationships/hyperlink" Target="http://mtcgeo2.mtc.gob.pe/anuario/anuario_estadistico_2012.pdf"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image" Target="media/image11.emf"/><Relationship Id="rId98" Type="http://schemas.openxmlformats.org/officeDocument/2006/relationships/image" Target="media/image16.png"/><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20" Type="http://schemas.openxmlformats.org/officeDocument/2006/relationships/customXml" Target="../customXml/item20.xml"/><Relationship Id="rId111" Type="http://schemas.openxmlformats.org/officeDocument/2006/relationships/customXml" Target="../customXml/item77.xml"/><Relationship Id="rId62" Type="http://schemas.openxmlformats.org/officeDocument/2006/relationships/customXml" Target="../customXml/item62.xml"/><Relationship Id="rId83" Type="http://schemas.openxmlformats.org/officeDocument/2006/relationships/hyperlink" Target="http://ofi.mef.gob.pe/transparencia/mensual/default.aspx?y=2012&amp;ap=ActProy" TargetMode="External"/><Relationship Id="rId88"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mtcgeo2.mtc.gob.pe/anuario/anuario_estadistico_201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14.xml><?xml version="1.0" encoding="utf-8"?>
<b:Sources xmlns:b="http://schemas.openxmlformats.org/officeDocument/2006/bibliography" xmlns="http://schemas.openxmlformats.org/officeDocument/2006/bibliography" SelectedStyle="\APA.XSL" StyleName="APA Fifth Edition"/>
</file>

<file path=customXml/item15.xml><?xml version="1.0" encoding="utf-8"?>
<b:Sources xmlns:b="http://schemas.openxmlformats.org/officeDocument/2006/bibliography" xmlns="http://schemas.openxmlformats.org/officeDocument/2006/bibliography" SelectedStyle="\APA.XSL" StyleName="APA Fifth Edition"/>
</file>

<file path=customXml/item16.xml><?xml version="1.0" encoding="utf-8"?>
<b:Sources xmlns:b="http://schemas.openxmlformats.org/officeDocument/2006/bibliography" xmlns="http://schemas.openxmlformats.org/officeDocument/2006/bibliography" SelectedStyle="\APA.XSL" StyleName="APA Fifth Edition"/>
</file>

<file path=customXml/item17.xml><?xml version="1.0" encoding="utf-8"?>
<b:Sources xmlns:b="http://schemas.openxmlformats.org/officeDocument/2006/bibliography" xmlns="http://schemas.openxmlformats.org/officeDocument/2006/bibliography" SelectedStyle="\APA.XSL" StyleName="APA Fifth Edition"/>
</file>

<file path=customXml/item18.xml><?xml version="1.0" encoding="utf-8"?>
<b:Sources xmlns:b="http://schemas.openxmlformats.org/officeDocument/2006/bibliography" xmlns="http://schemas.openxmlformats.org/officeDocument/2006/bibliography" SelectedStyle="\APA.XSL" StyleName="APA Fifth Edition"/>
</file>

<file path=customXml/item19.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20.xml><?xml version="1.0" encoding="utf-8"?>
<?mso-contentType ?>
<SharedContentType xmlns="Microsoft.SharePoint.Taxonomy.ContentTypeSync" SourceId="ae61f9b1-e23d-4f49-b3d7-56b991556c4b" ContentTypeId="0x010100ACF722E9F6B0B149B0CD8BE2560A6672" PreviousValue="false"/>
</file>

<file path=customXml/item21.xml><?xml version="1.0" encoding="utf-8"?>
<b:Sources xmlns:b="http://schemas.openxmlformats.org/officeDocument/2006/bibliography" xmlns="http://schemas.openxmlformats.org/officeDocument/2006/bibliography" SelectedStyle="\APA.XSL" StyleName="APA Fifth Edition"/>
</file>

<file path=customXml/item22.xml><?xml version="1.0" encoding="utf-8"?>
<b:Sources xmlns:b="http://schemas.openxmlformats.org/officeDocument/2006/bibliography" xmlns="http://schemas.openxmlformats.org/officeDocument/2006/bibliography" SelectedStyle="\APA.XSL" StyleName="APA Fifth Edition"/>
</file>

<file path=customXml/item23.xml><?xml version="1.0" encoding="utf-8"?>
<b:Sources xmlns:b="http://schemas.openxmlformats.org/officeDocument/2006/bibliography" xmlns="http://schemas.openxmlformats.org/officeDocument/2006/bibliography" SelectedStyle="\APA.XSL" StyleName="APA Fifth Edition"/>
</file>

<file path=customXml/item24.xml><?xml version="1.0" encoding="utf-8"?>
<b:Sources xmlns:b="http://schemas.openxmlformats.org/officeDocument/2006/bibliography" xmlns="http://schemas.openxmlformats.org/officeDocument/2006/bibliography" SelectedStyle="\APA.XSL" StyleName="APA Fifth Edition"/>
</file>

<file path=customXml/item25.xml><?xml version="1.0" encoding="utf-8"?>
<b:Sources xmlns:b="http://schemas.openxmlformats.org/officeDocument/2006/bibliography" xmlns="http://schemas.openxmlformats.org/officeDocument/2006/bibliography" SelectedStyle="\APA.XSL" StyleName="APA Fifth Edition"/>
</file>

<file path=customXml/item26.xml><?xml version="1.0" encoding="utf-8"?>
<b:Sources xmlns:b="http://schemas.openxmlformats.org/officeDocument/2006/bibliography" xmlns="http://schemas.openxmlformats.org/officeDocument/2006/bibliography" SelectedStyle="\APA.XSL" StyleName="APA Fifth Edition"/>
</file>

<file path=customXml/item27.xml><?xml version="1.0" encoding="utf-8"?>
<b:Sources xmlns:b="http://schemas.openxmlformats.org/officeDocument/2006/bibliography" xmlns="http://schemas.openxmlformats.org/officeDocument/2006/bibliography" SelectedStyle="\APA.XSL" StyleName="APA Fifth Edition"/>
</file>

<file path=customXml/item28.xml><?xml version="1.0" encoding="utf-8"?>
<b:Sources xmlns:b="http://schemas.openxmlformats.org/officeDocument/2006/bibliography" xmlns="http://schemas.openxmlformats.org/officeDocument/2006/bibliography" SelectedStyle="\APA.XSL" StyleName="APA Fifth Edition"/>
</file>

<file path=customXml/item29.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30.xml><?xml version="1.0" encoding="utf-8"?>
<b:Sources xmlns:b="http://schemas.openxmlformats.org/officeDocument/2006/bibliography" xmlns="http://schemas.openxmlformats.org/officeDocument/2006/bibliography" SelectedStyle="\APA.XSL" StyleName="APA Fifth Edition"/>
</file>

<file path=customXml/item31.xml><?xml version="1.0" encoding="utf-8"?>
<b:Sources xmlns:b="http://schemas.openxmlformats.org/officeDocument/2006/bibliography" xmlns="http://schemas.openxmlformats.org/officeDocument/2006/bibliography" SelectedStyle="\APA.XSL" StyleName="APA Fifth Edition"/>
</file>

<file path=customXml/item32.xml><?xml version="1.0" encoding="utf-8"?>
<b:Sources xmlns:b="http://schemas.openxmlformats.org/officeDocument/2006/bibliography" xmlns="http://schemas.openxmlformats.org/officeDocument/2006/bibliography" SelectedStyle="\APA.XSL" StyleName="APA Fifth Edition"/>
</file>

<file path=customXml/item33.xml><?xml version="1.0" encoding="utf-8"?>
<b:Sources xmlns:b="http://schemas.openxmlformats.org/officeDocument/2006/bibliography" xmlns="http://schemas.openxmlformats.org/officeDocument/2006/bibliography" SelectedStyle="\APA.XSL" StyleName="APA Fifth Edition"/>
</file>

<file path=customXml/item34.xml><?xml version="1.0" encoding="utf-8"?>
<b:Sources xmlns:b="http://schemas.openxmlformats.org/officeDocument/2006/bibliography" xmlns="http://schemas.openxmlformats.org/officeDocument/2006/bibliography" SelectedStyle="\APA.XSL" StyleName="APA Fifth Edition"/>
</file>

<file path=customXml/item35.xml><?xml version="1.0" encoding="utf-8"?>
<b:Sources xmlns:b="http://schemas.openxmlformats.org/officeDocument/2006/bibliography" xmlns="http://schemas.openxmlformats.org/officeDocument/2006/bibliography" SelectedStyle="\APA.XSL" StyleName="APA Fifth Edition"/>
</file>

<file path=customXml/item36.xml><?xml version="1.0" encoding="utf-8"?>
<b:Sources xmlns:b="http://schemas.openxmlformats.org/officeDocument/2006/bibliography" xmlns="http://schemas.openxmlformats.org/officeDocument/2006/bibliography" SelectedStyle="\APA.XSL" StyleName="APA Fifth Edition"/>
</file>

<file path=customXml/item37.xml><?xml version="1.0" encoding="utf-8"?>
<b:Sources xmlns:b="http://schemas.openxmlformats.org/officeDocument/2006/bibliography" xmlns="http://schemas.openxmlformats.org/officeDocument/2006/bibliography" SelectedStyle="\APA.XSL" StyleName="APA Fifth Edition"/>
</file>

<file path=customXml/item38.xml><?xml version="1.0" encoding="utf-8"?>
<b:Sources xmlns:b="http://schemas.openxmlformats.org/officeDocument/2006/bibliography" xmlns="http://schemas.openxmlformats.org/officeDocument/2006/bibliography" SelectedStyle="\APA.XSL" StyleName="APA Fifth Edition"/>
</file>

<file path=customXml/item39.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40.xml><?xml version="1.0" encoding="utf-8"?>
<b:Sources xmlns:b="http://schemas.openxmlformats.org/officeDocument/2006/bibliography" xmlns="http://schemas.openxmlformats.org/officeDocument/2006/bibliography" SelectedStyle="\APA.XSL" StyleName="APA Fifth Edition"/>
</file>

<file path=customXml/item41.xml><?xml version="1.0" encoding="utf-8"?>
<?mso-contentType ?>
<SharedContentType xmlns="Microsoft.SharePoint.Taxonomy.ContentTypeSync" SourceId="ae61f9b1-e23d-4f49-b3d7-56b991556c4b" ContentTypeId="0x010100ACF722E9F6B0B149B0CD8BE2560A6672" PreviousValue="false"/>
</file>

<file path=customXml/item42.xml><?xml version="1.0" encoding="utf-8"?>
<b:Sources xmlns:b="http://schemas.openxmlformats.org/officeDocument/2006/bibliography" xmlns="http://schemas.openxmlformats.org/officeDocument/2006/bibliography" SelectedStyle="\APA.XSL" StyleName="APA Fifth Edition"/>
</file>

<file path=customXml/item43.xml><?xml version="1.0" encoding="utf-8"?>
<b:Sources xmlns:b="http://schemas.openxmlformats.org/officeDocument/2006/bibliography" xmlns="http://schemas.openxmlformats.org/officeDocument/2006/bibliography" SelectedStyle="\APA.XSL" StyleName="APA Fifth Edition"/>
</file>

<file path=customXml/item44.xml><?xml version="1.0" encoding="utf-8"?>
<b:Sources xmlns:b="http://schemas.openxmlformats.org/officeDocument/2006/bibliography" xmlns="http://schemas.openxmlformats.org/officeDocument/2006/bibliography" SelectedStyle="\APA.XSL" StyleName="APA Fifth Edition"/>
</file>

<file path=customXml/item45.xml><?xml version="1.0" encoding="utf-8"?>
<b:Sources xmlns:b="http://schemas.openxmlformats.org/officeDocument/2006/bibliography" xmlns="http://schemas.openxmlformats.org/officeDocument/2006/bibliography" SelectedStyle="\APA.XSL" StyleName="APA Fifth Edition"/>
</file>

<file path=customXml/item46.xml><?xml version="1.0" encoding="utf-8"?>
<b:Sources xmlns:b="http://schemas.openxmlformats.org/officeDocument/2006/bibliography" xmlns="http://schemas.openxmlformats.org/officeDocument/2006/bibliography" SelectedStyle="\APA.XSL" StyleName="APA Fifth Edition"/>
</file>

<file path=customXml/item47.xml><?xml version="1.0" encoding="utf-8"?>
<b:Sources xmlns:b="http://schemas.openxmlformats.org/officeDocument/2006/bibliography" xmlns="http://schemas.openxmlformats.org/officeDocument/2006/bibliography" SelectedStyle="\APA.XSL" StyleName="APA Fifth Edition"/>
</file>

<file path=customXml/item48.xml><?xml version="1.0" encoding="utf-8"?>
<b:Sources xmlns:b="http://schemas.openxmlformats.org/officeDocument/2006/bibliography" xmlns="http://schemas.openxmlformats.org/officeDocument/2006/bibliography" SelectedStyle="\APA.XSL" StyleName="APA Fifth Edition"/>
</file>

<file path=customXml/item49.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50.xml><?xml version="1.0" encoding="utf-8"?>
<b:Sources xmlns:b="http://schemas.openxmlformats.org/officeDocument/2006/bibliography" xmlns="http://schemas.openxmlformats.org/officeDocument/2006/bibliography" SelectedStyle="\APA.XSL" StyleName="APA Fifth Edition"/>
</file>

<file path=customXml/item51.xml><?xml version="1.0" encoding="utf-8"?>
<b:Sources xmlns:b="http://schemas.openxmlformats.org/officeDocument/2006/bibliography" xmlns="http://schemas.openxmlformats.org/officeDocument/2006/bibliography" SelectedStyle="\APA.XSL" StyleName="APA Fifth Edition"/>
</file>

<file path=customXml/item52.xml><?xml version="1.0" encoding="utf-8"?>
<b:Sources xmlns:b="http://schemas.openxmlformats.org/officeDocument/2006/bibliography" xmlns="http://schemas.openxmlformats.org/officeDocument/2006/bibliography" SelectedStyle="\APA.XSL" StyleName="APA Fifth Edition"/>
</file>

<file path=customXml/item53.xml><?xml version="1.0" encoding="utf-8"?>
<b:Sources xmlns:b="http://schemas.openxmlformats.org/officeDocument/2006/bibliography" xmlns="http://schemas.openxmlformats.org/officeDocument/2006/bibliography" SelectedStyle="\APA.XSL" StyleName="APA Fifth Edition"/>
</file>

<file path=customXml/item54.xml><?xml version="1.0" encoding="utf-8"?>
<b:Sources xmlns:b="http://schemas.openxmlformats.org/officeDocument/2006/bibliography" xmlns="http://schemas.openxmlformats.org/officeDocument/2006/bibliography" SelectedStyle="\APA.XSL" StyleName="APA Fifth Edition"/>
</file>

<file path=customXml/item55.xml><?xml version="1.0" encoding="utf-8"?>
<b:Sources xmlns:b="http://schemas.openxmlformats.org/officeDocument/2006/bibliography" xmlns="http://schemas.openxmlformats.org/officeDocument/2006/bibliography" SelectedStyle="\APA.XSL" StyleName="APA Fifth Edition"/>
</file>

<file path=customXml/item56.xml><?xml version="1.0" encoding="utf-8"?>
<b:Sources xmlns:b="http://schemas.openxmlformats.org/officeDocument/2006/bibliography" xmlns="http://schemas.openxmlformats.org/officeDocument/2006/bibliography" SelectedStyle="\APA.XSL" StyleName="APA Fifth Edition"/>
</file>

<file path=customXml/item57.xml><?xml version="1.0" encoding="utf-8"?>
<b:Sources xmlns:b="http://schemas.openxmlformats.org/officeDocument/2006/bibliography" xmlns="http://schemas.openxmlformats.org/officeDocument/2006/bibliography" SelectedStyle="\APA.XSL" StyleName="APA Fifth Edition"/>
</file>

<file path=customXml/item58.xml><?xml version="1.0" encoding="utf-8"?>
<b:Sources xmlns:b="http://schemas.openxmlformats.org/officeDocument/2006/bibliography" xmlns="http://schemas.openxmlformats.org/officeDocument/2006/bibliography" SelectedStyle="\APA.XSL" StyleName="APA Fifth Edition"/>
</file>

<file path=customXml/item59.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60.xml><?xml version="1.0" encoding="utf-8"?>
<b:Sources xmlns:b="http://schemas.openxmlformats.org/officeDocument/2006/bibliography" xmlns="http://schemas.openxmlformats.org/officeDocument/2006/bibliography" SelectedStyle="\APA.XSL" StyleName="APA Fifth Edition"/>
</file>

<file path=customXml/item61.xml><?xml version="1.0" encoding="utf-8"?>
<b:Sources xmlns:b="http://schemas.openxmlformats.org/officeDocument/2006/bibliography" xmlns="http://schemas.openxmlformats.org/officeDocument/2006/bibliography" SelectedStyle="\APA.XSL" StyleName="APA Fifth Edition"/>
</file>

<file path=customXml/item6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3.xml><?xml version="1.0" encoding="utf-8"?>
<b:Sources xmlns:b="http://schemas.openxmlformats.org/officeDocument/2006/bibliography" xmlns="http://schemas.openxmlformats.org/officeDocument/2006/bibliography" SelectedStyle="\APA.XSL" StyleName="APA Fifth Edition"/>
</file>

<file path=customXml/item64.xml><?xml version="1.0" encoding="utf-8"?>
<b:Sources xmlns:b="http://schemas.openxmlformats.org/officeDocument/2006/bibliography" xmlns="http://schemas.openxmlformats.org/officeDocument/2006/bibliography" SelectedStyle="\APA.XSL" StyleName="APA Fifth Edition"/>
</file>

<file path=customXml/item65.xml><?xml version="1.0" encoding="utf-8"?>
<b:Sources xmlns:b="http://schemas.openxmlformats.org/officeDocument/2006/bibliography" xmlns="http://schemas.openxmlformats.org/officeDocument/2006/bibliography" SelectedStyle="\APA.XSL" StyleName="APA Fifth Edition"/>
</file>

<file path=customXml/item66.xml><?xml version="1.0" encoding="utf-8"?>
<b:Sources xmlns:b="http://schemas.openxmlformats.org/officeDocument/2006/bibliography" xmlns="http://schemas.openxmlformats.org/officeDocument/2006/bibliography" SelectedStyle="\APA.XSL" StyleName="APA Fifth Edition"/>
</file>

<file path=customXml/item67.xml><?xml version="1.0" encoding="utf-8"?>
<b:Sources xmlns:b="http://schemas.openxmlformats.org/officeDocument/2006/bibliography" xmlns="http://schemas.openxmlformats.org/officeDocument/2006/bibliography" SelectedStyle="\APA.XSL" StyleName="APA Fifth Edition"/>
</file>

<file path=customXml/item68.xml><?xml version="1.0" encoding="utf-8"?>
<b:Sources xmlns:b="http://schemas.openxmlformats.org/officeDocument/2006/bibliography" xmlns="http://schemas.openxmlformats.org/officeDocument/2006/bibliography" SelectedStyle="\APA.XSL" StyleName="APA Fifth Edition"/>
</file>

<file path=customXml/item69.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70.xml><?xml version="1.0" encoding="utf-8"?>
<b:Sources xmlns:b="http://schemas.openxmlformats.org/officeDocument/2006/bibliography" xmlns="http://schemas.openxmlformats.org/officeDocument/2006/bibliography" SelectedStyle="\APA.XSL" StyleName="APA Fifth Edition"/>
</file>

<file path=customXml/item71.xml><?xml version="1.0" encoding="utf-8"?>
<b:Sources xmlns:b="http://schemas.openxmlformats.org/officeDocument/2006/bibliography" xmlns="http://schemas.openxmlformats.org/officeDocument/2006/bibliography" SelectedStyle="\APA.XSL" StyleName="APA Fifth Edition"/>
</file>

<file path=customXml/item72.xml><?xml version="1.0" encoding="utf-8"?>
<b:Sources xmlns:b="http://schemas.openxmlformats.org/officeDocument/2006/bibliography" xmlns="http://schemas.openxmlformats.org/officeDocument/2006/bibliography" SelectedStyle="\APA.XSL" StyleName="APA Fifth Edition"/>
</file>

<file path=customXml/item73.xml><?xml version="1.0" encoding="utf-8"?>
<b:Sources xmlns:b="http://schemas.openxmlformats.org/officeDocument/2006/bibliography" xmlns="http://schemas.openxmlformats.org/officeDocument/2006/bibliography" SelectedStyle="\APA.XSL" StyleName="APA Fifth Edition"/>
</file>

<file path=customXml/item74.xml><?xml version="1.0" encoding="utf-8"?>
<b:Sources xmlns:b="http://schemas.openxmlformats.org/officeDocument/2006/bibliography" xmlns="http://schemas.openxmlformats.org/officeDocument/2006/bibliography" SelectedStyle="\APA.XSL" StyleName="APA Fifth Edition"/>
</file>

<file path=customXml/item75.xml><?xml version="1.0" encoding="utf-8"?>
<b:Sources xmlns:b="http://schemas.openxmlformats.org/officeDocument/2006/bibliography" xmlns="http://schemas.openxmlformats.org/officeDocument/2006/bibliography" SelectedStyle="\APA.XSL" StyleName="APA Fifth Edition"/>
</file>

<file path=customXml/item76.xml><?xml version="1.0" encoding="utf-8"?>
<b:Sources xmlns:b="http://schemas.openxmlformats.org/officeDocument/2006/bibliography" xmlns="http://schemas.openxmlformats.org/officeDocument/2006/bibliography" SelectedStyle="\APA.XSL" StyleName="APA Fifth Edition"/>
</file>

<file path=customXml/item77.xml><?xml version="1.0" encoding="utf-8"?>
<?mso-contentType ?>
<FormTemplates xmlns="http://schemas.microsoft.com/sharepoint/v3/contenttype/forms">
  <Display>DocumentLibraryForm</Display>
  <Edit>DocumentLibraryForm</Edit>
  <New>DocumentLibraryForm</New>
</FormTemplates>
</file>

<file path=customXml/item78.xml><?xml version="1.0" encoding="utf-8"?>
<b:Sources xmlns:b="http://schemas.openxmlformats.org/officeDocument/2006/bibliography" xmlns="http://schemas.openxmlformats.org/officeDocument/2006/bibliography" SelectedStyle="\APA.XSL" StyleName="APA Fifth Edition"/>
</file>

<file path=customXml/item79.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R0002776005</Record_x0020_Number>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38636383</IDBDocs_x0020_Number>
    <Document_x0020_Author xmlns="cdc7663a-08f0-4737-9e8c-148ce897a09c">Lacambra Ayuso, Sergio</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PE-L1138</Project_x0020_Number>
    <Package_x0020_Code xmlns="cdc7663a-08f0-4737-9e8c-148ce897a09c" xsi:nil="true"/>
    <Migration_x0020_Info xmlns="cdc7663a-08f0-4737-9e8c-148ce897a09c">MS WORDLPLoan Proposal0NPO-PE-L1138-Plan1083625926</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EZSHARE-175530370-54</_dlc_DocId>
    <From_x003a_ xmlns="cdc7663a-08f0-4737-9e8c-148ce897a09c" xsi:nil="true"/>
    <To_x003a_ xmlns="cdc7663a-08f0-4737-9e8c-148ce897a09c" xsi:nil="true"/>
    <_dlc_DocIdUrl xmlns="cdc7663a-08f0-4737-9e8c-148ce897a09c">
      <Url>https://idbg.sharepoint.com/teams/EZ-PE-LON/PE-L1138/_layouts/15/DocIdRedir.aspx?ID=EZSHARE-175530370-54</Url>
      <Description>EZSHARE-175530370-54</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fth Edition"/>
</file>

<file path=customXml/item80.xml><?xml version="1.0" encoding="utf-8"?>
<ct:contentTypeSchema xmlns:ct="http://schemas.microsoft.com/office/2006/metadata/contentType" xmlns:ma="http://schemas.microsoft.com/office/2006/metadata/properties/metaAttributes" ct:_="" ma:_="" ma:contentTypeName="ez-Operations" ma:contentTypeID="0x010100ACF722E9F6B0B149B0CD8BE2560A6672006417AA5418E22A41AD78DB4E1340ADD2" ma:contentTypeVersion="1913" ma:contentTypeDescription="The base project type from which other project content types inherit their information." ma:contentTypeScope="" ma:versionID="9a7989ae326e986f94d378fa708cde9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1.xml><?xml version="1.0" encoding="utf-8"?>
<?mso-contentType ?>
<FormUrls xmlns="http://schemas.microsoft.com/sharepoint/v3/contenttype/forms/url">
  <Display>_catalogs/masterpage/ECMForms/OperationsCT/View.aspx</Display>
  <Edit>_catalogs/masterpage/ECMForms/OperationsCT/Edit.aspx</Edit>
</FormUrls>
</file>

<file path=customXml/item82.xml><?xml version="1.0" encoding="utf-8"?>
<?mso-contentType ?>
<FormUrls xmlns="http://schemas.microsoft.com/sharepoint/v3/contenttype/forms/url">
  <Display>_catalogs/masterpage/ECMForms/OperationsCT/View.aspx</Display>
  <Edit>_catalogs/masterpage/ECMForms/OperationsCT/Edit.aspx</Edit>
</FormUrls>
</file>

<file path=customXml/item83.xml><?xml version="1.0" encoding="utf-8"?>
<?mso-contentType ?>
<FormUrls xmlns="http://schemas.microsoft.com/sharepoint/v3/contenttype/forms/url">
  <Display>_catalogs/masterpage/ECMForms/OperationsCT/View.aspx</Display>
  <Edit>_catalogs/masterpage/ECMForms/OperationsCT/Edit.aspx</Edit>
</FormUrls>
</file>

<file path=customXml/item84.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717E1-CDED-AD47-97E6-D435088A7AF2}"/>
</file>

<file path=customXml/itemProps10.xml><?xml version="1.0" encoding="utf-8"?>
<ds:datastoreItem xmlns:ds="http://schemas.openxmlformats.org/officeDocument/2006/customXml" ds:itemID="{0C50A23B-0EBF-B748-B391-B55FF1B12B4A}"/>
</file>

<file path=customXml/itemProps11.xml><?xml version="1.0" encoding="utf-8"?>
<ds:datastoreItem xmlns:ds="http://schemas.openxmlformats.org/officeDocument/2006/customXml" ds:itemID="{A38E7DD7-23E5-C14A-8DB3-A47697A28E88}"/>
</file>

<file path=customXml/itemProps12.xml><?xml version="1.0" encoding="utf-8"?>
<ds:datastoreItem xmlns:ds="http://schemas.openxmlformats.org/officeDocument/2006/customXml" ds:itemID="{4DCD0553-5392-ED4F-8A25-B01BE73929C5}"/>
</file>

<file path=customXml/itemProps13.xml><?xml version="1.0" encoding="utf-8"?>
<ds:datastoreItem xmlns:ds="http://schemas.openxmlformats.org/officeDocument/2006/customXml" ds:itemID="{1A598734-4823-42B2-9D45-22F416F5B40C}"/>
</file>

<file path=customXml/itemProps14.xml><?xml version="1.0" encoding="utf-8"?>
<ds:datastoreItem xmlns:ds="http://schemas.openxmlformats.org/officeDocument/2006/customXml" ds:itemID="{6ACCE6F5-FEB8-F945-9D59-6523959F9570}"/>
</file>

<file path=customXml/itemProps15.xml><?xml version="1.0" encoding="utf-8"?>
<ds:datastoreItem xmlns:ds="http://schemas.openxmlformats.org/officeDocument/2006/customXml" ds:itemID="{8AD93020-F4F3-7348-91F9-7BC2C34112A8}"/>
</file>

<file path=customXml/itemProps16.xml><?xml version="1.0" encoding="utf-8"?>
<ds:datastoreItem xmlns:ds="http://schemas.openxmlformats.org/officeDocument/2006/customXml" ds:itemID="{99267381-092E-304B-8D97-A5ECEEAB61E9}"/>
</file>

<file path=customXml/itemProps17.xml><?xml version="1.0" encoding="utf-8"?>
<ds:datastoreItem xmlns:ds="http://schemas.openxmlformats.org/officeDocument/2006/customXml" ds:itemID="{6836F6AB-1069-4869-B6CC-81129698D741}"/>
</file>

<file path=customXml/itemProps18.xml><?xml version="1.0" encoding="utf-8"?>
<ds:datastoreItem xmlns:ds="http://schemas.openxmlformats.org/officeDocument/2006/customXml" ds:itemID="{9E704B62-C7D3-064E-92F6-ADF8897DAA61}"/>
</file>

<file path=customXml/itemProps19.xml><?xml version="1.0" encoding="utf-8"?>
<ds:datastoreItem xmlns:ds="http://schemas.openxmlformats.org/officeDocument/2006/customXml" ds:itemID="{D3BAC12B-2B3D-B24C-B96C-5792A43DD265}"/>
</file>

<file path=customXml/itemProps2.xml><?xml version="1.0" encoding="utf-8"?>
<ds:datastoreItem xmlns:ds="http://schemas.openxmlformats.org/officeDocument/2006/customXml" ds:itemID="{5EA34351-DA65-4147-9B33-6F42CB3A4DFC}"/>
</file>

<file path=customXml/itemProps20.xml><?xml version="1.0" encoding="utf-8"?>
<ds:datastoreItem xmlns:ds="http://schemas.openxmlformats.org/officeDocument/2006/customXml" ds:itemID="{E3C8EF63-9DDC-4771-A1E0-0F2A43545A22}"/>
</file>

<file path=customXml/itemProps21.xml><?xml version="1.0" encoding="utf-8"?>
<ds:datastoreItem xmlns:ds="http://schemas.openxmlformats.org/officeDocument/2006/customXml" ds:itemID="{78A9A2AF-0846-FC4A-8B00-6C3CE4EE21BB}"/>
</file>

<file path=customXml/itemProps22.xml><?xml version="1.0" encoding="utf-8"?>
<ds:datastoreItem xmlns:ds="http://schemas.openxmlformats.org/officeDocument/2006/customXml" ds:itemID="{B7A61302-F095-45A1-88CE-E64FEF5AD943}"/>
</file>

<file path=customXml/itemProps23.xml><?xml version="1.0" encoding="utf-8"?>
<ds:datastoreItem xmlns:ds="http://schemas.openxmlformats.org/officeDocument/2006/customXml" ds:itemID="{EFC59AD1-4F6C-9744-9D85-9AC0E9B01FEE}"/>
</file>

<file path=customXml/itemProps24.xml><?xml version="1.0" encoding="utf-8"?>
<ds:datastoreItem xmlns:ds="http://schemas.openxmlformats.org/officeDocument/2006/customXml" ds:itemID="{3B37E265-1514-F64C-8BE5-6DA7015C6994}"/>
</file>

<file path=customXml/itemProps25.xml><?xml version="1.0" encoding="utf-8"?>
<ds:datastoreItem xmlns:ds="http://schemas.openxmlformats.org/officeDocument/2006/customXml" ds:itemID="{74D6F154-73AE-494C-AE23-58671E5EC89E}"/>
</file>

<file path=customXml/itemProps26.xml><?xml version="1.0" encoding="utf-8"?>
<ds:datastoreItem xmlns:ds="http://schemas.openxmlformats.org/officeDocument/2006/customXml" ds:itemID="{B686BDBF-7AB7-9C46-AE4C-F3BDB266AF7E}"/>
</file>

<file path=customXml/itemProps27.xml><?xml version="1.0" encoding="utf-8"?>
<ds:datastoreItem xmlns:ds="http://schemas.openxmlformats.org/officeDocument/2006/customXml" ds:itemID="{8B220C6A-70C0-4090-9884-FD081E6B9BEF}"/>
</file>

<file path=customXml/itemProps28.xml><?xml version="1.0" encoding="utf-8"?>
<ds:datastoreItem xmlns:ds="http://schemas.openxmlformats.org/officeDocument/2006/customXml" ds:itemID="{1E2A3CAB-ADCD-4CCD-961A-E80B9E520934}"/>
</file>

<file path=customXml/itemProps29.xml><?xml version="1.0" encoding="utf-8"?>
<ds:datastoreItem xmlns:ds="http://schemas.openxmlformats.org/officeDocument/2006/customXml" ds:itemID="{544435E6-543F-46F5-8B3F-0E23F7BAB9A4}"/>
</file>

<file path=customXml/itemProps3.xml><?xml version="1.0" encoding="utf-8"?>
<ds:datastoreItem xmlns:ds="http://schemas.openxmlformats.org/officeDocument/2006/customXml" ds:itemID="{3CFEFBD2-CDCB-8D4D-89D5-47C5E1A5FAAB}"/>
</file>

<file path=customXml/itemProps30.xml><?xml version="1.0" encoding="utf-8"?>
<ds:datastoreItem xmlns:ds="http://schemas.openxmlformats.org/officeDocument/2006/customXml" ds:itemID="{BC76F3D3-8BB1-7B42-BE0B-30DC2DD7A15F}"/>
</file>

<file path=customXml/itemProps31.xml><?xml version="1.0" encoding="utf-8"?>
<ds:datastoreItem xmlns:ds="http://schemas.openxmlformats.org/officeDocument/2006/customXml" ds:itemID="{DA5448A3-E8BB-D64A-BD5F-33272408E5BC}"/>
</file>

<file path=customXml/itemProps32.xml><?xml version="1.0" encoding="utf-8"?>
<ds:datastoreItem xmlns:ds="http://schemas.openxmlformats.org/officeDocument/2006/customXml" ds:itemID="{9B88C98C-C3DC-FC48-AF9D-1BD2AE5A9C0A}"/>
</file>

<file path=customXml/itemProps33.xml><?xml version="1.0" encoding="utf-8"?>
<ds:datastoreItem xmlns:ds="http://schemas.openxmlformats.org/officeDocument/2006/customXml" ds:itemID="{59315EF8-D902-D641-ACFB-E1969132F3DE}"/>
</file>

<file path=customXml/itemProps34.xml><?xml version="1.0" encoding="utf-8"?>
<ds:datastoreItem xmlns:ds="http://schemas.openxmlformats.org/officeDocument/2006/customXml" ds:itemID="{D1C24904-ECB1-7A4D-91D7-83E4625536BB}"/>
</file>

<file path=customXml/itemProps35.xml><?xml version="1.0" encoding="utf-8"?>
<ds:datastoreItem xmlns:ds="http://schemas.openxmlformats.org/officeDocument/2006/customXml" ds:itemID="{7A392438-7B43-4B7C-AC96-2F6859529B13}"/>
</file>

<file path=customXml/itemProps36.xml><?xml version="1.0" encoding="utf-8"?>
<ds:datastoreItem xmlns:ds="http://schemas.openxmlformats.org/officeDocument/2006/customXml" ds:itemID="{6CA15AC3-FBDD-4DCF-9557-12AF266D3C7A}"/>
</file>

<file path=customXml/itemProps37.xml><?xml version="1.0" encoding="utf-8"?>
<ds:datastoreItem xmlns:ds="http://schemas.openxmlformats.org/officeDocument/2006/customXml" ds:itemID="{B8EB9C3F-DA94-A842-A7CB-367BD842688B}"/>
</file>

<file path=customXml/itemProps38.xml><?xml version="1.0" encoding="utf-8"?>
<ds:datastoreItem xmlns:ds="http://schemas.openxmlformats.org/officeDocument/2006/customXml" ds:itemID="{FF9719E5-AB2B-3545-A4F9-8B96582405E9}"/>
</file>

<file path=customXml/itemProps39.xml><?xml version="1.0" encoding="utf-8"?>
<ds:datastoreItem xmlns:ds="http://schemas.openxmlformats.org/officeDocument/2006/customXml" ds:itemID="{AE32B452-8D2F-4445-92C4-9D46AD783092}"/>
</file>

<file path=customXml/itemProps4.xml><?xml version="1.0" encoding="utf-8"?>
<ds:datastoreItem xmlns:ds="http://schemas.openxmlformats.org/officeDocument/2006/customXml" ds:itemID="{4D6B3157-2755-9A4E-A25A-50808EC99D24}"/>
</file>

<file path=customXml/itemProps40.xml><?xml version="1.0" encoding="utf-8"?>
<ds:datastoreItem xmlns:ds="http://schemas.openxmlformats.org/officeDocument/2006/customXml" ds:itemID="{9694D1D8-BB29-7A4A-A5FE-721F5DB0D62F}"/>
</file>

<file path=customXml/itemProps41.xml><?xml version="1.0" encoding="utf-8"?>
<ds:datastoreItem xmlns:ds="http://schemas.openxmlformats.org/officeDocument/2006/customXml" ds:itemID="{4EA97749-672B-426D-9CA8-202FA66B8D9B}"/>
</file>

<file path=customXml/itemProps42.xml><?xml version="1.0" encoding="utf-8"?>
<ds:datastoreItem xmlns:ds="http://schemas.openxmlformats.org/officeDocument/2006/customXml" ds:itemID="{6393FEC2-4FC3-A648-9AB3-E5687F485BD6}"/>
</file>

<file path=customXml/itemProps43.xml><?xml version="1.0" encoding="utf-8"?>
<ds:datastoreItem xmlns:ds="http://schemas.openxmlformats.org/officeDocument/2006/customXml" ds:itemID="{90F97420-41F9-094E-9133-C78DCDC14DF1}"/>
</file>

<file path=customXml/itemProps44.xml><?xml version="1.0" encoding="utf-8"?>
<ds:datastoreItem xmlns:ds="http://schemas.openxmlformats.org/officeDocument/2006/customXml" ds:itemID="{1C6A87D4-D75A-794F-A8AB-37AE0BABFCF3}"/>
</file>

<file path=customXml/itemProps45.xml><?xml version="1.0" encoding="utf-8"?>
<ds:datastoreItem xmlns:ds="http://schemas.openxmlformats.org/officeDocument/2006/customXml" ds:itemID="{B2B1EDB0-8D79-4F46-B615-225E3CE9CB35}"/>
</file>

<file path=customXml/itemProps46.xml><?xml version="1.0" encoding="utf-8"?>
<ds:datastoreItem xmlns:ds="http://schemas.openxmlformats.org/officeDocument/2006/customXml" ds:itemID="{7D13978D-8716-124A-ADAD-4A9E4C71B706}"/>
</file>

<file path=customXml/itemProps47.xml><?xml version="1.0" encoding="utf-8"?>
<ds:datastoreItem xmlns:ds="http://schemas.openxmlformats.org/officeDocument/2006/customXml" ds:itemID="{917AF079-EB68-4DD2-94AB-05CF5F076397}"/>
</file>

<file path=customXml/itemProps48.xml><?xml version="1.0" encoding="utf-8"?>
<ds:datastoreItem xmlns:ds="http://schemas.openxmlformats.org/officeDocument/2006/customXml" ds:itemID="{BF7C01FD-E166-4FF9-871A-BCABA6F0F23E}"/>
</file>

<file path=customXml/itemProps49.xml><?xml version="1.0" encoding="utf-8"?>
<ds:datastoreItem xmlns:ds="http://schemas.openxmlformats.org/officeDocument/2006/customXml" ds:itemID="{AC500ECB-056D-4930-BCAA-AE7010D30C7A}"/>
</file>

<file path=customXml/itemProps5.xml><?xml version="1.0" encoding="utf-8"?>
<ds:datastoreItem xmlns:ds="http://schemas.openxmlformats.org/officeDocument/2006/customXml" ds:itemID="{73423946-4B13-4307-A2A7-D6CDAAB6BAC3}"/>
</file>

<file path=customXml/itemProps50.xml><?xml version="1.0" encoding="utf-8"?>
<ds:datastoreItem xmlns:ds="http://schemas.openxmlformats.org/officeDocument/2006/customXml" ds:itemID="{9FD10A89-5AAC-4E21-BF5B-984127F38C36}"/>
</file>

<file path=customXml/itemProps51.xml><?xml version="1.0" encoding="utf-8"?>
<ds:datastoreItem xmlns:ds="http://schemas.openxmlformats.org/officeDocument/2006/customXml" ds:itemID="{6EC21EF0-7638-4545-AC32-C1EC2934D8FA}"/>
</file>

<file path=customXml/itemProps52.xml><?xml version="1.0" encoding="utf-8"?>
<ds:datastoreItem xmlns:ds="http://schemas.openxmlformats.org/officeDocument/2006/customXml" ds:itemID="{C84E5856-4750-42AD-AF50-0B7B661E3C70}"/>
</file>

<file path=customXml/itemProps53.xml><?xml version="1.0" encoding="utf-8"?>
<ds:datastoreItem xmlns:ds="http://schemas.openxmlformats.org/officeDocument/2006/customXml" ds:itemID="{39AAC770-F39B-47F7-A8A9-4C978B27F876}"/>
</file>

<file path=customXml/itemProps54.xml><?xml version="1.0" encoding="utf-8"?>
<ds:datastoreItem xmlns:ds="http://schemas.openxmlformats.org/officeDocument/2006/customXml" ds:itemID="{50A2EBF3-C34D-DF44-82C5-65BB3799C5F5}"/>
</file>

<file path=customXml/itemProps55.xml><?xml version="1.0" encoding="utf-8"?>
<ds:datastoreItem xmlns:ds="http://schemas.openxmlformats.org/officeDocument/2006/customXml" ds:itemID="{F28140B0-F57B-4DEC-917C-0835AAE29111}"/>
</file>

<file path=customXml/itemProps56.xml><?xml version="1.0" encoding="utf-8"?>
<ds:datastoreItem xmlns:ds="http://schemas.openxmlformats.org/officeDocument/2006/customXml" ds:itemID="{89C6F75B-738D-7F43-9DDD-C6847A2149C9}"/>
</file>

<file path=customXml/itemProps57.xml><?xml version="1.0" encoding="utf-8"?>
<ds:datastoreItem xmlns:ds="http://schemas.openxmlformats.org/officeDocument/2006/customXml" ds:itemID="{21AB61E7-B87B-A34D-9DA4-A40CD01D5A60}"/>
</file>

<file path=customXml/itemProps58.xml><?xml version="1.0" encoding="utf-8"?>
<ds:datastoreItem xmlns:ds="http://schemas.openxmlformats.org/officeDocument/2006/customXml" ds:itemID="{207FE68D-462E-4AEC-B45F-CED05FC8D8F5}"/>
</file>

<file path=customXml/itemProps59.xml><?xml version="1.0" encoding="utf-8"?>
<ds:datastoreItem xmlns:ds="http://schemas.openxmlformats.org/officeDocument/2006/customXml" ds:itemID="{00731D18-E48C-0B40-A6A4-E7A6FD9C8B13}"/>
</file>

<file path=customXml/itemProps6.xml><?xml version="1.0" encoding="utf-8"?>
<ds:datastoreItem xmlns:ds="http://schemas.openxmlformats.org/officeDocument/2006/customXml" ds:itemID="{20DEFAE9-4A69-4F6C-80BD-04F085BB30D1}"/>
</file>

<file path=customXml/itemProps60.xml><?xml version="1.0" encoding="utf-8"?>
<ds:datastoreItem xmlns:ds="http://schemas.openxmlformats.org/officeDocument/2006/customXml" ds:itemID="{A9B67ABC-71A2-2342-B069-7F67DD9A86EF}"/>
</file>

<file path=customXml/itemProps61.xml><?xml version="1.0" encoding="utf-8"?>
<ds:datastoreItem xmlns:ds="http://schemas.openxmlformats.org/officeDocument/2006/customXml" ds:itemID="{861857F5-A4AF-9040-8B38-500A5B927D7B}"/>
</file>

<file path=customXml/itemProps62.xml><?xml version="1.0" encoding="utf-8"?>
<ds:datastoreItem xmlns:ds="http://schemas.openxmlformats.org/officeDocument/2006/customXml" ds:itemID="{69711BDA-6EFB-43DE-842F-995951957861}"/>
</file>

<file path=customXml/itemProps63.xml><?xml version="1.0" encoding="utf-8"?>
<ds:datastoreItem xmlns:ds="http://schemas.openxmlformats.org/officeDocument/2006/customXml" ds:itemID="{12A24E65-7401-4676-9B42-0FAF4F77AEC9}"/>
</file>

<file path=customXml/itemProps64.xml><?xml version="1.0" encoding="utf-8"?>
<ds:datastoreItem xmlns:ds="http://schemas.openxmlformats.org/officeDocument/2006/customXml" ds:itemID="{934572E6-5420-4867-8978-22080CB7E2FD}"/>
</file>

<file path=customXml/itemProps65.xml><?xml version="1.0" encoding="utf-8"?>
<ds:datastoreItem xmlns:ds="http://schemas.openxmlformats.org/officeDocument/2006/customXml" ds:itemID="{662B6903-5B3D-466C-BE53-84BD03A6178A}"/>
</file>

<file path=customXml/itemProps66.xml><?xml version="1.0" encoding="utf-8"?>
<ds:datastoreItem xmlns:ds="http://schemas.openxmlformats.org/officeDocument/2006/customXml" ds:itemID="{2C0F967D-9EA7-41A8-A39F-C0413E432CF2}"/>
</file>

<file path=customXml/itemProps67.xml><?xml version="1.0" encoding="utf-8"?>
<ds:datastoreItem xmlns:ds="http://schemas.openxmlformats.org/officeDocument/2006/customXml" ds:itemID="{589AAEFF-2620-D642-B196-995DD15FC247}"/>
</file>

<file path=customXml/itemProps68.xml><?xml version="1.0" encoding="utf-8"?>
<ds:datastoreItem xmlns:ds="http://schemas.openxmlformats.org/officeDocument/2006/customXml" ds:itemID="{30B3FB0B-91C4-F84F-9E98-2AF9CC2225B5}"/>
</file>

<file path=customXml/itemProps69.xml><?xml version="1.0" encoding="utf-8"?>
<ds:datastoreItem xmlns:ds="http://schemas.openxmlformats.org/officeDocument/2006/customXml" ds:itemID="{0A119D75-E33B-4242-BCC4-0D85721D2A25}"/>
</file>

<file path=customXml/itemProps7.xml><?xml version="1.0" encoding="utf-8"?>
<ds:datastoreItem xmlns:ds="http://schemas.openxmlformats.org/officeDocument/2006/customXml" ds:itemID="{81CC3E2E-C99A-4584-BB72-23AB374C653D}"/>
</file>

<file path=customXml/itemProps70.xml><?xml version="1.0" encoding="utf-8"?>
<ds:datastoreItem xmlns:ds="http://schemas.openxmlformats.org/officeDocument/2006/customXml" ds:itemID="{5071ACAD-860E-420A-B2F0-297AC3FD0632}"/>
</file>

<file path=customXml/itemProps71.xml><?xml version="1.0" encoding="utf-8"?>
<ds:datastoreItem xmlns:ds="http://schemas.openxmlformats.org/officeDocument/2006/customXml" ds:itemID="{9A51E3F6-429B-C447-AEB8-F6D44EEC6C4A}"/>
</file>

<file path=customXml/itemProps72.xml><?xml version="1.0" encoding="utf-8"?>
<ds:datastoreItem xmlns:ds="http://schemas.openxmlformats.org/officeDocument/2006/customXml" ds:itemID="{3A3FF82D-3A61-48F3-BD42-50F06FA2953E}"/>
</file>

<file path=customXml/itemProps73.xml><?xml version="1.0" encoding="utf-8"?>
<ds:datastoreItem xmlns:ds="http://schemas.openxmlformats.org/officeDocument/2006/customXml" ds:itemID="{E8DF84BF-851B-4A73-88CA-504EB0B67C62}"/>
</file>

<file path=customXml/itemProps74.xml><?xml version="1.0" encoding="utf-8"?>
<ds:datastoreItem xmlns:ds="http://schemas.openxmlformats.org/officeDocument/2006/customXml" ds:itemID="{D4BE868F-00AC-0A47-8DF0-6CB0E5A0806D}"/>
</file>

<file path=customXml/itemProps75.xml><?xml version="1.0" encoding="utf-8"?>
<ds:datastoreItem xmlns:ds="http://schemas.openxmlformats.org/officeDocument/2006/customXml" ds:itemID="{5C0C59D9-3B73-404F-8190-33013A079CB7}"/>
</file>

<file path=customXml/itemProps76.xml><?xml version="1.0" encoding="utf-8"?>
<ds:datastoreItem xmlns:ds="http://schemas.openxmlformats.org/officeDocument/2006/customXml" ds:itemID="{CA3FC105-9D18-0746-A5A2-CF7881F73FC9}"/>
</file>

<file path=customXml/itemProps77.xml><?xml version="1.0" encoding="utf-8"?>
<ds:datastoreItem xmlns:ds="http://schemas.openxmlformats.org/officeDocument/2006/customXml" ds:itemID="{4C32231E-2681-4A0C-9487-2B47401B580C}"/>
</file>

<file path=customXml/itemProps78.xml><?xml version="1.0" encoding="utf-8"?>
<ds:datastoreItem xmlns:ds="http://schemas.openxmlformats.org/officeDocument/2006/customXml" ds:itemID="{B73FF74C-7861-4F0B-AAE8-1776F5276A65}"/>
</file>

<file path=customXml/itemProps79.xml><?xml version="1.0" encoding="utf-8"?>
<ds:datastoreItem xmlns:ds="http://schemas.openxmlformats.org/officeDocument/2006/customXml" ds:itemID="{AA53188D-AF61-4669-BD0C-77DAD271BB4E}"/>
</file>

<file path=customXml/itemProps8.xml><?xml version="1.0" encoding="utf-8"?>
<ds:datastoreItem xmlns:ds="http://schemas.openxmlformats.org/officeDocument/2006/customXml" ds:itemID="{6A6DDCE7-5EDF-7044-A0D8-59096CF018C9}"/>
</file>

<file path=customXml/itemProps80.xml><?xml version="1.0" encoding="utf-8"?>
<ds:datastoreItem xmlns:ds="http://schemas.openxmlformats.org/officeDocument/2006/customXml" ds:itemID="{DCA416F7-6C50-4B2A-954B-483EAA9A15FC}"/>
</file>

<file path=customXml/itemProps81.xml><?xml version="1.0" encoding="utf-8"?>
<ds:datastoreItem xmlns:ds="http://schemas.openxmlformats.org/officeDocument/2006/customXml" ds:itemID="{5BFB7A78-DDCD-4F70-B0CF-864A3256F96C}"/>
</file>

<file path=customXml/itemProps82.xml><?xml version="1.0" encoding="utf-8"?>
<ds:datastoreItem xmlns:ds="http://schemas.openxmlformats.org/officeDocument/2006/customXml" ds:itemID="{77760827-3388-4316-BF7B-CF5F6E3E5304}"/>
</file>

<file path=customXml/itemProps83.xml><?xml version="1.0" encoding="utf-8"?>
<ds:datastoreItem xmlns:ds="http://schemas.openxmlformats.org/officeDocument/2006/customXml" ds:itemID="{D993DF5A-0791-4010-8ABB-BB5AC408687F}"/>
</file>

<file path=customXml/itemProps84.xml><?xml version="1.0" encoding="utf-8"?>
<ds:datastoreItem xmlns:ds="http://schemas.openxmlformats.org/officeDocument/2006/customXml" ds:itemID="{A4BE47FE-2264-4394-84F6-9E6DBB3499A4}"/>
</file>

<file path=customXml/itemProps9.xml><?xml version="1.0" encoding="utf-8"?>
<ds:datastoreItem xmlns:ds="http://schemas.openxmlformats.org/officeDocument/2006/customXml" ds:itemID="{14EDF9EA-5F74-4CD4-A4EA-6DDEB4BB790A}"/>
</file>

<file path=docProps/app.xml><?xml version="1.0" encoding="utf-8"?>
<Properties xmlns="http://schemas.openxmlformats.org/officeDocument/2006/extended-properties" xmlns:vt="http://schemas.openxmlformats.org/officeDocument/2006/docPropsVTypes">
  <Template>Normal.dotm</Template>
  <TotalTime>7</TotalTime>
  <Pages>44</Pages>
  <Words>11513</Words>
  <Characters>65627</Characters>
  <Application>Microsoft Office Word</Application>
  <DocSecurity>0</DocSecurity>
  <Lines>546</Lines>
  <Paragraphs>153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PE-L1138 -  Link Informe Evaluación Económica</dc:title>
  <dc:creator>Lizardo</dc:creator>
  <cp:lastModifiedBy>Inter-American Development Bank</cp:lastModifiedBy>
  <cp:revision>4</cp:revision>
  <dcterms:created xsi:type="dcterms:W3CDTF">2014-04-04T18:26:00Z</dcterms:created>
  <dcterms:modified xsi:type="dcterms:W3CDTF">2014-04-04T18:33:00Z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0x010100ACF722E9F6B0B149B0CD8BE2560A6672006417AA5418E22A41AD78DB4E1340ADD2</vt:lpwstr>
  </property>
  <property fmtid="{D5CDD505-2E9C-101B-9397-08002B2CF9AE}" pid="5" name="TaxKeywordTaxHTField">
    <vt:lpwstr/>
  </property>
  <property fmtid="{D5CDD505-2E9C-101B-9397-08002B2CF9AE}" pid="6" name="Series Operations IDB">
    <vt:lpwstr>15;#Project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Natural Disasters: Prevention and Relief</vt:lpwstr>
  </property>
  <property fmtid="{D5CDD505-2E9C-101B-9397-08002B2CF9AE}" pid="22" name="Disclosed">
    <vt:bool>true</vt:bool>
  </property>
  <property fmtid="{D5CDD505-2E9C-101B-9397-08002B2CF9AE}" pid="26" name="_dlc_DocIdItemGuid">
    <vt:lpwstr>1e72aa2f-9b9b-4b11-a892-6a47e2356e09</vt:lpwstr>
  </property>
</Properties>
</file>